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F0474" w14:textId="77777777" w:rsidR="00001E3D" w:rsidRDefault="00001E3D" w:rsidP="00E21CF8">
      <w:pPr>
        <w:pBdr>
          <w:top w:val="single" w:sz="4" w:space="1" w:color="auto"/>
          <w:left w:val="single" w:sz="4" w:space="4" w:color="auto"/>
          <w:bottom w:val="single" w:sz="4" w:space="1" w:color="auto"/>
          <w:right w:val="single" w:sz="4" w:space="4" w:color="auto"/>
        </w:pBdr>
        <w:shd w:val="clear" w:color="auto" w:fill="BDD6EE"/>
        <w:tabs>
          <w:tab w:val="left" w:pos="3544"/>
        </w:tabs>
        <w:ind w:left="3544" w:hanging="3544"/>
        <w:rPr>
          <w:b/>
          <w:sz w:val="26"/>
          <w:szCs w:val="26"/>
        </w:rPr>
      </w:pPr>
      <w:r>
        <w:rPr>
          <w:b/>
          <w:sz w:val="28"/>
        </w:rPr>
        <w:t xml:space="preserve">A-I – </w:t>
      </w:r>
      <w:r>
        <w:rPr>
          <w:b/>
          <w:sz w:val="26"/>
          <w:szCs w:val="26"/>
        </w:rPr>
        <w:t>Základní informace o žádosti o akreditaci</w:t>
      </w:r>
    </w:p>
    <w:p w14:paraId="03CA7743" w14:textId="77777777" w:rsidR="00001E3D" w:rsidRDefault="00001E3D" w:rsidP="00CB41FC">
      <w:pPr>
        <w:rPr>
          <w:b/>
          <w:sz w:val="28"/>
        </w:rPr>
      </w:pPr>
    </w:p>
    <w:p w14:paraId="094E03C3" w14:textId="77777777" w:rsidR="00001E3D" w:rsidRPr="002038B4" w:rsidRDefault="00001E3D" w:rsidP="00C50458">
      <w:pPr>
        <w:spacing w:after="240"/>
        <w:rPr>
          <w:b/>
          <w:sz w:val="26"/>
          <w:szCs w:val="26"/>
        </w:rPr>
      </w:pPr>
      <w:r w:rsidRPr="002038B4">
        <w:rPr>
          <w:b/>
          <w:sz w:val="26"/>
          <w:szCs w:val="26"/>
        </w:rPr>
        <w:t>Název vysoké školy:</w:t>
      </w:r>
      <w:r w:rsidR="00E21CF8" w:rsidRPr="00E21CF8">
        <w:rPr>
          <w:b/>
          <w:sz w:val="28"/>
        </w:rPr>
        <w:t xml:space="preserve"> </w:t>
      </w:r>
      <w:r w:rsidR="00E21CF8">
        <w:rPr>
          <w:b/>
          <w:sz w:val="28"/>
        </w:rPr>
        <w:tab/>
      </w:r>
      <w:r w:rsidR="00E21CF8">
        <w:rPr>
          <w:b/>
          <w:sz w:val="28"/>
        </w:rPr>
        <w:tab/>
        <w:t>Univerzita Tomáše Bati ve Zlíně</w:t>
      </w:r>
    </w:p>
    <w:p w14:paraId="10F2F437" w14:textId="77777777" w:rsidR="00001E3D" w:rsidRPr="002038B4" w:rsidRDefault="00001E3D" w:rsidP="00C50458">
      <w:pPr>
        <w:spacing w:after="240"/>
        <w:ind w:left="3686" w:hanging="3686"/>
        <w:rPr>
          <w:b/>
          <w:sz w:val="26"/>
          <w:szCs w:val="26"/>
        </w:rPr>
      </w:pPr>
    </w:p>
    <w:p w14:paraId="538FA82B" w14:textId="77777777"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E21CF8">
        <w:rPr>
          <w:b/>
          <w:sz w:val="28"/>
        </w:rPr>
        <w:t>Fakulta managementu a ekonomiky</w:t>
      </w:r>
    </w:p>
    <w:p w14:paraId="493362E0" w14:textId="77777777" w:rsidR="00001E3D" w:rsidRPr="002038B4" w:rsidRDefault="00001E3D" w:rsidP="00C50458">
      <w:pPr>
        <w:spacing w:after="240"/>
        <w:ind w:left="3544" w:hanging="3544"/>
        <w:rPr>
          <w:b/>
          <w:sz w:val="26"/>
          <w:szCs w:val="26"/>
        </w:rPr>
      </w:pPr>
    </w:p>
    <w:p w14:paraId="536514F3" w14:textId="77777777"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r w:rsidR="00E21CF8">
        <w:rPr>
          <w:b/>
          <w:sz w:val="26"/>
          <w:szCs w:val="26"/>
        </w:rPr>
        <w:t xml:space="preserve"> </w:t>
      </w:r>
      <w:r w:rsidR="00E21CF8">
        <w:rPr>
          <w:b/>
          <w:sz w:val="28"/>
        </w:rPr>
        <w:t>Fakulta logistiky a krizového řízení, Centrum polymerních systémů</w:t>
      </w:r>
    </w:p>
    <w:p w14:paraId="67E1857E" w14:textId="77777777" w:rsidR="00001E3D" w:rsidRPr="002038B4" w:rsidRDefault="00001E3D" w:rsidP="00C50458">
      <w:pPr>
        <w:spacing w:after="240"/>
        <w:rPr>
          <w:b/>
          <w:sz w:val="26"/>
          <w:szCs w:val="26"/>
        </w:rPr>
      </w:pPr>
    </w:p>
    <w:p w14:paraId="51CB1D19" w14:textId="7777777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E21CF8">
        <w:rPr>
          <w:b/>
          <w:sz w:val="28"/>
        </w:rPr>
        <w:t>Management udržitelného rozvoje</w:t>
      </w:r>
    </w:p>
    <w:p w14:paraId="78281841" w14:textId="77777777" w:rsidR="00001E3D" w:rsidRPr="002038B4" w:rsidRDefault="00001E3D" w:rsidP="00C50458">
      <w:pPr>
        <w:spacing w:after="240"/>
        <w:rPr>
          <w:b/>
          <w:sz w:val="26"/>
          <w:szCs w:val="26"/>
        </w:rPr>
      </w:pPr>
    </w:p>
    <w:p w14:paraId="35375D17" w14:textId="77777777" w:rsidR="00001E3D" w:rsidRPr="002038B4" w:rsidRDefault="00001E3D" w:rsidP="002038B4">
      <w:pPr>
        <w:ind w:left="3544" w:hanging="3544"/>
        <w:rPr>
          <w:b/>
          <w:sz w:val="26"/>
          <w:szCs w:val="26"/>
        </w:rPr>
      </w:pPr>
      <w:r w:rsidRPr="002038B4">
        <w:rPr>
          <w:b/>
          <w:sz w:val="26"/>
          <w:szCs w:val="26"/>
        </w:rPr>
        <w:t>Typ žádosti o akreditaci:</w:t>
      </w:r>
      <w:r w:rsidRPr="002038B4">
        <w:rPr>
          <w:sz w:val="26"/>
          <w:szCs w:val="26"/>
        </w:rPr>
        <w:tab/>
        <w:t xml:space="preserve">udělení akreditace </w:t>
      </w:r>
    </w:p>
    <w:p w14:paraId="27FB0F5A" w14:textId="77777777" w:rsidR="00165664" w:rsidRDefault="00165664" w:rsidP="00C74FA3">
      <w:pPr>
        <w:spacing w:after="240"/>
        <w:rPr>
          <w:b/>
          <w:sz w:val="26"/>
          <w:szCs w:val="26"/>
        </w:rPr>
      </w:pPr>
    </w:p>
    <w:p w14:paraId="6588BAEC" w14:textId="77777777" w:rsidR="00E21CF8" w:rsidRDefault="00001E3D" w:rsidP="00E21CF8">
      <w:pPr>
        <w:tabs>
          <w:tab w:val="left" w:pos="3544"/>
        </w:tabs>
        <w:ind w:left="3544" w:hanging="3544"/>
        <w:rPr>
          <w:b/>
          <w:sz w:val="28"/>
        </w:rPr>
      </w:pPr>
      <w:r w:rsidRPr="002038B4">
        <w:rPr>
          <w:b/>
          <w:sz w:val="26"/>
          <w:szCs w:val="26"/>
        </w:rPr>
        <w:t>Schvalující orgán:</w:t>
      </w:r>
      <w:r w:rsidR="00E21CF8">
        <w:rPr>
          <w:b/>
          <w:sz w:val="26"/>
          <w:szCs w:val="26"/>
        </w:rPr>
        <w:tab/>
      </w:r>
      <w:r w:rsidR="00E21CF8">
        <w:rPr>
          <w:b/>
          <w:sz w:val="28"/>
        </w:rPr>
        <w:t>Vědecká rada FaME UTB, Rada pro vnitřní hodnocení UTB</w:t>
      </w:r>
    </w:p>
    <w:p w14:paraId="4977D7A9" w14:textId="77777777" w:rsidR="00001E3D" w:rsidRPr="002038B4" w:rsidRDefault="00001E3D" w:rsidP="00C74FA3">
      <w:pPr>
        <w:spacing w:after="240"/>
        <w:rPr>
          <w:b/>
          <w:sz w:val="26"/>
          <w:szCs w:val="26"/>
        </w:rPr>
      </w:pPr>
    </w:p>
    <w:p w14:paraId="159945C4" w14:textId="77777777" w:rsidR="00E21CF8" w:rsidRDefault="00001E3D" w:rsidP="00E21CF8">
      <w:pPr>
        <w:rPr>
          <w:b/>
          <w:sz w:val="28"/>
        </w:rPr>
      </w:pPr>
      <w:r w:rsidRPr="002038B4">
        <w:rPr>
          <w:b/>
          <w:sz w:val="26"/>
          <w:szCs w:val="26"/>
        </w:rPr>
        <w:t>Datum schválení žádosti:</w:t>
      </w:r>
      <w:r w:rsidR="00E21CF8">
        <w:rPr>
          <w:b/>
          <w:sz w:val="26"/>
          <w:szCs w:val="26"/>
        </w:rPr>
        <w:tab/>
      </w:r>
      <w:r w:rsidR="00E21CF8">
        <w:rPr>
          <w:b/>
          <w:sz w:val="26"/>
          <w:szCs w:val="26"/>
        </w:rPr>
        <w:tab/>
      </w:r>
      <w:r w:rsidR="00E21CF8">
        <w:rPr>
          <w:b/>
          <w:sz w:val="28"/>
        </w:rPr>
        <w:t xml:space="preserve">schváleno Vědeckou radou FaME dne  </w:t>
      </w:r>
    </w:p>
    <w:p w14:paraId="34161BBD" w14:textId="543F6336" w:rsidR="00001E3D" w:rsidRPr="002038B4" w:rsidRDefault="00B50809" w:rsidP="00E21CF8">
      <w:pPr>
        <w:spacing w:after="240"/>
        <w:ind w:left="2829" w:firstLine="709"/>
        <w:rPr>
          <w:b/>
          <w:sz w:val="26"/>
          <w:szCs w:val="26"/>
        </w:rPr>
      </w:pPr>
      <w:r>
        <w:rPr>
          <w:b/>
          <w:sz w:val="28"/>
        </w:rPr>
        <w:t>3.4.2023</w:t>
      </w:r>
    </w:p>
    <w:p w14:paraId="4F32E997" w14:textId="77777777" w:rsidR="00001E3D" w:rsidRPr="002038B4" w:rsidRDefault="00001E3D" w:rsidP="00C50458">
      <w:pPr>
        <w:spacing w:after="240"/>
        <w:rPr>
          <w:b/>
          <w:sz w:val="26"/>
          <w:szCs w:val="26"/>
        </w:rPr>
      </w:pPr>
    </w:p>
    <w:p w14:paraId="3DF4B5A9" w14:textId="77777777" w:rsidR="00E502A2" w:rsidRPr="002038B4" w:rsidRDefault="00E502A2" w:rsidP="00E502A2">
      <w:pPr>
        <w:spacing w:after="240"/>
        <w:rPr>
          <w:ins w:id="0" w:author="Pavla Trefilová" w:date="2023-06-05T14:22:00Z"/>
          <w:b/>
          <w:sz w:val="26"/>
          <w:szCs w:val="26"/>
        </w:rPr>
      </w:pPr>
      <w:ins w:id="1" w:author="Pavla Trefilová" w:date="2023-06-05T14:22:00Z">
        <w:r w:rsidRPr="002038B4">
          <w:rPr>
            <w:b/>
            <w:sz w:val="26"/>
            <w:szCs w:val="26"/>
          </w:rPr>
          <w:t>Odkaz na elektronickou podobu žádosti:</w:t>
        </w:r>
        <w:r>
          <w:rPr>
            <w:b/>
            <w:sz w:val="26"/>
            <w:szCs w:val="26"/>
          </w:rPr>
          <w:t xml:space="preserve"> </w:t>
        </w:r>
        <w:r>
          <w:fldChar w:fldCharType="begin"/>
        </w:r>
        <w:r>
          <w:instrText xml:space="preserve"> HYPERLINK "https://utbcz-my.sharepoint.com/:b:/g/personal/trefilova_utb_cz/EYv4SVVSCehOlC5i_F4UK6kBIjay0O37g8idNzXPRBdJNQ?e=jghGpf" </w:instrText>
        </w:r>
        <w:r>
          <w:fldChar w:fldCharType="separate"/>
        </w:r>
        <w:r w:rsidRPr="006271FF">
          <w:rPr>
            <w:rStyle w:val="Hypertextovodkaz"/>
            <w:b/>
            <w:sz w:val="26"/>
            <w:szCs w:val="26"/>
          </w:rPr>
          <w:t>žá</w:t>
        </w:r>
        <w:r w:rsidRPr="006271FF">
          <w:rPr>
            <w:rStyle w:val="Hypertextovodkaz"/>
            <w:b/>
            <w:sz w:val="26"/>
            <w:szCs w:val="26"/>
          </w:rPr>
          <w:t>d</w:t>
        </w:r>
        <w:r w:rsidRPr="006271FF">
          <w:rPr>
            <w:rStyle w:val="Hypertextovodkaz"/>
            <w:b/>
            <w:sz w:val="26"/>
            <w:szCs w:val="26"/>
          </w:rPr>
          <w:t>ost o akreditaci</w:t>
        </w:r>
        <w:r>
          <w:rPr>
            <w:rStyle w:val="Hypertextovodkaz"/>
            <w:b/>
            <w:sz w:val="26"/>
            <w:szCs w:val="26"/>
          </w:rPr>
          <w:fldChar w:fldCharType="end"/>
        </w:r>
      </w:ins>
    </w:p>
    <w:p w14:paraId="6F382E14" w14:textId="4C218B95" w:rsidR="00001E3D" w:rsidRPr="002038B4" w:rsidDel="00E502A2" w:rsidRDefault="00001E3D" w:rsidP="00C50458">
      <w:pPr>
        <w:spacing w:after="240"/>
        <w:rPr>
          <w:del w:id="2" w:author="Pavla Trefilová" w:date="2023-06-05T14:22:00Z"/>
          <w:b/>
          <w:sz w:val="26"/>
          <w:szCs w:val="26"/>
        </w:rPr>
      </w:pPr>
      <w:del w:id="3" w:author="Pavla Trefilová" w:date="2023-06-05T14:22:00Z">
        <w:r w:rsidRPr="002038B4" w:rsidDel="00E502A2">
          <w:rPr>
            <w:b/>
            <w:sz w:val="26"/>
            <w:szCs w:val="26"/>
          </w:rPr>
          <w:delText>Odkaz na elektronickou podobu žádosti:</w:delText>
        </w:r>
      </w:del>
    </w:p>
    <w:p w14:paraId="594CA881" w14:textId="77777777" w:rsidR="002038B4" w:rsidRPr="002038B4" w:rsidRDefault="002038B4" w:rsidP="00C50458">
      <w:pPr>
        <w:spacing w:after="240"/>
        <w:rPr>
          <w:b/>
          <w:sz w:val="26"/>
          <w:szCs w:val="26"/>
        </w:rPr>
      </w:pPr>
    </w:p>
    <w:p w14:paraId="6CE944C9" w14:textId="77777777" w:rsidR="002038B4" w:rsidRPr="002038B4" w:rsidRDefault="002038B4" w:rsidP="00C50458">
      <w:pPr>
        <w:spacing w:after="240"/>
        <w:rPr>
          <w:b/>
          <w:sz w:val="26"/>
          <w:szCs w:val="26"/>
        </w:rPr>
      </w:pPr>
      <w:bookmarkStart w:id="4"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4"/>
    </w:p>
    <w:p w14:paraId="4C00D0C0" w14:textId="77777777" w:rsidR="002038B4" w:rsidRPr="002038B4" w:rsidRDefault="002038B4" w:rsidP="002038B4">
      <w:pPr>
        <w:spacing w:after="240"/>
        <w:rPr>
          <w:b/>
          <w:sz w:val="26"/>
          <w:szCs w:val="26"/>
        </w:rPr>
      </w:pPr>
    </w:p>
    <w:p w14:paraId="565527CC" w14:textId="6212B40A" w:rsidR="002038B4" w:rsidRPr="002038B4" w:rsidRDefault="002038B4" w:rsidP="00C50458">
      <w:pPr>
        <w:spacing w:after="240"/>
        <w:rPr>
          <w:b/>
          <w:sz w:val="26"/>
          <w:szCs w:val="26"/>
        </w:rPr>
      </w:pPr>
      <w:r w:rsidRPr="002038B4">
        <w:rPr>
          <w:b/>
          <w:sz w:val="26"/>
          <w:szCs w:val="26"/>
        </w:rPr>
        <w:t>Odkaz na příklady smluv o zajištění odborné praxe:</w:t>
      </w:r>
      <w:ins w:id="5" w:author="Pavla Trefilová" w:date="2023-06-05T14:22:00Z">
        <w:r w:rsidR="00E502A2">
          <w:rPr>
            <w:b/>
            <w:sz w:val="26"/>
            <w:szCs w:val="26"/>
          </w:rPr>
          <w:t xml:space="preserve"> </w:t>
        </w:r>
        <w:r w:rsidR="00E502A2">
          <w:fldChar w:fldCharType="begin"/>
        </w:r>
        <w:r w:rsidR="00E502A2">
          <w:instrText xml:space="preserve"> HYPERLINK "https://utbcz-my.sharepoint.com/personal/trefilova_utb_cz/Documents/Plocha/MSP%20Udržitelnosst/MSP%20Udržitelnost/Smlouvy" </w:instrText>
        </w:r>
        <w:r w:rsidR="00E502A2">
          <w:fldChar w:fldCharType="separate"/>
        </w:r>
        <w:r w:rsidR="00E502A2" w:rsidRPr="00913FF0">
          <w:rPr>
            <w:rStyle w:val="Hypertextovodkaz"/>
            <w:sz w:val="24"/>
            <w:szCs w:val="26"/>
          </w:rPr>
          <w:t>Rámcové smlouvy o spolupráci a zajištění praxe profesního magisterského studijního programu Man</w:t>
        </w:r>
        <w:bookmarkStart w:id="6" w:name="_GoBack"/>
        <w:bookmarkEnd w:id="6"/>
        <w:r w:rsidR="00E502A2" w:rsidRPr="00913FF0">
          <w:rPr>
            <w:rStyle w:val="Hypertextovodkaz"/>
            <w:sz w:val="24"/>
            <w:szCs w:val="26"/>
          </w:rPr>
          <w:t>a</w:t>
        </w:r>
        <w:r w:rsidR="00E502A2" w:rsidRPr="00913FF0">
          <w:rPr>
            <w:rStyle w:val="Hypertextovodkaz"/>
            <w:sz w:val="24"/>
            <w:szCs w:val="26"/>
          </w:rPr>
          <w:t>gement udržitelného rozvoj</w:t>
        </w:r>
        <w:r w:rsidR="00E502A2">
          <w:rPr>
            <w:rStyle w:val="Hypertextovodkaz"/>
            <w:sz w:val="24"/>
            <w:szCs w:val="26"/>
          </w:rPr>
          <w:fldChar w:fldCharType="end"/>
        </w:r>
      </w:ins>
    </w:p>
    <w:p w14:paraId="1BE492FB" w14:textId="77777777" w:rsidR="00001E3D" w:rsidRPr="002038B4" w:rsidRDefault="00001E3D" w:rsidP="00C50458">
      <w:pPr>
        <w:spacing w:after="240"/>
        <w:rPr>
          <w:b/>
          <w:sz w:val="26"/>
          <w:szCs w:val="26"/>
        </w:rPr>
      </w:pPr>
    </w:p>
    <w:p w14:paraId="2AE760CE" w14:textId="77777777" w:rsidR="00001E3D" w:rsidRPr="002038B4" w:rsidRDefault="00001E3D" w:rsidP="00C50458">
      <w:pPr>
        <w:spacing w:after="240"/>
        <w:rPr>
          <w:b/>
          <w:sz w:val="26"/>
          <w:szCs w:val="26"/>
        </w:rPr>
      </w:pPr>
      <w:r w:rsidRPr="002038B4">
        <w:rPr>
          <w:b/>
          <w:sz w:val="26"/>
          <w:szCs w:val="26"/>
        </w:rPr>
        <w:t>Odkazy na relevantní vnitřní předpisy:</w:t>
      </w:r>
    </w:p>
    <w:p w14:paraId="09798C77" w14:textId="77777777" w:rsidR="00E21CF8" w:rsidRDefault="00E21CF8" w:rsidP="00E21CF8">
      <w:pPr>
        <w:spacing w:after="120"/>
        <w:rPr>
          <w:b/>
          <w:sz w:val="28"/>
        </w:rPr>
      </w:pPr>
      <w:r w:rsidRPr="002B070F">
        <w:rPr>
          <w:sz w:val="24"/>
        </w:rPr>
        <w:lastRenderedPageBreak/>
        <w:t xml:space="preserve">Vnitřní předpisy </w:t>
      </w:r>
      <w:r>
        <w:rPr>
          <w:sz w:val="24"/>
        </w:rPr>
        <w:t>UTB</w:t>
      </w:r>
      <w:r w:rsidRPr="002B070F">
        <w:rPr>
          <w:sz w:val="24"/>
        </w:rPr>
        <w:t>:</w:t>
      </w:r>
      <w:r>
        <w:rPr>
          <w:sz w:val="24"/>
        </w:rPr>
        <w:t xml:space="preserve"> </w:t>
      </w:r>
      <w:hyperlink r:id="rId11" w:history="1">
        <w:r w:rsidRPr="000E5C1B">
          <w:rPr>
            <w:rStyle w:val="Hypertextovodkaz"/>
            <w:sz w:val="24"/>
          </w:rPr>
          <w:t>https://www.utb.cz/univerzita/uredni-deska/vnitrni-normy-a-predpisy/vnitrni-predpisy/</w:t>
        </w:r>
      </w:hyperlink>
      <w:r w:rsidRPr="000E5C1B">
        <w:rPr>
          <w:sz w:val="24"/>
        </w:rPr>
        <w:t xml:space="preserve"> </w:t>
      </w:r>
    </w:p>
    <w:p w14:paraId="170E6B9A" w14:textId="77777777" w:rsidR="00E21CF8" w:rsidRDefault="00E21CF8" w:rsidP="00E21CF8">
      <w:pPr>
        <w:spacing w:after="240"/>
        <w:rPr>
          <w:sz w:val="32"/>
        </w:rPr>
      </w:pPr>
      <w:r w:rsidRPr="002B070F">
        <w:rPr>
          <w:sz w:val="24"/>
        </w:rPr>
        <w:t xml:space="preserve">Vnitřní předpisy FaME: </w:t>
      </w:r>
      <w:hyperlink r:id="rId12" w:history="1">
        <w:r w:rsidRPr="00291637">
          <w:rPr>
            <w:rStyle w:val="Hypertextovodkaz"/>
            <w:sz w:val="24"/>
            <w:szCs w:val="24"/>
          </w:rPr>
          <w:t>https://fame.utb.cz/o-fakulte/uredni-deska/vnitrni-normy-a-predpisy/</w:t>
        </w:r>
      </w:hyperlink>
      <w:r>
        <w:rPr>
          <w:sz w:val="32"/>
        </w:rPr>
        <w:t xml:space="preserve"> </w:t>
      </w:r>
    </w:p>
    <w:p w14:paraId="5DD44DED" w14:textId="02B6AA46" w:rsidR="002038B4" w:rsidRPr="002038B4" w:rsidRDefault="002038B4" w:rsidP="00C50458">
      <w:pPr>
        <w:spacing w:after="240"/>
        <w:rPr>
          <w:b/>
          <w:sz w:val="26"/>
          <w:szCs w:val="26"/>
        </w:rPr>
      </w:pPr>
      <w:bookmarkStart w:id="7" w:name="_Hlk99433640"/>
      <w:r w:rsidRPr="002038B4">
        <w:rPr>
          <w:b/>
          <w:sz w:val="26"/>
          <w:szCs w:val="26"/>
        </w:rPr>
        <w:t>Odkaz na poslední zprávu o vnitřním hodnocení vysoké školy</w:t>
      </w:r>
      <w:bookmarkEnd w:id="7"/>
      <w:r w:rsidRPr="002038B4">
        <w:rPr>
          <w:b/>
          <w:sz w:val="26"/>
          <w:szCs w:val="26"/>
        </w:rPr>
        <w:t>:</w:t>
      </w:r>
      <w:ins w:id="8" w:author="Pavla Trefilová" w:date="2023-06-05T12:00:00Z">
        <w:r w:rsidR="00A54450" w:rsidRPr="00A54450">
          <w:rPr>
            <w:sz w:val="24"/>
            <w:szCs w:val="26"/>
          </w:rPr>
          <w:t xml:space="preserve"> </w:t>
        </w:r>
        <w:r w:rsidR="00A54450" w:rsidRPr="007954B5">
          <w:rPr>
            <w:sz w:val="24"/>
            <w:szCs w:val="26"/>
          </w:rPr>
          <w:fldChar w:fldCharType="begin"/>
        </w:r>
        <w:r w:rsidR="00A54450" w:rsidRPr="007954B5">
          <w:rPr>
            <w:sz w:val="24"/>
            <w:szCs w:val="26"/>
          </w:rPr>
          <w:instrText xml:space="preserve"> HYPERLINK "https://www.utb.cz/univerzita/uredni-deska/ruzne/zprava-o-vnitrnim-hodnoceni-kvality-utb-ve-zline/" </w:instrText>
        </w:r>
        <w:r w:rsidR="00A54450" w:rsidRPr="007954B5">
          <w:rPr>
            <w:sz w:val="24"/>
            <w:szCs w:val="26"/>
          </w:rPr>
          <w:fldChar w:fldCharType="separate"/>
        </w:r>
        <w:r w:rsidR="00A54450" w:rsidRPr="007954B5">
          <w:rPr>
            <w:rStyle w:val="Hypertextovodkaz"/>
            <w:sz w:val="24"/>
            <w:szCs w:val="26"/>
          </w:rPr>
          <w:t>https://www.utb.cz/univerzita/uredni-deska/ruzne/zprava-o-vnitrnim-hodnoceni-kvality-utb-ve-zline/</w:t>
        </w:r>
        <w:r w:rsidR="00A54450" w:rsidRPr="007954B5">
          <w:rPr>
            <w:sz w:val="24"/>
            <w:szCs w:val="26"/>
          </w:rPr>
          <w:fldChar w:fldCharType="end"/>
        </w:r>
      </w:ins>
    </w:p>
    <w:p w14:paraId="34BE6DCA" w14:textId="77777777" w:rsidR="002038B4" w:rsidRPr="002038B4" w:rsidRDefault="002038B4" w:rsidP="00C50458">
      <w:pPr>
        <w:spacing w:after="240"/>
        <w:rPr>
          <w:b/>
          <w:sz w:val="26"/>
          <w:szCs w:val="26"/>
        </w:rPr>
      </w:pPr>
    </w:p>
    <w:p w14:paraId="0886BF6B" w14:textId="77777777" w:rsidR="00001E3D" w:rsidRDefault="00001E3D" w:rsidP="00C50458">
      <w:pPr>
        <w:spacing w:after="240"/>
        <w:rPr>
          <w:b/>
          <w:sz w:val="28"/>
        </w:rPr>
      </w:pPr>
      <w:r w:rsidRPr="002038B4">
        <w:rPr>
          <w:b/>
          <w:sz w:val="26"/>
          <w:szCs w:val="26"/>
        </w:rPr>
        <w:t>ISCED F</w:t>
      </w:r>
      <w:r w:rsidR="00BA1BB9">
        <w:rPr>
          <w:b/>
          <w:sz w:val="26"/>
          <w:szCs w:val="26"/>
        </w:rPr>
        <w:t xml:space="preserve"> a stručné zdůvodnění</w:t>
      </w:r>
      <w:r w:rsidRPr="002038B4">
        <w:rPr>
          <w:b/>
          <w:sz w:val="26"/>
          <w:szCs w:val="26"/>
        </w:rPr>
        <w:t>:</w:t>
      </w:r>
      <w:r w:rsidR="00E21CF8">
        <w:rPr>
          <w:b/>
          <w:sz w:val="26"/>
          <w:szCs w:val="26"/>
        </w:rPr>
        <w:tab/>
      </w:r>
      <w:r w:rsidR="00E21CF8">
        <w:rPr>
          <w:b/>
          <w:sz w:val="26"/>
          <w:szCs w:val="26"/>
        </w:rPr>
        <w:tab/>
      </w:r>
      <w:r w:rsidR="00E21CF8">
        <w:rPr>
          <w:b/>
          <w:sz w:val="28"/>
        </w:rPr>
        <w:t>0413 - Management a správa</w:t>
      </w:r>
    </w:p>
    <w:p w14:paraId="346A27F7" w14:textId="77777777" w:rsidR="001B24CF" w:rsidRDefault="001B24CF" w:rsidP="00C50458">
      <w:pPr>
        <w:spacing w:after="240"/>
        <w:rPr>
          <w:b/>
          <w:sz w:val="28"/>
        </w:rPr>
      </w:pPr>
    </w:p>
    <w:p w14:paraId="678BFC21" w14:textId="77777777" w:rsidR="001B24CF" w:rsidRDefault="001B24CF" w:rsidP="00C50458">
      <w:pPr>
        <w:spacing w:after="240"/>
        <w:rPr>
          <w:b/>
          <w:sz w:val="28"/>
        </w:rPr>
      </w:pPr>
    </w:p>
    <w:p w14:paraId="0054702F" w14:textId="77777777" w:rsidR="001B24CF" w:rsidRDefault="001B24CF" w:rsidP="00C50458">
      <w:pPr>
        <w:spacing w:after="240"/>
        <w:rPr>
          <w:b/>
          <w:sz w:val="28"/>
        </w:rPr>
      </w:pPr>
    </w:p>
    <w:p w14:paraId="426067A8" w14:textId="77777777" w:rsidR="001B24CF" w:rsidRDefault="001B24CF">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4CF" w14:paraId="400E7307" w14:textId="77777777" w:rsidTr="003031A5">
        <w:tc>
          <w:tcPr>
            <w:tcW w:w="9285" w:type="dxa"/>
            <w:gridSpan w:val="4"/>
            <w:tcBorders>
              <w:bottom w:val="double" w:sz="4" w:space="0" w:color="auto"/>
            </w:tcBorders>
            <w:shd w:val="clear" w:color="auto" w:fill="BDD6EE"/>
          </w:tcPr>
          <w:p w14:paraId="077574CC" w14:textId="77777777" w:rsidR="001B24CF" w:rsidRDefault="001B24CF" w:rsidP="003031A5">
            <w:pPr>
              <w:jc w:val="both"/>
              <w:rPr>
                <w:b/>
                <w:sz w:val="28"/>
              </w:rPr>
            </w:pPr>
            <w:r>
              <w:rPr>
                <w:b/>
                <w:sz w:val="28"/>
              </w:rPr>
              <w:lastRenderedPageBreak/>
              <w:t xml:space="preserve">B-I – </w:t>
            </w:r>
            <w:r>
              <w:rPr>
                <w:b/>
                <w:sz w:val="26"/>
                <w:szCs w:val="26"/>
              </w:rPr>
              <w:t>Charakteristika studijního programu</w:t>
            </w:r>
          </w:p>
        </w:tc>
      </w:tr>
      <w:tr w:rsidR="001B24CF" w14:paraId="0723F515" w14:textId="77777777" w:rsidTr="003031A5">
        <w:tc>
          <w:tcPr>
            <w:tcW w:w="3168" w:type="dxa"/>
            <w:tcBorders>
              <w:bottom w:val="single" w:sz="2" w:space="0" w:color="auto"/>
            </w:tcBorders>
            <w:shd w:val="clear" w:color="auto" w:fill="F7CAAC"/>
          </w:tcPr>
          <w:p w14:paraId="055FA0DF" w14:textId="77777777" w:rsidR="001B24CF" w:rsidRDefault="001B24CF" w:rsidP="001B24CF">
            <w:pPr>
              <w:jc w:val="both"/>
              <w:rPr>
                <w:b/>
              </w:rPr>
            </w:pPr>
            <w:r>
              <w:rPr>
                <w:b/>
              </w:rPr>
              <w:t>Název studijního programu</w:t>
            </w:r>
          </w:p>
        </w:tc>
        <w:tc>
          <w:tcPr>
            <w:tcW w:w="6117" w:type="dxa"/>
            <w:gridSpan w:val="3"/>
            <w:tcBorders>
              <w:bottom w:val="single" w:sz="2" w:space="0" w:color="auto"/>
            </w:tcBorders>
          </w:tcPr>
          <w:p w14:paraId="40AB4FDF" w14:textId="77777777" w:rsidR="001B24CF" w:rsidRDefault="001B24CF" w:rsidP="001B24CF">
            <w:r>
              <w:rPr>
                <w:b/>
              </w:rPr>
              <w:t xml:space="preserve">Management udržitelného rozvoje </w:t>
            </w:r>
          </w:p>
        </w:tc>
      </w:tr>
      <w:tr w:rsidR="001B24CF" w14:paraId="1A29CB5C" w14:textId="77777777" w:rsidTr="003031A5">
        <w:tc>
          <w:tcPr>
            <w:tcW w:w="3168" w:type="dxa"/>
            <w:tcBorders>
              <w:bottom w:val="single" w:sz="2" w:space="0" w:color="auto"/>
            </w:tcBorders>
            <w:shd w:val="clear" w:color="auto" w:fill="F7CAAC"/>
          </w:tcPr>
          <w:p w14:paraId="097DDCA8" w14:textId="77777777" w:rsidR="001B24CF" w:rsidRDefault="001B24CF" w:rsidP="001B24CF">
            <w:pPr>
              <w:jc w:val="both"/>
              <w:rPr>
                <w:b/>
              </w:rPr>
            </w:pPr>
            <w:r>
              <w:rPr>
                <w:b/>
              </w:rPr>
              <w:t>Typ studijního programu</w:t>
            </w:r>
          </w:p>
        </w:tc>
        <w:tc>
          <w:tcPr>
            <w:tcW w:w="6117" w:type="dxa"/>
            <w:gridSpan w:val="3"/>
            <w:tcBorders>
              <w:bottom w:val="single" w:sz="2" w:space="0" w:color="auto"/>
            </w:tcBorders>
          </w:tcPr>
          <w:p w14:paraId="3C86CB15" w14:textId="77777777" w:rsidR="001B24CF" w:rsidRDefault="001B24CF" w:rsidP="001B24CF">
            <w:r>
              <w:t xml:space="preserve">navazující magisterský </w:t>
            </w:r>
          </w:p>
        </w:tc>
      </w:tr>
      <w:tr w:rsidR="001B24CF" w14:paraId="49F996D2" w14:textId="77777777" w:rsidTr="003031A5">
        <w:tc>
          <w:tcPr>
            <w:tcW w:w="3168" w:type="dxa"/>
            <w:tcBorders>
              <w:bottom w:val="single" w:sz="2" w:space="0" w:color="auto"/>
            </w:tcBorders>
            <w:shd w:val="clear" w:color="auto" w:fill="F7CAAC"/>
          </w:tcPr>
          <w:p w14:paraId="506B3D05" w14:textId="77777777" w:rsidR="001B24CF" w:rsidRDefault="001B24CF" w:rsidP="001B24CF">
            <w:pPr>
              <w:jc w:val="both"/>
              <w:rPr>
                <w:b/>
              </w:rPr>
            </w:pPr>
            <w:r>
              <w:rPr>
                <w:b/>
              </w:rPr>
              <w:t>Profil studijního programu</w:t>
            </w:r>
          </w:p>
        </w:tc>
        <w:tc>
          <w:tcPr>
            <w:tcW w:w="6117" w:type="dxa"/>
            <w:gridSpan w:val="3"/>
            <w:tcBorders>
              <w:bottom w:val="single" w:sz="2" w:space="0" w:color="auto"/>
            </w:tcBorders>
          </w:tcPr>
          <w:p w14:paraId="3D10D64A" w14:textId="77777777" w:rsidR="001B24CF" w:rsidRDefault="001B24CF" w:rsidP="001B24CF">
            <w:r>
              <w:t>profesně zaměřený</w:t>
            </w:r>
          </w:p>
        </w:tc>
      </w:tr>
      <w:tr w:rsidR="001B24CF" w14:paraId="6AF13C87" w14:textId="77777777" w:rsidTr="003031A5">
        <w:tc>
          <w:tcPr>
            <w:tcW w:w="3168" w:type="dxa"/>
            <w:tcBorders>
              <w:bottom w:val="single" w:sz="2" w:space="0" w:color="auto"/>
            </w:tcBorders>
            <w:shd w:val="clear" w:color="auto" w:fill="F7CAAC"/>
          </w:tcPr>
          <w:p w14:paraId="071BCA23" w14:textId="77777777" w:rsidR="001B24CF" w:rsidRDefault="001B24CF" w:rsidP="001B24CF">
            <w:pPr>
              <w:jc w:val="both"/>
              <w:rPr>
                <w:b/>
              </w:rPr>
            </w:pPr>
            <w:r>
              <w:rPr>
                <w:b/>
              </w:rPr>
              <w:t>Forma studia</w:t>
            </w:r>
          </w:p>
        </w:tc>
        <w:tc>
          <w:tcPr>
            <w:tcW w:w="6117" w:type="dxa"/>
            <w:gridSpan w:val="3"/>
            <w:tcBorders>
              <w:bottom w:val="single" w:sz="2" w:space="0" w:color="auto"/>
            </w:tcBorders>
          </w:tcPr>
          <w:p w14:paraId="50265E01" w14:textId="50EB97A8" w:rsidR="001B24CF" w:rsidRDefault="003031A5" w:rsidP="001B24CF">
            <w:r>
              <w:t>prezenční – kombinovaná</w:t>
            </w:r>
          </w:p>
        </w:tc>
      </w:tr>
      <w:tr w:rsidR="001B24CF" w14:paraId="166CF70B" w14:textId="77777777" w:rsidTr="003031A5">
        <w:tc>
          <w:tcPr>
            <w:tcW w:w="3168" w:type="dxa"/>
            <w:tcBorders>
              <w:bottom w:val="single" w:sz="2" w:space="0" w:color="auto"/>
            </w:tcBorders>
            <w:shd w:val="clear" w:color="auto" w:fill="F7CAAC"/>
          </w:tcPr>
          <w:p w14:paraId="43AC0406" w14:textId="77777777" w:rsidR="001B24CF" w:rsidRDefault="001B24CF" w:rsidP="001B24CF">
            <w:pPr>
              <w:jc w:val="both"/>
              <w:rPr>
                <w:b/>
              </w:rPr>
            </w:pPr>
            <w:r>
              <w:rPr>
                <w:b/>
              </w:rPr>
              <w:t>Standardní doba studia</w:t>
            </w:r>
          </w:p>
        </w:tc>
        <w:tc>
          <w:tcPr>
            <w:tcW w:w="6117" w:type="dxa"/>
            <w:gridSpan w:val="3"/>
            <w:tcBorders>
              <w:bottom w:val="single" w:sz="2" w:space="0" w:color="auto"/>
            </w:tcBorders>
          </w:tcPr>
          <w:p w14:paraId="3923331F" w14:textId="77777777" w:rsidR="001B24CF" w:rsidRDefault="001B24CF" w:rsidP="001B24CF">
            <w:r>
              <w:t xml:space="preserve">2 roky </w:t>
            </w:r>
          </w:p>
        </w:tc>
      </w:tr>
      <w:tr w:rsidR="001B24CF" w14:paraId="1B95B15B" w14:textId="77777777" w:rsidTr="003031A5">
        <w:tc>
          <w:tcPr>
            <w:tcW w:w="3168" w:type="dxa"/>
            <w:tcBorders>
              <w:bottom w:val="single" w:sz="2" w:space="0" w:color="auto"/>
            </w:tcBorders>
            <w:shd w:val="clear" w:color="auto" w:fill="F7CAAC"/>
          </w:tcPr>
          <w:p w14:paraId="6D4E1F1C" w14:textId="77777777" w:rsidR="001B24CF" w:rsidRDefault="001B24CF" w:rsidP="001B24CF">
            <w:pPr>
              <w:jc w:val="both"/>
              <w:rPr>
                <w:b/>
              </w:rPr>
            </w:pPr>
            <w:r>
              <w:rPr>
                <w:b/>
              </w:rPr>
              <w:t>Jazyk studia</w:t>
            </w:r>
          </w:p>
        </w:tc>
        <w:tc>
          <w:tcPr>
            <w:tcW w:w="6117" w:type="dxa"/>
            <w:gridSpan w:val="3"/>
            <w:tcBorders>
              <w:bottom w:val="single" w:sz="2" w:space="0" w:color="auto"/>
            </w:tcBorders>
          </w:tcPr>
          <w:p w14:paraId="690C6543" w14:textId="77777777" w:rsidR="001B24CF" w:rsidRDefault="001B24CF" w:rsidP="001B24CF">
            <w:r>
              <w:t xml:space="preserve">český </w:t>
            </w:r>
          </w:p>
        </w:tc>
      </w:tr>
      <w:tr w:rsidR="001B24CF" w14:paraId="31A4E1BD" w14:textId="77777777" w:rsidTr="003031A5">
        <w:tc>
          <w:tcPr>
            <w:tcW w:w="3168" w:type="dxa"/>
            <w:tcBorders>
              <w:bottom w:val="single" w:sz="2" w:space="0" w:color="auto"/>
            </w:tcBorders>
            <w:shd w:val="clear" w:color="auto" w:fill="F7CAAC"/>
          </w:tcPr>
          <w:p w14:paraId="58C1A6C1" w14:textId="77777777" w:rsidR="001B24CF" w:rsidRDefault="001B24CF" w:rsidP="001B24CF">
            <w:pPr>
              <w:jc w:val="both"/>
              <w:rPr>
                <w:b/>
              </w:rPr>
            </w:pPr>
            <w:r>
              <w:rPr>
                <w:b/>
              </w:rPr>
              <w:t>Udělovaný akademický titul</w:t>
            </w:r>
          </w:p>
        </w:tc>
        <w:tc>
          <w:tcPr>
            <w:tcW w:w="6117" w:type="dxa"/>
            <w:gridSpan w:val="3"/>
            <w:tcBorders>
              <w:bottom w:val="single" w:sz="2" w:space="0" w:color="auto"/>
            </w:tcBorders>
          </w:tcPr>
          <w:p w14:paraId="18272AE2" w14:textId="77777777" w:rsidR="001B24CF" w:rsidRDefault="001B24CF" w:rsidP="001B24CF">
            <w:r>
              <w:t>Ing.</w:t>
            </w:r>
          </w:p>
        </w:tc>
      </w:tr>
      <w:tr w:rsidR="001B24CF" w14:paraId="346BEA57" w14:textId="77777777" w:rsidTr="003031A5">
        <w:tc>
          <w:tcPr>
            <w:tcW w:w="3168" w:type="dxa"/>
            <w:tcBorders>
              <w:bottom w:val="single" w:sz="2" w:space="0" w:color="auto"/>
            </w:tcBorders>
            <w:shd w:val="clear" w:color="auto" w:fill="F7CAAC"/>
          </w:tcPr>
          <w:p w14:paraId="1D74EDFF" w14:textId="77777777" w:rsidR="001B24CF" w:rsidRDefault="001B24CF" w:rsidP="003031A5">
            <w:pPr>
              <w:jc w:val="both"/>
              <w:rPr>
                <w:b/>
              </w:rPr>
            </w:pPr>
            <w:r>
              <w:rPr>
                <w:b/>
              </w:rPr>
              <w:t>Rigorózní řízení</w:t>
            </w:r>
          </w:p>
        </w:tc>
        <w:tc>
          <w:tcPr>
            <w:tcW w:w="1543" w:type="dxa"/>
            <w:tcBorders>
              <w:bottom w:val="single" w:sz="2" w:space="0" w:color="auto"/>
            </w:tcBorders>
          </w:tcPr>
          <w:p w14:paraId="29DB1D6A" w14:textId="77777777" w:rsidR="001B24CF" w:rsidRDefault="001B24CF" w:rsidP="003031A5">
            <w:r>
              <w:t>ne</w:t>
            </w:r>
          </w:p>
        </w:tc>
        <w:tc>
          <w:tcPr>
            <w:tcW w:w="2835" w:type="dxa"/>
            <w:tcBorders>
              <w:bottom w:val="single" w:sz="2" w:space="0" w:color="auto"/>
            </w:tcBorders>
            <w:shd w:val="clear" w:color="auto" w:fill="F7CAAC"/>
          </w:tcPr>
          <w:p w14:paraId="560433D0" w14:textId="77777777" w:rsidR="001B24CF" w:rsidRPr="005F401C" w:rsidRDefault="001B24CF" w:rsidP="003031A5">
            <w:pPr>
              <w:rPr>
                <w:b/>
                <w:bCs/>
              </w:rPr>
            </w:pPr>
            <w:r w:rsidRPr="005F401C">
              <w:rPr>
                <w:b/>
                <w:bCs/>
              </w:rPr>
              <w:t>Udělovaný akademický titul</w:t>
            </w:r>
          </w:p>
        </w:tc>
        <w:tc>
          <w:tcPr>
            <w:tcW w:w="1739" w:type="dxa"/>
            <w:tcBorders>
              <w:bottom w:val="single" w:sz="2" w:space="0" w:color="auto"/>
            </w:tcBorders>
          </w:tcPr>
          <w:p w14:paraId="7A449743" w14:textId="77777777" w:rsidR="001B24CF" w:rsidRDefault="001B24CF" w:rsidP="003031A5"/>
        </w:tc>
      </w:tr>
      <w:tr w:rsidR="001B24CF" w14:paraId="1E88C62F" w14:textId="77777777" w:rsidTr="003031A5">
        <w:tc>
          <w:tcPr>
            <w:tcW w:w="3168" w:type="dxa"/>
            <w:tcBorders>
              <w:bottom w:val="single" w:sz="2" w:space="0" w:color="auto"/>
            </w:tcBorders>
            <w:shd w:val="clear" w:color="auto" w:fill="F7CAAC"/>
          </w:tcPr>
          <w:p w14:paraId="2B09CEF8" w14:textId="77777777" w:rsidR="001B24CF" w:rsidRDefault="001B24CF" w:rsidP="001B24CF">
            <w:pPr>
              <w:jc w:val="both"/>
              <w:rPr>
                <w:b/>
              </w:rPr>
            </w:pPr>
            <w:r>
              <w:rPr>
                <w:b/>
              </w:rPr>
              <w:t>Garant studijního programu</w:t>
            </w:r>
          </w:p>
        </w:tc>
        <w:tc>
          <w:tcPr>
            <w:tcW w:w="6117" w:type="dxa"/>
            <w:gridSpan w:val="3"/>
            <w:tcBorders>
              <w:bottom w:val="single" w:sz="2" w:space="0" w:color="auto"/>
            </w:tcBorders>
          </w:tcPr>
          <w:p w14:paraId="3255BEE3" w14:textId="77777777" w:rsidR="001B24CF" w:rsidRDefault="001B24CF" w:rsidP="001B24CF">
            <w:r>
              <w:t>doc. Ing. Zuzana Tučková, Ph.D.</w:t>
            </w:r>
          </w:p>
        </w:tc>
      </w:tr>
      <w:tr w:rsidR="001B24CF" w14:paraId="07AAAF9E"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0027CA00" w14:textId="77777777" w:rsidR="001B24CF" w:rsidRDefault="001B24CF" w:rsidP="001B24C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117D1C13" w14:textId="77777777" w:rsidR="001B24CF" w:rsidRDefault="001B24CF" w:rsidP="001B24CF">
            <w:r>
              <w:t>ne</w:t>
            </w:r>
          </w:p>
        </w:tc>
      </w:tr>
      <w:tr w:rsidR="001B24CF" w14:paraId="77DEC652" w14:textId="77777777" w:rsidTr="003031A5">
        <w:tc>
          <w:tcPr>
            <w:tcW w:w="3168" w:type="dxa"/>
            <w:tcBorders>
              <w:top w:val="single" w:sz="2" w:space="0" w:color="auto"/>
              <w:left w:val="single" w:sz="2" w:space="0" w:color="auto"/>
              <w:bottom w:val="single" w:sz="2" w:space="0" w:color="auto"/>
              <w:right w:val="single" w:sz="2" w:space="0" w:color="auto"/>
            </w:tcBorders>
            <w:shd w:val="clear" w:color="auto" w:fill="F7CAAC"/>
          </w:tcPr>
          <w:p w14:paraId="3A1FF069" w14:textId="77777777" w:rsidR="001B24CF" w:rsidRDefault="001B24CF" w:rsidP="001B24C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656B806" w14:textId="77777777" w:rsidR="001B24CF" w:rsidRDefault="001B24CF" w:rsidP="001B24CF">
            <w:r>
              <w:t>ne</w:t>
            </w:r>
          </w:p>
        </w:tc>
      </w:tr>
      <w:tr w:rsidR="001B24CF" w14:paraId="00EC02C6" w14:textId="77777777" w:rsidTr="003031A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86B39A4" w14:textId="77777777" w:rsidR="001B24CF" w:rsidRDefault="001B24CF" w:rsidP="003031A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8F1A2E" w14:textId="77777777" w:rsidR="001B24CF" w:rsidRDefault="001B24CF" w:rsidP="003031A5"/>
        </w:tc>
      </w:tr>
      <w:tr w:rsidR="001B24CF" w14:paraId="37430963" w14:textId="77777777" w:rsidTr="003031A5">
        <w:tc>
          <w:tcPr>
            <w:tcW w:w="9285" w:type="dxa"/>
            <w:gridSpan w:val="4"/>
            <w:tcBorders>
              <w:top w:val="single" w:sz="2" w:space="0" w:color="auto"/>
            </w:tcBorders>
            <w:shd w:val="clear" w:color="auto" w:fill="F7CAAC"/>
          </w:tcPr>
          <w:p w14:paraId="793311E9" w14:textId="77777777" w:rsidR="001B24CF" w:rsidRDefault="001B24CF" w:rsidP="003031A5">
            <w:pPr>
              <w:jc w:val="both"/>
            </w:pPr>
            <w:r>
              <w:rPr>
                <w:b/>
              </w:rPr>
              <w:t>Oblast(i) vzdělávání a u kombinovaného studijního programu podíl jednotlivých oblastí vzdělávání v %</w:t>
            </w:r>
          </w:p>
        </w:tc>
      </w:tr>
      <w:tr w:rsidR="001B24CF" w14:paraId="3B69CB22" w14:textId="77777777" w:rsidTr="003031A5">
        <w:trPr>
          <w:trHeight w:val="1198"/>
        </w:trPr>
        <w:tc>
          <w:tcPr>
            <w:tcW w:w="9285" w:type="dxa"/>
            <w:gridSpan w:val="4"/>
            <w:shd w:val="clear" w:color="auto" w:fill="FFFFFF"/>
          </w:tcPr>
          <w:p w14:paraId="21CBF601" w14:textId="77777777" w:rsidR="001B24CF" w:rsidRDefault="001B24CF" w:rsidP="003031A5"/>
          <w:p w14:paraId="28A95271" w14:textId="77777777" w:rsidR="001B24CF" w:rsidRDefault="001B24CF" w:rsidP="001B24CF">
            <w:r>
              <w:t xml:space="preserve">60 </w:t>
            </w:r>
            <w:r w:rsidRPr="008140AE">
              <w:t>% Ekonomické obory</w:t>
            </w:r>
          </w:p>
          <w:p w14:paraId="02CC76DF" w14:textId="77EE0627" w:rsidR="001B24CF" w:rsidRDefault="001B24CF" w:rsidP="001B24CF">
            <w:r>
              <w:t xml:space="preserve">20 % Vědy o </w:t>
            </w:r>
            <w:ins w:id="9" w:author="Pavla Trefilová" w:date="2023-06-05T09:33:00Z">
              <w:r w:rsidR="0004649C">
                <w:t>Z</w:t>
              </w:r>
            </w:ins>
            <w:del w:id="10" w:author="Pavla Trefilová" w:date="2023-06-05T09:33:00Z">
              <w:r w:rsidDel="0004649C">
                <w:delText>z</w:delText>
              </w:r>
            </w:del>
            <w:r>
              <w:t xml:space="preserve">emi </w:t>
            </w:r>
          </w:p>
          <w:p w14:paraId="78F8F6DD" w14:textId="77777777" w:rsidR="001B24CF" w:rsidRDefault="001B24CF" w:rsidP="001B24CF">
            <w:r>
              <w:t>20</w:t>
            </w:r>
            <w:r w:rsidR="00B35FCE">
              <w:t xml:space="preserve"> % Chemie</w:t>
            </w:r>
          </w:p>
          <w:p w14:paraId="275D2539" w14:textId="77777777" w:rsidR="001B24CF" w:rsidRDefault="001B24CF" w:rsidP="003031A5"/>
        </w:tc>
      </w:tr>
      <w:tr w:rsidR="001B24CF" w14:paraId="51408D4A" w14:textId="77777777" w:rsidTr="003031A5">
        <w:trPr>
          <w:trHeight w:val="70"/>
        </w:trPr>
        <w:tc>
          <w:tcPr>
            <w:tcW w:w="9285" w:type="dxa"/>
            <w:gridSpan w:val="4"/>
            <w:shd w:val="clear" w:color="auto" w:fill="F7CAAC"/>
          </w:tcPr>
          <w:p w14:paraId="64A2B682" w14:textId="77777777" w:rsidR="001B24CF" w:rsidRDefault="001B24CF" w:rsidP="003031A5">
            <w:r>
              <w:rPr>
                <w:b/>
              </w:rPr>
              <w:t>Cíle studia ve studijním programu</w:t>
            </w:r>
          </w:p>
        </w:tc>
      </w:tr>
      <w:tr w:rsidR="001B24CF" w14:paraId="295637F5" w14:textId="77777777" w:rsidTr="003031A5">
        <w:trPr>
          <w:trHeight w:val="2108"/>
        </w:trPr>
        <w:tc>
          <w:tcPr>
            <w:tcW w:w="9285" w:type="dxa"/>
            <w:gridSpan w:val="4"/>
            <w:shd w:val="clear" w:color="auto" w:fill="FFFFFF"/>
          </w:tcPr>
          <w:p w14:paraId="67A424BB" w14:textId="1AEFA0B6" w:rsidR="001B24CF" w:rsidRDefault="001B24CF" w:rsidP="001B24CF">
            <w:pPr>
              <w:jc w:val="both"/>
            </w:pPr>
            <w:bookmarkStart w:id="11" w:name="_Hlk136849811"/>
            <w:r w:rsidRPr="000E24B1">
              <w:t>Cílem studia je, aby absolvent uměl řídit (podílet se na řízení) procesy a ekonomiku hospodářské organizace (podniku) takovým způsobem, aby spotřeba vstupů, výroba produktů</w:t>
            </w:r>
            <w:r w:rsidR="0085198F">
              <w:t xml:space="preserve"> či produkce služeb</w:t>
            </w:r>
            <w:r w:rsidRPr="000E24B1">
              <w:t xml:space="preserve"> a jejich uplatnění minimalizovaly environmentální dopad</w:t>
            </w:r>
            <w:r w:rsidR="00C30D37">
              <w:t>y</w:t>
            </w:r>
            <w:r w:rsidRPr="000E24B1">
              <w:t xml:space="preserve"> t</w:t>
            </w:r>
            <w:r w:rsidR="00C30D37">
              <w:t>ěchto</w:t>
            </w:r>
            <w:r w:rsidRPr="000E24B1">
              <w:t xml:space="preserve"> činnosti a zároveň maximalizovaly uchování a recyklaci zdrojů.</w:t>
            </w:r>
            <w:r w:rsidR="00541429">
              <w:t xml:space="preserve"> </w:t>
            </w:r>
            <w:r w:rsidR="00225593">
              <w:t>S</w:t>
            </w:r>
            <w:r w:rsidR="00541429">
              <w:t xml:space="preserve">tudent získá významné </w:t>
            </w:r>
            <w:r w:rsidR="009A5177">
              <w:t>znalosti z</w:t>
            </w:r>
            <w:r w:rsidR="00541429">
              <w:t xml:space="preserve"> oblasti ekonomiky</w:t>
            </w:r>
            <w:r w:rsidR="006B006A">
              <w:t xml:space="preserve">, </w:t>
            </w:r>
            <w:r w:rsidR="00541429">
              <w:t>strategického řízení</w:t>
            </w:r>
            <w:r w:rsidR="009A5177">
              <w:t xml:space="preserve"> a ekonomické</w:t>
            </w:r>
            <w:r w:rsidR="002153EF">
              <w:t xml:space="preserve"> a sociální</w:t>
            </w:r>
            <w:r w:rsidR="009A5177">
              <w:t xml:space="preserve"> udržitelnosti</w:t>
            </w:r>
            <w:r w:rsidR="009B0658">
              <w:t>, což následně upotřebí</w:t>
            </w:r>
            <w:r w:rsidR="00EB26C1">
              <w:t xml:space="preserve"> v multioborovém propojení se znalostmi z dalších dvou oblastí vzdělávání</w:t>
            </w:r>
            <w:r w:rsidR="009A5177">
              <w:t>.</w:t>
            </w:r>
            <w:r w:rsidR="002153EF">
              <w:t xml:space="preserve"> </w:t>
            </w:r>
            <w:r w:rsidR="0014404C">
              <w:t>P</w:t>
            </w:r>
            <w:r w:rsidR="002153EF">
              <w:t>rávě tyto oblasti jsou důležité pro pochopení jevů a souvislostí a pro následné</w:t>
            </w:r>
            <w:r w:rsidR="00B21642">
              <w:t xml:space="preserve"> využití v praxi ve smyslu strategické implementace </w:t>
            </w:r>
            <w:r w:rsidR="0014404C">
              <w:t>zavedení konceptů udržitelného rozvoje v organizacích.</w:t>
            </w:r>
            <w:r w:rsidR="009B0658">
              <w:t xml:space="preserve"> </w:t>
            </w:r>
            <w:ins w:id="12" w:author="Pavla Trefilová" w:date="2023-06-05T09:18:00Z">
              <w:r w:rsidR="00644BBC" w:rsidRPr="00A23FC8">
                <w:rPr>
                  <w:color w:val="FF0000"/>
                </w:rPr>
                <w:t xml:space="preserve">(Z těchto důvodů byly pro studijní program vybrány 3 oblasti vzdělávání, a to Ekononické obory – jako hlavní zastřešující oblast a dílčí doplňující oblasti Vědy o </w:t>
              </w:r>
            </w:ins>
            <w:ins w:id="13" w:author="Pavla Trefilová" w:date="2023-06-05T09:33:00Z">
              <w:r w:rsidR="0004649C">
                <w:rPr>
                  <w:color w:val="FF0000"/>
                </w:rPr>
                <w:t>Z</w:t>
              </w:r>
            </w:ins>
            <w:ins w:id="14" w:author="Pavla Trefilová" w:date="2023-06-05T09:18:00Z">
              <w:r w:rsidR="00644BBC" w:rsidRPr="00A23FC8">
                <w:rPr>
                  <w:color w:val="FF0000"/>
                </w:rPr>
                <w:t xml:space="preserve">emi a Chemie).  </w:t>
              </w:r>
            </w:ins>
            <w:del w:id="15" w:author="Pavla Trefilová" w:date="2023-06-05T09:18:00Z">
              <w:r w:rsidRPr="000E24B1" w:rsidDel="00644BBC">
                <w:delText xml:space="preserve"> </w:delText>
              </w:r>
            </w:del>
            <w:r w:rsidRPr="000E24B1">
              <w:t xml:space="preserve">Student získá </w:t>
            </w:r>
            <w:r w:rsidR="009A5177">
              <w:t>vědomosti</w:t>
            </w:r>
            <w:r w:rsidRPr="000E24B1">
              <w:t xml:space="preserve"> jako např. z oblasti principů a využití technologií relevantních pro udržitelný rozvoj. Kromě pochopení základního principu technologií získá student komplexní přehled o jejich vazbách a dopadu do řetězců přidané hodnoty v cirkulární ekonomice, i do environmentálních energetických a látkových cyklů</w:t>
            </w:r>
            <w:r w:rsidR="00CC576E">
              <w:t xml:space="preserve"> </w:t>
            </w:r>
            <w:r w:rsidR="00416733">
              <w:t xml:space="preserve">a </w:t>
            </w:r>
            <w:r w:rsidR="00CC576E">
              <w:t>zároveň i dosta</w:t>
            </w:r>
            <w:r w:rsidR="00416733">
              <w:t>t</w:t>
            </w:r>
            <w:r w:rsidR="00CC576E">
              <w:t>ečn</w:t>
            </w:r>
            <w:r w:rsidR="00AB4E46">
              <w:t xml:space="preserve">ý ekonomický základ pro </w:t>
            </w:r>
            <w:ins w:id="16" w:author="Pavla Trefilová" w:date="2023-06-05T09:30:00Z">
              <w:r w:rsidR="0004649C">
                <w:t>implementaci</w:t>
              </w:r>
            </w:ins>
            <w:del w:id="17" w:author="Pavla Trefilová" w:date="2023-06-05T09:30:00Z">
              <w:r w:rsidR="00AB4E46" w:rsidDel="0004649C">
                <w:delText>imeplentaci</w:delText>
              </w:r>
            </w:del>
            <w:r w:rsidR="00AB4E46">
              <w:t xml:space="preserve"> udržitelných pr</w:t>
            </w:r>
            <w:ins w:id="18" w:author="Pavla Trefilová" w:date="2023-06-05T09:30:00Z">
              <w:r w:rsidR="0004649C">
                <w:t>i</w:t>
              </w:r>
            </w:ins>
            <w:del w:id="19" w:author="Pavla Trefilová" w:date="2023-06-05T09:30:00Z">
              <w:r w:rsidR="00AB4E46" w:rsidDel="0004649C">
                <w:delText>o</w:delText>
              </w:r>
            </w:del>
            <w:r w:rsidR="00AB4E46">
              <w:t>ncipů</w:t>
            </w:r>
            <w:r w:rsidRPr="000E24B1">
              <w:t>. Student získá orientaci v použitelnosti, přínosech, ale také limitech aplikace těchto technologií pro udržitelnost ekonomických a výrobních procesů, dále např. pochop</w:t>
            </w:r>
            <w:r w:rsidR="008619DE">
              <w:t>í</w:t>
            </w:r>
            <w:r w:rsidRPr="000E24B1">
              <w:t xml:space="preserve"> do hloubky životní cyklus výrobků z hlediska jejich environmentálního chování a porozum</w:t>
            </w:r>
            <w:r w:rsidR="00541429">
              <w:t>í</w:t>
            </w:r>
            <w:r w:rsidRPr="000E24B1">
              <w:t xml:space="preserve"> souvislostem v rámci hodnocení environmentálních dopadů</w:t>
            </w:r>
            <w:r w:rsidR="00671A60">
              <w:t xml:space="preserve"> a to např.</w:t>
            </w:r>
            <w:r w:rsidRPr="000E24B1">
              <w:t xml:space="preserve"> pomocí metody posuzování životního cyklu (Life Cycle Assessment – LCA</w:t>
            </w:r>
            <w:r w:rsidR="0097418E" w:rsidRPr="000E24B1">
              <w:t>)</w:t>
            </w:r>
            <w:r w:rsidR="0097418E">
              <w:t>,</w:t>
            </w:r>
            <w:r w:rsidR="0097418E" w:rsidRPr="000E24B1">
              <w:t xml:space="preserve"> včetně</w:t>
            </w:r>
            <w:r w:rsidRPr="000E24B1">
              <w:t xml:space="preserve"> ekonomického zhodnocení</w:t>
            </w:r>
            <w:r w:rsidR="00541429">
              <w:t>.</w:t>
            </w:r>
            <w:r w:rsidRPr="000E24B1">
              <w:t xml:space="preserve"> </w:t>
            </w:r>
            <w:r w:rsidR="00112D6A">
              <w:t>T</w:t>
            </w:r>
            <w:r w:rsidRPr="000E24B1">
              <w:t>aké v neposlední řadě ekonomické návaznosti ekonomické udržitelnosti.</w:t>
            </w:r>
          </w:p>
          <w:bookmarkEnd w:id="11"/>
          <w:p w14:paraId="34793796" w14:textId="2D9C7E40" w:rsidR="00C52167" w:rsidRDefault="00C52167" w:rsidP="001B24CF">
            <w:pPr>
              <w:jc w:val="both"/>
            </w:pPr>
          </w:p>
        </w:tc>
      </w:tr>
      <w:tr w:rsidR="001B24CF" w14:paraId="76C489B9" w14:textId="77777777" w:rsidTr="003031A5">
        <w:trPr>
          <w:trHeight w:val="187"/>
        </w:trPr>
        <w:tc>
          <w:tcPr>
            <w:tcW w:w="9285" w:type="dxa"/>
            <w:gridSpan w:val="4"/>
            <w:shd w:val="clear" w:color="auto" w:fill="F7CAAC"/>
          </w:tcPr>
          <w:p w14:paraId="6BAD69E6" w14:textId="77777777" w:rsidR="001B24CF" w:rsidRDefault="001B24CF" w:rsidP="003031A5">
            <w:pPr>
              <w:jc w:val="both"/>
            </w:pPr>
            <w:r w:rsidRPr="00576940">
              <w:rPr>
                <w:b/>
              </w:rPr>
              <w:t>Profil absolventa studijního programu</w:t>
            </w:r>
          </w:p>
        </w:tc>
      </w:tr>
      <w:tr w:rsidR="001B24CF" w14:paraId="5FCB32E7" w14:textId="77777777" w:rsidTr="003031A5">
        <w:trPr>
          <w:trHeight w:val="2694"/>
        </w:trPr>
        <w:tc>
          <w:tcPr>
            <w:tcW w:w="9285" w:type="dxa"/>
            <w:gridSpan w:val="4"/>
            <w:shd w:val="clear" w:color="auto" w:fill="FFFFFF"/>
          </w:tcPr>
          <w:p w14:paraId="6CE47112" w14:textId="77777777" w:rsidR="001B24CF" w:rsidRDefault="001B24CF" w:rsidP="003031A5"/>
          <w:p w14:paraId="12D2AAEA" w14:textId="77777777" w:rsidR="00811C23" w:rsidRDefault="00B9539B" w:rsidP="003031A5">
            <w:pPr>
              <w:jc w:val="both"/>
            </w:pPr>
            <w:bookmarkStart w:id="20" w:name="_Hlk136849885"/>
            <w:r>
              <w:t xml:space="preserve">Absolvent studijního programu je vybaven odbornými znalostmi z ekonomie, ekonomické </w:t>
            </w:r>
            <w:r w:rsidR="007079B4">
              <w:t>udržitelnosti</w:t>
            </w:r>
            <w:r>
              <w:t xml:space="preserve"> </w:t>
            </w:r>
            <w:r w:rsidR="007079B4">
              <w:t>a strategického managementu</w:t>
            </w:r>
            <w:r>
              <w:t xml:space="preserve"> a</w:t>
            </w:r>
            <w:r w:rsidR="00F45DF2">
              <w:t xml:space="preserve"> následně také</w:t>
            </w:r>
            <w:r w:rsidR="001975E2">
              <w:t xml:space="preserve"> </w:t>
            </w:r>
            <w:r w:rsidR="0036578E">
              <w:t xml:space="preserve">znalostmi </w:t>
            </w:r>
            <w:r w:rsidR="001975E2">
              <w:t>využití technologií relevantních pro udržitelný rozvoj a růst</w:t>
            </w:r>
            <w:r w:rsidR="00B0354F">
              <w:t xml:space="preserve"> a také</w:t>
            </w:r>
            <w:r w:rsidR="00E81838">
              <w:t xml:space="preserve"> </w:t>
            </w:r>
            <w:r w:rsidR="00B0354F">
              <w:t xml:space="preserve">získá přehled o vazbách a dopadu </w:t>
            </w:r>
            <w:r w:rsidR="00E81838">
              <w:t>řetězců</w:t>
            </w:r>
            <w:r w:rsidR="00B0354F">
              <w:t xml:space="preserve"> přidaného hodnoty v cirkulární ekonomice</w:t>
            </w:r>
            <w:r w:rsidR="006277DD">
              <w:t xml:space="preserve"> </w:t>
            </w:r>
            <w:r w:rsidR="00CA1603">
              <w:t>včetně</w:t>
            </w:r>
            <w:r w:rsidR="006277DD">
              <w:t xml:space="preserve"> látkových cyklů.</w:t>
            </w:r>
            <w:r w:rsidR="00E81838">
              <w:t xml:space="preserve"> D</w:t>
            </w:r>
            <w:r w:rsidR="006277DD">
              <w:t xml:space="preserve">íky těmto </w:t>
            </w:r>
            <w:r w:rsidR="00E81838">
              <w:t>znalostem dovede</w:t>
            </w:r>
            <w:r>
              <w:t xml:space="preserve"> interpretovat význam jednotlivých dílčích prvků </w:t>
            </w:r>
            <w:r w:rsidR="00811C23">
              <w:t>systému udržitelnosti</w:t>
            </w:r>
            <w:r w:rsidR="00E81838">
              <w:t xml:space="preserve"> </w:t>
            </w:r>
            <w:r>
              <w:t>a vzájemných interakcí mezi těmito prvky ve vztahu k</w:t>
            </w:r>
            <w:r w:rsidR="00E81838">
              <w:t> jednotlivým výrobním</w:t>
            </w:r>
            <w:r w:rsidR="00811C23">
              <w:t xml:space="preserve">, ekonomických HR procesům v organizacích a je </w:t>
            </w:r>
            <w:r w:rsidR="00CA1603">
              <w:t>předurčen</w:t>
            </w:r>
            <w:r w:rsidR="00811C23">
              <w:t xml:space="preserve"> </w:t>
            </w:r>
            <w:r w:rsidR="00CA1603">
              <w:t>významně</w:t>
            </w:r>
            <w:r w:rsidR="00811C23">
              <w:t xml:space="preserve"> se podílet </w:t>
            </w:r>
            <w:r w:rsidR="00CA1603">
              <w:t xml:space="preserve">(či sám řídit) </w:t>
            </w:r>
            <w:r w:rsidR="00811C23">
              <w:t xml:space="preserve">na </w:t>
            </w:r>
            <w:r w:rsidR="00CA1603">
              <w:t>implementaci systémů udržitelnosti v jednotlivých organizacích.</w:t>
            </w:r>
            <w:r w:rsidR="00811C23">
              <w:t xml:space="preserve"> </w:t>
            </w:r>
          </w:p>
          <w:p w14:paraId="36F391B9" w14:textId="77777777" w:rsidR="00811C23" w:rsidRDefault="00811C23" w:rsidP="003031A5">
            <w:pPr>
              <w:jc w:val="both"/>
            </w:pPr>
          </w:p>
          <w:p w14:paraId="392A4152" w14:textId="77777777" w:rsidR="00B9539B" w:rsidRDefault="00B9539B" w:rsidP="003031A5">
            <w:pPr>
              <w:jc w:val="both"/>
            </w:pPr>
            <w:r>
              <w:t>Absolvent studijního programu získá následující odborné znalosti, dovednosti a obecné způsobilosti:</w:t>
            </w:r>
          </w:p>
          <w:p w14:paraId="2518BBD6" w14:textId="77777777" w:rsidR="00B9539B" w:rsidRDefault="00B9539B" w:rsidP="003031A5">
            <w:pPr>
              <w:jc w:val="both"/>
            </w:pPr>
          </w:p>
          <w:p w14:paraId="40EABA70" w14:textId="77777777" w:rsidR="00B9539B" w:rsidRPr="00AF714C" w:rsidRDefault="00B9539B" w:rsidP="003031A5">
            <w:pPr>
              <w:jc w:val="both"/>
              <w:rPr>
                <w:b/>
                <w:bCs/>
              </w:rPr>
            </w:pPr>
            <w:r w:rsidRPr="00AF714C">
              <w:rPr>
                <w:b/>
                <w:bCs/>
              </w:rPr>
              <w:t>Odborné znalosti:</w:t>
            </w:r>
          </w:p>
          <w:p w14:paraId="07FF2F49" w14:textId="75F5364A" w:rsidR="001B24CF" w:rsidRDefault="00D16C08" w:rsidP="00525E41">
            <w:pPr>
              <w:pStyle w:val="Odstavecseseznamem"/>
              <w:numPr>
                <w:ilvl w:val="0"/>
                <w:numId w:val="3"/>
              </w:numPr>
              <w:jc w:val="both"/>
            </w:pPr>
            <w:r>
              <w:t xml:space="preserve">zná odborné pojmy vztahující se k problematice </w:t>
            </w:r>
            <w:r w:rsidR="00356083">
              <w:t xml:space="preserve">ekonomie, strategického managementu, věd o </w:t>
            </w:r>
            <w:ins w:id="21" w:author="Pavla Trefilová" w:date="2023-06-05T09:33:00Z">
              <w:r w:rsidR="0004649C">
                <w:t>Z</w:t>
              </w:r>
            </w:ins>
            <w:del w:id="22" w:author="Pavla Trefilová" w:date="2023-06-05T09:33:00Z">
              <w:r w:rsidR="00356083" w:rsidDel="0004649C">
                <w:delText>z</w:delText>
              </w:r>
            </w:del>
            <w:r w:rsidR="00356083">
              <w:t>emi a základů chemie;</w:t>
            </w:r>
          </w:p>
          <w:p w14:paraId="63C5B9C4" w14:textId="77777777" w:rsidR="00C765CD" w:rsidRDefault="00B03744" w:rsidP="00525E41">
            <w:pPr>
              <w:pStyle w:val="Odstavecseseznamem"/>
              <w:numPr>
                <w:ilvl w:val="0"/>
                <w:numId w:val="3"/>
              </w:numPr>
              <w:jc w:val="both"/>
            </w:pPr>
            <w:r>
              <w:t xml:space="preserve">vysvětlí podstatu strategického managementu a implementace </w:t>
            </w:r>
            <w:r w:rsidR="001141FE">
              <w:t>systému udržitelnosti v organizacích;</w:t>
            </w:r>
          </w:p>
          <w:p w14:paraId="33748186" w14:textId="77777777" w:rsidR="00962CAF" w:rsidRDefault="00B42A83" w:rsidP="00525E41">
            <w:pPr>
              <w:pStyle w:val="Odstavecseseznamem"/>
              <w:numPr>
                <w:ilvl w:val="0"/>
                <w:numId w:val="3"/>
              </w:numPr>
              <w:jc w:val="both"/>
            </w:pPr>
            <w:r>
              <w:t>orientuje se v</w:t>
            </w:r>
            <w:r w:rsidR="001E5CFA">
              <w:t xml:space="preserve">e </w:t>
            </w:r>
            <w:r w:rsidR="00023832">
              <w:t>využití základních</w:t>
            </w:r>
            <w:r w:rsidR="00782E7D">
              <w:t xml:space="preserve"> </w:t>
            </w:r>
            <w:r w:rsidR="00643AA2">
              <w:t>technologií</w:t>
            </w:r>
            <w:r w:rsidR="00C86F54">
              <w:t xml:space="preserve"> pro šetrnou výrobu</w:t>
            </w:r>
            <w:r w:rsidR="00220AC1">
              <w:t xml:space="preserve"> včetně legislativního rámce;</w:t>
            </w:r>
          </w:p>
          <w:p w14:paraId="1799CC0C" w14:textId="177A6CB2" w:rsidR="00220AC1" w:rsidRDefault="00023832" w:rsidP="00525E41">
            <w:pPr>
              <w:pStyle w:val="Odstavecseseznamem"/>
              <w:numPr>
                <w:ilvl w:val="0"/>
                <w:numId w:val="3"/>
              </w:numPr>
              <w:jc w:val="both"/>
            </w:pPr>
            <w:r>
              <w:lastRenderedPageBreak/>
              <w:t xml:space="preserve">rozlišuje a interpretuje </w:t>
            </w:r>
            <w:r w:rsidR="005B0487">
              <w:t>řetězec</w:t>
            </w:r>
            <w:r w:rsidR="00891223">
              <w:t xml:space="preserve"> v cirkulární ekonomice </w:t>
            </w:r>
            <w:r w:rsidR="005B0487">
              <w:t>včetně</w:t>
            </w:r>
            <w:r w:rsidR="00891223">
              <w:t xml:space="preserve"> jeho </w:t>
            </w:r>
            <w:r w:rsidR="005B0487">
              <w:t>přidané</w:t>
            </w:r>
            <w:r w:rsidR="00891223">
              <w:t xml:space="preserve"> hodnoty </w:t>
            </w:r>
            <w:r w:rsidR="005B0487">
              <w:t>nejenom v</w:t>
            </w:r>
            <w:r w:rsidR="000E5795">
              <w:t> </w:t>
            </w:r>
            <w:r w:rsidR="00D6615C">
              <w:t>ekonomice, ale</w:t>
            </w:r>
            <w:r w:rsidR="005B0487">
              <w:t xml:space="preserve"> i environmentálním</w:t>
            </w:r>
            <w:r w:rsidR="000E5795">
              <w:t xml:space="preserve"> </w:t>
            </w:r>
            <w:r w:rsidR="005B0487">
              <w:t>prostředí</w:t>
            </w:r>
            <w:r w:rsidR="0036578E">
              <w:t>, kde chápe souvislosti materiálových a energetických toků</w:t>
            </w:r>
            <w:r w:rsidR="000E5795">
              <w:t>;</w:t>
            </w:r>
          </w:p>
          <w:p w14:paraId="02359E16" w14:textId="77777777" w:rsidR="00D6615C" w:rsidRDefault="00D6615C" w:rsidP="00525E41">
            <w:pPr>
              <w:pStyle w:val="Odstavecseseznamem"/>
              <w:numPr>
                <w:ilvl w:val="0"/>
                <w:numId w:val="3"/>
              </w:numPr>
              <w:jc w:val="both"/>
            </w:pPr>
            <w:r>
              <w:t>objasní a rozumí přístupům</w:t>
            </w:r>
            <w:r w:rsidR="008B3E02">
              <w:t xml:space="preserve"> udržitelných mitigačních a adaptačních opatření</w:t>
            </w:r>
            <w:r w:rsidR="00484B73">
              <w:t xml:space="preserve"> v </w:t>
            </w:r>
            <w:r w:rsidR="00326C9B">
              <w:t>reakci</w:t>
            </w:r>
            <w:r w:rsidR="00484B73">
              <w:t xml:space="preserve"> na změnu klimatu;</w:t>
            </w:r>
          </w:p>
          <w:p w14:paraId="5DFE6E88" w14:textId="77777777" w:rsidR="00484B73" w:rsidRDefault="00A03A13" w:rsidP="00525E41">
            <w:pPr>
              <w:pStyle w:val="Odstavecseseznamem"/>
              <w:numPr>
                <w:ilvl w:val="0"/>
                <w:numId w:val="3"/>
              </w:numPr>
              <w:jc w:val="both"/>
            </w:pPr>
            <w:r>
              <w:t>dovede</w:t>
            </w:r>
            <w:r w:rsidR="00A40458">
              <w:t xml:space="preserve"> definovat </w:t>
            </w:r>
            <w:r w:rsidR="00272261">
              <w:t xml:space="preserve">udržitelnost </w:t>
            </w:r>
            <w:r w:rsidR="00D01CD6">
              <w:t>přírodní</w:t>
            </w:r>
            <w:r w:rsidR="00272261">
              <w:t>ch</w:t>
            </w:r>
            <w:r w:rsidR="00D01CD6">
              <w:t xml:space="preserve"> zdroj</w:t>
            </w:r>
            <w:r w:rsidR="00272261">
              <w:t>ů</w:t>
            </w:r>
            <w:r w:rsidR="00D01CD6">
              <w:t xml:space="preserve"> </w:t>
            </w:r>
            <w:r w:rsidR="00C2310D">
              <w:t>s ohledem na lokální a globální kontext.</w:t>
            </w:r>
            <w:r>
              <w:t xml:space="preserve"> </w:t>
            </w:r>
          </w:p>
          <w:p w14:paraId="04E34EA0" w14:textId="77777777" w:rsidR="00BE1911" w:rsidRDefault="00BE1911" w:rsidP="003031A5">
            <w:pPr>
              <w:jc w:val="both"/>
            </w:pPr>
          </w:p>
          <w:p w14:paraId="1F4BF3DE" w14:textId="7CE2A76B" w:rsidR="00BE1911" w:rsidRPr="00AF714C" w:rsidRDefault="00BE1911" w:rsidP="003031A5">
            <w:pPr>
              <w:jc w:val="both"/>
              <w:rPr>
                <w:b/>
                <w:bCs/>
              </w:rPr>
            </w:pPr>
            <w:r w:rsidRPr="00AF714C">
              <w:rPr>
                <w:b/>
                <w:bCs/>
              </w:rPr>
              <w:t>Odborné dovednosti</w:t>
            </w:r>
            <w:r w:rsidR="00576940">
              <w:rPr>
                <w:b/>
                <w:bCs/>
              </w:rPr>
              <w:t>:</w:t>
            </w:r>
          </w:p>
          <w:p w14:paraId="3FD757C7" w14:textId="77777777" w:rsidR="00D4455E" w:rsidRDefault="00D4455E" w:rsidP="00525E41">
            <w:pPr>
              <w:pStyle w:val="Odstavecseseznamem"/>
              <w:numPr>
                <w:ilvl w:val="0"/>
                <w:numId w:val="3"/>
              </w:numPr>
              <w:jc w:val="both"/>
            </w:pPr>
            <w:r>
              <w:t xml:space="preserve">identifikuje silné a slabé stránky systému </w:t>
            </w:r>
            <w:r w:rsidR="008F6274">
              <w:t xml:space="preserve">udržitelnosti </w:t>
            </w:r>
            <w:r w:rsidR="00052EC8">
              <w:t xml:space="preserve">v daných </w:t>
            </w:r>
            <w:r w:rsidR="00B8324D">
              <w:t>organizacích,</w:t>
            </w:r>
            <w:r w:rsidR="00052EC8">
              <w:t xml:space="preserve"> a to jak po </w:t>
            </w:r>
            <w:r w:rsidR="00391275">
              <w:t>stránce</w:t>
            </w:r>
            <w:r w:rsidR="00052EC8">
              <w:t xml:space="preserve"> ekonomické, tak i </w:t>
            </w:r>
            <w:r w:rsidR="003F0062">
              <w:t>technologické</w:t>
            </w:r>
            <w:r w:rsidR="00052EC8">
              <w:t xml:space="preserve"> s vlivem na environment;</w:t>
            </w:r>
          </w:p>
          <w:p w14:paraId="434F35C0" w14:textId="77777777" w:rsidR="00D4455E" w:rsidRDefault="00D4455E" w:rsidP="00525E41">
            <w:pPr>
              <w:pStyle w:val="Odstavecseseznamem"/>
              <w:numPr>
                <w:ilvl w:val="0"/>
                <w:numId w:val="3"/>
              </w:numPr>
              <w:jc w:val="both"/>
            </w:pPr>
            <w:r>
              <w:t xml:space="preserve">analyzuje </w:t>
            </w:r>
            <w:r w:rsidR="007C53B0">
              <w:t xml:space="preserve">možné projekty udržitelného </w:t>
            </w:r>
            <w:r w:rsidR="003F0062">
              <w:t>přístupu</w:t>
            </w:r>
            <w:r>
              <w:t xml:space="preserve"> a postupy pro jejich řešení;</w:t>
            </w:r>
          </w:p>
          <w:p w14:paraId="50CDD307" w14:textId="77777777" w:rsidR="00D4455E" w:rsidRDefault="00D4455E" w:rsidP="00525E41">
            <w:pPr>
              <w:pStyle w:val="Odstavecseseznamem"/>
              <w:numPr>
                <w:ilvl w:val="0"/>
                <w:numId w:val="3"/>
              </w:numPr>
              <w:jc w:val="both"/>
            </w:pPr>
            <w:r>
              <w:t xml:space="preserve">navrhuje a plánuje opatření </w:t>
            </w:r>
            <w:r w:rsidR="003F0062">
              <w:t>pro implementaci udržitelného strategického</w:t>
            </w:r>
            <w:r w:rsidR="00AC33C0">
              <w:t xml:space="preserve"> řízení v jednotlivých činnostech či výrobních postupů;</w:t>
            </w:r>
            <w:r w:rsidR="003F0062">
              <w:t xml:space="preserve"> </w:t>
            </w:r>
          </w:p>
          <w:p w14:paraId="032589F0" w14:textId="285E25B8" w:rsidR="00D4455E" w:rsidRDefault="00111127" w:rsidP="00525E41">
            <w:pPr>
              <w:pStyle w:val="Odstavecseseznamem"/>
              <w:numPr>
                <w:ilvl w:val="0"/>
                <w:numId w:val="3"/>
              </w:numPr>
              <w:jc w:val="both"/>
            </w:pPr>
            <w:r>
              <w:t>zpracovává</w:t>
            </w:r>
            <w:r w:rsidR="00D4455E">
              <w:t xml:space="preserve"> </w:t>
            </w:r>
            <w:r w:rsidR="005F3A79">
              <w:t>strategi</w:t>
            </w:r>
            <w:r>
              <w:t>i</w:t>
            </w:r>
            <w:r w:rsidR="005F3A79">
              <w:t xml:space="preserve"> udržitelnosti</w:t>
            </w:r>
            <w:r w:rsidR="00D4455E">
              <w:t>;</w:t>
            </w:r>
          </w:p>
          <w:p w14:paraId="52298039" w14:textId="7F1526A1" w:rsidR="00D4455E" w:rsidRDefault="00D4455E" w:rsidP="00525E41">
            <w:pPr>
              <w:pStyle w:val="Odstavecseseznamem"/>
              <w:numPr>
                <w:ilvl w:val="0"/>
                <w:numId w:val="3"/>
              </w:numPr>
              <w:jc w:val="both"/>
            </w:pPr>
            <w:r>
              <w:t xml:space="preserve">vyhledá a aplikuje ustanovení platných právních předpisů </w:t>
            </w:r>
            <w:r w:rsidR="00EC0121">
              <w:t>pro zavedení systému udržitelnosti.</w:t>
            </w:r>
          </w:p>
          <w:p w14:paraId="1D28E1DA" w14:textId="77777777" w:rsidR="00DF6568" w:rsidRDefault="00DF6568" w:rsidP="003031A5">
            <w:pPr>
              <w:jc w:val="both"/>
            </w:pPr>
          </w:p>
          <w:p w14:paraId="446D3C31" w14:textId="77777777" w:rsidR="00DF6568" w:rsidRPr="009C0BF6" w:rsidRDefault="00DF6568" w:rsidP="003031A5">
            <w:pPr>
              <w:jc w:val="both"/>
              <w:rPr>
                <w:b/>
                <w:bCs/>
              </w:rPr>
            </w:pPr>
            <w:r w:rsidRPr="009C0BF6">
              <w:rPr>
                <w:b/>
                <w:bCs/>
              </w:rPr>
              <w:t>Obecné způsobilosti:</w:t>
            </w:r>
          </w:p>
          <w:p w14:paraId="2DAAEF08" w14:textId="77777777" w:rsidR="00DF6568" w:rsidRDefault="00DF6568" w:rsidP="003031A5">
            <w:pPr>
              <w:jc w:val="both"/>
            </w:pPr>
            <w:r>
              <w:t>Absolvent je způsobilý:</w:t>
            </w:r>
          </w:p>
          <w:p w14:paraId="11A0C779" w14:textId="77777777" w:rsidR="00DF6568" w:rsidRDefault="00DF6568" w:rsidP="00525E41">
            <w:pPr>
              <w:pStyle w:val="Odstavecseseznamem"/>
              <w:numPr>
                <w:ilvl w:val="0"/>
                <w:numId w:val="3"/>
              </w:numPr>
              <w:jc w:val="both"/>
            </w:pPr>
            <w:r>
              <w:t xml:space="preserve">podílet se na řízení </w:t>
            </w:r>
            <w:r w:rsidR="009C0BF6">
              <w:t>systému udržitelnosti v</w:t>
            </w:r>
            <w:r>
              <w:t xml:space="preserve"> organizaci </w:t>
            </w:r>
            <w:r w:rsidR="00ED22AE">
              <w:t>jak</w:t>
            </w:r>
            <w:r>
              <w:t xml:space="preserve"> </w:t>
            </w:r>
            <w:r w:rsidR="00ED22AE">
              <w:t>veřejného,</w:t>
            </w:r>
            <w:r>
              <w:t xml:space="preserve"> </w:t>
            </w:r>
            <w:r w:rsidR="00ED22AE">
              <w:t xml:space="preserve">tak </w:t>
            </w:r>
            <w:r>
              <w:t>i soukromého sektoru;</w:t>
            </w:r>
          </w:p>
          <w:p w14:paraId="60111DF5" w14:textId="77777777" w:rsidR="00DF6568" w:rsidRDefault="00DF6568" w:rsidP="00525E41">
            <w:pPr>
              <w:pStyle w:val="Odstavecseseznamem"/>
              <w:numPr>
                <w:ilvl w:val="0"/>
                <w:numId w:val="3"/>
              </w:numPr>
              <w:jc w:val="both"/>
            </w:pPr>
            <w:r>
              <w:t xml:space="preserve">samostatně a odpovědně se rozhodovat a koordinovat pracovní činnosti týmů při řešení </w:t>
            </w:r>
            <w:r w:rsidR="00505581">
              <w:t xml:space="preserve">technologických řešení pro implementaci systému udržitelnosti </w:t>
            </w:r>
            <w:r>
              <w:t>v prostředí nejistot s neurčitostí;</w:t>
            </w:r>
          </w:p>
          <w:p w14:paraId="0BB73844" w14:textId="24B45A4E" w:rsidR="00DF6568" w:rsidRDefault="000949F6" w:rsidP="00525E41">
            <w:pPr>
              <w:pStyle w:val="Odstavecseseznamem"/>
              <w:numPr>
                <w:ilvl w:val="0"/>
                <w:numId w:val="3"/>
              </w:numPr>
              <w:jc w:val="both"/>
            </w:pPr>
            <w:r>
              <w:t>vést</w:t>
            </w:r>
            <w:r w:rsidR="00DF6568">
              <w:t xml:space="preserve"> práci týmu v oblasti </w:t>
            </w:r>
            <w:r w:rsidR="00A34C09">
              <w:t>udržitelného řízení</w:t>
            </w:r>
            <w:r w:rsidR="00DF6568">
              <w:t>;</w:t>
            </w:r>
          </w:p>
          <w:p w14:paraId="0EF650A3" w14:textId="77777777" w:rsidR="00DF6568" w:rsidRDefault="00DF6568" w:rsidP="00525E41">
            <w:pPr>
              <w:pStyle w:val="Odstavecseseznamem"/>
              <w:numPr>
                <w:ilvl w:val="0"/>
                <w:numId w:val="3"/>
              </w:numPr>
              <w:jc w:val="both"/>
            </w:pPr>
            <w:r>
              <w:t>plánovat a řídit projektovou činnost včetně posouzení projektových rizik;</w:t>
            </w:r>
          </w:p>
          <w:p w14:paraId="1A803F14" w14:textId="77777777" w:rsidR="00DF6568" w:rsidRDefault="00DB6660" w:rsidP="00525E41">
            <w:pPr>
              <w:pStyle w:val="Odstavecseseznamem"/>
              <w:numPr>
                <w:ilvl w:val="0"/>
                <w:numId w:val="3"/>
              </w:numPr>
              <w:jc w:val="both"/>
            </w:pPr>
            <w:r>
              <w:t>řídit</w:t>
            </w:r>
            <w:r w:rsidR="00DF6568">
              <w:t xml:space="preserve"> </w:t>
            </w:r>
            <w:r w:rsidRPr="00DB6660">
              <w:t xml:space="preserve">hodnocení environmentálních dopadů pomocí metody posuzování životního cyklu </w:t>
            </w:r>
            <w:r w:rsidR="00483E9B">
              <w:t>LCA</w:t>
            </w:r>
            <w:r w:rsidR="00907599">
              <w:t>;</w:t>
            </w:r>
          </w:p>
          <w:p w14:paraId="67D79DFC" w14:textId="3CF4CE9F" w:rsidR="001B24CF" w:rsidRDefault="00DF6568" w:rsidP="00525E41">
            <w:pPr>
              <w:pStyle w:val="Odstavecseseznamem"/>
              <w:numPr>
                <w:ilvl w:val="0"/>
                <w:numId w:val="3"/>
              </w:numPr>
              <w:jc w:val="both"/>
            </w:pPr>
            <w:r>
              <w:t>komunikovat v anglickém jazyce na pracovní úrovni ve svém oboru.</w:t>
            </w:r>
          </w:p>
          <w:bookmarkEnd w:id="20"/>
          <w:p w14:paraId="55D4CD0C" w14:textId="77777777" w:rsidR="001B24CF" w:rsidRDefault="001B24CF" w:rsidP="003031A5"/>
        </w:tc>
      </w:tr>
      <w:tr w:rsidR="001B24CF" w14:paraId="12BC7C2A" w14:textId="77777777" w:rsidTr="003031A5">
        <w:trPr>
          <w:trHeight w:val="187"/>
        </w:trPr>
        <w:tc>
          <w:tcPr>
            <w:tcW w:w="9285" w:type="dxa"/>
            <w:gridSpan w:val="4"/>
            <w:shd w:val="clear" w:color="auto" w:fill="F7CAAC"/>
          </w:tcPr>
          <w:p w14:paraId="116CB731" w14:textId="77777777" w:rsidR="001B24CF" w:rsidRPr="00F022CE" w:rsidRDefault="001B24CF" w:rsidP="003031A5">
            <w:pPr>
              <w:jc w:val="both"/>
              <w:rPr>
                <w:b/>
                <w:bCs/>
              </w:rPr>
            </w:pPr>
            <w:r w:rsidRPr="00576940">
              <w:rPr>
                <w:b/>
                <w:bCs/>
              </w:rPr>
              <w:lastRenderedPageBreak/>
              <w:t>Předpokládaná uplatnitelnost absolventů na trhu práce</w:t>
            </w:r>
          </w:p>
        </w:tc>
      </w:tr>
      <w:tr w:rsidR="001B24CF" w14:paraId="5BD2ECD9" w14:textId="77777777" w:rsidTr="003031A5">
        <w:trPr>
          <w:trHeight w:val="1188"/>
        </w:trPr>
        <w:tc>
          <w:tcPr>
            <w:tcW w:w="9285" w:type="dxa"/>
            <w:gridSpan w:val="4"/>
            <w:shd w:val="clear" w:color="auto" w:fill="FFFFFF"/>
          </w:tcPr>
          <w:p w14:paraId="7B7566A6" w14:textId="77777777" w:rsidR="00FB7F2B" w:rsidRDefault="00FB7F2B" w:rsidP="00FB7F2B">
            <w:pPr>
              <w:jc w:val="both"/>
            </w:pPr>
            <w:bookmarkStart w:id="23" w:name="_Hlk136849913"/>
            <w: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48F4AD22" w14:textId="77777777" w:rsidR="00FB7F2B" w:rsidRDefault="00FB7F2B" w:rsidP="00FB7F2B">
            <w:pPr>
              <w:jc w:val="both"/>
            </w:pPr>
          </w:p>
          <w:p w14:paraId="25D38E62" w14:textId="7F70D5EB" w:rsidR="00C36987" w:rsidRDefault="00FB7F2B" w:rsidP="00FB7F2B">
            <w:pPr>
              <w:jc w:val="both"/>
            </w:pPr>
            <w:r>
              <w:t>Absolvent se uplatní např: Specialista pro tvorbu strategie udržitelnosti a kontroly jejího naplňování v rámci podnikové sféry, d</w:t>
            </w:r>
            <w:r w:rsidR="00683540">
              <w:t>á</w:t>
            </w:r>
            <w:r>
              <w:t xml:space="preserve">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bookmarkEnd w:id="23"/>
          <w:p w14:paraId="400A079D" w14:textId="77777777" w:rsidR="001B24CF" w:rsidRDefault="001B24CF" w:rsidP="00C36987"/>
        </w:tc>
      </w:tr>
      <w:tr w:rsidR="001B24CF" w14:paraId="1C478054" w14:textId="77777777" w:rsidTr="003031A5">
        <w:trPr>
          <w:trHeight w:val="185"/>
        </w:trPr>
        <w:tc>
          <w:tcPr>
            <w:tcW w:w="9285" w:type="dxa"/>
            <w:gridSpan w:val="4"/>
            <w:shd w:val="clear" w:color="auto" w:fill="F7CAAC"/>
          </w:tcPr>
          <w:p w14:paraId="45D5205E" w14:textId="77777777" w:rsidR="001B24CF" w:rsidRPr="00ED322D" w:rsidRDefault="001B24CF" w:rsidP="003031A5">
            <w:r w:rsidRPr="00ED322D">
              <w:rPr>
                <w:b/>
              </w:rPr>
              <w:t>Pravidla a podmínky pro tvorbu studijních plánů</w:t>
            </w:r>
          </w:p>
        </w:tc>
      </w:tr>
      <w:tr w:rsidR="001B24CF" w14:paraId="3698F05F" w14:textId="77777777" w:rsidTr="00151F8C">
        <w:trPr>
          <w:trHeight w:val="1833"/>
        </w:trPr>
        <w:tc>
          <w:tcPr>
            <w:tcW w:w="9285" w:type="dxa"/>
            <w:gridSpan w:val="4"/>
            <w:shd w:val="clear" w:color="auto" w:fill="FFFFFF"/>
          </w:tcPr>
          <w:p w14:paraId="7E12E99C" w14:textId="44F26906" w:rsidR="001B24CF" w:rsidRDefault="00151F8C" w:rsidP="00151F8C">
            <w:pPr>
              <w:jc w:val="both"/>
            </w:pPr>
            <w:bookmarkStart w:id="24" w:name="_Hlk136849931"/>
            <w:r w:rsidRPr="00BC3D64">
              <w:t xml:space="preserve">Magisterský studijní program </w:t>
            </w:r>
            <w:r w:rsidRPr="00151F8C">
              <w:t>Management udržitelného rozvoje</w:t>
            </w:r>
            <w:r>
              <w:rPr>
                <w:b/>
              </w:rPr>
              <w:t xml:space="preserve"> </w:t>
            </w:r>
            <w:r w:rsidRPr="00BC3D64">
              <w:t xml:space="preserve">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w:t>
            </w:r>
            <w:r w:rsidR="009D4DFE">
              <w:t>čtyř</w:t>
            </w:r>
            <w:r w:rsidRPr="00BC3D64">
              <w:t xml:space="preserve"> tematických okruhů.</w:t>
            </w:r>
            <w:bookmarkEnd w:id="24"/>
          </w:p>
        </w:tc>
      </w:tr>
      <w:tr w:rsidR="001B24CF" w14:paraId="4E7FD321" w14:textId="77777777" w:rsidTr="003031A5">
        <w:trPr>
          <w:trHeight w:val="258"/>
        </w:trPr>
        <w:tc>
          <w:tcPr>
            <w:tcW w:w="9285" w:type="dxa"/>
            <w:gridSpan w:val="4"/>
            <w:shd w:val="clear" w:color="auto" w:fill="F7CAAC"/>
          </w:tcPr>
          <w:p w14:paraId="244A392A" w14:textId="77777777" w:rsidR="001B24CF" w:rsidRDefault="001B24CF" w:rsidP="003031A5">
            <w:r>
              <w:rPr>
                <w:b/>
              </w:rPr>
              <w:t xml:space="preserve"> Podmínky k přijetí ke studiu</w:t>
            </w:r>
          </w:p>
        </w:tc>
      </w:tr>
      <w:tr w:rsidR="001B24CF" w14:paraId="66A72ECB" w14:textId="77777777" w:rsidTr="00151F8C">
        <w:trPr>
          <w:trHeight w:val="1560"/>
        </w:trPr>
        <w:tc>
          <w:tcPr>
            <w:tcW w:w="9285" w:type="dxa"/>
            <w:gridSpan w:val="4"/>
            <w:shd w:val="clear" w:color="auto" w:fill="FFFFFF"/>
          </w:tcPr>
          <w:p w14:paraId="4C7F3BD9" w14:textId="77F85977" w:rsidR="00EB164F" w:rsidRDefault="00EB164F" w:rsidP="00EB164F">
            <w:pPr>
              <w:jc w:val="both"/>
              <w:rPr>
                <w:bCs/>
              </w:rPr>
            </w:pPr>
            <w:bookmarkStart w:id="25" w:name="_Hlk136849938"/>
            <w:r w:rsidRPr="002972B9">
              <w:rPr>
                <w:bCs/>
              </w:rPr>
              <w:t>Základní podmínkou pro přijetí ke studiu v navazujícím studijním programu je dosažení předcházejícího vysokoškolského studia prvního stupně – bakalářského studia v stejném nebo příbuzném oboru. Prokázání potřebné způsobilosti pro navazující studium spočívá ve zhodnocení výsledků dosaženého vzdělání, a</w:t>
            </w:r>
            <w:r>
              <w:rPr>
                <w:bCs/>
              </w:rPr>
              <w:t> </w:t>
            </w:r>
            <w:r w:rsidRPr="002972B9">
              <w:rPr>
                <w:bCs/>
              </w:rPr>
              <w:t>to</w:t>
            </w:r>
            <w:r>
              <w:rPr>
                <w:bCs/>
              </w:rPr>
              <w:t> </w:t>
            </w:r>
            <w:r w:rsidRPr="002972B9">
              <w:rPr>
                <w:bCs/>
              </w:rPr>
              <w:t>na</w:t>
            </w:r>
            <w:r>
              <w:rPr>
                <w:bCs/>
              </w:rPr>
              <w:t> </w:t>
            </w:r>
            <w:r w:rsidRPr="002972B9">
              <w:rPr>
                <w:bCs/>
              </w:rPr>
              <w:t>základě doložených dokumentů o úspěšném ukončení bakalářského studia ve stejném nebo příbuzném oboru</w:t>
            </w:r>
            <w:r>
              <w:rPr>
                <w:bCs/>
              </w:rPr>
              <w:t>.</w:t>
            </w:r>
          </w:p>
          <w:p w14:paraId="4827C9C6" w14:textId="77777777" w:rsidR="00EB164F" w:rsidRPr="00245568" w:rsidRDefault="00EB164F" w:rsidP="00EB164F">
            <w:pPr>
              <w:jc w:val="both"/>
              <w:rPr>
                <w:bCs/>
              </w:rPr>
            </w:pPr>
            <w:r>
              <w:rPr>
                <w:bCs/>
              </w:rPr>
              <w:t xml:space="preserve">Přijímací řízení se řídí Směrnicí k přijímacímu řízení. </w:t>
            </w:r>
          </w:p>
          <w:bookmarkEnd w:id="25"/>
          <w:p w14:paraId="2F2C2B20" w14:textId="77777777" w:rsidR="00EB164F" w:rsidRDefault="00EB164F" w:rsidP="00151F8C">
            <w:pPr>
              <w:jc w:val="both"/>
              <w:rPr>
                <w:b/>
              </w:rPr>
            </w:pPr>
          </w:p>
          <w:p w14:paraId="7CF1E33A" w14:textId="77777777" w:rsidR="001B24CF" w:rsidRDefault="001B24CF" w:rsidP="003031A5">
            <w:pPr>
              <w:rPr>
                <w:b/>
              </w:rPr>
            </w:pPr>
          </w:p>
        </w:tc>
      </w:tr>
      <w:tr w:rsidR="001B24CF" w14:paraId="3F6C2E7E" w14:textId="77777777" w:rsidTr="003031A5">
        <w:trPr>
          <w:trHeight w:val="258"/>
        </w:trPr>
        <w:tc>
          <w:tcPr>
            <w:tcW w:w="9285" w:type="dxa"/>
            <w:gridSpan w:val="4"/>
            <w:shd w:val="clear" w:color="auto" w:fill="F7CAAC"/>
          </w:tcPr>
          <w:p w14:paraId="36BB02EE" w14:textId="77777777" w:rsidR="001B24CF" w:rsidRPr="000F3BE9" w:rsidRDefault="001B24CF" w:rsidP="003031A5">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1B24CF" w14:paraId="243A0967" w14:textId="77777777" w:rsidTr="003031A5">
        <w:trPr>
          <w:trHeight w:val="504"/>
        </w:trPr>
        <w:tc>
          <w:tcPr>
            <w:tcW w:w="9285" w:type="dxa"/>
            <w:gridSpan w:val="4"/>
            <w:shd w:val="clear" w:color="auto" w:fill="FFFFFF"/>
          </w:tcPr>
          <w:p w14:paraId="34405CEF" w14:textId="72926162" w:rsidR="001B24CF" w:rsidRDefault="00BC51A3" w:rsidP="003031A5">
            <w:pPr>
              <w:rPr>
                <w:b/>
              </w:rPr>
            </w:pPr>
            <w:bookmarkStart w:id="26" w:name="_Hlk136849943"/>
            <w:r w:rsidRPr="007105EC">
              <w:rPr>
                <w:bCs/>
              </w:rPr>
              <w:t xml:space="preserve">Předpokládá se přijmutí přibližně 30 studentů v prezenční formě a 15 </w:t>
            </w:r>
            <w:r w:rsidR="003031A5">
              <w:rPr>
                <w:bCs/>
              </w:rPr>
              <w:t xml:space="preserve">studentů </w:t>
            </w:r>
            <w:r w:rsidRPr="007105EC">
              <w:rPr>
                <w:bCs/>
              </w:rPr>
              <w:t>v kombinované formě studia</w:t>
            </w:r>
            <w:r w:rsidRPr="00BC51A3">
              <w:rPr>
                <w:b/>
              </w:rPr>
              <w:t>.</w:t>
            </w:r>
            <w:bookmarkEnd w:id="26"/>
          </w:p>
        </w:tc>
      </w:tr>
      <w:tr w:rsidR="001B24CF" w14:paraId="2652A3B4" w14:textId="77777777" w:rsidTr="003031A5">
        <w:trPr>
          <w:trHeight w:val="268"/>
        </w:trPr>
        <w:tc>
          <w:tcPr>
            <w:tcW w:w="9285" w:type="dxa"/>
            <w:gridSpan w:val="4"/>
            <w:shd w:val="clear" w:color="auto" w:fill="F7CAAC"/>
          </w:tcPr>
          <w:p w14:paraId="61878052" w14:textId="77777777" w:rsidR="001B24CF" w:rsidRDefault="001B24CF" w:rsidP="003031A5">
            <w:pPr>
              <w:rPr>
                <w:b/>
              </w:rPr>
            </w:pPr>
            <w:r>
              <w:rPr>
                <w:b/>
              </w:rPr>
              <w:lastRenderedPageBreak/>
              <w:t>Návaznost na další typy studijních programů</w:t>
            </w:r>
          </w:p>
        </w:tc>
      </w:tr>
      <w:tr w:rsidR="001B24CF" w14:paraId="17EA4D2D" w14:textId="77777777" w:rsidTr="00576940">
        <w:trPr>
          <w:trHeight w:val="983"/>
        </w:trPr>
        <w:tc>
          <w:tcPr>
            <w:tcW w:w="9285" w:type="dxa"/>
            <w:gridSpan w:val="4"/>
            <w:shd w:val="clear" w:color="auto" w:fill="FFFFFF"/>
          </w:tcPr>
          <w:p w14:paraId="4B5F0908" w14:textId="63A7863B" w:rsidR="001B24CF" w:rsidRDefault="00E34258" w:rsidP="00E34258">
            <w:pPr>
              <w:jc w:val="both"/>
            </w:pPr>
            <w:bookmarkStart w:id="27" w:name="_Hlk136849952"/>
            <w:r w:rsidRPr="00E34258">
              <w:t xml:space="preserve">Navazující magisterský studijní program navazuje na akreditované bakalářské studijní programy </w:t>
            </w:r>
            <w:r w:rsidR="00E06025">
              <w:t>fakult</w:t>
            </w:r>
            <w:r w:rsidRPr="00E34258">
              <w:t>, a to</w:t>
            </w:r>
            <w:r w:rsidR="000E768A">
              <w:t xml:space="preserve"> např.</w:t>
            </w:r>
            <w:r w:rsidRPr="00E34258">
              <w:t xml:space="preserve"> </w:t>
            </w:r>
            <w:r>
              <w:t xml:space="preserve">Ekonomika a management, </w:t>
            </w:r>
            <w:r w:rsidRPr="00E34258">
              <w:t xml:space="preserve">Management rizik, </w:t>
            </w:r>
            <w:r w:rsidRPr="00576940">
              <w:t>Environmentální bezpečnost</w:t>
            </w:r>
            <w:r w:rsidR="005A386B">
              <w:t>.</w:t>
            </w:r>
            <w:bookmarkEnd w:id="27"/>
          </w:p>
        </w:tc>
      </w:tr>
    </w:tbl>
    <w:p w14:paraId="129F85F3" w14:textId="77777777" w:rsidR="001B24CF" w:rsidRDefault="001B24CF" w:rsidP="00C50458">
      <w:pPr>
        <w:spacing w:after="240"/>
        <w:rPr>
          <w:b/>
          <w:sz w:val="28"/>
        </w:rPr>
      </w:pPr>
    </w:p>
    <w:p w14:paraId="63C5F589" w14:textId="77777777" w:rsidR="00450F09" w:rsidRDefault="00450F09">
      <w:pPr>
        <w:rPr>
          <w:b/>
          <w:sz w:val="28"/>
        </w:rPr>
      </w:pPr>
      <w:r>
        <w:rPr>
          <w:b/>
          <w:sz w:val="28"/>
        </w:rPr>
        <w:br w:type="page"/>
      </w:r>
    </w:p>
    <w:tbl>
      <w:tblPr>
        <w:tblW w:w="95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300"/>
        <w:gridCol w:w="551"/>
        <w:gridCol w:w="851"/>
        <w:gridCol w:w="776"/>
        <w:gridCol w:w="2626"/>
        <w:gridCol w:w="565"/>
        <w:gridCol w:w="853"/>
      </w:tblGrid>
      <w:tr w:rsidR="00450F09" w14:paraId="33269EC4" w14:textId="77777777" w:rsidTr="00276521">
        <w:tc>
          <w:tcPr>
            <w:tcW w:w="9531" w:type="dxa"/>
            <w:gridSpan w:val="8"/>
            <w:tcBorders>
              <w:bottom w:val="double" w:sz="4" w:space="0" w:color="auto"/>
            </w:tcBorders>
            <w:shd w:val="clear" w:color="auto" w:fill="BDD6EE"/>
          </w:tcPr>
          <w:p w14:paraId="3C696A7A" w14:textId="77777777" w:rsidR="00450F09" w:rsidRDefault="00450F09" w:rsidP="003031A5">
            <w:pPr>
              <w:jc w:val="both"/>
              <w:rPr>
                <w:b/>
                <w:sz w:val="28"/>
              </w:rPr>
            </w:pPr>
            <w:bookmarkStart w:id="28" w:name="_Hlk126760743"/>
            <w:r>
              <w:rPr>
                <w:b/>
                <w:sz w:val="28"/>
              </w:rPr>
              <w:lastRenderedPageBreak/>
              <w:t>B-IIa – Studijní plány a návrh témat prací (bakalářské a magisterské studijní programy)</w:t>
            </w:r>
          </w:p>
        </w:tc>
      </w:tr>
      <w:tr w:rsidR="00450F09" w14:paraId="5282E9E0" w14:textId="77777777" w:rsidTr="00276521">
        <w:tc>
          <w:tcPr>
            <w:tcW w:w="3309" w:type="dxa"/>
            <w:gridSpan w:val="2"/>
            <w:shd w:val="clear" w:color="auto" w:fill="F7CAAC"/>
          </w:tcPr>
          <w:p w14:paraId="6BA593E0" w14:textId="77777777" w:rsidR="00450F09" w:rsidRDefault="00450F09" w:rsidP="003031A5">
            <w:pPr>
              <w:rPr>
                <w:b/>
                <w:sz w:val="22"/>
              </w:rPr>
            </w:pPr>
            <w:r>
              <w:rPr>
                <w:b/>
                <w:sz w:val="22"/>
              </w:rPr>
              <w:t>Označení studijního plánu</w:t>
            </w:r>
          </w:p>
        </w:tc>
        <w:tc>
          <w:tcPr>
            <w:tcW w:w="6222" w:type="dxa"/>
            <w:gridSpan w:val="6"/>
          </w:tcPr>
          <w:p w14:paraId="4A26EDF0" w14:textId="77777777" w:rsidR="00450F09" w:rsidRPr="00391082" w:rsidRDefault="00E91289" w:rsidP="00E91289">
            <w:pPr>
              <w:rPr>
                <w:b/>
                <w:sz w:val="22"/>
              </w:rPr>
            </w:pPr>
            <w:r w:rsidRPr="00391082">
              <w:rPr>
                <w:b/>
                <w:sz w:val="22"/>
              </w:rPr>
              <w:t>Management udržitelného rozvoje – prezenční forma studia</w:t>
            </w:r>
          </w:p>
        </w:tc>
      </w:tr>
      <w:tr w:rsidR="00450F09" w14:paraId="2711A397" w14:textId="77777777" w:rsidTr="00276521">
        <w:tc>
          <w:tcPr>
            <w:tcW w:w="9531" w:type="dxa"/>
            <w:gridSpan w:val="8"/>
            <w:shd w:val="clear" w:color="auto" w:fill="F7CAAC"/>
          </w:tcPr>
          <w:p w14:paraId="0353207A" w14:textId="77777777" w:rsidR="00450F09" w:rsidRDefault="00450F09" w:rsidP="003031A5">
            <w:pPr>
              <w:jc w:val="center"/>
              <w:rPr>
                <w:b/>
                <w:sz w:val="22"/>
              </w:rPr>
            </w:pPr>
            <w:r>
              <w:rPr>
                <w:b/>
                <w:sz w:val="22"/>
              </w:rPr>
              <w:t>Povinné předměty</w:t>
            </w:r>
          </w:p>
        </w:tc>
      </w:tr>
      <w:tr w:rsidR="00E91289" w14:paraId="391DAA1D" w14:textId="77777777" w:rsidTr="00276521">
        <w:tc>
          <w:tcPr>
            <w:tcW w:w="3009" w:type="dxa"/>
            <w:shd w:val="clear" w:color="auto" w:fill="F7CAAC"/>
          </w:tcPr>
          <w:p w14:paraId="6ABDA555" w14:textId="77777777" w:rsidR="00450F09" w:rsidRDefault="00450F09" w:rsidP="003031A5">
            <w:pPr>
              <w:jc w:val="both"/>
              <w:rPr>
                <w:b/>
              </w:rPr>
            </w:pPr>
            <w:r>
              <w:rPr>
                <w:b/>
                <w:sz w:val="22"/>
              </w:rPr>
              <w:t>Název předmětu</w:t>
            </w:r>
          </w:p>
        </w:tc>
        <w:tc>
          <w:tcPr>
            <w:tcW w:w="851" w:type="dxa"/>
            <w:gridSpan w:val="2"/>
            <w:shd w:val="clear" w:color="auto" w:fill="F7CAAC"/>
          </w:tcPr>
          <w:p w14:paraId="59DE3CF7" w14:textId="18D2B0FB" w:rsidR="00450F09" w:rsidRDefault="007A49B3" w:rsidP="003031A5">
            <w:pPr>
              <w:jc w:val="both"/>
              <w:rPr>
                <w:b/>
                <w:sz w:val="22"/>
              </w:rPr>
            </w:pPr>
            <w:r>
              <w:rPr>
                <w:b/>
                <w:sz w:val="22"/>
              </w:rPr>
              <w:t>R</w:t>
            </w:r>
            <w:r w:rsidR="00450F09">
              <w:rPr>
                <w:b/>
                <w:sz w:val="22"/>
              </w:rPr>
              <w:t>ozsah</w:t>
            </w:r>
          </w:p>
          <w:p w14:paraId="3E984DFA" w14:textId="77777777" w:rsidR="007A49B3" w:rsidRDefault="007A49B3" w:rsidP="003031A5">
            <w:pPr>
              <w:jc w:val="both"/>
              <w:rPr>
                <w:b/>
                <w:sz w:val="22"/>
              </w:rPr>
            </w:pPr>
          </w:p>
          <w:p w14:paraId="087C97AE" w14:textId="6DB13DA0" w:rsidR="007A49B3" w:rsidRDefault="007A49B3" w:rsidP="003031A5">
            <w:pPr>
              <w:jc w:val="both"/>
              <w:rPr>
                <w:b/>
              </w:rPr>
            </w:pPr>
            <w:r w:rsidRPr="008D3461">
              <w:rPr>
                <w:b/>
                <w:sz w:val="22"/>
              </w:rPr>
              <w:t>p-cv-s</w:t>
            </w:r>
          </w:p>
        </w:tc>
        <w:tc>
          <w:tcPr>
            <w:tcW w:w="851" w:type="dxa"/>
            <w:shd w:val="clear" w:color="auto" w:fill="F7CAAC"/>
          </w:tcPr>
          <w:p w14:paraId="2ED3B3F8" w14:textId="77777777" w:rsidR="00450F09" w:rsidRDefault="00450F09" w:rsidP="003031A5">
            <w:pPr>
              <w:jc w:val="both"/>
              <w:rPr>
                <w:b/>
                <w:sz w:val="22"/>
              </w:rPr>
            </w:pPr>
            <w:r>
              <w:rPr>
                <w:b/>
                <w:sz w:val="22"/>
              </w:rPr>
              <w:t>způsob  ověř.</w:t>
            </w:r>
          </w:p>
        </w:tc>
        <w:tc>
          <w:tcPr>
            <w:tcW w:w="776" w:type="dxa"/>
            <w:shd w:val="clear" w:color="auto" w:fill="F7CAAC"/>
          </w:tcPr>
          <w:p w14:paraId="0AAC0F0F" w14:textId="77777777" w:rsidR="00450F09" w:rsidRDefault="00450F09" w:rsidP="003031A5">
            <w:pPr>
              <w:jc w:val="both"/>
              <w:rPr>
                <w:b/>
                <w:sz w:val="22"/>
              </w:rPr>
            </w:pPr>
            <w:r>
              <w:rPr>
                <w:b/>
                <w:sz w:val="22"/>
              </w:rPr>
              <w:t>počet kred.</w:t>
            </w:r>
          </w:p>
        </w:tc>
        <w:tc>
          <w:tcPr>
            <w:tcW w:w="2626" w:type="dxa"/>
            <w:shd w:val="clear" w:color="auto" w:fill="F7CAAC"/>
          </w:tcPr>
          <w:p w14:paraId="05CA5D63" w14:textId="77777777" w:rsidR="00450F09" w:rsidRDefault="00450F09" w:rsidP="003031A5">
            <w:pPr>
              <w:jc w:val="both"/>
              <w:rPr>
                <w:b/>
                <w:sz w:val="22"/>
              </w:rPr>
            </w:pPr>
            <w:r>
              <w:rPr>
                <w:b/>
                <w:sz w:val="22"/>
              </w:rPr>
              <w:t>vyučující</w:t>
            </w:r>
          </w:p>
        </w:tc>
        <w:tc>
          <w:tcPr>
            <w:tcW w:w="565" w:type="dxa"/>
            <w:shd w:val="clear" w:color="auto" w:fill="F7CAAC"/>
          </w:tcPr>
          <w:p w14:paraId="3F6D5583" w14:textId="77777777" w:rsidR="00450F09" w:rsidRDefault="00450F09" w:rsidP="003031A5">
            <w:pPr>
              <w:jc w:val="both"/>
              <w:rPr>
                <w:b/>
                <w:color w:val="FF0000"/>
                <w:sz w:val="22"/>
              </w:rPr>
            </w:pPr>
            <w:r>
              <w:rPr>
                <w:b/>
                <w:sz w:val="22"/>
              </w:rPr>
              <w:t>dop. roč.</w:t>
            </w:r>
            <w:r w:rsidR="00E91289">
              <w:rPr>
                <w:b/>
                <w:sz w:val="22"/>
              </w:rPr>
              <w:t xml:space="preserve"> </w:t>
            </w:r>
            <w:r>
              <w:rPr>
                <w:b/>
                <w:sz w:val="22"/>
              </w:rPr>
              <w:t>/sem.</w:t>
            </w:r>
          </w:p>
        </w:tc>
        <w:tc>
          <w:tcPr>
            <w:tcW w:w="853" w:type="dxa"/>
            <w:shd w:val="clear" w:color="auto" w:fill="F7CAAC"/>
          </w:tcPr>
          <w:p w14:paraId="6076656B" w14:textId="77777777" w:rsidR="00450F09" w:rsidRDefault="00450F09" w:rsidP="003031A5">
            <w:pPr>
              <w:jc w:val="both"/>
              <w:rPr>
                <w:b/>
                <w:sz w:val="22"/>
              </w:rPr>
            </w:pPr>
            <w:r>
              <w:rPr>
                <w:b/>
                <w:sz w:val="22"/>
              </w:rPr>
              <w:t>profil. základ</w:t>
            </w:r>
          </w:p>
        </w:tc>
      </w:tr>
      <w:tr w:rsidR="006F0B14" w14:paraId="2A4D56B1" w14:textId="77777777" w:rsidTr="00276521">
        <w:tc>
          <w:tcPr>
            <w:tcW w:w="3009" w:type="dxa"/>
          </w:tcPr>
          <w:p w14:paraId="4213F81F" w14:textId="594FD875" w:rsidR="006F0B14" w:rsidRDefault="006F0B14" w:rsidP="006F0B14">
            <w:pPr>
              <w:jc w:val="both"/>
            </w:pPr>
            <w:r>
              <w:t xml:space="preserve">Mikroekonomie </w:t>
            </w:r>
            <w:r w:rsidR="008C5C5A">
              <w:t>2</w:t>
            </w:r>
            <w:r w:rsidR="00985402">
              <w:t>*</w:t>
            </w:r>
          </w:p>
        </w:tc>
        <w:tc>
          <w:tcPr>
            <w:tcW w:w="851" w:type="dxa"/>
            <w:gridSpan w:val="2"/>
          </w:tcPr>
          <w:p w14:paraId="12FB959F" w14:textId="77777777" w:rsidR="006F0B14" w:rsidRDefault="006F0B14" w:rsidP="006F0B14">
            <w:pPr>
              <w:jc w:val="both"/>
            </w:pPr>
            <w:r>
              <w:t>26-0-26</w:t>
            </w:r>
          </w:p>
          <w:p w14:paraId="13229215" w14:textId="72DF8DB0" w:rsidR="006F0B14" w:rsidRDefault="006F0B14" w:rsidP="006F0B14">
            <w:pPr>
              <w:jc w:val="both"/>
            </w:pPr>
          </w:p>
        </w:tc>
        <w:tc>
          <w:tcPr>
            <w:tcW w:w="851" w:type="dxa"/>
          </w:tcPr>
          <w:p w14:paraId="304AFAC9" w14:textId="5319C2CA" w:rsidR="006F0B14" w:rsidRDefault="006F0B14" w:rsidP="006F0B14">
            <w:pPr>
              <w:jc w:val="both"/>
            </w:pPr>
            <w:r>
              <w:t>z, zk</w:t>
            </w:r>
          </w:p>
        </w:tc>
        <w:tc>
          <w:tcPr>
            <w:tcW w:w="776" w:type="dxa"/>
          </w:tcPr>
          <w:p w14:paraId="4783AB9D" w14:textId="186BB7E6" w:rsidR="006F0B14" w:rsidRDefault="006F0B14" w:rsidP="006F0B14">
            <w:pPr>
              <w:jc w:val="both"/>
            </w:pPr>
            <w:r>
              <w:t>5</w:t>
            </w:r>
          </w:p>
        </w:tc>
        <w:tc>
          <w:tcPr>
            <w:tcW w:w="2626" w:type="dxa"/>
          </w:tcPr>
          <w:p w14:paraId="215B8186" w14:textId="77777777" w:rsidR="006F0B14" w:rsidRDefault="006F0B14" w:rsidP="006F0B14">
            <w:pPr>
              <w:rPr>
                <w:b/>
              </w:rPr>
            </w:pPr>
            <w:r>
              <w:rPr>
                <w:b/>
              </w:rPr>
              <w:t>doc. Ing. Zuzana Dohnalová, Ph.D.</w:t>
            </w:r>
          </w:p>
          <w:p w14:paraId="4E84C333" w14:textId="77777777" w:rsidR="006F0B14" w:rsidRDefault="006F0B14" w:rsidP="006F0B14">
            <w:r>
              <w:t>Dohnalová (100%)</w:t>
            </w:r>
          </w:p>
        </w:tc>
        <w:tc>
          <w:tcPr>
            <w:tcW w:w="565" w:type="dxa"/>
          </w:tcPr>
          <w:p w14:paraId="56416D58" w14:textId="77777777" w:rsidR="006F0B14" w:rsidRDefault="006F0B14" w:rsidP="006F0B14">
            <w:pPr>
              <w:jc w:val="both"/>
            </w:pPr>
            <w:r>
              <w:t>1/ZS</w:t>
            </w:r>
          </w:p>
        </w:tc>
        <w:tc>
          <w:tcPr>
            <w:tcW w:w="853" w:type="dxa"/>
          </w:tcPr>
          <w:p w14:paraId="270C9F70" w14:textId="77777777" w:rsidR="006F0B14" w:rsidRDefault="006F0B14" w:rsidP="006F0B14">
            <w:pPr>
              <w:jc w:val="both"/>
            </w:pPr>
            <w:r>
              <w:t>ZT</w:t>
            </w:r>
          </w:p>
        </w:tc>
      </w:tr>
      <w:tr w:rsidR="006F0B14" w14:paraId="1A52A99F" w14:textId="77777777" w:rsidTr="00276521">
        <w:tc>
          <w:tcPr>
            <w:tcW w:w="3009" w:type="dxa"/>
          </w:tcPr>
          <w:p w14:paraId="74039752" w14:textId="49E245B9" w:rsidR="006F0B14" w:rsidRDefault="00D004E7" w:rsidP="006F0B14">
            <w:pPr>
              <w:jc w:val="both"/>
            </w:pPr>
            <w:r>
              <w:t xml:space="preserve">Ekonomická a sociální </w:t>
            </w:r>
            <w:r w:rsidR="006F0B14">
              <w:t>udržitelnost</w:t>
            </w:r>
          </w:p>
        </w:tc>
        <w:tc>
          <w:tcPr>
            <w:tcW w:w="851" w:type="dxa"/>
            <w:gridSpan w:val="2"/>
          </w:tcPr>
          <w:p w14:paraId="2FCB3D88" w14:textId="77777777" w:rsidR="006F0B14" w:rsidRDefault="006F0B14" w:rsidP="006F0B14">
            <w:pPr>
              <w:jc w:val="both"/>
            </w:pPr>
            <w:r>
              <w:t>13-0-13</w:t>
            </w:r>
          </w:p>
          <w:p w14:paraId="48D10885" w14:textId="3E5BE18D" w:rsidR="006F0B14" w:rsidRDefault="006F0B14" w:rsidP="006F0B14">
            <w:pPr>
              <w:jc w:val="both"/>
            </w:pPr>
          </w:p>
        </w:tc>
        <w:tc>
          <w:tcPr>
            <w:tcW w:w="851" w:type="dxa"/>
          </w:tcPr>
          <w:p w14:paraId="1640A72B" w14:textId="65C96377" w:rsidR="006F0B14" w:rsidRDefault="006F0B14" w:rsidP="006F0B14">
            <w:pPr>
              <w:jc w:val="both"/>
            </w:pPr>
            <w:r>
              <w:t>z, zk</w:t>
            </w:r>
          </w:p>
        </w:tc>
        <w:tc>
          <w:tcPr>
            <w:tcW w:w="776" w:type="dxa"/>
          </w:tcPr>
          <w:p w14:paraId="4959CFB9" w14:textId="3A652E5E" w:rsidR="006F0B14" w:rsidRDefault="006F0B14" w:rsidP="006F0B14">
            <w:pPr>
              <w:jc w:val="both"/>
            </w:pPr>
            <w:r>
              <w:t>4</w:t>
            </w:r>
          </w:p>
        </w:tc>
        <w:tc>
          <w:tcPr>
            <w:tcW w:w="2626" w:type="dxa"/>
          </w:tcPr>
          <w:p w14:paraId="1582C167" w14:textId="77777777" w:rsidR="006F0B14" w:rsidRDefault="006F0B14" w:rsidP="006F0B14">
            <w:pPr>
              <w:rPr>
                <w:b/>
              </w:rPr>
            </w:pPr>
            <w:r>
              <w:rPr>
                <w:b/>
              </w:rPr>
              <w:t>doc. Ing. Zuzana Tučková, Ph.D.</w:t>
            </w:r>
          </w:p>
          <w:p w14:paraId="0E37573A" w14:textId="43E979A6" w:rsidR="006F0B14" w:rsidRDefault="006F0B14" w:rsidP="006F0B14">
            <w:r>
              <w:t>Tučková (</w:t>
            </w:r>
            <w:r w:rsidR="0097418E">
              <w:t>80</w:t>
            </w:r>
            <w:r>
              <w:t>%)</w:t>
            </w:r>
          </w:p>
          <w:p w14:paraId="5442540C" w14:textId="076A02BD" w:rsidR="00D004E7" w:rsidRDefault="00D004E7" w:rsidP="006F0B14">
            <w:r>
              <w:t>Pechancová (</w:t>
            </w:r>
            <w:r w:rsidR="0006376A">
              <w:t>2</w:t>
            </w:r>
            <w:r w:rsidR="0097418E">
              <w:t>0</w:t>
            </w:r>
            <w:r>
              <w:t>%)</w:t>
            </w:r>
          </w:p>
        </w:tc>
        <w:tc>
          <w:tcPr>
            <w:tcW w:w="565" w:type="dxa"/>
          </w:tcPr>
          <w:p w14:paraId="0F9F4314" w14:textId="77777777" w:rsidR="006F0B14" w:rsidRDefault="006F0B14" w:rsidP="006F0B14">
            <w:pPr>
              <w:jc w:val="both"/>
            </w:pPr>
            <w:r>
              <w:t>1/ZS</w:t>
            </w:r>
          </w:p>
        </w:tc>
        <w:tc>
          <w:tcPr>
            <w:tcW w:w="853" w:type="dxa"/>
          </w:tcPr>
          <w:p w14:paraId="6BDD0D43" w14:textId="1EF9B61A" w:rsidR="006F0B14" w:rsidRPr="008C5C5A" w:rsidRDefault="005D5C31" w:rsidP="006F0B14">
            <w:pPr>
              <w:jc w:val="both"/>
            </w:pPr>
            <w:r w:rsidRPr="008C5C5A">
              <w:t>PZ</w:t>
            </w:r>
          </w:p>
        </w:tc>
      </w:tr>
      <w:tr w:rsidR="006F0B14" w14:paraId="582FF046" w14:textId="77777777" w:rsidTr="00276521">
        <w:tc>
          <w:tcPr>
            <w:tcW w:w="3009" w:type="dxa"/>
          </w:tcPr>
          <w:p w14:paraId="7041E9FD" w14:textId="0AB83EDA" w:rsidR="006F0B14" w:rsidRPr="008C5C5A" w:rsidRDefault="006F0B14" w:rsidP="006F0B14">
            <w:pPr>
              <w:jc w:val="both"/>
            </w:pPr>
            <w:r w:rsidRPr="008C5C5A">
              <w:t>Strategický management</w:t>
            </w:r>
            <w:r w:rsidR="00985402">
              <w:t>*</w:t>
            </w:r>
          </w:p>
        </w:tc>
        <w:tc>
          <w:tcPr>
            <w:tcW w:w="851" w:type="dxa"/>
            <w:gridSpan w:val="2"/>
          </w:tcPr>
          <w:p w14:paraId="2BBA75B7" w14:textId="56EA3EA1" w:rsidR="006F0B14" w:rsidRPr="008C5C5A" w:rsidRDefault="006F0B14" w:rsidP="003668BB">
            <w:pPr>
              <w:jc w:val="both"/>
            </w:pPr>
            <w:r w:rsidRPr="008C5C5A">
              <w:t>26-</w:t>
            </w:r>
            <w:r w:rsidR="003668BB">
              <w:t>0-</w:t>
            </w:r>
            <w:r w:rsidRPr="008C5C5A">
              <w:t>13</w:t>
            </w:r>
          </w:p>
        </w:tc>
        <w:tc>
          <w:tcPr>
            <w:tcW w:w="851" w:type="dxa"/>
          </w:tcPr>
          <w:p w14:paraId="2B42A90D" w14:textId="7E4CF9B1" w:rsidR="006F0B14" w:rsidRPr="008C5C5A" w:rsidRDefault="006F0B14" w:rsidP="006F0B14">
            <w:pPr>
              <w:jc w:val="both"/>
            </w:pPr>
            <w:r w:rsidRPr="008C5C5A">
              <w:t>z, zk</w:t>
            </w:r>
          </w:p>
        </w:tc>
        <w:tc>
          <w:tcPr>
            <w:tcW w:w="776" w:type="dxa"/>
          </w:tcPr>
          <w:p w14:paraId="375C1AB6" w14:textId="515E3246" w:rsidR="006F0B14" w:rsidRPr="008C5C5A" w:rsidRDefault="006F0B14" w:rsidP="006F0B14">
            <w:pPr>
              <w:jc w:val="both"/>
            </w:pPr>
            <w:r w:rsidRPr="008C5C5A">
              <w:t>4</w:t>
            </w:r>
          </w:p>
        </w:tc>
        <w:tc>
          <w:tcPr>
            <w:tcW w:w="2626" w:type="dxa"/>
          </w:tcPr>
          <w:p w14:paraId="63797A6D" w14:textId="77777777" w:rsidR="006F0B14" w:rsidRPr="008C5C5A" w:rsidRDefault="006F0B14" w:rsidP="006F0B14">
            <w:pPr>
              <w:rPr>
                <w:b/>
              </w:rPr>
            </w:pPr>
            <w:r w:rsidRPr="008C5C5A">
              <w:rPr>
                <w:b/>
              </w:rPr>
              <w:t>doc. Ing. Miloslava Chovancová, Ph.D.</w:t>
            </w:r>
          </w:p>
          <w:p w14:paraId="465A9E49" w14:textId="263931DE" w:rsidR="006F0B14" w:rsidRPr="008C5C5A" w:rsidRDefault="006F0B14" w:rsidP="006F0B14">
            <w:r w:rsidRPr="008C5C5A">
              <w:t>Chovancová (</w:t>
            </w:r>
            <w:r w:rsidR="008C5C5A" w:rsidRPr="008C5C5A">
              <w:t>5</w:t>
            </w:r>
            <w:r w:rsidR="0097418E">
              <w:t>0</w:t>
            </w:r>
            <w:r w:rsidRPr="008C5C5A">
              <w:t>%)</w:t>
            </w:r>
          </w:p>
          <w:p w14:paraId="5F31B1EE" w14:textId="77777777" w:rsidR="0097418E" w:rsidRDefault="008C5C5A" w:rsidP="006F0B14">
            <w:r w:rsidRPr="008C5C5A">
              <w:t>Bejtkovský (</w:t>
            </w:r>
            <w:r w:rsidR="0097418E">
              <w:t>40</w:t>
            </w:r>
            <w:r w:rsidRPr="008C5C5A">
              <w:t>%)</w:t>
            </w:r>
          </w:p>
          <w:p w14:paraId="1D772592" w14:textId="3CB6716C" w:rsidR="006F0B14" w:rsidRPr="008C5C5A" w:rsidRDefault="005165C5" w:rsidP="006F0B14">
            <w:r>
              <w:t>Rada – odborník</w:t>
            </w:r>
            <w:r w:rsidR="006F0B14" w:rsidRPr="008C5C5A">
              <w:t xml:space="preserve"> z praxe (10%)</w:t>
            </w:r>
          </w:p>
        </w:tc>
        <w:tc>
          <w:tcPr>
            <w:tcW w:w="565" w:type="dxa"/>
          </w:tcPr>
          <w:p w14:paraId="7EE91DB7" w14:textId="77777777" w:rsidR="006F0B14" w:rsidRPr="008C5C5A" w:rsidRDefault="006F0B14" w:rsidP="006F0B14">
            <w:pPr>
              <w:jc w:val="both"/>
            </w:pPr>
            <w:r w:rsidRPr="008C5C5A">
              <w:t>1/ZS</w:t>
            </w:r>
          </w:p>
        </w:tc>
        <w:tc>
          <w:tcPr>
            <w:tcW w:w="853" w:type="dxa"/>
          </w:tcPr>
          <w:p w14:paraId="5025E0DA" w14:textId="77777777" w:rsidR="006F0B14" w:rsidRPr="008C5C5A" w:rsidRDefault="006F0B14" w:rsidP="006F0B14">
            <w:pPr>
              <w:jc w:val="both"/>
            </w:pPr>
            <w:r w:rsidRPr="008C5C5A">
              <w:t xml:space="preserve">ZT </w:t>
            </w:r>
          </w:p>
        </w:tc>
      </w:tr>
      <w:tr w:rsidR="006F0B14" w14:paraId="4F71111F" w14:textId="77777777" w:rsidTr="00276521">
        <w:tc>
          <w:tcPr>
            <w:tcW w:w="3009" w:type="dxa"/>
          </w:tcPr>
          <w:p w14:paraId="4221888B" w14:textId="77777777" w:rsidR="006F0B14" w:rsidRPr="004B5A96" w:rsidRDefault="006F0B14" w:rsidP="006F0B14">
            <w:pPr>
              <w:jc w:val="both"/>
            </w:pPr>
            <w:r w:rsidRPr="004B5A96">
              <w:t>Projektové řízení</w:t>
            </w:r>
          </w:p>
        </w:tc>
        <w:tc>
          <w:tcPr>
            <w:tcW w:w="851" w:type="dxa"/>
            <w:gridSpan w:val="2"/>
          </w:tcPr>
          <w:p w14:paraId="30235EF2" w14:textId="77777777" w:rsidR="006F0B14" w:rsidRPr="004B5A96" w:rsidRDefault="006F0B14" w:rsidP="006F0B14">
            <w:pPr>
              <w:jc w:val="both"/>
            </w:pPr>
            <w:r w:rsidRPr="004B5A96">
              <w:t>13-0-13</w:t>
            </w:r>
          </w:p>
          <w:p w14:paraId="1B80118B" w14:textId="06CC1A6C" w:rsidR="006F0B14" w:rsidRPr="004B5A96" w:rsidRDefault="006F0B14" w:rsidP="006F0B14">
            <w:pPr>
              <w:jc w:val="both"/>
            </w:pPr>
          </w:p>
        </w:tc>
        <w:tc>
          <w:tcPr>
            <w:tcW w:w="851" w:type="dxa"/>
          </w:tcPr>
          <w:p w14:paraId="1B2DBB32" w14:textId="1BE95282" w:rsidR="006F0B14" w:rsidRPr="004B5A96" w:rsidRDefault="006F0B14" w:rsidP="006F0B14">
            <w:pPr>
              <w:jc w:val="both"/>
            </w:pPr>
            <w:r w:rsidRPr="004B5A96">
              <w:t>z, zk</w:t>
            </w:r>
          </w:p>
        </w:tc>
        <w:tc>
          <w:tcPr>
            <w:tcW w:w="776" w:type="dxa"/>
          </w:tcPr>
          <w:p w14:paraId="44731B65" w14:textId="23B7589F" w:rsidR="006F0B14" w:rsidRPr="004B5A96" w:rsidRDefault="006F0B14" w:rsidP="006F0B14">
            <w:pPr>
              <w:jc w:val="both"/>
            </w:pPr>
            <w:r w:rsidRPr="004B5A96">
              <w:t>3</w:t>
            </w:r>
          </w:p>
        </w:tc>
        <w:tc>
          <w:tcPr>
            <w:tcW w:w="2626" w:type="dxa"/>
          </w:tcPr>
          <w:p w14:paraId="0EEECE4E" w14:textId="77777777" w:rsidR="006F0B14" w:rsidRPr="004B5A96" w:rsidRDefault="006F0B14" w:rsidP="006F0B14">
            <w:pPr>
              <w:rPr>
                <w:b/>
              </w:rPr>
            </w:pPr>
            <w:r w:rsidRPr="004B5A96">
              <w:rPr>
                <w:b/>
              </w:rPr>
              <w:t>Ing. Pavel Taraba, Ph.D.</w:t>
            </w:r>
          </w:p>
          <w:p w14:paraId="7A6D4D4A" w14:textId="6C619F53" w:rsidR="005D5C31" w:rsidRPr="004B5A96" w:rsidRDefault="006F0B14" w:rsidP="006F0B14">
            <w:r w:rsidRPr="004B5A96">
              <w:t>Taraba (</w:t>
            </w:r>
            <w:r w:rsidR="00D004E7" w:rsidRPr="004B5A96">
              <w:t>100</w:t>
            </w:r>
            <w:r w:rsidRPr="004B5A96">
              <w:t>%)</w:t>
            </w:r>
          </w:p>
        </w:tc>
        <w:tc>
          <w:tcPr>
            <w:tcW w:w="565" w:type="dxa"/>
          </w:tcPr>
          <w:p w14:paraId="4E3B109C" w14:textId="77777777" w:rsidR="006F0B14" w:rsidRPr="004B5A96" w:rsidRDefault="006F0B14" w:rsidP="006F0B14">
            <w:pPr>
              <w:jc w:val="both"/>
            </w:pPr>
            <w:r w:rsidRPr="004B5A96">
              <w:t>1/ZS</w:t>
            </w:r>
          </w:p>
        </w:tc>
        <w:tc>
          <w:tcPr>
            <w:tcW w:w="853" w:type="dxa"/>
          </w:tcPr>
          <w:p w14:paraId="4AF90CE9" w14:textId="77777777" w:rsidR="006F0B14" w:rsidRPr="004B5A96" w:rsidRDefault="006F0B14" w:rsidP="006F0B14">
            <w:pPr>
              <w:jc w:val="both"/>
            </w:pPr>
            <w:r w:rsidRPr="004B5A96">
              <w:t xml:space="preserve">     </w:t>
            </w:r>
          </w:p>
        </w:tc>
      </w:tr>
      <w:tr w:rsidR="006F0B14" w14:paraId="4BA77554" w14:textId="77777777" w:rsidTr="00276521">
        <w:tc>
          <w:tcPr>
            <w:tcW w:w="3009" w:type="dxa"/>
          </w:tcPr>
          <w:p w14:paraId="3FAAC13B" w14:textId="26C6A012" w:rsidR="006F0B14" w:rsidRPr="004B5A96" w:rsidRDefault="00277A47" w:rsidP="007158FC">
            <w:r>
              <w:t xml:space="preserve">Socioekonomická geografie a </w:t>
            </w:r>
            <w:r w:rsidR="005A386B">
              <w:t xml:space="preserve">regionální </w:t>
            </w:r>
            <w:r>
              <w:t>rozvoj</w:t>
            </w:r>
          </w:p>
        </w:tc>
        <w:tc>
          <w:tcPr>
            <w:tcW w:w="851" w:type="dxa"/>
            <w:gridSpan w:val="2"/>
          </w:tcPr>
          <w:p w14:paraId="51438A34" w14:textId="2C311E6F" w:rsidR="006F0B14" w:rsidRPr="004B5A96" w:rsidRDefault="006F0B14" w:rsidP="006F0B14">
            <w:pPr>
              <w:jc w:val="both"/>
            </w:pPr>
            <w:r w:rsidRPr="004B5A96">
              <w:t>13-0-26</w:t>
            </w:r>
          </w:p>
          <w:p w14:paraId="14C3CEA6" w14:textId="2AA0312F" w:rsidR="006F0B14" w:rsidRPr="004B5A96" w:rsidRDefault="006F0B14" w:rsidP="006F0B14">
            <w:pPr>
              <w:jc w:val="both"/>
            </w:pPr>
          </w:p>
        </w:tc>
        <w:tc>
          <w:tcPr>
            <w:tcW w:w="851" w:type="dxa"/>
          </w:tcPr>
          <w:p w14:paraId="1E75414A" w14:textId="610F0F67" w:rsidR="006F0B14" w:rsidRPr="004B5A96" w:rsidRDefault="006F0B14" w:rsidP="006F0B14">
            <w:pPr>
              <w:jc w:val="both"/>
            </w:pPr>
            <w:r w:rsidRPr="004B5A96">
              <w:t>z, zk</w:t>
            </w:r>
          </w:p>
        </w:tc>
        <w:tc>
          <w:tcPr>
            <w:tcW w:w="776" w:type="dxa"/>
          </w:tcPr>
          <w:p w14:paraId="762DEC57" w14:textId="77777777" w:rsidR="006F0B14" w:rsidRPr="004B5A96" w:rsidRDefault="006F0B14" w:rsidP="006F0B14">
            <w:pPr>
              <w:jc w:val="both"/>
            </w:pPr>
            <w:r w:rsidRPr="004B5A96">
              <w:t>4</w:t>
            </w:r>
          </w:p>
          <w:p w14:paraId="135683FC" w14:textId="4BCF9903" w:rsidR="006F0B14" w:rsidRPr="004B5A96" w:rsidRDefault="006F0B14" w:rsidP="006F0B14">
            <w:pPr>
              <w:jc w:val="both"/>
            </w:pPr>
          </w:p>
        </w:tc>
        <w:tc>
          <w:tcPr>
            <w:tcW w:w="2626" w:type="dxa"/>
          </w:tcPr>
          <w:p w14:paraId="791214B0" w14:textId="3F924894" w:rsidR="006F0B14" w:rsidRPr="004B5A96" w:rsidRDefault="00BA7A27" w:rsidP="006F0B14">
            <w:pPr>
              <w:rPr>
                <w:b/>
              </w:rPr>
            </w:pPr>
            <w:r>
              <w:rPr>
                <w:b/>
              </w:rPr>
              <w:t>RNDr</w:t>
            </w:r>
            <w:r w:rsidR="006F0B14" w:rsidRPr="004B5A96">
              <w:rPr>
                <w:b/>
              </w:rPr>
              <w:t xml:space="preserve">. Jakub Trojan, </w:t>
            </w:r>
            <w:r w:rsidRPr="00BA7A27">
              <w:rPr>
                <w:b/>
              </w:rPr>
              <w:t>MSc,</w:t>
            </w:r>
            <w:r>
              <w:t xml:space="preserve"> </w:t>
            </w:r>
            <w:r w:rsidR="006F0B14" w:rsidRPr="004B5A96">
              <w:rPr>
                <w:b/>
              </w:rPr>
              <w:t>Ph.D.</w:t>
            </w:r>
          </w:p>
          <w:p w14:paraId="45B0A257" w14:textId="77777777" w:rsidR="006F0B14" w:rsidRPr="004B5A96" w:rsidRDefault="006F0B14" w:rsidP="006F0B14">
            <w:r w:rsidRPr="004B5A96">
              <w:t>Trojan (100%)</w:t>
            </w:r>
          </w:p>
        </w:tc>
        <w:tc>
          <w:tcPr>
            <w:tcW w:w="565" w:type="dxa"/>
          </w:tcPr>
          <w:p w14:paraId="2450CDEE" w14:textId="77777777" w:rsidR="006F0B14" w:rsidRPr="004B5A96" w:rsidRDefault="006F0B14" w:rsidP="006F0B14">
            <w:pPr>
              <w:jc w:val="both"/>
            </w:pPr>
            <w:r w:rsidRPr="004B5A96">
              <w:t>1/ZS</w:t>
            </w:r>
          </w:p>
        </w:tc>
        <w:tc>
          <w:tcPr>
            <w:tcW w:w="853" w:type="dxa"/>
          </w:tcPr>
          <w:p w14:paraId="4AF8F3A2" w14:textId="77777777" w:rsidR="006F0B14" w:rsidRPr="004B5A96" w:rsidRDefault="006F0B14" w:rsidP="006F0B14">
            <w:pPr>
              <w:jc w:val="both"/>
            </w:pPr>
            <w:r w:rsidRPr="004B5A96">
              <w:t xml:space="preserve">     </w:t>
            </w:r>
          </w:p>
        </w:tc>
      </w:tr>
      <w:tr w:rsidR="006F0B14" w14:paraId="10D541C6" w14:textId="77777777" w:rsidTr="00276521">
        <w:tc>
          <w:tcPr>
            <w:tcW w:w="3009" w:type="dxa"/>
          </w:tcPr>
          <w:p w14:paraId="724CEB6F" w14:textId="77777777" w:rsidR="006F0B14" w:rsidRPr="004B5A96" w:rsidRDefault="006F0B14" w:rsidP="006F0B14">
            <w:r w:rsidRPr="004B5A96">
              <w:t>Posuzování životního cyklu</w:t>
            </w:r>
          </w:p>
        </w:tc>
        <w:tc>
          <w:tcPr>
            <w:tcW w:w="851" w:type="dxa"/>
            <w:gridSpan w:val="2"/>
          </w:tcPr>
          <w:p w14:paraId="0BF0EBF3" w14:textId="2B35E23C" w:rsidR="007A49B3" w:rsidRPr="004B5A96" w:rsidRDefault="007A49B3" w:rsidP="006F0B14">
            <w:pPr>
              <w:jc w:val="both"/>
            </w:pPr>
            <w:r w:rsidRPr="004B5A96">
              <w:t>26-26-0</w:t>
            </w:r>
          </w:p>
        </w:tc>
        <w:tc>
          <w:tcPr>
            <w:tcW w:w="851" w:type="dxa"/>
          </w:tcPr>
          <w:p w14:paraId="34988F09" w14:textId="2FD60B13" w:rsidR="006F0B14" w:rsidRPr="004B5A96" w:rsidRDefault="006F0B14" w:rsidP="006F0B14">
            <w:pPr>
              <w:jc w:val="both"/>
            </w:pPr>
            <w:r w:rsidRPr="004B5A96">
              <w:t>z, zk</w:t>
            </w:r>
          </w:p>
        </w:tc>
        <w:tc>
          <w:tcPr>
            <w:tcW w:w="776" w:type="dxa"/>
          </w:tcPr>
          <w:p w14:paraId="5BB42A3A" w14:textId="1675259F" w:rsidR="006F0B14" w:rsidRPr="004B5A96" w:rsidRDefault="006F0B14" w:rsidP="006F0B14">
            <w:pPr>
              <w:jc w:val="both"/>
            </w:pPr>
            <w:r w:rsidRPr="004B5A96">
              <w:t>5</w:t>
            </w:r>
          </w:p>
        </w:tc>
        <w:tc>
          <w:tcPr>
            <w:tcW w:w="2626" w:type="dxa"/>
          </w:tcPr>
          <w:p w14:paraId="29C4EABC" w14:textId="02031611" w:rsidR="006F0B14" w:rsidRPr="004B5A96" w:rsidRDefault="006F0B14" w:rsidP="006F0B14">
            <w:pPr>
              <w:rPr>
                <w:b/>
                <w:bCs/>
              </w:rPr>
            </w:pPr>
            <w:r w:rsidRPr="004B5A96">
              <w:rPr>
                <w:b/>
                <w:bCs/>
              </w:rPr>
              <w:t xml:space="preserve">prof. Ing. Vladimír Sedlařík, Ph.D. </w:t>
            </w:r>
          </w:p>
          <w:p w14:paraId="452F928E" w14:textId="4415FED6" w:rsidR="006F0B14" w:rsidRPr="004B5A96" w:rsidRDefault="006F0B14" w:rsidP="006F0B14">
            <w:pPr>
              <w:rPr>
                <w:bCs/>
              </w:rPr>
            </w:pPr>
            <w:r w:rsidRPr="004B5A96">
              <w:rPr>
                <w:bCs/>
              </w:rPr>
              <w:t>Sedlařík (5</w:t>
            </w:r>
            <w:r w:rsidR="0097418E">
              <w:rPr>
                <w:bCs/>
              </w:rPr>
              <w:t>0</w:t>
            </w:r>
            <w:r w:rsidRPr="004B5A96">
              <w:rPr>
                <w:bCs/>
              </w:rPr>
              <w:t>%)</w:t>
            </w:r>
          </w:p>
          <w:p w14:paraId="026DE4D9" w14:textId="0CE5FF4C" w:rsidR="006F0B14" w:rsidRPr="004B5A96" w:rsidRDefault="006F0B14" w:rsidP="006F0B14">
            <w:r w:rsidRPr="004B5A96">
              <w:t>Kovářová (</w:t>
            </w:r>
            <w:r w:rsidR="0097418E">
              <w:t>30</w:t>
            </w:r>
            <w:r w:rsidRPr="004B5A96">
              <w:t>%)</w:t>
            </w:r>
          </w:p>
          <w:p w14:paraId="5AD76319" w14:textId="39515409" w:rsidR="00D004E7" w:rsidRPr="004B5A96" w:rsidRDefault="00D004E7" w:rsidP="006F0B14">
            <w:pPr>
              <w:rPr>
                <w:bCs/>
              </w:rPr>
            </w:pPr>
            <w:r w:rsidRPr="004B5A96">
              <w:t>Pechancová (10%)</w:t>
            </w:r>
          </w:p>
          <w:p w14:paraId="4CF1154C" w14:textId="04B90977" w:rsidR="006F0B14" w:rsidRPr="004B5A96" w:rsidRDefault="008C5C5A" w:rsidP="006F0B14">
            <w:r w:rsidRPr="004B5A96">
              <w:rPr>
                <w:lang w:eastAsia="en-US"/>
              </w:rPr>
              <w:t xml:space="preserve">Hausner – odborník z praxe </w:t>
            </w:r>
            <w:r w:rsidRPr="004B5A96">
              <w:t>(10%)</w:t>
            </w:r>
          </w:p>
        </w:tc>
        <w:tc>
          <w:tcPr>
            <w:tcW w:w="565" w:type="dxa"/>
          </w:tcPr>
          <w:p w14:paraId="57CAF4DA" w14:textId="77777777" w:rsidR="006F0B14" w:rsidRPr="004B5A96" w:rsidRDefault="006F0B14" w:rsidP="006F0B14">
            <w:pPr>
              <w:jc w:val="both"/>
            </w:pPr>
            <w:r w:rsidRPr="004B5A96">
              <w:t>1/ZS</w:t>
            </w:r>
          </w:p>
        </w:tc>
        <w:tc>
          <w:tcPr>
            <w:tcW w:w="853" w:type="dxa"/>
          </w:tcPr>
          <w:p w14:paraId="202043C9" w14:textId="77777777" w:rsidR="006F0B14" w:rsidRPr="004B5A96" w:rsidRDefault="006F0B14" w:rsidP="006F0B14">
            <w:pPr>
              <w:jc w:val="both"/>
            </w:pPr>
          </w:p>
        </w:tc>
      </w:tr>
      <w:tr w:rsidR="006F0B14" w14:paraId="07BAC9B9" w14:textId="77777777" w:rsidTr="00276521">
        <w:tc>
          <w:tcPr>
            <w:tcW w:w="3009" w:type="dxa"/>
          </w:tcPr>
          <w:p w14:paraId="604914E8" w14:textId="75217F35" w:rsidR="006F0B14" w:rsidRPr="004B5A96" w:rsidRDefault="00277A47" w:rsidP="006F0B14">
            <w:r>
              <w:t>Vybrané kapitoly</w:t>
            </w:r>
            <w:r w:rsidR="00F541A0">
              <w:t xml:space="preserve"> z v</w:t>
            </w:r>
            <w:r w:rsidR="006F0B14" w:rsidRPr="004B5A96">
              <w:t>ěd o Zemi</w:t>
            </w:r>
          </w:p>
        </w:tc>
        <w:tc>
          <w:tcPr>
            <w:tcW w:w="851" w:type="dxa"/>
            <w:gridSpan w:val="2"/>
          </w:tcPr>
          <w:p w14:paraId="58EE9FAB" w14:textId="77777777" w:rsidR="006F0B14" w:rsidRPr="004B5A96" w:rsidRDefault="006F0B14" w:rsidP="006F0B14">
            <w:pPr>
              <w:jc w:val="both"/>
            </w:pPr>
            <w:r w:rsidRPr="004B5A96">
              <w:t>26-13-0</w:t>
            </w:r>
          </w:p>
          <w:p w14:paraId="6EB3E929" w14:textId="16C3F016" w:rsidR="006F0B14" w:rsidRPr="004B5A96" w:rsidRDefault="006F0B14" w:rsidP="006F0B14">
            <w:pPr>
              <w:jc w:val="both"/>
            </w:pPr>
          </w:p>
        </w:tc>
        <w:tc>
          <w:tcPr>
            <w:tcW w:w="851" w:type="dxa"/>
          </w:tcPr>
          <w:p w14:paraId="0704C4C8" w14:textId="0C7CAE76" w:rsidR="006F0B14" w:rsidRPr="004B5A96" w:rsidRDefault="006F0B14" w:rsidP="006F0B14">
            <w:pPr>
              <w:jc w:val="both"/>
            </w:pPr>
            <w:r w:rsidRPr="004B5A96">
              <w:t>z, zk</w:t>
            </w:r>
          </w:p>
        </w:tc>
        <w:tc>
          <w:tcPr>
            <w:tcW w:w="776" w:type="dxa"/>
          </w:tcPr>
          <w:p w14:paraId="5CFDDBEF" w14:textId="1E0BDE30" w:rsidR="006F0B14" w:rsidRPr="004B5A96" w:rsidRDefault="006F0B14" w:rsidP="006F0B14">
            <w:pPr>
              <w:jc w:val="both"/>
            </w:pPr>
            <w:r w:rsidRPr="004B5A96">
              <w:t>5</w:t>
            </w:r>
          </w:p>
        </w:tc>
        <w:tc>
          <w:tcPr>
            <w:tcW w:w="2626" w:type="dxa"/>
          </w:tcPr>
          <w:p w14:paraId="11EB5145" w14:textId="1A7CE621" w:rsidR="006F0B14" w:rsidRPr="004B5A96" w:rsidRDefault="006F0B14" w:rsidP="006F0B14">
            <w:pPr>
              <w:rPr>
                <w:b/>
              </w:rPr>
            </w:pPr>
            <w:r w:rsidRPr="004B5A96">
              <w:rPr>
                <w:b/>
              </w:rPr>
              <w:t>Mgr. Ing. Jiří Lehejček, Ph.D.</w:t>
            </w:r>
            <w:r w:rsidR="005D5C31" w:rsidRPr="004B5A96">
              <w:rPr>
                <w:b/>
              </w:rPr>
              <w:t xml:space="preserve"> </w:t>
            </w:r>
          </w:p>
          <w:p w14:paraId="5698FFDA" w14:textId="26F01513" w:rsidR="001319D4" w:rsidRPr="004B5A96" w:rsidRDefault="006F0B14" w:rsidP="006F0B14">
            <w:r w:rsidRPr="004B5A96">
              <w:t>Lehejček (</w:t>
            </w:r>
            <w:r w:rsidR="00AC240C" w:rsidRPr="004B5A96">
              <w:t>8</w:t>
            </w:r>
            <w:r w:rsidR="0097418E">
              <w:t>0</w:t>
            </w:r>
            <w:r w:rsidRPr="004B5A96">
              <w:t>%)</w:t>
            </w:r>
          </w:p>
          <w:p w14:paraId="0B9977B2" w14:textId="357A2B02" w:rsidR="00AC240C" w:rsidRPr="004B5A96" w:rsidRDefault="00000757" w:rsidP="006F0B14">
            <w:r w:rsidRPr="004B5A96">
              <w:t>Nývltová – odborník</w:t>
            </w:r>
            <w:r w:rsidR="00AC240C" w:rsidRPr="004B5A96">
              <w:t xml:space="preserve"> z praxe (2</w:t>
            </w:r>
            <w:r w:rsidR="0097418E">
              <w:t>0</w:t>
            </w:r>
            <w:r w:rsidR="00AC240C" w:rsidRPr="004B5A96">
              <w:t>%)</w:t>
            </w:r>
          </w:p>
        </w:tc>
        <w:tc>
          <w:tcPr>
            <w:tcW w:w="565" w:type="dxa"/>
          </w:tcPr>
          <w:p w14:paraId="1991A0E9" w14:textId="77777777" w:rsidR="006F0B14" w:rsidRPr="004B5A96" w:rsidRDefault="006F0B14" w:rsidP="006F0B14">
            <w:pPr>
              <w:jc w:val="both"/>
            </w:pPr>
            <w:r w:rsidRPr="004B5A96">
              <w:t>1/ZS</w:t>
            </w:r>
          </w:p>
        </w:tc>
        <w:tc>
          <w:tcPr>
            <w:tcW w:w="853" w:type="dxa"/>
          </w:tcPr>
          <w:p w14:paraId="02D6DBCC" w14:textId="58673531" w:rsidR="006F0B14" w:rsidRPr="004B5A96" w:rsidRDefault="008C5C5A" w:rsidP="006F0B14">
            <w:pPr>
              <w:jc w:val="both"/>
            </w:pPr>
            <w:r w:rsidRPr="004B5A96">
              <w:t>PZ</w:t>
            </w:r>
            <w:r w:rsidR="006F0B14" w:rsidRPr="004B5A96">
              <w:t xml:space="preserve"> </w:t>
            </w:r>
          </w:p>
        </w:tc>
      </w:tr>
      <w:tr w:rsidR="006F0B14" w14:paraId="743EE8F1" w14:textId="77777777" w:rsidTr="00276521">
        <w:tc>
          <w:tcPr>
            <w:tcW w:w="3009" w:type="dxa"/>
          </w:tcPr>
          <w:p w14:paraId="23D982EC" w14:textId="77777777" w:rsidR="006F0B14" w:rsidRPr="004B5A96" w:rsidRDefault="006F0B14" w:rsidP="006F0B14">
            <w:r w:rsidRPr="004B5A96">
              <w:t>Podniková ekonomika 3</w:t>
            </w:r>
          </w:p>
        </w:tc>
        <w:tc>
          <w:tcPr>
            <w:tcW w:w="851" w:type="dxa"/>
            <w:gridSpan w:val="2"/>
          </w:tcPr>
          <w:p w14:paraId="008992EC" w14:textId="7EE5F675" w:rsidR="006F0B14" w:rsidRPr="004B5A96" w:rsidRDefault="006F0B14" w:rsidP="006F0B14">
            <w:pPr>
              <w:jc w:val="both"/>
            </w:pPr>
            <w:r w:rsidRPr="004B5A96">
              <w:t>26-0</w:t>
            </w:r>
            <w:r w:rsidR="0097418E">
              <w:t>-26</w:t>
            </w:r>
          </w:p>
          <w:p w14:paraId="6A80517E" w14:textId="68D8545E" w:rsidR="006F0B14" w:rsidRPr="004B5A96" w:rsidRDefault="006F0B14" w:rsidP="006F0B14">
            <w:pPr>
              <w:jc w:val="both"/>
            </w:pPr>
          </w:p>
        </w:tc>
        <w:tc>
          <w:tcPr>
            <w:tcW w:w="851" w:type="dxa"/>
          </w:tcPr>
          <w:p w14:paraId="57C34173" w14:textId="236F00A0" w:rsidR="006F0B14" w:rsidRPr="004B5A96" w:rsidRDefault="006F0B14" w:rsidP="006F0B14">
            <w:pPr>
              <w:jc w:val="both"/>
            </w:pPr>
            <w:r w:rsidRPr="004B5A96">
              <w:t>z, zk</w:t>
            </w:r>
          </w:p>
        </w:tc>
        <w:tc>
          <w:tcPr>
            <w:tcW w:w="776" w:type="dxa"/>
          </w:tcPr>
          <w:p w14:paraId="78B2C5DF" w14:textId="616AA553" w:rsidR="006F0B14" w:rsidRPr="004B5A96" w:rsidRDefault="006F0B14" w:rsidP="006F0B14">
            <w:pPr>
              <w:jc w:val="both"/>
            </w:pPr>
            <w:r w:rsidRPr="004B5A96">
              <w:t>5</w:t>
            </w:r>
          </w:p>
        </w:tc>
        <w:tc>
          <w:tcPr>
            <w:tcW w:w="2626" w:type="dxa"/>
          </w:tcPr>
          <w:p w14:paraId="7D5DE7D5" w14:textId="77777777" w:rsidR="006F0B14" w:rsidRPr="004B5A96" w:rsidRDefault="006F0B14" w:rsidP="006F0B14">
            <w:pPr>
              <w:rPr>
                <w:b/>
              </w:rPr>
            </w:pPr>
            <w:r w:rsidRPr="004B5A96">
              <w:rPr>
                <w:b/>
              </w:rPr>
              <w:t>doc. Ing. Petr Novák, Ph.D.</w:t>
            </w:r>
          </w:p>
          <w:p w14:paraId="1693BEE8" w14:textId="2664A66B" w:rsidR="006F0B14" w:rsidRPr="004B5A96" w:rsidRDefault="006F0B14" w:rsidP="006F0B14">
            <w:r w:rsidRPr="004B5A96">
              <w:t>Novák (90%)</w:t>
            </w:r>
          </w:p>
          <w:p w14:paraId="3D0F8CBE" w14:textId="530AE426" w:rsidR="006F0B14" w:rsidRPr="004B5A96" w:rsidRDefault="00000757" w:rsidP="006F0B14">
            <w:r w:rsidRPr="004B5A96">
              <w:t>Vlček – odborník</w:t>
            </w:r>
            <w:r w:rsidR="001319D4" w:rsidRPr="004B5A96">
              <w:t xml:space="preserve"> z praxe </w:t>
            </w:r>
            <w:r w:rsidR="006F0B14" w:rsidRPr="004B5A96">
              <w:t>(10%)</w:t>
            </w:r>
          </w:p>
        </w:tc>
        <w:tc>
          <w:tcPr>
            <w:tcW w:w="565" w:type="dxa"/>
          </w:tcPr>
          <w:p w14:paraId="18973349" w14:textId="77777777" w:rsidR="006F0B14" w:rsidRPr="004B5A96" w:rsidRDefault="006F0B14" w:rsidP="006F0B14">
            <w:pPr>
              <w:jc w:val="both"/>
            </w:pPr>
            <w:r w:rsidRPr="004B5A96">
              <w:t>1/LS</w:t>
            </w:r>
          </w:p>
        </w:tc>
        <w:tc>
          <w:tcPr>
            <w:tcW w:w="853" w:type="dxa"/>
          </w:tcPr>
          <w:p w14:paraId="7B973E53" w14:textId="77777777" w:rsidR="006F0B14" w:rsidRPr="004B5A96" w:rsidRDefault="006F0B14" w:rsidP="006F0B14">
            <w:pPr>
              <w:jc w:val="both"/>
            </w:pPr>
            <w:r w:rsidRPr="004B5A96">
              <w:t xml:space="preserve">  </w:t>
            </w:r>
          </w:p>
        </w:tc>
      </w:tr>
      <w:tr w:rsidR="006F0B14" w14:paraId="28AB5AF0" w14:textId="77777777" w:rsidTr="00276521">
        <w:tc>
          <w:tcPr>
            <w:tcW w:w="3009" w:type="dxa"/>
          </w:tcPr>
          <w:p w14:paraId="2C7B49E2" w14:textId="672FE13C" w:rsidR="006F0B14" w:rsidRPr="004B5A96" w:rsidRDefault="006F0B14" w:rsidP="006F0B14">
            <w:r w:rsidRPr="004B5A96">
              <w:t xml:space="preserve">Makroekonomie </w:t>
            </w:r>
            <w:r w:rsidR="008C5C5A" w:rsidRPr="004B5A96">
              <w:t>2</w:t>
            </w:r>
            <w:r w:rsidR="00985402">
              <w:t>*</w:t>
            </w:r>
          </w:p>
        </w:tc>
        <w:tc>
          <w:tcPr>
            <w:tcW w:w="851" w:type="dxa"/>
            <w:gridSpan w:val="2"/>
          </w:tcPr>
          <w:p w14:paraId="6A356384" w14:textId="7777BA8A" w:rsidR="006F0B14" w:rsidRPr="004B5A96" w:rsidRDefault="006F0B14" w:rsidP="006F0B14">
            <w:pPr>
              <w:jc w:val="both"/>
            </w:pPr>
            <w:r w:rsidRPr="004B5A96">
              <w:t>26-0</w:t>
            </w:r>
            <w:r w:rsidR="0097418E">
              <w:t>-26</w:t>
            </w:r>
          </w:p>
          <w:p w14:paraId="10CE1EF9" w14:textId="27F47B57" w:rsidR="006F0B14" w:rsidRPr="004B5A96" w:rsidRDefault="006F0B14" w:rsidP="006F0B14">
            <w:pPr>
              <w:jc w:val="both"/>
            </w:pPr>
          </w:p>
        </w:tc>
        <w:tc>
          <w:tcPr>
            <w:tcW w:w="851" w:type="dxa"/>
          </w:tcPr>
          <w:p w14:paraId="4E86EEF4" w14:textId="32D50A5F" w:rsidR="006F0B14" w:rsidRPr="004B5A96" w:rsidRDefault="006F0B14" w:rsidP="006F0B14">
            <w:pPr>
              <w:jc w:val="both"/>
            </w:pPr>
            <w:r w:rsidRPr="004B5A96">
              <w:t>z, zk</w:t>
            </w:r>
          </w:p>
        </w:tc>
        <w:tc>
          <w:tcPr>
            <w:tcW w:w="776" w:type="dxa"/>
          </w:tcPr>
          <w:p w14:paraId="2989DED5" w14:textId="0ACA3129" w:rsidR="006F0B14" w:rsidRPr="004B5A96" w:rsidRDefault="006F0B14" w:rsidP="006F0B14">
            <w:pPr>
              <w:jc w:val="both"/>
            </w:pPr>
            <w:r w:rsidRPr="004B5A96">
              <w:t>5</w:t>
            </w:r>
          </w:p>
        </w:tc>
        <w:tc>
          <w:tcPr>
            <w:tcW w:w="2626" w:type="dxa"/>
          </w:tcPr>
          <w:p w14:paraId="55613D06" w14:textId="499E6C3D" w:rsidR="005D5C31" w:rsidRPr="004B5A96" w:rsidRDefault="005D5C31" w:rsidP="005D5C31">
            <w:pPr>
              <w:rPr>
                <w:b/>
              </w:rPr>
            </w:pPr>
            <w:r w:rsidRPr="004B5A96">
              <w:rPr>
                <w:b/>
              </w:rPr>
              <w:t xml:space="preserve">doc. Ing. Jena Švarcová, Ph.D. </w:t>
            </w:r>
          </w:p>
          <w:p w14:paraId="2EFE084B" w14:textId="04D81242" w:rsidR="006F0B14" w:rsidRPr="004B5A96" w:rsidRDefault="006F0B14" w:rsidP="006F0B14">
            <w:r w:rsidRPr="004B5A96">
              <w:t>Švarcová (</w:t>
            </w:r>
            <w:r w:rsidR="0097418E">
              <w:t>60</w:t>
            </w:r>
            <w:r w:rsidRPr="004B5A96">
              <w:t>%)</w:t>
            </w:r>
          </w:p>
          <w:p w14:paraId="268882DB" w14:textId="0F735C62" w:rsidR="008C5C5A" w:rsidRPr="004B5A96" w:rsidRDefault="008C5C5A" w:rsidP="006F0B14">
            <w:r w:rsidRPr="004B5A96">
              <w:t>Kramoliš (</w:t>
            </w:r>
            <w:r w:rsidR="00D004E7" w:rsidRPr="004B5A96">
              <w:t>4</w:t>
            </w:r>
            <w:r w:rsidR="0097418E">
              <w:t>0</w:t>
            </w:r>
            <w:r w:rsidRPr="004B5A96">
              <w:t>%)</w:t>
            </w:r>
          </w:p>
        </w:tc>
        <w:tc>
          <w:tcPr>
            <w:tcW w:w="565" w:type="dxa"/>
          </w:tcPr>
          <w:p w14:paraId="5E10D18A" w14:textId="77777777" w:rsidR="006F0B14" w:rsidRPr="004B5A96" w:rsidRDefault="006F0B14" w:rsidP="006F0B14">
            <w:pPr>
              <w:jc w:val="both"/>
            </w:pPr>
            <w:r w:rsidRPr="004B5A96">
              <w:t>1/LS</w:t>
            </w:r>
          </w:p>
        </w:tc>
        <w:tc>
          <w:tcPr>
            <w:tcW w:w="853" w:type="dxa"/>
          </w:tcPr>
          <w:p w14:paraId="46438DFF" w14:textId="77777777" w:rsidR="006F0B14" w:rsidRPr="004B5A96" w:rsidRDefault="006F0B14" w:rsidP="006F0B14">
            <w:pPr>
              <w:jc w:val="both"/>
            </w:pPr>
            <w:r w:rsidRPr="004B5A96">
              <w:t xml:space="preserve">ZT  </w:t>
            </w:r>
          </w:p>
        </w:tc>
      </w:tr>
      <w:tr w:rsidR="006F0B14" w14:paraId="25CF3E4F" w14:textId="77777777" w:rsidTr="00276521">
        <w:tc>
          <w:tcPr>
            <w:tcW w:w="3009" w:type="dxa"/>
          </w:tcPr>
          <w:p w14:paraId="50CC60DC" w14:textId="77777777" w:rsidR="006F0B14" w:rsidRPr="004B5A96" w:rsidRDefault="006F0B14" w:rsidP="006F0B14">
            <w:r w:rsidRPr="004B5A96">
              <w:t>Podpora podnikání a jeho udržitelnost</w:t>
            </w:r>
          </w:p>
        </w:tc>
        <w:tc>
          <w:tcPr>
            <w:tcW w:w="851" w:type="dxa"/>
            <w:gridSpan w:val="2"/>
          </w:tcPr>
          <w:p w14:paraId="631E3823" w14:textId="77777777" w:rsidR="006F0B14" w:rsidRPr="004B5A96" w:rsidRDefault="006F0B14" w:rsidP="006F0B14">
            <w:pPr>
              <w:jc w:val="both"/>
            </w:pPr>
            <w:r w:rsidRPr="004B5A96">
              <w:t>26-0-13</w:t>
            </w:r>
          </w:p>
          <w:p w14:paraId="4BACB030" w14:textId="6DD2B2E5" w:rsidR="006F0B14" w:rsidRPr="004B5A96" w:rsidRDefault="006F0B14" w:rsidP="006F0B14">
            <w:pPr>
              <w:jc w:val="both"/>
            </w:pPr>
          </w:p>
        </w:tc>
        <w:tc>
          <w:tcPr>
            <w:tcW w:w="851" w:type="dxa"/>
          </w:tcPr>
          <w:p w14:paraId="3AEFFA3A" w14:textId="1E864145" w:rsidR="006F0B14" w:rsidRPr="004B5A96" w:rsidRDefault="006F0B14" w:rsidP="006F0B14">
            <w:pPr>
              <w:jc w:val="both"/>
            </w:pPr>
            <w:r w:rsidRPr="004B5A96">
              <w:t>z, zk</w:t>
            </w:r>
          </w:p>
        </w:tc>
        <w:tc>
          <w:tcPr>
            <w:tcW w:w="776" w:type="dxa"/>
          </w:tcPr>
          <w:p w14:paraId="235F6647" w14:textId="0B78191C" w:rsidR="006F0B14" w:rsidRPr="004B5A96" w:rsidRDefault="006F0B14" w:rsidP="006F0B14">
            <w:pPr>
              <w:jc w:val="both"/>
            </w:pPr>
            <w:r w:rsidRPr="004B5A96">
              <w:t>5</w:t>
            </w:r>
          </w:p>
        </w:tc>
        <w:tc>
          <w:tcPr>
            <w:tcW w:w="2626" w:type="dxa"/>
          </w:tcPr>
          <w:p w14:paraId="1DE37827" w14:textId="77777777" w:rsidR="006F0B14" w:rsidRPr="004B5A96" w:rsidRDefault="006F0B14" w:rsidP="006F0B14">
            <w:pPr>
              <w:rPr>
                <w:b/>
              </w:rPr>
            </w:pPr>
            <w:r w:rsidRPr="004B5A96">
              <w:rPr>
                <w:b/>
              </w:rPr>
              <w:t>doc. Ing. Zuzana Tučková, Ph.D.</w:t>
            </w:r>
          </w:p>
          <w:p w14:paraId="3A853926" w14:textId="59BB36B3" w:rsidR="006F0B14" w:rsidRPr="004B5A96" w:rsidRDefault="006F0B14" w:rsidP="006F0B14">
            <w:r w:rsidRPr="004B5A96">
              <w:t>Tučková (</w:t>
            </w:r>
            <w:r w:rsidR="0097418E">
              <w:t>60</w:t>
            </w:r>
            <w:r w:rsidRPr="004B5A96">
              <w:t>%)</w:t>
            </w:r>
          </w:p>
          <w:p w14:paraId="56F819A8" w14:textId="557304D9" w:rsidR="0006376A" w:rsidRPr="004B5A96" w:rsidRDefault="0006376A" w:rsidP="006F0B14">
            <w:r w:rsidRPr="004B5A96">
              <w:t>Vaculčíková (3</w:t>
            </w:r>
            <w:r w:rsidR="0097418E">
              <w:t>0</w:t>
            </w:r>
            <w:r w:rsidRPr="004B5A96">
              <w:t>%)</w:t>
            </w:r>
          </w:p>
          <w:p w14:paraId="23EE3D80" w14:textId="566932E4" w:rsidR="006F0B14" w:rsidRPr="004B5A96" w:rsidRDefault="00402768" w:rsidP="006F0B14">
            <w:r w:rsidRPr="004B5A96">
              <w:t>Klimentová</w:t>
            </w:r>
            <w:r w:rsidR="001319D4" w:rsidRPr="004B5A96">
              <w:t xml:space="preserve"> </w:t>
            </w:r>
            <w:r w:rsidR="00D41FE3" w:rsidRPr="004B5A96">
              <w:t>-</w:t>
            </w:r>
            <w:r w:rsidR="001319D4" w:rsidRPr="004B5A96">
              <w:t xml:space="preserve"> </w:t>
            </w:r>
            <w:r w:rsidR="006F0B14" w:rsidRPr="004B5A96">
              <w:t>odborník z praxe (</w:t>
            </w:r>
            <w:r w:rsidR="0006376A" w:rsidRPr="004B5A96">
              <w:t>1</w:t>
            </w:r>
            <w:r w:rsidR="006F0B14" w:rsidRPr="004B5A96">
              <w:t>0%)</w:t>
            </w:r>
          </w:p>
        </w:tc>
        <w:tc>
          <w:tcPr>
            <w:tcW w:w="565" w:type="dxa"/>
          </w:tcPr>
          <w:p w14:paraId="05BA110C" w14:textId="77777777" w:rsidR="006F0B14" w:rsidRPr="004B5A96" w:rsidRDefault="006F0B14" w:rsidP="006F0B14">
            <w:pPr>
              <w:jc w:val="both"/>
            </w:pPr>
            <w:r w:rsidRPr="004B5A96">
              <w:t>1/LS</w:t>
            </w:r>
          </w:p>
        </w:tc>
        <w:tc>
          <w:tcPr>
            <w:tcW w:w="853" w:type="dxa"/>
          </w:tcPr>
          <w:p w14:paraId="4E2CC004" w14:textId="77777777" w:rsidR="006F0B14" w:rsidRPr="004B5A96" w:rsidRDefault="006F0B14" w:rsidP="006F0B14">
            <w:pPr>
              <w:jc w:val="both"/>
            </w:pPr>
            <w:r w:rsidRPr="004B5A96">
              <w:t xml:space="preserve">PZ  </w:t>
            </w:r>
          </w:p>
        </w:tc>
      </w:tr>
      <w:tr w:rsidR="006F0B14" w14:paraId="24E0CA7B" w14:textId="77777777" w:rsidTr="00276521">
        <w:tc>
          <w:tcPr>
            <w:tcW w:w="3009" w:type="dxa"/>
          </w:tcPr>
          <w:p w14:paraId="1A9622E9" w14:textId="72715EC1" w:rsidR="006F0B14" w:rsidRPr="004B5A96" w:rsidRDefault="00AC240C" w:rsidP="006F0B14">
            <w:r w:rsidRPr="004B5A96">
              <w:t>Adaptace na globální změny a mitigační opatření</w:t>
            </w:r>
          </w:p>
        </w:tc>
        <w:tc>
          <w:tcPr>
            <w:tcW w:w="851" w:type="dxa"/>
            <w:gridSpan w:val="2"/>
          </w:tcPr>
          <w:p w14:paraId="218820CF" w14:textId="77777777" w:rsidR="006F0B14" w:rsidRPr="004B5A96" w:rsidRDefault="006F0B14" w:rsidP="006F0B14">
            <w:pPr>
              <w:jc w:val="both"/>
            </w:pPr>
            <w:r w:rsidRPr="004B5A96">
              <w:t>26-13-0</w:t>
            </w:r>
          </w:p>
          <w:p w14:paraId="0CC5FFB1" w14:textId="143EC511" w:rsidR="006F0B14" w:rsidRPr="004B5A96" w:rsidRDefault="006F0B14" w:rsidP="006F0B14">
            <w:pPr>
              <w:jc w:val="both"/>
            </w:pPr>
          </w:p>
        </w:tc>
        <w:tc>
          <w:tcPr>
            <w:tcW w:w="851" w:type="dxa"/>
          </w:tcPr>
          <w:p w14:paraId="22EEE1E0" w14:textId="744AFB2E" w:rsidR="006F0B14" w:rsidRPr="004B5A96" w:rsidRDefault="006F0B14" w:rsidP="006F0B14">
            <w:pPr>
              <w:jc w:val="both"/>
            </w:pPr>
            <w:r w:rsidRPr="004B5A96">
              <w:t>z, zk</w:t>
            </w:r>
          </w:p>
        </w:tc>
        <w:tc>
          <w:tcPr>
            <w:tcW w:w="776" w:type="dxa"/>
          </w:tcPr>
          <w:p w14:paraId="415C072C" w14:textId="44AE67FC" w:rsidR="006F0B14" w:rsidRPr="004B5A96" w:rsidRDefault="006F0B14" w:rsidP="006F0B14">
            <w:pPr>
              <w:jc w:val="both"/>
            </w:pPr>
            <w:r w:rsidRPr="004B5A96">
              <w:t>5</w:t>
            </w:r>
          </w:p>
        </w:tc>
        <w:tc>
          <w:tcPr>
            <w:tcW w:w="2626" w:type="dxa"/>
          </w:tcPr>
          <w:p w14:paraId="028BF0B0" w14:textId="77777777" w:rsidR="006F0B14" w:rsidRPr="004B5A96" w:rsidRDefault="006F0B14" w:rsidP="006F0B14">
            <w:r w:rsidRPr="004B5A96">
              <w:rPr>
                <w:b/>
              </w:rPr>
              <w:t>Mgr. Matyáš Adam, Ph.D</w:t>
            </w:r>
            <w:r w:rsidRPr="004B5A96">
              <w:t>.</w:t>
            </w:r>
          </w:p>
          <w:p w14:paraId="77DD33B9" w14:textId="2C35AB17" w:rsidR="006F0B14" w:rsidRDefault="006F0B14" w:rsidP="006F0B14">
            <w:r w:rsidRPr="004B5A96">
              <w:t>Adam (</w:t>
            </w:r>
            <w:r w:rsidR="00000757">
              <w:t>5</w:t>
            </w:r>
            <w:r w:rsidR="0097418E">
              <w:t>0</w:t>
            </w:r>
            <w:r w:rsidRPr="004B5A96">
              <w:t>%)</w:t>
            </w:r>
          </w:p>
          <w:p w14:paraId="137DC787" w14:textId="3530D2A3" w:rsidR="00000757" w:rsidRPr="004B5A96" w:rsidRDefault="00000757" w:rsidP="006F0B14">
            <w:r>
              <w:t>Lehejček (2</w:t>
            </w:r>
            <w:r w:rsidR="0097418E">
              <w:t>5</w:t>
            </w:r>
            <w:r>
              <w:t>%)</w:t>
            </w:r>
          </w:p>
          <w:p w14:paraId="4D9D5146" w14:textId="7D12514A" w:rsidR="00AC240C" w:rsidRPr="004B5A96" w:rsidRDefault="00AC240C" w:rsidP="006F0B14">
            <w:r w:rsidRPr="004B5A96">
              <w:t>Eršil</w:t>
            </w:r>
            <w:r w:rsidR="001319D4" w:rsidRPr="004B5A96">
              <w:t xml:space="preserve"> -</w:t>
            </w:r>
            <w:r w:rsidRPr="004B5A96">
              <w:t xml:space="preserve"> odborník z praxe (2</w:t>
            </w:r>
            <w:r w:rsidR="0097418E">
              <w:t>5</w:t>
            </w:r>
            <w:r w:rsidRPr="004B5A96">
              <w:t>%)</w:t>
            </w:r>
          </w:p>
        </w:tc>
        <w:tc>
          <w:tcPr>
            <w:tcW w:w="565" w:type="dxa"/>
          </w:tcPr>
          <w:p w14:paraId="2743D342" w14:textId="77777777" w:rsidR="006F0B14" w:rsidRPr="004B5A96" w:rsidRDefault="006F0B14" w:rsidP="006F0B14">
            <w:pPr>
              <w:jc w:val="both"/>
            </w:pPr>
            <w:r w:rsidRPr="004B5A96">
              <w:t>1/LS</w:t>
            </w:r>
          </w:p>
        </w:tc>
        <w:tc>
          <w:tcPr>
            <w:tcW w:w="853" w:type="dxa"/>
          </w:tcPr>
          <w:p w14:paraId="700C59E0" w14:textId="77777777" w:rsidR="006F0B14" w:rsidRPr="004B5A96" w:rsidRDefault="006F0B14" w:rsidP="006F0B14">
            <w:pPr>
              <w:jc w:val="both"/>
            </w:pPr>
            <w:r w:rsidRPr="004B5A96">
              <w:t xml:space="preserve">PZ </w:t>
            </w:r>
          </w:p>
        </w:tc>
      </w:tr>
      <w:tr w:rsidR="006F0B14" w14:paraId="008C549C" w14:textId="77777777" w:rsidTr="00276521">
        <w:tc>
          <w:tcPr>
            <w:tcW w:w="3009" w:type="dxa"/>
          </w:tcPr>
          <w:p w14:paraId="5EC49DEF" w14:textId="6642F43F" w:rsidR="006F0B14" w:rsidRPr="004B5A96" w:rsidRDefault="006F0B14" w:rsidP="006F0B14">
            <w:r w:rsidRPr="004B5A96">
              <w:t>Terénní praxe</w:t>
            </w:r>
            <w:r w:rsidR="004B5A96">
              <w:t xml:space="preserve"> environmentální udržitelnosti</w:t>
            </w:r>
          </w:p>
        </w:tc>
        <w:tc>
          <w:tcPr>
            <w:tcW w:w="851" w:type="dxa"/>
            <w:gridSpan w:val="2"/>
          </w:tcPr>
          <w:p w14:paraId="37EBBE14" w14:textId="663BDFB7" w:rsidR="006F0B14" w:rsidRPr="004B5A96" w:rsidRDefault="006F0B14" w:rsidP="006F0B14">
            <w:pPr>
              <w:jc w:val="both"/>
            </w:pPr>
            <w:r w:rsidRPr="004B5A96">
              <w:t>20</w:t>
            </w:r>
            <w:r w:rsidR="00247417" w:rsidRPr="004B5A96">
              <w:t xml:space="preserve"> h</w:t>
            </w:r>
          </w:p>
        </w:tc>
        <w:tc>
          <w:tcPr>
            <w:tcW w:w="851" w:type="dxa"/>
          </w:tcPr>
          <w:p w14:paraId="69E7E073" w14:textId="451D1DB5" w:rsidR="006F0B14" w:rsidRPr="004B5A96" w:rsidRDefault="001319D4" w:rsidP="006F0B14">
            <w:pPr>
              <w:jc w:val="both"/>
            </w:pPr>
            <w:r w:rsidRPr="004B5A96">
              <w:t>z</w:t>
            </w:r>
          </w:p>
        </w:tc>
        <w:tc>
          <w:tcPr>
            <w:tcW w:w="776" w:type="dxa"/>
          </w:tcPr>
          <w:p w14:paraId="7F9A9E26" w14:textId="71D81499" w:rsidR="006F0B14" w:rsidRPr="004B5A96" w:rsidRDefault="006F0B14" w:rsidP="006F0B14">
            <w:pPr>
              <w:jc w:val="both"/>
            </w:pPr>
            <w:r w:rsidRPr="004B5A96">
              <w:t>5</w:t>
            </w:r>
          </w:p>
        </w:tc>
        <w:tc>
          <w:tcPr>
            <w:tcW w:w="2626" w:type="dxa"/>
          </w:tcPr>
          <w:p w14:paraId="69B21A1A" w14:textId="77777777" w:rsidR="006F0B14" w:rsidRPr="004B5A96" w:rsidRDefault="006F0B14" w:rsidP="006F0B14">
            <w:r w:rsidRPr="004B5A96">
              <w:rPr>
                <w:b/>
              </w:rPr>
              <w:t>Mgr. Matyáš Adam, Ph.D</w:t>
            </w:r>
            <w:r w:rsidRPr="004B5A96">
              <w:t>.</w:t>
            </w:r>
          </w:p>
          <w:p w14:paraId="3F381CB6" w14:textId="77777777" w:rsidR="005A386B" w:rsidRPr="005A386B" w:rsidRDefault="005A386B" w:rsidP="005A386B">
            <w:r w:rsidRPr="005A386B">
              <w:rPr>
                <w:rStyle w:val="contentpasted3"/>
              </w:rPr>
              <w:t>Adam (35%) </w:t>
            </w:r>
          </w:p>
          <w:p w14:paraId="66B2546C" w14:textId="01335CE9" w:rsidR="005A386B" w:rsidRPr="005A386B" w:rsidRDefault="005A386B" w:rsidP="005A386B">
            <w:r w:rsidRPr="005A386B">
              <w:rPr>
                <w:rStyle w:val="contentpasted3"/>
              </w:rPr>
              <w:lastRenderedPageBreak/>
              <w:t>Lehejček (35%) </w:t>
            </w:r>
          </w:p>
          <w:p w14:paraId="70A052D9" w14:textId="625D990F" w:rsidR="006F0B14" w:rsidRPr="004B5A96" w:rsidRDefault="005A386B" w:rsidP="005A386B">
            <w:r w:rsidRPr="005A386B">
              <w:rPr>
                <w:rStyle w:val="contentpasted3"/>
              </w:rPr>
              <w:t>Trojan (30%)</w:t>
            </w:r>
            <w:r>
              <w:t> </w:t>
            </w:r>
          </w:p>
        </w:tc>
        <w:tc>
          <w:tcPr>
            <w:tcW w:w="565" w:type="dxa"/>
          </w:tcPr>
          <w:p w14:paraId="51975541" w14:textId="77777777" w:rsidR="006F0B14" w:rsidRPr="004B5A96" w:rsidRDefault="006F0B14" w:rsidP="006F0B14">
            <w:pPr>
              <w:jc w:val="both"/>
            </w:pPr>
            <w:r w:rsidRPr="004B5A96">
              <w:lastRenderedPageBreak/>
              <w:t>1/LS</w:t>
            </w:r>
          </w:p>
        </w:tc>
        <w:tc>
          <w:tcPr>
            <w:tcW w:w="853" w:type="dxa"/>
          </w:tcPr>
          <w:p w14:paraId="35AE735C" w14:textId="77777777" w:rsidR="006F0B14" w:rsidRPr="004B5A96" w:rsidRDefault="006F0B14" w:rsidP="006F0B14">
            <w:pPr>
              <w:jc w:val="both"/>
            </w:pPr>
          </w:p>
        </w:tc>
      </w:tr>
      <w:tr w:rsidR="006F0B14" w14:paraId="601F99FF" w14:textId="77777777" w:rsidTr="00276521">
        <w:tc>
          <w:tcPr>
            <w:tcW w:w="3009" w:type="dxa"/>
          </w:tcPr>
          <w:p w14:paraId="2296A364" w14:textId="63937E40" w:rsidR="006F0B14" w:rsidRPr="004B5A96" w:rsidRDefault="006F0B14" w:rsidP="006F0B14">
            <w:r w:rsidRPr="004B5A96">
              <w:t>Ekologické aspekty technologických p</w:t>
            </w:r>
            <w:r w:rsidR="004B5A96" w:rsidRPr="004B5A96">
              <w:t>rocesů</w:t>
            </w:r>
          </w:p>
        </w:tc>
        <w:tc>
          <w:tcPr>
            <w:tcW w:w="851" w:type="dxa"/>
            <w:gridSpan w:val="2"/>
          </w:tcPr>
          <w:p w14:paraId="16B742BB" w14:textId="163C61DB" w:rsidR="007A49B3" w:rsidRPr="004B5A96" w:rsidRDefault="007A49B3" w:rsidP="006F0B14">
            <w:pPr>
              <w:jc w:val="both"/>
            </w:pPr>
            <w:r w:rsidRPr="004B5A96">
              <w:t>26-0-26</w:t>
            </w:r>
          </w:p>
          <w:p w14:paraId="0806E815" w14:textId="6B5601BE" w:rsidR="006F0B14" w:rsidRPr="004B5A96" w:rsidRDefault="006F0B14" w:rsidP="006F0B14">
            <w:pPr>
              <w:jc w:val="both"/>
            </w:pPr>
          </w:p>
        </w:tc>
        <w:tc>
          <w:tcPr>
            <w:tcW w:w="851" w:type="dxa"/>
          </w:tcPr>
          <w:p w14:paraId="0C0227D0" w14:textId="1119E8DB" w:rsidR="006F0B14" w:rsidRPr="004B5A96" w:rsidRDefault="006F0B14" w:rsidP="006F0B14">
            <w:pPr>
              <w:jc w:val="both"/>
            </w:pPr>
            <w:r w:rsidRPr="004B5A96">
              <w:t>z, zk</w:t>
            </w:r>
          </w:p>
        </w:tc>
        <w:tc>
          <w:tcPr>
            <w:tcW w:w="776" w:type="dxa"/>
          </w:tcPr>
          <w:p w14:paraId="49BE1EE8" w14:textId="1E56A5DC" w:rsidR="006F0B14" w:rsidRPr="004B5A96" w:rsidRDefault="006F0B14" w:rsidP="006F0B14">
            <w:pPr>
              <w:jc w:val="both"/>
            </w:pPr>
            <w:r w:rsidRPr="004B5A96">
              <w:t>5</w:t>
            </w:r>
          </w:p>
        </w:tc>
        <w:tc>
          <w:tcPr>
            <w:tcW w:w="2626" w:type="dxa"/>
          </w:tcPr>
          <w:p w14:paraId="20DDCDBF" w14:textId="77777777" w:rsidR="006F0B14" w:rsidRPr="004B5A96" w:rsidRDefault="006F0B14" w:rsidP="006F0B14">
            <w:pPr>
              <w:rPr>
                <w:b/>
                <w:bCs/>
              </w:rPr>
            </w:pPr>
            <w:r w:rsidRPr="004B5A96">
              <w:rPr>
                <w:b/>
                <w:bCs/>
              </w:rPr>
              <w:t xml:space="preserve">prof. Ing. Vladimír Sedlařík, Ph.D. </w:t>
            </w:r>
          </w:p>
          <w:p w14:paraId="782AD287" w14:textId="4135022E" w:rsidR="006F0B14" w:rsidRPr="004B5A96" w:rsidRDefault="006F0B14" w:rsidP="006F0B14">
            <w:pPr>
              <w:rPr>
                <w:bCs/>
              </w:rPr>
            </w:pPr>
            <w:r w:rsidRPr="004B5A96">
              <w:rPr>
                <w:bCs/>
              </w:rPr>
              <w:t>Sedlařík (5</w:t>
            </w:r>
            <w:r w:rsidR="0097418E">
              <w:rPr>
                <w:bCs/>
              </w:rPr>
              <w:t>0</w:t>
            </w:r>
            <w:r w:rsidRPr="004B5A96">
              <w:rPr>
                <w:bCs/>
              </w:rPr>
              <w:t>%)</w:t>
            </w:r>
          </w:p>
          <w:p w14:paraId="30840350" w14:textId="5BFB286F" w:rsidR="006F0B14" w:rsidRPr="004B5A96" w:rsidRDefault="006F0B14" w:rsidP="006F0B14">
            <w:r w:rsidRPr="004B5A96">
              <w:t>Domincová-Bergerová (</w:t>
            </w:r>
            <w:r w:rsidR="0097418E">
              <w:t>40</w:t>
            </w:r>
            <w:r w:rsidRPr="004B5A96">
              <w:t>%)</w:t>
            </w:r>
          </w:p>
          <w:p w14:paraId="537FEE33" w14:textId="76E6798A" w:rsidR="006F0B14" w:rsidRPr="004B5A96" w:rsidRDefault="00D004E7" w:rsidP="006F0B14">
            <w:r w:rsidRPr="004B5A96">
              <w:rPr>
                <w:lang w:eastAsia="en-US"/>
              </w:rPr>
              <w:t>Toufar – odborník</w:t>
            </w:r>
            <w:r w:rsidR="006F0B14" w:rsidRPr="004B5A96">
              <w:t xml:space="preserve"> z praxe (10%)</w:t>
            </w:r>
          </w:p>
        </w:tc>
        <w:tc>
          <w:tcPr>
            <w:tcW w:w="565" w:type="dxa"/>
          </w:tcPr>
          <w:p w14:paraId="6DE20812" w14:textId="77777777" w:rsidR="006F0B14" w:rsidRPr="004B5A96" w:rsidRDefault="006F0B14" w:rsidP="006F0B14">
            <w:pPr>
              <w:jc w:val="both"/>
            </w:pPr>
            <w:r w:rsidRPr="004B5A96">
              <w:t>1/LS</w:t>
            </w:r>
          </w:p>
        </w:tc>
        <w:tc>
          <w:tcPr>
            <w:tcW w:w="853" w:type="dxa"/>
          </w:tcPr>
          <w:p w14:paraId="135C89D0" w14:textId="77777777" w:rsidR="006F0B14" w:rsidRPr="004B5A96" w:rsidRDefault="006F0B14" w:rsidP="006F0B14">
            <w:pPr>
              <w:jc w:val="both"/>
            </w:pPr>
            <w:r w:rsidRPr="004B5A96">
              <w:t xml:space="preserve"> ZT</w:t>
            </w:r>
          </w:p>
        </w:tc>
      </w:tr>
      <w:tr w:rsidR="00E84FC1" w14:paraId="5119139C" w14:textId="77777777" w:rsidTr="00276521">
        <w:tc>
          <w:tcPr>
            <w:tcW w:w="3009" w:type="dxa"/>
          </w:tcPr>
          <w:p w14:paraId="3B1D9240" w14:textId="3448F578" w:rsidR="00E84FC1" w:rsidRPr="00110EC5" w:rsidRDefault="004B5A96" w:rsidP="006F0B14">
            <w:r>
              <w:t>Právní aspekty udržitelného rozvoje</w:t>
            </w:r>
          </w:p>
        </w:tc>
        <w:tc>
          <w:tcPr>
            <w:tcW w:w="851" w:type="dxa"/>
            <w:gridSpan w:val="2"/>
          </w:tcPr>
          <w:p w14:paraId="7880729E" w14:textId="0618AA2E" w:rsidR="00E84FC1" w:rsidRPr="00826579" w:rsidRDefault="004B5A96" w:rsidP="006F0B14">
            <w:pPr>
              <w:jc w:val="both"/>
              <w:rPr>
                <w:highlight w:val="yellow"/>
              </w:rPr>
            </w:pPr>
            <w:r w:rsidRPr="004B5A96">
              <w:t>26-0-13</w:t>
            </w:r>
          </w:p>
        </w:tc>
        <w:tc>
          <w:tcPr>
            <w:tcW w:w="851" w:type="dxa"/>
          </w:tcPr>
          <w:p w14:paraId="72BA21A3" w14:textId="283D64F5" w:rsidR="00E84FC1" w:rsidRPr="0040665A" w:rsidRDefault="004B5A96" w:rsidP="006F0B14">
            <w:pPr>
              <w:jc w:val="both"/>
            </w:pPr>
            <w:r>
              <w:t>klz</w:t>
            </w:r>
          </w:p>
        </w:tc>
        <w:tc>
          <w:tcPr>
            <w:tcW w:w="776" w:type="dxa"/>
          </w:tcPr>
          <w:p w14:paraId="69A96F5C" w14:textId="5656DA6D" w:rsidR="00E84FC1" w:rsidRDefault="004B5A96" w:rsidP="006F0B14">
            <w:pPr>
              <w:jc w:val="both"/>
            </w:pPr>
            <w:r>
              <w:t>3</w:t>
            </w:r>
          </w:p>
        </w:tc>
        <w:tc>
          <w:tcPr>
            <w:tcW w:w="2626" w:type="dxa"/>
          </w:tcPr>
          <w:p w14:paraId="53350A4E" w14:textId="77777777" w:rsidR="00E84FC1" w:rsidRDefault="004B5A96" w:rsidP="006F0B14">
            <w:pPr>
              <w:rPr>
                <w:b/>
                <w:bCs/>
              </w:rPr>
            </w:pPr>
            <w:r>
              <w:rPr>
                <w:b/>
                <w:bCs/>
              </w:rPr>
              <w:t>JUDr. Jiří Zicha, Ph.D.</w:t>
            </w:r>
          </w:p>
          <w:p w14:paraId="24221416" w14:textId="2C31F00E" w:rsidR="004B5A96" w:rsidRPr="00387BFD" w:rsidRDefault="004B5A96" w:rsidP="006F0B14">
            <w:pPr>
              <w:rPr>
                <w:b/>
                <w:bCs/>
              </w:rPr>
            </w:pPr>
            <w:r>
              <w:t>Zicha (100%)</w:t>
            </w:r>
          </w:p>
        </w:tc>
        <w:tc>
          <w:tcPr>
            <w:tcW w:w="565" w:type="dxa"/>
          </w:tcPr>
          <w:p w14:paraId="4A69468A" w14:textId="3BE5B3F4" w:rsidR="00E84FC1" w:rsidRPr="0040665A" w:rsidRDefault="004B5A96" w:rsidP="006F0B14">
            <w:pPr>
              <w:jc w:val="both"/>
            </w:pPr>
            <w:r>
              <w:t>1/LS</w:t>
            </w:r>
          </w:p>
        </w:tc>
        <w:tc>
          <w:tcPr>
            <w:tcW w:w="853" w:type="dxa"/>
          </w:tcPr>
          <w:p w14:paraId="43C3FEF7" w14:textId="77777777" w:rsidR="00E84FC1" w:rsidRDefault="00E84FC1" w:rsidP="006F0B14">
            <w:pPr>
              <w:jc w:val="both"/>
            </w:pPr>
          </w:p>
        </w:tc>
      </w:tr>
      <w:tr w:rsidR="006F0B14" w14:paraId="6FD855DA" w14:textId="77777777" w:rsidTr="00276521">
        <w:tc>
          <w:tcPr>
            <w:tcW w:w="3009" w:type="dxa"/>
          </w:tcPr>
          <w:p w14:paraId="3763B6A3" w14:textId="33B6409E" w:rsidR="006F0B14" w:rsidRPr="007A49B3" w:rsidRDefault="00E168A2" w:rsidP="007158FC">
            <w:r w:rsidRPr="007A49B3">
              <w:rPr>
                <w:bCs/>
                <w:color w:val="000000"/>
                <w:szCs w:val="24"/>
              </w:rPr>
              <w:t>Technologie pro energetickou udržitelnost</w:t>
            </w:r>
          </w:p>
        </w:tc>
        <w:tc>
          <w:tcPr>
            <w:tcW w:w="851" w:type="dxa"/>
            <w:gridSpan w:val="2"/>
          </w:tcPr>
          <w:p w14:paraId="07624D61" w14:textId="179AF394" w:rsidR="006F0B14" w:rsidRPr="007A49B3" w:rsidRDefault="006F0B14" w:rsidP="006F0B14">
            <w:pPr>
              <w:jc w:val="both"/>
            </w:pPr>
            <w:r w:rsidRPr="007A49B3">
              <w:t>26-</w:t>
            </w:r>
            <w:r w:rsidR="001319D4" w:rsidRPr="007A49B3">
              <w:t>26</w:t>
            </w:r>
            <w:r w:rsidRPr="007A49B3">
              <w:t>-</w:t>
            </w:r>
            <w:r w:rsidR="001319D4" w:rsidRPr="007A49B3">
              <w:t>0</w:t>
            </w:r>
          </w:p>
        </w:tc>
        <w:tc>
          <w:tcPr>
            <w:tcW w:w="851" w:type="dxa"/>
          </w:tcPr>
          <w:p w14:paraId="613F44A0" w14:textId="6447A92B" w:rsidR="006F0B14" w:rsidRPr="007A49B3" w:rsidRDefault="006F0B14" w:rsidP="006F0B14">
            <w:pPr>
              <w:jc w:val="both"/>
            </w:pPr>
            <w:r w:rsidRPr="007A49B3">
              <w:t>z, zk</w:t>
            </w:r>
          </w:p>
        </w:tc>
        <w:tc>
          <w:tcPr>
            <w:tcW w:w="776" w:type="dxa"/>
          </w:tcPr>
          <w:p w14:paraId="5338856A" w14:textId="29A28790" w:rsidR="006F0B14" w:rsidRPr="007A49B3" w:rsidRDefault="006F0B14" w:rsidP="006F0B14">
            <w:pPr>
              <w:jc w:val="both"/>
            </w:pPr>
            <w:r w:rsidRPr="007A49B3">
              <w:t>5</w:t>
            </w:r>
          </w:p>
        </w:tc>
        <w:tc>
          <w:tcPr>
            <w:tcW w:w="2626" w:type="dxa"/>
          </w:tcPr>
          <w:p w14:paraId="3A6324CD" w14:textId="77777777" w:rsidR="006F0B14" w:rsidRPr="007A49B3" w:rsidRDefault="006F0B14" w:rsidP="006F0B14">
            <w:pPr>
              <w:rPr>
                <w:b/>
              </w:rPr>
            </w:pPr>
            <w:r w:rsidRPr="007A49B3">
              <w:rPr>
                <w:b/>
              </w:rPr>
              <w:t>Ing. Michal Machovský, Ph.D.</w:t>
            </w:r>
          </w:p>
          <w:p w14:paraId="35DD8FD2" w14:textId="77777777" w:rsidR="006F0B14" w:rsidRPr="007A49B3" w:rsidRDefault="006F0B14" w:rsidP="006F0B14">
            <w:r w:rsidRPr="007A49B3">
              <w:t>Machovský (</w:t>
            </w:r>
            <w:r w:rsidR="00AC240C" w:rsidRPr="007A49B3">
              <w:t>90</w:t>
            </w:r>
            <w:r w:rsidRPr="007A49B3">
              <w:t>%)</w:t>
            </w:r>
          </w:p>
          <w:p w14:paraId="08879887" w14:textId="2D61319C" w:rsidR="00AC240C" w:rsidRPr="007A49B3" w:rsidRDefault="00AC240C" w:rsidP="006F0B14">
            <w:r w:rsidRPr="007A49B3">
              <w:t>Navrátil</w:t>
            </w:r>
            <w:r w:rsidR="001319D4" w:rsidRPr="007A49B3">
              <w:t xml:space="preserve"> </w:t>
            </w:r>
            <w:r w:rsidRPr="007A49B3">
              <w:t>-</w:t>
            </w:r>
            <w:r w:rsidR="001319D4" w:rsidRPr="007A49B3">
              <w:t xml:space="preserve"> </w:t>
            </w:r>
            <w:r w:rsidRPr="007A49B3">
              <w:t>odborník z praxe (10%)</w:t>
            </w:r>
          </w:p>
        </w:tc>
        <w:tc>
          <w:tcPr>
            <w:tcW w:w="565" w:type="dxa"/>
          </w:tcPr>
          <w:p w14:paraId="54F33488" w14:textId="77777777" w:rsidR="006F0B14" w:rsidRDefault="006F0B14" w:rsidP="006F0B14">
            <w:pPr>
              <w:jc w:val="both"/>
            </w:pPr>
            <w:r w:rsidRPr="00012EB3">
              <w:t>2/ZS</w:t>
            </w:r>
          </w:p>
        </w:tc>
        <w:tc>
          <w:tcPr>
            <w:tcW w:w="853" w:type="dxa"/>
          </w:tcPr>
          <w:p w14:paraId="113315CF" w14:textId="77777777" w:rsidR="006F0B14" w:rsidRDefault="006F0B14" w:rsidP="006F0B14">
            <w:pPr>
              <w:jc w:val="both"/>
            </w:pPr>
            <w:r>
              <w:t>PZ</w:t>
            </w:r>
          </w:p>
        </w:tc>
      </w:tr>
      <w:tr w:rsidR="006F0B14" w14:paraId="4C597447" w14:textId="77777777" w:rsidTr="00276521">
        <w:tc>
          <w:tcPr>
            <w:tcW w:w="3009" w:type="dxa"/>
          </w:tcPr>
          <w:p w14:paraId="59627A1D" w14:textId="77777777" w:rsidR="006F0B14" w:rsidRDefault="006F0B14" w:rsidP="006F0B14">
            <w:pPr>
              <w:jc w:val="both"/>
            </w:pPr>
            <w:r>
              <w:t>Udržitelnost přírodních zdrojů</w:t>
            </w:r>
          </w:p>
        </w:tc>
        <w:tc>
          <w:tcPr>
            <w:tcW w:w="851" w:type="dxa"/>
            <w:gridSpan w:val="2"/>
          </w:tcPr>
          <w:p w14:paraId="31F3965C" w14:textId="2E7F4431" w:rsidR="006F0B14" w:rsidRDefault="006F0B14" w:rsidP="007158FC">
            <w:pPr>
              <w:jc w:val="both"/>
            </w:pPr>
            <w:r>
              <w:t>26-0-13</w:t>
            </w:r>
          </w:p>
        </w:tc>
        <w:tc>
          <w:tcPr>
            <w:tcW w:w="851" w:type="dxa"/>
          </w:tcPr>
          <w:p w14:paraId="68DC0982" w14:textId="63815E0E" w:rsidR="006F0B14" w:rsidRDefault="006F0B14" w:rsidP="006F0B14">
            <w:pPr>
              <w:jc w:val="both"/>
            </w:pPr>
            <w:r>
              <w:t>z, zk</w:t>
            </w:r>
          </w:p>
        </w:tc>
        <w:tc>
          <w:tcPr>
            <w:tcW w:w="776" w:type="dxa"/>
          </w:tcPr>
          <w:p w14:paraId="5C65A202" w14:textId="739A337E" w:rsidR="006F0B14" w:rsidRDefault="00262B12" w:rsidP="006F0B14">
            <w:pPr>
              <w:jc w:val="both"/>
            </w:pPr>
            <w:r>
              <w:t>4</w:t>
            </w:r>
          </w:p>
        </w:tc>
        <w:tc>
          <w:tcPr>
            <w:tcW w:w="2626" w:type="dxa"/>
          </w:tcPr>
          <w:p w14:paraId="42050224" w14:textId="7E2C590D" w:rsidR="006F0B14" w:rsidRPr="00E91289" w:rsidRDefault="006F0B14" w:rsidP="006F0B14">
            <w:pPr>
              <w:rPr>
                <w:b/>
              </w:rPr>
            </w:pPr>
            <w:r w:rsidRPr="00E91289">
              <w:rPr>
                <w:b/>
              </w:rPr>
              <w:t>Ing. Bc. et Bc. Lukáš Snopek</w:t>
            </w:r>
            <w:r>
              <w:rPr>
                <w:b/>
              </w:rPr>
              <w:t>, Ph.D.</w:t>
            </w:r>
          </w:p>
          <w:p w14:paraId="2A22BB6D" w14:textId="736BE8FB" w:rsidR="006F0B14" w:rsidRDefault="006F0B14" w:rsidP="006F0B14">
            <w:r>
              <w:t>Snopek (</w:t>
            </w:r>
            <w:r w:rsidR="00D9574A">
              <w:t>10</w:t>
            </w:r>
            <w:r>
              <w:t xml:space="preserve">0%) </w:t>
            </w:r>
          </w:p>
        </w:tc>
        <w:tc>
          <w:tcPr>
            <w:tcW w:w="565" w:type="dxa"/>
          </w:tcPr>
          <w:p w14:paraId="117D1AB2" w14:textId="77777777" w:rsidR="006F0B14" w:rsidRDefault="006F0B14" w:rsidP="006F0B14">
            <w:pPr>
              <w:jc w:val="both"/>
            </w:pPr>
            <w:r>
              <w:t>2/ZS</w:t>
            </w:r>
          </w:p>
        </w:tc>
        <w:tc>
          <w:tcPr>
            <w:tcW w:w="853" w:type="dxa"/>
          </w:tcPr>
          <w:p w14:paraId="0775C6D4" w14:textId="77777777" w:rsidR="006F0B14" w:rsidRDefault="006F0B14" w:rsidP="006F0B14">
            <w:pPr>
              <w:jc w:val="both"/>
            </w:pPr>
          </w:p>
        </w:tc>
      </w:tr>
      <w:tr w:rsidR="006F0B14" w14:paraId="6BB6418E" w14:textId="77777777" w:rsidTr="00276521">
        <w:tc>
          <w:tcPr>
            <w:tcW w:w="3009" w:type="dxa"/>
          </w:tcPr>
          <w:p w14:paraId="1ECEA9A7" w14:textId="77777777" w:rsidR="006F0B14" w:rsidRDefault="006F0B14" w:rsidP="006F0B14">
            <w:pPr>
              <w:jc w:val="both"/>
            </w:pPr>
            <w:r>
              <w:t>Nakládání s odpady</w:t>
            </w:r>
          </w:p>
        </w:tc>
        <w:tc>
          <w:tcPr>
            <w:tcW w:w="851" w:type="dxa"/>
            <w:gridSpan w:val="2"/>
          </w:tcPr>
          <w:p w14:paraId="794F27AF" w14:textId="6367D3F4" w:rsidR="006F0B14" w:rsidRDefault="006F0B14" w:rsidP="007158FC">
            <w:pPr>
              <w:jc w:val="both"/>
            </w:pPr>
            <w:r>
              <w:t>26-</w:t>
            </w:r>
            <w:r w:rsidR="001319D4">
              <w:t>0</w:t>
            </w:r>
            <w:r>
              <w:t>-</w:t>
            </w:r>
            <w:r w:rsidR="001319D4">
              <w:t>13</w:t>
            </w:r>
          </w:p>
        </w:tc>
        <w:tc>
          <w:tcPr>
            <w:tcW w:w="851" w:type="dxa"/>
          </w:tcPr>
          <w:p w14:paraId="6CB2515E" w14:textId="74087BF8" w:rsidR="006F0B14" w:rsidRDefault="006F0B14" w:rsidP="006F0B14">
            <w:pPr>
              <w:jc w:val="both"/>
            </w:pPr>
            <w:r>
              <w:t>z, zk</w:t>
            </w:r>
          </w:p>
        </w:tc>
        <w:tc>
          <w:tcPr>
            <w:tcW w:w="776" w:type="dxa"/>
          </w:tcPr>
          <w:p w14:paraId="0FE87977" w14:textId="36EDF42A" w:rsidR="006F0B14" w:rsidRDefault="006F0B14" w:rsidP="006F0B14">
            <w:pPr>
              <w:jc w:val="both"/>
            </w:pPr>
            <w:r>
              <w:t>4</w:t>
            </w:r>
          </w:p>
        </w:tc>
        <w:tc>
          <w:tcPr>
            <w:tcW w:w="2626" w:type="dxa"/>
          </w:tcPr>
          <w:p w14:paraId="64887683" w14:textId="77777777" w:rsidR="006F0B14" w:rsidRPr="00E91289" w:rsidRDefault="006F0B14" w:rsidP="006F0B14">
            <w:pPr>
              <w:rPr>
                <w:b/>
              </w:rPr>
            </w:pPr>
            <w:r w:rsidRPr="00E91289">
              <w:rPr>
                <w:b/>
              </w:rPr>
              <w:t>doc. Ing. et Ing.  Kuřitka Ph.D. et Ph.D.</w:t>
            </w:r>
          </w:p>
          <w:p w14:paraId="623766D7" w14:textId="411E20AA" w:rsidR="006F0B14" w:rsidRDefault="006F0B14" w:rsidP="006F0B14">
            <w:r>
              <w:t>Kuřitka (90%)</w:t>
            </w:r>
          </w:p>
          <w:p w14:paraId="02712B7D" w14:textId="6D5D13EC" w:rsidR="006F0B14" w:rsidRDefault="002400F7" w:rsidP="006F0B14">
            <w:r w:rsidRPr="00AC240C">
              <w:t>Machovská</w:t>
            </w:r>
            <w:r>
              <w:t xml:space="preserve"> </w:t>
            </w:r>
            <w:r w:rsidRPr="00AC240C">
              <w:t>– odborník</w:t>
            </w:r>
            <w:r w:rsidR="00AC240C" w:rsidRPr="00AC240C">
              <w:t xml:space="preserve"> z praxe (10%) </w:t>
            </w:r>
          </w:p>
        </w:tc>
        <w:tc>
          <w:tcPr>
            <w:tcW w:w="565" w:type="dxa"/>
          </w:tcPr>
          <w:p w14:paraId="4A9E04AB" w14:textId="77777777" w:rsidR="006F0B14" w:rsidRDefault="006F0B14" w:rsidP="006F0B14">
            <w:pPr>
              <w:jc w:val="both"/>
            </w:pPr>
            <w:r>
              <w:t>2/ZS</w:t>
            </w:r>
          </w:p>
        </w:tc>
        <w:tc>
          <w:tcPr>
            <w:tcW w:w="853" w:type="dxa"/>
          </w:tcPr>
          <w:p w14:paraId="2B25FF0C" w14:textId="3E2A1420" w:rsidR="006F0B14" w:rsidRDefault="006F0B14" w:rsidP="006F0B14">
            <w:pPr>
              <w:jc w:val="both"/>
            </w:pPr>
          </w:p>
        </w:tc>
      </w:tr>
      <w:tr w:rsidR="006F0B14" w14:paraId="3B4216E9" w14:textId="77777777" w:rsidTr="00276521">
        <w:tc>
          <w:tcPr>
            <w:tcW w:w="3009" w:type="dxa"/>
          </w:tcPr>
          <w:p w14:paraId="49FDC864" w14:textId="0EDC6664" w:rsidR="006F0B14" w:rsidRPr="008C5C5A" w:rsidRDefault="008C5C5A" w:rsidP="005D5C31">
            <w:pPr>
              <w:jc w:val="both"/>
            </w:pPr>
            <w:r w:rsidRPr="008C5C5A">
              <w:t>M</w:t>
            </w:r>
            <w:r w:rsidR="005D5C31" w:rsidRPr="008C5C5A">
              <w:t>anagement udržiteln</w:t>
            </w:r>
            <w:r w:rsidR="0097418E">
              <w:t>ého rozvoje</w:t>
            </w:r>
          </w:p>
        </w:tc>
        <w:tc>
          <w:tcPr>
            <w:tcW w:w="851" w:type="dxa"/>
            <w:gridSpan w:val="2"/>
          </w:tcPr>
          <w:p w14:paraId="27FD7C12" w14:textId="288AC14E" w:rsidR="006F0B14" w:rsidRPr="005D5C31" w:rsidRDefault="0097418E" w:rsidP="005D5C31">
            <w:pPr>
              <w:jc w:val="both"/>
              <w:rPr>
                <w:highlight w:val="yellow"/>
              </w:rPr>
            </w:pPr>
            <w:r>
              <w:t>26-</w:t>
            </w:r>
            <w:r w:rsidR="002400F7" w:rsidRPr="002400F7">
              <w:t>0-13</w:t>
            </w:r>
          </w:p>
        </w:tc>
        <w:tc>
          <w:tcPr>
            <w:tcW w:w="851" w:type="dxa"/>
          </w:tcPr>
          <w:p w14:paraId="428D8CEA" w14:textId="736D709C" w:rsidR="006F0B14" w:rsidRPr="00D004E7" w:rsidRDefault="006F0B14" w:rsidP="006F0B14">
            <w:pPr>
              <w:jc w:val="both"/>
            </w:pPr>
            <w:r w:rsidRPr="00D004E7">
              <w:t>z, zk</w:t>
            </w:r>
          </w:p>
        </w:tc>
        <w:tc>
          <w:tcPr>
            <w:tcW w:w="776" w:type="dxa"/>
          </w:tcPr>
          <w:p w14:paraId="4B63C6B2" w14:textId="5A448DE6" w:rsidR="006F0B14" w:rsidRPr="00D004E7" w:rsidRDefault="0097418E" w:rsidP="006F0B14">
            <w:pPr>
              <w:jc w:val="both"/>
            </w:pPr>
            <w:r>
              <w:t>5</w:t>
            </w:r>
          </w:p>
        </w:tc>
        <w:tc>
          <w:tcPr>
            <w:tcW w:w="2626" w:type="dxa"/>
          </w:tcPr>
          <w:p w14:paraId="4A0463CA" w14:textId="3A16E5CF" w:rsidR="008C5C5A" w:rsidRPr="00D004E7" w:rsidRDefault="008C5C5A" w:rsidP="008C5C5A">
            <w:pPr>
              <w:rPr>
                <w:b/>
              </w:rPr>
            </w:pPr>
            <w:r w:rsidRPr="00D004E7">
              <w:rPr>
                <w:b/>
              </w:rPr>
              <w:t>doc. Ing. Michal Pilík, Ph.D.</w:t>
            </w:r>
          </w:p>
          <w:p w14:paraId="1EB8A16D" w14:textId="4D422866" w:rsidR="008C5C5A" w:rsidRPr="00D004E7" w:rsidRDefault="008C5C5A" w:rsidP="008C5C5A">
            <w:r w:rsidRPr="00D004E7">
              <w:t>Pilík (5</w:t>
            </w:r>
            <w:r w:rsidR="0097418E">
              <w:t>0</w:t>
            </w:r>
            <w:r w:rsidRPr="00D004E7">
              <w:t>%)</w:t>
            </w:r>
          </w:p>
          <w:p w14:paraId="7136F520" w14:textId="7ADB7A20" w:rsidR="00D004E7" w:rsidRPr="00D004E7" w:rsidRDefault="005D5C31" w:rsidP="008C5C5A">
            <w:r w:rsidRPr="00D004E7">
              <w:t>Chovancová</w:t>
            </w:r>
            <w:r w:rsidR="00D004E7" w:rsidRPr="00D004E7">
              <w:t xml:space="preserve"> (2</w:t>
            </w:r>
            <w:r w:rsidR="0097418E">
              <w:t>5</w:t>
            </w:r>
            <w:r w:rsidR="00D004E7" w:rsidRPr="00D004E7">
              <w:t>%)</w:t>
            </w:r>
          </w:p>
          <w:p w14:paraId="4CBC056F" w14:textId="1A975ADA" w:rsidR="008C5C5A" w:rsidRPr="00D004E7" w:rsidRDefault="005D5C31" w:rsidP="006F0B14">
            <w:r w:rsidRPr="00D004E7">
              <w:t>Bejtkovský</w:t>
            </w:r>
            <w:r w:rsidR="00D004E7" w:rsidRPr="00D004E7">
              <w:t xml:space="preserve"> (2</w:t>
            </w:r>
            <w:r w:rsidR="0097418E">
              <w:t>5</w:t>
            </w:r>
            <w:r w:rsidR="00D004E7" w:rsidRPr="00D004E7">
              <w:t>%)</w:t>
            </w:r>
          </w:p>
        </w:tc>
        <w:tc>
          <w:tcPr>
            <w:tcW w:w="565" w:type="dxa"/>
          </w:tcPr>
          <w:p w14:paraId="64294645" w14:textId="77777777" w:rsidR="006F0B14" w:rsidRPr="00D004E7" w:rsidRDefault="006F0B14" w:rsidP="006F0B14">
            <w:pPr>
              <w:jc w:val="both"/>
            </w:pPr>
            <w:r w:rsidRPr="00D004E7">
              <w:t>2/ZS</w:t>
            </w:r>
          </w:p>
        </w:tc>
        <w:tc>
          <w:tcPr>
            <w:tcW w:w="853" w:type="dxa"/>
          </w:tcPr>
          <w:p w14:paraId="1E79A1D4" w14:textId="2FADAEE2" w:rsidR="006F0B14" w:rsidRPr="00D004E7" w:rsidRDefault="008C5C5A" w:rsidP="006F0B14">
            <w:pPr>
              <w:jc w:val="both"/>
            </w:pPr>
            <w:r w:rsidRPr="00D004E7">
              <w:t>PZ</w:t>
            </w:r>
          </w:p>
        </w:tc>
      </w:tr>
      <w:tr w:rsidR="006F0B14" w14:paraId="2EB5157B" w14:textId="77777777" w:rsidTr="00276521">
        <w:tc>
          <w:tcPr>
            <w:tcW w:w="3009" w:type="dxa"/>
          </w:tcPr>
          <w:p w14:paraId="7175BAC3" w14:textId="65704A97" w:rsidR="006F0B14" w:rsidRPr="008C5C5A" w:rsidRDefault="006F0B14" w:rsidP="006F0B14">
            <w:pPr>
              <w:jc w:val="both"/>
            </w:pPr>
            <w:r w:rsidRPr="008C5C5A">
              <w:t xml:space="preserve">Odborná praxe </w:t>
            </w:r>
            <w:r w:rsidR="008C5C5A" w:rsidRPr="008C5C5A">
              <w:t>1</w:t>
            </w:r>
          </w:p>
        </w:tc>
        <w:tc>
          <w:tcPr>
            <w:tcW w:w="851" w:type="dxa"/>
            <w:gridSpan w:val="2"/>
          </w:tcPr>
          <w:p w14:paraId="4C8ACE0A" w14:textId="2202644C" w:rsidR="006F0B14" w:rsidRDefault="006F0B14" w:rsidP="006F0B14">
            <w:pPr>
              <w:jc w:val="both"/>
            </w:pPr>
            <w:r>
              <w:t>120</w:t>
            </w:r>
            <w:r w:rsidR="00247417">
              <w:t xml:space="preserve"> </w:t>
            </w:r>
            <w:r>
              <w:t>h</w:t>
            </w:r>
          </w:p>
        </w:tc>
        <w:tc>
          <w:tcPr>
            <w:tcW w:w="851" w:type="dxa"/>
          </w:tcPr>
          <w:p w14:paraId="040F3193" w14:textId="44E66392" w:rsidR="006F0B14" w:rsidRDefault="006F0B14" w:rsidP="006F0B14">
            <w:pPr>
              <w:jc w:val="both"/>
            </w:pPr>
            <w:r>
              <w:t>z</w:t>
            </w:r>
          </w:p>
        </w:tc>
        <w:tc>
          <w:tcPr>
            <w:tcW w:w="776" w:type="dxa"/>
          </w:tcPr>
          <w:p w14:paraId="55ED8302" w14:textId="341AE9E0" w:rsidR="006F0B14" w:rsidRDefault="0097418E" w:rsidP="006F0B14">
            <w:pPr>
              <w:jc w:val="both"/>
            </w:pPr>
            <w:r>
              <w:t>8</w:t>
            </w:r>
          </w:p>
        </w:tc>
        <w:tc>
          <w:tcPr>
            <w:tcW w:w="2626" w:type="dxa"/>
          </w:tcPr>
          <w:p w14:paraId="3F7F6E21" w14:textId="77777777" w:rsidR="008C5C5A" w:rsidRDefault="008C5C5A" w:rsidP="008C5C5A">
            <w:pPr>
              <w:rPr>
                <w:b/>
              </w:rPr>
            </w:pPr>
            <w:r>
              <w:rPr>
                <w:b/>
              </w:rPr>
              <w:t>doc. Ing. Zuzana Tučková, Ph.D.</w:t>
            </w:r>
          </w:p>
          <w:p w14:paraId="13C7BCD2" w14:textId="16B0BD56" w:rsidR="006F0B14" w:rsidRDefault="008C5C5A" w:rsidP="008C5C5A">
            <w:r>
              <w:t>Tučková (100%)</w:t>
            </w:r>
          </w:p>
        </w:tc>
        <w:tc>
          <w:tcPr>
            <w:tcW w:w="565" w:type="dxa"/>
          </w:tcPr>
          <w:p w14:paraId="70A376A3" w14:textId="77777777" w:rsidR="006F0B14" w:rsidRDefault="006F0B14" w:rsidP="006F0B14">
            <w:pPr>
              <w:jc w:val="both"/>
            </w:pPr>
          </w:p>
        </w:tc>
        <w:tc>
          <w:tcPr>
            <w:tcW w:w="853" w:type="dxa"/>
          </w:tcPr>
          <w:p w14:paraId="4A0B4DD1" w14:textId="77777777" w:rsidR="006F0B14" w:rsidRDefault="006F0B14" w:rsidP="006F0B14">
            <w:pPr>
              <w:jc w:val="both"/>
            </w:pPr>
          </w:p>
        </w:tc>
      </w:tr>
      <w:tr w:rsidR="006F0B14" w14:paraId="3DBF778D" w14:textId="77777777" w:rsidTr="00276521">
        <w:tc>
          <w:tcPr>
            <w:tcW w:w="3009" w:type="dxa"/>
          </w:tcPr>
          <w:p w14:paraId="7405DF41" w14:textId="77777777" w:rsidR="006F0B14" w:rsidRPr="008C5C5A" w:rsidRDefault="006F0B14" w:rsidP="006F0B14">
            <w:pPr>
              <w:jc w:val="both"/>
            </w:pPr>
            <w:r w:rsidRPr="008C5C5A">
              <w:t>Seminář k diplomové práci</w:t>
            </w:r>
          </w:p>
        </w:tc>
        <w:tc>
          <w:tcPr>
            <w:tcW w:w="851" w:type="dxa"/>
            <w:gridSpan w:val="2"/>
          </w:tcPr>
          <w:p w14:paraId="040515B3" w14:textId="77777777" w:rsidR="006F0B14" w:rsidRDefault="006F0B14" w:rsidP="006F0B14">
            <w:pPr>
              <w:jc w:val="both"/>
            </w:pPr>
            <w:r>
              <w:t>0-0-13</w:t>
            </w:r>
          </w:p>
          <w:p w14:paraId="2052BD12" w14:textId="052286D4" w:rsidR="006F0B14" w:rsidRDefault="006F0B14" w:rsidP="006F0B14">
            <w:pPr>
              <w:jc w:val="both"/>
            </w:pPr>
          </w:p>
        </w:tc>
        <w:tc>
          <w:tcPr>
            <w:tcW w:w="851" w:type="dxa"/>
          </w:tcPr>
          <w:p w14:paraId="212C2A24" w14:textId="2929B005" w:rsidR="006F0B14" w:rsidRDefault="006F0B14" w:rsidP="006F0B14">
            <w:pPr>
              <w:jc w:val="both"/>
            </w:pPr>
            <w:r>
              <w:t>z</w:t>
            </w:r>
          </w:p>
        </w:tc>
        <w:tc>
          <w:tcPr>
            <w:tcW w:w="776" w:type="dxa"/>
          </w:tcPr>
          <w:p w14:paraId="36596F4F" w14:textId="533A6C21" w:rsidR="006F0B14" w:rsidRDefault="006F0B14" w:rsidP="006F0B14">
            <w:pPr>
              <w:jc w:val="both"/>
            </w:pPr>
            <w:r>
              <w:t>2</w:t>
            </w:r>
          </w:p>
        </w:tc>
        <w:tc>
          <w:tcPr>
            <w:tcW w:w="2626" w:type="dxa"/>
          </w:tcPr>
          <w:p w14:paraId="20100770" w14:textId="77777777" w:rsidR="006F0B14" w:rsidRDefault="006F0B14" w:rsidP="006F0B14">
            <w:pPr>
              <w:rPr>
                <w:b/>
              </w:rPr>
            </w:pPr>
            <w:r>
              <w:rPr>
                <w:b/>
              </w:rPr>
              <w:t>doc. Ing. Zuzana Tučková, Ph.D.</w:t>
            </w:r>
          </w:p>
          <w:p w14:paraId="3EC239CF" w14:textId="77777777" w:rsidR="006F0B14" w:rsidRDefault="006F0B14" w:rsidP="006F0B14">
            <w:r>
              <w:t>Tučková (</w:t>
            </w:r>
            <w:r w:rsidR="008D0107">
              <w:t>7</w:t>
            </w:r>
            <w:r>
              <w:t>0%)</w:t>
            </w:r>
          </w:p>
          <w:p w14:paraId="21FA1015" w14:textId="45CE63E1" w:rsidR="008D0107" w:rsidRDefault="008D0107" w:rsidP="006F0B14">
            <w:r>
              <w:t>Vaculčíková (30%)</w:t>
            </w:r>
          </w:p>
        </w:tc>
        <w:tc>
          <w:tcPr>
            <w:tcW w:w="565" w:type="dxa"/>
          </w:tcPr>
          <w:p w14:paraId="1147B88B" w14:textId="73C0A6C5" w:rsidR="006F0B14" w:rsidRDefault="006F0B14" w:rsidP="006F0B14">
            <w:pPr>
              <w:jc w:val="both"/>
            </w:pPr>
            <w:r>
              <w:t>2/ZS</w:t>
            </w:r>
          </w:p>
        </w:tc>
        <w:tc>
          <w:tcPr>
            <w:tcW w:w="853" w:type="dxa"/>
          </w:tcPr>
          <w:p w14:paraId="077F67D8" w14:textId="77777777" w:rsidR="006F0B14" w:rsidRDefault="006F0B14" w:rsidP="006F0B14">
            <w:pPr>
              <w:jc w:val="both"/>
            </w:pPr>
          </w:p>
        </w:tc>
      </w:tr>
      <w:tr w:rsidR="006F0B14" w14:paraId="654954B5" w14:textId="77777777" w:rsidTr="00276521">
        <w:tc>
          <w:tcPr>
            <w:tcW w:w="3009" w:type="dxa"/>
          </w:tcPr>
          <w:p w14:paraId="755A2AE5" w14:textId="137AAE89" w:rsidR="006F0B14" w:rsidRPr="008C5C5A" w:rsidRDefault="006F0B14" w:rsidP="006F0B14">
            <w:pPr>
              <w:jc w:val="both"/>
            </w:pPr>
            <w:r w:rsidRPr="008C5C5A">
              <w:t>Příprava diplomov</w:t>
            </w:r>
            <w:r w:rsidR="00000757">
              <w:t>é</w:t>
            </w:r>
            <w:r w:rsidRPr="008C5C5A">
              <w:t xml:space="preserve"> práce </w:t>
            </w:r>
          </w:p>
        </w:tc>
        <w:tc>
          <w:tcPr>
            <w:tcW w:w="851" w:type="dxa"/>
            <w:gridSpan w:val="2"/>
          </w:tcPr>
          <w:p w14:paraId="1F2C88C2" w14:textId="1AF490E6" w:rsidR="006F0B14" w:rsidRDefault="006F0B14" w:rsidP="006F0B14">
            <w:pPr>
              <w:jc w:val="both"/>
            </w:pPr>
            <w:r>
              <w:t>80</w:t>
            </w:r>
            <w:r w:rsidR="00247417">
              <w:t xml:space="preserve"> h</w:t>
            </w:r>
          </w:p>
        </w:tc>
        <w:tc>
          <w:tcPr>
            <w:tcW w:w="851" w:type="dxa"/>
          </w:tcPr>
          <w:p w14:paraId="0A872DCE" w14:textId="49167B54" w:rsidR="006F0B14" w:rsidRDefault="006F0B14" w:rsidP="006F0B14">
            <w:pPr>
              <w:jc w:val="both"/>
            </w:pPr>
            <w:r>
              <w:t>z</w:t>
            </w:r>
          </w:p>
        </w:tc>
        <w:tc>
          <w:tcPr>
            <w:tcW w:w="776" w:type="dxa"/>
          </w:tcPr>
          <w:p w14:paraId="7EF4FB91" w14:textId="21CDB3CC" w:rsidR="006F0B14" w:rsidRDefault="006F0B14" w:rsidP="006F0B14">
            <w:pPr>
              <w:jc w:val="both"/>
            </w:pPr>
            <w:r>
              <w:t>15</w:t>
            </w:r>
          </w:p>
        </w:tc>
        <w:tc>
          <w:tcPr>
            <w:tcW w:w="2626" w:type="dxa"/>
          </w:tcPr>
          <w:p w14:paraId="1763F1AC" w14:textId="77777777" w:rsidR="006F0B14" w:rsidRDefault="006F0B14" w:rsidP="006F0B14">
            <w:pPr>
              <w:rPr>
                <w:b/>
              </w:rPr>
            </w:pPr>
            <w:r>
              <w:rPr>
                <w:b/>
              </w:rPr>
              <w:t>doc. Ing. Zuzana Tučková, Ph.D.</w:t>
            </w:r>
          </w:p>
          <w:p w14:paraId="703B2108" w14:textId="77777777" w:rsidR="006F0B14" w:rsidRDefault="006F0B14" w:rsidP="006F0B14">
            <w:r>
              <w:t>Tučková (100%)</w:t>
            </w:r>
          </w:p>
        </w:tc>
        <w:tc>
          <w:tcPr>
            <w:tcW w:w="565" w:type="dxa"/>
          </w:tcPr>
          <w:p w14:paraId="276F3009" w14:textId="40CAC130" w:rsidR="006F0B14" w:rsidRDefault="006F0B14" w:rsidP="006F0B14">
            <w:pPr>
              <w:jc w:val="both"/>
            </w:pPr>
            <w:r>
              <w:t>2/LS</w:t>
            </w:r>
          </w:p>
        </w:tc>
        <w:tc>
          <w:tcPr>
            <w:tcW w:w="853" w:type="dxa"/>
          </w:tcPr>
          <w:p w14:paraId="6F92941F" w14:textId="77777777" w:rsidR="006F0B14" w:rsidRDefault="006F0B14" w:rsidP="006F0B14">
            <w:pPr>
              <w:jc w:val="both"/>
            </w:pPr>
          </w:p>
        </w:tc>
      </w:tr>
      <w:tr w:rsidR="006F0B14" w14:paraId="5F2C341C" w14:textId="77777777" w:rsidTr="00276521">
        <w:tc>
          <w:tcPr>
            <w:tcW w:w="3009" w:type="dxa"/>
          </w:tcPr>
          <w:p w14:paraId="49438FE0" w14:textId="4AD92CAE" w:rsidR="006F0B14" w:rsidRPr="008C5C5A" w:rsidRDefault="006F0B14" w:rsidP="006F0B14">
            <w:pPr>
              <w:jc w:val="both"/>
            </w:pPr>
            <w:r w:rsidRPr="008C5C5A">
              <w:t xml:space="preserve">Odborná praxe </w:t>
            </w:r>
            <w:r w:rsidR="008C5C5A" w:rsidRPr="008C5C5A">
              <w:t>2</w:t>
            </w:r>
          </w:p>
        </w:tc>
        <w:tc>
          <w:tcPr>
            <w:tcW w:w="851" w:type="dxa"/>
            <w:gridSpan w:val="2"/>
          </w:tcPr>
          <w:p w14:paraId="3FF36256" w14:textId="33678333" w:rsidR="006F0B14" w:rsidRDefault="006F0B14" w:rsidP="006F0B14">
            <w:pPr>
              <w:jc w:val="both"/>
            </w:pPr>
            <w:r>
              <w:t>120</w:t>
            </w:r>
            <w:r w:rsidR="00247417">
              <w:t xml:space="preserve"> </w:t>
            </w:r>
            <w:r>
              <w:t>h</w:t>
            </w:r>
          </w:p>
        </w:tc>
        <w:tc>
          <w:tcPr>
            <w:tcW w:w="851" w:type="dxa"/>
          </w:tcPr>
          <w:p w14:paraId="77104E89" w14:textId="5A417529" w:rsidR="006F0B14" w:rsidRDefault="006F0B14" w:rsidP="006F0B14">
            <w:pPr>
              <w:jc w:val="both"/>
            </w:pPr>
            <w:r>
              <w:t>z</w:t>
            </w:r>
          </w:p>
        </w:tc>
        <w:tc>
          <w:tcPr>
            <w:tcW w:w="776" w:type="dxa"/>
          </w:tcPr>
          <w:p w14:paraId="47A1E10B" w14:textId="7D2D9D52" w:rsidR="006F0B14" w:rsidRDefault="0097418E" w:rsidP="006F0B14">
            <w:pPr>
              <w:jc w:val="both"/>
            </w:pPr>
            <w:r>
              <w:t>8</w:t>
            </w:r>
          </w:p>
        </w:tc>
        <w:tc>
          <w:tcPr>
            <w:tcW w:w="2626" w:type="dxa"/>
          </w:tcPr>
          <w:p w14:paraId="0E616EE4" w14:textId="77777777" w:rsidR="008C5C5A" w:rsidRDefault="008C5C5A" w:rsidP="008C5C5A">
            <w:pPr>
              <w:rPr>
                <w:b/>
              </w:rPr>
            </w:pPr>
            <w:r>
              <w:rPr>
                <w:b/>
              </w:rPr>
              <w:t>doc. Ing. Zuzana Tučková, Ph.D.</w:t>
            </w:r>
          </w:p>
          <w:p w14:paraId="284345D4" w14:textId="4AE7D893" w:rsidR="006F0B14" w:rsidRDefault="008C5C5A" w:rsidP="008C5C5A">
            <w:r>
              <w:t>Tučková (100%)</w:t>
            </w:r>
          </w:p>
        </w:tc>
        <w:tc>
          <w:tcPr>
            <w:tcW w:w="565" w:type="dxa"/>
          </w:tcPr>
          <w:p w14:paraId="37DA9FE5" w14:textId="77777777" w:rsidR="006F0B14" w:rsidRDefault="006F0B14" w:rsidP="006F0B14">
            <w:pPr>
              <w:jc w:val="both"/>
            </w:pPr>
          </w:p>
        </w:tc>
        <w:tc>
          <w:tcPr>
            <w:tcW w:w="853" w:type="dxa"/>
          </w:tcPr>
          <w:p w14:paraId="5934F1C7" w14:textId="77777777" w:rsidR="006F0B14" w:rsidRDefault="006F0B14" w:rsidP="006F0B14">
            <w:pPr>
              <w:jc w:val="both"/>
            </w:pPr>
          </w:p>
        </w:tc>
      </w:tr>
      <w:tr w:rsidR="00793DA4" w14:paraId="23ABCBE6" w14:textId="77777777" w:rsidTr="00276521">
        <w:tc>
          <w:tcPr>
            <w:tcW w:w="9531" w:type="dxa"/>
            <w:gridSpan w:val="8"/>
            <w:shd w:val="clear" w:color="auto" w:fill="F7CAAC"/>
          </w:tcPr>
          <w:p w14:paraId="3DD807B0" w14:textId="77777777" w:rsidR="00793DA4" w:rsidRDefault="00793DA4" w:rsidP="00793DA4">
            <w:pPr>
              <w:jc w:val="center"/>
              <w:rPr>
                <w:b/>
                <w:sz w:val="22"/>
              </w:rPr>
            </w:pPr>
            <w:r>
              <w:rPr>
                <w:b/>
                <w:sz w:val="22"/>
              </w:rPr>
              <w:t>Povinně volitelné předměty – skupina 1</w:t>
            </w:r>
          </w:p>
        </w:tc>
      </w:tr>
      <w:tr w:rsidR="006F0B14" w14:paraId="44834A39" w14:textId="77777777" w:rsidTr="00276521">
        <w:tc>
          <w:tcPr>
            <w:tcW w:w="3009" w:type="dxa"/>
          </w:tcPr>
          <w:p w14:paraId="10B9EBAF" w14:textId="2AF5AD8E" w:rsidR="006F0B14" w:rsidRPr="008C5C5A" w:rsidRDefault="00644BBC" w:rsidP="006F0B14">
            <w:pPr>
              <w:jc w:val="both"/>
            </w:pPr>
            <w:ins w:id="29" w:author="Pavla Trefilová" w:date="2023-06-05T09:19:00Z">
              <w:r w:rsidRPr="00F63BFB">
                <w:rPr>
                  <w:color w:val="FF0000"/>
                </w:rPr>
                <w:t>Brand Management</w:t>
              </w:r>
            </w:ins>
            <w:del w:id="30" w:author="Pavla Trefilová" w:date="2023-06-05T09:19:00Z">
              <w:r w:rsidR="006F0B14" w:rsidRPr="008C5C5A" w:rsidDel="00644BBC">
                <w:delText>Management značky</w:delText>
              </w:r>
              <w:r w:rsidR="00985402" w:rsidDel="00644BBC">
                <w:delText>*</w:delText>
              </w:r>
            </w:del>
          </w:p>
        </w:tc>
        <w:tc>
          <w:tcPr>
            <w:tcW w:w="851" w:type="dxa"/>
            <w:gridSpan w:val="2"/>
          </w:tcPr>
          <w:p w14:paraId="48149B71" w14:textId="77777777" w:rsidR="006F0B14" w:rsidRPr="008C5C5A" w:rsidRDefault="006F0B14" w:rsidP="006F0B14">
            <w:pPr>
              <w:jc w:val="both"/>
            </w:pPr>
            <w:r w:rsidRPr="008C5C5A">
              <w:t>26-0-13</w:t>
            </w:r>
          </w:p>
          <w:p w14:paraId="479343BC" w14:textId="15008BDA" w:rsidR="006F0B14" w:rsidRPr="008C5C5A" w:rsidRDefault="006F0B14" w:rsidP="006F0B14">
            <w:pPr>
              <w:jc w:val="both"/>
            </w:pPr>
          </w:p>
        </w:tc>
        <w:tc>
          <w:tcPr>
            <w:tcW w:w="851" w:type="dxa"/>
          </w:tcPr>
          <w:p w14:paraId="779A4EBF" w14:textId="6E2371F6" w:rsidR="006F0B14" w:rsidRPr="008C5C5A" w:rsidRDefault="006F0B14" w:rsidP="006F0B14">
            <w:pPr>
              <w:jc w:val="both"/>
            </w:pPr>
            <w:r w:rsidRPr="008C5C5A">
              <w:t>z, zk</w:t>
            </w:r>
          </w:p>
        </w:tc>
        <w:tc>
          <w:tcPr>
            <w:tcW w:w="776" w:type="dxa"/>
          </w:tcPr>
          <w:p w14:paraId="75CBF237" w14:textId="2492AC4E" w:rsidR="006F0B14" w:rsidRPr="008C5C5A" w:rsidRDefault="006F0B14" w:rsidP="006F0B14">
            <w:pPr>
              <w:jc w:val="both"/>
            </w:pPr>
            <w:r w:rsidRPr="008C5C5A">
              <w:t>4</w:t>
            </w:r>
          </w:p>
        </w:tc>
        <w:tc>
          <w:tcPr>
            <w:tcW w:w="2626" w:type="dxa"/>
          </w:tcPr>
          <w:p w14:paraId="2C181980" w14:textId="77777777" w:rsidR="006F0B14" w:rsidRPr="008C5C5A" w:rsidRDefault="006F0B14" w:rsidP="006F0B14">
            <w:pPr>
              <w:rPr>
                <w:b/>
              </w:rPr>
            </w:pPr>
            <w:r w:rsidRPr="008C5C5A">
              <w:rPr>
                <w:b/>
              </w:rPr>
              <w:t>doc. Ing. Miloslava Chovancová, CSc.</w:t>
            </w:r>
          </w:p>
          <w:p w14:paraId="3396FE2C" w14:textId="404A5B7C" w:rsidR="006F0B14" w:rsidRPr="008C5C5A" w:rsidRDefault="006F0B14" w:rsidP="006F0B14">
            <w:pPr>
              <w:jc w:val="both"/>
            </w:pPr>
            <w:r w:rsidRPr="008C5C5A">
              <w:t>Chovancová (</w:t>
            </w:r>
            <w:r w:rsidR="008C5C5A" w:rsidRPr="008C5C5A">
              <w:t>5</w:t>
            </w:r>
            <w:r w:rsidRPr="008C5C5A">
              <w:t>0%)</w:t>
            </w:r>
          </w:p>
          <w:p w14:paraId="42A19A14" w14:textId="621FBA6C" w:rsidR="006F0B14" w:rsidRPr="008C5C5A" w:rsidRDefault="006F0B14" w:rsidP="006F0B14">
            <w:pPr>
              <w:jc w:val="both"/>
            </w:pPr>
            <w:r w:rsidRPr="008C5C5A">
              <w:t>Bejtkovský (</w:t>
            </w:r>
            <w:r w:rsidR="008C5C5A" w:rsidRPr="008C5C5A">
              <w:t>5</w:t>
            </w:r>
            <w:r w:rsidRPr="008C5C5A">
              <w:t>0%)</w:t>
            </w:r>
          </w:p>
        </w:tc>
        <w:tc>
          <w:tcPr>
            <w:tcW w:w="565" w:type="dxa"/>
          </w:tcPr>
          <w:p w14:paraId="4CA0BEAB" w14:textId="5E7ADF58" w:rsidR="006F0B14" w:rsidRPr="008C5C5A" w:rsidRDefault="006F0B14" w:rsidP="006F0B14">
            <w:pPr>
              <w:jc w:val="both"/>
            </w:pPr>
            <w:r w:rsidRPr="008C5C5A">
              <w:t>1/</w:t>
            </w:r>
            <w:r w:rsidR="008C5C5A">
              <w:t>Z</w:t>
            </w:r>
            <w:r w:rsidRPr="008C5C5A">
              <w:t>S</w:t>
            </w:r>
          </w:p>
        </w:tc>
        <w:tc>
          <w:tcPr>
            <w:tcW w:w="853" w:type="dxa"/>
          </w:tcPr>
          <w:p w14:paraId="4DBF71F3" w14:textId="77777777" w:rsidR="006F0B14" w:rsidRPr="008C5C5A" w:rsidRDefault="006F0B14" w:rsidP="006F0B14">
            <w:pPr>
              <w:jc w:val="both"/>
            </w:pPr>
            <w:r w:rsidRPr="008C5C5A">
              <w:t>PV</w:t>
            </w:r>
          </w:p>
        </w:tc>
      </w:tr>
      <w:tr w:rsidR="005D5C31" w14:paraId="4D7BDE6F" w14:textId="77777777" w:rsidTr="00276521">
        <w:tc>
          <w:tcPr>
            <w:tcW w:w="3009" w:type="dxa"/>
          </w:tcPr>
          <w:p w14:paraId="5E0E1AD8" w14:textId="563785DE" w:rsidR="005D5C31" w:rsidRPr="004B5A96" w:rsidRDefault="005D5C31" w:rsidP="005D5C31">
            <w:pPr>
              <w:jc w:val="both"/>
            </w:pPr>
            <w:r w:rsidRPr="004B5A96">
              <w:t xml:space="preserve">Chování spotřebitele </w:t>
            </w:r>
          </w:p>
        </w:tc>
        <w:tc>
          <w:tcPr>
            <w:tcW w:w="851" w:type="dxa"/>
            <w:gridSpan w:val="2"/>
          </w:tcPr>
          <w:p w14:paraId="17AAD06A" w14:textId="77777777" w:rsidR="005D5C31" w:rsidRPr="004B5A96" w:rsidRDefault="005D5C31" w:rsidP="005D5C31">
            <w:pPr>
              <w:jc w:val="both"/>
            </w:pPr>
            <w:r w:rsidRPr="004B5A96">
              <w:t>26-0-13</w:t>
            </w:r>
          </w:p>
          <w:p w14:paraId="5E28AC67" w14:textId="77777777" w:rsidR="005D5C31" w:rsidRPr="004B5A96" w:rsidRDefault="005D5C31" w:rsidP="005D5C31">
            <w:pPr>
              <w:jc w:val="both"/>
            </w:pPr>
          </w:p>
        </w:tc>
        <w:tc>
          <w:tcPr>
            <w:tcW w:w="851" w:type="dxa"/>
          </w:tcPr>
          <w:p w14:paraId="596AE6C0" w14:textId="0F0A3858" w:rsidR="005D5C31" w:rsidRPr="004B5A96" w:rsidRDefault="005D5C31" w:rsidP="005D5C31">
            <w:pPr>
              <w:jc w:val="both"/>
            </w:pPr>
            <w:r w:rsidRPr="004B5A96">
              <w:t>klz</w:t>
            </w:r>
          </w:p>
        </w:tc>
        <w:tc>
          <w:tcPr>
            <w:tcW w:w="776" w:type="dxa"/>
          </w:tcPr>
          <w:p w14:paraId="75232CD6" w14:textId="16204689" w:rsidR="005D5C31" w:rsidRPr="004B5A96" w:rsidRDefault="005D5C31" w:rsidP="005D5C31">
            <w:pPr>
              <w:jc w:val="both"/>
            </w:pPr>
            <w:r w:rsidRPr="004B5A96">
              <w:t>3</w:t>
            </w:r>
          </w:p>
        </w:tc>
        <w:tc>
          <w:tcPr>
            <w:tcW w:w="2626" w:type="dxa"/>
          </w:tcPr>
          <w:p w14:paraId="6F3EC2F1" w14:textId="77777777" w:rsidR="005D5C31" w:rsidRPr="004B5A96" w:rsidRDefault="005D5C31" w:rsidP="005D5C31">
            <w:pPr>
              <w:rPr>
                <w:b/>
              </w:rPr>
            </w:pPr>
            <w:r w:rsidRPr="004B5A96">
              <w:rPr>
                <w:b/>
              </w:rPr>
              <w:t>doc. Ing. Miloslava Chovancová, CSc.</w:t>
            </w:r>
          </w:p>
          <w:p w14:paraId="052E0E21" w14:textId="77777777" w:rsidR="008C5C5A" w:rsidRPr="004B5A96" w:rsidRDefault="008C5C5A" w:rsidP="008C5C5A">
            <w:pPr>
              <w:jc w:val="both"/>
            </w:pPr>
            <w:r w:rsidRPr="004B5A96">
              <w:t>Chovancová (50%)</w:t>
            </w:r>
          </w:p>
          <w:p w14:paraId="617C0CD2" w14:textId="52E0AA4E" w:rsidR="005D5C31" w:rsidRPr="004B5A96" w:rsidRDefault="008C5C5A" w:rsidP="008C5C5A">
            <w:pPr>
              <w:rPr>
                <w:b/>
              </w:rPr>
            </w:pPr>
            <w:r w:rsidRPr="004B5A96">
              <w:t>Bejtkovský (50%)</w:t>
            </w:r>
          </w:p>
        </w:tc>
        <w:tc>
          <w:tcPr>
            <w:tcW w:w="565" w:type="dxa"/>
          </w:tcPr>
          <w:p w14:paraId="6F04B086" w14:textId="3253D2EA" w:rsidR="005D5C31" w:rsidRPr="008C5C5A" w:rsidRDefault="005D5C31" w:rsidP="005D5C31">
            <w:pPr>
              <w:jc w:val="both"/>
            </w:pPr>
            <w:r w:rsidRPr="008C5C5A">
              <w:t>1/LS</w:t>
            </w:r>
          </w:p>
        </w:tc>
        <w:tc>
          <w:tcPr>
            <w:tcW w:w="853" w:type="dxa"/>
          </w:tcPr>
          <w:p w14:paraId="21F4F586" w14:textId="54CF1740" w:rsidR="005D5C31" w:rsidRPr="008C5C5A" w:rsidRDefault="005D5C31" w:rsidP="005D5C31">
            <w:pPr>
              <w:jc w:val="both"/>
            </w:pPr>
            <w:r w:rsidRPr="008C5C5A">
              <w:t>PV</w:t>
            </w:r>
          </w:p>
        </w:tc>
      </w:tr>
      <w:tr w:rsidR="005D5C31" w14:paraId="0931A961" w14:textId="77777777" w:rsidTr="00276521">
        <w:tc>
          <w:tcPr>
            <w:tcW w:w="3009" w:type="dxa"/>
          </w:tcPr>
          <w:p w14:paraId="3F5172FB" w14:textId="4D91C3DE" w:rsidR="005D5C31" w:rsidRPr="004B5A96" w:rsidRDefault="005D5C31" w:rsidP="005D5C31">
            <w:pPr>
              <w:jc w:val="both"/>
            </w:pPr>
            <w:r w:rsidRPr="004B5A96">
              <w:t>Marketingová komunikace</w:t>
            </w:r>
            <w:r w:rsidR="00985402">
              <w:t>*</w:t>
            </w:r>
          </w:p>
        </w:tc>
        <w:tc>
          <w:tcPr>
            <w:tcW w:w="851" w:type="dxa"/>
            <w:gridSpan w:val="2"/>
          </w:tcPr>
          <w:p w14:paraId="5D0AE929" w14:textId="77777777" w:rsidR="005D5C31" w:rsidRPr="004B5A96" w:rsidRDefault="005D5C31" w:rsidP="005D5C31">
            <w:pPr>
              <w:jc w:val="both"/>
            </w:pPr>
            <w:r w:rsidRPr="004B5A96">
              <w:t>13-0-13</w:t>
            </w:r>
          </w:p>
          <w:p w14:paraId="32B4EF56" w14:textId="77777777" w:rsidR="005D5C31" w:rsidRPr="004B5A96" w:rsidRDefault="005D5C31" w:rsidP="005D5C31">
            <w:pPr>
              <w:jc w:val="both"/>
            </w:pPr>
          </w:p>
        </w:tc>
        <w:tc>
          <w:tcPr>
            <w:tcW w:w="851" w:type="dxa"/>
          </w:tcPr>
          <w:p w14:paraId="624E7C26" w14:textId="069FB485" w:rsidR="005D5C31" w:rsidRPr="004B5A96" w:rsidRDefault="005D5C31" w:rsidP="005D5C31">
            <w:pPr>
              <w:jc w:val="both"/>
            </w:pPr>
            <w:r w:rsidRPr="004B5A96">
              <w:t>z, zk</w:t>
            </w:r>
          </w:p>
        </w:tc>
        <w:tc>
          <w:tcPr>
            <w:tcW w:w="776" w:type="dxa"/>
          </w:tcPr>
          <w:p w14:paraId="77FDA9B3" w14:textId="2E040A1D" w:rsidR="005D5C31" w:rsidRPr="004B5A96" w:rsidRDefault="00363848" w:rsidP="005D5C31">
            <w:pPr>
              <w:jc w:val="both"/>
            </w:pPr>
            <w:r>
              <w:t>4</w:t>
            </w:r>
          </w:p>
        </w:tc>
        <w:tc>
          <w:tcPr>
            <w:tcW w:w="2626" w:type="dxa"/>
          </w:tcPr>
          <w:p w14:paraId="37EE8EFE" w14:textId="77777777" w:rsidR="005D5C31" w:rsidRPr="004B5A96" w:rsidRDefault="005D5C31" w:rsidP="005D5C31">
            <w:pPr>
              <w:rPr>
                <w:b/>
              </w:rPr>
            </w:pPr>
            <w:r w:rsidRPr="004B5A96">
              <w:rPr>
                <w:b/>
              </w:rPr>
              <w:t>Ing. Petra Barešová, BA (Hons), MSc., Ph.D.</w:t>
            </w:r>
          </w:p>
          <w:p w14:paraId="59642772" w14:textId="60ADD7E7" w:rsidR="005D5C31" w:rsidRPr="00E27E20" w:rsidRDefault="005D5C31" w:rsidP="005D5C31">
            <w:r w:rsidRPr="004B5A96">
              <w:t>Barešová (</w:t>
            </w:r>
            <w:r w:rsidR="00E27E20">
              <w:t>10</w:t>
            </w:r>
            <w:r w:rsidRPr="004B5A96">
              <w:t>0%)</w:t>
            </w:r>
          </w:p>
        </w:tc>
        <w:tc>
          <w:tcPr>
            <w:tcW w:w="565" w:type="dxa"/>
          </w:tcPr>
          <w:p w14:paraId="724A1E26" w14:textId="1AA72519" w:rsidR="005D5C31" w:rsidRDefault="005D5C31" w:rsidP="005D5C31">
            <w:pPr>
              <w:jc w:val="both"/>
            </w:pPr>
            <w:r>
              <w:t>2/ZS</w:t>
            </w:r>
          </w:p>
        </w:tc>
        <w:tc>
          <w:tcPr>
            <w:tcW w:w="853" w:type="dxa"/>
          </w:tcPr>
          <w:p w14:paraId="20737A90" w14:textId="19B9945A" w:rsidR="005D5C31" w:rsidRDefault="008C5C5A" w:rsidP="005D5C31">
            <w:pPr>
              <w:jc w:val="both"/>
            </w:pPr>
            <w:r>
              <w:t>PV</w:t>
            </w:r>
          </w:p>
        </w:tc>
      </w:tr>
      <w:tr w:rsidR="005D5C31" w14:paraId="3285F0ED" w14:textId="77777777" w:rsidTr="00276521">
        <w:tc>
          <w:tcPr>
            <w:tcW w:w="3009" w:type="dxa"/>
          </w:tcPr>
          <w:p w14:paraId="6CEABA7F" w14:textId="605B637C" w:rsidR="005D5C31" w:rsidRPr="004B5A96" w:rsidRDefault="005D5C31" w:rsidP="005D5C31">
            <w:pPr>
              <w:jc w:val="both"/>
            </w:pPr>
            <w:r w:rsidRPr="004B5A96">
              <w:rPr>
                <w:bCs/>
                <w:color w:val="000000"/>
                <w:szCs w:val="24"/>
              </w:rPr>
              <w:t>Materiálové a energetické úspory</w:t>
            </w:r>
          </w:p>
        </w:tc>
        <w:tc>
          <w:tcPr>
            <w:tcW w:w="851" w:type="dxa"/>
            <w:gridSpan w:val="2"/>
          </w:tcPr>
          <w:p w14:paraId="383B0601" w14:textId="50966705" w:rsidR="007A49B3" w:rsidRPr="004B5A96" w:rsidRDefault="007A49B3" w:rsidP="005D5C31">
            <w:pPr>
              <w:jc w:val="both"/>
            </w:pPr>
            <w:r w:rsidRPr="004B5A96">
              <w:t>13-</w:t>
            </w:r>
            <w:r w:rsidR="00000757">
              <w:t>0</w:t>
            </w:r>
            <w:r w:rsidR="002702C6">
              <w:t>-13</w:t>
            </w:r>
          </w:p>
          <w:p w14:paraId="0401934D" w14:textId="5527EC30" w:rsidR="005D5C31" w:rsidRPr="004B5A96" w:rsidRDefault="005D5C31" w:rsidP="005D5C31">
            <w:pPr>
              <w:jc w:val="both"/>
            </w:pPr>
          </w:p>
        </w:tc>
        <w:tc>
          <w:tcPr>
            <w:tcW w:w="851" w:type="dxa"/>
          </w:tcPr>
          <w:p w14:paraId="4B7C9982" w14:textId="53469006" w:rsidR="005D5C31" w:rsidRPr="004B5A96" w:rsidRDefault="005D5C31" w:rsidP="005D5C31">
            <w:pPr>
              <w:jc w:val="both"/>
            </w:pPr>
            <w:r w:rsidRPr="004B5A96">
              <w:t>klz</w:t>
            </w:r>
          </w:p>
        </w:tc>
        <w:tc>
          <w:tcPr>
            <w:tcW w:w="776" w:type="dxa"/>
          </w:tcPr>
          <w:p w14:paraId="0619F456" w14:textId="39781FB7" w:rsidR="005D5C31" w:rsidRPr="004B5A96" w:rsidRDefault="005D5C31" w:rsidP="005D5C31">
            <w:pPr>
              <w:jc w:val="both"/>
            </w:pPr>
            <w:r w:rsidRPr="004B5A96">
              <w:t>3</w:t>
            </w:r>
          </w:p>
        </w:tc>
        <w:tc>
          <w:tcPr>
            <w:tcW w:w="2626" w:type="dxa"/>
          </w:tcPr>
          <w:p w14:paraId="2CBF2E22" w14:textId="77777777" w:rsidR="005D5C31" w:rsidRPr="004B5A96" w:rsidRDefault="005D5C31" w:rsidP="005D5C31">
            <w:pPr>
              <w:jc w:val="both"/>
              <w:rPr>
                <w:b/>
              </w:rPr>
            </w:pPr>
            <w:r w:rsidRPr="004B5A96">
              <w:rPr>
                <w:b/>
              </w:rPr>
              <w:t>Ing. Pavel Urbánek, Ph.D.</w:t>
            </w:r>
          </w:p>
          <w:p w14:paraId="3D598C3E" w14:textId="77777777" w:rsidR="005D5C31" w:rsidRPr="004B5A96" w:rsidRDefault="005D5C31" w:rsidP="005D5C31">
            <w:pPr>
              <w:jc w:val="both"/>
            </w:pPr>
            <w:r w:rsidRPr="004B5A96">
              <w:t xml:space="preserve">Urbánek (100%) </w:t>
            </w:r>
          </w:p>
        </w:tc>
        <w:tc>
          <w:tcPr>
            <w:tcW w:w="565" w:type="dxa"/>
          </w:tcPr>
          <w:p w14:paraId="2F6601B6" w14:textId="77777777" w:rsidR="005D5C31" w:rsidRDefault="005D5C31" w:rsidP="005D5C31">
            <w:pPr>
              <w:jc w:val="both"/>
            </w:pPr>
            <w:r>
              <w:t>2/ZS</w:t>
            </w:r>
          </w:p>
        </w:tc>
        <w:tc>
          <w:tcPr>
            <w:tcW w:w="853" w:type="dxa"/>
          </w:tcPr>
          <w:p w14:paraId="775C7F20" w14:textId="77777777" w:rsidR="005D5C31" w:rsidRDefault="005D5C31" w:rsidP="005D5C31">
            <w:pPr>
              <w:jc w:val="both"/>
            </w:pPr>
            <w:r>
              <w:t>PV</w:t>
            </w:r>
          </w:p>
        </w:tc>
      </w:tr>
      <w:tr w:rsidR="005D5C31" w14:paraId="0E8CF64E" w14:textId="77777777" w:rsidTr="00276521">
        <w:tc>
          <w:tcPr>
            <w:tcW w:w="3009" w:type="dxa"/>
          </w:tcPr>
          <w:p w14:paraId="57788924" w14:textId="66D42450" w:rsidR="005D5C31" w:rsidRPr="004B5A96" w:rsidRDefault="005D5C31" w:rsidP="005D5C31">
            <w:pPr>
              <w:jc w:val="both"/>
            </w:pPr>
            <w:r w:rsidRPr="004B5A96">
              <w:t>Analýza životního prostředí</w:t>
            </w:r>
          </w:p>
        </w:tc>
        <w:tc>
          <w:tcPr>
            <w:tcW w:w="851" w:type="dxa"/>
            <w:gridSpan w:val="2"/>
          </w:tcPr>
          <w:p w14:paraId="0C1DBFBB" w14:textId="2284C731" w:rsidR="00C30A25" w:rsidRPr="004B5A96" w:rsidRDefault="00C30A25" w:rsidP="005D5C31">
            <w:pPr>
              <w:jc w:val="both"/>
            </w:pPr>
            <w:r w:rsidRPr="004B5A96">
              <w:t>13-</w:t>
            </w:r>
            <w:r w:rsidR="002702C6">
              <w:t>0-13</w:t>
            </w:r>
          </w:p>
          <w:p w14:paraId="46320A23" w14:textId="543F8458" w:rsidR="005D5C31" w:rsidRPr="004B5A96" w:rsidRDefault="005D5C31" w:rsidP="005D5C31">
            <w:pPr>
              <w:jc w:val="both"/>
            </w:pPr>
          </w:p>
        </w:tc>
        <w:tc>
          <w:tcPr>
            <w:tcW w:w="851" w:type="dxa"/>
          </w:tcPr>
          <w:p w14:paraId="08BBB550" w14:textId="04C4F47F" w:rsidR="005D5C31" w:rsidRPr="004B5A96" w:rsidRDefault="005D5C31" w:rsidP="005D5C31">
            <w:pPr>
              <w:jc w:val="both"/>
            </w:pPr>
            <w:r w:rsidRPr="004B5A96">
              <w:t>klz</w:t>
            </w:r>
          </w:p>
        </w:tc>
        <w:tc>
          <w:tcPr>
            <w:tcW w:w="776" w:type="dxa"/>
          </w:tcPr>
          <w:p w14:paraId="24277450" w14:textId="62E479DD" w:rsidR="005D5C31" w:rsidRPr="004B5A96" w:rsidRDefault="005D5C31" w:rsidP="005D5C31">
            <w:pPr>
              <w:jc w:val="both"/>
            </w:pPr>
            <w:r w:rsidRPr="004B5A96">
              <w:t>3</w:t>
            </w:r>
          </w:p>
        </w:tc>
        <w:tc>
          <w:tcPr>
            <w:tcW w:w="2626" w:type="dxa"/>
          </w:tcPr>
          <w:p w14:paraId="18A5E806" w14:textId="7381F95C" w:rsidR="005D5C31" w:rsidRPr="004B5A96" w:rsidRDefault="005D5C31" w:rsidP="005D5C31">
            <w:pPr>
              <w:jc w:val="both"/>
              <w:rPr>
                <w:b/>
              </w:rPr>
            </w:pPr>
            <w:r w:rsidRPr="004B5A96">
              <w:rPr>
                <w:b/>
              </w:rPr>
              <w:t>Ing. Anna Hurajová, Ph.D.</w:t>
            </w:r>
          </w:p>
          <w:p w14:paraId="5EB5A703" w14:textId="60736523" w:rsidR="005D5C31" w:rsidRPr="004B5A96" w:rsidRDefault="005D5C31" w:rsidP="005D5C31">
            <w:pPr>
              <w:jc w:val="both"/>
            </w:pPr>
            <w:r w:rsidRPr="004B5A96">
              <w:t>Hurajová (5</w:t>
            </w:r>
            <w:r w:rsidR="004F667E">
              <w:t>0</w:t>
            </w:r>
            <w:r w:rsidRPr="004B5A96">
              <w:t>%)</w:t>
            </w:r>
          </w:p>
          <w:p w14:paraId="79D5154C" w14:textId="6A305E92" w:rsidR="005D5C31" w:rsidRPr="004B5A96" w:rsidRDefault="005D5C31" w:rsidP="005D5C31">
            <w:pPr>
              <w:jc w:val="both"/>
            </w:pPr>
            <w:r w:rsidRPr="004B5A96">
              <w:t>Šopík (</w:t>
            </w:r>
            <w:r w:rsidR="00000757">
              <w:t>2</w:t>
            </w:r>
            <w:r w:rsidR="004F667E">
              <w:t>5</w:t>
            </w:r>
            <w:r w:rsidRPr="004B5A96">
              <w:t>%)</w:t>
            </w:r>
          </w:p>
          <w:p w14:paraId="7E9F046F" w14:textId="59A1DD0D" w:rsidR="005D5C31" w:rsidRPr="004B5A96" w:rsidRDefault="005D5C31" w:rsidP="005D5C31">
            <w:pPr>
              <w:jc w:val="both"/>
            </w:pPr>
            <w:r w:rsidRPr="004B5A96">
              <w:t>Sedlařík (2</w:t>
            </w:r>
            <w:r w:rsidR="004F667E">
              <w:t>5</w:t>
            </w:r>
            <w:r w:rsidRPr="004B5A96">
              <w:t>%)</w:t>
            </w:r>
          </w:p>
        </w:tc>
        <w:tc>
          <w:tcPr>
            <w:tcW w:w="565" w:type="dxa"/>
          </w:tcPr>
          <w:p w14:paraId="357A1208" w14:textId="77777777" w:rsidR="005D5C31" w:rsidRDefault="005D5C31" w:rsidP="005D5C31">
            <w:pPr>
              <w:jc w:val="both"/>
            </w:pPr>
            <w:r>
              <w:t>2/ZS</w:t>
            </w:r>
          </w:p>
        </w:tc>
        <w:tc>
          <w:tcPr>
            <w:tcW w:w="853" w:type="dxa"/>
          </w:tcPr>
          <w:p w14:paraId="2712928D" w14:textId="77777777" w:rsidR="005D5C31" w:rsidRDefault="005D5C31" w:rsidP="005D5C31">
            <w:pPr>
              <w:jc w:val="both"/>
            </w:pPr>
            <w:r>
              <w:t>PV</w:t>
            </w:r>
          </w:p>
        </w:tc>
      </w:tr>
      <w:tr w:rsidR="005D5C31" w14:paraId="2F8AEB2A" w14:textId="77777777" w:rsidTr="00276521">
        <w:tc>
          <w:tcPr>
            <w:tcW w:w="3009" w:type="dxa"/>
          </w:tcPr>
          <w:p w14:paraId="50D1C1F6" w14:textId="6F9001E8" w:rsidR="005D5C31" w:rsidRPr="008C5C5A" w:rsidRDefault="005D5C31" w:rsidP="005D5C31">
            <w:pPr>
              <w:jc w:val="both"/>
            </w:pPr>
            <w:r w:rsidRPr="008C5C5A">
              <w:lastRenderedPageBreak/>
              <w:t>Řízení podnikových procesů</w:t>
            </w:r>
            <w:r w:rsidR="00985402">
              <w:t>*</w:t>
            </w:r>
          </w:p>
        </w:tc>
        <w:tc>
          <w:tcPr>
            <w:tcW w:w="851" w:type="dxa"/>
            <w:gridSpan w:val="2"/>
          </w:tcPr>
          <w:p w14:paraId="1A0AD9FA" w14:textId="0F498DC9" w:rsidR="005D5C31" w:rsidRPr="008C5C5A" w:rsidRDefault="005D5C31" w:rsidP="006D6C61">
            <w:pPr>
              <w:jc w:val="both"/>
            </w:pPr>
            <w:r w:rsidRPr="008C5C5A">
              <w:t>13-</w:t>
            </w:r>
            <w:r w:rsidR="006D6C61">
              <w:t>0-</w:t>
            </w:r>
            <w:r w:rsidRPr="008C5C5A">
              <w:t>26</w:t>
            </w:r>
          </w:p>
        </w:tc>
        <w:tc>
          <w:tcPr>
            <w:tcW w:w="851" w:type="dxa"/>
          </w:tcPr>
          <w:p w14:paraId="2D591CF8" w14:textId="7A108965" w:rsidR="005D5C31" w:rsidRPr="008C5C5A" w:rsidRDefault="005D5C31" w:rsidP="005D5C31">
            <w:pPr>
              <w:jc w:val="both"/>
            </w:pPr>
            <w:r w:rsidRPr="008C5C5A">
              <w:t>z, zk</w:t>
            </w:r>
          </w:p>
        </w:tc>
        <w:tc>
          <w:tcPr>
            <w:tcW w:w="776" w:type="dxa"/>
          </w:tcPr>
          <w:p w14:paraId="4EB92511" w14:textId="6A3AF48A" w:rsidR="005D5C31" w:rsidRPr="008C5C5A" w:rsidRDefault="005D5C31" w:rsidP="005D5C31">
            <w:pPr>
              <w:jc w:val="both"/>
            </w:pPr>
            <w:r w:rsidRPr="008C5C5A">
              <w:t>4</w:t>
            </w:r>
          </w:p>
        </w:tc>
        <w:tc>
          <w:tcPr>
            <w:tcW w:w="2626" w:type="dxa"/>
          </w:tcPr>
          <w:p w14:paraId="2FCFE840" w14:textId="77777777" w:rsidR="005D5C31" w:rsidRPr="008C5C5A" w:rsidRDefault="005D5C31" w:rsidP="005D5C31">
            <w:pPr>
              <w:rPr>
                <w:b/>
              </w:rPr>
            </w:pPr>
            <w:r w:rsidRPr="008C5C5A">
              <w:rPr>
                <w:b/>
              </w:rPr>
              <w:t>prof. Ing. David Tuček, Ph.D.</w:t>
            </w:r>
          </w:p>
          <w:p w14:paraId="560DA861" w14:textId="77777777" w:rsidR="005D5C31" w:rsidRPr="008C5C5A" w:rsidRDefault="005D5C31" w:rsidP="005D5C31">
            <w:pPr>
              <w:jc w:val="both"/>
            </w:pPr>
            <w:r w:rsidRPr="008C5C5A">
              <w:t>Tuček (50%)</w:t>
            </w:r>
          </w:p>
          <w:p w14:paraId="650175DD" w14:textId="77777777" w:rsidR="005D5C31" w:rsidRPr="008C5C5A" w:rsidRDefault="005D5C31" w:rsidP="005D5C31">
            <w:pPr>
              <w:jc w:val="both"/>
            </w:pPr>
            <w:r w:rsidRPr="008C5C5A">
              <w:t>Briš (35%)</w:t>
            </w:r>
          </w:p>
          <w:p w14:paraId="04139D52" w14:textId="2DC0F8AC" w:rsidR="005D5C31" w:rsidRPr="008C5C5A" w:rsidRDefault="00000757" w:rsidP="005D5C31">
            <w:pPr>
              <w:jc w:val="both"/>
            </w:pPr>
            <w:r>
              <w:t>Slinták</w:t>
            </w:r>
            <w:r w:rsidR="005D5C31" w:rsidRPr="008C5C5A">
              <w:t xml:space="preserve"> (15%)</w:t>
            </w:r>
          </w:p>
        </w:tc>
        <w:tc>
          <w:tcPr>
            <w:tcW w:w="565" w:type="dxa"/>
          </w:tcPr>
          <w:p w14:paraId="7F86F3D4" w14:textId="77777777" w:rsidR="005D5C31" w:rsidRPr="008C5C5A" w:rsidRDefault="005D5C31" w:rsidP="005D5C31">
            <w:pPr>
              <w:jc w:val="both"/>
            </w:pPr>
            <w:r w:rsidRPr="008C5C5A">
              <w:t>2/ZS</w:t>
            </w:r>
          </w:p>
        </w:tc>
        <w:tc>
          <w:tcPr>
            <w:tcW w:w="853" w:type="dxa"/>
          </w:tcPr>
          <w:p w14:paraId="77451030" w14:textId="77777777" w:rsidR="005D5C31" w:rsidRPr="008C5C5A" w:rsidRDefault="005D5C31" w:rsidP="005D5C31">
            <w:pPr>
              <w:jc w:val="both"/>
            </w:pPr>
            <w:r w:rsidRPr="008C5C5A">
              <w:t>PV</w:t>
            </w:r>
          </w:p>
        </w:tc>
      </w:tr>
      <w:tr w:rsidR="008C5C5A" w14:paraId="01F7283F" w14:textId="77777777" w:rsidTr="00276521">
        <w:tc>
          <w:tcPr>
            <w:tcW w:w="3009" w:type="dxa"/>
          </w:tcPr>
          <w:p w14:paraId="37A9EF22" w14:textId="0EDBA97E" w:rsidR="008C5C5A" w:rsidRPr="008C5C5A" w:rsidRDefault="008C5C5A" w:rsidP="008C5C5A">
            <w:pPr>
              <w:jc w:val="both"/>
            </w:pPr>
            <w:r w:rsidRPr="00470921">
              <w:t xml:space="preserve">Řízení organizací </w:t>
            </w:r>
            <w:r w:rsidR="00363848">
              <w:t>1</w:t>
            </w:r>
          </w:p>
        </w:tc>
        <w:tc>
          <w:tcPr>
            <w:tcW w:w="851" w:type="dxa"/>
            <w:gridSpan w:val="2"/>
          </w:tcPr>
          <w:p w14:paraId="0D47CC16" w14:textId="59902067" w:rsidR="008C5C5A" w:rsidRPr="008C5C5A" w:rsidRDefault="008C5C5A" w:rsidP="008C5C5A">
            <w:pPr>
              <w:jc w:val="both"/>
            </w:pPr>
            <w:r>
              <w:t>26-0-0</w:t>
            </w:r>
          </w:p>
        </w:tc>
        <w:tc>
          <w:tcPr>
            <w:tcW w:w="851" w:type="dxa"/>
          </w:tcPr>
          <w:p w14:paraId="166D2E94" w14:textId="093804AF" w:rsidR="008C5C5A" w:rsidRPr="008C5C5A" w:rsidRDefault="008C5C5A" w:rsidP="008C5C5A">
            <w:pPr>
              <w:jc w:val="both"/>
            </w:pPr>
            <w:r>
              <w:t>klz</w:t>
            </w:r>
          </w:p>
        </w:tc>
        <w:tc>
          <w:tcPr>
            <w:tcW w:w="776" w:type="dxa"/>
          </w:tcPr>
          <w:p w14:paraId="75A09B49" w14:textId="45186B51" w:rsidR="008C5C5A" w:rsidRPr="008C5C5A" w:rsidRDefault="008C5C5A" w:rsidP="008C5C5A">
            <w:pPr>
              <w:jc w:val="both"/>
            </w:pPr>
            <w:r>
              <w:t>6</w:t>
            </w:r>
          </w:p>
        </w:tc>
        <w:tc>
          <w:tcPr>
            <w:tcW w:w="2626" w:type="dxa"/>
          </w:tcPr>
          <w:p w14:paraId="54D9CFAD" w14:textId="77777777" w:rsidR="008C5C5A" w:rsidRPr="001C31EB" w:rsidRDefault="008C5C5A" w:rsidP="008C5C5A">
            <w:pPr>
              <w:jc w:val="both"/>
              <w:rPr>
                <w:b/>
              </w:rPr>
            </w:pPr>
            <w:r w:rsidRPr="001C31EB">
              <w:rPr>
                <w:b/>
              </w:rPr>
              <w:t>prof. Dr. Ing.</w:t>
            </w:r>
            <w:r>
              <w:rPr>
                <w:b/>
              </w:rPr>
              <w:t xml:space="preserve"> Drahomíra</w:t>
            </w:r>
            <w:r w:rsidRPr="001C31EB">
              <w:rPr>
                <w:b/>
              </w:rPr>
              <w:t xml:space="preserve"> Pavelková</w:t>
            </w:r>
          </w:p>
          <w:p w14:paraId="2D723037" w14:textId="4301041A" w:rsidR="008C5C5A" w:rsidRPr="008C5C5A" w:rsidRDefault="008C5C5A" w:rsidP="008C5C5A">
            <w:pPr>
              <w:rPr>
                <w:b/>
              </w:rPr>
            </w:pPr>
            <w:r>
              <w:t>Pavelková (100%)</w:t>
            </w:r>
          </w:p>
        </w:tc>
        <w:tc>
          <w:tcPr>
            <w:tcW w:w="565" w:type="dxa"/>
          </w:tcPr>
          <w:p w14:paraId="10B068A7" w14:textId="190734A3" w:rsidR="008C5C5A" w:rsidRPr="008C5C5A" w:rsidRDefault="008C5C5A" w:rsidP="008C5C5A">
            <w:pPr>
              <w:jc w:val="both"/>
            </w:pPr>
            <w:r>
              <w:t>1/L</w:t>
            </w:r>
          </w:p>
        </w:tc>
        <w:tc>
          <w:tcPr>
            <w:tcW w:w="853" w:type="dxa"/>
          </w:tcPr>
          <w:p w14:paraId="5AAB8AC2" w14:textId="447B06DD" w:rsidR="008C5C5A" w:rsidRPr="008C5C5A" w:rsidRDefault="008C5C5A" w:rsidP="008C5C5A">
            <w:pPr>
              <w:jc w:val="both"/>
            </w:pPr>
            <w:r w:rsidRPr="00403DC7">
              <w:t>PV</w:t>
            </w:r>
          </w:p>
        </w:tc>
      </w:tr>
      <w:tr w:rsidR="008C5C5A" w14:paraId="6D5E2947" w14:textId="77777777" w:rsidTr="00276521">
        <w:tc>
          <w:tcPr>
            <w:tcW w:w="3009" w:type="dxa"/>
          </w:tcPr>
          <w:p w14:paraId="7B6EC3CC" w14:textId="07B085A1" w:rsidR="008C5C5A" w:rsidRPr="008C5C5A" w:rsidRDefault="008C5C5A" w:rsidP="008C5C5A">
            <w:pPr>
              <w:jc w:val="both"/>
            </w:pPr>
            <w:r w:rsidRPr="00470921">
              <w:t xml:space="preserve">Řízení organizací </w:t>
            </w:r>
            <w:r w:rsidR="00363848">
              <w:t>2</w:t>
            </w:r>
          </w:p>
        </w:tc>
        <w:tc>
          <w:tcPr>
            <w:tcW w:w="851" w:type="dxa"/>
            <w:gridSpan w:val="2"/>
          </w:tcPr>
          <w:p w14:paraId="635A73A6" w14:textId="5FEAE7AD" w:rsidR="008C5C5A" w:rsidRPr="008C5C5A" w:rsidRDefault="008C5C5A" w:rsidP="008C5C5A">
            <w:pPr>
              <w:jc w:val="both"/>
            </w:pPr>
            <w:r>
              <w:t>26-0-0</w:t>
            </w:r>
          </w:p>
        </w:tc>
        <w:tc>
          <w:tcPr>
            <w:tcW w:w="851" w:type="dxa"/>
          </w:tcPr>
          <w:p w14:paraId="2013A1F7" w14:textId="51C6B0F0" w:rsidR="008C5C5A" w:rsidRPr="008C5C5A" w:rsidRDefault="008C5C5A" w:rsidP="008C5C5A">
            <w:pPr>
              <w:jc w:val="both"/>
            </w:pPr>
            <w:r>
              <w:t>klz</w:t>
            </w:r>
          </w:p>
        </w:tc>
        <w:tc>
          <w:tcPr>
            <w:tcW w:w="776" w:type="dxa"/>
          </w:tcPr>
          <w:p w14:paraId="2C394178" w14:textId="4E7EBFE7" w:rsidR="008C5C5A" w:rsidRPr="008C5C5A" w:rsidRDefault="008C5C5A" w:rsidP="008C5C5A">
            <w:pPr>
              <w:jc w:val="both"/>
            </w:pPr>
            <w:r>
              <w:t>6</w:t>
            </w:r>
          </w:p>
        </w:tc>
        <w:tc>
          <w:tcPr>
            <w:tcW w:w="2626" w:type="dxa"/>
          </w:tcPr>
          <w:p w14:paraId="6F94DD27" w14:textId="77777777" w:rsidR="008C5C5A" w:rsidRPr="001C31EB" w:rsidRDefault="008C5C5A" w:rsidP="008C5C5A">
            <w:pPr>
              <w:jc w:val="both"/>
              <w:rPr>
                <w:b/>
              </w:rPr>
            </w:pPr>
            <w:r w:rsidRPr="001C31EB">
              <w:rPr>
                <w:b/>
              </w:rPr>
              <w:t xml:space="preserve">prof. Dr. Ing. </w:t>
            </w:r>
            <w:r>
              <w:rPr>
                <w:b/>
              </w:rPr>
              <w:t xml:space="preserve">Drahomíra </w:t>
            </w:r>
            <w:r w:rsidRPr="001C31EB">
              <w:rPr>
                <w:b/>
              </w:rPr>
              <w:t>Pavelková</w:t>
            </w:r>
          </w:p>
          <w:p w14:paraId="2B917009" w14:textId="3CF51203" w:rsidR="008C5C5A" w:rsidRPr="008C5C5A" w:rsidRDefault="008C5C5A" w:rsidP="008C5C5A">
            <w:pPr>
              <w:rPr>
                <w:b/>
              </w:rPr>
            </w:pPr>
            <w:r>
              <w:t>Pavelková (100%)</w:t>
            </w:r>
          </w:p>
        </w:tc>
        <w:tc>
          <w:tcPr>
            <w:tcW w:w="565" w:type="dxa"/>
          </w:tcPr>
          <w:p w14:paraId="0583E223" w14:textId="20C0C5D9" w:rsidR="008C5C5A" w:rsidRPr="008C5C5A" w:rsidRDefault="008C5C5A" w:rsidP="008C5C5A">
            <w:pPr>
              <w:jc w:val="both"/>
            </w:pPr>
            <w:r>
              <w:t>2/Z</w:t>
            </w:r>
          </w:p>
        </w:tc>
        <w:tc>
          <w:tcPr>
            <w:tcW w:w="853" w:type="dxa"/>
          </w:tcPr>
          <w:p w14:paraId="2F871C87" w14:textId="1E72D79F" w:rsidR="008C5C5A" w:rsidRPr="008C5C5A" w:rsidRDefault="008C5C5A" w:rsidP="008C5C5A">
            <w:pPr>
              <w:jc w:val="both"/>
            </w:pPr>
            <w:r w:rsidRPr="00403DC7">
              <w:t>PV</w:t>
            </w:r>
          </w:p>
        </w:tc>
      </w:tr>
      <w:tr w:rsidR="008C5C5A" w14:paraId="03CF4EEA" w14:textId="77777777" w:rsidTr="00276521">
        <w:trPr>
          <w:trHeight w:val="678"/>
        </w:trPr>
        <w:tc>
          <w:tcPr>
            <w:tcW w:w="9531" w:type="dxa"/>
            <w:gridSpan w:val="8"/>
          </w:tcPr>
          <w:p w14:paraId="7F6C691E" w14:textId="77777777" w:rsidR="008C5C5A" w:rsidRDefault="008C5C5A" w:rsidP="008C5C5A">
            <w:pPr>
              <w:jc w:val="both"/>
              <w:rPr>
                <w:b/>
              </w:rPr>
            </w:pPr>
            <w:bookmarkStart w:id="31" w:name="_Hlk136849968"/>
            <w:r>
              <w:rPr>
                <w:b/>
              </w:rPr>
              <w:t>Podmínka pro splnění této skupiny předmětů:</w:t>
            </w:r>
          </w:p>
          <w:p w14:paraId="7D09B34F" w14:textId="2F827EF9" w:rsidR="008C5C5A" w:rsidRDefault="008C5C5A" w:rsidP="008C5C5A">
            <w:pPr>
              <w:jc w:val="both"/>
              <w:rPr>
                <w:b/>
              </w:rPr>
            </w:pPr>
            <w:r w:rsidRPr="00D153A9">
              <w:t xml:space="preserve">Student si volí z nabídky povinně volitelné předměty </w:t>
            </w:r>
            <w:r w:rsidRPr="003031A5">
              <w:t xml:space="preserve">minimálně za </w:t>
            </w:r>
            <w:r w:rsidR="00D35FCE" w:rsidRPr="00963185">
              <w:rPr>
                <w:b/>
                <w:bCs/>
              </w:rPr>
              <w:t>6</w:t>
            </w:r>
            <w:r w:rsidRPr="00963185">
              <w:rPr>
                <w:b/>
                <w:bCs/>
              </w:rPr>
              <w:t xml:space="preserve"> </w:t>
            </w:r>
            <w:r w:rsidRPr="003031A5">
              <w:rPr>
                <w:b/>
              </w:rPr>
              <w:t>kreditů</w:t>
            </w:r>
            <w:r w:rsidRPr="00D153A9">
              <w:rPr>
                <w:b/>
              </w:rPr>
              <w:t>.</w:t>
            </w:r>
          </w:p>
          <w:p w14:paraId="3C4DD2DA" w14:textId="109EB81C" w:rsidR="00A015F8" w:rsidRDefault="00A015F8" w:rsidP="008C5C5A">
            <w:pPr>
              <w:jc w:val="both"/>
              <w:rPr>
                <w:b/>
              </w:rPr>
            </w:pPr>
          </w:p>
          <w:p w14:paraId="75EB2D65" w14:textId="77777777" w:rsidR="00A015F8" w:rsidRDefault="00A015F8" w:rsidP="00A015F8">
            <w:pPr>
              <w:jc w:val="both"/>
              <w:rPr>
                <w:b/>
              </w:rPr>
            </w:pPr>
            <w:r w:rsidRPr="003D41A8">
              <w:rPr>
                <w:b/>
              </w:rPr>
              <w:t>Pozn.: Předměty označené * lze studovat i v anglickém jazyce</w:t>
            </w:r>
            <w:r>
              <w:rPr>
                <w:b/>
              </w:rPr>
              <w:t>.</w:t>
            </w:r>
          </w:p>
          <w:p w14:paraId="7830D103" w14:textId="77777777" w:rsidR="008C5C5A" w:rsidRDefault="008C5C5A" w:rsidP="008C5C5A">
            <w:pPr>
              <w:jc w:val="both"/>
            </w:pPr>
          </w:p>
        </w:tc>
      </w:tr>
      <w:tr w:rsidR="008C5C5A" w14:paraId="2A3B43AB" w14:textId="77777777" w:rsidTr="00276521">
        <w:tc>
          <w:tcPr>
            <w:tcW w:w="3860" w:type="dxa"/>
            <w:gridSpan w:val="3"/>
            <w:shd w:val="clear" w:color="auto" w:fill="F7CAAC"/>
          </w:tcPr>
          <w:p w14:paraId="381C68E8" w14:textId="7D253F12" w:rsidR="008C5C5A" w:rsidRDefault="008C5C5A" w:rsidP="008C5C5A">
            <w:pPr>
              <w:jc w:val="both"/>
              <w:rPr>
                <w:b/>
              </w:rPr>
            </w:pPr>
            <w:r>
              <w:rPr>
                <w:b/>
              </w:rPr>
              <w:t>Součásti SZZ a jejich obsah</w:t>
            </w:r>
          </w:p>
        </w:tc>
        <w:tc>
          <w:tcPr>
            <w:tcW w:w="5671" w:type="dxa"/>
            <w:gridSpan w:val="5"/>
            <w:tcBorders>
              <w:bottom w:val="nil"/>
            </w:tcBorders>
          </w:tcPr>
          <w:p w14:paraId="34F15AF5" w14:textId="77777777" w:rsidR="008C5C5A" w:rsidRDefault="008C5C5A" w:rsidP="008C5C5A">
            <w:pPr>
              <w:jc w:val="both"/>
            </w:pPr>
          </w:p>
        </w:tc>
      </w:tr>
      <w:tr w:rsidR="008C5C5A" w14:paraId="36D99093" w14:textId="77777777" w:rsidTr="00276521">
        <w:trPr>
          <w:trHeight w:val="1370"/>
        </w:trPr>
        <w:tc>
          <w:tcPr>
            <w:tcW w:w="9531" w:type="dxa"/>
            <w:gridSpan w:val="8"/>
            <w:tcBorders>
              <w:top w:val="nil"/>
            </w:tcBorders>
          </w:tcPr>
          <w:p w14:paraId="3E9FC8B8" w14:textId="77777777" w:rsidR="008C5C5A" w:rsidRPr="008906EC" w:rsidRDefault="008C5C5A" w:rsidP="008C5C5A">
            <w:pPr>
              <w:pStyle w:val="Zkladntext"/>
              <w:ind w:left="22"/>
              <w:rPr>
                <w:rFonts w:ascii="Times New Roman" w:hAnsi="Times New Roman"/>
                <w:i w:val="0"/>
                <w:sz w:val="20"/>
                <w:szCs w:val="20"/>
              </w:rPr>
            </w:pPr>
            <w:bookmarkStart w:id="32" w:name="_Hlk136849981"/>
            <w:r w:rsidRPr="008906EC">
              <w:rPr>
                <w:rFonts w:ascii="Times New Roman" w:hAnsi="Times New Roman"/>
                <w:i w:val="0"/>
                <w:sz w:val="20"/>
                <w:szCs w:val="20"/>
              </w:rPr>
              <w:t>SZZ se skládá ze dvou částí:</w:t>
            </w:r>
          </w:p>
          <w:p w14:paraId="12E40D45"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část: obhajoba DP a</w:t>
            </w:r>
          </w:p>
          <w:p w14:paraId="51DDBC0C" w14:textId="77777777" w:rsidR="008C5C5A" w:rsidRPr="008906EC" w:rsidRDefault="008C5C5A" w:rsidP="008C5C5A">
            <w:pPr>
              <w:pStyle w:val="Zkladntext"/>
              <w:numPr>
                <w:ilvl w:val="0"/>
                <w:numId w:val="2"/>
              </w:numPr>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5E8456F1" w14:textId="2D854EA3" w:rsidR="008C5C5A" w:rsidRPr="008906EC" w:rsidRDefault="008C5C5A" w:rsidP="008C5C5A">
            <w:pPr>
              <w:jc w:val="both"/>
            </w:pPr>
            <w:r w:rsidRPr="008906EC">
              <w:t xml:space="preserve">Zkouška z odborné problematiky se skládá z odborné rozpravy ze </w:t>
            </w:r>
            <w:r w:rsidR="00F2525B">
              <w:t>čtyř</w:t>
            </w:r>
            <w:r w:rsidRPr="008906EC">
              <w:t xml:space="preserve"> základních tematických okruhů: </w:t>
            </w:r>
          </w:p>
          <w:p w14:paraId="5F809514" w14:textId="0431270D" w:rsidR="008C5C5A" w:rsidRPr="008C5C5A" w:rsidRDefault="008C5C5A" w:rsidP="008C5C5A">
            <w:pPr>
              <w:pStyle w:val="Odstavecseseznamem"/>
              <w:numPr>
                <w:ilvl w:val="0"/>
                <w:numId w:val="1"/>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1608510B" w14:textId="3565FAC4" w:rsidR="008C5C5A" w:rsidRPr="00F77D1E" w:rsidRDefault="008C5C5A" w:rsidP="008C5C5A">
            <w:pPr>
              <w:pStyle w:val="Odstavecseseznamem"/>
              <w:numPr>
                <w:ilvl w:val="0"/>
                <w:numId w:val="1"/>
              </w:numPr>
              <w:jc w:val="both"/>
            </w:pPr>
            <w:r>
              <w:rPr>
                <w:b/>
              </w:rPr>
              <w:t>Management u</w:t>
            </w:r>
            <w:r w:rsidR="002B63D3">
              <w:rPr>
                <w:b/>
              </w:rPr>
              <w:t>držitelného rozvoje</w:t>
            </w:r>
            <w:r w:rsidRPr="00F77D1E">
              <w:rPr>
                <w:i/>
              </w:rPr>
              <w:t xml:space="preserve"> </w:t>
            </w:r>
            <w:r w:rsidR="002B63D3">
              <w:rPr>
                <w:i/>
              </w:rPr>
              <w:t>(</w:t>
            </w:r>
            <w:r w:rsidR="007E146A" w:rsidRPr="008906EC">
              <w:rPr>
                <w:i/>
                <w:iCs/>
              </w:rPr>
              <w:t xml:space="preserve">rozsah je dán předměty </w:t>
            </w:r>
            <w:r w:rsidRPr="002B63D3">
              <w:rPr>
                <w:i/>
              </w:rPr>
              <w:t>Strategický management, Podpora podnikání a jeho udržitelnost</w:t>
            </w:r>
            <w:r w:rsidR="002B63D3" w:rsidRPr="002B63D3">
              <w:rPr>
                <w:i/>
              </w:rPr>
              <w:t>,</w:t>
            </w:r>
            <w:r w:rsidRPr="002B63D3">
              <w:rPr>
                <w:i/>
              </w:rPr>
              <w:t xml:space="preserve"> Ekonomická</w:t>
            </w:r>
            <w:r w:rsidR="00000757">
              <w:rPr>
                <w:i/>
              </w:rPr>
              <w:t xml:space="preserve"> a sociální</w:t>
            </w:r>
            <w:r w:rsidRPr="002B63D3">
              <w:rPr>
                <w:i/>
              </w:rPr>
              <w:t xml:space="preserve"> udržitelnost, Management udržitel</w:t>
            </w:r>
            <w:r w:rsidR="008751A9">
              <w:rPr>
                <w:i/>
              </w:rPr>
              <w:t>ného rozvoje</w:t>
            </w:r>
            <w:r w:rsidR="002B63D3" w:rsidRPr="002B63D3">
              <w:rPr>
                <w:i/>
              </w:rPr>
              <w:t>)</w:t>
            </w:r>
          </w:p>
          <w:p w14:paraId="5819BF47" w14:textId="2711FB9A" w:rsidR="008C5C5A" w:rsidRPr="00F77D1E" w:rsidRDefault="008C5C5A" w:rsidP="008C5C5A">
            <w:pPr>
              <w:pStyle w:val="Odstavecseseznamem"/>
              <w:numPr>
                <w:ilvl w:val="0"/>
                <w:numId w:val="1"/>
              </w:numPr>
              <w:jc w:val="both"/>
            </w:pPr>
            <w:r w:rsidRPr="00F77D1E">
              <w:rPr>
                <w:b/>
              </w:rPr>
              <w:t xml:space="preserve">Vědy o </w:t>
            </w:r>
            <w:ins w:id="33" w:author="Pavla Trefilová" w:date="2023-06-05T09:32:00Z">
              <w:r w:rsidR="0004649C">
                <w:rPr>
                  <w:b/>
                </w:rPr>
                <w:t>Z</w:t>
              </w:r>
            </w:ins>
            <w:del w:id="34" w:author="Pavla Trefilová" w:date="2023-06-05T09:32:00Z">
              <w:r w:rsidRPr="00F77D1E" w:rsidDel="0004649C">
                <w:rPr>
                  <w:b/>
                </w:rPr>
                <w:delText>z</w:delText>
              </w:r>
            </w:del>
            <w:r w:rsidRPr="00F77D1E">
              <w:rPr>
                <w:b/>
              </w:rPr>
              <w:t>emi</w:t>
            </w:r>
            <w:r w:rsidRPr="00F77D1E">
              <w:t xml:space="preserve"> (</w:t>
            </w:r>
            <w:r w:rsidR="007E146A" w:rsidRPr="008906EC">
              <w:rPr>
                <w:i/>
                <w:iCs/>
              </w:rPr>
              <w:t xml:space="preserve">rozsah je dán předměty </w:t>
            </w:r>
            <w:r w:rsidR="00655B17" w:rsidRPr="006E5FC4">
              <w:rPr>
                <w:i/>
              </w:rPr>
              <w:t>Vybrané kapitoly z v</w:t>
            </w:r>
            <w:r w:rsidRPr="006E5FC4">
              <w:rPr>
                <w:i/>
              </w:rPr>
              <w:t xml:space="preserve">ěd o </w:t>
            </w:r>
            <w:r w:rsidR="006E5FC4">
              <w:rPr>
                <w:i/>
              </w:rPr>
              <w:t>Z</w:t>
            </w:r>
            <w:r w:rsidRPr="006E5FC4">
              <w:rPr>
                <w:i/>
              </w:rPr>
              <w:t>emi</w:t>
            </w:r>
            <w:r w:rsidRPr="00F77D1E">
              <w:rPr>
                <w:i/>
              </w:rPr>
              <w:t xml:space="preserve">, </w:t>
            </w:r>
            <w:r w:rsidR="00000757">
              <w:rPr>
                <w:i/>
              </w:rPr>
              <w:t>Adaptace na globální změny a mitigační opatření</w:t>
            </w:r>
            <w:r w:rsidRPr="00F77D1E">
              <w:t>)</w:t>
            </w:r>
          </w:p>
          <w:p w14:paraId="20780160" w14:textId="5B4A90E7" w:rsidR="008C5C5A" w:rsidRDefault="008C5C5A" w:rsidP="008C5C5A">
            <w:pPr>
              <w:pStyle w:val="Odstavecseseznamem"/>
              <w:numPr>
                <w:ilvl w:val="0"/>
                <w:numId w:val="1"/>
              </w:numPr>
              <w:jc w:val="both"/>
            </w:pPr>
            <w:r w:rsidRPr="00F77D1E">
              <w:rPr>
                <w:b/>
              </w:rPr>
              <w:t>Udržitelné koncepty</w:t>
            </w:r>
            <w:r w:rsidRPr="00F77D1E">
              <w:t xml:space="preserve"> (</w:t>
            </w:r>
            <w:r w:rsidR="007E146A" w:rsidRPr="008906EC">
              <w:rPr>
                <w:i/>
                <w:iCs/>
              </w:rPr>
              <w:t xml:space="preserve">rozsah je dán předměty </w:t>
            </w:r>
            <w:r w:rsidR="004B5A96" w:rsidRPr="004B5A96">
              <w:rPr>
                <w:i/>
              </w:rPr>
              <w:t>Ekologické aspekty technologických procesů</w:t>
            </w:r>
            <w:r w:rsidRPr="00F77D1E">
              <w:rPr>
                <w:i/>
              </w:rPr>
              <w:t>, Technologie pro energ</w:t>
            </w:r>
            <w:r>
              <w:rPr>
                <w:i/>
              </w:rPr>
              <w:t>eti</w:t>
            </w:r>
            <w:r w:rsidRPr="00F77D1E">
              <w:rPr>
                <w:i/>
              </w:rPr>
              <w:t>ckou udržitelnost</w:t>
            </w:r>
            <w:r>
              <w:rPr>
                <w:i/>
              </w:rPr>
              <w:t>)</w:t>
            </w:r>
            <w:bookmarkEnd w:id="32"/>
          </w:p>
        </w:tc>
      </w:tr>
      <w:tr w:rsidR="008C5C5A" w14:paraId="1BFAFB70" w14:textId="77777777" w:rsidTr="00276521">
        <w:tc>
          <w:tcPr>
            <w:tcW w:w="3860" w:type="dxa"/>
            <w:gridSpan w:val="3"/>
            <w:shd w:val="clear" w:color="auto" w:fill="F7CAAC"/>
          </w:tcPr>
          <w:p w14:paraId="538C22EE" w14:textId="77777777" w:rsidR="008C5C5A" w:rsidRDefault="008C5C5A" w:rsidP="008C5C5A">
            <w:pPr>
              <w:jc w:val="both"/>
              <w:rPr>
                <w:b/>
              </w:rPr>
            </w:pPr>
            <w:r>
              <w:rPr>
                <w:b/>
              </w:rPr>
              <w:t>Další studijní povinnosti</w:t>
            </w:r>
          </w:p>
        </w:tc>
        <w:tc>
          <w:tcPr>
            <w:tcW w:w="5671" w:type="dxa"/>
            <w:gridSpan w:val="5"/>
            <w:tcBorders>
              <w:bottom w:val="nil"/>
            </w:tcBorders>
          </w:tcPr>
          <w:p w14:paraId="4224E1E6" w14:textId="77777777" w:rsidR="008C5C5A" w:rsidRDefault="008C5C5A" w:rsidP="008C5C5A">
            <w:pPr>
              <w:jc w:val="both"/>
            </w:pPr>
          </w:p>
        </w:tc>
      </w:tr>
      <w:tr w:rsidR="008C5C5A" w14:paraId="5F1E3FB6" w14:textId="77777777" w:rsidTr="00276521">
        <w:trPr>
          <w:trHeight w:val="1243"/>
        </w:trPr>
        <w:tc>
          <w:tcPr>
            <w:tcW w:w="9531" w:type="dxa"/>
            <w:gridSpan w:val="8"/>
            <w:tcBorders>
              <w:top w:val="nil"/>
            </w:tcBorders>
          </w:tcPr>
          <w:p w14:paraId="6257C4D6" w14:textId="33AD0639" w:rsidR="008C5C5A" w:rsidRPr="00856B97" w:rsidRDefault="008C5C5A" w:rsidP="008C5C5A">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je odborná praxe</w:t>
            </w:r>
            <w:r w:rsidR="00F2525B">
              <w:t xml:space="preserve"> v </w:t>
            </w:r>
            <w:r w:rsidR="00F2525B" w:rsidRPr="00856B97">
              <w:t>rozsahu</w:t>
            </w:r>
            <w:r w:rsidRPr="00856B97">
              <w:t xml:space="preserve"> 2</w:t>
            </w:r>
            <w:r>
              <w:t>40 h</w:t>
            </w:r>
            <w:r w:rsidRPr="00856B97">
              <w:t xml:space="preserve">, rozdělená do ročníků studia následovně: </w:t>
            </w:r>
          </w:p>
          <w:p w14:paraId="03F0552F" w14:textId="77777777" w:rsidR="008C5C5A" w:rsidRPr="00856B97" w:rsidRDefault="008C5C5A" w:rsidP="008C5C5A">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36009908" w14:textId="77777777" w:rsidR="008C5C5A" w:rsidRPr="00856B97" w:rsidRDefault="008C5C5A" w:rsidP="008C5C5A">
            <w:pPr>
              <w:jc w:val="both"/>
            </w:pPr>
            <w:r w:rsidRPr="00856B97">
              <w:t>Více informací k odborné praxi viz B-IV Údaje o odborné praxi.</w:t>
            </w:r>
          </w:p>
          <w:p w14:paraId="4FFBA125" w14:textId="77777777" w:rsidR="008C5C5A" w:rsidRDefault="008C5C5A" w:rsidP="008C5C5A">
            <w:pPr>
              <w:jc w:val="both"/>
            </w:pPr>
            <w:r w:rsidRPr="00856B97">
              <w:t xml:space="preserve">Veškeré podmínky a dokumentace k praxi jsou ke stažení na webových stránkách fakulty </w:t>
            </w:r>
            <w:hyperlink r:id="rId13" w:history="1">
              <w:r w:rsidRPr="004D771A">
                <w:rPr>
                  <w:rStyle w:val="Hypertextovodkaz"/>
                </w:rPr>
                <w:t xml:space="preserve"> https://fame.utb.cz/student/vyuka/odborna-diplomova-praxe/</w:t>
              </w:r>
            </w:hyperlink>
            <w:r w:rsidRPr="00856B97">
              <w:t>.</w:t>
            </w:r>
          </w:p>
          <w:p w14:paraId="0361EF19" w14:textId="77777777" w:rsidR="008C5C5A" w:rsidRDefault="008C5C5A" w:rsidP="008C5C5A">
            <w:pPr>
              <w:jc w:val="both"/>
            </w:pPr>
          </w:p>
        </w:tc>
      </w:tr>
      <w:tr w:rsidR="008C5C5A" w14:paraId="5FB8DF93" w14:textId="77777777" w:rsidTr="00276521">
        <w:tc>
          <w:tcPr>
            <w:tcW w:w="3860" w:type="dxa"/>
            <w:gridSpan w:val="3"/>
            <w:shd w:val="clear" w:color="auto" w:fill="F7CAAC"/>
          </w:tcPr>
          <w:p w14:paraId="267F1AB6" w14:textId="77777777" w:rsidR="008C5C5A" w:rsidRDefault="008C5C5A" w:rsidP="008C5C5A">
            <w:pPr>
              <w:rPr>
                <w:b/>
              </w:rPr>
            </w:pPr>
            <w:r w:rsidRPr="00CA2F1B">
              <w:rPr>
                <w:b/>
              </w:rPr>
              <w:t>Návrh témat kvalifikačních prací /témata obhájených prací a přístup k obhájeným kvalifikačním pracím</w:t>
            </w:r>
          </w:p>
        </w:tc>
        <w:tc>
          <w:tcPr>
            <w:tcW w:w="5671" w:type="dxa"/>
            <w:gridSpan w:val="5"/>
            <w:tcBorders>
              <w:bottom w:val="nil"/>
            </w:tcBorders>
          </w:tcPr>
          <w:p w14:paraId="753079AD" w14:textId="77777777" w:rsidR="008C5C5A" w:rsidRDefault="008C5C5A" w:rsidP="008C5C5A">
            <w:pPr>
              <w:jc w:val="both"/>
            </w:pPr>
          </w:p>
        </w:tc>
      </w:tr>
      <w:tr w:rsidR="008C5C5A" w14:paraId="699AE52F" w14:textId="77777777" w:rsidTr="00276521">
        <w:trPr>
          <w:trHeight w:val="842"/>
        </w:trPr>
        <w:tc>
          <w:tcPr>
            <w:tcW w:w="9531" w:type="dxa"/>
            <w:gridSpan w:val="8"/>
            <w:tcBorders>
              <w:top w:val="nil"/>
            </w:tcBorders>
          </w:tcPr>
          <w:p w14:paraId="35E9FB1B" w14:textId="3577B34B" w:rsidR="008C5C5A" w:rsidRDefault="008C5C5A" w:rsidP="008C5C5A">
            <w:pPr>
              <w:jc w:val="both"/>
            </w:pPr>
            <w:r>
              <w:t>Ekonomická udržitelnost vybraných podnikových procesů</w:t>
            </w:r>
          </w:p>
          <w:p w14:paraId="292090C4" w14:textId="2E275CC7" w:rsidR="008C5C5A" w:rsidRDefault="008C5C5A" w:rsidP="008C5C5A">
            <w:pPr>
              <w:jc w:val="both"/>
            </w:pPr>
            <w:r>
              <w:t xml:space="preserve">Vytvoření strategie udržitelnosti podniku </w:t>
            </w:r>
          </w:p>
          <w:p w14:paraId="46DC8C08" w14:textId="371EF97D" w:rsidR="008C5C5A" w:rsidRDefault="008C5C5A" w:rsidP="008C5C5A">
            <w:pPr>
              <w:jc w:val="both"/>
            </w:pPr>
            <w:r>
              <w:t>I</w:t>
            </w:r>
            <w:r w:rsidRPr="00EB2D0A">
              <w:t xml:space="preserve">mplementace strategie udržitelnosti podniku </w:t>
            </w:r>
          </w:p>
          <w:p w14:paraId="0A64AC68" w14:textId="573BF897" w:rsidR="008C5C5A" w:rsidRPr="00EB2D0A" w:rsidRDefault="008C5C5A" w:rsidP="008C5C5A">
            <w:pPr>
              <w:jc w:val="both"/>
            </w:pPr>
            <w:r>
              <w:t>Ekonomické zhodnocení udržitelných opatření ve vybrané společnosti</w:t>
            </w:r>
          </w:p>
          <w:p w14:paraId="526602D0" w14:textId="3A55F6EB" w:rsidR="008C5C5A" w:rsidRDefault="002B63D3" w:rsidP="008C5C5A">
            <w:pPr>
              <w:jc w:val="both"/>
            </w:pPr>
            <w:r>
              <w:t>Ž</w:t>
            </w:r>
            <w:r w:rsidR="008C5C5A">
              <w:t>ivotní cyklus výrobku a jeho uhlíkové stopy ve vybrané společnosti</w:t>
            </w:r>
          </w:p>
          <w:p w14:paraId="2E86BB6F" w14:textId="0EEE6C4B" w:rsidR="008C5C5A" w:rsidRDefault="008C5C5A" w:rsidP="008C5C5A">
            <w:pPr>
              <w:jc w:val="both"/>
            </w:pPr>
            <w:r>
              <w:t xml:space="preserve">Systém managementu odpadového hospodářství ve firmě </w:t>
            </w:r>
          </w:p>
          <w:p w14:paraId="01D14AF3" w14:textId="6BBD2155" w:rsidR="008C5C5A" w:rsidRDefault="008C5C5A" w:rsidP="008C5C5A">
            <w:pPr>
              <w:jc w:val="both"/>
            </w:pPr>
            <w:r>
              <w:t xml:space="preserve">Systém managementu odpadového hospodářství ve obci </w:t>
            </w:r>
          </w:p>
          <w:p w14:paraId="5534F38A" w14:textId="77777777" w:rsidR="008C5C5A" w:rsidRDefault="008C5C5A" w:rsidP="008C5C5A">
            <w:pPr>
              <w:jc w:val="both"/>
            </w:pPr>
            <w:r>
              <w:t xml:space="preserve">Aspekty environmentální udržitelnosti v podnikatelském záměru </w:t>
            </w:r>
          </w:p>
          <w:p w14:paraId="6B6FD5DE" w14:textId="51B49A89" w:rsidR="008C5C5A" w:rsidRDefault="008C5C5A" w:rsidP="008C5C5A">
            <w:pPr>
              <w:jc w:val="both"/>
            </w:pPr>
            <w:r>
              <w:t>Analýza materiálových toků a procesů ve firmě z hlediska trvalé udržitelnosti a návrhy na opatření</w:t>
            </w:r>
          </w:p>
          <w:p w14:paraId="3C6C833C" w14:textId="18995FE6" w:rsidR="008C5C5A" w:rsidRDefault="008C5C5A" w:rsidP="008C5C5A">
            <w:pPr>
              <w:jc w:val="both"/>
            </w:pPr>
            <w:r>
              <w:t xml:space="preserve">Ekologická opatření ve firmě </w:t>
            </w:r>
          </w:p>
          <w:p w14:paraId="29F369B1" w14:textId="77777777" w:rsidR="008C5C5A" w:rsidRDefault="008C5C5A" w:rsidP="008C5C5A">
            <w:pPr>
              <w:jc w:val="both"/>
            </w:pPr>
            <w:r>
              <w:t>Bilance energetických toků v krajině ve vztahu ke strategiím rozvoje příslušných municipalit</w:t>
            </w:r>
          </w:p>
          <w:p w14:paraId="7A2A7D6B" w14:textId="4F00C422" w:rsidR="008C5C5A" w:rsidRDefault="008C5C5A" w:rsidP="008C5C5A">
            <w:pPr>
              <w:jc w:val="both"/>
            </w:pPr>
            <w:r>
              <w:t xml:space="preserve">Podpora rozhodování o způsobech recyklace ve firmě </w:t>
            </w:r>
          </w:p>
          <w:p w14:paraId="4B1A7512" w14:textId="6B71346D" w:rsidR="008C5C5A" w:rsidRDefault="008C5C5A" w:rsidP="008C5C5A">
            <w:pPr>
              <w:jc w:val="both"/>
            </w:pPr>
            <w:r>
              <w:t xml:space="preserve">Mitigační a adaptační opatření v reakci na změnu klimatu ve strategii samosprávy </w:t>
            </w:r>
          </w:p>
          <w:p w14:paraId="510A0F7A" w14:textId="70F51EE6" w:rsidR="008C5C5A" w:rsidRDefault="008C5C5A" w:rsidP="008C5C5A">
            <w:pPr>
              <w:jc w:val="both"/>
            </w:pPr>
            <w:r>
              <w:t xml:space="preserve">Analýza životního cyklu vybraného produktu ve firmě </w:t>
            </w:r>
          </w:p>
          <w:p w14:paraId="0A00904B" w14:textId="06AF4D94" w:rsidR="008C5C5A" w:rsidRDefault="008C5C5A" w:rsidP="008C5C5A">
            <w:pPr>
              <w:jc w:val="both"/>
            </w:pPr>
            <w:r>
              <w:t xml:space="preserve">Cost-benefit analýza zavádění ekologických technologií do podniku </w:t>
            </w:r>
          </w:p>
          <w:p w14:paraId="351F0C2C" w14:textId="77777777" w:rsidR="008C5C5A" w:rsidRDefault="008C5C5A" w:rsidP="008C5C5A">
            <w:pPr>
              <w:jc w:val="both"/>
            </w:pPr>
          </w:p>
          <w:p w14:paraId="0322D03A" w14:textId="77777777" w:rsidR="008C5C5A" w:rsidRDefault="008C5C5A" w:rsidP="008C5C5A">
            <w:pPr>
              <w:jc w:val="both"/>
            </w:pPr>
            <w:r>
              <w:t>Přístup k obhájeným kvalifikačním pracím prostřednictvím knihovny UTB a depozitáře.</w:t>
            </w:r>
          </w:p>
        </w:tc>
      </w:tr>
      <w:bookmarkEnd w:id="31"/>
      <w:tr w:rsidR="008C5C5A" w14:paraId="73FBA123" w14:textId="77777777" w:rsidTr="00276521">
        <w:tc>
          <w:tcPr>
            <w:tcW w:w="3860" w:type="dxa"/>
            <w:gridSpan w:val="3"/>
            <w:shd w:val="clear" w:color="auto" w:fill="F7CAAC"/>
          </w:tcPr>
          <w:p w14:paraId="76572B0B" w14:textId="77777777" w:rsidR="008C5C5A" w:rsidRDefault="008C5C5A" w:rsidP="008C5C5A">
            <w:r>
              <w:rPr>
                <w:b/>
              </w:rPr>
              <w:lastRenderedPageBreak/>
              <w:t>Návrh témat rigorózních prací /témata obhájených prací a přístup k obhájeným rigorózním pracím</w:t>
            </w:r>
          </w:p>
        </w:tc>
        <w:tc>
          <w:tcPr>
            <w:tcW w:w="5671" w:type="dxa"/>
            <w:gridSpan w:val="5"/>
            <w:tcBorders>
              <w:bottom w:val="nil"/>
            </w:tcBorders>
            <w:shd w:val="clear" w:color="auto" w:fill="FFFFFF"/>
          </w:tcPr>
          <w:p w14:paraId="091B3637" w14:textId="77777777" w:rsidR="008C5C5A" w:rsidRDefault="008C5C5A" w:rsidP="008C5C5A">
            <w:pPr>
              <w:jc w:val="center"/>
            </w:pPr>
          </w:p>
        </w:tc>
      </w:tr>
      <w:tr w:rsidR="008C5C5A" w14:paraId="19762F16" w14:textId="77777777" w:rsidTr="00276521">
        <w:trPr>
          <w:trHeight w:val="198"/>
        </w:trPr>
        <w:tc>
          <w:tcPr>
            <w:tcW w:w="9531" w:type="dxa"/>
            <w:gridSpan w:val="8"/>
            <w:tcBorders>
              <w:top w:val="nil"/>
            </w:tcBorders>
          </w:tcPr>
          <w:p w14:paraId="1761AEA8" w14:textId="77777777" w:rsidR="008C5C5A" w:rsidRDefault="008C5C5A" w:rsidP="008C5C5A">
            <w:pPr>
              <w:jc w:val="both"/>
            </w:pPr>
          </w:p>
        </w:tc>
      </w:tr>
      <w:tr w:rsidR="008C5C5A" w14:paraId="75FDFEA5" w14:textId="77777777" w:rsidTr="00276521">
        <w:tc>
          <w:tcPr>
            <w:tcW w:w="3860" w:type="dxa"/>
            <w:gridSpan w:val="3"/>
            <w:shd w:val="clear" w:color="auto" w:fill="F7CAAC"/>
          </w:tcPr>
          <w:p w14:paraId="65F9207A" w14:textId="77777777" w:rsidR="008C5C5A" w:rsidRDefault="008C5C5A" w:rsidP="008C5C5A">
            <w:r>
              <w:rPr>
                <w:b/>
              </w:rPr>
              <w:t xml:space="preserve"> Součásti SRZ a jejich obsah</w:t>
            </w:r>
          </w:p>
        </w:tc>
        <w:tc>
          <w:tcPr>
            <w:tcW w:w="5671" w:type="dxa"/>
            <w:gridSpan w:val="5"/>
            <w:tcBorders>
              <w:bottom w:val="nil"/>
            </w:tcBorders>
            <w:shd w:val="clear" w:color="auto" w:fill="FFFFFF"/>
          </w:tcPr>
          <w:p w14:paraId="215FDF15" w14:textId="77777777" w:rsidR="008C5C5A" w:rsidRDefault="008C5C5A" w:rsidP="008C5C5A">
            <w:pPr>
              <w:jc w:val="center"/>
            </w:pPr>
          </w:p>
        </w:tc>
      </w:tr>
      <w:tr w:rsidR="008C5C5A" w14:paraId="3997FCBF" w14:textId="77777777" w:rsidTr="00276521">
        <w:trPr>
          <w:trHeight w:val="274"/>
        </w:trPr>
        <w:tc>
          <w:tcPr>
            <w:tcW w:w="9531" w:type="dxa"/>
            <w:gridSpan w:val="8"/>
            <w:tcBorders>
              <w:top w:val="nil"/>
            </w:tcBorders>
          </w:tcPr>
          <w:p w14:paraId="2C1EEDDD" w14:textId="77777777" w:rsidR="008C5C5A" w:rsidRDefault="008C5C5A" w:rsidP="008C5C5A">
            <w:pPr>
              <w:jc w:val="both"/>
            </w:pPr>
          </w:p>
        </w:tc>
      </w:tr>
    </w:tbl>
    <w:p w14:paraId="309CB2C5" w14:textId="77777777" w:rsidR="00276521" w:rsidRDefault="002765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09"/>
        <w:gridCol w:w="77"/>
        <w:gridCol w:w="223"/>
        <w:gridCol w:w="344"/>
        <w:gridCol w:w="207"/>
        <w:gridCol w:w="851"/>
        <w:gridCol w:w="76"/>
        <w:gridCol w:w="700"/>
        <w:gridCol w:w="189"/>
        <w:gridCol w:w="816"/>
        <w:gridCol w:w="1621"/>
        <w:gridCol w:w="535"/>
        <w:gridCol w:w="30"/>
        <w:gridCol w:w="509"/>
        <w:gridCol w:w="344"/>
        <w:gridCol w:w="324"/>
      </w:tblGrid>
      <w:tr w:rsidR="001319D4" w14:paraId="341EBA66" w14:textId="77777777" w:rsidTr="00323660">
        <w:trPr>
          <w:gridAfter w:val="1"/>
          <w:wAfter w:w="324" w:type="dxa"/>
        </w:trPr>
        <w:tc>
          <w:tcPr>
            <w:tcW w:w="9531" w:type="dxa"/>
            <w:gridSpan w:val="15"/>
            <w:tcBorders>
              <w:bottom w:val="double" w:sz="4" w:space="0" w:color="auto"/>
            </w:tcBorders>
            <w:shd w:val="clear" w:color="auto" w:fill="BDD6EE"/>
          </w:tcPr>
          <w:p w14:paraId="4296F416" w14:textId="56A5C5A8" w:rsidR="001319D4" w:rsidRDefault="001319D4" w:rsidP="001319D4">
            <w:pPr>
              <w:jc w:val="both"/>
              <w:rPr>
                <w:b/>
                <w:sz w:val="28"/>
              </w:rPr>
            </w:pPr>
            <w:r>
              <w:rPr>
                <w:b/>
                <w:sz w:val="28"/>
              </w:rPr>
              <w:lastRenderedPageBreak/>
              <w:t>B-IIa – Studijní plány a návrh témat prací (bakalářské a magisterské studijní programy)</w:t>
            </w:r>
          </w:p>
        </w:tc>
      </w:tr>
      <w:tr w:rsidR="001319D4" w14:paraId="179C0AFE" w14:textId="77777777" w:rsidTr="00323660">
        <w:trPr>
          <w:gridAfter w:val="1"/>
          <w:wAfter w:w="324" w:type="dxa"/>
        </w:trPr>
        <w:tc>
          <w:tcPr>
            <w:tcW w:w="3309" w:type="dxa"/>
            <w:gridSpan w:val="3"/>
            <w:shd w:val="clear" w:color="auto" w:fill="F7CAAC"/>
          </w:tcPr>
          <w:p w14:paraId="19E19CB2" w14:textId="77777777" w:rsidR="001319D4" w:rsidRDefault="001319D4" w:rsidP="001319D4">
            <w:pPr>
              <w:rPr>
                <w:b/>
                <w:sz w:val="22"/>
              </w:rPr>
            </w:pPr>
            <w:r>
              <w:rPr>
                <w:b/>
                <w:sz w:val="22"/>
              </w:rPr>
              <w:t>Označení studijního plánu</w:t>
            </w:r>
          </w:p>
        </w:tc>
        <w:tc>
          <w:tcPr>
            <w:tcW w:w="6222" w:type="dxa"/>
            <w:gridSpan w:val="12"/>
          </w:tcPr>
          <w:p w14:paraId="7F4510A2" w14:textId="0FE9400D" w:rsidR="001319D4" w:rsidRPr="00391082" w:rsidRDefault="001319D4" w:rsidP="001319D4">
            <w:pPr>
              <w:rPr>
                <w:b/>
                <w:sz w:val="22"/>
              </w:rPr>
            </w:pPr>
            <w:r w:rsidRPr="00391082">
              <w:rPr>
                <w:b/>
                <w:sz w:val="22"/>
              </w:rPr>
              <w:t xml:space="preserve">Management udržitelného rozvoje – </w:t>
            </w:r>
            <w:r>
              <w:rPr>
                <w:b/>
                <w:sz w:val="22"/>
              </w:rPr>
              <w:t>kombinovaná</w:t>
            </w:r>
            <w:r w:rsidRPr="00391082">
              <w:rPr>
                <w:b/>
                <w:sz w:val="22"/>
              </w:rPr>
              <w:t xml:space="preserve"> forma studia</w:t>
            </w:r>
          </w:p>
        </w:tc>
      </w:tr>
      <w:tr w:rsidR="001319D4" w14:paraId="3B972436" w14:textId="77777777" w:rsidTr="00323660">
        <w:trPr>
          <w:gridAfter w:val="1"/>
          <w:wAfter w:w="324" w:type="dxa"/>
        </w:trPr>
        <w:tc>
          <w:tcPr>
            <w:tcW w:w="9531" w:type="dxa"/>
            <w:gridSpan w:val="15"/>
            <w:shd w:val="clear" w:color="auto" w:fill="F7CAAC"/>
          </w:tcPr>
          <w:p w14:paraId="585E7ABA" w14:textId="77777777" w:rsidR="001319D4" w:rsidRDefault="001319D4" w:rsidP="001319D4">
            <w:pPr>
              <w:jc w:val="center"/>
              <w:rPr>
                <w:b/>
                <w:sz w:val="22"/>
              </w:rPr>
            </w:pPr>
            <w:r>
              <w:rPr>
                <w:b/>
                <w:sz w:val="22"/>
              </w:rPr>
              <w:t>Povinné předměty</w:t>
            </w:r>
          </w:p>
        </w:tc>
      </w:tr>
      <w:tr w:rsidR="001319D4" w14:paraId="0847A89F" w14:textId="77777777" w:rsidTr="00323660">
        <w:trPr>
          <w:gridAfter w:val="1"/>
          <w:wAfter w:w="324" w:type="dxa"/>
        </w:trPr>
        <w:tc>
          <w:tcPr>
            <w:tcW w:w="3009" w:type="dxa"/>
            <w:shd w:val="clear" w:color="auto" w:fill="F7CAAC"/>
          </w:tcPr>
          <w:p w14:paraId="30550203" w14:textId="77777777" w:rsidR="001319D4" w:rsidRPr="004B5A96" w:rsidRDefault="001319D4" w:rsidP="001319D4">
            <w:pPr>
              <w:jc w:val="both"/>
              <w:rPr>
                <w:b/>
              </w:rPr>
            </w:pPr>
            <w:r w:rsidRPr="004B5A96">
              <w:rPr>
                <w:b/>
                <w:sz w:val="22"/>
              </w:rPr>
              <w:t>Název předmětu</w:t>
            </w:r>
          </w:p>
        </w:tc>
        <w:tc>
          <w:tcPr>
            <w:tcW w:w="851" w:type="dxa"/>
            <w:gridSpan w:val="4"/>
            <w:shd w:val="clear" w:color="auto" w:fill="F7CAAC"/>
          </w:tcPr>
          <w:p w14:paraId="2F72ACE5" w14:textId="643788B7" w:rsidR="001319D4" w:rsidRPr="004B5A96" w:rsidRDefault="000A7769" w:rsidP="001319D4">
            <w:pPr>
              <w:jc w:val="both"/>
              <w:rPr>
                <w:b/>
                <w:sz w:val="22"/>
              </w:rPr>
            </w:pPr>
            <w:r w:rsidRPr="004B5A96">
              <w:rPr>
                <w:b/>
                <w:sz w:val="22"/>
              </w:rPr>
              <w:t>R</w:t>
            </w:r>
            <w:r w:rsidR="001319D4" w:rsidRPr="004B5A96">
              <w:rPr>
                <w:b/>
                <w:sz w:val="22"/>
              </w:rPr>
              <w:t>ozsah</w:t>
            </w:r>
          </w:p>
          <w:p w14:paraId="483AF120" w14:textId="40DB3560" w:rsidR="000A7769" w:rsidRPr="004B5A96" w:rsidRDefault="000A7769" w:rsidP="001319D4">
            <w:pPr>
              <w:jc w:val="both"/>
              <w:rPr>
                <w:b/>
              </w:rPr>
            </w:pPr>
            <w:r w:rsidRPr="004B5A96">
              <w:rPr>
                <w:b/>
                <w:sz w:val="22"/>
              </w:rPr>
              <w:t>p-cv-s</w:t>
            </w:r>
          </w:p>
        </w:tc>
        <w:tc>
          <w:tcPr>
            <w:tcW w:w="851" w:type="dxa"/>
            <w:shd w:val="clear" w:color="auto" w:fill="F7CAAC"/>
          </w:tcPr>
          <w:p w14:paraId="18412FC5" w14:textId="77777777" w:rsidR="001319D4" w:rsidRDefault="001319D4" w:rsidP="001319D4">
            <w:pPr>
              <w:jc w:val="both"/>
              <w:rPr>
                <w:b/>
                <w:sz w:val="22"/>
              </w:rPr>
            </w:pPr>
            <w:r>
              <w:rPr>
                <w:b/>
                <w:sz w:val="22"/>
              </w:rPr>
              <w:t>způsob  ověř.</w:t>
            </w:r>
          </w:p>
        </w:tc>
        <w:tc>
          <w:tcPr>
            <w:tcW w:w="776" w:type="dxa"/>
            <w:gridSpan w:val="2"/>
            <w:shd w:val="clear" w:color="auto" w:fill="F7CAAC"/>
          </w:tcPr>
          <w:p w14:paraId="17D25590" w14:textId="77777777" w:rsidR="001319D4" w:rsidRDefault="001319D4" w:rsidP="001319D4">
            <w:pPr>
              <w:jc w:val="both"/>
              <w:rPr>
                <w:b/>
                <w:sz w:val="22"/>
              </w:rPr>
            </w:pPr>
            <w:r>
              <w:rPr>
                <w:b/>
                <w:sz w:val="22"/>
              </w:rPr>
              <w:t>počet kred.</w:t>
            </w:r>
          </w:p>
        </w:tc>
        <w:tc>
          <w:tcPr>
            <w:tcW w:w="2626" w:type="dxa"/>
            <w:gridSpan w:val="3"/>
            <w:shd w:val="clear" w:color="auto" w:fill="F7CAAC"/>
          </w:tcPr>
          <w:p w14:paraId="7B29233E" w14:textId="77777777" w:rsidR="001319D4" w:rsidRDefault="001319D4" w:rsidP="001319D4">
            <w:pPr>
              <w:jc w:val="both"/>
              <w:rPr>
                <w:b/>
                <w:sz w:val="22"/>
              </w:rPr>
            </w:pPr>
            <w:r>
              <w:rPr>
                <w:b/>
                <w:sz w:val="22"/>
              </w:rPr>
              <w:t>vyučující</w:t>
            </w:r>
          </w:p>
        </w:tc>
        <w:tc>
          <w:tcPr>
            <w:tcW w:w="565" w:type="dxa"/>
            <w:gridSpan w:val="2"/>
            <w:shd w:val="clear" w:color="auto" w:fill="F7CAAC"/>
          </w:tcPr>
          <w:p w14:paraId="7439E89F" w14:textId="77777777" w:rsidR="001319D4" w:rsidRDefault="001319D4" w:rsidP="001319D4">
            <w:pPr>
              <w:jc w:val="both"/>
              <w:rPr>
                <w:b/>
                <w:color w:val="FF0000"/>
                <w:sz w:val="22"/>
              </w:rPr>
            </w:pPr>
            <w:r>
              <w:rPr>
                <w:b/>
                <w:sz w:val="22"/>
              </w:rPr>
              <w:t>dop. roč. /sem.</w:t>
            </w:r>
          </w:p>
        </w:tc>
        <w:tc>
          <w:tcPr>
            <w:tcW w:w="853" w:type="dxa"/>
            <w:gridSpan w:val="2"/>
            <w:shd w:val="clear" w:color="auto" w:fill="F7CAAC"/>
          </w:tcPr>
          <w:p w14:paraId="6C9E1990" w14:textId="77777777" w:rsidR="001319D4" w:rsidRDefault="001319D4" w:rsidP="001319D4">
            <w:pPr>
              <w:jc w:val="both"/>
              <w:rPr>
                <w:b/>
                <w:sz w:val="22"/>
              </w:rPr>
            </w:pPr>
            <w:r>
              <w:rPr>
                <w:b/>
                <w:sz w:val="22"/>
              </w:rPr>
              <w:t>profil. základ</w:t>
            </w:r>
          </w:p>
        </w:tc>
      </w:tr>
      <w:tr w:rsidR="001319D4" w14:paraId="060A33C6" w14:textId="77777777" w:rsidTr="00323660">
        <w:trPr>
          <w:gridAfter w:val="1"/>
          <w:wAfter w:w="324" w:type="dxa"/>
        </w:trPr>
        <w:tc>
          <w:tcPr>
            <w:tcW w:w="3009" w:type="dxa"/>
          </w:tcPr>
          <w:p w14:paraId="401C8041" w14:textId="77777777" w:rsidR="001319D4" w:rsidRDefault="001319D4" w:rsidP="001319D4">
            <w:pPr>
              <w:jc w:val="both"/>
            </w:pPr>
            <w:r>
              <w:t>Mikroekonomie 2</w:t>
            </w:r>
          </w:p>
        </w:tc>
        <w:tc>
          <w:tcPr>
            <w:tcW w:w="851" w:type="dxa"/>
            <w:gridSpan w:val="4"/>
          </w:tcPr>
          <w:p w14:paraId="2A8152A3" w14:textId="064B09D3" w:rsidR="001319D4" w:rsidRDefault="00247417" w:rsidP="001319D4">
            <w:pPr>
              <w:jc w:val="both"/>
            </w:pPr>
            <w:r>
              <w:t>20-0-0</w:t>
            </w:r>
          </w:p>
        </w:tc>
        <w:tc>
          <w:tcPr>
            <w:tcW w:w="851" w:type="dxa"/>
          </w:tcPr>
          <w:p w14:paraId="3E4C073D" w14:textId="77777777" w:rsidR="001319D4" w:rsidRDefault="001319D4" w:rsidP="001319D4">
            <w:pPr>
              <w:jc w:val="both"/>
            </w:pPr>
            <w:r>
              <w:t>z, zk</w:t>
            </w:r>
          </w:p>
        </w:tc>
        <w:tc>
          <w:tcPr>
            <w:tcW w:w="776" w:type="dxa"/>
            <w:gridSpan w:val="2"/>
          </w:tcPr>
          <w:p w14:paraId="05BE88B4" w14:textId="77777777" w:rsidR="001319D4" w:rsidRDefault="001319D4" w:rsidP="001319D4">
            <w:pPr>
              <w:jc w:val="both"/>
            </w:pPr>
            <w:r>
              <w:t>5</w:t>
            </w:r>
          </w:p>
        </w:tc>
        <w:tc>
          <w:tcPr>
            <w:tcW w:w="2626" w:type="dxa"/>
            <w:gridSpan w:val="3"/>
          </w:tcPr>
          <w:p w14:paraId="798F1730" w14:textId="77777777" w:rsidR="001319D4" w:rsidRDefault="001319D4" w:rsidP="001319D4">
            <w:pPr>
              <w:rPr>
                <w:b/>
              </w:rPr>
            </w:pPr>
            <w:r>
              <w:rPr>
                <w:b/>
              </w:rPr>
              <w:t>doc. Ing. Zuzana Dohnalová, Ph.D.</w:t>
            </w:r>
          </w:p>
          <w:p w14:paraId="01797651" w14:textId="77777777" w:rsidR="001319D4" w:rsidRDefault="001319D4" w:rsidP="001319D4">
            <w:r>
              <w:t>Dohnalová (100%)</w:t>
            </w:r>
          </w:p>
        </w:tc>
        <w:tc>
          <w:tcPr>
            <w:tcW w:w="565" w:type="dxa"/>
            <w:gridSpan w:val="2"/>
          </w:tcPr>
          <w:p w14:paraId="2BBCA7DE" w14:textId="77777777" w:rsidR="001319D4" w:rsidRDefault="001319D4" w:rsidP="001319D4">
            <w:pPr>
              <w:jc w:val="both"/>
            </w:pPr>
            <w:r>
              <w:t>1/ZS</w:t>
            </w:r>
          </w:p>
        </w:tc>
        <w:tc>
          <w:tcPr>
            <w:tcW w:w="853" w:type="dxa"/>
            <w:gridSpan w:val="2"/>
          </w:tcPr>
          <w:p w14:paraId="7F80AA17" w14:textId="77777777" w:rsidR="001319D4" w:rsidRDefault="001319D4" w:rsidP="001319D4">
            <w:pPr>
              <w:jc w:val="both"/>
            </w:pPr>
            <w:r>
              <w:t>ZT</w:t>
            </w:r>
          </w:p>
        </w:tc>
      </w:tr>
      <w:tr w:rsidR="001319D4" w14:paraId="2EB6A8B3" w14:textId="77777777" w:rsidTr="00323660">
        <w:trPr>
          <w:gridAfter w:val="1"/>
          <w:wAfter w:w="324" w:type="dxa"/>
        </w:trPr>
        <w:tc>
          <w:tcPr>
            <w:tcW w:w="3009" w:type="dxa"/>
          </w:tcPr>
          <w:p w14:paraId="5070F517" w14:textId="77777777" w:rsidR="001319D4" w:rsidRDefault="001319D4" w:rsidP="001319D4">
            <w:pPr>
              <w:jc w:val="both"/>
            </w:pPr>
            <w:r>
              <w:t>Ekonomická a sociální udržitelnost</w:t>
            </w:r>
          </w:p>
        </w:tc>
        <w:tc>
          <w:tcPr>
            <w:tcW w:w="851" w:type="dxa"/>
            <w:gridSpan w:val="4"/>
          </w:tcPr>
          <w:p w14:paraId="36154F1A" w14:textId="48518FF6" w:rsidR="001319D4" w:rsidRDefault="00247417" w:rsidP="001319D4">
            <w:pPr>
              <w:jc w:val="both"/>
            </w:pPr>
            <w:r>
              <w:t>15-0-0</w:t>
            </w:r>
          </w:p>
        </w:tc>
        <w:tc>
          <w:tcPr>
            <w:tcW w:w="851" w:type="dxa"/>
          </w:tcPr>
          <w:p w14:paraId="6A88635F" w14:textId="77777777" w:rsidR="001319D4" w:rsidRDefault="001319D4" w:rsidP="001319D4">
            <w:pPr>
              <w:jc w:val="both"/>
            </w:pPr>
            <w:r>
              <w:t>z, zk</w:t>
            </w:r>
          </w:p>
        </w:tc>
        <w:tc>
          <w:tcPr>
            <w:tcW w:w="776" w:type="dxa"/>
            <w:gridSpan w:val="2"/>
          </w:tcPr>
          <w:p w14:paraId="0D5925EE" w14:textId="77777777" w:rsidR="001319D4" w:rsidRDefault="001319D4" w:rsidP="001319D4">
            <w:pPr>
              <w:jc w:val="both"/>
            </w:pPr>
            <w:r>
              <w:t>4</w:t>
            </w:r>
          </w:p>
        </w:tc>
        <w:tc>
          <w:tcPr>
            <w:tcW w:w="2626" w:type="dxa"/>
            <w:gridSpan w:val="3"/>
          </w:tcPr>
          <w:p w14:paraId="3010DCF3" w14:textId="77777777" w:rsidR="001319D4" w:rsidRDefault="001319D4" w:rsidP="001319D4">
            <w:pPr>
              <w:rPr>
                <w:b/>
              </w:rPr>
            </w:pPr>
            <w:r>
              <w:rPr>
                <w:b/>
              </w:rPr>
              <w:t>doc. Ing. Zuzana Tučková, Ph.D.</w:t>
            </w:r>
          </w:p>
          <w:p w14:paraId="7215E4A2" w14:textId="3347F986" w:rsidR="001809F7" w:rsidRDefault="001809F7" w:rsidP="001809F7">
            <w:r>
              <w:t>Tučková (</w:t>
            </w:r>
            <w:r w:rsidR="006E5FC4">
              <w:t>80</w:t>
            </w:r>
            <w:r>
              <w:t>%)</w:t>
            </w:r>
          </w:p>
          <w:p w14:paraId="1E4D90DE" w14:textId="06B73782" w:rsidR="001319D4" w:rsidRDefault="001809F7" w:rsidP="001809F7">
            <w:r>
              <w:t>Pechancová (2</w:t>
            </w:r>
            <w:r w:rsidR="006E5FC4">
              <w:t>0</w:t>
            </w:r>
            <w:r>
              <w:t>%)</w:t>
            </w:r>
          </w:p>
        </w:tc>
        <w:tc>
          <w:tcPr>
            <w:tcW w:w="565" w:type="dxa"/>
            <w:gridSpan w:val="2"/>
          </w:tcPr>
          <w:p w14:paraId="20BB5C35" w14:textId="77777777" w:rsidR="001319D4" w:rsidRDefault="001319D4" w:rsidP="001319D4">
            <w:pPr>
              <w:jc w:val="both"/>
            </w:pPr>
            <w:r>
              <w:t>1/ZS</w:t>
            </w:r>
          </w:p>
        </w:tc>
        <w:tc>
          <w:tcPr>
            <w:tcW w:w="853" w:type="dxa"/>
            <w:gridSpan w:val="2"/>
          </w:tcPr>
          <w:p w14:paraId="4ECD22A3" w14:textId="77777777" w:rsidR="001319D4" w:rsidRPr="008C5C5A" w:rsidRDefault="001319D4" w:rsidP="001319D4">
            <w:pPr>
              <w:jc w:val="both"/>
            </w:pPr>
            <w:r w:rsidRPr="008C5C5A">
              <w:t>PZ</w:t>
            </w:r>
          </w:p>
        </w:tc>
      </w:tr>
      <w:tr w:rsidR="001319D4" w14:paraId="480101D0" w14:textId="77777777" w:rsidTr="00323660">
        <w:trPr>
          <w:gridAfter w:val="1"/>
          <w:wAfter w:w="324" w:type="dxa"/>
        </w:trPr>
        <w:tc>
          <w:tcPr>
            <w:tcW w:w="3009" w:type="dxa"/>
          </w:tcPr>
          <w:p w14:paraId="30729A91" w14:textId="6C14000D" w:rsidR="001319D4" w:rsidRPr="008C5C5A" w:rsidRDefault="001319D4" w:rsidP="001319D4">
            <w:pPr>
              <w:jc w:val="both"/>
            </w:pPr>
            <w:r w:rsidRPr="008C5C5A">
              <w:t>Strategický management</w:t>
            </w:r>
            <w:r w:rsidR="00985402">
              <w:t>*</w:t>
            </w:r>
          </w:p>
        </w:tc>
        <w:tc>
          <w:tcPr>
            <w:tcW w:w="851" w:type="dxa"/>
            <w:gridSpan w:val="4"/>
          </w:tcPr>
          <w:p w14:paraId="2483458F" w14:textId="7C0CBD3C" w:rsidR="001319D4" w:rsidRPr="008C5C5A" w:rsidRDefault="00247417" w:rsidP="001319D4">
            <w:pPr>
              <w:jc w:val="both"/>
            </w:pPr>
            <w:r>
              <w:t>15-0-0</w:t>
            </w:r>
          </w:p>
        </w:tc>
        <w:tc>
          <w:tcPr>
            <w:tcW w:w="851" w:type="dxa"/>
          </w:tcPr>
          <w:p w14:paraId="5B103CC4" w14:textId="77777777" w:rsidR="001319D4" w:rsidRPr="008C5C5A" w:rsidRDefault="001319D4" w:rsidP="001319D4">
            <w:pPr>
              <w:jc w:val="both"/>
            </w:pPr>
            <w:r w:rsidRPr="008C5C5A">
              <w:t>z, zk</w:t>
            </w:r>
          </w:p>
        </w:tc>
        <w:tc>
          <w:tcPr>
            <w:tcW w:w="776" w:type="dxa"/>
            <w:gridSpan w:val="2"/>
          </w:tcPr>
          <w:p w14:paraId="18F7FF6D" w14:textId="77777777" w:rsidR="001319D4" w:rsidRPr="008C5C5A" w:rsidRDefault="001319D4" w:rsidP="001319D4">
            <w:pPr>
              <w:jc w:val="both"/>
            </w:pPr>
            <w:r w:rsidRPr="008C5C5A">
              <w:t>4</w:t>
            </w:r>
          </w:p>
        </w:tc>
        <w:tc>
          <w:tcPr>
            <w:tcW w:w="2626" w:type="dxa"/>
            <w:gridSpan w:val="3"/>
          </w:tcPr>
          <w:p w14:paraId="7D0EB25D" w14:textId="77777777" w:rsidR="001319D4" w:rsidRPr="008C5C5A" w:rsidRDefault="001319D4" w:rsidP="001319D4">
            <w:pPr>
              <w:rPr>
                <w:b/>
              </w:rPr>
            </w:pPr>
            <w:r w:rsidRPr="008C5C5A">
              <w:rPr>
                <w:b/>
              </w:rPr>
              <w:t>doc. Ing. Miloslava Chovancová, Ph.D.</w:t>
            </w:r>
          </w:p>
          <w:p w14:paraId="6BBEEF2E" w14:textId="4BBF57EA" w:rsidR="001809F7" w:rsidRPr="008C5C5A" w:rsidRDefault="001809F7" w:rsidP="001809F7">
            <w:r w:rsidRPr="008C5C5A">
              <w:t>Chovancová (</w:t>
            </w:r>
            <w:r w:rsidR="006E5FC4">
              <w:t>50</w:t>
            </w:r>
            <w:r w:rsidRPr="008C5C5A">
              <w:t>%)</w:t>
            </w:r>
          </w:p>
          <w:p w14:paraId="16EAABB4" w14:textId="391B1855" w:rsidR="001809F7" w:rsidRPr="008C5C5A" w:rsidRDefault="001809F7" w:rsidP="001809F7">
            <w:r w:rsidRPr="008C5C5A">
              <w:t>Bejtkovský (</w:t>
            </w:r>
            <w:r w:rsidR="006E5FC4">
              <w:t>40%</w:t>
            </w:r>
            <w:r w:rsidRPr="008C5C5A">
              <w:t>)</w:t>
            </w:r>
          </w:p>
          <w:p w14:paraId="0A9E80C0" w14:textId="1ACCB92D" w:rsidR="001319D4" w:rsidRPr="008C5C5A" w:rsidRDefault="006E5FC4" w:rsidP="001809F7">
            <w:r>
              <w:t xml:space="preserve">Rada - </w:t>
            </w:r>
            <w:r w:rsidR="001809F7" w:rsidRPr="008C5C5A">
              <w:t>odborník z praxe (10%)</w:t>
            </w:r>
          </w:p>
        </w:tc>
        <w:tc>
          <w:tcPr>
            <w:tcW w:w="565" w:type="dxa"/>
            <w:gridSpan w:val="2"/>
          </w:tcPr>
          <w:p w14:paraId="7DBDEDFC" w14:textId="77777777" w:rsidR="001319D4" w:rsidRPr="008C5C5A" w:rsidRDefault="001319D4" w:rsidP="001319D4">
            <w:pPr>
              <w:jc w:val="both"/>
            </w:pPr>
            <w:r w:rsidRPr="008C5C5A">
              <w:t>1/ZS</w:t>
            </w:r>
          </w:p>
        </w:tc>
        <w:tc>
          <w:tcPr>
            <w:tcW w:w="853" w:type="dxa"/>
            <w:gridSpan w:val="2"/>
          </w:tcPr>
          <w:p w14:paraId="7A5FCB23" w14:textId="77777777" w:rsidR="001319D4" w:rsidRPr="008C5C5A" w:rsidRDefault="001319D4" w:rsidP="001319D4">
            <w:pPr>
              <w:jc w:val="both"/>
            </w:pPr>
            <w:r w:rsidRPr="008C5C5A">
              <w:t xml:space="preserve">ZT </w:t>
            </w:r>
          </w:p>
        </w:tc>
      </w:tr>
      <w:tr w:rsidR="001319D4" w14:paraId="1F29CBE9" w14:textId="77777777" w:rsidTr="00323660">
        <w:trPr>
          <w:gridAfter w:val="1"/>
          <w:wAfter w:w="324" w:type="dxa"/>
        </w:trPr>
        <w:tc>
          <w:tcPr>
            <w:tcW w:w="3009" w:type="dxa"/>
          </w:tcPr>
          <w:p w14:paraId="69AF6B64" w14:textId="77777777" w:rsidR="001319D4" w:rsidRPr="008C5C5A" w:rsidRDefault="001319D4" w:rsidP="001319D4">
            <w:pPr>
              <w:jc w:val="both"/>
            </w:pPr>
            <w:r w:rsidRPr="008C5C5A">
              <w:t>Projektové řízení</w:t>
            </w:r>
          </w:p>
        </w:tc>
        <w:tc>
          <w:tcPr>
            <w:tcW w:w="851" w:type="dxa"/>
            <w:gridSpan w:val="4"/>
          </w:tcPr>
          <w:p w14:paraId="6B097D9F" w14:textId="3D965F28" w:rsidR="001319D4" w:rsidRPr="008C5C5A" w:rsidRDefault="00247417" w:rsidP="001319D4">
            <w:pPr>
              <w:jc w:val="both"/>
            </w:pPr>
            <w:r>
              <w:t>10-0-0</w:t>
            </w:r>
          </w:p>
        </w:tc>
        <w:tc>
          <w:tcPr>
            <w:tcW w:w="851" w:type="dxa"/>
          </w:tcPr>
          <w:p w14:paraId="662537F1" w14:textId="77777777" w:rsidR="001319D4" w:rsidRPr="008C5C5A" w:rsidRDefault="001319D4" w:rsidP="001319D4">
            <w:pPr>
              <w:jc w:val="both"/>
            </w:pPr>
            <w:r w:rsidRPr="008C5C5A">
              <w:t>z, zk</w:t>
            </w:r>
          </w:p>
        </w:tc>
        <w:tc>
          <w:tcPr>
            <w:tcW w:w="776" w:type="dxa"/>
            <w:gridSpan w:val="2"/>
          </w:tcPr>
          <w:p w14:paraId="3CE00A11" w14:textId="77777777" w:rsidR="001319D4" w:rsidRPr="008C5C5A" w:rsidRDefault="001319D4" w:rsidP="001319D4">
            <w:pPr>
              <w:jc w:val="both"/>
            </w:pPr>
            <w:r w:rsidRPr="008C5C5A">
              <w:t>3</w:t>
            </w:r>
          </w:p>
        </w:tc>
        <w:tc>
          <w:tcPr>
            <w:tcW w:w="2626" w:type="dxa"/>
            <w:gridSpan w:val="3"/>
          </w:tcPr>
          <w:p w14:paraId="79EF0F21" w14:textId="77777777" w:rsidR="001319D4" w:rsidRPr="00D004E7" w:rsidRDefault="001319D4" w:rsidP="001319D4">
            <w:pPr>
              <w:rPr>
                <w:b/>
              </w:rPr>
            </w:pPr>
            <w:r w:rsidRPr="00D004E7">
              <w:rPr>
                <w:b/>
              </w:rPr>
              <w:t>Ing. Pavel Taraba, Ph.D.</w:t>
            </w:r>
          </w:p>
          <w:p w14:paraId="632466D6" w14:textId="77777777" w:rsidR="001319D4" w:rsidRPr="00D004E7" w:rsidRDefault="001319D4" w:rsidP="001319D4">
            <w:r w:rsidRPr="00D004E7">
              <w:t>Taraba (100%)</w:t>
            </w:r>
          </w:p>
        </w:tc>
        <w:tc>
          <w:tcPr>
            <w:tcW w:w="565" w:type="dxa"/>
            <w:gridSpan w:val="2"/>
          </w:tcPr>
          <w:p w14:paraId="068A17B5" w14:textId="77777777" w:rsidR="001319D4" w:rsidRPr="00D004E7" w:rsidRDefault="001319D4" w:rsidP="001319D4">
            <w:pPr>
              <w:jc w:val="both"/>
            </w:pPr>
            <w:r w:rsidRPr="00D004E7">
              <w:t>1/ZS</w:t>
            </w:r>
          </w:p>
        </w:tc>
        <w:tc>
          <w:tcPr>
            <w:tcW w:w="853" w:type="dxa"/>
            <w:gridSpan w:val="2"/>
          </w:tcPr>
          <w:p w14:paraId="7ABC26CF" w14:textId="77777777" w:rsidR="001319D4" w:rsidRPr="00D004E7" w:rsidRDefault="001319D4" w:rsidP="001319D4">
            <w:pPr>
              <w:jc w:val="both"/>
            </w:pPr>
            <w:r w:rsidRPr="00D004E7">
              <w:t xml:space="preserve">     </w:t>
            </w:r>
          </w:p>
        </w:tc>
      </w:tr>
      <w:tr w:rsidR="001319D4" w14:paraId="66452B84" w14:textId="77777777" w:rsidTr="00323660">
        <w:trPr>
          <w:gridAfter w:val="1"/>
          <w:wAfter w:w="324" w:type="dxa"/>
        </w:trPr>
        <w:tc>
          <w:tcPr>
            <w:tcW w:w="3009" w:type="dxa"/>
          </w:tcPr>
          <w:p w14:paraId="21807519" w14:textId="57AB2285" w:rsidR="001319D4" w:rsidRDefault="006F5FD3" w:rsidP="006E5FC4">
            <w:r>
              <w:t xml:space="preserve">Socioekonomická geografie a </w:t>
            </w:r>
            <w:r w:rsidR="005A386B">
              <w:t>regionální</w:t>
            </w:r>
            <w:r w:rsidR="00A6520D">
              <w:t xml:space="preserve"> </w:t>
            </w:r>
            <w:r>
              <w:t>rozvoj</w:t>
            </w:r>
          </w:p>
        </w:tc>
        <w:tc>
          <w:tcPr>
            <w:tcW w:w="851" w:type="dxa"/>
            <w:gridSpan w:val="4"/>
          </w:tcPr>
          <w:p w14:paraId="5582EA3A" w14:textId="0FC4A415" w:rsidR="001319D4" w:rsidRDefault="00247417" w:rsidP="001319D4">
            <w:pPr>
              <w:jc w:val="both"/>
            </w:pPr>
            <w:r>
              <w:t>15-0-0</w:t>
            </w:r>
          </w:p>
        </w:tc>
        <w:tc>
          <w:tcPr>
            <w:tcW w:w="851" w:type="dxa"/>
          </w:tcPr>
          <w:p w14:paraId="1A608618" w14:textId="77777777" w:rsidR="001319D4" w:rsidRDefault="001319D4" w:rsidP="001319D4">
            <w:pPr>
              <w:jc w:val="both"/>
            </w:pPr>
            <w:r>
              <w:t>z, zk</w:t>
            </w:r>
          </w:p>
        </w:tc>
        <w:tc>
          <w:tcPr>
            <w:tcW w:w="776" w:type="dxa"/>
            <w:gridSpan w:val="2"/>
          </w:tcPr>
          <w:p w14:paraId="4F7A90C4" w14:textId="0D3C13FF" w:rsidR="001319D4" w:rsidRDefault="001319D4" w:rsidP="0059580C">
            <w:pPr>
              <w:jc w:val="both"/>
            </w:pPr>
            <w:r>
              <w:t>4</w:t>
            </w:r>
          </w:p>
        </w:tc>
        <w:tc>
          <w:tcPr>
            <w:tcW w:w="2626" w:type="dxa"/>
            <w:gridSpan w:val="3"/>
          </w:tcPr>
          <w:p w14:paraId="2C1081B3" w14:textId="4B2C3C01" w:rsidR="001319D4" w:rsidRPr="00E91289" w:rsidRDefault="001319D4" w:rsidP="001319D4">
            <w:pPr>
              <w:rPr>
                <w:b/>
              </w:rPr>
            </w:pPr>
            <w:r w:rsidRPr="00E91289">
              <w:rPr>
                <w:b/>
              </w:rPr>
              <w:t>Mgr. Jakub Trojan,</w:t>
            </w:r>
            <w:r w:rsidR="00BA7A27">
              <w:t xml:space="preserve"> </w:t>
            </w:r>
            <w:r w:rsidR="00BA7A27" w:rsidRPr="00BA7A27">
              <w:rPr>
                <w:b/>
              </w:rPr>
              <w:t>MSc,</w:t>
            </w:r>
            <w:r w:rsidR="00BA7A27">
              <w:t xml:space="preserve"> </w:t>
            </w:r>
            <w:r w:rsidRPr="00E91289">
              <w:rPr>
                <w:b/>
              </w:rPr>
              <w:t xml:space="preserve"> Ph.D.</w:t>
            </w:r>
          </w:p>
          <w:p w14:paraId="104C8958" w14:textId="77777777" w:rsidR="001319D4" w:rsidRDefault="001319D4" w:rsidP="001319D4">
            <w:r>
              <w:t>Trojan (100%)</w:t>
            </w:r>
          </w:p>
        </w:tc>
        <w:tc>
          <w:tcPr>
            <w:tcW w:w="565" w:type="dxa"/>
            <w:gridSpan w:val="2"/>
          </w:tcPr>
          <w:p w14:paraId="633DBC39" w14:textId="77777777" w:rsidR="001319D4" w:rsidRDefault="001319D4" w:rsidP="001319D4">
            <w:pPr>
              <w:jc w:val="both"/>
            </w:pPr>
            <w:r w:rsidRPr="00B02A92">
              <w:t>1/</w:t>
            </w:r>
            <w:r>
              <w:t>Z</w:t>
            </w:r>
            <w:r w:rsidRPr="00B02A92">
              <w:t>S</w:t>
            </w:r>
          </w:p>
        </w:tc>
        <w:tc>
          <w:tcPr>
            <w:tcW w:w="853" w:type="dxa"/>
            <w:gridSpan w:val="2"/>
          </w:tcPr>
          <w:p w14:paraId="526ACCF1" w14:textId="77777777" w:rsidR="001319D4" w:rsidRDefault="001319D4" w:rsidP="001319D4">
            <w:pPr>
              <w:jc w:val="both"/>
            </w:pPr>
            <w:r>
              <w:t xml:space="preserve">     </w:t>
            </w:r>
          </w:p>
        </w:tc>
      </w:tr>
      <w:tr w:rsidR="001809F7" w14:paraId="6FCB7A50" w14:textId="77777777" w:rsidTr="00323660">
        <w:trPr>
          <w:gridAfter w:val="1"/>
          <w:wAfter w:w="324" w:type="dxa"/>
        </w:trPr>
        <w:tc>
          <w:tcPr>
            <w:tcW w:w="3009" w:type="dxa"/>
          </w:tcPr>
          <w:p w14:paraId="06A34B5C" w14:textId="77777777" w:rsidR="001809F7" w:rsidRPr="004B5A96" w:rsidRDefault="001809F7" w:rsidP="001809F7">
            <w:r w:rsidRPr="004B5A96">
              <w:t>Posuzování životního cyklu</w:t>
            </w:r>
          </w:p>
        </w:tc>
        <w:tc>
          <w:tcPr>
            <w:tcW w:w="851" w:type="dxa"/>
            <w:gridSpan w:val="4"/>
          </w:tcPr>
          <w:p w14:paraId="1E159DD9" w14:textId="6A6B5EEF" w:rsidR="001809F7" w:rsidRPr="004B5A96" w:rsidRDefault="001809F7" w:rsidP="001809F7">
            <w:pPr>
              <w:jc w:val="both"/>
            </w:pPr>
            <w:r w:rsidRPr="004B5A96">
              <w:t>10-10-0</w:t>
            </w:r>
          </w:p>
        </w:tc>
        <w:tc>
          <w:tcPr>
            <w:tcW w:w="851" w:type="dxa"/>
          </w:tcPr>
          <w:p w14:paraId="3E554428" w14:textId="77777777" w:rsidR="001809F7" w:rsidRPr="004B5A96" w:rsidRDefault="001809F7" w:rsidP="001809F7">
            <w:pPr>
              <w:jc w:val="both"/>
            </w:pPr>
            <w:r w:rsidRPr="004B5A96">
              <w:t>z, zk</w:t>
            </w:r>
          </w:p>
        </w:tc>
        <w:tc>
          <w:tcPr>
            <w:tcW w:w="776" w:type="dxa"/>
            <w:gridSpan w:val="2"/>
          </w:tcPr>
          <w:p w14:paraId="68248074" w14:textId="77777777" w:rsidR="001809F7" w:rsidRPr="004B5A96" w:rsidRDefault="001809F7" w:rsidP="001809F7">
            <w:pPr>
              <w:jc w:val="both"/>
            </w:pPr>
            <w:r w:rsidRPr="004B5A96">
              <w:t>5</w:t>
            </w:r>
          </w:p>
        </w:tc>
        <w:tc>
          <w:tcPr>
            <w:tcW w:w="2626" w:type="dxa"/>
            <w:gridSpan w:val="3"/>
          </w:tcPr>
          <w:p w14:paraId="44233DE9" w14:textId="77777777" w:rsidR="001809F7" w:rsidRPr="004B5A96" w:rsidRDefault="001809F7" w:rsidP="001809F7">
            <w:pPr>
              <w:rPr>
                <w:b/>
                <w:bCs/>
              </w:rPr>
            </w:pPr>
            <w:r w:rsidRPr="004B5A96">
              <w:rPr>
                <w:b/>
                <w:bCs/>
              </w:rPr>
              <w:t xml:space="preserve">prof. Ing. Vladimír Sedlařík, Ph.D. </w:t>
            </w:r>
          </w:p>
          <w:p w14:paraId="170AE58B" w14:textId="0D377D17" w:rsidR="001809F7" w:rsidRPr="004B5A96" w:rsidRDefault="001809F7" w:rsidP="001809F7">
            <w:pPr>
              <w:rPr>
                <w:bCs/>
              </w:rPr>
            </w:pPr>
            <w:r w:rsidRPr="004B5A96">
              <w:rPr>
                <w:bCs/>
              </w:rPr>
              <w:t>Sedlařík (5</w:t>
            </w:r>
            <w:r w:rsidR="006E5FC4">
              <w:rPr>
                <w:bCs/>
              </w:rPr>
              <w:t>0</w:t>
            </w:r>
            <w:r w:rsidRPr="004B5A96">
              <w:rPr>
                <w:bCs/>
              </w:rPr>
              <w:t>%)</w:t>
            </w:r>
          </w:p>
          <w:p w14:paraId="1814CD6E" w14:textId="6654854C" w:rsidR="001809F7" w:rsidRPr="004B5A96" w:rsidRDefault="001809F7" w:rsidP="001809F7">
            <w:r w:rsidRPr="004B5A96">
              <w:t>Kovářová (</w:t>
            </w:r>
            <w:r w:rsidR="006E5FC4">
              <w:t>30</w:t>
            </w:r>
            <w:r w:rsidRPr="004B5A96">
              <w:t>%)</w:t>
            </w:r>
          </w:p>
          <w:p w14:paraId="7119B6D2" w14:textId="77777777" w:rsidR="001809F7" w:rsidRPr="004B5A96" w:rsidRDefault="001809F7" w:rsidP="001809F7">
            <w:pPr>
              <w:rPr>
                <w:bCs/>
              </w:rPr>
            </w:pPr>
            <w:r w:rsidRPr="004B5A96">
              <w:t>Pechancová (10%)</w:t>
            </w:r>
          </w:p>
          <w:p w14:paraId="2E561ED5" w14:textId="02878988" w:rsidR="001809F7" w:rsidRPr="004B5A96" w:rsidRDefault="001809F7" w:rsidP="001809F7">
            <w:r w:rsidRPr="004B5A96">
              <w:rPr>
                <w:lang w:eastAsia="en-US"/>
              </w:rPr>
              <w:t xml:space="preserve">Hausner – odborník z praxe </w:t>
            </w:r>
            <w:r w:rsidRPr="004B5A96">
              <w:t>(10%)</w:t>
            </w:r>
          </w:p>
        </w:tc>
        <w:tc>
          <w:tcPr>
            <w:tcW w:w="565" w:type="dxa"/>
            <w:gridSpan w:val="2"/>
          </w:tcPr>
          <w:p w14:paraId="38E994F7" w14:textId="77777777" w:rsidR="001809F7" w:rsidRPr="004B5A96" w:rsidRDefault="001809F7" w:rsidP="001809F7">
            <w:pPr>
              <w:jc w:val="both"/>
            </w:pPr>
            <w:r w:rsidRPr="004B5A96">
              <w:t>1/ZS</w:t>
            </w:r>
          </w:p>
        </w:tc>
        <w:tc>
          <w:tcPr>
            <w:tcW w:w="853" w:type="dxa"/>
            <w:gridSpan w:val="2"/>
          </w:tcPr>
          <w:p w14:paraId="74049B6C" w14:textId="77777777" w:rsidR="001809F7" w:rsidRPr="004B5A96" w:rsidRDefault="001809F7" w:rsidP="001809F7">
            <w:pPr>
              <w:jc w:val="both"/>
            </w:pPr>
          </w:p>
        </w:tc>
      </w:tr>
      <w:tr w:rsidR="001809F7" w14:paraId="602FF34E" w14:textId="77777777" w:rsidTr="00323660">
        <w:trPr>
          <w:gridAfter w:val="1"/>
          <w:wAfter w:w="324" w:type="dxa"/>
        </w:trPr>
        <w:tc>
          <w:tcPr>
            <w:tcW w:w="3009" w:type="dxa"/>
          </w:tcPr>
          <w:p w14:paraId="6C204778" w14:textId="0982E112" w:rsidR="001809F7" w:rsidRPr="004B5A96" w:rsidRDefault="006F5FD3" w:rsidP="001809F7">
            <w:r>
              <w:t>Vybrané kapitoly z v</w:t>
            </w:r>
            <w:r w:rsidR="001809F7" w:rsidRPr="004B5A96">
              <w:t>ěd o Zemi</w:t>
            </w:r>
          </w:p>
        </w:tc>
        <w:tc>
          <w:tcPr>
            <w:tcW w:w="851" w:type="dxa"/>
            <w:gridSpan w:val="4"/>
          </w:tcPr>
          <w:p w14:paraId="40DBD895" w14:textId="05D761B8" w:rsidR="001809F7" w:rsidRPr="004B5A96" w:rsidRDefault="001809F7" w:rsidP="001809F7">
            <w:pPr>
              <w:jc w:val="both"/>
            </w:pPr>
            <w:r w:rsidRPr="004B5A96">
              <w:t>15-0-0</w:t>
            </w:r>
          </w:p>
        </w:tc>
        <w:tc>
          <w:tcPr>
            <w:tcW w:w="851" w:type="dxa"/>
          </w:tcPr>
          <w:p w14:paraId="4D109C9A" w14:textId="77777777" w:rsidR="001809F7" w:rsidRPr="004B5A96" w:rsidRDefault="001809F7" w:rsidP="001809F7">
            <w:pPr>
              <w:jc w:val="both"/>
            </w:pPr>
            <w:r w:rsidRPr="004B5A96">
              <w:t>z, zk</w:t>
            </w:r>
          </w:p>
        </w:tc>
        <w:tc>
          <w:tcPr>
            <w:tcW w:w="776" w:type="dxa"/>
            <w:gridSpan w:val="2"/>
          </w:tcPr>
          <w:p w14:paraId="11549CEF" w14:textId="77777777" w:rsidR="001809F7" w:rsidRPr="004B5A96" w:rsidRDefault="001809F7" w:rsidP="001809F7">
            <w:pPr>
              <w:jc w:val="both"/>
            </w:pPr>
            <w:r w:rsidRPr="004B5A96">
              <w:t>5</w:t>
            </w:r>
          </w:p>
        </w:tc>
        <w:tc>
          <w:tcPr>
            <w:tcW w:w="2626" w:type="dxa"/>
            <w:gridSpan w:val="3"/>
          </w:tcPr>
          <w:p w14:paraId="76154042" w14:textId="77777777" w:rsidR="001809F7" w:rsidRPr="004B5A96" w:rsidRDefault="001809F7" w:rsidP="001809F7">
            <w:pPr>
              <w:rPr>
                <w:b/>
              </w:rPr>
            </w:pPr>
            <w:r w:rsidRPr="004B5A96">
              <w:rPr>
                <w:b/>
              </w:rPr>
              <w:t xml:space="preserve">Mgr. Ing. Jiří Lehejček, Ph.D. </w:t>
            </w:r>
          </w:p>
          <w:p w14:paraId="284F101A" w14:textId="3097B764" w:rsidR="001809F7" w:rsidRPr="004B5A96" w:rsidRDefault="001809F7" w:rsidP="001809F7">
            <w:r w:rsidRPr="004B5A96">
              <w:t>Lehejček (8</w:t>
            </w:r>
            <w:r w:rsidR="006F5FD3">
              <w:t>0</w:t>
            </w:r>
            <w:r w:rsidRPr="004B5A96">
              <w:t>%)</w:t>
            </w:r>
          </w:p>
          <w:p w14:paraId="7C296D1D" w14:textId="489AEB61" w:rsidR="001809F7" w:rsidRPr="004B5A96" w:rsidRDefault="001809F7" w:rsidP="001809F7">
            <w:r w:rsidRPr="004B5A96">
              <w:t>Nývltová - odborník z praxe (2</w:t>
            </w:r>
            <w:r w:rsidR="006F5FD3">
              <w:t>0</w:t>
            </w:r>
            <w:r w:rsidRPr="004B5A96">
              <w:t>%)</w:t>
            </w:r>
          </w:p>
        </w:tc>
        <w:tc>
          <w:tcPr>
            <w:tcW w:w="565" w:type="dxa"/>
            <w:gridSpan w:val="2"/>
          </w:tcPr>
          <w:p w14:paraId="5C4BF02A" w14:textId="77777777" w:rsidR="001809F7" w:rsidRPr="004B5A96" w:rsidRDefault="001809F7" w:rsidP="001809F7">
            <w:pPr>
              <w:jc w:val="both"/>
            </w:pPr>
            <w:r w:rsidRPr="004B5A96">
              <w:t>1/ZS</w:t>
            </w:r>
          </w:p>
        </w:tc>
        <w:tc>
          <w:tcPr>
            <w:tcW w:w="853" w:type="dxa"/>
            <w:gridSpan w:val="2"/>
          </w:tcPr>
          <w:p w14:paraId="68495432" w14:textId="77777777" w:rsidR="001809F7" w:rsidRPr="004B5A96" w:rsidRDefault="001809F7" w:rsidP="001809F7">
            <w:pPr>
              <w:jc w:val="both"/>
            </w:pPr>
            <w:r w:rsidRPr="004B5A96">
              <w:t xml:space="preserve">PZ </w:t>
            </w:r>
          </w:p>
        </w:tc>
      </w:tr>
      <w:tr w:rsidR="001809F7" w14:paraId="1C00AC7A" w14:textId="77777777" w:rsidTr="00323660">
        <w:trPr>
          <w:gridAfter w:val="1"/>
          <w:wAfter w:w="324" w:type="dxa"/>
        </w:trPr>
        <w:tc>
          <w:tcPr>
            <w:tcW w:w="3009" w:type="dxa"/>
          </w:tcPr>
          <w:p w14:paraId="2A95DBD1" w14:textId="77777777" w:rsidR="001809F7" w:rsidRPr="004B5A96" w:rsidRDefault="001809F7" w:rsidP="001809F7">
            <w:r w:rsidRPr="004B5A96">
              <w:t>Podniková ekonomika 3</w:t>
            </w:r>
          </w:p>
        </w:tc>
        <w:tc>
          <w:tcPr>
            <w:tcW w:w="851" w:type="dxa"/>
            <w:gridSpan w:val="4"/>
          </w:tcPr>
          <w:p w14:paraId="7D85BEAD" w14:textId="47E37B7A" w:rsidR="001809F7" w:rsidRPr="004B5A96" w:rsidRDefault="001809F7" w:rsidP="001809F7">
            <w:pPr>
              <w:jc w:val="both"/>
            </w:pPr>
            <w:r w:rsidRPr="004B5A96">
              <w:t>20-0-0</w:t>
            </w:r>
          </w:p>
        </w:tc>
        <w:tc>
          <w:tcPr>
            <w:tcW w:w="851" w:type="dxa"/>
          </w:tcPr>
          <w:p w14:paraId="0EF0F646" w14:textId="77777777" w:rsidR="001809F7" w:rsidRPr="004B5A96" w:rsidRDefault="001809F7" w:rsidP="001809F7">
            <w:pPr>
              <w:jc w:val="both"/>
            </w:pPr>
            <w:r w:rsidRPr="004B5A96">
              <w:t>z, zk</w:t>
            </w:r>
          </w:p>
        </w:tc>
        <w:tc>
          <w:tcPr>
            <w:tcW w:w="776" w:type="dxa"/>
            <w:gridSpan w:val="2"/>
          </w:tcPr>
          <w:p w14:paraId="4D24A5FC" w14:textId="77777777" w:rsidR="001809F7" w:rsidRPr="004B5A96" w:rsidRDefault="001809F7" w:rsidP="001809F7">
            <w:pPr>
              <w:jc w:val="both"/>
            </w:pPr>
            <w:r w:rsidRPr="004B5A96">
              <w:t>5</w:t>
            </w:r>
          </w:p>
        </w:tc>
        <w:tc>
          <w:tcPr>
            <w:tcW w:w="2626" w:type="dxa"/>
            <w:gridSpan w:val="3"/>
          </w:tcPr>
          <w:p w14:paraId="12008420" w14:textId="77777777" w:rsidR="001809F7" w:rsidRPr="004B5A96" w:rsidRDefault="001809F7" w:rsidP="001809F7">
            <w:pPr>
              <w:rPr>
                <w:b/>
              </w:rPr>
            </w:pPr>
            <w:r w:rsidRPr="004B5A96">
              <w:rPr>
                <w:b/>
              </w:rPr>
              <w:t>doc. Ing. Petr Novák, Ph.D.</w:t>
            </w:r>
          </w:p>
          <w:p w14:paraId="38D96F5B" w14:textId="77777777" w:rsidR="001809F7" w:rsidRPr="004B5A96" w:rsidRDefault="001809F7" w:rsidP="001809F7">
            <w:r w:rsidRPr="004B5A96">
              <w:t>Novák (90%)</w:t>
            </w:r>
          </w:p>
          <w:p w14:paraId="0891C496" w14:textId="77777777" w:rsidR="001809F7" w:rsidRPr="004B5A96" w:rsidRDefault="001809F7" w:rsidP="001809F7">
            <w:r w:rsidRPr="004B5A96">
              <w:t>Vlček - odborník z praxe (10%)</w:t>
            </w:r>
          </w:p>
        </w:tc>
        <w:tc>
          <w:tcPr>
            <w:tcW w:w="565" w:type="dxa"/>
            <w:gridSpan w:val="2"/>
          </w:tcPr>
          <w:p w14:paraId="5B2F6FC1" w14:textId="77777777" w:rsidR="001809F7" w:rsidRPr="004B5A96" w:rsidRDefault="001809F7" w:rsidP="001809F7">
            <w:pPr>
              <w:jc w:val="both"/>
            </w:pPr>
            <w:r w:rsidRPr="004B5A96">
              <w:t>1/LS</w:t>
            </w:r>
          </w:p>
        </w:tc>
        <w:tc>
          <w:tcPr>
            <w:tcW w:w="853" w:type="dxa"/>
            <w:gridSpan w:val="2"/>
          </w:tcPr>
          <w:p w14:paraId="45DF20F8" w14:textId="77777777" w:rsidR="001809F7" w:rsidRPr="004B5A96" w:rsidRDefault="001809F7" w:rsidP="001809F7">
            <w:pPr>
              <w:jc w:val="both"/>
            </w:pPr>
            <w:r w:rsidRPr="004B5A96">
              <w:t xml:space="preserve">  </w:t>
            </w:r>
          </w:p>
        </w:tc>
      </w:tr>
      <w:tr w:rsidR="001809F7" w14:paraId="1E570811" w14:textId="77777777" w:rsidTr="00323660">
        <w:trPr>
          <w:gridAfter w:val="1"/>
          <w:wAfter w:w="324" w:type="dxa"/>
        </w:trPr>
        <w:tc>
          <w:tcPr>
            <w:tcW w:w="3009" w:type="dxa"/>
          </w:tcPr>
          <w:p w14:paraId="60E58AC0" w14:textId="77777777" w:rsidR="001809F7" w:rsidRPr="004B5A96" w:rsidRDefault="001809F7" w:rsidP="001809F7">
            <w:r w:rsidRPr="004B5A96">
              <w:t>Makroekonomie 2</w:t>
            </w:r>
          </w:p>
        </w:tc>
        <w:tc>
          <w:tcPr>
            <w:tcW w:w="851" w:type="dxa"/>
            <w:gridSpan w:val="4"/>
          </w:tcPr>
          <w:p w14:paraId="2C3BDE63" w14:textId="1D790C8F" w:rsidR="001809F7" w:rsidRPr="004B5A96" w:rsidRDefault="001809F7" w:rsidP="001809F7">
            <w:pPr>
              <w:jc w:val="both"/>
            </w:pPr>
            <w:r w:rsidRPr="004B5A96">
              <w:t>20-0-0</w:t>
            </w:r>
          </w:p>
        </w:tc>
        <w:tc>
          <w:tcPr>
            <w:tcW w:w="851" w:type="dxa"/>
          </w:tcPr>
          <w:p w14:paraId="0FCF35E3" w14:textId="77777777" w:rsidR="001809F7" w:rsidRPr="004B5A96" w:rsidRDefault="001809F7" w:rsidP="001809F7">
            <w:pPr>
              <w:jc w:val="both"/>
            </w:pPr>
            <w:r w:rsidRPr="004B5A96">
              <w:t>z, zk</w:t>
            </w:r>
          </w:p>
        </w:tc>
        <w:tc>
          <w:tcPr>
            <w:tcW w:w="776" w:type="dxa"/>
            <w:gridSpan w:val="2"/>
          </w:tcPr>
          <w:p w14:paraId="1B53089A" w14:textId="77777777" w:rsidR="001809F7" w:rsidRPr="004B5A96" w:rsidRDefault="001809F7" w:rsidP="001809F7">
            <w:pPr>
              <w:jc w:val="both"/>
            </w:pPr>
            <w:r w:rsidRPr="004B5A96">
              <w:t>5</w:t>
            </w:r>
          </w:p>
        </w:tc>
        <w:tc>
          <w:tcPr>
            <w:tcW w:w="2626" w:type="dxa"/>
            <w:gridSpan w:val="3"/>
          </w:tcPr>
          <w:p w14:paraId="5B7DCC31" w14:textId="77777777" w:rsidR="001809F7" w:rsidRPr="004B5A96" w:rsidRDefault="001809F7" w:rsidP="001809F7">
            <w:pPr>
              <w:rPr>
                <w:b/>
              </w:rPr>
            </w:pPr>
            <w:r w:rsidRPr="004B5A96">
              <w:rPr>
                <w:b/>
              </w:rPr>
              <w:t xml:space="preserve">doc. Ing. Jena Švarcová, Ph.D. </w:t>
            </w:r>
          </w:p>
          <w:p w14:paraId="040F6240" w14:textId="58BE57E2" w:rsidR="001809F7" w:rsidRPr="004B5A96" w:rsidRDefault="001809F7" w:rsidP="001809F7">
            <w:r w:rsidRPr="004B5A96">
              <w:t>Švarcová (</w:t>
            </w:r>
            <w:r w:rsidR="006E5FC4">
              <w:t>60</w:t>
            </w:r>
            <w:r w:rsidRPr="004B5A96">
              <w:t>%)</w:t>
            </w:r>
          </w:p>
          <w:p w14:paraId="5D38DAAF" w14:textId="08344B63" w:rsidR="001809F7" w:rsidRPr="004B5A96" w:rsidRDefault="001809F7" w:rsidP="001809F7">
            <w:r w:rsidRPr="004B5A96">
              <w:t>Kramoliš (4</w:t>
            </w:r>
            <w:r w:rsidR="006E5FC4">
              <w:t>0</w:t>
            </w:r>
            <w:r w:rsidRPr="004B5A96">
              <w:t>%)</w:t>
            </w:r>
          </w:p>
        </w:tc>
        <w:tc>
          <w:tcPr>
            <w:tcW w:w="565" w:type="dxa"/>
            <w:gridSpan w:val="2"/>
          </w:tcPr>
          <w:p w14:paraId="692A5692" w14:textId="77777777" w:rsidR="001809F7" w:rsidRPr="004B5A96" w:rsidRDefault="001809F7" w:rsidP="001809F7">
            <w:pPr>
              <w:jc w:val="both"/>
            </w:pPr>
            <w:r w:rsidRPr="004B5A96">
              <w:t>1/LS</w:t>
            </w:r>
          </w:p>
        </w:tc>
        <w:tc>
          <w:tcPr>
            <w:tcW w:w="853" w:type="dxa"/>
            <w:gridSpan w:val="2"/>
          </w:tcPr>
          <w:p w14:paraId="18480791" w14:textId="77777777" w:rsidR="001809F7" w:rsidRPr="004B5A96" w:rsidRDefault="001809F7" w:rsidP="001809F7">
            <w:pPr>
              <w:jc w:val="both"/>
            </w:pPr>
            <w:r w:rsidRPr="004B5A96">
              <w:t xml:space="preserve">ZT  </w:t>
            </w:r>
          </w:p>
        </w:tc>
      </w:tr>
      <w:tr w:rsidR="001809F7" w14:paraId="26B88408" w14:textId="77777777" w:rsidTr="00323660">
        <w:trPr>
          <w:gridAfter w:val="1"/>
          <w:wAfter w:w="324" w:type="dxa"/>
        </w:trPr>
        <w:tc>
          <w:tcPr>
            <w:tcW w:w="3009" w:type="dxa"/>
          </w:tcPr>
          <w:p w14:paraId="0BDD251C" w14:textId="77777777" w:rsidR="001809F7" w:rsidRPr="004B5A96" w:rsidRDefault="001809F7" w:rsidP="001809F7">
            <w:r w:rsidRPr="004B5A96">
              <w:t>Podpora podnikání a jeho udržitelnost</w:t>
            </w:r>
          </w:p>
        </w:tc>
        <w:tc>
          <w:tcPr>
            <w:tcW w:w="851" w:type="dxa"/>
            <w:gridSpan w:val="4"/>
          </w:tcPr>
          <w:p w14:paraId="1FFDE9B7" w14:textId="7C90D64E" w:rsidR="001809F7" w:rsidRPr="004B5A96" w:rsidRDefault="001809F7" w:rsidP="001809F7">
            <w:pPr>
              <w:jc w:val="both"/>
            </w:pPr>
            <w:r w:rsidRPr="004B5A96">
              <w:t>20-0-0</w:t>
            </w:r>
          </w:p>
        </w:tc>
        <w:tc>
          <w:tcPr>
            <w:tcW w:w="851" w:type="dxa"/>
          </w:tcPr>
          <w:p w14:paraId="6AFBD2F7" w14:textId="77777777" w:rsidR="001809F7" w:rsidRPr="004B5A96" w:rsidRDefault="001809F7" w:rsidP="001809F7">
            <w:pPr>
              <w:jc w:val="both"/>
            </w:pPr>
            <w:r w:rsidRPr="004B5A96">
              <w:t>z, zk</w:t>
            </w:r>
          </w:p>
        </w:tc>
        <w:tc>
          <w:tcPr>
            <w:tcW w:w="776" w:type="dxa"/>
            <w:gridSpan w:val="2"/>
          </w:tcPr>
          <w:p w14:paraId="59D9447E" w14:textId="77777777" w:rsidR="001809F7" w:rsidRPr="004B5A96" w:rsidRDefault="001809F7" w:rsidP="001809F7">
            <w:pPr>
              <w:jc w:val="both"/>
            </w:pPr>
            <w:r w:rsidRPr="004B5A96">
              <w:t>5</w:t>
            </w:r>
          </w:p>
        </w:tc>
        <w:tc>
          <w:tcPr>
            <w:tcW w:w="2626" w:type="dxa"/>
            <w:gridSpan w:val="3"/>
          </w:tcPr>
          <w:p w14:paraId="7F256BDD" w14:textId="77777777" w:rsidR="001809F7" w:rsidRPr="004B5A96" w:rsidRDefault="001809F7" w:rsidP="001809F7">
            <w:pPr>
              <w:rPr>
                <w:b/>
              </w:rPr>
            </w:pPr>
            <w:r w:rsidRPr="004B5A96">
              <w:rPr>
                <w:b/>
              </w:rPr>
              <w:t>doc. Ing. Zuzana Tučková, Ph.D.</w:t>
            </w:r>
          </w:p>
          <w:p w14:paraId="59A7F22C" w14:textId="3BE75685" w:rsidR="001809F7" w:rsidRPr="004B5A96" w:rsidRDefault="001809F7" w:rsidP="001809F7">
            <w:r w:rsidRPr="004B5A96">
              <w:t>Tučková (</w:t>
            </w:r>
            <w:r w:rsidR="00D35A24">
              <w:t>60</w:t>
            </w:r>
            <w:r w:rsidRPr="004B5A96">
              <w:t>%)</w:t>
            </w:r>
          </w:p>
          <w:p w14:paraId="623122C8" w14:textId="51F13103" w:rsidR="001809F7" w:rsidRPr="004B5A96" w:rsidRDefault="001809F7" w:rsidP="001809F7">
            <w:r w:rsidRPr="004B5A96">
              <w:t>Vaculčíková (3</w:t>
            </w:r>
            <w:r w:rsidR="00D35A24">
              <w:t>0</w:t>
            </w:r>
            <w:r w:rsidRPr="004B5A96">
              <w:t>%)</w:t>
            </w:r>
          </w:p>
          <w:p w14:paraId="1B02699D" w14:textId="659FD030" w:rsidR="001809F7" w:rsidRPr="004B5A96" w:rsidRDefault="001809F7" w:rsidP="001809F7">
            <w:r w:rsidRPr="004B5A96">
              <w:t>Klimentová - odborník z praxe (10%)</w:t>
            </w:r>
          </w:p>
        </w:tc>
        <w:tc>
          <w:tcPr>
            <w:tcW w:w="565" w:type="dxa"/>
            <w:gridSpan w:val="2"/>
          </w:tcPr>
          <w:p w14:paraId="469A6787" w14:textId="77777777" w:rsidR="001809F7" w:rsidRPr="004B5A96" w:rsidRDefault="001809F7" w:rsidP="001809F7">
            <w:pPr>
              <w:jc w:val="both"/>
            </w:pPr>
            <w:r w:rsidRPr="004B5A96">
              <w:t>1/LS</w:t>
            </w:r>
          </w:p>
        </w:tc>
        <w:tc>
          <w:tcPr>
            <w:tcW w:w="853" w:type="dxa"/>
            <w:gridSpan w:val="2"/>
          </w:tcPr>
          <w:p w14:paraId="2C82886D" w14:textId="77777777" w:rsidR="001809F7" w:rsidRPr="004B5A96" w:rsidRDefault="001809F7" w:rsidP="001809F7">
            <w:pPr>
              <w:jc w:val="both"/>
            </w:pPr>
            <w:r w:rsidRPr="004B5A96">
              <w:t xml:space="preserve">PZ  </w:t>
            </w:r>
          </w:p>
        </w:tc>
      </w:tr>
      <w:tr w:rsidR="001809F7" w14:paraId="020B445A" w14:textId="77777777" w:rsidTr="00323660">
        <w:trPr>
          <w:gridAfter w:val="1"/>
          <w:wAfter w:w="324" w:type="dxa"/>
        </w:trPr>
        <w:tc>
          <w:tcPr>
            <w:tcW w:w="3009" w:type="dxa"/>
          </w:tcPr>
          <w:p w14:paraId="0FADF6DC" w14:textId="77777777" w:rsidR="001809F7" w:rsidRPr="004B5A96" w:rsidRDefault="001809F7" w:rsidP="001809F7">
            <w:r w:rsidRPr="004B5A96">
              <w:t>Adaptace na globální změny a mitigační opatření</w:t>
            </w:r>
          </w:p>
        </w:tc>
        <w:tc>
          <w:tcPr>
            <w:tcW w:w="851" w:type="dxa"/>
            <w:gridSpan w:val="4"/>
          </w:tcPr>
          <w:p w14:paraId="09328C46" w14:textId="5B7A5EA7" w:rsidR="001809F7" w:rsidRPr="004B5A96" w:rsidRDefault="001809F7" w:rsidP="001809F7">
            <w:pPr>
              <w:jc w:val="both"/>
            </w:pPr>
            <w:r w:rsidRPr="004B5A96">
              <w:t>20-0-0</w:t>
            </w:r>
          </w:p>
        </w:tc>
        <w:tc>
          <w:tcPr>
            <w:tcW w:w="851" w:type="dxa"/>
          </w:tcPr>
          <w:p w14:paraId="733C1C90" w14:textId="77777777" w:rsidR="001809F7" w:rsidRPr="004B5A96" w:rsidRDefault="001809F7" w:rsidP="001809F7">
            <w:pPr>
              <w:jc w:val="both"/>
            </w:pPr>
            <w:r w:rsidRPr="004B5A96">
              <w:t>z, zk</w:t>
            </w:r>
          </w:p>
        </w:tc>
        <w:tc>
          <w:tcPr>
            <w:tcW w:w="776" w:type="dxa"/>
            <w:gridSpan w:val="2"/>
          </w:tcPr>
          <w:p w14:paraId="6420B6EC" w14:textId="77777777" w:rsidR="001809F7" w:rsidRPr="004B5A96" w:rsidRDefault="001809F7" w:rsidP="001809F7">
            <w:pPr>
              <w:jc w:val="both"/>
            </w:pPr>
            <w:r w:rsidRPr="004B5A96">
              <w:t>5</w:t>
            </w:r>
          </w:p>
        </w:tc>
        <w:tc>
          <w:tcPr>
            <w:tcW w:w="2626" w:type="dxa"/>
            <w:gridSpan w:val="3"/>
          </w:tcPr>
          <w:p w14:paraId="56166A41" w14:textId="77777777" w:rsidR="001809F7" w:rsidRPr="004B5A96" w:rsidRDefault="001809F7" w:rsidP="001809F7">
            <w:r w:rsidRPr="004B5A96">
              <w:rPr>
                <w:b/>
              </w:rPr>
              <w:t>Mgr. Matyáš Adam, Ph.D</w:t>
            </w:r>
            <w:r w:rsidRPr="004B5A96">
              <w:t>.</w:t>
            </w:r>
          </w:p>
          <w:p w14:paraId="31B8403E" w14:textId="5F078F10" w:rsidR="001809F7" w:rsidRDefault="001809F7" w:rsidP="001809F7">
            <w:r w:rsidRPr="004B5A96">
              <w:t>Adam (</w:t>
            </w:r>
            <w:r>
              <w:t>5</w:t>
            </w:r>
            <w:r w:rsidR="00D35A24">
              <w:t>0</w:t>
            </w:r>
            <w:r w:rsidRPr="004B5A96">
              <w:t>%)</w:t>
            </w:r>
          </w:p>
          <w:p w14:paraId="04855348" w14:textId="1718B07F" w:rsidR="001809F7" w:rsidRPr="004B5A96" w:rsidRDefault="001809F7" w:rsidP="001809F7">
            <w:r>
              <w:t>Lehejček (2</w:t>
            </w:r>
            <w:r w:rsidR="00D35A24">
              <w:t>5</w:t>
            </w:r>
            <w:r>
              <w:t>%)</w:t>
            </w:r>
          </w:p>
          <w:p w14:paraId="06226E1E" w14:textId="58B0ECD8" w:rsidR="001809F7" w:rsidRPr="004B5A96" w:rsidRDefault="001809F7" w:rsidP="001809F7">
            <w:r w:rsidRPr="004B5A96">
              <w:t>Eršil - odborník z praxe (2</w:t>
            </w:r>
            <w:r w:rsidR="00D35A24">
              <w:t>5</w:t>
            </w:r>
            <w:r w:rsidRPr="004B5A96">
              <w:t>%)</w:t>
            </w:r>
          </w:p>
        </w:tc>
        <w:tc>
          <w:tcPr>
            <w:tcW w:w="565" w:type="dxa"/>
            <w:gridSpan w:val="2"/>
          </w:tcPr>
          <w:p w14:paraId="71E7376F" w14:textId="77777777" w:rsidR="001809F7" w:rsidRPr="004B5A96" w:rsidRDefault="001809F7" w:rsidP="001809F7">
            <w:pPr>
              <w:jc w:val="both"/>
            </w:pPr>
            <w:r w:rsidRPr="004B5A96">
              <w:t>1/LS</w:t>
            </w:r>
          </w:p>
        </w:tc>
        <w:tc>
          <w:tcPr>
            <w:tcW w:w="853" w:type="dxa"/>
            <w:gridSpan w:val="2"/>
          </w:tcPr>
          <w:p w14:paraId="4E46828D" w14:textId="77777777" w:rsidR="001809F7" w:rsidRPr="004B5A96" w:rsidRDefault="001809F7" w:rsidP="001809F7">
            <w:pPr>
              <w:jc w:val="both"/>
            </w:pPr>
            <w:r w:rsidRPr="004B5A96">
              <w:t xml:space="preserve">PZ </w:t>
            </w:r>
          </w:p>
        </w:tc>
      </w:tr>
      <w:tr w:rsidR="001809F7" w14:paraId="11F5D995" w14:textId="77777777" w:rsidTr="00323660">
        <w:trPr>
          <w:gridAfter w:val="1"/>
          <w:wAfter w:w="324" w:type="dxa"/>
        </w:trPr>
        <w:tc>
          <w:tcPr>
            <w:tcW w:w="3009" w:type="dxa"/>
          </w:tcPr>
          <w:p w14:paraId="0549DE1B" w14:textId="1654354F" w:rsidR="001809F7" w:rsidRPr="004B5A96" w:rsidRDefault="001809F7" w:rsidP="001809F7">
            <w:r w:rsidRPr="004B5A96">
              <w:t>Terénní praxe environmentální udržitelnosti</w:t>
            </w:r>
          </w:p>
        </w:tc>
        <w:tc>
          <w:tcPr>
            <w:tcW w:w="851" w:type="dxa"/>
            <w:gridSpan w:val="4"/>
          </w:tcPr>
          <w:p w14:paraId="7DDA6821" w14:textId="7EDC243C" w:rsidR="001809F7" w:rsidRPr="004B5A96" w:rsidRDefault="001809F7" w:rsidP="001809F7">
            <w:pPr>
              <w:jc w:val="both"/>
            </w:pPr>
            <w:r w:rsidRPr="004B5A96">
              <w:t>20 h</w:t>
            </w:r>
          </w:p>
        </w:tc>
        <w:tc>
          <w:tcPr>
            <w:tcW w:w="851" w:type="dxa"/>
          </w:tcPr>
          <w:p w14:paraId="3ED9C545" w14:textId="77777777" w:rsidR="001809F7" w:rsidRPr="004B5A96" w:rsidRDefault="001809F7" w:rsidP="001809F7">
            <w:pPr>
              <w:jc w:val="both"/>
            </w:pPr>
            <w:r w:rsidRPr="004B5A96">
              <w:t>z</w:t>
            </w:r>
          </w:p>
        </w:tc>
        <w:tc>
          <w:tcPr>
            <w:tcW w:w="776" w:type="dxa"/>
            <w:gridSpan w:val="2"/>
          </w:tcPr>
          <w:p w14:paraId="4371CC65" w14:textId="77777777" w:rsidR="001809F7" w:rsidRPr="004B5A96" w:rsidRDefault="001809F7" w:rsidP="001809F7">
            <w:pPr>
              <w:jc w:val="both"/>
            </w:pPr>
            <w:r w:rsidRPr="004B5A96">
              <w:t>5</w:t>
            </w:r>
          </w:p>
        </w:tc>
        <w:tc>
          <w:tcPr>
            <w:tcW w:w="2626" w:type="dxa"/>
            <w:gridSpan w:val="3"/>
          </w:tcPr>
          <w:p w14:paraId="7FBB20D8" w14:textId="77777777" w:rsidR="001809F7" w:rsidRPr="004B5A96" w:rsidRDefault="001809F7" w:rsidP="001809F7">
            <w:r w:rsidRPr="004B5A96">
              <w:rPr>
                <w:b/>
              </w:rPr>
              <w:t>Mgr. Matyáš Adam, Ph.D</w:t>
            </w:r>
            <w:r w:rsidRPr="004B5A96">
              <w:t>.</w:t>
            </w:r>
          </w:p>
          <w:p w14:paraId="093ED7DA" w14:textId="77777777" w:rsidR="005A386B" w:rsidRPr="005A386B" w:rsidRDefault="005A386B" w:rsidP="005A386B">
            <w:r w:rsidRPr="005A386B">
              <w:rPr>
                <w:rStyle w:val="contentpasted3"/>
              </w:rPr>
              <w:t>Adam (35%) </w:t>
            </w:r>
          </w:p>
          <w:p w14:paraId="4AEB6BCF" w14:textId="0B02B055" w:rsidR="005A386B" w:rsidRPr="005A386B" w:rsidRDefault="005A386B" w:rsidP="005A386B">
            <w:r w:rsidRPr="005A386B">
              <w:rPr>
                <w:rStyle w:val="contentpasted3"/>
              </w:rPr>
              <w:t>Lehejček (35%) </w:t>
            </w:r>
          </w:p>
          <w:p w14:paraId="48E7FCB9" w14:textId="4493C515" w:rsidR="001809F7" w:rsidRPr="004B5A96" w:rsidRDefault="005A386B" w:rsidP="005A386B">
            <w:r w:rsidRPr="005A386B">
              <w:rPr>
                <w:rStyle w:val="contentpasted3"/>
              </w:rPr>
              <w:lastRenderedPageBreak/>
              <w:t>Trojan (30%)</w:t>
            </w:r>
            <w:r>
              <w:t> </w:t>
            </w:r>
          </w:p>
        </w:tc>
        <w:tc>
          <w:tcPr>
            <w:tcW w:w="565" w:type="dxa"/>
            <w:gridSpan w:val="2"/>
          </w:tcPr>
          <w:p w14:paraId="06D72199" w14:textId="77777777" w:rsidR="001809F7" w:rsidRPr="004B5A96" w:rsidRDefault="001809F7" w:rsidP="001809F7">
            <w:pPr>
              <w:jc w:val="both"/>
            </w:pPr>
            <w:r w:rsidRPr="004B5A96">
              <w:lastRenderedPageBreak/>
              <w:t>1/LS</w:t>
            </w:r>
          </w:p>
        </w:tc>
        <w:tc>
          <w:tcPr>
            <w:tcW w:w="853" w:type="dxa"/>
            <w:gridSpan w:val="2"/>
          </w:tcPr>
          <w:p w14:paraId="06309CA3" w14:textId="77777777" w:rsidR="001809F7" w:rsidRPr="004B5A96" w:rsidRDefault="001809F7" w:rsidP="001809F7">
            <w:pPr>
              <w:jc w:val="both"/>
            </w:pPr>
          </w:p>
        </w:tc>
      </w:tr>
      <w:tr w:rsidR="001809F7" w14:paraId="6F49B76F" w14:textId="77777777" w:rsidTr="00323660">
        <w:trPr>
          <w:gridAfter w:val="1"/>
          <w:wAfter w:w="324" w:type="dxa"/>
        </w:trPr>
        <w:tc>
          <w:tcPr>
            <w:tcW w:w="3009" w:type="dxa"/>
          </w:tcPr>
          <w:p w14:paraId="1FA8DDBB" w14:textId="1BBF954B" w:rsidR="001809F7" w:rsidRPr="004B5A96" w:rsidRDefault="001809F7" w:rsidP="001809F7">
            <w:r w:rsidRPr="004B5A96">
              <w:t>Ekologické aspekty technologických procesů</w:t>
            </w:r>
          </w:p>
        </w:tc>
        <w:tc>
          <w:tcPr>
            <w:tcW w:w="851" w:type="dxa"/>
            <w:gridSpan w:val="4"/>
          </w:tcPr>
          <w:p w14:paraId="710D65EE" w14:textId="174E4999" w:rsidR="001809F7" w:rsidRPr="004B5A96" w:rsidRDefault="001809F7" w:rsidP="001809F7">
            <w:pPr>
              <w:jc w:val="both"/>
            </w:pPr>
            <w:r w:rsidRPr="004B5A96">
              <w:t>10-0-10</w:t>
            </w:r>
          </w:p>
        </w:tc>
        <w:tc>
          <w:tcPr>
            <w:tcW w:w="851" w:type="dxa"/>
          </w:tcPr>
          <w:p w14:paraId="2A0C55AC" w14:textId="77777777" w:rsidR="001809F7" w:rsidRPr="004B5A96" w:rsidRDefault="001809F7" w:rsidP="001809F7">
            <w:pPr>
              <w:jc w:val="both"/>
            </w:pPr>
            <w:r w:rsidRPr="004B5A96">
              <w:t>z, zk</w:t>
            </w:r>
          </w:p>
        </w:tc>
        <w:tc>
          <w:tcPr>
            <w:tcW w:w="776" w:type="dxa"/>
            <w:gridSpan w:val="2"/>
          </w:tcPr>
          <w:p w14:paraId="363F64DA" w14:textId="77777777" w:rsidR="001809F7" w:rsidRPr="004B5A96" w:rsidRDefault="001809F7" w:rsidP="001809F7">
            <w:pPr>
              <w:jc w:val="both"/>
            </w:pPr>
            <w:r w:rsidRPr="004B5A96">
              <w:t>5</w:t>
            </w:r>
          </w:p>
        </w:tc>
        <w:tc>
          <w:tcPr>
            <w:tcW w:w="2626" w:type="dxa"/>
            <w:gridSpan w:val="3"/>
          </w:tcPr>
          <w:p w14:paraId="390CCFF8" w14:textId="77777777" w:rsidR="001809F7" w:rsidRPr="004B5A96" w:rsidRDefault="001809F7" w:rsidP="001809F7">
            <w:pPr>
              <w:rPr>
                <w:b/>
                <w:bCs/>
              </w:rPr>
            </w:pPr>
            <w:r w:rsidRPr="004B5A96">
              <w:rPr>
                <w:b/>
                <w:bCs/>
              </w:rPr>
              <w:t xml:space="preserve">prof. Ing. Vladimír Sedlařík, Ph.D. </w:t>
            </w:r>
          </w:p>
          <w:p w14:paraId="1C641992" w14:textId="05C78EB4" w:rsidR="001809F7" w:rsidRPr="004B5A96" w:rsidRDefault="001809F7" w:rsidP="001809F7">
            <w:pPr>
              <w:rPr>
                <w:bCs/>
              </w:rPr>
            </w:pPr>
            <w:r w:rsidRPr="004B5A96">
              <w:rPr>
                <w:bCs/>
              </w:rPr>
              <w:t>Sedlařík (5</w:t>
            </w:r>
            <w:r w:rsidR="00D35A24">
              <w:rPr>
                <w:bCs/>
              </w:rPr>
              <w:t>0</w:t>
            </w:r>
            <w:r w:rsidRPr="004B5A96">
              <w:rPr>
                <w:bCs/>
              </w:rPr>
              <w:t>%)</w:t>
            </w:r>
          </w:p>
          <w:p w14:paraId="4735B102" w14:textId="7E1B71D2" w:rsidR="001809F7" w:rsidRPr="004B5A96" w:rsidRDefault="001809F7" w:rsidP="001809F7">
            <w:r w:rsidRPr="004B5A96">
              <w:t>Domincová-Bergerová (</w:t>
            </w:r>
            <w:r w:rsidR="00D35A24">
              <w:t>40</w:t>
            </w:r>
            <w:r w:rsidRPr="004B5A96">
              <w:t>%)</w:t>
            </w:r>
          </w:p>
          <w:p w14:paraId="3C55983E" w14:textId="71D471B1" w:rsidR="001809F7" w:rsidRPr="004B5A96" w:rsidRDefault="001809F7" w:rsidP="001809F7">
            <w:r w:rsidRPr="004B5A96">
              <w:rPr>
                <w:lang w:eastAsia="en-US"/>
              </w:rPr>
              <w:t>Toufar – odborník</w:t>
            </w:r>
            <w:r w:rsidRPr="004B5A96">
              <w:t xml:space="preserve"> z praxe (10%)</w:t>
            </w:r>
          </w:p>
        </w:tc>
        <w:tc>
          <w:tcPr>
            <w:tcW w:w="565" w:type="dxa"/>
            <w:gridSpan w:val="2"/>
          </w:tcPr>
          <w:p w14:paraId="3ABE5266" w14:textId="77777777" w:rsidR="001809F7" w:rsidRPr="004B5A96" w:rsidRDefault="001809F7" w:rsidP="001809F7">
            <w:pPr>
              <w:jc w:val="both"/>
            </w:pPr>
            <w:r w:rsidRPr="004B5A96">
              <w:t>1/LS</w:t>
            </w:r>
          </w:p>
        </w:tc>
        <w:tc>
          <w:tcPr>
            <w:tcW w:w="853" w:type="dxa"/>
            <w:gridSpan w:val="2"/>
          </w:tcPr>
          <w:p w14:paraId="326BDEA9" w14:textId="77777777" w:rsidR="001809F7" w:rsidRPr="004B5A96" w:rsidRDefault="001809F7" w:rsidP="001809F7">
            <w:pPr>
              <w:jc w:val="both"/>
            </w:pPr>
            <w:r w:rsidRPr="004B5A96">
              <w:t xml:space="preserve"> ZT</w:t>
            </w:r>
          </w:p>
        </w:tc>
      </w:tr>
      <w:tr w:rsidR="001809F7" w14:paraId="61772896" w14:textId="77777777" w:rsidTr="00323660">
        <w:trPr>
          <w:gridAfter w:val="1"/>
          <w:wAfter w:w="324" w:type="dxa"/>
        </w:trPr>
        <w:tc>
          <w:tcPr>
            <w:tcW w:w="3009" w:type="dxa"/>
          </w:tcPr>
          <w:p w14:paraId="7A0F0672" w14:textId="60195D06" w:rsidR="001809F7" w:rsidRPr="004B5A96" w:rsidRDefault="001809F7" w:rsidP="001809F7">
            <w:pPr>
              <w:jc w:val="both"/>
            </w:pPr>
            <w:r w:rsidRPr="004B5A96">
              <w:t>Právní aspekty udržitelného rozvoje</w:t>
            </w:r>
          </w:p>
        </w:tc>
        <w:tc>
          <w:tcPr>
            <w:tcW w:w="851" w:type="dxa"/>
            <w:gridSpan w:val="4"/>
          </w:tcPr>
          <w:p w14:paraId="5283E07E" w14:textId="38A9AA77" w:rsidR="001809F7" w:rsidRPr="004B5A96" w:rsidRDefault="001809F7" w:rsidP="001809F7">
            <w:pPr>
              <w:jc w:val="both"/>
            </w:pPr>
            <w:r w:rsidRPr="004B5A96">
              <w:t>15-0-0</w:t>
            </w:r>
          </w:p>
        </w:tc>
        <w:tc>
          <w:tcPr>
            <w:tcW w:w="851" w:type="dxa"/>
          </w:tcPr>
          <w:p w14:paraId="2848128C" w14:textId="0B55C886" w:rsidR="001809F7" w:rsidRPr="004B5A96" w:rsidRDefault="001809F7" w:rsidP="001809F7">
            <w:pPr>
              <w:jc w:val="both"/>
            </w:pPr>
            <w:r w:rsidRPr="004B5A96">
              <w:t>klz</w:t>
            </w:r>
          </w:p>
        </w:tc>
        <w:tc>
          <w:tcPr>
            <w:tcW w:w="776" w:type="dxa"/>
            <w:gridSpan w:val="2"/>
          </w:tcPr>
          <w:p w14:paraId="6FFC575A" w14:textId="74FA7EFD" w:rsidR="001809F7" w:rsidRPr="004B5A96" w:rsidRDefault="001809F7" w:rsidP="001809F7">
            <w:pPr>
              <w:jc w:val="both"/>
            </w:pPr>
            <w:r w:rsidRPr="004B5A96">
              <w:t>3</w:t>
            </w:r>
          </w:p>
        </w:tc>
        <w:tc>
          <w:tcPr>
            <w:tcW w:w="2626" w:type="dxa"/>
            <w:gridSpan w:val="3"/>
          </w:tcPr>
          <w:p w14:paraId="48E6A699" w14:textId="77777777" w:rsidR="001809F7" w:rsidRPr="004B5A96" w:rsidRDefault="001809F7" w:rsidP="001809F7">
            <w:pPr>
              <w:rPr>
                <w:b/>
                <w:bCs/>
              </w:rPr>
            </w:pPr>
            <w:r w:rsidRPr="004B5A96">
              <w:rPr>
                <w:b/>
                <w:bCs/>
              </w:rPr>
              <w:t>JUDr. Jiří Zicha, Ph.D.</w:t>
            </w:r>
          </w:p>
          <w:p w14:paraId="5E693939" w14:textId="53920AA1" w:rsidR="001809F7" w:rsidRPr="004B5A96" w:rsidRDefault="001809F7" w:rsidP="001809F7">
            <w:r w:rsidRPr="004B5A96">
              <w:t>Zicha (100%)</w:t>
            </w:r>
          </w:p>
        </w:tc>
        <w:tc>
          <w:tcPr>
            <w:tcW w:w="565" w:type="dxa"/>
            <w:gridSpan w:val="2"/>
          </w:tcPr>
          <w:p w14:paraId="05C531AD" w14:textId="24AEB488" w:rsidR="001809F7" w:rsidRDefault="001809F7" w:rsidP="001809F7">
            <w:pPr>
              <w:jc w:val="both"/>
            </w:pPr>
            <w:r>
              <w:t>1/LS</w:t>
            </w:r>
          </w:p>
        </w:tc>
        <w:tc>
          <w:tcPr>
            <w:tcW w:w="853" w:type="dxa"/>
            <w:gridSpan w:val="2"/>
          </w:tcPr>
          <w:p w14:paraId="790F77E3" w14:textId="3CA8BA17" w:rsidR="001809F7" w:rsidRDefault="001809F7" w:rsidP="001809F7">
            <w:pPr>
              <w:jc w:val="both"/>
            </w:pPr>
          </w:p>
        </w:tc>
      </w:tr>
      <w:tr w:rsidR="001809F7" w14:paraId="23E39541" w14:textId="77777777" w:rsidTr="00323660">
        <w:trPr>
          <w:gridAfter w:val="1"/>
          <w:wAfter w:w="324" w:type="dxa"/>
        </w:trPr>
        <w:tc>
          <w:tcPr>
            <w:tcW w:w="3009" w:type="dxa"/>
          </w:tcPr>
          <w:p w14:paraId="266E3E7D" w14:textId="2B55A8EE" w:rsidR="001809F7" w:rsidRPr="004B5A96" w:rsidRDefault="001809F7" w:rsidP="00284660">
            <w:pPr>
              <w:rPr>
                <w:bCs/>
                <w:color w:val="000000"/>
                <w:szCs w:val="24"/>
              </w:rPr>
            </w:pPr>
            <w:r w:rsidRPr="004B5A96">
              <w:rPr>
                <w:bCs/>
                <w:color w:val="000000"/>
                <w:szCs w:val="24"/>
              </w:rPr>
              <w:t>Technologie pro energetickou udržitelnost</w:t>
            </w:r>
          </w:p>
        </w:tc>
        <w:tc>
          <w:tcPr>
            <w:tcW w:w="851" w:type="dxa"/>
            <w:gridSpan w:val="4"/>
          </w:tcPr>
          <w:p w14:paraId="6E600E0F" w14:textId="103E7334" w:rsidR="001809F7" w:rsidRPr="004B5A96" w:rsidRDefault="001809F7" w:rsidP="001809F7">
            <w:pPr>
              <w:jc w:val="both"/>
            </w:pPr>
            <w:r w:rsidRPr="004B5A96">
              <w:t>10-10-0</w:t>
            </w:r>
          </w:p>
        </w:tc>
        <w:tc>
          <w:tcPr>
            <w:tcW w:w="851" w:type="dxa"/>
          </w:tcPr>
          <w:p w14:paraId="76084EAE" w14:textId="46D642F8" w:rsidR="001809F7" w:rsidRPr="004B5A96" w:rsidRDefault="001809F7" w:rsidP="001809F7">
            <w:pPr>
              <w:jc w:val="both"/>
            </w:pPr>
            <w:r w:rsidRPr="004B5A96">
              <w:t>z, zk</w:t>
            </w:r>
          </w:p>
        </w:tc>
        <w:tc>
          <w:tcPr>
            <w:tcW w:w="776" w:type="dxa"/>
            <w:gridSpan w:val="2"/>
          </w:tcPr>
          <w:p w14:paraId="37BF6585" w14:textId="24D3FCF6" w:rsidR="001809F7" w:rsidRPr="004B5A96" w:rsidRDefault="001809F7" w:rsidP="001809F7">
            <w:pPr>
              <w:jc w:val="both"/>
            </w:pPr>
            <w:r w:rsidRPr="004B5A96">
              <w:t>5</w:t>
            </w:r>
          </w:p>
        </w:tc>
        <w:tc>
          <w:tcPr>
            <w:tcW w:w="2626" w:type="dxa"/>
            <w:gridSpan w:val="3"/>
          </w:tcPr>
          <w:p w14:paraId="739C2D2D" w14:textId="77777777" w:rsidR="001809F7" w:rsidRPr="004B5A96" w:rsidRDefault="001809F7" w:rsidP="001809F7">
            <w:pPr>
              <w:rPr>
                <w:b/>
              </w:rPr>
            </w:pPr>
            <w:r w:rsidRPr="004B5A96">
              <w:rPr>
                <w:b/>
              </w:rPr>
              <w:t>Ing. Michal Machovský, Ph.D.</w:t>
            </w:r>
          </w:p>
          <w:p w14:paraId="497DFFF3" w14:textId="77777777" w:rsidR="001809F7" w:rsidRPr="004B5A96" w:rsidRDefault="001809F7" w:rsidP="001809F7">
            <w:r w:rsidRPr="004B5A96">
              <w:t>Machovský (90%)</w:t>
            </w:r>
          </w:p>
          <w:p w14:paraId="44A65FFB" w14:textId="01D0D6A3" w:rsidR="001809F7" w:rsidRPr="004B5A96" w:rsidRDefault="001809F7" w:rsidP="001809F7">
            <w:pPr>
              <w:rPr>
                <w:b/>
              </w:rPr>
            </w:pPr>
            <w:r w:rsidRPr="004B5A96">
              <w:t>Navrátil – odborník z praxe (10%)</w:t>
            </w:r>
          </w:p>
        </w:tc>
        <w:tc>
          <w:tcPr>
            <w:tcW w:w="565" w:type="dxa"/>
            <w:gridSpan w:val="2"/>
          </w:tcPr>
          <w:p w14:paraId="3DBCF0A8" w14:textId="43C6D806" w:rsidR="001809F7" w:rsidRPr="00012EB3" w:rsidRDefault="001809F7" w:rsidP="001809F7">
            <w:pPr>
              <w:jc w:val="both"/>
            </w:pPr>
            <w:r w:rsidRPr="00012EB3">
              <w:t>2/ZS</w:t>
            </w:r>
          </w:p>
        </w:tc>
        <w:tc>
          <w:tcPr>
            <w:tcW w:w="853" w:type="dxa"/>
            <w:gridSpan w:val="2"/>
          </w:tcPr>
          <w:p w14:paraId="14693A05" w14:textId="3E5A297C" w:rsidR="001809F7" w:rsidRDefault="001809F7" w:rsidP="001809F7">
            <w:pPr>
              <w:jc w:val="both"/>
            </w:pPr>
            <w:r>
              <w:t>PZ</w:t>
            </w:r>
          </w:p>
        </w:tc>
      </w:tr>
      <w:tr w:rsidR="001809F7" w14:paraId="0C986F8F" w14:textId="77777777" w:rsidTr="00323660">
        <w:trPr>
          <w:gridAfter w:val="1"/>
          <w:wAfter w:w="324" w:type="dxa"/>
        </w:trPr>
        <w:tc>
          <w:tcPr>
            <w:tcW w:w="3009" w:type="dxa"/>
          </w:tcPr>
          <w:p w14:paraId="335CFCB4" w14:textId="77777777" w:rsidR="001809F7" w:rsidRDefault="001809F7" w:rsidP="001809F7">
            <w:pPr>
              <w:jc w:val="both"/>
            </w:pPr>
            <w:r>
              <w:t>Udržitelnost přírodních zdrojů</w:t>
            </w:r>
          </w:p>
        </w:tc>
        <w:tc>
          <w:tcPr>
            <w:tcW w:w="851" w:type="dxa"/>
            <w:gridSpan w:val="4"/>
          </w:tcPr>
          <w:p w14:paraId="5BA5FD61" w14:textId="1B81C647" w:rsidR="001809F7" w:rsidRDefault="001809F7" w:rsidP="001809F7">
            <w:pPr>
              <w:jc w:val="both"/>
            </w:pPr>
            <w:r>
              <w:t>20-0-0</w:t>
            </w:r>
          </w:p>
        </w:tc>
        <w:tc>
          <w:tcPr>
            <w:tcW w:w="851" w:type="dxa"/>
          </w:tcPr>
          <w:p w14:paraId="09F648DC" w14:textId="77777777" w:rsidR="001809F7" w:rsidRDefault="001809F7" w:rsidP="001809F7">
            <w:pPr>
              <w:jc w:val="both"/>
            </w:pPr>
            <w:r>
              <w:t>z, zk</w:t>
            </w:r>
          </w:p>
        </w:tc>
        <w:tc>
          <w:tcPr>
            <w:tcW w:w="776" w:type="dxa"/>
            <w:gridSpan w:val="2"/>
          </w:tcPr>
          <w:p w14:paraId="4855D280" w14:textId="36D8C33D" w:rsidR="001809F7" w:rsidRDefault="0059580C" w:rsidP="001809F7">
            <w:pPr>
              <w:jc w:val="both"/>
            </w:pPr>
            <w:r>
              <w:t>4</w:t>
            </w:r>
          </w:p>
        </w:tc>
        <w:tc>
          <w:tcPr>
            <w:tcW w:w="2626" w:type="dxa"/>
            <w:gridSpan w:val="3"/>
          </w:tcPr>
          <w:p w14:paraId="1F794348" w14:textId="77777777" w:rsidR="001809F7" w:rsidRPr="00E91289" w:rsidRDefault="001809F7" w:rsidP="001809F7">
            <w:pPr>
              <w:rPr>
                <w:b/>
              </w:rPr>
            </w:pPr>
            <w:r w:rsidRPr="00E91289">
              <w:rPr>
                <w:b/>
              </w:rPr>
              <w:t>Ing. Bc. et Bc. Lukáš Snopek</w:t>
            </w:r>
            <w:r>
              <w:rPr>
                <w:b/>
              </w:rPr>
              <w:t>, Ph.D.</w:t>
            </w:r>
          </w:p>
          <w:p w14:paraId="0A16DF47" w14:textId="77777777" w:rsidR="001809F7" w:rsidRDefault="001809F7" w:rsidP="001809F7">
            <w:r>
              <w:t xml:space="preserve">Snopek (100%) </w:t>
            </w:r>
          </w:p>
        </w:tc>
        <w:tc>
          <w:tcPr>
            <w:tcW w:w="565" w:type="dxa"/>
            <w:gridSpan w:val="2"/>
          </w:tcPr>
          <w:p w14:paraId="2A804A29" w14:textId="77777777" w:rsidR="001809F7" w:rsidRDefault="001809F7" w:rsidP="001809F7">
            <w:pPr>
              <w:jc w:val="both"/>
            </w:pPr>
            <w:r>
              <w:t>2/ZS</w:t>
            </w:r>
          </w:p>
        </w:tc>
        <w:tc>
          <w:tcPr>
            <w:tcW w:w="853" w:type="dxa"/>
            <w:gridSpan w:val="2"/>
          </w:tcPr>
          <w:p w14:paraId="16A9D68C" w14:textId="77777777" w:rsidR="001809F7" w:rsidRDefault="001809F7" w:rsidP="001809F7">
            <w:pPr>
              <w:jc w:val="both"/>
            </w:pPr>
          </w:p>
        </w:tc>
      </w:tr>
      <w:tr w:rsidR="001809F7" w14:paraId="2857BA35" w14:textId="77777777" w:rsidTr="00323660">
        <w:trPr>
          <w:gridAfter w:val="1"/>
          <w:wAfter w:w="324" w:type="dxa"/>
        </w:trPr>
        <w:tc>
          <w:tcPr>
            <w:tcW w:w="3009" w:type="dxa"/>
          </w:tcPr>
          <w:p w14:paraId="4EFC8B5A" w14:textId="77777777" w:rsidR="001809F7" w:rsidRDefault="001809F7" w:rsidP="001809F7">
            <w:pPr>
              <w:jc w:val="both"/>
            </w:pPr>
            <w:r>
              <w:t>Nakládání s odpady</w:t>
            </w:r>
          </w:p>
        </w:tc>
        <w:tc>
          <w:tcPr>
            <w:tcW w:w="851" w:type="dxa"/>
            <w:gridSpan w:val="4"/>
          </w:tcPr>
          <w:p w14:paraId="0A7E0201" w14:textId="3C5B57A8" w:rsidR="001809F7" w:rsidRDefault="001809F7" w:rsidP="001809F7">
            <w:pPr>
              <w:jc w:val="both"/>
            </w:pPr>
            <w:r>
              <w:t>15-0-0</w:t>
            </w:r>
          </w:p>
        </w:tc>
        <w:tc>
          <w:tcPr>
            <w:tcW w:w="851" w:type="dxa"/>
          </w:tcPr>
          <w:p w14:paraId="1F1F87C7" w14:textId="77777777" w:rsidR="001809F7" w:rsidRDefault="001809F7" w:rsidP="001809F7">
            <w:pPr>
              <w:jc w:val="both"/>
            </w:pPr>
            <w:r>
              <w:t>z, zk</w:t>
            </w:r>
          </w:p>
        </w:tc>
        <w:tc>
          <w:tcPr>
            <w:tcW w:w="776" w:type="dxa"/>
            <w:gridSpan w:val="2"/>
          </w:tcPr>
          <w:p w14:paraId="17A8A59A" w14:textId="77777777" w:rsidR="001809F7" w:rsidRDefault="001809F7" w:rsidP="001809F7">
            <w:pPr>
              <w:jc w:val="both"/>
            </w:pPr>
            <w:r>
              <w:t>4</w:t>
            </w:r>
          </w:p>
        </w:tc>
        <w:tc>
          <w:tcPr>
            <w:tcW w:w="2626" w:type="dxa"/>
            <w:gridSpan w:val="3"/>
          </w:tcPr>
          <w:p w14:paraId="3BE5C349" w14:textId="77777777" w:rsidR="001809F7" w:rsidRPr="00E91289" w:rsidRDefault="001809F7" w:rsidP="001809F7">
            <w:pPr>
              <w:rPr>
                <w:b/>
              </w:rPr>
            </w:pPr>
            <w:r w:rsidRPr="00E91289">
              <w:rPr>
                <w:b/>
              </w:rPr>
              <w:t>doc. Ing. et Ing.  Kuřitka Ph.D. et Ph.D.</w:t>
            </w:r>
          </w:p>
          <w:p w14:paraId="7881A627" w14:textId="77777777" w:rsidR="001809F7" w:rsidRDefault="001809F7" w:rsidP="001809F7">
            <w:r>
              <w:t>Kuřitka (90%)</w:t>
            </w:r>
          </w:p>
          <w:p w14:paraId="20D00FD2" w14:textId="77777777" w:rsidR="001809F7" w:rsidRDefault="001809F7" w:rsidP="001809F7">
            <w:r w:rsidRPr="00AC240C">
              <w:t>Machovská</w:t>
            </w:r>
            <w:r>
              <w:t xml:space="preserve"> </w:t>
            </w:r>
            <w:r w:rsidRPr="00AC240C">
              <w:t xml:space="preserve">– odborník z praxe (10%) </w:t>
            </w:r>
          </w:p>
        </w:tc>
        <w:tc>
          <w:tcPr>
            <w:tcW w:w="565" w:type="dxa"/>
            <w:gridSpan w:val="2"/>
          </w:tcPr>
          <w:p w14:paraId="68FBA342" w14:textId="77777777" w:rsidR="001809F7" w:rsidRDefault="001809F7" w:rsidP="001809F7">
            <w:pPr>
              <w:jc w:val="both"/>
            </w:pPr>
            <w:r>
              <w:t>2/ZS</w:t>
            </w:r>
          </w:p>
        </w:tc>
        <w:tc>
          <w:tcPr>
            <w:tcW w:w="853" w:type="dxa"/>
            <w:gridSpan w:val="2"/>
          </w:tcPr>
          <w:p w14:paraId="18B30F1E" w14:textId="0E3FC929" w:rsidR="001809F7" w:rsidRDefault="001809F7" w:rsidP="001809F7">
            <w:pPr>
              <w:jc w:val="both"/>
            </w:pPr>
          </w:p>
        </w:tc>
      </w:tr>
      <w:tr w:rsidR="001809F7" w14:paraId="6B866894" w14:textId="77777777" w:rsidTr="00323660">
        <w:trPr>
          <w:gridAfter w:val="1"/>
          <w:wAfter w:w="324" w:type="dxa"/>
        </w:trPr>
        <w:tc>
          <w:tcPr>
            <w:tcW w:w="3009" w:type="dxa"/>
          </w:tcPr>
          <w:p w14:paraId="488F4198" w14:textId="3F210355" w:rsidR="001809F7" w:rsidRPr="008C5C5A" w:rsidRDefault="001809F7" w:rsidP="001809F7">
            <w:pPr>
              <w:jc w:val="both"/>
            </w:pPr>
            <w:r w:rsidRPr="008C5C5A">
              <w:t>Management udržitel</w:t>
            </w:r>
            <w:r w:rsidR="00D35A24">
              <w:t>ného rozvoje</w:t>
            </w:r>
          </w:p>
        </w:tc>
        <w:tc>
          <w:tcPr>
            <w:tcW w:w="851" w:type="dxa"/>
            <w:gridSpan w:val="4"/>
          </w:tcPr>
          <w:p w14:paraId="3AD442DB" w14:textId="0BCEF1BD" w:rsidR="001809F7" w:rsidRPr="005D5C31" w:rsidRDefault="005165C5" w:rsidP="001809F7">
            <w:pPr>
              <w:jc w:val="both"/>
              <w:rPr>
                <w:highlight w:val="yellow"/>
              </w:rPr>
            </w:pPr>
            <w:r>
              <w:t>15</w:t>
            </w:r>
            <w:r w:rsidR="001809F7">
              <w:t>-0-0</w:t>
            </w:r>
          </w:p>
        </w:tc>
        <w:tc>
          <w:tcPr>
            <w:tcW w:w="851" w:type="dxa"/>
          </w:tcPr>
          <w:p w14:paraId="7C158ED7" w14:textId="77777777" w:rsidR="001809F7" w:rsidRPr="00D004E7" w:rsidRDefault="001809F7" w:rsidP="001809F7">
            <w:pPr>
              <w:jc w:val="both"/>
            </w:pPr>
            <w:r w:rsidRPr="00D004E7">
              <w:t>z, zk</w:t>
            </w:r>
          </w:p>
        </w:tc>
        <w:tc>
          <w:tcPr>
            <w:tcW w:w="776" w:type="dxa"/>
            <w:gridSpan w:val="2"/>
          </w:tcPr>
          <w:p w14:paraId="6215D2A7" w14:textId="7DA25E7B" w:rsidR="001809F7" w:rsidRPr="00D004E7" w:rsidRDefault="005165C5" w:rsidP="005165C5">
            <w:pPr>
              <w:spacing w:line="360" w:lineRule="auto"/>
              <w:jc w:val="both"/>
            </w:pPr>
            <w:r>
              <w:t>5</w:t>
            </w:r>
          </w:p>
        </w:tc>
        <w:tc>
          <w:tcPr>
            <w:tcW w:w="2626" w:type="dxa"/>
            <w:gridSpan w:val="3"/>
          </w:tcPr>
          <w:p w14:paraId="7A3F36F1" w14:textId="77777777" w:rsidR="001809F7" w:rsidRPr="00D004E7" w:rsidRDefault="001809F7" w:rsidP="001809F7">
            <w:pPr>
              <w:rPr>
                <w:b/>
              </w:rPr>
            </w:pPr>
            <w:r w:rsidRPr="00D004E7">
              <w:rPr>
                <w:b/>
              </w:rPr>
              <w:t>doc. Ing. Michal Pilík, Ph.D.</w:t>
            </w:r>
          </w:p>
          <w:p w14:paraId="662BB96E" w14:textId="78591F76" w:rsidR="001809F7" w:rsidRPr="00D004E7" w:rsidRDefault="001809F7" w:rsidP="001809F7">
            <w:r w:rsidRPr="00D004E7">
              <w:t>Pilík (5</w:t>
            </w:r>
            <w:r w:rsidR="00E63A21">
              <w:t>0</w:t>
            </w:r>
            <w:r w:rsidRPr="00D004E7">
              <w:t>%)</w:t>
            </w:r>
          </w:p>
          <w:p w14:paraId="367590CC" w14:textId="6CB55D99" w:rsidR="001809F7" w:rsidRPr="00D004E7" w:rsidRDefault="001809F7" w:rsidP="001809F7">
            <w:r w:rsidRPr="00D004E7">
              <w:t>Chovancová (2</w:t>
            </w:r>
            <w:r w:rsidR="00E63A21">
              <w:t>5</w:t>
            </w:r>
            <w:r w:rsidRPr="00D004E7">
              <w:t>%)</w:t>
            </w:r>
          </w:p>
          <w:p w14:paraId="5740A1CC" w14:textId="6E24BDF8" w:rsidR="001809F7" w:rsidRPr="00D004E7" w:rsidRDefault="001809F7" w:rsidP="001809F7">
            <w:r w:rsidRPr="00D004E7">
              <w:t>Bejtkovský (2</w:t>
            </w:r>
            <w:r w:rsidR="00E63A21">
              <w:t>5</w:t>
            </w:r>
            <w:r w:rsidRPr="00D004E7">
              <w:t>%)</w:t>
            </w:r>
          </w:p>
        </w:tc>
        <w:tc>
          <w:tcPr>
            <w:tcW w:w="565" w:type="dxa"/>
            <w:gridSpan w:val="2"/>
          </w:tcPr>
          <w:p w14:paraId="658BF815" w14:textId="77777777" w:rsidR="001809F7" w:rsidRPr="00D004E7" w:rsidRDefault="001809F7" w:rsidP="001809F7">
            <w:pPr>
              <w:jc w:val="both"/>
            </w:pPr>
            <w:r w:rsidRPr="00D004E7">
              <w:t>2/ZS</w:t>
            </w:r>
          </w:p>
        </w:tc>
        <w:tc>
          <w:tcPr>
            <w:tcW w:w="853" w:type="dxa"/>
            <w:gridSpan w:val="2"/>
          </w:tcPr>
          <w:p w14:paraId="45B929D3" w14:textId="77777777" w:rsidR="001809F7" w:rsidRPr="00D004E7" w:rsidRDefault="001809F7" w:rsidP="001809F7">
            <w:pPr>
              <w:jc w:val="both"/>
            </w:pPr>
            <w:r w:rsidRPr="00D004E7">
              <w:t>PZ</w:t>
            </w:r>
          </w:p>
        </w:tc>
      </w:tr>
      <w:tr w:rsidR="001809F7" w14:paraId="0ADCAD70" w14:textId="77777777" w:rsidTr="00323660">
        <w:trPr>
          <w:gridAfter w:val="1"/>
          <w:wAfter w:w="324" w:type="dxa"/>
        </w:trPr>
        <w:tc>
          <w:tcPr>
            <w:tcW w:w="3009" w:type="dxa"/>
          </w:tcPr>
          <w:p w14:paraId="1E66E94F" w14:textId="090CB05F" w:rsidR="001809F7" w:rsidRPr="008C5C5A" w:rsidRDefault="00023688" w:rsidP="001809F7">
            <w:pPr>
              <w:jc w:val="both"/>
            </w:pPr>
            <w:r>
              <w:t>Odborná praxe</w:t>
            </w:r>
            <w:r w:rsidR="001809F7" w:rsidRPr="008C5C5A">
              <w:t xml:space="preserve"> 1</w:t>
            </w:r>
          </w:p>
        </w:tc>
        <w:tc>
          <w:tcPr>
            <w:tcW w:w="851" w:type="dxa"/>
            <w:gridSpan w:val="4"/>
          </w:tcPr>
          <w:p w14:paraId="6D1132C5" w14:textId="5E6708DB" w:rsidR="001809F7" w:rsidRDefault="001809F7" w:rsidP="001809F7">
            <w:pPr>
              <w:jc w:val="both"/>
            </w:pPr>
            <w:r>
              <w:t>120 h</w:t>
            </w:r>
          </w:p>
        </w:tc>
        <w:tc>
          <w:tcPr>
            <w:tcW w:w="851" w:type="dxa"/>
          </w:tcPr>
          <w:p w14:paraId="47D59CD0" w14:textId="77777777" w:rsidR="001809F7" w:rsidRDefault="001809F7" w:rsidP="001809F7">
            <w:pPr>
              <w:jc w:val="both"/>
            </w:pPr>
            <w:r>
              <w:t>z</w:t>
            </w:r>
          </w:p>
        </w:tc>
        <w:tc>
          <w:tcPr>
            <w:tcW w:w="776" w:type="dxa"/>
            <w:gridSpan w:val="2"/>
          </w:tcPr>
          <w:p w14:paraId="68EDAB1B" w14:textId="640BE06B" w:rsidR="001809F7" w:rsidRDefault="0059580C" w:rsidP="001809F7">
            <w:pPr>
              <w:jc w:val="both"/>
            </w:pPr>
            <w:r>
              <w:t>9</w:t>
            </w:r>
          </w:p>
        </w:tc>
        <w:tc>
          <w:tcPr>
            <w:tcW w:w="2626" w:type="dxa"/>
            <w:gridSpan w:val="3"/>
          </w:tcPr>
          <w:p w14:paraId="00CA18F5" w14:textId="77777777" w:rsidR="001809F7" w:rsidRDefault="001809F7" w:rsidP="001809F7">
            <w:pPr>
              <w:rPr>
                <w:b/>
              </w:rPr>
            </w:pPr>
            <w:r>
              <w:rPr>
                <w:b/>
              </w:rPr>
              <w:t>doc. Ing. Zuzana Tučková, Ph.D.</w:t>
            </w:r>
          </w:p>
          <w:p w14:paraId="642C22ED" w14:textId="77777777" w:rsidR="001809F7" w:rsidRDefault="001809F7" w:rsidP="001809F7">
            <w:r>
              <w:t>Tučková (100%)</w:t>
            </w:r>
          </w:p>
        </w:tc>
        <w:tc>
          <w:tcPr>
            <w:tcW w:w="565" w:type="dxa"/>
            <w:gridSpan w:val="2"/>
          </w:tcPr>
          <w:p w14:paraId="0C44D996" w14:textId="77777777" w:rsidR="001809F7" w:rsidRDefault="001809F7" w:rsidP="001809F7">
            <w:pPr>
              <w:jc w:val="both"/>
            </w:pPr>
          </w:p>
        </w:tc>
        <w:tc>
          <w:tcPr>
            <w:tcW w:w="853" w:type="dxa"/>
            <w:gridSpan w:val="2"/>
          </w:tcPr>
          <w:p w14:paraId="485BF542" w14:textId="77777777" w:rsidR="001809F7" w:rsidRDefault="001809F7" w:rsidP="001809F7">
            <w:pPr>
              <w:jc w:val="both"/>
            </w:pPr>
          </w:p>
        </w:tc>
      </w:tr>
      <w:tr w:rsidR="001809F7" w14:paraId="06DD4823" w14:textId="77777777" w:rsidTr="00323660">
        <w:trPr>
          <w:gridAfter w:val="1"/>
          <w:wAfter w:w="324" w:type="dxa"/>
        </w:trPr>
        <w:tc>
          <w:tcPr>
            <w:tcW w:w="3009" w:type="dxa"/>
          </w:tcPr>
          <w:p w14:paraId="4EF6479A" w14:textId="77777777" w:rsidR="001809F7" w:rsidRPr="008C5C5A" w:rsidRDefault="001809F7" w:rsidP="001809F7">
            <w:pPr>
              <w:jc w:val="both"/>
            </w:pPr>
            <w:r w:rsidRPr="008C5C5A">
              <w:t>Seminář k diplomové práci</w:t>
            </w:r>
          </w:p>
        </w:tc>
        <w:tc>
          <w:tcPr>
            <w:tcW w:w="851" w:type="dxa"/>
            <w:gridSpan w:val="4"/>
          </w:tcPr>
          <w:p w14:paraId="16AA8EA5" w14:textId="231E23E3" w:rsidR="001809F7" w:rsidRDefault="001809F7" w:rsidP="001809F7">
            <w:pPr>
              <w:jc w:val="both"/>
            </w:pPr>
            <w:r>
              <w:t>10-0-0</w:t>
            </w:r>
          </w:p>
        </w:tc>
        <w:tc>
          <w:tcPr>
            <w:tcW w:w="851" w:type="dxa"/>
          </w:tcPr>
          <w:p w14:paraId="282F00B9" w14:textId="77777777" w:rsidR="001809F7" w:rsidRDefault="001809F7" w:rsidP="001809F7">
            <w:pPr>
              <w:jc w:val="both"/>
            </w:pPr>
            <w:r>
              <w:t>z</w:t>
            </w:r>
          </w:p>
        </w:tc>
        <w:tc>
          <w:tcPr>
            <w:tcW w:w="776" w:type="dxa"/>
            <w:gridSpan w:val="2"/>
          </w:tcPr>
          <w:p w14:paraId="2E3B7633" w14:textId="77777777" w:rsidR="001809F7" w:rsidRDefault="001809F7" w:rsidP="001809F7">
            <w:pPr>
              <w:jc w:val="both"/>
            </w:pPr>
            <w:r>
              <w:t>2</w:t>
            </w:r>
          </w:p>
        </w:tc>
        <w:tc>
          <w:tcPr>
            <w:tcW w:w="2626" w:type="dxa"/>
            <w:gridSpan w:val="3"/>
          </w:tcPr>
          <w:p w14:paraId="3A3256D3" w14:textId="77777777" w:rsidR="001809F7" w:rsidRDefault="001809F7" w:rsidP="001809F7">
            <w:pPr>
              <w:rPr>
                <w:b/>
              </w:rPr>
            </w:pPr>
            <w:r>
              <w:rPr>
                <w:b/>
              </w:rPr>
              <w:t>doc. Ing. Zuzana Tučková, Ph.D.</w:t>
            </w:r>
          </w:p>
          <w:p w14:paraId="3240644E" w14:textId="77777777" w:rsidR="001809F7" w:rsidRDefault="001809F7" w:rsidP="001809F7">
            <w:r>
              <w:t>Tučková (</w:t>
            </w:r>
            <w:r w:rsidR="008D0107">
              <w:t>7</w:t>
            </w:r>
            <w:r>
              <w:t>0%)</w:t>
            </w:r>
          </w:p>
          <w:p w14:paraId="38399D64" w14:textId="18B37365" w:rsidR="008D0107" w:rsidRDefault="008D0107" w:rsidP="001809F7">
            <w:r>
              <w:t>Vaculčíková (30%)</w:t>
            </w:r>
          </w:p>
        </w:tc>
        <w:tc>
          <w:tcPr>
            <w:tcW w:w="565" w:type="dxa"/>
            <w:gridSpan w:val="2"/>
          </w:tcPr>
          <w:p w14:paraId="1557DCC6" w14:textId="77777777" w:rsidR="001809F7" w:rsidRDefault="001809F7" w:rsidP="001809F7">
            <w:pPr>
              <w:jc w:val="both"/>
            </w:pPr>
            <w:r>
              <w:t>2/ZS</w:t>
            </w:r>
          </w:p>
        </w:tc>
        <w:tc>
          <w:tcPr>
            <w:tcW w:w="853" w:type="dxa"/>
            <w:gridSpan w:val="2"/>
          </w:tcPr>
          <w:p w14:paraId="66BD4A6E" w14:textId="77777777" w:rsidR="001809F7" w:rsidRDefault="001809F7" w:rsidP="001809F7">
            <w:pPr>
              <w:jc w:val="both"/>
            </w:pPr>
          </w:p>
        </w:tc>
      </w:tr>
      <w:tr w:rsidR="001809F7" w14:paraId="4D607BC5" w14:textId="77777777" w:rsidTr="00323660">
        <w:trPr>
          <w:gridAfter w:val="1"/>
          <w:wAfter w:w="324" w:type="dxa"/>
        </w:trPr>
        <w:tc>
          <w:tcPr>
            <w:tcW w:w="3009" w:type="dxa"/>
          </w:tcPr>
          <w:p w14:paraId="722528F3" w14:textId="77777777" w:rsidR="001809F7" w:rsidRPr="008C5C5A" w:rsidRDefault="001809F7" w:rsidP="001809F7">
            <w:pPr>
              <w:jc w:val="both"/>
            </w:pPr>
            <w:r w:rsidRPr="008C5C5A">
              <w:t xml:space="preserve">Příprava diplomová práce </w:t>
            </w:r>
          </w:p>
        </w:tc>
        <w:tc>
          <w:tcPr>
            <w:tcW w:w="851" w:type="dxa"/>
            <w:gridSpan w:val="4"/>
          </w:tcPr>
          <w:p w14:paraId="16A0E200" w14:textId="6D801815" w:rsidR="001809F7" w:rsidRDefault="001809F7" w:rsidP="001809F7">
            <w:pPr>
              <w:jc w:val="both"/>
            </w:pPr>
            <w:r>
              <w:t>80 h</w:t>
            </w:r>
          </w:p>
        </w:tc>
        <w:tc>
          <w:tcPr>
            <w:tcW w:w="851" w:type="dxa"/>
          </w:tcPr>
          <w:p w14:paraId="350AC6E2" w14:textId="77777777" w:rsidR="001809F7" w:rsidRDefault="001809F7" w:rsidP="001809F7">
            <w:pPr>
              <w:jc w:val="both"/>
            </w:pPr>
            <w:r>
              <w:t>z</w:t>
            </w:r>
          </w:p>
        </w:tc>
        <w:tc>
          <w:tcPr>
            <w:tcW w:w="776" w:type="dxa"/>
            <w:gridSpan w:val="2"/>
          </w:tcPr>
          <w:p w14:paraId="797C9E5F" w14:textId="77777777" w:rsidR="001809F7" w:rsidRDefault="001809F7" w:rsidP="001809F7">
            <w:pPr>
              <w:jc w:val="both"/>
            </w:pPr>
            <w:r>
              <w:t>15</w:t>
            </w:r>
          </w:p>
        </w:tc>
        <w:tc>
          <w:tcPr>
            <w:tcW w:w="2626" w:type="dxa"/>
            <w:gridSpan w:val="3"/>
          </w:tcPr>
          <w:p w14:paraId="3CD48D49" w14:textId="77777777" w:rsidR="001809F7" w:rsidRDefault="001809F7" w:rsidP="001809F7">
            <w:pPr>
              <w:rPr>
                <w:b/>
              </w:rPr>
            </w:pPr>
            <w:r>
              <w:rPr>
                <w:b/>
              </w:rPr>
              <w:t>doc. Ing. Zuzana Tučková, Ph.D.</w:t>
            </w:r>
          </w:p>
          <w:p w14:paraId="413CFD37" w14:textId="77777777" w:rsidR="001809F7" w:rsidRDefault="001809F7" w:rsidP="001809F7">
            <w:r>
              <w:t>Tučková (100%)</w:t>
            </w:r>
          </w:p>
        </w:tc>
        <w:tc>
          <w:tcPr>
            <w:tcW w:w="565" w:type="dxa"/>
            <w:gridSpan w:val="2"/>
          </w:tcPr>
          <w:p w14:paraId="5BCAFCB2" w14:textId="77777777" w:rsidR="001809F7" w:rsidRDefault="001809F7" w:rsidP="001809F7">
            <w:pPr>
              <w:jc w:val="both"/>
            </w:pPr>
            <w:r>
              <w:t>2/LS</w:t>
            </w:r>
          </w:p>
        </w:tc>
        <w:tc>
          <w:tcPr>
            <w:tcW w:w="853" w:type="dxa"/>
            <w:gridSpan w:val="2"/>
          </w:tcPr>
          <w:p w14:paraId="154D3114" w14:textId="77777777" w:rsidR="001809F7" w:rsidRDefault="001809F7" w:rsidP="001809F7">
            <w:pPr>
              <w:jc w:val="both"/>
            </w:pPr>
          </w:p>
        </w:tc>
      </w:tr>
      <w:tr w:rsidR="001809F7" w14:paraId="6F410F1F" w14:textId="77777777" w:rsidTr="00323660">
        <w:trPr>
          <w:gridAfter w:val="1"/>
          <w:wAfter w:w="324" w:type="dxa"/>
        </w:trPr>
        <w:tc>
          <w:tcPr>
            <w:tcW w:w="3009" w:type="dxa"/>
          </w:tcPr>
          <w:p w14:paraId="0979148E" w14:textId="1EBC02BD" w:rsidR="001809F7" w:rsidRPr="008C5C5A" w:rsidRDefault="00023688" w:rsidP="001809F7">
            <w:pPr>
              <w:jc w:val="both"/>
            </w:pPr>
            <w:r>
              <w:t>Odborná praxe</w:t>
            </w:r>
            <w:r w:rsidR="001809F7" w:rsidRPr="008C5C5A">
              <w:t xml:space="preserve"> 2</w:t>
            </w:r>
          </w:p>
        </w:tc>
        <w:tc>
          <w:tcPr>
            <w:tcW w:w="851" w:type="dxa"/>
            <w:gridSpan w:val="4"/>
          </w:tcPr>
          <w:p w14:paraId="051632DA" w14:textId="6628C6C0" w:rsidR="001809F7" w:rsidRDefault="001809F7" w:rsidP="001809F7">
            <w:pPr>
              <w:jc w:val="both"/>
            </w:pPr>
            <w:r>
              <w:t>120 h</w:t>
            </w:r>
          </w:p>
        </w:tc>
        <w:tc>
          <w:tcPr>
            <w:tcW w:w="851" w:type="dxa"/>
          </w:tcPr>
          <w:p w14:paraId="3FA98F91" w14:textId="77777777" w:rsidR="001809F7" w:rsidRDefault="001809F7" w:rsidP="001809F7">
            <w:pPr>
              <w:jc w:val="both"/>
            </w:pPr>
            <w:r>
              <w:t>z</w:t>
            </w:r>
          </w:p>
        </w:tc>
        <w:tc>
          <w:tcPr>
            <w:tcW w:w="776" w:type="dxa"/>
            <w:gridSpan w:val="2"/>
          </w:tcPr>
          <w:p w14:paraId="66F57442" w14:textId="7D219AC9" w:rsidR="001809F7" w:rsidRDefault="0059580C" w:rsidP="001809F7">
            <w:pPr>
              <w:jc w:val="both"/>
            </w:pPr>
            <w:r>
              <w:t>9</w:t>
            </w:r>
          </w:p>
        </w:tc>
        <w:tc>
          <w:tcPr>
            <w:tcW w:w="2626" w:type="dxa"/>
            <w:gridSpan w:val="3"/>
          </w:tcPr>
          <w:p w14:paraId="7179E5DC" w14:textId="77777777" w:rsidR="001809F7" w:rsidRDefault="001809F7" w:rsidP="001809F7">
            <w:pPr>
              <w:rPr>
                <w:b/>
              </w:rPr>
            </w:pPr>
            <w:r>
              <w:rPr>
                <w:b/>
              </w:rPr>
              <w:t>doc. Ing. Zuzana Tučková, Ph.D.</w:t>
            </w:r>
          </w:p>
          <w:p w14:paraId="6C74199D" w14:textId="77777777" w:rsidR="001809F7" w:rsidRDefault="001809F7" w:rsidP="001809F7">
            <w:r>
              <w:t>Tučková (100%)</w:t>
            </w:r>
          </w:p>
        </w:tc>
        <w:tc>
          <w:tcPr>
            <w:tcW w:w="565" w:type="dxa"/>
            <w:gridSpan w:val="2"/>
          </w:tcPr>
          <w:p w14:paraId="3D077D11" w14:textId="77777777" w:rsidR="001809F7" w:rsidRDefault="001809F7" w:rsidP="001809F7">
            <w:pPr>
              <w:jc w:val="both"/>
            </w:pPr>
          </w:p>
        </w:tc>
        <w:tc>
          <w:tcPr>
            <w:tcW w:w="853" w:type="dxa"/>
            <w:gridSpan w:val="2"/>
          </w:tcPr>
          <w:p w14:paraId="6355D7B4" w14:textId="77777777" w:rsidR="001809F7" w:rsidRDefault="001809F7" w:rsidP="001809F7">
            <w:pPr>
              <w:jc w:val="both"/>
            </w:pPr>
          </w:p>
        </w:tc>
      </w:tr>
      <w:tr w:rsidR="001809F7" w14:paraId="1F75BE47" w14:textId="77777777" w:rsidTr="00323660">
        <w:trPr>
          <w:gridAfter w:val="1"/>
          <w:wAfter w:w="324" w:type="dxa"/>
        </w:trPr>
        <w:tc>
          <w:tcPr>
            <w:tcW w:w="9531" w:type="dxa"/>
            <w:gridSpan w:val="15"/>
            <w:shd w:val="clear" w:color="auto" w:fill="F7CAAC"/>
          </w:tcPr>
          <w:p w14:paraId="2DEE0655" w14:textId="77777777" w:rsidR="001809F7" w:rsidRDefault="001809F7" w:rsidP="001809F7">
            <w:pPr>
              <w:jc w:val="center"/>
              <w:rPr>
                <w:b/>
                <w:sz w:val="22"/>
              </w:rPr>
            </w:pPr>
            <w:r>
              <w:rPr>
                <w:b/>
                <w:sz w:val="22"/>
              </w:rPr>
              <w:t>Povinně volitelné předměty – skupina 1</w:t>
            </w:r>
          </w:p>
        </w:tc>
      </w:tr>
      <w:tr w:rsidR="001809F7" w14:paraId="561BF80D" w14:textId="77777777" w:rsidTr="00323660">
        <w:trPr>
          <w:gridAfter w:val="1"/>
          <w:wAfter w:w="324" w:type="dxa"/>
        </w:trPr>
        <w:tc>
          <w:tcPr>
            <w:tcW w:w="3009" w:type="dxa"/>
          </w:tcPr>
          <w:p w14:paraId="031163A4" w14:textId="3207A750" w:rsidR="001809F7" w:rsidRPr="008C5C5A" w:rsidRDefault="00644BBC" w:rsidP="001809F7">
            <w:pPr>
              <w:jc w:val="both"/>
            </w:pPr>
            <w:ins w:id="35" w:author="Pavla Trefilová" w:date="2023-06-05T09:19:00Z">
              <w:r w:rsidRPr="00F63BFB">
                <w:rPr>
                  <w:color w:val="FF0000"/>
                </w:rPr>
                <w:t>Brand Management</w:t>
              </w:r>
            </w:ins>
            <w:del w:id="36" w:author="Pavla Trefilová" w:date="2023-06-05T09:19:00Z">
              <w:r w:rsidR="001809F7" w:rsidRPr="008C5C5A" w:rsidDel="00644BBC">
                <w:delText xml:space="preserve">Management značky </w:delText>
              </w:r>
            </w:del>
          </w:p>
        </w:tc>
        <w:tc>
          <w:tcPr>
            <w:tcW w:w="851" w:type="dxa"/>
            <w:gridSpan w:val="4"/>
          </w:tcPr>
          <w:p w14:paraId="1D2EE1C3" w14:textId="471E54DE" w:rsidR="001809F7" w:rsidRPr="008C5C5A" w:rsidRDefault="001809F7" w:rsidP="001809F7">
            <w:pPr>
              <w:jc w:val="both"/>
            </w:pPr>
            <w:r w:rsidRPr="00305737">
              <w:t>15-0-0</w:t>
            </w:r>
          </w:p>
        </w:tc>
        <w:tc>
          <w:tcPr>
            <w:tcW w:w="851" w:type="dxa"/>
          </w:tcPr>
          <w:p w14:paraId="2A97AE30" w14:textId="77777777" w:rsidR="001809F7" w:rsidRPr="008C5C5A" w:rsidRDefault="001809F7" w:rsidP="001809F7">
            <w:pPr>
              <w:jc w:val="both"/>
            </w:pPr>
            <w:r w:rsidRPr="008C5C5A">
              <w:t>z, zk</w:t>
            </w:r>
          </w:p>
        </w:tc>
        <w:tc>
          <w:tcPr>
            <w:tcW w:w="776" w:type="dxa"/>
            <w:gridSpan w:val="2"/>
          </w:tcPr>
          <w:p w14:paraId="180231B2" w14:textId="77777777" w:rsidR="001809F7" w:rsidRPr="008C5C5A" w:rsidRDefault="001809F7" w:rsidP="001809F7">
            <w:pPr>
              <w:jc w:val="both"/>
            </w:pPr>
            <w:r w:rsidRPr="008C5C5A">
              <w:t>4</w:t>
            </w:r>
          </w:p>
        </w:tc>
        <w:tc>
          <w:tcPr>
            <w:tcW w:w="2626" w:type="dxa"/>
            <w:gridSpan w:val="3"/>
          </w:tcPr>
          <w:p w14:paraId="27392D5E" w14:textId="77777777" w:rsidR="001809F7" w:rsidRPr="008C5C5A" w:rsidRDefault="001809F7" w:rsidP="001809F7">
            <w:pPr>
              <w:rPr>
                <w:b/>
              </w:rPr>
            </w:pPr>
            <w:r w:rsidRPr="008C5C5A">
              <w:rPr>
                <w:b/>
              </w:rPr>
              <w:t>doc. Ing. Miloslava Chovancová, CSc.</w:t>
            </w:r>
          </w:p>
          <w:p w14:paraId="578E2F5C" w14:textId="77777777" w:rsidR="001809F7" w:rsidRPr="008C5C5A" w:rsidRDefault="001809F7" w:rsidP="001809F7">
            <w:pPr>
              <w:jc w:val="both"/>
            </w:pPr>
            <w:r w:rsidRPr="008C5C5A">
              <w:t>Chovancová (50%)</w:t>
            </w:r>
          </w:p>
          <w:p w14:paraId="04BBCFD1" w14:textId="77777777" w:rsidR="001809F7" w:rsidRPr="008C5C5A" w:rsidRDefault="001809F7" w:rsidP="001809F7">
            <w:pPr>
              <w:jc w:val="both"/>
            </w:pPr>
            <w:r w:rsidRPr="008C5C5A">
              <w:t>Bejtkovský (50%)</w:t>
            </w:r>
          </w:p>
        </w:tc>
        <w:tc>
          <w:tcPr>
            <w:tcW w:w="565" w:type="dxa"/>
            <w:gridSpan w:val="2"/>
          </w:tcPr>
          <w:p w14:paraId="34202DEA" w14:textId="77777777" w:rsidR="001809F7" w:rsidRPr="008C5C5A" w:rsidRDefault="001809F7" w:rsidP="001809F7">
            <w:pPr>
              <w:jc w:val="both"/>
            </w:pPr>
            <w:r w:rsidRPr="008C5C5A">
              <w:t>1/</w:t>
            </w:r>
            <w:r>
              <w:t>Z</w:t>
            </w:r>
            <w:r w:rsidRPr="008C5C5A">
              <w:t>S</w:t>
            </w:r>
          </w:p>
        </w:tc>
        <w:tc>
          <w:tcPr>
            <w:tcW w:w="853" w:type="dxa"/>
            <w:gridSpan w:val="2"/>
          </w:tcPr>
          <w:p w14:paraId="518E2B32" w14:textId="77777777" w:rsidR="001809F7" w:rsidRPr="008C5C5A" w:rsidRDefault="001809F7" w:rsidP="001809F7">
            <w:pPr>
              <w:jc w:val="both"/>
            </w:pPr>
            <w:r w:rsidRPr="008C5C5A">
              <w:t>PV</w:t>
            </w:r>
          </w:p>
        </w:tc>
      </w:tr>
      <w:tr w:rsidR="001809F7" w14:paraId="073C1C12" w14:textId="77777777" w:rsidTr="00323660">
        <w:trPr>
          <w:gridAfter w:val="1"/>
          <w:wAfter w:w="324" w:type="dxa"/>
        </w:trPr>
        <w:tc>
          <w:tcPr>
            <w:tcW w:w="3009" w:type="dxa"/>
          </w:tcPr>
          <w:p w14:paraId="0A07F13A" w14:textId="77777777" w:rsidR="001809F7" w:rsidRPr="008C5C5A" w:rsidRDefault="001809F7" w:rsidP="001809F7">
            <w:pPr>
              <w:jc w:val="both"/>
            </w:pPr>
            <w:r w:rsidRPr="008C5C5A">
              <w:t xml:space="preserve">Chování spotřebitele </w:t>
            </w:r>
          </w:p>
        </w:tc>
        <w:tc>
          <w:tcPr>
            <w:tcW w:w="851" w:type="dxa"/>
            <w:gridSpan w:val="4"/>
          </w:tcPr>
          <w:p w14:paraId="2DB13976" w14:textId="626DB0EA" w:rsidR="001809F7" w:rsidRPr="008C5C5A" w:rsidRDefault="001809F7" w:rsidP="001809F7">
            <w:pPr>
              <w:jc w:val="both"/>
            </w:pPr>
            <w:r w:rsidRPr="00305737">
              <w:t>1</w:t>
            </w:r>
            <w:r>
              <w:t>0</w:t>
            </w:r>
            <w:r w:rsidRPr="00305737">
              <w:t>-0-0</w:t>
            </w:r>
          </w:p>
        </w:tc>
        <w:tc>
          <w:tcPr>
            <w:tcW w:w="851" w:type="dxa"/>
          </w:tcPr>
          <w:p w14:paraId="02F624D6" w14:textId="77777777" w:rsidR="001809F7" w:rsidRPr="008C5C5A" w:rsidRDefault="001809F7" w:rsidP="001809F7">
            <w:pPr>
              <w:jc w:val="both"/>
            </w:pPr>
            <w:r w:rsidRPr="008C5C5A">
              <w:t>klz</w:t>
            </w:r>
          </w:p>
        </w:tc>
        <w:tc>
          <w:tcPr>
            <w:tcW w:w="776" w:type="dxa"/>
            <w:gridSpan w:val="2"/>
          </w:tcPr>
          <w:p w14:paraId="37EFC55D" w14:textId="77777777" w:rsidR="001809F7" w:rsidRPr="008C5C5A" w:rsidRDefault="001809F7" w:rsidP="001809F7">
            <w:pPr>
              <w:jc w:val="both"/>
            </w:pPr>
            <w:r w:rsidRPr="008C5C5A">
              <w:t>3</w:t>
            </w:r>
          </w:p>
        </w:tc>
        <w:tc>
          <w:tcPr>
            <w:tcW w:w="2626" w:type="dxa"/>
            <w:gridSpan w:val="3"/>
          </w:tcPr>
          <w:p w14:paraId="04734D4B" w14:textId="77777777" w:rsidR="001809F7" w:rsidRPr="008C5C5A" w:rsidRDefault="001809F7" w:rsidP="001809F7">
            <w:pPr>
              <w:rPr>
                <w:b/>
              </w:rPr>
            </w:pPr>
            <w:r w:rsidRPr="008C5C5A">
              <w:rPr>
                <w:b/>
              </w:rPr>
              <w:t>doc. Ing. Miloslava Chovancová, CSc.</w:t>
            </w:r>
          </w:p>
          <w:p w14:paraId="5668EBD2" w14:textId="77777777" w:rsidR="001809F7" w:rsidRPr="008C5C5A" w:rsidRDefault="001809F7" w:rsidP="001809F7">
            <w:pPr>
              <w:jc w:val="both"/>
            </w:pPr>
            <w:r w:rsidRPr="008C5C5A">
              <w:t>Chovancová (50%)</w:t>
            </w:r>
          </w:p>
          <w:p w14:paraId="122BAC43" w14:textId="77777777" w:rsidR="001809F7" w:rsidRPr="008C5C5A" w:rsidRDefault="001809F7" w:rsidP="001809F7">
            <w:pPr>
              <w:rPr>
                <w:b/>
              </w:rPr>
            </w:pPr>
            <w:r w:rsidRPr="008C5C5A">
              <w:t>Bejtkovský (50%)</w:t>
            </w:r>
          </w:p>
        </w:tc>
        <w:tc>
          <w:tcPr>
            <w:tcW w:w="565" w:type="dxa"/>
            <w:gridSpan w:val="2"/>
          </w:tcPr>
          <w:p w14:paraId="307C3911" w14:textId="77777777" w:rsidR="001809F7" w:rsidRPr="008C5C5A" w:rsidRDefault="001809F7" w:rsidP="001809F7">
            <w:pPr>
              <w:jc w:val="both"/>
            </w:pPr>
            <w:r w:rsidRPr="008C5C5A">
              <w:t>1/LS</w:t>
            </w:r>
          </w:p>
        </w:tc>
        <w:tc>
          <w:tcPr>
            <w:tcW w:w="853" w:type="dxa"/>
            <w:gridSpan w:val="2"/>
          </w:tcPr>
          <w:p w14:paraId="28A619E5" w14:textId="77777777" w:rsidR="001809F7" w:rsidRPr="008C5C5A" w:rsidRDefault="001809F7" w:rsidP="001809F7">
            <w:pPr>
              <w:jc w:val="both"/>
            </w:pPr>
            <w:r w:rsidRPr="008C5C5A">
              <w:t>PV</w:t>
            </w:r>
          </w:p>
        </w:tc>
      </w:tr>
      <w:tr w:rsidR="001809F7" w14:paraId="560FB438" w14:textId="77777777" w:rsidTr="00323660">
        <w:trPr>
          <w:gridAfter w:val="1"/>
          <w:wAfter w:w="324" w:type="dxa"/>
        </w:trPr>
        <w:tc>
          <w:tcPr>
            <w:tcW w:w="3009" w:type="dxa"/>
          </w:tcPr>
          <w:p w14:paraId="280D82A8" w14:textId="77777777" w:rsidR="001809F7" w:rsidRPr="008C5C5A" w:rsidRDefault="001809F7" w:rsidP="001809F7">
            <w:pPr>
              <w:jc w:val="both"/>
            </w:pPr>
            <w:r w:rsidRPr="008C5C5A">
              <w:t>Marketingová komunikace</w:t>
            </w:r>
          </w:p>
        </w:tc>
        <w:tc>
          <w:tcPr>
            <w:tcW w:w="851" w:type="dxa"/>
            <w:gridSpan w:val="4"/>
          </w:tcPr>
          <w:p w14:paraId="03E25A6F" w14:textId="4EB11B3D" w:rsidR="001809F7" w:rsidRDefault="001809F7" w:rsidP="001809F7">
            <w:pPr>
              <w:jc w:val="both"/>
            </w:pPr>
            <w:r>
              <w:t>10-0-0</w:t>
            </w:r>
          </w:p>
        </w:tc>
        <w:tc>
          <w:tcPr>
            <w:tcW w:w="851" w:type="dxa"/>
          </w:tcPr>
          <w:p w14:paraId="1DB3FC1D" w14:textId="77777777" w:rsidR="001809F7" w:rsidRDefault="001809F7" w:rsidP="001809F7">
            <w:pPr>
              <w:jc w:val="both"/>
            </w:pPr>
            <w:r>
              <w:t>z, zk</w:t>
            </w:r>
          </w:p>
        </w:tc>
        <w:tc>
          <w:tcPr>
            <w:tcW w:w="776" w:type="dxa"/>
            <w:gridSpan w:val="2"/>
          </w:tcPr>
          <w:p w14:paraId="1CDBA952" w14:textId="595025A2" w:rsidR="001809F7" w:rsidRDefault="001809F7" w:rsidP="001809F7">
            <w:pPr>
              <w:jc w:val="both"/>
            </w:pPr>
            <w:r>
              <w:t>4</w:t>
            </w:r>
          </w:p>
        </w:tc>
        <w:tc>
          <w:tcPr>
            <w:tcW w:w="2626" w:type="dxa"/>
            <w:gridSpan w:val="3"/>
          </w:tcPr>
          <w:p w14:paraId="31FB7EE3" w14:textId="77777777" w:rsidR="001809F7" w:rsidRDefault="001809F7" w:rsidP="001809F7">
            <w:pPr>
              <w:rPr>
                <w:b/>
              </w:rPr>
            </w:pPr>
            <w:r w:rsidRPr="00DD1F5D">
              <w:rPr>
                <w:b/>
              </w:rPr>
              <w:t>Ing. Petra Barešová, BA (Hons), MSc., Ph.D.</w:t>
            </w:r>
          </w:p>
          <w:p w14:paraId="5D8EEA7F" w14:textId="080E4A34" w:rsidR="001809F7" w:rsidRPr="00E27E20" w:rsidRDefault="001809F7" w:rsidP="001809F7">
            <w:r w:rsidRPr="00DD1F5D">
              <w:t>Barešová (</w:t>
            </w:r>
            <w:r w:rsidR="00E27E20">
              <w:t>10</w:t>
            </w:r>
            <w:r>
              <w:t>0</w:t>
            </w:r>
            <w:r w:rsidRPr="00DD1F5D">
              <w:t>%)</w:t>
            </w:r>
          </w:p>
        </w:tc>
        <w:tc>
          <w:tcPr>
            <w:tcW w:w="565" w:type="dxa"/>
            <w:gridSpan w:val="2"/>
          </w:tcPr>
          <w:p w14:paraId="4EC6F462" w14:textId="77777777" w:rsidR="001809F7" w:rsidRDefault="001809F7" w:rsidP="001809F7">
            <w:pPr>
              <w:jc w:val="both"/>
            </w:pPr>
            <w:r>
              <w:t>2/ZS</w:t>
            </w:r>
          </w:p>
        </w:tc>
        <w:tc>
          <w:tcPr>
            <w:tcW w:w="853" w:type="dxa"/>
            <w:gridSpan w:val="2"/>
          </w:tcPr>
          <w:p w14:paraId="419A432C" w14:textId="77777777" w:rsidR="001809F7" w:rsidRDefault="001809F7" w:rsidP="001809F7">
            <w:pPr>
              <w:jc w:val="both"/>
            </w:pPr>
            <w:r>
              <w:t>PV</w:t>
            </w:r>
          </w:p>
        </w:tc>
      </w:tr>
      <w:tr w:rsidR="001809F7" w14:paraId="2174F619" w14:textId="77777777" w:rsidTr="00323660">
        <w:trPr>
          <w:gridAfter w:val="1"/>
          <w:wAfter w:w="324" w:type="dxa"/>
        </w:trPr>
        <w:tc>
          <w:tcPr>
            <w:tcW w:w="3009" w:type="dxa"/>
          </w:tcPr>
          <w:p w14:paraId="33819BE4" w14:textId="77777777" w:rsidR="001809F7" w:rsidRPr="004B5A96" w:rsidRDefault="001809F7" w:rsidP="001809F7">
            <w:pPr>
              <w:jc w:val="both"/>
            </w:pPr>
            <w:r w:rsidRPr="004B5A96">
              <w:rPr>
                <w:bCs/>
                <w:color w:val="000000"/>
                <w:szCs w:val="24"/>
              </w:rPr>
              <w:t>Materiálové a energetické úspory</w:t>
            </w:r>
          </w:p>
        </w:tc>
        <w:tc>
          <w:tcPr>
            <w:tcW w:w="851" w:type="dxa"/>
            <w:gridSpan w:val="4"/>
          </w:tcPr>
          <w:p w14:paraId="384FD7F6" w14:textId="75E83F8B" w:rsidR="001809F7" w:rsidRPr="004B5A96" w:rsidRDefault="001809F7" w:rsidP="001809F7">
            <w:pPr>
              <w:jc w:val="both"/>
            </w:pPr>
            <w:r w:rsidRPr="004B5A96">
              <w:t>10-0-0</w:t>
            </w:r>
          </w:p>
        </w:tc>
        <w:tc>
          <w:tcPr>
            <w:tcW w:w="851" w:type="dxa"/>
          </w:tcPr>
          <w:p w14:paraId="6A1CCD7C" w14:textId="77777777" w:rsidR="001809F7" w:rsidRPr="004B5A96" w:rsidRDefault="001809F7" w:rsidP="001809F7">
            <w:pPr>
              <w:jc w:val="both"/>
            </w:pPr>
            <w:r w:rsidRPr="004B5A96">
              <w:t>klz</w:t>
            </w:r>
          </w:p>
        </w:tc>
        <w:tc>
          <w:tcPr>
            <w:tcW w:w="776" w:type="dxa"/>
            <w:gridSpan w:val="2"/>
          </w:tcPr>
          <w:p w14:paraId="6E03F512" w14:textId="77777777" w:rsidR="001809F7" w:rsidRPr="004B5A96" w:rsidRDefault="001809F7" w:rsidP="001809F7">
            <w:pPr>
              <w:jc w:val="both"/>
            </w:pPr>
            <w:r w:rsidRPr="004B5A96">
              <w:t>3</w:t>
            </w:r>
          </w:p>
        </w:tc>
        <w:tc>
          <w:tcPr>
            <w:tcW w:w="2626" w:type="dxa"/>
            <w:gridSpan w:val="3"/>
          </w:tcPr>
          <w:p w14:paraId="28DDAA61" w14:textId="77777777" w:rsidR="001809F7" w:rsidRPr="004B5A96" w:rsidRDefault="001809F7" w:rsidP="001809F7">
            <w:pPr>
              <w:jc w:val="both"/>
              <w:rPr>
                <w:b/>
              </w:rPr>
            </w:pPr>
            <w:r w:rsidRPr="004B5A96">
              <w:rPr>
                <w:b/>
              </w:rPr>
              <w:t>Ing. Pavel Urbánek, Ph.D.</w:t>
            </w:r>
          </w:p>
          <w:p w14:paraId="5ADE0202" w14:textId="77777777" w:rsidR="001809F7" w:rsidRPr="004B5A96" w:rsidRDefault="001809F7" w:rsidP="001809F7">
            <w:pPr>
              <w:jc w:val="both"/>
            </w:pPr>
            <w:r w:rsidRPr="004B5A96">
              <w:t xml:space="preserve">Urbánek (100%) </w:t>
            </w:r>
          </w:p>
        </w:tc>
        <w:tc>
          <w:tcPr>
            <w:tcW w:w="565" w:type="dxa"/>
            <w:gridSpan w:val="2"/>
          </w:tcPr>
          <w:p w14:paraId="11FFFE77" w14:textId="77777777" w:rsidR="001809F7" w:rsidRDefault="001809F7" w:rsidP="001809F7">
            <w:pPr>
              <w:jc w:val="both"/>
            </w:pPr>
            <w:r>
              <w:t>2/ZS</w:t>
            </w:r>
          </w:p>
        </w:tc>
        <w:tc>
          <w:tcPr>
            <w:tcW w:w="853" w:type="dxa"/>
            <w:gridSpan w:val="2"/>
          </w:tcPr>
          <w:p w14:paraId="24D1D8C0" w14:textId="77777777" w:rsidR="001809F7" w:rsidRDefault="001809F7" w:rsidP="001809F7">
            <w:pPr>
              <w:jc w:val="both"/>
            </w:pPr>
            <w:r>
              <w:t>PV</w:t>
            </w:r>
          </w:p>
        </w:tc>
      </w:tr>
      <w:tr w:rsidR="001809F7" w14:paraId="770A3577" w14:textId="77777777" w:rsidTr="00323660">
        <w:trPr>
          <w:gridAfter w:val="1"/>
          <w:wAfter w:w="324" w:type="dxa"/>
        </w:trPr>
        <w:tc>
          <w:tcPr>
            <w:tcW w:w="3009" w:type="dxa"/>
          </w:tcPr>
          <w:p w14:paraId="1F11E757" w14:textId="77777777" w:rsidR="001809F7" w:rsidRPr="004B5A96" w:rsidRDefault="001809F7" w:rsidP="001809F7">
            <w:pPr>
              <w:jc w:val="both"/>
            </w:pPr>
            <w:r w:rsidRPr="004B5A96">
              <w:t>Analýza životního prostředí</w:t>
            </w:r>
          </w:p>
        </w:tc>
        <w:tc>
          <w:tcPr>
            <w:tcW w:w="851" w:type="dxa"/>
            <w:gridSpan w:val="4"/>
          </w:tcPr>
          <w:p w14:paraId="3B199EEA" w14:textId="24296391" w:rsidR="001809F7" w:rsidRPr="004B5A96" w:rsidRDefault="001809F7" w:rsidP="001809F7">
            <w:pPr>
              <w:jc w:val="both"/>
            </w:pPr>
            <w:r w:rsidRPr="004B5A96">
              <w:t>5-</w:t>
            </w:r>
            <w:r w:rsidR="00AE2A2B">
              <w:t>0-5</w:t>
            </w:r>
          </w:p>
        </w:tc>
        <w:tc>
          <w:tcPr>
            <w:tcW w:w="851" w:type="dxa"/>
          </w:tcPr>
          <w:p w14:paraId="60F24408" w14:textId="77777777" w:rsidR="001809F7" w:rsidRPr="004B5A96" w:rsidRDefault="001809F7" w:rsidP="001809F7">
            <w:pPr>
              <w:jc w:val="both"/>
            </w:pPr>
            <w:r w:rsidRPr="004B5A96">
              <w:t>klz</w:t>
            </w:r>
          </w:p>
        </w:tc>
        <w:tc>
          <w:tcPr>
            <w:tcW w:w="776" w:type="dxa"/>
            <w:gridSpan w:val="2"/>
          </w:tcPr>
          <w:p w14:paraId="4928DC9E" w14:textId="77777777" w:rsidR="001809F7" w:rsidRPr="004B5A96" w:rsidRDefault="001809F7" w:rsidP="001809F7">
            <w:pPr>
              <w:jc w:val="both"/>
            </w:pPr>
            <w:r w:rsidRPr="004B5A96">
              <w:t>3</w:t>
            </w:r>
          </w:p>
        </w:tc>
        <w:tc>
          <w:tcPr>
            <w:tcW w:w="2626" w:type="dxa"/>
            <w:gridSpan w:val="3"/>
          </w:tcPr>
          <w:p w14:paraId="192AD827" w14:textId="77777777" w:rsidR="001809F7" w:rsidRPr="004B5A96" w:rsidRDefault="001809F7" w:rsidP="001809F7">
            <w:pPr>
              <w:jc w:val="both"/>
              <w:rPr>
                <w:b/>
              </w:rPr>
            </w:pPr>
            <w:r w:rsidRPr="004B5A96">
              <w:rPr>
                <w:b/>
              </w:rPr>
              <w:t>Ing. Anna Hurajová, Ph.D.</w:t>
            </w:r>
          </w:p>
          <w:p w14:paraId="1BB31734" w14:textId="01615D70" w:rsidR="001809F7" w:rsidRPr="004B5A96" w:rsidRDefault="001809F7" w:rsidP="001809F7">
            <w:pPr>
              <w:jc w:val="both"/>
            </w:pPr>
            <w:r w:rsidRPr="004B5A96">
              <w:t>Hurajová (5</w:t>
            </w:r>
            <w:r w:rsidR="00023688">
              <w:t>0</w:t>
            </w:r>
            <w:r w:rsidRPr="004B5A96">
              <w:t>%)</w:t>
            </w:r>
          </w:p>
          <w:p w14:paraId="408DE0DC" w14:textId="2D5DC42D" w:rsidR="001809F7" w:rsidRPr="004B5A96" w:rsidRDefault="001809F7" w:rsidP="001809F7">
            <w:pPr>
              <w:jc w:val="both"/>
            </w:pPr>
            <w:r w:rsidRPr="004B5A96">
              <w:t>Šopík (</w:t>
            </w:r>
            <w:r>
              <w:t>2</w:t>
            </w:r>
            <w:r w:rsidR="00023688">
              <w:t>5</w:t>
            </w:r>
            <w:r w:rsidRPr="004B5A96">
              <w:t>%)</w:t>
            </w:r>
          </w:p>
          <w:p w14:paraId="413F78E6" w14:textId="6CBABEB1" w:rsidR="001809F7" w:rsidRPr="004B5A96" w:rsidRDefault="001809F7" w:rsidP="001809F7">
            <w:pPr>
              <w:jc w:val="both"/>
            </w:pPr>
            <w:r w:rsidRPr="004B5A96">
              <w:t>Sedlařík (2</w:t>
            </w:r>
            <w:r w:rsidR="00023688">
              <w:t>5</w:t>
            </w:r>
            <w:r w:rsidRPr="004B5A96">
              <w:t>%)</w:t>
            </w:r>
          </w:p>
        </w:tc>
        <w:tc>
          <w:tcPr>
            <w:tcW w:w="565" w:type="dxa"/>
            <w:gridSpan w:val="2"/>
          </w:tcPr>
          <w:p w14:paraId="3B0DE307" w14:textId="77777777" w:rsidR="001809F7" w:rsidRDefault="001809F7" w:rsidP="001809F7">
            <w:pPr>
              <w:jc w:val="both"/>
            </w:pPr>
            <w:r>
              <w:t>2/ZS</w:t>
            </w:r>
          </w:p>
        </w:tc>
        <w:tc>
          <w:tcPr>
            <w:tcW w:w="853" w:type="dxa"/>
            <w:gridSpan w:val="2"/>
          </w:tcPr>
          <w:p w14:paraId="1ECB445C" w14:textId="77777777" w:rsidR="001809F7" w:rsidRDefault="001809F7" w:rsidP="001809F7">
            <w:pPr>
              <w:jc w:val="both"/>
            </w:pPr>
            <w:r>
              <w:t>PV</w:t>
            </w:r>
          </w:p>
        </w:tc>
      </w:tr>
      <w:tr w:rsidR="001809F7" w14:paraId="3B11CAC0" w14:textId="77777777" w:rsidTr="00323660">
        <w:trPr>
          <w:gridAfter w:val="1"/>
          <w:wAfter w:w="324" w:type="dxa"/>
        </w:trPr>
        <w:tc>
          <w:tcPr>
            <w:tcW w:w="3009" w:type="dxa"/>
          </w:tcPr>
          <w:p w14:paraId="5DB21156" w14:textId="77777777" w:rsidR="001809F7" w:rsidRPr="008C5C5A" w:rsidRDefault="001809F7" w:rsidP="001809F7">
            <w:pPr>
              <w:jc w:val="both"/>
            </w:pPr>
            <w:r w:rsidRPr="008C5C5A">
              <w:t xml:space="preserve">Řízení podnikových procesů </w:t>
            </w:r>
          </w:p>
        </w:tc>
        <w:tc>
          <w:tcPr>
            <w:tcW w:w="851" w:type="dxa"/>
            <w:gridSpan w:val="4"/>
          </w:tcPr>
          <w:p w14:paraId="7E57DC54" w14:textId="3A3F660C" w:rsidR="001809F7" w:rsidRPr="008C5C5A" w:rsidRDefault="001809F7" w:rsidP="001809F7">
            <w:pPr>
              <w:jc w:val="both"/>
            </w:pPr>
            <w:r>
              <w:t>15-0-0</w:t>
            </w:r>
          </w:p>
        </w:tc>
        <w:tc>
          <w:tcPr>
            <w:tcW w:w="851" w:type="dxa"/>
          </w:tcPr>
          <w:p w14:paraId="0BAC7FE0" w14:textId="77777777" w:rsidR="001809F7" w:rsidRPr="008C5C5A" w:rsidRDefault="001809F7" w:rsidP="001809F7">
            <w:pPr>
              <w:jc w:val="both"/>
            </w:pPr>
            <w:r w:rsidRPr="008C5C5A">
              <w:t>z, zk</w:t>
            </w:r>
          </w:p>
        </w:tc>
        <w:tc>
          <w:tcPr>
            <w:tcW w:w="776" w:type="dxa"/>
            <w:gridSpan w:val="2"/>
          </w:tcPr>
          <w:p w14:paraId="73B26381" w14:textId="77777777" w:rsidR="001809F7" w:rsidRPr="008C5C5A" w:rsidRDefault="001809F7" w:rsidP="001809F7">
            <w:pPr>
              <w:jc w:val="both"/>
            </w:pPr>
            <w:r w:rsidRPr="008C5C5A">
              <w:t>4</w:t>
            </w:r>
          </w:p>
        </w:tc>
        <w:tc>
          <w:tcPr>
            <w:tcW w:w="2626" w:type="dxa"/>
            <w:gridSpan w:val="3"/>
          </w:tcPr>
          <w:p w14:paraId="1DA02F5F" w14:textId="77777777" w:rsidR="001809F7" w:rsidRPr="008C5C5A" w:rsidRDefault="001809F7" w:rsidP="001809F7">
            <w:pPr>
              <w:rPr>
                <w:b/>
              </w:rPr>
            </w:pPr>
            <w:r w:rsidRPr="008C5C5A">
              <w:rPr>
                <w:b/>
              </w:rPr>
              <w:t>prof. Ing. David Tuček, Ph.D.</w:t>
            </w:r>
          </w:p>
          <w:p w14:paraId="25460B62" w14:textId="77777777" w:rsidR="001809F7" w:rsidRPr="008C5C5A" w:rsidRDefault="001809F7" w:rsidP="001809F7">
            <w:pPr>
              <w:jc w:val="both"/>
            </w:pPr>
            <w:r w:rsidRPr="008C5C5A">
              <w:lastRenderedPageBreak/>
              <w:t>Tuček (50%)</w:t>
            </w:r>
          </w:p>
          <w:p w14:paraId="0B2F671A" w14:textId="77777777" w:rsidR="001809F7" w:rsidRPr="008C5C5A" w:rsidRDefault="001809F7" w:rsidP="001809F7">
            <w:pPr>
              <w:jc w:val="both"/>
            </w:pPr>
            <w:r w:rsidRPr="008C5C5A">
              <w:t>Briš (35%)</w:t>
            </w:r>
          </w:p>
          <w:p w14:paraId="34930246" w14:textId="394A5C9E" w:rsidR="001809F7" w:rsidRPr="008C5C5A" w:rsidRDefault="005A386B" w:rsidP="001809F7">
            <w:pPr>
              <w:jc w:val="both"/>
            </w:pPr>
            <w:r>
              <w:t>Slinták</w:t>
            </w:r>
            <w:r w:rsidR="001809F7" w:rsidRPr="008C5C5A">
              <w:t xml:space="preserve"> (15%)</w:t>
            </w:r>
          </w:p>
        </w:tc>
        <w:tc>
          <w:tcPr>
            <w:tcW w:w="565" w:type="dxa"/>
            <w:gridSpan w:val="2"/>
          </w:tcPr>
          <w:p w14:paraId="06CB0941" w14:textId="77777777" w:rsidR="001809F7" w:rsidRPr="008C5C5A" w:rsidRDefault="001809F7" w:rsidP="001809F7">
            <w:pPr>
              <w:jc w:val="both"/>
            </w:pPr>
            <w:r w:rsidRPr="008C5C5A">
              <w:lastRenderedPageBreak/>
              <w:t>2/ZS</w:t>
            </w:r>
          </w:p>
        </w:tc>
        <w:tc>
          <w:tcPr>
            <w:tcW w:w="853" w:type="dxa"/>
            <w:gridSpan w:val="2"/>
          </w:tcPr>
          <w:p w14:paraId="362EC394" w14:textId="77777777" w:rsidR="001809F7" w:rsidRPr="008C5C5A" w:rsidRDefault="001809F7" w:rsidP="001809F7">
            <w:pPr>
              <w:jc w:val="both"/>
            </w:pPr>
            <w:r w:rsidRPr="008C5C5A">
              <w:t>PV</w:t>
            </w:r>
          </w:p>
        </w:tc>
      </w:tr>
      <w:tr w:rsidR="001809F7" w14:paraId="1EF28B16" w14:textId="77777777" w:rsidTr="00323660">
        <w:trPr>
          <w:gridAfter w:val="1"/>
          <w:wAfter w:w="324" w:type="dxa"/>
          <w:trHeight w:val="678"/>
        </w:trPr>
        <w:tc>
          <w:tcPr>
            <w:tcW w:w="9531" w:type="dxa"/>
            <w:gridSpan w:val="15"/>
          </w:tcPr>
          <w:p w14:paraId="5C1B0576" w14:textId="77777777" w:rsidR="001809F7" w:rsidRDefault="001809F7" w:rsidP="001809F7">
            <w:pPr>
              <w:jc w:val="both"/>
              <w:rPr>
                <w:b/>
              </w:rPr>
            </w:pPr>
            <w:r>
              <w:rPr>
                <w:b/>
              </w:rPr>
              <w:t>Podmínka pro splnění této skupiny předmětů:</w:t>
            </w:r>
          </w:p>
          <w:p w14:paraId="13AD75B2" w14:textId="6EC2B171" w:rsidR="001809F7" w:rsidRDefault="001809F7" w:rsidP="001809F7">
            <w:pPr>
              <w:jc w:val="both"/>
              <w:rPr>
                <w:b/>
              </w:rPr>
            </w:pPr>
            <w:r w:rsidRPr="00D153A9">
              <w:t xml:space="preserve">Student si volí z nabídky povinně volitelné předměty </w:t>
            </w:r>
            <w:r w:rsidRPr="003031A5">
              <w:t xml:space="preserve">minimálně za </w:t>
            </w:r>
            <w:r w:rsidRPr="007C539F">
              <w:rPr>
                <w:b/>
                <w:bCs/>
              </w:rPr>
              <w:t xml:space="preserve">6 </w:t>
            </w:r>
            <w:r w:rsidRPr="003031A5">
              <w:rPr>
                <w:b/>
              </w:rPr>
              <w:t>kreditů</w:t>
            </w:r>
            <w:r w:rsidRPr="00D153A9">
              <w:rPr>
                <w:b/>
              </w:rPr>
              <w:t>.</w:t>
            </w:r>
          </w:p>
          <w:p w14:paraId="3E1E2D91" w14:textId="26C6F4B6" w:rsidR="00276521" w:rsidRDefault="00276521" w:rsidP="001809F7">
            <w:pPr>
              <w:jc w:val="both"/>
              <w:rPr>
                <w:b/>
              </w:rPr>
            </w:pPr>
          </w:p>
          <w:p w14:paraId="49433305" w14:textId="77777777" w:rsidR="00276521" w:rsidRDefault="00276521" w:rsidP="00276521">
            <w:pPr>
              <w:jc w:val="both"/>
              <w:rPr>
                <w:b/>
              </w:rPr>
            </w:pPr>
            <w:r w:rsidRPr="003D41A8">
              <w:rPr>
                <w:b/>
              </w:rPr>
              <w:t>Pozn.: Předměty označené * lze studovat i v anglickém jazyce</w:t>
            </w:r>
            <w:r>
              <w:rPr>
                <w:b/>
              </w:rPr>
              <w:t>.</w:t>
            </w:r>
          </w:p>
          <w:p w14:paraId="0088E62A" w14:textId="3A7B03DC" w:rsidR="001809F7" w:rsidRDefault="001809F7" w:rsidP="001809F7">
            <w:pPr>
              <w:jc w:val="both"/>
            </w:pPr>
          </w:p>
        </w:tc>
      </w:tr>
      <w:tr w:rsidR="001809F7" w14:paraId="76FB32FE" w14:textId="77777777" w:rsidTr="00323660">
        <w:trPr>
          <w:gridAfter w:val="1"/>
          <w:wAfter w:w="324" w:type="dxa"/>
        </w:trPr>
        <w:tc>
          <w:tcPr>
            <w:tcW w:w="3860" w:type="dxa"/>
            <w:gridSpan w:val="5"/>
            <w:shd w:val="clear" w:color="auto" w:fill="F7CAAC"/>
          </w:tcPr>
          <w:p w14:paraId="59CE9CD0" w14:textId="77777777" w:rsidR="001809F7" w:rsidRDefault="001809F7" w:rsidP="001809F7">
            <w:pPr>
              <w:jc w:val="both"/>
              <w:rPr>
                <w:b/>
              </w:rPr>
            </w:pPr>
            <w:r>
              <w:rPr>
                <w:b/>
              </w:rPr>
              <w:t>Součásti SZZ a jejich obsah</w:t>
            </w:r>
          </w:p>
        </w:tc>
        <w:tc>
          <w:tcPr>
            <w:tcW w:w="5671" w:type="dxa"/>
            <w:gridSpan w:val="10"/>
            <w:tcBorders>
              <w:bottom w:val="nil"/>
            </w:tcBorders>
          </w:tcPr>
          <w:p w14:paraId="6662CA63" w14:textId="77777777" w:rsidR="001809F7" w:rsidRDefault="001809F7" w:rsidP="001809F7">
            <w:pPr>
              <w:jc w:val="both"/>
            </w:pPr>
          </w:p>
        </w:tc>
      </w:tr>
      <w:tr w:rsidR="001809F7" w14:paraId="6F7C1426" w14:textId="77777777" w:rsidTr="00323660">
        <w:trPr>
          <w:gridAfter w:val="1"/>
          <w:wAfter w:w="324" w:type="dxa"/>
          <w:trHeight w:val="1370"/>
        </w:trPr>
        <w:tc>
          <w:tcPr>
            <w:tcW w:w="9531" w:type="dxa"/>
            <w:gridSpan w:val="15"/>
            <w:tcBorders>
              <w:top w:val="nil"/>
            </w:tcBorders>
          </w:tcPr>
          <w:p w14:paraId="1DE04438" w14:textId="77777777" w:rsidR="001809F7" w:rsidRPr="008906EC" w:rsidRDefault="001809F7" w:rsidP="001809F7">
            <w:pPr>
              <w:pStyle w:val="Zkladntext"/>
              <w:ind w:left="22"/>
              <w:rPr>
                <w:rFonts w:ascii="Times New Roman" w:hAnsi="Times New Roman"/>
                <w:i w:val="0"/>
                <w:sz w:val="20"/>
                <w:szCs w:val="20"/>
              </w:rPr>
            </w:pPr>
            <w:r w:rsidRPr="008906EC">
              <w:rPr>
                <w:rFonts w:ascii="Times New Roman" w:hAnsi="Times New Roman"/>
                <w:i w:val="0"/>
                <w:sz w:val="20"/>
                <w:szCs w:val="20"/>
              </w:rPr>
              <w:t>SZZ se skládá ze dvou částí:</w:t>
            </w:r>
          </w:p>
          <w:p w14:paraId="3FA5DB41"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část: obhajoba DP a</w:t>
            </w:r>
          </w:p>
          <w:p w14:paraId="58D92E52" w14:textId="77777777" w:rsidR="001809F7" w:rsidRPr="008906EC" w:rsidRDefault="001809F7" w:rsidP="00525E41">
            <w:pPr>
              <w:pStyle w:val="Zkladntext"/>
              <w:numPr>
                <w:ilvl w:val="0"/>
                <w:numId w:val="4"/>
              </w:numPr>
              <w:ind w:left="679" w:hanging="283"/>
              <w:rPr>
                <w:rFonts w:ascii="Times New Roman" w:hAnsi="Times New Roman"/>
                <w:i w:val="0"/>
                <w:sz w:val="20"/>
                <w:szCs w:val="20"/>
              </w:rPr>
            </w:pPr>
            <w:r w:rsidRPr="008906EC">
              <w:rPr>
                <w:rFonts w:ascii="Times New Roman" w:hAnsi="Times New Roman"/>
                <w:i w:val="0"/>
                <w:sz w:val="20"/>
                <w:szCs w:val="20"/>
              </w:rPr>
              <w:t xml:space="preserve">část: zkouška z odborné problematiky související se studovaným programem, specializací a zaměřením DP </w:t>
            </w:r>
          </w:p>
          <w:p w14:paraId="1ED2D43C" w14:textId="77777777" w:rsidR="001809F7" w:rsidRDefault="001809F7" w:rsidP="001809F7">
            <w:pPr>
              <w:jc w:val="both"/>
            </w:pPr>
          </w:p>
          <w:p w14:paraId="1924D079" w14:textId="19F85B76" w:rsidR="001809F7" w:rsidRPr="008906EC" w:rsidRDefault="001809F7" w:rsidP="001809F7">
            <w:pPr>
              <w:jc w:val="both"/>
            </w:pPr>
            <w:r w:rsidRPr="008906EC">
              <w:t xml:space="preserve">Zkouška z odborné problematiky se skládá z odborné rozpravy ze </w:t>
            </w:r>
            <w:r w:rsidR="00F2525B">
              <w:t>čtyř</w:t>
            </w:r>
            <w:r w:rsidRPr="008906EC">
              <w:t xml:space="preserve"> základních tematických okruhů: </w:t>
            </w:r>
          </w:p>
          <w:p w14:paraId="0E0750E1" w14:textId="317FF7B6" w:rsidR="001809F7" w:rsidRPr="008C5C5A" w:rsidRDefault="001809F7" w:rsidP="00525E41">
            <w:pPr>
              <w:pStyle w:val="Odstavecseseznamem"/>
              <w:numPr>
                <w:ilvl w:val="0"/>
                <w:numId w:val="5"/>
              </w:numPr>
              <w:jc w:val="both"/>
            </w:pPr>
            <w:r w:rsidRPr="00F77D1E">
              <w:rPr>
                <w:b/>
              </w:rPr>
              <w:t>Ekonomie</w:t>
            </w:r>
            <w:r w:rsidRPr="00F77D1E">
              <w:t xml:space="preserve"> (</w:t>
            </w:r>
            <w:r w:rsidR="007E146A" w:rsidRPr="008906EC">
              <w:rPr>
                <w:i/>
                <w:iCs/>
              </w:rPr>
              <w:t xml:space="preserve">rozsah je dán předměty </w:t>
            </w:r>
            <w:r w:rsidRPr="00F77D1E">
              <w:rPr>
                <w:i/>
              </w:rPr>
              <w:t>Mikroekonomie</w:t>
            </w:r>
            <w:r w:rsidR="007E146A">
              <w:rPr>
                <w:i/>
              </w:rPr>
              <w:t xml:space="preserve"> 2</w:t>
            </w:r>
            <w:r w:rsidRPr="00F77D1E">
              <w:rPr>
                <w:i/>
              </w:rPr>
              <w:t>, Makroekonomie</w:t>
            </w:r>
            <w:r w:rsidR="007E146A">
              <w:rPr>
                <w:i/>
              </w:rPr>
              <w:t xml:space="preserve"> 2</w:t>
            </w:r>
            <w:r>
              <w:rPr>
                <w:i/>
              </w:rPr>
              <w:t>)</w:t>
            </w:r>
          </w:p>
          <w:p w14:paraId="49B6858E" w14:textId="154EBC2A" w:rsidR="001809F7" w:rsidRPr="00F77D1E" w:rsidRDefault="001809F7" w:rsidP="00525E41">
            <w:pPr>
              <w:pStyle w:val="Odstavecseseznamem"/>
              <w:numPr>
                <w:ilvl w:val="0"/>
                <w:numId w:val="5"/>
              </w:numPr>
              <w:jc w:val="both"/>
            </w:pPr>
            <w:r>
              <w:rPr>
                <w:b/>
              </w:rPr>
              <w:t>Management udržitelného rozvoje</w:t>
            </w:r>
            <w:r w:rsidRPr="00F77D1E">
              <w:rPr>
                <w:i/>
              </w:rPr>
              <w:t xml:space="preserve"> </w:t>
            </w:r>
            <w:r>
              <w:rPr>
                <w:i/>
              </w:rPr>
              <w:t>(</w:t>
            </w:r>
            <w:r w:rsidR="007E146A" w:rsidRPr="008906EC">
              <w:rPr>
                <w:i/>
                <w:iCs/>
              </w:rPr>
              <w:t xml:space="preserve">rozsah je dán předměty </w:t>
            </w:r>
            <w:r w:rsidRPr="002B63D3">
              <w:rPr>
                <w:i/>
              </w:rPr>
              <w:t>Strategický management, Podpora podnikání a jeho udržitelnost, Ekonomická</w:t>
            </w:r>
            <w:r>
              <w:rPr>
                <w:i/>
              </w:rPr>
              <w:t xml:space="preserve"> a sociální</w:t>
            </w:r>
            <w:r w:rsidRPr="002B63D3">
              <w:rPr>
                <w:i/>
              </w:rPr>
              <w:t xml:space="preserve"> udržitelnost, Management udržiteln</w:t>
            </w:r>
            <w:r w:rsidR="008F3CD9">
              <w:rPr>
                <w:i/>
              </w:rPr>
              <w:t>ého rozvoje</w:t>
            </w:r>
            <w:r w:rsidRPr="002B63D3">
              <w:rPr>
                <w:i/>
              </w:rPr>
              <w:t>)</w:t>
            </w:r>
          </w:p>
          <w:p w14:paraId="7A2E6CCD" w14:textId="5B30A7DC" w:rsidR="001809F7" w:rsidRPr="00F77D1E" w:rsidRDefault="001809F7" w:rsidP="00525E41">
            <w:pPr>
              <w:pStyle w:val="Odstavecseseznamem"/>
              <w:numPr>
                <w:ilvl w:val="0"/>
                <w:numId w:val="5"/>
              </w:numPr>
              <w:jc w:val="both"/>
            </w:pPr>
            <w:r w:rsidRPr="00F77D1E">
              <w:rPr>
                <w:b/>
              </w:rPr>
              <w:t xml:space="preserve">Vědy o </w:t>
            </w:r>
            <w:ins w:id="37" w:author="Pavla Trefilová" w:date="2023-06-05T09:33:00Z">
              <w:r w:rsidR="0004649C">
                <w:rPr>
                  <w:b/>
                </w:rPr>
                <w:t>Z</w:t>
              </w:r>
            </w:ins>
            <w:del w:id="38" w:author="Pavla Trefilová" w:date="2023-06-05T09:33:00Z">
              <w:r w:rsidRPr="00F77D1E" w:rsidDel="0004649C">
                <w:rPr>
                  <w:b/>
                </w:rPr>
                <w:delText>z</w:delText>
              </w:r>
            </w:del>
            <w:r w:rsidRPr="00F77D1E">
              <w:rPr>
                <w:b/>
              </w:rPr>
              <w:t>emi</w:t>
            </w:r>
            <w:r w:rsidRPr="00F77D1E">
              <w:t xml:space="preserve"> (</w:t>
            </w:r>
            <w:r w:rsidR="007E146A" w:rsidRPr="008906EC">
              <w:rPr>
                <w:i/>
                <w:iCs/>
              </w:rPr>
              <w:t xml:space="preserve">rozsah je dán předměty </w:t>
            </w:r>
            <w:r w:rsidR="006F5FD3">
              <w:rPr>
                <w:i/>
              </w:rPr>
              <w:t>Vybrané kapitoly z v</w:t>
            </w:r>
            <w:r w:rsidRPr="00F77D1E">
              <w:rPr>
                <w:i/>
              </w:rPr>
              <w:t xml:space="preserve">ěd o </w:t>
            </w:r>
            <w:r w:rsidR="00023688">
              <w:rPr>
                <w:i/>
              </w:rPr>
              <w:t>Z</w:t>
            </w:r>
            <w:r w:rsidRPr="00F77D1E">
              <w:rPr>
                <w:i/>
              </w:rPr>
              <w:t xml:space="preserve">emi, </w:t>
            </w:r>
            <w:r>
              <w:rPr>
                <w:i/>
              </w:rPr>
              <w:t>Adaptace na globální změny a mitigační opatření</w:t>
            </w:r>
            <w:r w:rsidRPr="00F77D1E">
              <w:t>)</w:t>
            </w:r>
          </w:p>
          <w:p w14:paraId="6210FAF8" w14:textId="02AB288F" w:rsidR="001809F7" w:rsidRPr="00F77D1E" w:rsidRDefault="001809F7" w:rsidP="00525E41">
            <w:pPr>
              <w:pStyle w:val="Odstavecseseznamem"/>
              <w:numPr>
                <w:ilvl w:val="0"/>
                <w:numId w:val="5"/>
              </w:numPr>
              <w:jc w:val="both"/>
            </w:pPr>
            <w:r w:rsidRPr="00F77D1E">
              <w:rPr>
                <w:b/>
              </w:rPr>
              <w:t>Udržitelné koncepty</w:t>
            </w:r>
            <w:r w:rsidRPr="00F77D1E">
              <w:t xml:space="preserve"> (</w:t>
            </w:r>
            <w:r w:rsidR="007E146A" w:rsidRPr="008906EC">
              <w:rPr>
                <w:i/>
                <w:iCs/>
              </w:rPr>
              <w:t xml:space="preserve">rozsah je dán předměty </w:t>
            </w:r>
            <w:r w:rsidRPr="004B5A96">
              <w:rPr>
                <w:i/>
              </w:rPr>
              <w:t>Ekologické aspekty technologických procesů</w:t>
            </w:r>
            <w:r w:rsidRPr="00F77D1E">
              <w:rPr>
                <w:i/>
              </w:rPr>
              <w:t>, Technologie pro energ</w:t>
            </w:r>
            <w:r>
              <w:rPr>
                <w:i/>
              </w:rPr>
              <w:t>eti</w:t>
            </w:r>
            <w:r w:rsidRPr="00F77D1E">
              <w:rPr>
                <w:i/>
              </w:rPr>
              <w:t>ckou udržitelnost</w:t>
            </w:r>
            <w:r>
              <w:rPr>
                <w:i/>
              </w:rPr>
              <w:t>)</w:t>
            </w:r>
          </w:p>
          <w:p w14:paraId="3E0C0DD9" w14:textId="77777777" w:rsidR="001809F7" w:rsidRDefault="001809F7" w:rsidP="001809F7">
            <w:pPr>
              <w:jc w:val="both"/>
            </w:pPr>
          </w:p>
        </w:tc>
      </w:tr>
      <w:tr w:rsidR="001809F7" w14:paraId="6DDC384C" w14:textId="77777777" w:rsidTr="00323660">
        <w:trPr>
          <w:gridAfter w:val="1"/>
          <w:wAfter w:w="324" w:type="dxa"/>
        </w:trPr>
        <w:tc>
          <w:tcPr>
            <w:tcW w:w="3860" w:type="dxa"/>
            <w:gridSpan w:val="5"/>
            <w:shd w:val="clear" w:color="auto" w:fill="F7CAAC"/>
          </w:tcPr>
          <w:p w14:paraId="061DD93D" w14:textId="77777777" w:rsidR="001809F7" w:rsidRDefault="001809F7" w:rsidP="001809F7">
            <w:pPr>
              <w:jc w:val="both"/>
              <w:rPr>
                <w:b/>
              </w:rPr>
            </w:pPr>
            <w:r>
              <w:rPr>
                <w:b/>
              </w:rPr>
              <w:t>Další studijní povinnosti</w:t>
            </w:r>
          </w:p>
        </w:tc>
        <w:tc>
          <w:tcPr>
            <w:tcW w:w="5671" w:type="dxa"/>
            <w:gridSpan w:val="10"/>
            <w:tcBorders>
              <w:bottom w:val="nil"/>
            </w:tcBorders>
          </w:tcPr>
          <w:p w14:paraId="4223AE22" w14:textId="77777777" w:rsidR="001809F7" w:rsidRDefault="001809F7" w:rsidP="001809F7">
            <w:pPr>
              <w:jc w:val="both"/>
            </w:pPr>
          </w:p>
        </w:tc>
      </w:tr>
      <w:tr w:rsidR="001809F7" w14:paraId="117715CD" w14:textId="77777777" w:rsidTr="00323660">
        <w:trPr>
          <w:gridAfter w:val="1"/>
          <w:wAfter w:w="324" w:type="dxa"/>
          <w:trHeight w:val="1243"/>
        </w:trPr>
        <w:tc>
          <w:tcPr>
            <w:tcW w:w="9531" w:type="dxa"/>
            <w:gridSpan w:val="15"/>
            <w:tcBorders>
              <w:top w:val="nil"/>
            </w:tcBorders>
          </w:tcPr>
          <w:p w14:paraId="300E36EA" w14:textId="1C5F68D3" w:rsidR="001809F7" w:rsidRPr="00856B97" w:rsidRDefault="001809F7" w:rsidP="001809F7">
            <w:pPr>
              <w:jc w:val="both"/>
            </w:pPr>
            <w:r w:rsidRPr="00856B97">
              <w:t xml:space="preserve">Součástí studia profesně orientovaného </w:t>
            </w:r>
            <w:r>
              <w:t>magisterského</w:t>
            </w:r>
            <w:r w:rsidRPr="00856B97">
              <w:t xml:space="preserve"> </w:t>
            </w:r>
            <w:r>
              <w:t xml:space="preserve">studijního </w:t>
            </w:r>
            <w:r w:rsidRPr="00856B97">
              <w:t xml:space="preserve">programu </w:t>
            </w:r>
            <w:r w:rsidRPr="00151F8C">
              <w:t>Management udržitelného rozvoje</w:t>
            </w:r>
            <w:r>
              <w:t xml:space="preserve"> </w:t>
            </w:r>
            <w:r w:rsidRPr="00856B97">
              <w:t xml:space="preserve">je odborná praxe </w:t>
            </w:r>
            <w:r w:rsidR="00F2525B">
              <w:t xml:space="preserve">v </w:t>
            </w:r>
            <w:r w:rsidRPr="00856B97">
              <w:t>rozsahu 2</w:t>
            </w:r>
            <w:r>
              <w:t>40 h</w:t>
            </w:r>
            <w:r w:rsidRPr="00856B97">
              <w:t xml:space="preserve">, rozdělená do ročníků studia následovně: </w:t>
            </w:r>
          </w:p>
          <w:p w14:paraId="2C5D8806" w14:textId="77777777" w:rsidR="001809F7" w:rsidRPr="00856B97" w:rsidRDefault="001809F7" w:rsidP="001809F7">
            <w:pPr>
              <w:jc w:val="both"/>
            </w:pPr>
            <w:r w:rsidRPr="00856B97">
              <w:t>Odbornou praxi student vykonává na smluvních pracovištích zajišťující praxi studentů, které se školou dlouhodobě spolupracují, či na pracovištích, které k vykonávání odborné praxe schválil, po posouzení odborné náplně, garant odborných praxí ve stanoveném studijním plánu.</w:t>
            </w:r>
          </w:p>
          <w:p w14:paraId="1B381FEE" w14:textId="77777777" w:rsidR="001809F7" w:rsidRPr="00856B97" w:rsidRDefault="001809F7" w:rsidP="001809F7">
            <w:pPr>
              <w:jc w:val="both"/>
            </w:pPr>
            <w:r w:rsidRPr="00856B97">
              <w:t>Více informací k odborné praxi viz B-IV Údaje o odborné praxi.</w:t>
            </w:r>
          </w:p>
          <w:p w14:paraId="532DA774" w14:textId="77777777" w:rsidR="001809F7" w:rsidRDefault="001809F7" w:rsidP="001809F7">
            <w:pPr>
              <w:jc w:val="both"/>
            </w:pPr>
            <w:r w:rsidRPr="00856B97">
              <w:t xml:space="preserve">Veškeré podmínky a dokumentace k praxi jsou ke stažení na webových stránkách fakulty </w:t>
            </w:r>
            <w:hyperlink r:id="rId14" w:history="1">
              <w:r w:rsidRPr="004D771A">
                <w:rPr>
                  <w:rStyle w:val="Hypertextovodkaz"/>
                </w:rPr>
                <w:t xml:space="preserve"> https://fame.utb.cz/student/vyuka/odborna-diplomova-praxe/</w:t>
              </w:r>
            </w:hyperlink>
            <w:r w:rsidRPr="00856B97">
              <w:t>.</w:t>
            </w:r>
          </w:p>
          <w:p w14:paraId="197DFD9C" w14:textId="77777777" w:rsidR="001809F7" w:rsidRDefault="001809F7" w:rsidP="001809F7">
            <w:pPr>
              <w:jc w:val="both"/>
            </w:pPr>
          </w:p>
        </w:tc>
      </w:tr>
      <w:tr w:rsidR="001809F7" w14:paraId="4EAAF00D" w14:textId="77777777" w:rsidTr="00323660">
        <w:trPr>
          <w:gridAfter w:val="1"/>
          <w:wAfter w:w="324" w:type="dxa"/>
        </w:trPr>
        <w:tc>
          <w:tcPr>
            <w:tcW w:w="3860" w:type="dxa"/>
            <w:gridSpan w:val="5"/>
            <w:shd w:val="clear" w:color="auto" w:fill="F7CAAC"/>
          </w:tcPr>
          <w:p w14:paraId="208C21EE" w14:textId="77777777" w:rsidR="001809F7" w:rsidRDefault="001809F7" w:rsidP="001809F7">
            <w:pPr>
              <w:rPr>
                <w:b/>
              </w:rPr>
            </w:pPr>
            <w:r w:rsidRPr="00CA2F1B">
              <w:rPr>
                <w:b/>
              </w:rPr>
              <w:t>Návrh témat kvalifikačních prací /témata obhájených prací a přístup k obhájeným kvalifikačním pracím</w:t>
            </w:r>
          </w:p>
        </w:tc>
        <w:tc>
          <w:tcPr>
            <w:tcW w:w="5671" w:type="dxa"/>
            <w:gridSpan w:val="10"/>
            <w:tcBorders>
              <w:bottom w:val="nil"/>
            </w:tcBorders>
          </w:tcPr>
          <w:p w14:paraId="3AFE73BD" w14:textId="77777777" w:rsidR="001809F7" w:rsidRDefault="001809F7" w:rsidP="001809F7">
            <w:pPr>
              <w:jc w:val="both"/>
            </w:pPr>
          </w:p>
        </w:tc>
      </w:tr>
      <w:tr w:rsidR="001809F7" w14:paraId="7AAFB577" w14:textId="77777777" w:rsidTr="00323660">
        <w:trPr>
          <w:gridAfter w:val="1"/>
          <w:wAfter w:w="324" w:type="dxa"/>
          <w:trHeight w:val="842"/>
        </w:trPr>
        <w:tc>
          <w:tcPr>
            <w:tcW w:w="9531" w:type="dxa"/>
            <w:gridSpan w:val="15"/>
            <w:tcBorders>
              <w:top w:val="nil"/>
            </w:tcBorders>
          </w:tcPr>
          <w:p w14:paraId="0EC80D20" w14:textId="77777777" w:rsidR="001809F7" w:rsidRDefault="001809F7" w:rsidP="001809F7">
            <w:pPr>
              <w:jc w:val="both"/>
            </w:pPr>
            <w:r>
              <w:t>Ekonomická udržitelnost vybraných podnikových procesů</w:t>
            </w:r>
          </w:p>
          <w:p w14:paraId="2BAC3568" w14:textId="1AD0E547" w:rsidR="001809F7" w:rsidRDefault="001809F7" w:rsidP="001809F7">
            <w:pPr>
              <w:jc w:val="both"/>
            </w:pPr>
            <w:r>
              <w:t xml:space="preserve">Vytvoření strategie udržitelnosti podniku </w:t>
            </w:r>
          </w:p>
          <w:p w14:paraId="088993C7" w14:textId="5AF88F03" w:rsidR="001809F7" w:rsidRDefault="001809F7" w:rsidP="001809F7">
            <w:pPr>
              <w:jc w:val="both"/>
            </w:pPr>
            <w:r>
              <w:t>I</w:t>
            </w:r>
            <w:r w:rsidRPr="00EB2D0A">
              <w:t xml:space="preserve">mplementace strategie udržitelnosti podniku </w:t>
            </w:r>
          </w:p>
          <w:p w14:paraId="20F6E73A" w14:textId="77777777" w:rsidR="001809F7" w:rsidRPr="00EB2D0A" w:rsidRDefault="001809F7" w:rsidP="001809F7">
            <w:pPr>
              <w:jc w:val="both"/>
            </w:pPr>
            <w:r>
              <w:t>Ekonomické zhodnocení udržitelných opatření ve vybrané společnosti</w:t>
            </w:r>
          </w:p>
          <w:p w14:paraId="3B115CCF" w14:textId="0C93451A" w:rsidR="001809F7" w:rsidRDefault="001809F7" w:rsidP="001809F7">
            <w:pPr>
              <w:jc w:val="both"/>
            </w:pPr>
            <w:r>
              <w:t>Životní cyklus výrobku a jeho uhlíkové stopy ve vybrané společnosti</w:t>
            </w:r>
          </w:p>
          <w:p w14:paraId="242248A4" w14:textId="7D30FF32" w:rsidR="001809F7" w:rsidRDefault="001809F7" w:rsidP="001809F7">
            <w:pPr>
              <w:jc w:val="both"/>
            </w:pPr>
            <w:r>
              <w:t xml:space="preserve">Systém managementu odpadového hospodářství ve firmě </w:t>
            </w:r>
          </w:p>
          <w:p w14:paraId="52499471" w14:textId="5BBB093D" w:rsidR="001809F7" w:rsidRDefault="001809F7" w:rsidP="001809F7">
            <w:pPr>
              <w:jc w:val="both"/>
            </w:pPr>
            <w:r>
              <w:t xml:space="preserve">Systém managementu odpadového hospodářství ve obci </w:t>
            </w:r>
          </w:p>
          <w:p w14:paraId="6BD09D39" w14:textId="77777777" w:rsidR="001809F7" w:rsidRDefault="001809F7" w:rsidP="001809F7">
            <w:pPr>
              <w:jc w:val="both"/>
            </w:pPr>
            <w:r>
              <w:t xml:space="preserve">Aspekty environmentální udržitelnosti v podnikatelském záměru </w:t>
            </w:r>
          </w:p>
          <w:p w14:paraId="3D2C7C4F" w14:textId="315E4E8A" w:rsidR="001809F7" w:rsidRDefault="001809F7" w:rsidP="001809F7">
            <w:pPr>
              <w:jc w:val="both"/>
            </w:pPr>
            <w:r>
              <w:t>Analýza materiálových toků a procesů ve firmě z hlediska trvalé udržitelnosti a návrhy na opatření</w:t>
            </w:r>
          </w:p>
          <w:p w14:paraId="6EA9AC0D" w14:textId="09F7D4C2" w:rsidR="001809F7" w:rsidRDefault="001809F7" w:rsidP="001809F7">
            <w:pPr>
              <w:jc w:val="both"/>
            </w:pPr>
            <w:r>
              <w:t xml:space="preserve">Ekologická opatření ve firmě </w:t>
            </w:r>
          </w:p>
          <w:p w14:paraId="7E3A6841" w14:textId="77777777" w:rsidR="001809F7" w:rsidRDefault="001809F7" w:rsidP="001809F7">
            <w:pPr>
              <w:jc w:val="both"/>
            </w:pPr>
            <w:r>
              <w:t>Bilance energetických toků v krajině ve vztahu ke strategiím rozvoje příslušných municipalit</w:t>
            </w:r>
          </w:p>
          <w:p w14:paraId="21BE776E" w14:textId="03A9DB0A" w:rsidR="001809F7" w:rsidRDefault="001809F7" w:rsidP="001809F7">
            <w:pPr>
              <w:jc w:val="both"/>
            </w:pPr>
            <w:r>
              <w:t xml:space="preserve">Podpora rozhodování o způsobech recyklace ve firmě </w:t>
            </w:r>
          </w:p>
          <w:p w14:paraId="22F88D81" w14:textId="2644C9D4" w:rsidR="001809F7" w:rsidRDefault="001809F7" w:rsidP="001809F7">
            <w:pPr>
              <w:jc w:val="both"/>
            </w:pPr>
            <w:r>
              <w:t xml:space="preserve">Mitigační a adaptační opatření v reakci na změnu klimatu ve strategii samosprávy </w:t>
            </w:r>
          </w:p>
          <w:p w14:paraId="34595FD6" w14:textId="37FF9086" w:rsidR="001809F7" w:rsidRDefault="001809F7" w:rsidP="001809F7">
            <w:pPr>
              <w:jc w:val="both"/>
            </w:pPr>
            <w:r>
              <w:t xml:space="preserve">Analýza životního cyklu vybraného produktu ve firmě </w:t>
            </w:r>
          </w:p>
          <w:p w14:paraId="63BE63A4" w14:textId="62583B98" w:rsidR="001809F7" w:rsidRDefault="001809F7" w:rsidP="001809F7">
            <w:pPr>
              <w:jc w:val="both"/>
            </w:pPr>
            <w:r>
              <w:t xml:space="preserve">Cost-benefit analýza zavádění ekologických technologií do podniku </w:t>
            </w:r>
          </w:p>
          <w:p w14:paraId="1A016EAF" w14:textId="77777777" w:rsidR="001809F7" w:rsidRDefault="001809F7" w:rsidP="001809F7">
            <w:pPr>
              <w:jc w:val="both"/>
            </w:pPr>
          </w:p>
          <w:p w14:paraId="4E930EE8" w14:textId="77777777" w:rsidR="001809F7" w:rsidRDefault="001809F7" w:rsidP="001809F7">
            <w:pPr>
              <w:jc w:val="both"/>
            </w:pPr>
            <w:r>
              <w:t>Přístup k obhájeným kvalifikačním pracím prostřednictvím knihovny UTB a depozitáře.</w:t>
            </w:r>
          </w:p>
        </w:tc>
      </w:tr>
      <w:tr w:rsidR="001809F7" w14:paraId="253E9BDB" w14:textId="77777777" w:rsidTr="00323660">
        <w:trPr>
          <w:gridAfter w:val="1"/>
          <w:wAfter w:w="324" w:type="dxa"/>
        </w:trPr>
        <w:tc>
          <w:tcPr>
            <w:tcW w:w="3860" w:type="dxa"/>
            <w:gridSpan w:val="5"/>
            <w:shd w:val="clear" w:color="auto" w:fill="F7CAAC"/>
          </w:tcPr>
          <w:p w14:paraId="41D1989B" w14:textId="77777777" w:rsidR="001809F7" w:rsidRDefault="001809F7" w:rsidP="001809F7">
            <w:r>
              <w:rPr>
                <w:b/>
              </w:rPr>
              <w:t>Návrh témat rigorózních prací /témata obhájených prací a přístup k obhájeným rigorózním pracím</w:t>
            </w:r>
          </w:p>
        </w:tc>
        <w:tc>
          <w:tcPr>
            <w:tcW w:w="5671" w:type="dxa"/>
            <w:gridSpan w:val="10"/>
            <w:tcBorders>
              <w:bottom w:val="nil"/>
            </w:tcBorders>
            <w:shd w:val="clear" w:color="auto" w:fill="FFFFFF"/>
          </w:tcPr>
          <w:p w14:paraId="20D84E3F" w14:textId="77777777" w:rsidR="001809F7" w:rsidRDefault="001809F7" w:rsidP="001809F7">
            <w:pPr>
              <w:jc w:val="center"/>
            </w:pPr>
          </w:p>
        </w:tc>
      </w:tr>
      <w:tr w:rsidR="001809F7" w14:paraId="5D8F2E05" w14:textId="77777777" w:rsidTr="00323660">
        <w:trPr>
          <w:gridAfter w:val="1"/>
          <w:wAfter w:w="324" w:type="dxa"/>
          <w:trHeight w:val="532"/>
        </w:trPr>
        <w:tc>
          <w:tcPr>
            <w:tcW w:w="9531" w:type="dxa"/>
            <w:gridSpan w:val="15"/>
            <w:tcBorders>
              <w:top w:val="nil"/>
            </w:tcBorders>
          </w:tcPr>
          <w:p w14:paraId="6DEDF9A5" w14:textId="77777777" w:rsidR="001809F7" w:rsidRDefault="001809F7" w:rsidP="001809F7">
            <w:pPr>
              <w:jc w:val="both"/>
            </w:pPr>
          </w:p>
        </w:tc>
      </w:tr>
      <w:tr w:rsidR="001809F7" w14:paraId="6CD45C47" w14:textId="77777777" w:rsidTr="00323660">
        <w:trPr>
          <w:gridAfter w:val="1"/>
          <w:wAfter w:w="324" w:type="dxa"/>
        </w:trPr>
        <w:tc>
          <w:tcPr>
            <w:tcW w:w="3860" w:type="dxa"/>
            <w:gridSpan w:val="5"/>
            <w:shd w:val="clear" w:color="auto" w:fill="F7CAAC"/>
          </w:tcPr>
          <w:p w14:paraId="58E5520D" w14:textId="1D85308C" w:rsidR="001809F7" w:rsidRDefault="001809F7" w:rsidP="001809F7">
            <w:r>
              <w:rPr>
                <w:b/>
              </w:rPr>
              <w:t>Součásti SRZ a jejich obsah</w:t>
            </w:r>
          </w:p>
        </w:tc>
        <w:tc>
          <w:tcPr>
            <w:tcW w:w="5671" w:type="dxa"/>
            <w:gridSpan w:val="10"/>
            <w:tcBorders>
              <w:bottom w:val="nil"/>
            </w:tcBorders>
            <w:shd w:val="clear" w:color="auto" w:fill="FFFFFF"/>
          </w:tcPr>
          <w:p w14:paraId="7089AD90" w14:textId="77777777" w:rsidR="001809F7" w:rsidRDefault="001809F7" w:rsidP="001809F7">
            <w:pPr>
              <w:jc w:val="center"/>
            </w:pPr>
          </w:p>
        </w:tc>
      </w:tr>
      <w:tr w:rsidR="001809F7" w14:paraId="53B4BA9B" w14:textId="77777777" w:rsidTr="00323660">
        <w:trPr>
          <w:gridAfter w:val="1"/>
          <w:wAfter w:w="324" w:type="dxa"/>
          <w:trHeight w:val="457"/>
        </w:trPr>
        <w:tc>
          <w:tcPr>
            <w:tcW w:w="9531" w:type="dxa"/>
            <w:gridSpan w:val="15"/>
            <w:tcBorders>
              <w:top w:val="nil"/>
            </w:tcBorders>
          </w:tcPr>
          <w:p w14:paraId="29E51072" w14:textId="77777777" w:rsidR="001809F7" w:rsidRDefault="001809F7" w:rsidP="001809F7">
            <w:pPr>
              <w:jc w:val="both"/>
            </w:pPr>
          </w:p>
        </w:tc>
      </w:tr>
      <w:bookmarkEnd w:id="28"/>
      <w:tr w:rsidR="00A46C50" w14:paraId="0A4BF194" w14:textId="77777777" w:rsidTr="00323660">
        <w:tc>
          <w:tcPr>
            <w:tcW w:w="9855" w:type="dxa"/>
            <w:gridSpan w:val="16"/>
            <w:tcBorders>
              <w:bottom w:val="double" w:sz="4" w:space="0" w:color="auto"/>
            </w:tcBorders>
            <w:shd w:val="clear" w:color="auto" w:fill="BDD6EE"/>
          </w:tcPr>
          <w:p w14:paraId="7E7930A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49056D3C" w14:textId="77777777" w:rsidTr="00323660">
        <w:tc>
          <w:tcPr>
            <w:tcW w:w="3086" w:type="dxa"/>
            <w:gridSpan w:val="2"/>
            <w:tcBorders>
              <w:top w:val="double" w:sz="4" w:space="0" w:color="auto"/>
            </w:tcBorders>
            <w:shd w:val="clear" w:color="auto" w:fill="F7CAAC"/>
          </w:tcPr>
          <w:p w14:paraId="1E7F60C2" w14:textId="77777777" w:rsidR="00A46C50" w:rsidRDefault="00A46C50" w:rsidP="00A46C50">
            <w:pPr>
              <w:jc w:val="both"/>
              <w:rPr>
                <w:b/>
              </w:rPr>
            </w:pPr>
            <w:r>
              <w:rPr>
                <w:b/>
              </w:rPr>
              <w:t>Název studijního předmětu</w:t>
            </w:r>
          </w:p>
        </w:tc>
        <w:tc>
          <w:tcPr>
            <w:tcW w:w="6769" w:type="dxa"/>
            <w:gridSpan w:val="14"/>
            <w:tcBorders>
              <w:top w:val="double" w:sz="4" w:space="0" w:color="auto"/>
            </w:tcBorders>
          </w:tcPr>
          <w:p w14:paraId="17AFA97A" w14:textId="77777777" w:rsidR="00A46C50" w:rsidRDefault="00A46C50" w:rsidP="00A46C50">
            <w:pPr>
              <w:jc w:val="both"/>
            </w:pPr>
            <w:r>
              <w:t>Mikroekonomie 2</w:t>
            </w:r>
          </w:p>
        </w:tc>
      </w:tr>
      <w:tr w:rsidR="00A46C50" w14:paraId="61AA2E5F" w14:textId="77777777" w:rsidTr="00323660">
        <w:tc>
          <w:tcPr>
            <w:tcW w:w="3086" w:type="dxa"/>
            <w:gridSpan w:val="2"/>
            <w:shd w:val="clear" w:color="auto" w:fill="F7CAAC"/>
          </w:tcPr>
          <w:p w14:paraId="703C6E4F" w14:textId="77777777" w:rsidR="00A46C50" w:rsidRDefault="00A46C50" w:rsidP="00A46C50">
            <w:pPr>
              <w:jc w:val="both"/>
              <w:rPr>
                <w:b/>
              </w:rPr>
            </w:pPr>
            <w:r>
              <w:rPr>
                <w:b/>
              </w:rPr>
              <w:t>Typ předmětu</w:t>
            </w:r>
          </w:p>
        </w:tc>
        <w:tc>
          <w:tcPr>
            <w:tcW w:w="3406" w:type="dxa"/>
            <w:gridSpan w:val="8"/>
          </w:tcPr>
          <w:p w14:paraId="5960D2E5" w14:textId="77777777" w:rsidR="00A46C50" w:rsidRDefault="00A46C50" w:rsidP="00A46C50">
            <w:pPr>
              <w:jc w:val="both"/>
            </w:pPr>
            <w:r>
              <w:t>povinný „ZT“</w:t>
            </w:r>
          </w:p>
        </w:tc>
        <w:tc>
          <w:tcPr>
            <w:tcW w:w="2695" w:type="dxa"/>
            <w:gridSpan w:val="4"/>
            <w:shd w:val="clear" w:color="auto" w:fill="F7CAAC"/>
          </w:tcPr>
          <w:p w14:paraId="72878151" w14:textId="77777777" w:rsidR="00A46C50" w:rsidRDefault="00A46C50" w:rsidP="00A46C50">
            <w:pPr>
              <w:jc w:val="both"/>
            </w:pPr>
            <w:r>
              <w:rPr>
                <w:b/>
              </w:rPr>
              <w:t>doporučený ročník / semestr</w:t>
            </w:r>
          </w:p>
        </w:tc>
        <w:tc>
          <w:tcPr>
            <w:tcW w:w="668" w:type="dxa"/>
            <w:gridSpan w:val="2"/>
          </w:tcPr>
          <w:p w14:paraId="5378F05E" w14:textId="77777777" w:rsidR="00A46C50" w:rsidRDefault="00A46C50" w:rsidP="00A46C50">
            <w:pPr>
              <w:jc w:val="both"/>
            </w:pPr>
            <w:r>
              <w:t>1/ZS</w:t>
            </w:r>
          </w:p>
        </w:tc>
      </w:tr>
      <w:tr w:rsidR="00A46C50" w14:paraId="2C0B5137" w14:textId="77777777" w:rsidTr="00323660">
        <w:tc>
          <w:tcPr>
            <w:tcW w:w="3086" w:type="dxa"/>
            <w:gridSpan w:val="2"/>
            <w:shd w:val="clear" w:color="auto" w:fill="F7CAAC"/>
          </w:tcPr>
          <w:p w14:paraId="58C1E5C0" w14:textId="77777777" w:rsidR="00A46C50" w:rsidRDefault="00A46C50" w:rsidP="00A46C50">
            <w:pPr>
              <w:jc w:val="both"/>
              <w:rPr>
                <w:b/>
              </w:rPr>
            </w:pPr>
            <w:r>
              <w:rPr>
                <w:b/>
              </w:rPr>
              <w:t>Rozsah studijního předmětu</w:t>
            </w:r>
          </w:p>
        </w:tc>
        <w:tc>
          <w:tcPr>
            <w:tcW w:w="1701" w:type="dxa"/>
            <w:gridSpan w:val="5"/>
          </w:tcPr>
          <w:p w14:paraId="2197DE87" w14:textId="77777777" w:rsidR="00A46C50" w:rsidRDefault="00A46C50" w:rsidP="00A46C50">
            <w:pPr>
              <w:jc w:val="both"/>
            </w:pPr>
            <w:r>
              <w:t>26p + 26s</w:t>
            </w:r>
          </w:p>
        </w:tc>
        <w:tc>
          <w:tcPr>
            <w:tcW w:w="889" w:type="dxa"/>
            <w:gridSpan w:val="2"/>
            <w:shd w:val="clear" w:color="auto" w:fill="F7CAAC"/>
          </w:tcPr>
          <w:p w14:paraId="5A40AA79" w14:textId="77777777" w:rsidR="00A46C50" w:rsidRDefault="00A46C50" w:rsidP="00A46C50">
            <w:pPr>
              <w:jc w:val="both"/>
              <w:rPr>
                <w:b/>
              </w:rPr>
            </w:pPr>
            <w:r>
              <w:rPr>
                <w:b/>
              </w:rPr>
              <w:t xml:space="preserve">hod. </w:t>
            </w:r>
          </w:p>
        </w:tc>
        <w:tc>
          <w:tcPr>
            <w:tcW w:w="816" w:type="dxa"/>
          </w:tcPr>
          <w:p w14:paraId="7DD8BE18" w14:textId="77777777" w:rsidR="00A46C50" w:rsidRDefault="00A46C50" w:rsidP="00A46C50">
            <w:pPr>
              <w:jc w:val="both"/>
            </w:pPr>
            <w:r>
              <w:t>52</w:t>
            </w:r>
          </w:p>
        </w:tc>
        <w:tc>
          <w:tcPr>
            <w:tcW w:w="2156" w:type="dxa"/>
            <w:gridSpan w:val="2"/>
            <w:shd w:val="clear" w:color="auto" w:fill="F7CAAC"/>
          </w:tcPr>
          <w:p w14:paraId="7F018C43" w14:textId="77777777" w:rsidR="00A46C50" w:rsidRDefault="00A46C50" w:rsidP="00A46C50">
            <w:pPr>
              <w:jc w:val="both"/>
              <w:rPr>
                <w:b/>
              </w:rPr>
            </w:pPr>
            <w:r>
              <w:rPr>
                <w:b/>
              </w:rPr>
              <w:t>kreditů</w:t>
            </w:r>
          </w:p>
        </w:tc>
        <w:tc>
          <w:tcPr>
            <w:tcW w:w="1207" w:type="dxa"/>
            <w:gridSpan w:val="4"/>
          </w:tcPr>
          <w:p w14:paraId="796ED5C1" w14:textId="77777777" w:rsidR="00A46C50" w:rsidRDefault="00A46C50" w:rsidP="00A46C50">
            <w:pPr>
              <w:jc w:val="both"/>
            </w:pPr>
            <w:r>
              <w:t>5</w:t>
            </w:r>
          </w:p>
        </w:tc>
      </w:tr>
      <w:tr w:rsidR="00A46C50" w14:paraId="2656BA9E" w14:textId="77777777" w:rsidTr="00323660">
        <w:tc>
          <w:tcPr>
            <w:tcW w:w="3086" w:type="dxa"/>
            <w:gridSpan w:val="2"/>
            <w:shd w:val="clear" w:color="auto" w:fill="F7CAAC"/>
          </w:tcPr>
          <w:p w14:paraId="49376773" w14:textId="77777777" w:rsidR="00A46C50" w:rsidRDefault="00A46C50" w:rsidP="00A46C50">
            <w:pPr>
              <w:jc w:val="both"/>
              <w:rPr>
                <w:b/>
                <w:sz w:val="22"/>
              </w:rPr>
            </w:pPr>
            <w:r>
              <w:rPr>
                <w:b/>
              </w:rPr>
              <w:t>Prerekvizity, korekvizity, ekvivalence</w:t>
            </w:r>
          </w:p>
        </w:tc>
        <w:tc>
          <w:tcPr>
            <w:tcW w:w="6769" w:type="dxa"/>
            <w:gridSpan w:val="14"/>
          </w:tcPr>
          <w:p w14:paraId="6D8870A7" w14:textId="64F4FC7C" w:rsidR="00A46C50" w:rsidRDefault="00985402" w:rsidP="00A46C50">
            <w:pPr>
              <w:jc w:val="both"/>
            </w:pPr>
            <w:r w:rsidRPr="00D30BB7">
              <w:t xml:space="preserve">Ekvivalence (Microeconomics </w:t>
            </w:r>
            <w:r>
              <w:t>2</w:t>
            </w:r>
            <w:r w:rsidRPr="00D30BB7">
              <w:t>)</w:t>
            </w:r>
          </w:p>
        </w:tc>
      </w:tr>
      <w:tr w:rsidR="00A46C50" w14:paraId="672EDEA6" w14:textId="77777777" w:rsidTr="00323660">
        <w:tc>
          <w:tcPr>
            <w:tcW w:w="3086" w:type="dxa"/>
            <w:gridSpan w:val="2"/>
            <w:shd w:val="clear" w:color="auto" w:fill="F7CAAC"/>
          </w:tcPr>
          <w:p w14:paraId="6842144A" w14:textId="77777777" w:rsidR="00A46C50" w:rsidRDefault="00A46C50" w:rsidP="00A46C50">
            <w:pPr>
              <w:jc w:val="both"/>
              <w:rPr>
                <w:b/>
              </w:rPr>
            </w:pPr>
            <w:r>
              <w:rPr>
                <w:b/>
              </w:rPr>
              <w:t>Způsob ověření studijních výsledků</w:t>
            </w:r>
          </w:p>
        </w:tc>
        <w:tc>
          <w:tcPr>
            <w:tcW w:w="3406" w:type="dxa"/>
            <w:gridSpan w:val="8"/>
          </w:tcPr>
          <w:p w14:paraId="4A11535E" w14:textId="77777777" w:rsidR="00A46C50" w:rsidRDefault="00A46C50" w:rsidP="00A46C50">
            <w:pPr>
              <w:jc w:val="both"/>
            </w:pPr>
            <w:r>
              <w:t>zápočet, zkouška</w:t>
            </w:r>
          </w:p>
        </w:tc>
        <w:tc>
          <w:tcPr>
            <w:tcW w:w="2156" w:type="dxa"/>
            <w:gridSpan w:val="2"/>
            <w:shd w:val="clear" w:color="auto" w:fill="F7CAAC"/>
          </w:tcPr>
          <w:p w14:paraId="15B819FD" w14:textId="77777777" w:rsidR="00A46C50" w:rsidRDefault="00A46C50" w:rsidP="00A46C50">
            <w:pPr>
              <w:jc w:val="both"/>
              <w:rPr>
                <w:b/>
              </w:rPr>
            </w:pPr>
            <w:r>
              <w:rPr>
                <w:b/>
              </w:rPr>
              <w:t>Forma výuky</w:t>
            </w:r>
          </w:p>
        </w:tc>
        <w:tc>
          <w:tcPr>
            <w:tcW w:w="1207" w:type="dxa"/>
            <w:gridSpan w:val="4"/>
          </w:tcPr>
          <w:p w14:paraId="52C9B468" w14:textId="77777777" w:rsidR="00A46C50" w:rsidRDefault="00A46C50" w:rsidP="00A46C50">
            <w:pPr>
              <w:jc w:val="both"/>
            </w:pPr>
            <w:r>
              <w:t>přednáška,</w:t>
            </w:r>
          </w:p>
          <w:p w14:paraId="1F1AEE26" w14:textId="77777777" w:rsidR="00A46C50" w:rsidRDefault="00A46C50" w:rsidP="00A46C50">
            <w:pPr>
              <w:jc w:val="both"/>
            </w:pPr>
            <w:r>
              <w:t>seminář</w:t>
            </w:r>
          </w:p>
        </w:tc>
      </w:tr>
      <w:tr w:rsidR="00A46C50" w14:paraId="2629DD22" w14:textId="77777777" w:rsidTr="00323660">
        <w:tc>
          <w:tcPr>
            <w:tcW w:w="3086" w:type="dxa"/>
            <w:gridSpan w:val="2"/>
            <w:shd w:val="clear" w:color="auto" w:fill="F7CAAC"/>
          </w:tcPr>
          <w:p w14:paraId="0C208503" w14:textId="77777777" w:rsidR="00A46C50" w:rsidRDefault="00A46C50" w:rsidP="00A46C50">
            <w:pPr>
              <w:jc w:val="both"/>
              <w:rPr>
                <w:b/>
              </w:rPr>
            </w:pPr>
            <w:r>
              <w:rPr>
                <w:b/>
              </w:rPr>
              <w:t>Forma způsobu ověření studijních výsledků a další požadavky na studenta</w:t>
            </w:r>
          </w:p>
        </w:tc>
        <w:tc>
          <w:tcPr>
            <w:tcW w:w="6769" w:type="dxa"/>
            <w:gridSpan w:val="14"/>
            <w:tcBorders>
              <w:bottom w:val="nil"/>
            </w:tcBorders>
          </w:tcPr>
          <w:p w14:paraId="312AFE3D" w14:textId="3432E07E" w:rsidR="00CD1860" w:rsidRDefault="00CD1860"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569B7D7C" w14:textId="261A1539" w:rsidR="00A46C50" w:rsidRDefault="00CD1860"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A46C50" w14:paraId="70D4E808" w14:textId="77777777" w:rsidTr="00323660">
        <w:trPr>
          <w:trHeight w:val="71"/>
        </w:trPr>
        <w:tc>
          <w:tcPr>
            <w:tcW w:w="9855" w:type="dxa"/>
            <w:gridSpan w:val="16"/>
            <w:tcBorders>
              <w:top w:val="nil"/>
            </w:tcBorders>
          </w:tcPr>
          <w:p w14:paraId="37C738A5" w14:textId="26C1798F" w:rsidR="00A46C50" w:rsidRDefault="00A46C50" w:rsidP="00CD1860">
            <w:pPr>
              <w:jc w:val="both"/>
            </w:pPr>
          </w:p>
        </w:tc>
      </w:tr>
      <w:tr w:rsidR="00A46C50" w:rsidRPr="002A71B9" w14:paraId="737A6C5E" w14:textId="77777777" w:rsidTr="00323660">
        <w:trPr>
          <w:trHeight w:val="197"/>
        </w:trPr>
        <w:tc>
          <w:tcPr>
            <w:tcW w:w="3086" w:type="dxa"/>
            <w:gridSpan w:val="2"/>
            <w:tcBorders>
              <w:top w:val="nil"/>
            </w:tcBorders>
            <w:shd w:val="clear" w:color="auto" w:fill="F7CAAC"/>
          </w:tcPr>
          <w:p w14:paraId="32D66FCC" w14:textId="77777777" w:rsidR="00A46C50" w:rsidRDefault="00A46C50" w:rsidP="00A46C50">
            <w:pPr>
              <w:jc w:val="both"/>
              <w:rPr>
                <w:b/>
              </w:rPr>
            </w:pPr>
            <w:r>
              <w:rPr>
                <w:b/>
              </w:rPr>
              <w:t>Garant předmětu</w:t>
            </w:r>
          </w:p>
        </w:tc>
        <w:tc>
          <w:tcPr>
            <w:tcW w:w="6769" w:type="dxa"/>
            <w:gridSpan w:val="14"/>
            <w:tcBorders>
              <w:top w:val="nil"/>
            </w:tcBorders>
          </w:tcPr>
          <w:p w14:paraId="678BA65F" w14:textId="77777777" w:rsidR="00A46C50" w:rsidRPr="00CE51FC" w:rsidRDefault="00A46C50" w:rsidP="00A46C50">
            <w:r w:rsidRPr="00CE51FC">
              <w:t>doc. Ing. Zuzana Dohnalová, Ph.D.</w:t>
            </w:r>
          </w:p>
        </w:tc>
      </w:tr>
      <w:tr w:rsidR="00A46C50" w14:paraId="050DE6EE" w14:textId="77777777" w:rsidTr="00323660">
        <w:trPr>
          <w:trHeight w:val="243"/>
        </w:trPr>
        <w:tc>
          <w:tcPr>
            <w:tcW w:w="3086" w:type="dxa"/>
            <w:gridSpan w:val="2"/>
            <w:tcBorders>
              <w:top w:val="nil"/>
            </w:tcBorders>
            <w:shd w:val="clear" w:color="auto" w:fill="F7CAAC"/>
          </w:tcPr>
          <w:p w14:paraId="3A9C3488" w14:textId="77777777" w:rsidR="00A46C50" w:rsidRDefault="00A46C50" w:rsidP="00A46C50">
            <w:pPr>
              <w:jc w:val="both"/>
              <w:rPr>
                <w:b/>
              </w:rPr>
            </w:pPr>
            <w:r>
              <w:rPr>
                <w:b/>
              </w:rPr>
              <w:t>Zapojení garanta do výuky předmětu</w:t>
            </w:r>
          </w:p>
        </w:tc>
        <w:tc>
          <w:tcPr>
            <w:tcW w:w="6769" w:type="dxa"/>
            <w:gridSpan w:val="14"/>
            <w:tcBorders>
              <w:top w:val="nil"/>
            </w:tcBorders>
          </w:tcPr>
          <w:p w14:paraId="15980BEB"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56E5C414" w14:textId="77777777" w:rsidTr="00323660">
        <w:trPr>
          <w:trHeight w:val="350"/>
        </w:trPr>
        <w:tc>
          <w:tcPr>
            <w:tcW w:w="3086" w:type="dxa"/>
            <w:gridSpan w:val="2"/>
            <w:shd w:val="clear" w:color="auto" w:fill="F7CAAC"/>
          </w:tcPr>
          <w:p w14:paraId="0160E08D" w14:textId="77777777" w:rsidR="00A46C50" w:rsidRDefault="00A46C50" w:rsidP="00A46C50">
            <w:pPr>
              <w:jc w:val="both"/>
              <w:rPr>
                <w:b/>
              </w:rPr>
            </w:pPr>
            <w:r>
              <w:rPr>
                <w:b/>
              </w:rPr>
              <w:t>Vyučující</w:t>
            </w:r>
          </w:p>
        </w:tc>
        <w:tc>
          <w:tcPr>
            <w:tcW w:w="6769" w:type="dxa"/>
            <w:gridSpan w:val="14"/>
            <w:tcBorders>
              <w:bottom w:val="nil"/>
            </w:tcBorders>
          </w:tcPr>
          <w:p w14:paraId="375F1CEF" w14:textId="794D7D13" w:rsidR="00A46C50" w:rsidRDefault="00A46C50" w:rsidP="00CD1860">
            <w:r w:rsidRPr="00CE51FC">
              <w:t xml:space="preserve">doc. Ing. Zuzana Dohnalová, Ph.D. – </w:t>
            </w:r>
            <w:r>
              <w:t xml:space="preserve">garant, </w:t>
            </w:r>
            <w:r w:rsidRPr="00CE51FC">
              <w:t>přednášky (100 %)</w:t>
            </w:r>
          </w:p>
        </w:tc>
      </w:tr>
      <w:tr w:rsidR="00A46C50" w14:paraId="66650577" w14:textId="77777777" w:rsidTr="00323660">
        <w:trPr>
          <w:trHeight w:val="188"/>
        </w:trPr>
        <w:tc>
          <w:tcPr>
            <w:tcW w:w="9855" w:type="dxa"/>
            <w:gridSpan w:val="16"/>
            <w:tcBorders>
              <w:top w:val="nil"/>
            </w:tcBorders>
          </w:tcPr>
          <w:p w14:paraId="47A02981" w14:textId="77777777" w:rsidR="00A46C50" w:rsidRDefault="00A46C50" w:rsidP="00A46C50">
            <w:pPr>
              <w:jc w:val="both"/>
            </w:pPr>
          </w:p>
        </w:tc>
      </w:tr>
      <w:tr w:rsidR="00A46C50" w14:paraId="0843B798" w14:textId="77777777" w:rsidTr="00323660">
        <w:tc>
          <w:tcPr>
            <w:tcW w:w="3086" w:type="dxa"/>
            <w:gridSpan w:val="2"/>
            <w:shd w:val="clear" w:color="auto" w:fill="F7CAAC"/>
          </w:tcPr>
          <w:p w14:paraId="4C8F8AA2" w14:textId="77777777" w:rsidR="00A46C50" w:rsidRDefault="00A46C50" w:rsidP="00A46C50">
            <w:pPr>
              <w:jc w:val="both"/>
              <w:rPr>
                <w:b/>
              </w:rPr>
            </w:pPr>
            <w:r>
              <w:rPr>
                <w:b/>
              </w:rPr>
              <w:t>Stručná anotace předmětu</w:t>
            </w:r>
          </w:p>
        </w:tc>
        <w:tc>
          <w:tcPr>
            <w:tcW w:w="6769" w:type="dxa"/>
            <w:gridSpan w:val="14"/>
            <w:tcBorders>
              <w:bottom w:val="nil"/>
            </w:tcBorders>
          </w:tcPr>
          <w:p w14:paraId="39C651FA" w14:textId="77777777" w:rsidR="00A46C50" w:rsidRDefault="00A46C50" w:rsidP="00A46C50">
            <w:pPr>
              <w:jc w:val="both"/>
            </w:pPr>
          </w:p>
        </w:tc>
      </w:tr>
      <w:tr w:rsidR="00A46C50" w14:paraId="23A6064A" w14:textId="77777777" w:rsidTr="00323660">
        <w:trPr>
          <w:trHeight w:val="3938"/>
        </w:trPr>
        <w:tc>
          <w:tcPr>
            <w:tcW w:w="9855" w:type="dxa"/>
            <w:gridSpan w:val="16"/>
            <w:tcBorders>
              <w:top w:val="nil"/>
              <w:bottom w:val="single" w:sz="12" w:space="0" w:color="auto"/>
            </w:tcBorders>
          </w:tcPr>
          <w:p w14:paraId="28E6F88B" w14:textId="77777777" w:rsidR="00A46C50" w:rsidRPr="000E7620" w:rsidRDefault="00A46C50" w:rsidP="00A46C50">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3FD9BA6C" w14:textId="77777777" w:rsidR="00A46C50" w:rsidRPr="001B13CE" w:rsidRDefault="00A46C50" w:rsidP="00A46C50">
            <w:pPr>
              <w:jc w:val="both"/>
              <w:rPr>
                <w:u w:val="single"/>
              </w:rPr>
            </w:pPr>
            <w:r w:rsidRPr="001B13CE">
              <w:rPr>
                <w:u w:val="single"/>
              </w:rPr>
              <w:t>Základní témata:</w:t>
            </w:r>
          </w:p>
          <w:p w14:paraId="1ED1977B"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chování spotřebitele.</w:t>
            </w:r>
          </w:p>
          <w:p w14:paraId="69ACFFC8" w14:textId="77777777" w:rsidR="00A46C50" w:rsidRPr="00B64DB6" w:rsidRDefault="00A46C50" w:rsidP="00DA5BB8">
            <w:pPr>
              <w:pStyle w:val="Odstavecseseznamem"/>
              <w:numPr>
                <w:ilvl w:val="0"/>
                <w:numId w:val="24"/>
              </w:numPr>
              <w:ind w:left="396" w:hanging="284"/>
              <w:rPr>
                <w:color w:val="000000"/>
              </w:rPr>
            </w:pPr>
            <w:r w:rsidRPr="00B64DB6">
              <w:rPr>
                <w:color w:val="000000"/>
              </w:rPr>
              <w:t>Dynamizace modelů chování spotřebitele.</w:t>
            </w:r>
          </w:p>
          <w:p w14:paraId="2CDD7B0B" w14:textId="77777777" w:rsidR="00A46C50" w:rsidRPr="00B64DB6" w:rsidRDefault="00A46C50" w:rsidP="00DA5BB8">
            <w:pPr>
              <w:pStyle w:val="Odstavecseseznamem"/>
              <w:numPr>
                <w:ilvl w:val="0"/>
                <w:numId w:val="24"/>
              </w:numPr>
              <w:ind w:left="396" w:hanging="284"/>
              <w:rPr>
                <w:color w:val="000000"/>
              </w:rPr>
            </w:pPr>
            <w:r w:rsidRPr="00B64DB6">
              <w:rPr>
                <w:color w:val="000000"/>
              </w:rPr>
              <w:t>Rozhodování v podmínkách rizika a nejistoty.</w:t>
            </w:r>
          </w:p>
          <w:p w14:paraId="47C6113D"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výroby.</w:t>
            </w:r>
          </w:p>
          <w:p w14:paraId="14902C80"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trzích dokonalé konkurence.</w:t>
            </w:r>
          </w:p>
          <w:p w14:paraId="7A07EE15"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monopolu.</w:t>
            </w:r>
          </w:p>
          <w:p w14:paraId="1D4595B1" w14:textId="77777777" w:rsidR="00A46C50" w:rsidRPr="00B64DB6" w:rsidRDefault="00A46C50" w:rsidP="00DA5BB8">
            <w:pPr>
              <w:pStyle w:val="Odstavecseseznamem"/>
              <w:numPr>
                <w:ilvl w:val="0"/>
                <w:numId w:val="24"/>
              </w:numPr>
              <w:ind w:left="396" w:hanging="284"/>
              <w:rPr>
                <w:color w:val="000000"/>
              </w:rPr>
            </w:pPr>
            <w:r w:rsidRPr="00B64DB6">
              <w:rPr>
                <w:color w:val="000000"/>
              </w:rPr>
              <w:t>Oceňování na nedokonale konkurenčních trzích.</w:t>
            </w:r>
          </w:p>
          <w:p w14:paraId="118C56BC"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trhu práce, produktivita práce a mzdy.</w:t>
            </w:r>
          </w:p>
          <w:p w14:paraId="4FE81CF3" w14:textId="77777777" w:rsidR="00A46C50" w:rsidRPr="00B64DB6" w:rsidRDefault="00A46C50" w:rsidP="00DA5BB8">
            <w:pPr>
              <w:pStyle w:val="Odstavecseseznamem"/>
              <w:numPr>
                <w:ilvl w:val="0"/>
                <w:numId w:val="24"/>
              </w:numPr>
              <w:ind w:left="396" w:hanging="284"/>
              <w:rPr>
                <w:color w:val="000000"/>
              </w:rPr>
            </w:pPr>
            <w:r w:rsidRPr="00B64DB6">
              <w:rPr>
                <w:color w:val="000000"/>
              </w:rPr>
              <w:t>Teorie kapitálu, úroku a zisku.</w:t>
            </w:r>
          </w:p>
          <w:p w14:paraId="16AB6807" w14:textId="77777777" w:rsidR="00A46C50" w:rsidRPr="00B64DB6" w:rsidRDefault="00A46C50" w:rsidP="00DA5BB8">
            <w:pPr>
              <w:pStyle w:val="Odstavecseseznamem"/>
              <w:numPr>
                <w:ilvl w:val="0"/>
                <w:numId w:val="24"/>
              </w:numPr>
              <w:ind w:left="396" w:hanging="284"/>
              <w:rPr>
                <w:color w:val="000000"/>
              </w:rPr>
            </w:pPr>
            <w:r w:rsidRPr="00B64DB6">
              <w:rPr>
                <w:color w:val="000000"/>
              </w:rPr>
              <w:t>Celková rovnováha a teorie ekonomie blahobytu.</w:t>
            </w:r>
          </w:p>
          <w:p w14:paraId="48C28E8A" w14:textId="77777777" w:rsidR="00A46C50" w:rsidRPr="00B64DB6" w:rsidRDefault="00A46C50" w:rsidP="00DA5BB8">
            <w:pPr>
              <w:pStyle w:val="Odstavecseseznamem"/>
              <w:numPr>
                <w:ilvl w:val="0"/>
                <w:numId w:val="24"/>
              </w:numPr>
              <w:ind w:left="396" w:hanging="284"/>
              <w:rPr>
                <w:color w:val="000000"/>
              </w:rPr>
            </w:pPr>
            <w:r w:rsidRPr="00B64DB6">
              <w:rPr>
                <w:color w:val="000000"/>
              </w:rPr>
              <w:t>Tržní selhání a úloha státu.</w:t>
            </w:r>
          </w:p>
          <w:p w14:paraId="6AE30E3C" w14:textId="77777777" w:rsidR="00A46C50" w:rsidRDefault="00A46C50" w:rsidP="00DA5BB8">
            <w:pPr>
              <w:pStyle w:val="Odstavecseseznamem"/>
              <w:numPr>
                <w:ilvl w:val="0"/>
                <w:numId w:val="24"/>
              </w:numPr>
              <w:ind w:left="396" w:hanging="284"/>
            </w:pPr>
            <w:r w:rsidRPr="00B64DB6">
              <w:rPr>
                <w:color w:val="000000"/>
              </w:rPr>
              <w:t>Teorie mikroekonomické politiky státu.</w:t>
            </w:r>
          </w:p>
        </w:tc>
      </w:tr>
      <w:tr w:rsidR="00A46C50" w14:paraId="687E4A7E" w14:textId="77777777" w:rsidTr="00323660">
        <w:trPr>
          <w:trHeight w:val="265"/>
        </w:trPr>
        <w:tc>
          <w:tcPr>
            <w:tcW w:w="3653" w:type="dxa"/>
            <w:gridSpan w:val="4"/>
            <w:tcBorders>
              <w:top w:val="nil"/>
            </w:tcBorders>
            <w:shd w:val="clear" w:color="auto" w:fill="F7CAAC"/>
          </w:tcPr>
          <w:p w14:paraId="334C0D57" w14:textId="77777777" w:rsidR="00A46C50" w:rsidRDefault="00A46C50" w:rsidP="00A46C50">
            <w:pPr>
              <w:jc w:val="both"/>
            </w:pPr>
            <w:r>
              <w:rPr>
                <w:b/>
              </w:rPr>
              <w:t>Studijní literatura a studijní pomůcky</w:t>
            </w:r>
          </w:p>
        </w:tc>
        <w:tc>
          <w:tcPr>
            <w:tcW w:w="6202" w:type="dxa"/>
            <w:gridSpan w:val="12"/>
            <w:tcBorders>
              <w:top w:val="nil"/>
              <w:bottom w:val="nil"/>
            </w:tcBorders>
          </w:tcPr>
          <w:p w14:paraId="07A88EE3" w14:textId="77777777" w:rsidR="00A46C50" w:rsidRDefault="00A46C50" w:rsidP="00A46C50">
            <w:pPr>
              <w:jc w:val="both"/>
            </w:pPr>
          </w:p>
        </w:tc>
      </w:tr>
      <w:tr w:rsidR="00A46C50" w14:paraId="3E5174B9" w14:textId="77777777" w:rsidTr="00323660">
        <w:trPr>
          <w:trHeight w:val="567"/>
        </w:trPr>
        <w:tc>
          <w:tcPr>
            <w:tcW w:w="9855" w:type="dxa"/>
            <w:gridSpan w:val="16"/>
            <w:tcBorders>
              <w:top w:val="nil"/>
            </w:tcBorders>
          </w:tcPr>
          <w:p w14:paraId="4FFCAE2C" w14:textId="77777777" w:rsidR="00A46C50" w:rsidRPr="00CE51FC" w:rsidRDefault="00A46C50" w:rsidP="00A46C50">
            <w:pPr>
              <w:rPr>
                <w:b/>
              </w:rPr>
            </w:pPr>
            <w:r w:rsidRPr="00CE51FC">
              <w:rPr>
                <w:b/>
              </w:rPr>
              <w:t>Povinná literatura</w:t>
            </w:r>
          </w:p>
          <w:p w14:paraId="2BB2A521" w14:textId="77777777" w:rsidR="00A46C50" w:rsidRPr="00CE51FC" w:rsidRDefault="00A46C50" w:rsidP="00A46C50">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p w14:paraId="425C92AD" w14:textId="77777777" w:rsidR="00276521" w:rsidRPr="00276521" w:rsidRDefault="00A46C50" w:rsidP="00A46C50">
            <w:pPr>
              <w:shd w:val="clear" w:color="auto" w:fill="FFFFFF"/>
              <w:jc w:val="both"/>
              <w:rPr>
                <w:color w:val="0F1111"/>
                <w:szCs w:val="21"/>
                <w:shd w:val="clear" w:color="auto" w:fill="FFFFFF"/>
              </w:rPr>
            </w:pPr>
            <w:r w:rsidRPr="00CE51FC">
              <w:rPr>
                <w:color w:val="000000"/>
              </w:rPr>
              <w:t>PINDYCK, S.R., RUBINFELD L.D. </w:t>
            </w:r>
            <w:r w:rsidR="00276521" w:rsidRPr="00276521">
              <w:rPr>
                <w:i/>
                <w:iCs/>
                <w:color w:val="000000"/>
              </w:rPr>
              <w:t>Microeconomics (Pearson Series in Economics)</w:t>
            </w:r>
            <w:r w:rsidR="00276521">
              <w:rPr>
                <w:i/>
                <w:iCs/>
                <w:color w:val="000000"/>
              </w:rPr>
              <w:t>.</w:t>
            </w:r>
            <w:r w:rsidR="00276521" w:rsidRPr="00276521">
              <w:rPr>
                <w:i/>
                <w:iCs/>
                <w:color w:val="000000"/>
              </w:rPr>
              <w:t xml:space="preserve"> </w:t>
            </w:r>
            <w:r w:rsidR="00276521">
              <w:rPr>
                <w:i/>
                <w:iCs/>
                <w:color w:val="000000"/>
              </w:rPr>
              <w:t>9th</w:t>
            </w:r>
            <w:r w:rsidRPr="00CE51FC">
              <w:rPr>
                <w:i/>
                <w:iCs/>
                <w:color w:val="000000"/>
              </w:rPr>
              <w:t xml:space="preserve"> edition</w:t>
            </w:r>
            <w:r w:rsidRPr="00CE51FC">
              <w:rPr>
                <w:color w:val="000000"/>
              </w:rPr>
              <w:t>. Pearson, 201</w:t>
            </w:r>
            <w:r w:rsidR="00276521">
              <w:rPr>
                <w:color w:val="000000"/>
              </w:rPr>
              <w:t>7</w:t>
            </w:r>
            <w:r>
              <w:rPr>
                <w:color w:val="000000"/>
              </w:rPr>
              <w:t>,</w:t>
            </w:r>
            <w:r w:rsidRPr="00CE51FC">
              <w:rPr>
                <w:color w:val="000000"/>
              </w:rPr>
              <w:t xml:space="preserve"> ISBN </w:t>
            </w:r>
            <w:r w:rsidR="00276521" w:rsidRPr="00276521">
              <w:rPr>
                <w:color w:val="0F1111"/>
                <w:szCs w:val="21"/>
                <w:shd w:val="clear" w:color="auto" w:fill="FFFFFF"/>
              </w:rPr>
              <w:t>978-0134184241.</w:t>
            </w:r>
          </w:p>
          <w:p w14:paraId="5E87347A" w14:textId="7473D747" w:rsidR="00A46C50" w:rsidRPr="00CE51FC" w:rsidRDefault="00A46C50" w:rsidP="00A46C50">
            <w:pPr>
              <w:shd w:val="clear" w:color="auto" w:fill="FFFFFF"/>
              <w:jc w:val="both"/>
              <w:rPr>
                <w:color w:val="000000"/>
              </w:rPr>
            </w:pPr>
            <w:r w:rsidRPr="00CE51FC">
              <w:rPr>
                <w:color w:val="000000"/>
              </w:rPr>
              <w:t>SOUKUPOVÁ, J., HOŘEJŠÍ, B., MACÁKOVÁ, I., SOUKUP, J. </w:t>
            </w:r>
            <w:r w:rsidRPr="00CE51FC">
              <w:rPr>
                <w:i/>
                <w:iCs/>
                <w:color w:val="000000"/>
              </w:rPr>
              <w:t>Mikroekonomie</w:t>
            </w:r>
            <w:r w:rsidRPr="00CE51FC">
              <w:rPr>
                <w:color w:val="000000"/>
              </w:rPr>
              <w:t>. Praha: Management Press, 2018</w:t>
            </w:r>
            <w:r>
              <w:rPr>
                <w:color w:val="000000"/>
              </w:rPr>
              <w:t>,</w:t>
            </w:r>
            <w:r w:rsidRPr="00CE51FC">
              <w:rPr>
                <w:color w:val="000000"/>
              </w:rPr>
              <w:t xml:space="preserve"> ISBN13</w:t>
            </w:r>
            <w:r>
              <w:rPr>
                <w:color w:val="000000"/>
              </w:rPr>
              <w:t>-</w:t>
            </w:r>
            <w:r w:rsidRPr="00CE51FC">
              <w:rPr>
                <w:color w:val="000000"/>
              </w:rPr>
              <w:t>9788072615384.</w:t>
            </w:r>
          </w:p>
          <w:p w14:paraId="03F51380" w14:textId="77777777" w:rsidR="00A46C50" w:rsidRPr="00CE51FC" w:rsidRDefault="00A46C50" w:rsidP="00A46C50">
            <w:pPr>
              <w:shd w:val="clear" w:color="auto" w:fill="FFFFFF"/>
              <w:jc w:val="both"/>
              <w:rPr>
                <w:color w:val="000000"/>
              </w:rPr>
            </w:pPr>
            <w:r w:rsidRPr="00CE51FC">
              <w:rPr>
                <w:color w:val="000000"/>
              </w:rPr>
              <w:t>HOLMAN, R. </w:t>
            </w:r>
            <w:r w:rsidRPr="00CE51FC">
              <w:rPr>
                <w:i/>
                <w:iCs/>
                <w:color w:val="000000"/>
              </w:rPr>
              <w:t>Mikroekonomie. Středně pokročilý kurz</w:t>
            </w:r>
            <w:r w:rsidRPr="00CE51FC">
              <w:rPr>
                <w:color w:val="000000"/>
              </w:rPr>
              <w:t>. Praha: C.H. Back, 2013</w:t>
            </w:r>
            <w:r>
              <w:rPr>
                <w:color w:val="000000"/>
              </w:rPr>
              <w:t>,</w:t>
            </w:r>
            <w:r w:rsidRPr="00CE51FC">
              <w:rPr>
                <w:color w:val="000000"/>
              </w:rPr>
              <w:t xml:space="preserve"> ISBN13</w:t>
            </w:r>
            <w:r>
              <w:rPr>
                <w:color w:val="000000"/>
              </w:rPr>
              <w:t> </w:t>
            </w:r>
            <w:r w:rsidRPr="00CE51FC">
              <w:rPr>
                <w:color w:val="000000"/>
              </w:rPr>
              <w:t>978</w:t>
            </w:r>
            <w:r>
              <w:rPr>
                <w:color w:val="000000"/>
              </w:rPr>
              <w:t>-</w:t>
            </w:r>
            <w:r w:rsidRPr="00CE51FC">
              <w:rPr>
                <w:color w:val="000000"/>
              </w:rPr>
              <w:t>8074000454</w:t>
            </w:r>
            <w:r>
              <w:rPr>
                <w:color w:val="000000"/>
              </w:rPr>
              <w:t>.</w:t>
            </w:r>
          </w:p>
          <w:p w14:paraId="6BF9CD8B" w14:textId="77777777" w:rsidR="00A46C50" w:rsidRPr="00CE51FC" w:rsidRDefault="00A46C50" w:rsidP="00A46C50">
            <w:pPr>
              <w:jc w:val="both"/>
              <w:rPr>
                <w:b/>
              </w:rPr>
            </w:pPr>
            <w:r w:rsidRPr="00CE51FC">
              <w:rPr>
                <w:b/>
              </w:rPr>
              <w:t>Doporučená literatura</w:t>
            </w:r>
          </w:p>
          <w:p w14:paraId="694F489A" w14:textId="77777777" w:rsidR="00A46C50" w:rsidRPr="00CE51FC" w:rsidRDefault="00E502A2" w:rsidP="00A46C50">
            <w:pPr>
              <w:shd w:val="clear" w:color="auto" w:fill="FFFFFF"/>
              <w:jc w:val="both"/>
            </w:pPr>
            <w:hyperlink r:id="rId15" w:tgtFrame="_blank" w:history="1">
              <w:r w:rsidR="00A46C50" w:rsidRPr="00CE51FC">
                <w:rPr>
                  <w:bCs/>
                </w:rPr>
                <w:t>F</w:t>
              </w:r>
              <w:r w:rsidR="00A46C50">
                <w:rPr>
                  <w:bCs/>
                </w:rPr>
                <w:t>RANK</w:t>
              </w:r>
              <w:r w:rsidR="00A46C50" w:rsidRPr="00CE51FC">
                <w:rPr>
                  <w:bCs/>
                </w:rPr>
                <w:t>, R.H. </w:t>
              </w:r>
              <w:r w:rsidR="00A46C50" w:rsidRPr="00CE51FC">
                <w:rPr>
                  <w:bCs/>
                  <w:i/>
                  <w:iCs/>
                </w:rPr>
                <w:t>Mikroekonomie a chování</w:t>
              </w:r>
              <w:r w:rsidR="00A46C50" w:rsidRPr="00CE51FC">
                <w:rPr>
                  <w:bCs/>
                </w:rPr>
                <w:t>. Praha: Svoboda, 1995</w:t>
              </w:r>
              <w:r w:rsidR="00A46C50">
                <w:rPr>
                  <w:bCs/>
                </w:rPr>
                <w:t>,</w:t>
              </w:r>
              <w:r w:rsidR="00A46C50" w:rsidRPr="00CE51FC">
                <w:rPr>
                  <w:bCs/>
                </w:rPr>
                <w:t xml:space="preserve"> ISBN 80</w:t>
              </w:r>
              <w:r w:rsidR="00A46C50">
                <w:rPr>
                  <w:bCs/>
                </w:rPr>
                <w:t>-</w:t>
              </w:r>
              <w:r w:rsidR="00A46C50" w:rsidRPr="00CE51FC">
                <w:rPr>
                  <w:bCs/>
                </w:rPr>
                <w:t>205</w:t>
              </w:r>
              <w:r w:rsidR="00A46C50">
                <w:rPr>
                  <w:bCs/>
                </w:rPr>
                <w:t>-</w:t>
              </w:r>
              <w:r w:rsidR="00A46C50" w:rsidRPr="00CE51FC">
                <w:rPr>
                  <w:bCs/>
                </w:rPr>
                <w:t>0438</w:t>
              </w:r>
              <w:r w:rsidR="00A46C50">
                <w:rPr>
                  <w:bCs/>
                </w:rPr>
                <w:t>-</w:t>
              </w:r>
              <w:r w:rsidR="00A46C50" w:rsidRPr="00CE51FC">
                <w:rPr>
                  <w:bCs/>
                </w:rPr>
                <w:t>9.</w:t>
              </w:r>
            </w:hyperlink>
          </w:p>
          <w:p w14:paraId="21A12692" w14:textId="77777777" w:rsidR="00A46C50" w:rsidRPr="000E7620" w:rsidRDefault="00A46C50" w:rsidP="00A46C50">
            <w:pPr>
              <w:shd w:val="clear" w:color="auto" w:fill="FFFFFF"/>
              <w:jc w:val="both"/>
              <w:rPr>
                <w:color w:val="000000"/>
              </w:rPr>
            </w:pPr>
            <w:r w:rsidRPr="00CE51FC">
              <w:rPr>
                <w:color w:val="000000"/>
              </w:rPr>
              <w:t>ARIAN, R.H. </w:t>
            </w:r>
            <w:r w:rsidRPr="00CE51FC">
              <w:rPr>
                <w:i/>
                <w:iCs/>
                <w:color w:val="000000"/>
              </w:rPr>
              <w:t>Mikroekonomie. Moderní přístup.</w:t>
            </w:r>
            <w:r w:rsidRPr="00CE51FC">
              <w:rPr>
                <w:color w:val="000000"/>
              </w:rPr>
              <w:t xml:space="preserve"> Praha: Victoria Publishing, 1993</w:t>
            </w:r>
            <w:r>
              <w:rPr>
                <w:color w:val="000000"/>
              </w:rPr>
              <w:t>,</w:t>
            </w:r>
            <w:r w:rsidRPr="00CE51FC">
              <w:rPr>
                <w:color w:val="000000"/>
              </w:rPr>
              <w:t xml:space="preserve"> ISBN 80-85865-25-4.</w:t>
            </w:r>
          </w:p>
        </w:tc>
      </w:tr>
      <w:tr w:rsidR="00A46C50" w14:paraId="1AC8DDF3" w14:textId="77777777" w:rsidTr="00323660">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5F7B433" w14:textId="77777777" w:rsidR="00A46C50" w:rsidRDefault="00A46C50" w:rsidP="00A46C50">
            <w:pPr>
              <w:jc w:val="center"/>
              <w:rPr>
                <w:b/>
              </w:rPr>
            </w:pPr>
            <w:r>
              <w:rPr>
                <w:b/>
              </w:rPr>
              <w:t>Informace ke kombinované nebo distanční formě</w:t>
            </w:r>
          </w:p>
        </w:tc>
      </w:tr>
      <w:tr w:rsidR="00A46C50" w14:paraId="15174CBF" w14:textId="77777777" w:rsidTr="00323660">
        <w:tc>
          <w:tcPr>
            <w:tcW w:w="4787" w:type="dxa"/>
            <w:gridSpan w:val="7"/>
            <w:tcBorders>
              <w:top w:val="single" w:sz="2" w:space="0" w:color="auto"/>
            </w:tcBorders>
            <w:shd w:val="clear" w:color="auto" w:fill="F7CAAC"/>
          </w:tcPr>
          <w:p w14:paraId="26F76974" w14:textId="77777777" w:rsidR="00A46C50" w:rsidRDefault="00A46C50" w:rsidP="00A46C50">
            <w:pPr>
              <w:jc w:val="both"/>
            </w:pPr>
            <w:r>
              <w:rPr>
                <w:b/>
              </w:rPr>
              <w:t>Rozsah konzultací (soustředění)</w:t>
            </w:r>
          </w:p>
        </w:tc>
        <w:tc>
          <w:tcPr>
            <w:tcW w:w="889" w:type="dxa"/>
            <w:gridSpan w:val="2"/>
            <w:tcBorders>
              <w:top w:val="single" w:sz="2" w:space="0" w:color="auto"/>
            </w:tcBorders>
          </w:tcPr>
          <w:p w14:paraId="7C954720" w14:textId="77777777" w:rsidR="00A46C50" w:rsidRDefault="00A46C50" w:rsidP="00A46C50">
            <w:pPr>
              <w:jc w:val="both"/>
            </w:pPr>
            <w:r>
              <w:t>20</w:t>
            </w:r>
          </w:p>
        </w:tc>
        <w:tc>
          <w:tcPr>
            <w:tcW w:w="4179" w:type="dxa"/>
            <w:gridSpan w:val="7"/>
            <w:tcBorders>
              <w:top w:val="single" w:sz="2" w:space="0" w:color="auto"/>
            </w:tcBorders>
            <w:shd w:val="clear" w:color="auto" w:fill="F7CAAC"/>
          </w:tcPr>
          <w:p w14:paraId="05D69B7A" w14:textId="77777777" w:rsidR="00A46C50" w:rsidRDefault="00A46C50" w:rsidP="00A46C50">
            <w:pPr>
              <w:jc w:val="both"/>
              <w:rPr>
                <w:b/>
              </w:rPr>
            </w:pPr>
            <w:r>
              <w:rPr>
                <w:b/>
              </w:rPr>
              <w:t xml:space="preserve">hodin </w:t>
            </w:r>
          </w:p>
        </w:tc>
      </w:tr>
      <w:tr w:rsidR="00A46C50" w14:paraId="14B1A435" w14:textId="77777777" w:rsidTr="00323660">
        <w:tc>
          <w:tcPr>
            <w:tcW w:w="9855" w:type="dxa"/>
            <w:gridSpan w:val="16"/>
            <w:shd w:val="clear" w:color="auto" w:fill="F7CAAC"/>
          </w:tcPr>
          <w:p w14:paraId="39E8026B" w14:textId="77777777" w:rsidR="00A46C50" w:rsidRDefault="00A46C50" w:rsidP="00A46C50">
            <w:pPr>
              <w:jc w:val="both"/>
              <w:rPr>
                <w:b/>
              </w:rPr>
            </w:pPr>
            <w:r>
              <w:rPr>
                <w:b/>
              </w:rPr>
              <w:t>Informace o způsobu kontaktu s vyučujícím</w:t>
            </w:r>
          </w:p>
        </w:tc>
      </w:tr>
      <w:tr w:rsidR="00A46C50" w14:paraId="7BE4CF81" w14:textId="77777777" w:rsidTr="00323660">
        <w:trPr>
          <w:trHeight w:val="818"/>
        </w:trPr>
        <w:tc>
          <w:tcPr>
            <w:tcW w:w="9855" w:type="dxa"/>
            <w:gridSpan w:val="16"/>
          </w:tcPr>
          <w:p w14:paraId="434652D7" w14:textId="6EF3F084" w:rsidR="00A46C50" w:rsidRDefault="00A46C50" w:rsidP="00A46C50">
            <w:pPr>
              <w:jc w:val="both"/>
            </w:pPr>
            <w:r>
              <w:lastRenderedPageBreak/>
              <w:t>Podle Vnitřního předpisu FaME má každý akademický pracovník stanoveny konzultační hodiny v rozsahu 2h týdně. Dále je možno komunikovat s vyučujícím prostřednictvím e-mailu</w:t>
            </w:r>
            <w:r w:rsidR="00F6689C">
              <w:t>, MS TEAMS</w:t>
            </w:r>
            <w:r>
              <w:t xml:space="preserve"> nebo v rámci LMS Moodle, ve kterém jsou připraveny všechny předměty Fakulty managementu a ekonomiky.</w:t>
            </w:r>
          </w:p>
        </w:tc>
      </w:tr>
    </w:tbl>
    <w:p w14:paraId="7ED1D690" w14:textId="77777777" w:rsidR="00F6689C" w:rsidRDefault="00F668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5402" w14:paraId="7D2DB6ED" w14:textId="77777777" w:rsidTr="00323660">
        <w:tc>
          <w:tcPr>
            <w:tcW w:w="9855" w:type="dxa"/>
            <w:gridSpan w:val="8"/>
            <w:tcBorders>
              <w:bottom w:val="double" w:sz="4" w:space="0" w:color="auto"/>
            </w:tcBorders>
            <w:shd w:val="clear" w:color="auto" w:fill="BDD6EE"/>
          </w:tcPr>
          <w:p w14:paraId="5FF961E7" w14:textId="2402144F" w:rsidR="00985402" w:rsidRDefault="00985402" w:rsidP="00CD704D">
            <w:pPr>
              <w:jc w:val="both"/>
              <w:rPr>
                <w:b/>
                <w:sz w:val="28"/>
              </w:rPr>
            </w:pPr>
            <w:r>
              <w:lastRenderedPageBreak/>
              <w:br w:type="page"/>
            </w:r>
            <w:r>
              <w:rPr>
                <w:b/>
                <w:sz w:val="28"/>
              </w:rPr>
              <w:t>B-III – Charakteristika studijního předmětu</w:t>
            </w:r>
          </w:p>
        </w:tc>
      </w:tr>
      <w:tr w:rsidR="00985402" w14:paraId="70D74923" w14:textId="77777777" w:rsidTr="00323660">
        <w:tc>
          <w:tcPr>
            <w:tcW w:w="3086" w:type="dxa"/>
            <w:tcBorders>
              <w:top w:val="double" w:sz="4" w:space="0" w:color="auto"/>
            </w:tcBorders>
            <w:shd w:val="clear" w:color="auto" w:fill="F7CAAC"/>
          </w:tcPr>
          <w:p w14:paraId="5DCFA465" w14:textId="77777777" w:rsidR="00985402" w:rsidRDefault="00985402" w:rsidP="00CD704D">
            <w:pPr>
              <w:jc w:val="both"/>
              <w:rPr>
                <w:b/>
              </w:rPr>
            </w:pPr>
            <w:r>
              <w:rPr>
                <w:b/>
              </w:rPr>
              <w:t>Název studijního předmětu</w:t>
            </w:r>
          </w:p>
        </w:tc>
        <w:tc>
          <w:tcPr>
            <w:tcW w:w="6769" w:type="dxa"/>
            <w:gridSpan w:val="7"/>
            <w:tcBorders>
              <w:top w:val="double" w:sz="4" w:space="0" w:color="auto"/>
            </w:tcBorders>
          </w:tcPr>
          <w:p w14:paraId="01E2B21A" w14:textId="7311326F" w:rsidR="00985402" w:rsidRDefault="00985402" w:rsidP="00CD704D">
            <w:pPr>
              <w:jc w:val="both"/>
            </w:pPr>
            <w:r w:rsidRPr="00D30BB7">
              <w:t xml:space="preserve">Microeconomics </w:t>
            </w:r>
            <w:r>
              <w:t>2</w:t>
            </w:r>
          </w:p>
        </w:tc>
      </w:tr>
      <w:tr w:rsidR="00985402" w14:paraId="3FDE18F9" w14:textId="77777777" w:rsidTr="00323660">
        <w:tc>
          <w:tcPr>
            <w:tcW w:w="3086" w:type="dxa"/>
            <w:shd w:val="clear" w:color="auto" w:fill="F7CAAC"/>
          </w:tcPr>
          <w:p w14:paraId="0E1DBEAE" w14:textId="77777777" w:rsidR="00985402" w:rsidRDefault="00985402" w:rsidP="00CD704D">
            <w:pPr>
              <w:jc w:val="both"/>
              <w:rPr>
                <w:b/>
              </w:rPr>
            </w:pPr>
            <w:r>
              <w:rPr>
                <w:b/>
              </w:rPr>
              <w:t>Typ předmětu</w:t>
            </w:r>
          </w:p>
        </w:tc>
        <w:tc>
          <w:tcPr>
            <w:tcW w:w="3406" w:type="dxa"/>
            <w:gridSpan w:val="4"/>
          </w:tcPr>
          <w:p w14:paraId="2628C01A" w14:textId="77777777" w:rsidR="00985402" w:rsidRDefault="00985402" w:rsidP="00CD704D">
            <w:pPr>
              <w:jc w:val="both"/>
            </w:pPr>
            <w:r>
              <w:t>povinný „ZT“</w:t>
            </w:r>
          </w:p>
        </w:tc>
        <w:tc>
          <w:tcPr>
            <w:tcW w:w="2695" w:type="dxa"/>
            <w:gridSpan w:val="2"/>
            <w:shd w:val="clear" w:color="auto" w:fill="F7CAAC"/>
          </w:tcPr>
          <w:p w14:paraId="045E6357" w14:textId="77777777" w:rsidR="00985402" w:rsidRDefault="00985402" w:rsidP="00CD704D">
            <w:pPr>
              <w:jc w:val="both"/>
            </w:pPr>
            <w:r>
              <w:rPr>
                <w:b/>
              </w:rPr>
              <w:t>doporučený ročník / semestr</w:t>
            </w:r>
          </w:p>
        </w:tc>
        <w:tc>
          <w:tcPr>
            <w:tcW w:w="668" w:type="dxa"/>
          </w:tcPr>
          <w:p w14:paraId="3415B56E" w14:textId="77777777" w:rsidR="00985402" w:rsidRDefault="00985402" w:rsidP="00CD704D">
            <w:pPr>
              <w:jc w:val="both"/>
            </w:pPr>
            <w:r>
              <w:t>1/ZS</w:t>
            </w:r>
          </w:p>
        </w:tc>
      </w:tr>
      <w:tr w:rsidR="00985402" w14:paraId="5FC43632" w14:textId="77777777" w:rsidTr="00323660">
        <w:tc>
          <w:tcPr>
            <w:tcW w:w="3086" w:type="dxa"/>
            <w:shd w:val="clear" w:color="auto" w:fill="F7CAAC"/>
          </w:tcPr>
          <w:p w14:paraId="4670E465" w14:textId="77777777" w:rsidR="00985402" w:rsidRDefault="00985402" w:rsidP="00CD704D">
            <w:pPr>
              <w:jc w:val="both"/>
              <w:rPr>
                <w:b/>
              </w:rPr>
            </w:pPr>
            <w:r>
              <w:rPr>
                <w:b/>
              </w:rPr>
              <w:t>Rozsah studijního předmětu</w:t>
            </w:r>
          </w:p>
        </w:tc>
        <w:tc>
          <w:tcPr>
            <w:tcW w:w="1701" w:type="dxa"/>
            <w:gridSpan w:val="2"/>
          </w:tcPr>
          <w:p w14:paraId="73F6CBA8" w14:textId="77777777" w:rsidR="00985402" w:rsidRDefault="00985402" w:rsidP="00CD704D">
            <w:pPr>
              <w:jc w:val="both"/>
            </w:pPr>
            <w:r>
              <w:t>26p + 26s</w:t>
            </w:r>
          </w:p>
        </w:tc>
        <w:tc>
          <w:tcPr>
            <w:tcW w:w="889" w:type="dxa"/>
            <w:shd w:val="clear" w:color="auto" w:fill="F7CAAC"/>
          </w:tcPr>
          <w:p w14:paraId="5DEFEB7C" w14:textId="77777777" w:rsidR="00985402" w:rsidRDefault="00985402" w:rsidP="00CD704D">
            <w:pPr>
              <w:jc w:val="both"/>
              <w:rPr>
                <w:b/>
              </w:rPr>
            </w:pPr>
            <w:r>
              <w:rPr>
                <w:b/>
              </w:rPr>
              <w:t xml:space="preserve">hod. </w:t>
            </w:r>
          </w:p>
        </w:tc>
        <w:tc>
          <w:tcPr>
            <w:tcW w:w="816" w:type="dxa"/>
          </w:tcPr>
          <w:p w14:paraId="5829CCD6" w14:textId="77777777" w:rsidR="00985402" w:rsidRDefault="00985402" w:rsidP="00CD704D">
            <w:pPr>
              <w:jc w:val="both"/>
            </w:pPr>
            <w:r>
              <w:t>52</w:t>
            </w:r>
          </w:p>
        </w:tc>
        <w:tc>
          <w:tcPr>
            <w:tcW w:w="2156" w:type="dxa"/>
            <w:shd w:val="clear" w:color="auto" w:fill="F7CAAC"/>
          </w:tcPr>
          <w:p w14:paraId="56A410F2" w14:textId="77777777" w:rsidR="00985402" w:rsidRDefault="00985402" w:rsidP="00CD704D">
            <w:pPr>
              <w:jc w:val="both"/>
              <w:rPr>
                <w:b/>
              </w:rPr>
            </w:pPr>
            <w:r>
              <w:rPr>
                <w:b/>
              </w:rPr>
              <w:t>kreditů</w:t>
            </w:r>
          </w:p>
        </w:tc>
        <w:tc>
          <w:tcPr>
            <w:tcW w:w="1207" w:type="dxa"/>
            <w:gridSpan w:val="2"/>
          </w:tcPr>
          <w:p w14:paraId="6F2B00A2" w14:textId="77777777" w:rsidR="00985402" w:rsidRDefault="00985402" w:rsidP="00CD704D">
            <w:pPr>
              <w:jc w:val="both"/>
            </w:pPr>
            <w:r>
              <w:t>5</w:t>
            </w:r>
          </w:p>
        </w:tc>
      </w:tr>
      <w:tr w:rsidR="00985402" w14:paraId="3B89E508" w14:textId="77777777" w:rsidTr="00323660">
        <w:tc>
          <w:tcPr>
            <w:tcW w:w="3086" w:type="dxa"/>
            <w:shd w:val="clear" w:color="auto" w:fill="F7CAAC"/>
          </w:tcPr>
          <w:p w14:paraId="055FF303" w14:textId="77777777" w:rsidR="00985402" w:rsidRDefault="00985402" w:rsidP="00CD704D">
            <w:pPr>
              <w:jc w:val="both"/>
              <w:rPr>
                <w:b/>
                <w:sz w:val="22"/>
              </w:rPr>
            </w:pPr>
            <w:r>
              <w:rPr>
                <w:b/>
              </w:rPr>
              <w:t>Prerekvizity, korekvizity, ekvivalence</w:t>
            </w:r>
          </w:p>
        </w:tc>
        <w:tc>
          <w:tcPr>
            <w:tcW w:w="6769" w:type="dxa"/>
            <w:gridSpan w:val="7"/>
          </w:tcPr>
          <w:p w14:paraId="4CFA5B35" w14:textId="19C9F91F" w:rsidR="00985402" w:rsidRDefault="00985402" w:rsidP="00CD704D">
            <w:pPr>
              <w:jc w:val="both"/>
            </w:pPr>
            <w:r w:rsidRPr="00D30BB7">
              <w:t>Ekvivalence (</w:t>
            </w:r>
            <w:r>
              <w:t>Mikroekonomie 2</w:t>
            </w:r>
            <w:r w:rsidRPr="00D30BB7">
              <w:t>)</w:t>
            </w:r>
          </w:p>
        </w:tc>
      </w:tr>
      <w:tr w:rsidR="00985402" w14:paraId="7A5A1ECA" w14:textId="77777777" w:rsidTr="00323660">
        <w:tc>
          <w:tcPr>
            <w:tcW w:w="3086" w:type="dxa"/>
            <w:shd w:val="clear" w:color="auto" w:fill="F7CAAC"/>
          </w:tcPr>
          <w:p w14:paraId="34244983" w14:textId="77777777" w:rsidR="00985402" w:rsidRDefault="00985402" w:rsidP="00CD704D">
            <w:pPr>
              <w:jc w:val="both"/>
              <w:rPr>
                <w:b/>
              </w:rPr>
            </w:pPr>
            <w:r>
              <w:rPr>
                <w:b/>
              </w:rPr>
              <w:t>Způsob ověření studijních výsledků</w:t>
            </w:r>
          </w:p>
        </w:tc>
        <w:tc>
          <w:tcPr>
            <w:tcW w:w="3406" w:type="dxa"/>
            <w:gridSpan w:val="4"/>
          </w:tcPr>
          <w:p w14:paraId="6F24E5C0" w14:textId="77777777" w:rsidR="00985402" w:rsidRDefault="00985402" w:rsidP="00CD704D">
            <w:pPr>
              <w:jc w:val="both"/>
            </w:pPr>
            <w:r>
              <w:t>zápočet, zkouška</w:t>
            </w:r>
          </w:p>
        </w:tc>
        <w:tc>
          <w:tcPr>
            <w:tcW w:w="2156" w:type="dxa"/>
            <w:shd w:val="clear" w:color="auto" w:fill="F7CAAC"/>
          </w:tcPr>
          <w:p w14:paraId="758EFBAB" w14:textId="77777777" w:rsidR="00985402" w:rsidRDefault="00985402" w:rsidP="00CD704D">
            <w:pPr>
              <w:jc w:val="both"/>
              <w:rPr>
                <w:b/>
              </w:rPr>
            </w:pPr>
            <w:r>
              <w:rPr>
                <w:b/>
              </w:rPr>
              <w:t>Forma výuky</w:t>
            </w:r>
          </w:p>
        </w:tc>
        <w:tc>
          <w:tcPr>
            <w:tcW w:w="1207" w:type="dxa"/>
            <w:gridSpan w:val="2"/>
          </w:tcPr>
          <w:p w14:paraId="0959D852" w14:textId="77777777" w:rsidR="00985402" w:rsidRDefault="00985402" w:rsidP="00CD704D">
            <w:pPr>
              <w:jc w:val="both"/>
            </w:pPr>
            <w:r>
              <w:t>přednáška,</w:t>
            </w:r>
          </w:p>
          <w:p w14:paraId="56CC6561" w14:textId="77777777" w:rsidR="00985402" w:rsidRDefault="00985402" w:rsidP="00CD704D">
            <w:pPr>
              <w:jc w:val="both"/>
            </w:pPr>
            <w:r>
              <w:t>seminář</w:t>
            </w:r>
          </w:p>
        </w:tc>
      </w:tr>
      <w:tr w:rsidR="00985402" w14:paraId="7BE63787" w14:textId="77777777" w:rsidTr="00323660">
        <w:tc>
          <w:tcPr>
            <w:tcW w:w="3086" w:type="dxa"/>
            <w:shd w:val="clear" w:color="auto" w:fill="F7CAAC"/>
          </w:tcPr>
          <w:p w14:paraId="6E5C2271" w14:textId="77777777" w:rsidR="00985402" w:rsidRDefault="00985402" w:rsidP="00CD704D">
            <w:pPr>
              <w:jc w:val="both"/>
              <w:rPr>
                <w:b/>
              </w:rPr>
            </w:pPr>
            <w:r>
              <w:rPr>
                <w:b/>
              </w:rPr>
              <w:t>Forma způsobu ověření studijních výsledků a další požadavky na studenta</w:t>
            </w:r>
          </w:p>
        </w:tc>
        <w:tc>
          <w:tcPr>
            <w:tcW w:w="6769" w:type="dxa"/>
            <w:gridSpan w:val="7"/>
            <w:tcBorders>
              <w:bottom w:val="nil"/>
            </w:tcBorders>
          </w:tcPr>
          <w:p w14:paraId="65C9553C" w14:textId="4DEABAE5" w:rsidR="00985402" w:rsidRDefault="00985402" w:rsidP="000A772F">
            <w:pPr>
              <w:jc w:val="both"/>
            </w:pPr>
            <w:r>
              <w:t>Požadavky k</w:t>
            </w:r>
            <w:r w:rsidR="000A772F">
              <w:t> </w:t>
            </w:r>
            <w:r>
              <w:t>zápočtu</w:t>
            </w:r>
            <w:r w:rsidR="000A772F">
              <w:t xml:space="preserve">: </w:t>
            </w:r>
            <w:r>
              <w:t>účast na seminářích (80 % docházky)</w:t>
            </w:r>
            <w:r w:rsidR="000A772F">
              <w:t xml:space="preserve">; </w:t>
            </w:r>
            <w:r>
              <w:t>vypracování seminární práce dle požadavků vyučujícího</w:t>
            </w:r>
            <w:r w:rsidR="000A772F">
              <w:t xml:space="preserve">; </w:t>
            </w:r>
            <w:r>
              <w:t>závěrečný zápočtový test s minimální 60% úspěšností z celkového počtu bodů.</w:t>
            </w:r>
          </w:p>
          <w:p w14:paraId="15D08760" w14:textId="0E558482" w:rsidR="00985402" w:rsidRDefault="00985402" w:rsidP="000A772F">
            <w:pPr>
              <w:jc w:val="both"/>
            </w:pPr>
            <w:r>
              <w:t>Požadavky ke zkoušce</w:t>
            </w:r>
            <w:r w:rsidR="000A772F">
              <w:t xml:space="preserve">: </w:t>
            </w:r>
            <w:r>
              <w:t>získání zápočtu</w:t>
            </w:r>
            <w:r w:rsidR="000A772F">
              <w:t xml:space="preserve">; </w:t>
            </w:r>
            <w:r>
              <w:t>zvládnutí problémů obsažených v jednotlivých tématech přednášené látky v rozsahu osnov předmětu Mikroekonomie v písemné části zkoušky (min. 60 % úspěšnost). Úspěšné absolvování písemné části je podmínkou pro možnost absolvování ústní zkoušky.</w:t>
            </w:r>
          </w:p>
        </w:tc>
      </w:tr>
      <w:tr w:rsidR="00985402" w14:paraId="29B49E53" w14:textId="77777777" w:rsidTr="00323660">
        <w:trPr>
          <w:trHeight w:val="71"/>
        </w:trPr>
        <w:tc>
          <w:tcPr>
            <w:tcW w:w="9855" w:type="dxa"/>
            <w:gridSpan w:val="8"/>
            <w:tcBorders>
              <w:top w:val="nil"/>
            </w:tcBorders>
          </w:tcPr>
          <w:p w14:paraId="49ED2516" w14:textId="77777777" w:rsidR="00985402" w:rsidRDefault="00985402" w:rsidP="00CD704D">
            <w:pPr>
              <w:jc w:val="both"/>
            </w:pPr>
          </w:p>
        </w:tc>
      </w:tr>
      <w:tr w:rsidR="00985402" w:rsidRPr="002A71B9" w14:paraId="53E8EA09" w14:textId="77777777" w:rsidTr="00323660">
        <w:trPr>
          <w:trHeight w:val="197"/>
        </w:trPr>
        <w:tc>
          <w:tcPr>
            <w:tcW w:w="3086" w:type="dxa"/>
            <w:tcBorders>
              <w:top w:val="nil"/>
            </w:tcBorders>
            <w:shd w:val="clear" w:color="auto" w:fill="F7CAAC"/>
          </w:tcPr>
          <w:p w14:paraId="112AAE1F" w14:textId="77777777" w:rsidR="00985402" w:rsidRDefault="00985402" w:rsidP="00CD704D">
            <w:pPr>
              <w:jc w:val="both"/>
              <w:rPr>
                <w:b/>
              </w:rPr>
            </w:pPr>
            <w:r>
              <w:rPr>
                <w:b/>
              </w:rPr>
              <w:t>Garant předmětu</w:t>
            </w:r>
          </w:p>
        </w:tc>
        <w:tc>
          <w:tcPr>
            <w:tcW w:w="6769" w:type="dxa"/>
            <w:gridSpan w:val="7"/>
            <w:tcBorders>
              <w:top w:val="nil"/>
            </w:tcBorders>
          </w:tcPr>
          <w:p w14:paraId="2D66982E" w14:textId="77777777" w:rsidR="00985402" w:rsidRPr="00CE51FC" w:rsidRDefault="00985402" w:rsidP="00CD704D">
            <w:r w:rsidRPr="00CE51FC">
              <w:t>doc. Ing. Zuzana Dohnalová, Ph.D.</w:t>
            </w:r>
          </w:p>
        </w:tc>
      </w:tr>
      <w:tr w:rsidR="00985402" w14:paraId="25C6E27E" w14:textId="77777777" w:rsidTr="00323660">
        <w:trPr>
          <w:trHeight w:val="243"/>
        </w:trPr>
        <w:tc>
          <w:tcPr>
            <w:tcW w:w="3086" w:type="dxa"/>
            <w:tcBorders>
              <w:top w:val="nil"/>
            </w:tcBorders>
            <w:shd w:val="clear" w:color="auto" w:fill="F7CAAC"/>
          </w:tcPr>
          <w:p w14:paraId="2967467E" w14:textId="77777777" w:rsidR="00985402" w:rsidRDefault="00985402" w:rsidP="00CD704D">
            <w:pPr>
              <w:jc w:val="both"/>
              <w:rPr>
                <w:b/>
              </w:rPr>
            </w:pPr>
            <w:r>
              <w:rPr>
                <w:b/>
              </w:rPr>
              <w:t>Zapojení garanta do výuky předmětu</w:t>
            </w:r>
          </w:p>
        </w:tc>
        <w:tc>
          <w:tcPr>
            <w:tcW w:w="6769" w:type="dxa"/>
            <w:gridSpan w:val="7"/>
            <w:tcBorders>
              <w:top w:val="nil"/>
            </w:tcBorders>
          </w:tcPr>
          <w:p w14:paraId="7A0826D6" w14:textId="77777777" w:rsidR="00985402" w:rsidRDefault="00985402" w:rsidP="00CD704D">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985402" w14:paraId="3CE3BC1D" w14:textId="77777777" w:rsidTr="00323660">
        <w:trPr>
          <w:trHeight w:val="350"/>
        </w:trPr>
        <w:tc>
          <w:tcPr>
            <w:tcW w:w="3086" w:type="dxa"/>
            <w:shd w:val="clear" w:color="auto" w:fill="F7CAAC"/>
          </w:tcPr>
          <w:p w14:paraId="59EBD443" w14:textId="77777777" w:rsidR="00985402" w:rsidRDefault="00985402" w:rsidP="00CD704D">
            <w:pPr>
              <w:jc w:val="both"/>
              <w:rPr>
                <w:b/>
              </w:rPr>
            </w:pPr>
            <w:r>
              <w:rPr>
                <w:b/>
              </w:rPr>
              <w:t>Vyučující</w:t>
            </w:r>
          </w:p>
        </w:tc>
        <w:tc>
          <w:tcPr>
            <w:tcW w:w="6769" w:type="dxa"/>
            <w:gridSpan w:val="7"/>
            <w:tcBorders>
              <w:bottom w:val="nil"/>
            </w:tcBorders>
          </w:tcPr>
          <w:p w14:paraId="473AFC09" w14:textId="77777777" w:rsidR="00985402" w:rsidRDefault="00985402" w:rsidP="00CD704D">
            <w:r w:rsidRPr="00CE51FC">
              <w:t xml:space="preserve">doc. Ing. Zuzana Dohnalová, Ph.D. – </w:t>
            </w:r>
            <w:r>
              <w:t xml:space="preserve">garant, </w:t>
            </w:r>
            <w:r w:rsidRPr="00CE51FC">
              <w:t>přednášky (100 %)</w:t>
            </w:r>
          </w:p>
        </w:tc>
      </w:tr>
      <w:tr w:rsidR="00985402" w14:paraId="2FA0BA3C" w14:textId="77777777" w:rsidTr="00323660">
        <w:trPr>
          <w:trHeight w:val="188"/>
        </w:trPr>
        <w:tc>
          <w:tcPr>
            <w:tcW w:w="9855" w:type="dxa"/>
            <w:gridSpan w:val="8"/>
            <w:tcBorders>
              <w:top w:val="nil"/>
            </w:tcBorders>
          </w:tcPr>
          <w:p w14:paraId="07B46C05" w14:textId="77777777" w:rsidR="00985402" w:rsidRDefault="00985402" w:rsidP="00CD704D">
            <w:pPr>
              <w:jc w:val="both"/>
            </w:pPr>
          </w:p>
        </w:tc>
      </w:tr>
      <w:tr w:rsidR="00985402" w14:paraId="2D99FDAC" w14:textId="77777777" w:rsidTr="00323660">
        <w:tc>
          <w:tcPr>
            <w:tcW w:w="3086" w:type="dxa"/>
            <w:shd w:val="clear" w:color="auto" w:fill="F7CAAC"/>
          </w:tcPr>
          <w:p w14:paraId="44154F09" w14:textId="77777777" w:rsidR="00985402" w:rsidRDefault="00985402" w:rsidP="00CD704D">
            <w:pPr>
              <w:jc w:val="both"/>
              <w:rPr>
                <w:b/>
              </w:rPr>
            </w:pPr>
            <w:r>
              <w:rPr>
                <w:b/>
              </w:rPr>
              <w:t>Stručná anotace předmětu</w:t>
            </w:r>
          </w:p>
        </w:tc>
        <w:tc>
          <w:tcPr>
            <w:tcW w:w="6769" w:type="dxa"/>
            <w:gridSpan w:val="7"/>
            <w:tcBorders>
              <w:bottom w:val="nil"/>
            </w:tcBorders>
          </w:tcPr>
          <w:p w14:paraId="0085F1CD" w14:textId="77777777" w:rsidR="00985402" w:rsidRDefault="00985402" w:rsidP="00CD704D">
            <w:pPr>
              <w:jc w:val="both"/>
            </w:pPr>
          </w:p>
        </w:tc>
      </w:tr>
      <w:tr w:rsidR="00985402" w14:paraId="6C10B9AC" w14:textId="77777777" w:rsidTr="00323660">
        <w:trPr>
          <w:trHeight w:val="3938"/>
        </w:trPr>
        <w:tc>
          <w:tcPr>
            <w:tcW w:w="9855" w:type="dxa"/>
            <w:gridSpan w:val="8"/>
            <w:tcBorders>
              <w:top w:val="nil"/>
              <w:bottom w:val="single" w:sz="12" w:space="0" w:color="auto"/>
            </w:tcBorders>
          </w:tcPr>
          <w:p w14:paraId="07A56BCE" w14:textId="77777777" w:rsidR="00985402" w:rsidRPr="000E7620" w:rsidRDefault="00985402" w:rsidP="00CD704D">
            <w:pPr>
              <w:jc w:val="both"/>
              <w:rPr>
                <w:color w:val="000000"/>
                <w:shd w:val="clear" w:color="auto" w:fill="FFFFFF"/>
              </w:rPr>
            </w:pPr>
            <w:r w:rsidRPr="00CE51FC">
              <w:rPr>
                <w:color w:val="000000"/>
                <w:shd w:val="clear" w:color="auto" w:fill="FFFFFF"/>
              </w:rPr>
              <w:t>Předmět Mikroekonomie II. navazuje na základní disciplíny Mikroekonomie I a Makroekonomie I a poskytuje poznatky standardních předmětu pokročilé ekonomie, obvyklých na magisterském stupni studia. Klade důraz na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70258547" w14:textId="77777777" w:rsidR="00985402" w:rsidRPr="001B13CE" w:rsidRDefault="00985402" w:rsidP="00CD704D">
            <w:pPr>
              <w:jc w:val="both"/>
              <w:rPr>
                <w:u w:val="single"/>
              </w:rPr>
            </w:pPr>
            <w:r w:rsidRPr="001B13CE">
              <w:rPr>
                <w:u w:val="single"/>
              </w:rPr>
              <w:t>Základní témata:</w:t>
            </w:r>
          </w:p>
          <w:p w14:paraId="6A76E944"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chování spotřebitele.</w:t>
            </w:r>
          </w:p>
          <w:p w14:paraId="6EDFD0A8" w14:textId="77777777" w:rsidR="00985402" w:rsidRPr="00B64DB6" w:rsidRDefault="00985402" w:rsidP="00DA5BB8">
            <w:pPr>
              <w:pStyle w:val="Odstavecseseznamem"/>
              <w:numPr>
                <w:ilvl w:val="0"/>
                <w:numId w:val="24"/>
              </w:numPr>
              <w:ind w:left="396" w:hanging="284"/>
              <w:rPr>
                <w:color w:val="000000"/>
              </w:rPr>
            </w:pPr>
            <w:r w:rsidRPr="00B64DB6">
              <w:rPr>
                <w:color w:val="000000"/>
              </w:rPr>
              <w:t>Dynamizace modelů chování spotřebitele.</w:t>
            </w:r>
          </w:p>
          <w:p w14:paraId="1B54C002" w14:textId="77777777" w:rsidR="00985402" w:rsidRPr="00B64DB6" w:rsidRDefault="00985402" w:rsidP="00DA5BB8">
            <w:pPr>
              <w:pStyle w:val="Odstavecseseznamem"/>
              <w:numPr>
                <w:ilvl w:val="0"/>
                <w:numId w:val="24"/>
              </w:numPr>
              <w:ind w:left="396" w:hanging="284"/>
              <w:rPr>
                <w:color w:val="000000"/>
              </w:rPr>
            </w:pPr>
            <w:r w:rsidRPr="00B64DB6">
              <w:rPr>
                <w:color w:val="000000"/>
              </w:rPr>
              <w:t>Rozhodování v podmínkách rizika a nejistoty.</w:t>
            </w:r>
          </w:p>
          <w:p w14:paraId="1D56D3B0"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výroby.</w:t>
            </w:r>
          </w:p>
          <w:p w14:paraId="2703BAF1"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trzích dokonalé konkurence.</w:t>
            </w:r>
          </w:p>
          <w:p w14:paraId="55276546"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monopolu.</w:t>
            </w:r>
          </w:p>
          <w:p w14:paraId="63651155" w14:textId="77777777" w:rsidR="00985402" w:rsidRPr="00B64DB6" w:rsidRDefault="00985402" w:rsidP="00DA5BB8">
            <w:pPr>
              <w:pStyle w:val="Odstavecseseznamem"/>
              <w:numPr>
                <w:ilvl w:val="0"/>
                <w:numId w:val="24"/>
              </w:numPr>
              <w:ind w:left="396" w:hanging="284"/>
              <w:rPr>
                <w:color w:val="000000"/>
              </w:rPr>
            </w:pPr>
            <w:r w:rsidRPr="00B64DB6">
              <w:rPr>
                <w:color w:val="000000"/>
              </w:rPr>
              <w:t>Oceňování na nedokonale konkurenčních trzích.</w:t>
            </w:r>
          </w:p>
          <w:p w14:paraId="3756E117"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trhu práce, produktivita práce a mzdy.</w:t>
            </w:r>
          </w:p>
          <w:p w14:paraId="1B0608D3" w14:textId="77777777" w:rsidR="00985402" w:rsidRPr="00B64DB6" w:rsidRDefault="00985402" w:rsidP="00DA5BB8">
            <w:pPr>
              <w:pStyle w:val="Odstavecseseznamem"/>
              <w:numPr>
                <w:ilvl w:val="0"/>
                <w:numId w:val="24"/>
              </w:numPr>
              <w:ind w:left="396" w:hanging="284"/>
              <w:rPr>
                <w:color w:val="000000"/>
              </w:rPr>
            </w:pPr>
            <w:r w:rsidRPr="00B64DB6">
              <w:rPr>
                <w:color w:val="000000"/>
              </w:rPr>
              <w:t>Teorie kapitálu, úroku a zisku.</w:t>
            </w:r>
          </w:p>
          <w:p w14:paraId="518D357B" w14:textId="77777777" w:rsidR="00985402" w:rsidRPr="00B64DB6" w:rsidRDefault="00985402" w:rsidP="00DA5BB8">
            <w:pPr>
              <w:pStyle w:val="Odstavecseseznamem"/>
              <w:numPr>
                <w:ilvl w:val="0"/>
                <w:numId w:val="24"/>
              </w:numPr>
              <w:ind w:left="396" w:hanging="284"/>
              <w:rPr>
                <w:color w:val="000000"/>
              </w:rPr>
            </w:pPr>
            <w:r w:rsidRPr="00B64DB6">
              <w:rPr>
                <w:color w:val="000000"/>
              </w:rPr>
              <w:t>Celková rovnováha a teorie ekonomie blahobytu.</w:t>
            </w:r>
          </w:p>
          <w:p w14:paraId="31499DAE" w14:textId="77777777" w:rsidR="00985402" w:rsidRPr="00B64DB6" w:rsidRDefault="00985402" w:rsidP="00DA5BB8">
            <w:pPr>
              <w:pStyle w:val="Odstavecseseznamem"/>
              <w:numPr>
                <w:ilvl w:val="0"/>
                <w:numId w:val="24"/>
              </w:numPr>
              <w:ind w:left="396" w:hanging="284"/>
              <w:rPr>
                <w:color w:val="000000"/>
              </w:rPr>
            </w:pPr>
            <w:r w:rsidRPr="00B64DB6">
              <w:rPr>
                <w:color w:val="000000"/>
              </w:rPr>
              <w:t>Tržní selhání a úloha státu.</w:t>
            </w:r>
          </w:p>
          <w:p w14:paraId="7032E88F" w14:textId="77777777" w:rsidR="00985402" w:rsidRDefault="00985402" w:rsidP="00DA5BB8">
            <w:pPr>
              <w:pStyle w:val="Odstavecseseznamem"/>
              <w:numPr>
                <w:ilvl w:val="0"/>
                <w:numId w:val="24"/>
              </w:numPr>
              <w:ind w:left="396" w:hanging="284"/>
            </w:pPr>
            <w:r w:rsidRPr="00B64DB6">
              <w:rPr>
                <w:color w:val="000000"/>
              </w:rPr>
              <w:t>Teorie mikroekonomické politiky státu.</w:t>
            </w:r>
          </w:p>
        </w:tc>
      </w:tr>
      <w:tr w:rsidR="00985402" w14:paraId="6E86AF8B" w14:textId="77777777" w:rsidTr="00323660">
        <w:trPr>
          <w:trHeight w:val="265"/>
        </w:trPr>
        <w:tc>
          <w:tcPr>
            <w:tcW w:w="3653" w:type="dxa"/>
            <w:gridSpan w:val="2"/>
            <w:tcBorders>
              <w:top w:val="nil"/>
            </w:tcBorders>
            <w:shd w:val="clear" w:color="auto" w:fill="F7CAAC"/>
          </w:tcPr>
          <w:p w14:paraId="58AFE1E9" w14:textId="77777777" w:rsidR="00985402" w:rsidRDefault="00985402" w:rsidP="00CD704D">
            <w:pPr>
              <w:jc w:val="both"/>
            </w:pPr>
            <w:r>
              <w:rPr>
                <w:b/>
              </w:rPr>
              <w:t>Studijní literatura a studijní pomůcky</w:t>
            </w:r>
          </w:p>
        </w:tc>
        <w:tc>
          <w:tcPr>
            <w:tcW w:w="6202" w:type="dxa"/>
            <w:gridSpan w:val="6"/>
            <w:tcBorders>
              <w:top w:val="nil"/>
              <w:bottom w:val="nil"/>
            </w:tcBorders>
          </w:tcPr>
          <w:p w14:paraId="6E7A8D2B" w14:textId="77777777" w:rsidR="00985402" w:rsidRDefault="00985402" w:rsidP="00CD704D">
            <w:pPr>
              <w:jc w:val="both"/>
            </w:pPr>
          </w:p>
        </w:tc>
      </w:tr>
      <w:tr w:rsidR="00985402" w14:paraId="5A7ED02C" w14:textId="77777777" w:rsidTr="00323660">
        <w:trPr>
          <w:trHeight w:val="567"/>
        </w:trPr>
        <w:tc>
          <w:tcPr>
            <w:tcW w:w="9855" w:type="dxa"/>
            <w:gridSpan w:val="8"/>
            <w:tcBorders>
              <w:top w:val="nil"/>
            </w:tcBorders>
          </w:tcPr>
          <w:p w14:paraId="40094A54" w14:textId="77777777" w:rsidR="00985402" w:rsidRPr="00CE51FC" w:rsidRDefault="00985402" w:rsidP="00CD704D">
            <w:pPr>
              <w:rPr>
                <w:b/>
              </w:rPr>
            </w:pPr>
            <w:r w:rsidRPr="00CE51FC">
              <w:rPr>
                <w:b/>
              </w:rPr>
              <w:t>Povinná literatura</w:t>
            </w:r>
          </w:p>
          <w:p w14:paraId="32EE274C" w14:textId="77777777" w:rsidR="00F6689C" w:rsidRDefault="00F6689C" w:rsidP="00CD704D">
            <w:pPr>
              <w:jc w:val="both"/>
              <w:rPr>
                <w:color w:val="0F1111"/>
                <w:szCs w:val="21"/>
                <w:shd w:val="clear" w:color="auto" w:fill="FFFFFF"/>
              </w:rPr>
            </w:pPr>
            <w:r w:rsidRPr="00CE51FC">
              <w:rPr>
                <w:color w:val="000000"/>
              </w:rPr>
              <w:t>PINDYCK, S.R., RUBINFELD L.D. </w:t>
            </w:r>
            <w:r w:rsidRPr="00276521">
              <w:rPr>
                <w:i/>
                <w:iCs/>
                <w:color w:val="000000"/>
              </w:rPr>
              <w:t>Microeconomics (Pearson Series in Economics)</w:t>
            </w:r>
            <w:r>
              <w:rPr>
                <w:i/>
                <w:iCs/>
                <w:color w:val="000000"/>
              </w:rPr>
              <w:t>.</w:t>
            </w:r>
            <w:r w:rsidRPr="00276521">
              <w:rPr>
                <w:i/>
                <w:iCs/>
                <w:color w:val="000000"/>
              </w:rPr>
              <w:t xml:space="preserve"> </w:t>
            </w:r>
            <w:r>
              <w:rPr>
                <w:i/>
                <w:iCs/>
                <w:color w:val="000000"/>
              </w:rPr>
              <w:t>9th</w:t>
            </w:r>
            <w:r w:rsidRPr="00CE51FC">
              <w:rPr>
                <w:i/>
                <w:iCs/>
                <w:color w:val="000000"/>
              </w:rPr>
              <w:t xml:space="preserve"> edition</w:t>
            </w:r>
            <w:r w:rsidRPr="00CE51FC">
              <w:rPr>
                <w:color w:val="000000"/>
              </w:rPr>
              <w:t>. Pearson, 201</w:t>
            </w:r>
            <w:r>
              <w:rPr>
                <w:color w:val="000000"/>
              </w:rPr>
              <w:t>7,</w:t>
            </w:r>
            <w:r w:rsidRPr="00CE51FC">
              <w:rPr>
                <w:color w:val="000000"/>
              </w:rPr>
              <w:t xml:space="preserve"> ISBN </w:t>
            </w:r>
            <w:r w:rsidRPr="00276521">
              <w:rPr>
                <w:color w:val="0F1111"/>
                <w:szCs w:val="21"/>
                <w:shd w:val="clear" w:color="auto" w:fill="FFFFFF"/>
              </w:rPr>
              <w:t>978-0134184241</w:t>
            </w:r>
          </w:p>
          <w:p w14:paraId="26ECCDC4" w14:textId="658B7AAD" w:rsidR="00985402" w:rsidRPr="00CE51FC" w:rsidRDefault="00985402" w:rsidP="00CD704D">
            <w:pPr>
              <w:jc w:val="both"/>
              <w:rPr>
                <w:b/>
              </w:rPr>
            </w:pPr>
            <w:r w:rsidRPr="00CE51FC">
              <w:rPr>
                <w:b/>
              </w:rPr>
              <w:t>Doporučená literatura</w:t>
            </w:r>
          </w:p>
          <w:p w14:paraId="1149E264" w14:textId="4EE9CFA9" w:rsidR="00985402" w:rsidRPr="000E7620" w:rsidRDefault="00985402" w:rsidP="00CD704D">
            <w:pPr>
              <w:shd w:val="clear" w:color="auto" w:fill="FFFFFF"/>
              <w:jc w:val="both"/>
              <w:rPr>
                <w:color w:val="000000"/>
              </w:rPr>
            </w:pPr>
            <w:r w:rsidRPr="00CE51FC">
              <w:rPr>
                <w:color w:val="000000"/>
              </w:rPr>
              <w:t>VARIAN, R.H. </w:t>
            </w:r>
            <w:r w:rsidRPr="00CE51FC">
              <w:rPr>
                <w:i/>
                <w:iCs/>
                <w:color w:val="000000"/>
              </w:rPr>
              <w:t>Intermediate Microeconomics a Modern Approach</w:t>
            </w:r>
            <w:r w:rsidRPr="00CE51FC">
              <w:rPr>
                <w:color w:val="000000"/>
              </w:rPr>
              <w:t>. W.W. Norton &amp; Company</w:t>
            </w:r>
            <w:r>
              <w:rPr>
                <w:color w:val="000000"/>
              </w:rPr>
              <w:t>,</w:t>
            </w:r>
            <w:r w:rsidRPr="00CE51FC">
              <w:rPr>
                <w:color w:val="000000"/>
              </w:rPr>
              <w:t xml:space="preserve"> 2014</w:t>
            </w:r>
            <w:r>
              <w:rPr>
                <w:color w:val="000000"/>
              </w:rPr>
              <w:t>,</w:t>
            </w:r>
            <w:r w:rsidRPr="00CE51FC">
              <w:rPr>
                <w:color w:val="000000"/>
              </w:rPr>
              <w:t xml:space="preserve"> ISBN</w:t>
            </w:r>
            <w:r>
              <w:rPr>
                <w:color w:val="000000"/>
              </w:rPr>
              <w:t xml:space="preserve"> </w:t>
            </w:r>
            <w:r w:rsidRPr="00CE51FC">
              <w:rPr>
                <w:color w:val="000000"/>
              </w:rPr>
              <w:t>0393920771.</w:t>
            </w:r>
          </w:p>
        </w:tc>
      </w:tr>
      <w:tr w:rsidR="00985402" w14:paraId="32713E53" w14:textId="77777777" w:rsidTr="0032366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50A84" w14:textId="77777777" w:rsidR="00985402" w:rsidRDefault="00985402" w:rsidP="00CD704D">
            <w:pPr>
              <w:jc w:val="center"/>
              <w:rPr>
                <w:b/>
              </w:rPr>
            </w:pPr>
            <w:r>
              <w:rPr>
                <w:b/>
              </w:rPr>
              <w:t>Informace ke kombinované nebo distanční formě</w:t>
            </w:r>
          </w:p>
        </w:tc>
      </w:tr>
      <w:tr w:rsidR="00985402" w14:paraId="6415EA7D" w14:textId="77777777" w:rsidTr="00323660">
        <w:tc>
          <w:tcPr>
            <w:tcW w:w="4787" w:type="dxa"/>
            <w:gridSpan w:val="3"/>
            <w:tcBorders>
              <w:top w:val="single" w:sz="2" w:space="0" w:color="auto"/>
            </w:tcBorders>
            <w:shd w:val="clear" w:color="auto" w:fill="F7CAAC"/>
          </w:tcPr>
          <w:p w14:paraId="3D70BDDC" w14:textId="77777777" w:rsidR="00985402" w:rsidRDefault="00985402" w:rsidP="00CD704D">
            <w:pPr>
              <w:jc w:val="both"/>
            </w:pPr>
            <w:r>
              <w:rPr>
                <w:b/>
              </w:rPr>
              <w:t>Rozsah konzultací (soustředění)</w:t>
            </w:r>
          </w:p>
        </w:tc>
        <w:tc>
          <w:tcPr>
            <w:tcW w:w="889" w:type="dxa"/>
            <w:tcBorders>
              <w:top w:val="single" w:sz="2" w:space="0" w:color="auto"/>
            </w:tcBorders>
          </w:tcPr>
          <w:p w14:paraId="2930743E" w14:textId="33BA51F5" w:rsidR="00985402" w:rsidRDefault="00985402" w:rsidP="00CD704D">
            <w:pPr>
              <w:jc w:val="both"/>
            </w:pPr>
          </w:p>
        </w:tc>
        <w:tc>
          <w:tcPr>
            <w:tcW w:w="4179" w:type="dxa"/>
            <w:gridSpan w:val="4"/>
            <w:tcBorders>
              <w:top w:val="single" w:sz="2" w:space="0" w:color="auto"/>
            </w:tcBorders>
            <w:shd w:val="clear" w:color="auto" w:fill="F7CAAC"/>
          </w:tcPr>
          <w:p w14:paraId="42E847C3" w14:textId="77777777" w:rsidR="00985402" w:rsidRDefault="00985402" w:rsidP="00CD704D">
            <w:pPr>
              <w:jc w:val="both"/>
              <w:rPr>
                <w:b/>
              </w:rPr>
            </w:pPr>
            <w:r>
              <w:rPr>
                <w:b/>
              </w:rPr>
              <w:t xml:space="preserve">hodin </w:t>
            </w:r>
          </w:p>
        </w:tc>
      </w:tr>
      <w:tr w:rsidR="00985402" w14:paraId="0383CBCC" w14:textId="77777777" w:rsidTr="00323660">
        <w:tc>
          <w:tcPr>
            <w:tcW w:w="9855" w:type="dxa"/>
            <w:gridSpan w:val="8"/>
            <w:shd w:val="clear" w:color="auto" w:fill="F7CAAC"/>
          </w:tcPr>
          <w:p w14:paraId="37D1B7C5" w14:textId="77777777" w:rsidR="00985402" w:rsidRDefault="00985402" w:rsidP="00CD704D">
            <w:pPr>
              <w:jc w:val="both"/>
              <w:rPr>
                <w:b/>
              </w:rPr>
            </w:pPr>
            <w:r>
              <w:rPr>
                <w:b/>
              </w:rPr>
              <w:t>Informace o způsobu kontaktu s vyučujícím</w:t>
            </w:r>
          </w:p>
        </w:tc>
      </w:tr>
      <w:tr w:rsidR="00985402" w14:paraId="6C8F27D9" w14:textId="77777777" w:rsidTr="00323660">
        <w:trPr>
          <w:trHeight w:val="818"/>
        </w:trPr>
        <w:tc>
          <w:tcPr>
            <w:tcW w:w="9855" w:type="dxa"/>
            <w:gridSpan w:val="8"/>
          </w:tcPr>
          <w:p w14:paraId="722E12AB" w14:textId="4127FB1C" w:rsidR="00985402"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EFFA5A3" w14:textId="77777777"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02E6FF2" w14:textId="77777777" w:rsidTr="00A46C50">
        <w:tc>
          <w:tcPr>
            <w:tcW w:w="9855" w:type="dxa"/>
            <w:gridSpan w:val="8"/>
            <w:tcBorders>
              <w:bottom w:val="double" w:sz="4" w:space="0" w:color="auto"/>
            </w:tcBorders>
            <w:shd w:val="clear" w:color="auto" w:fill="BDD6EE"/>
          </w:tcPr>
          <w:p w14:paraId="74A60583" w14:textId="01C934EA" w:rsidR="00A46C50" w:rsidRDefault="00A46C50" w:rsidP="00A46C50">
            <w:pPr>
              <w:jc w:val="both"/>
              <w:rPr>
                <w:b/>
                <w:sz w:val="28"/>
              </w:rPr>
            </w:pPr>
            <w:r>
              <w:lastRenderedPageBreak/>
              <w:br w:type="page"/>
            </w:r>
            <w:r>
              <w:rPr>
                <w:b/>
                <w:sz w:val="28"/>
              </w:rPr>
              <w:t>B-III – Charakteristika studijního předmětu</w:t>
            </w:r>
          </w:p>
        </w:tc>
      </w:tr>
      <w:tr w:rsidR="00A46C50" w14:paraId="530793C0" w14:textId="77777777" w:rsidTr="00A46C50">
        <w:tc>
          <w:tcPr>
            <w:tcW w:w="3086" w:type="dxa"/>
            <w:tcBorders>
              <w:top w:val="double" w:sz="4" w:space="0" w:color="auto"/>
            </w:tcBorders>
            <w:shd w:val="clear" w:color="auto" w:fill="F7CAAC"/>
          </w:tcPr>
          <w:p w14:paraId="30896C6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310B54A" w14:textId="53DCA700" w:rsidR="00A46C50" w:rsidRDefault="00A46C50" w:rsidP="00A46C50">
            <w:pPr>
              <w:jc w:val="both"/>
            </w:pPr>
            <w:r>
              <w:t>Ekonomická a sociální udržitelnost</w:t>
            </w:r>
          </w:p>
        </w:tc>
      </w:tr>
      <w:tr w:rsidR="00A46C50" w14:paraId="06F4CEC7" w14:textId="77777777" w:rsidTr="00A46C50">
        <w:tc>
          <w:tcPr>
            <w:tcW w:w="3086" w:type="dxa"/>
            <w:shd w:val="clear" w:color="auto" w:fill="F7CAAC"/>
          </w:tcPr>
          <w:p w14:paraId="64BC0B9B" w14:textId="77777777" w:rsidR="00A46C50" w:rsidRDefault="00A46C50" w:rsidP="00A46C50">
            <w:pPr>
              <w:jc w:val="both"/>
              <w:rPr>
                <w:b/>
              </w:rPr>
            </w:pPr>
            <w:r>
              <w:rPr>
                <w:b/>
              </w:rPr>
              <w:t>Typ předmětu</w:t>
            </w:r>
          </w:p>
        </w:tc>
        <w:tc>
          <w:tcPr>
            <w:tcW w:w="3406" w:type="dxa"/>
            <w:gridSpan w:val="4"/>
          </w:tcPr>
          <w:p w14:paraId="1D1637DD" w14:textId="0794002F" w:rsidR="00A46C50" w:rsidRDefault="00CD1860" w:rsidP="00A46C50">
            <w:pPr>
              <w:jc w:val="both"/>
            </w:pPr>
            <w:r>
              <w:t>p</w:t>
            </w:r>
            <w:r w:rsidR="00A46C50">
              <w:t>ovinný „PZ“</w:t>
            </w:r>
          </w:p>
        </w:tc>
        <w:tc>
          <w:tcPr>
            <w:tcW w:w="2695" w:type="dxa"/>
            <w:gridSpan w:val="2"/>
            <w:shd w:val="clear" w:color="auto" w:fill="F7CAAC"/>
          </w:tcPr>
          <w:p w14:paraId="7869EB1B" w14:textId="77777777" w:rsidR="00A46C50" w:rsidRDefault="00A46C50" w:rsidP="00A46C50">
            <w:pPr>
              <w:jc w:val="both"/>
            </w:pPr>
            <w:r>
              <w:rPr>
                <w:b/>
              </w:rPr>
              <w:t>doporučený ročník / semestr</w:t>
            </w:r>
          </w:p>
        </w:tc>
        <w:tc>
          <w:tcPr>
            <w:tcW w:w="668" w:type="dxa"/>
          </w:tcPr>
          <w:p w14:paraId="126D5223" w14:textId="77777777" w:rsidR="00A46C50" w:rsidRDefault="00A46C50" w:rsidP="00A46C50">
            <w:pPr>
              <w:jc w:val="both"/>
            </w:pPr>
            <w:r>
              <w:t>1/Z</w:t>
            </w:r>
          </w:p>
        </w:tc>
      </w:tr>
      <w:tr w:rsidR="00A46C50" w14:paraId="216718E0" w14:textId="77777777" w:rsidTr="00A46C50">
        <w:tc>
          <w:tcPr>
            <w:tcW w:w="3086" w:type="dxa"/>
            <w:shd w:val="clear" w:color="auto" w:fill="F7CAAC"/>
          </w:tcPr>
          <w:p w14:paraId="78AD5566" w14:textId="77777777" w:rsidR="00A46C50" w:rsidRDefault="00A46C50" w:rsidP="00A46C50">
            <w:pPr>
              <w:jc w:val="both"/>
              <w:rPr>
                <w:b/>
              </w:rPr>
            </w:pPr>
            <w:r>
              <w:rPr>
                <w:b/>
              </w:rPr>
              <w:t>Rozsah studijního předmětu</w:t>
            </w:r>
          </w:p>
        </w:tc>
        <w:tc>
          <w:tcPr>
            <w:tcW w:w="1701" w:type="dxa"/>
            <w:gridSpan w:val="2"/>
          </w:tcPr>
          <w:p w14:paraId="2CB2113C" w14:textId="77777777" w:rsidR="00A46C50" w:rsidRDefault="00A46C50" w:rsidP="00A46C50">
            <w:pPr>
              <w:jc w:val="both"/>
            </w:pPr>
            <w:r>
              <w:t>13p + 13s</w:t>
            </w:r>
          </w:p>
        </w:tc>
        <w:tc>
          <w:tcPr>
            <w:tcW w:w="889" w:type="dxa"/>
            <w:shd w:val="clear" w:color="auto" w:fill="F7CAAC"/>
          </w:tcPr>
          <w:p w14:paraId="464BE2EB" w14:textId="77777777" w:rsidR="00A46C50" w:rsidRDefault="00A46C50" w:rsidP="00A46C50">
            <w:pPr>
              <w:jc w:val="both"/>
              <w:rPr>
                <w:b/>
              </w:rPr>
            </w:pPr>
            <w:r>
              <w:rPr>
                <w:b/>
              </w:rPr>
              <w:t xml:space="preserve">hod. </w:t>
            </w:r>
          </w:p>
        </w:tc>
        <w:tc>
          <w:tcPr>
            <w:tcW w:w="816" w:type="dxa"/>
          </w:tcPr>
          <w:p w14:paraId="684D2D15" w14:textId="77777777" w:rsidR="00A46C50" w:rsidRDefault="00A46C50" w:rsidP="00A46C50">
            <w:pPr>
              <w:jc w:val="both"/>
            </w:pPr>
            <w:r>
              <w:t>26</w:t>
            </w:r>
          </w:p>
        </w:tc>
        <w:tc>
          <w:tcPr>
            <w:tcW w:w="2156" w:type="dxa"/>
            <w:shd w:val="clear" w:color="auto" w:fill="F7CAAC"/>
          </w:tcPr>
          <w:p w14:paraId="73C7650E" w14:textId="77777777" w:rsidR="00A46C50" w:rsidRDefault="00A46C50" w:rsidP="00A46C50">
            <w:pPr>
              <w:jc w:val="both"/>
              <w:rPr>
                <w:b/>
              </w:rPr>
            </w:pPr>
            <w:r>
              <w:rPr>
                <w:b/>
              </w:rPr>
              <w:t>kreditů</w:t>
            </w:r>
          </w:p>
        </w:tc>
        <w:tc>
          <w:tcPr>
            <w:tcW w:w="1207" w:type="dxa"/>
            <w:gridSpan w:val="2"/>
          </w:tcPr>
          <w:p w14:paraId="437CAF8A" w14:textId="77777777" w:rsidR="00A46C50" w:rsidRDefault="00A46C50" w:rsidP="00A46C50">
            <w:pPr>
              <w:jc w:val="both"/>
            </w:pPr>
            <w:r>
              <w:t>4</w:t>
            </w:r>
          </w:p>
        </w:tc>
      </w:tr>
      <w:tr w:rsidR="00A46C50" w14:paraId="152584CA" w14:textId="77777777" w:rsidTr="00A46C50">
        <w:tc>
          <w:tcPr>
            <w:tcW w:w="3086" w:type="dxa"/>
            <w:shd w:val="clear" w:color="auto" w:fill="F7CAAC"/>
          </w:tcPr>
          <w:p w14:paraId="0B3217C1" w14:textId="77777777" w:rsidR="00A46C50" w:rsidRDefault="00A46C50" w:rsidP="00A46C50">
            <w:pPr>
              <w:jc w:val="both"/>
              <w:rPr>
                <w:b/>
                <w:sz w:val="22"/>
              </w:rPr>
            </w:pPr>
            <w:r>
              <w:rPr>
                <w:b/>
              </w:rPr>
              <w:t>Prerekvizity, korekvizity, ekvivalence</w:t>
            </w:r>
          </w:p>
        </w:tc>
        <w:tc>
          <w:tcPr>
            <w:tcW w:w="6769" w:type="dxa"/>
            <w:gridSpan w:val="7"/>
          </w:tcPr>
          <w:p w14:paraId="1BC5FA71" w14:textId="77777777" w:rsidR="00A46C50" w:rsidRDefault="00A46C50" w:rsidP="00A46C50">
            <w:pPr>
              <w:jc w:val="both"/>
            </w:pPr>
          </w:p>
        </w:tc>
      </w:tr>
      <w:tr w:rsidR="00A46C50" w14:paraId="4C0CB0AF" w14:textId="77777777" w:rsidTr="00A46C50">
        <w:tc>
          <w:tcPr>
            <w:tcW w:w="3086" w:type="dxa"/>
            <w:shd w:val="clear" w:color="auto" w:fill="F7CAAC"/>
          </w:tcPr>
          <w:p w14:paraId="5B63F4A6" w14:textId="77777777" w:rsidR="00A46C50" w:rsidRDefault="00A46C50" w:rsidP="00A46C50">
            <w:pPr>
              <w:jc w:val="both"/>
              <w:rPr>
                <w:b/>
              </w:rPr>
            </w:pPr>
            <w:r>
              <w:rPr>
                <w:b/>
              </w:rPr>
              <w:t>Způsob ověření studijních výsledků</w:t>
            </w:r>
          </w:p>
        </w:tc>
        <w:tc>
          <w:tcPr>
            <w:tcW w:w="3406" w:type="dxa"/>
            <w:gridSpan w:val="4"/>
          </w:tcPr>
          <w:p w14:paraId="24AD7825" w14:textId="4BFBD5AA" w:rsidR="00A46C50" w:rsidRDefault="00CD1860" w:rsidP="00A46C50">
            <w:pPr>
              <w:jc w:val="both"/>
            </w:pPr>
            <w:r>
              <w:t>z</w:t>
            </w:r>
            <w:r w:rsidR="00A46C50">
              <w:t>ápočet, zkouška</w:t>
            </w:r>
          </w:p>
        </w:tc>
        <w:tc>
          <w:tcPr>
            <w:tcW w:w="2156" w:type="dxa"/>
            <w:shd w:val="clear" w:color="auto" w:fill="F7CAAC"/>
          </w:tcPr>
          <w:p w14:paraId="2DE6F63D" w14:textId="77777777" w:rsidR="00A46C50" w:rsidRDefault="00A46C50" w:rsidP="00A46C50">
            <w:pPr>
              <w:jc w:val="both"/>
              <w:rPr>
                <w:b/>
              </w:rPr>
            </w:pPr>
            <w:r>
              <w:rPr>
                <w:b/>
              </w:rPr>
              <w:t>Forma výuky</w:t>
            </w:r>
          </w:p>
        </w:tc>
        <w:tc>
          <w:tcPr>
            <w:tcW w:w="1207" w:type="dxa"/>
            <w:gridSpan w:val="2"/>
          </w:tcPr>
          <w:p w14:paraId="108150FD" w14:textId="0BDC5818" w:rsidR="00A46C50" w:rsidRDefault="00CD1860" w:rsidP="00A46C50">
            <w:pPr>
              <w:jc w:val="both"/>
            </w:pPr>
            <w:r>
              <w:t>p</w:t>
            </w:r>
            <w:r w:rsidR="00A46C50">
              <w:t>řednáška, seminář</w:t>
            </w:r>
          </w:p>
        </w:tc>
      </w:tr>
      <w:tr w:rsidR="00A46C50" w14:paraId="0CFC075F" w14:textId="77777777" w:rsidTr="00A46C50">
        <w:tc>
          <w:tcPr>
            <w:tcW w:w="3086" w:type="dxa"/>
            <w:shd w:val="clear" w:color="auto" w:fill="F7CAAC"/>
          </w:tcPr>
          <w:p w14:paraId="1DE2FAF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63CEB49" w14:textId="18C5097F" w:rsidR="00CD1860" w:rsidRPr="000B7DEE" w:rsidRDefault="00CD186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p>
          <w:p w14:paraId="68B1EDC8" w14:textId="59DF7C83" w:rsidR="00A46C50" w:rsidRDefault="00CD186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719015EA" w14:textId="77777777" w:rsidTr="00CD1860">
        <w:trPr>
          <w:trHeight w:val="192"/>
        </w:trPr>
        <w:tc>
          <w:tcPr>
            <w:tcW w:w="9855" w:type="dxa"/>
            <w:gridSpan w:val="8"/>
            <w:tcBorders>
              <w:top w:val="nil"/>
            </w:tcBorders>
          </w:tcPr>
          <w:p w14:paraId="3BB388B3" w14:textId="7210D406" w:rsidR="00A46C50" w:rsidRDefault="00A46C50" w:rsidP="00CD1860">
            <w:pPr>
              <w:ind w:left="720"/>
              <w:jc w:val="both"/>
            </w:pPr>
          </w:p>
        </w:tc>
      </w:tr>
      <w:tr w:rsidR="00A46C50" w14:paraId="677176C6" w14:textId="77777777" w:rsidTr="00A46C50">
        <w:trPr>
          <w:trHeight w:val="197"/>
        </w:trPr>
        <w:tc>
          <w:tcPr>
            <w:tcW w:w="3086" w:type="dxa"/>
            <w:tcBorders>
              <w:top w:val="nil"/>
            </w:tcBorders>
            <w:shd w:val="clear" w:color="auto" w:fill="F7CAAC"/>
          </w:tcPr>
          <w:p w14:paraId="3FA59883" w14:textId="77777777" w:rsidR="00A46C50" w:rsidRDefault="00A46C50" w:rsidP="00A46C50">
            <w:pPr>
              <w:jc w:val="both"/>
              <w:rPr>
                <w:b/>
              </w:rPr>
            </w:pPr>
            <w:r>
              <w:rPr>
                <w:b/>
              </w:rPr>
              <w:t>Garant předmětu</w:t>
            </w:r>
          </w:p>
        </w:tc>
        <w:tc>
          <w:tcPr>
            <w:tcW w:w="6769" w:type="dxa"/>
            <w:gridSpan w:val="7"/>
            <w:tcBorders>
              <w:top w:val="nil"/>
            </w:tcBorders>
          </w:tcPr>
          <w:p w14:paraId="4ED89FA6" w14:textId="77777777" w:rsidR="00A46C50" w:rsidRDefault="00A46C50" w:rsidP="00A46C50">
            <w:pPr>
              <w:jc w:val="both"/>
            </w:pPr>
            <w:r>
              <w:t>doc. Ing. Zuzana Tučková, Ph.D.</w:t>
            </w:r>
          </w:p>
        </w:tc>
      </w:tr>
      <w:tr w:rsidR="00A46C50" w:rsidRPr="00392833" w14:paraId="4E51F416" w14:textId="77777777" w:rsidTr="00A46C50">
        <w:trPr>
          <w:trHeight w:val="243"/>
        </w:trPr>
        <w:tc>
          <w:tcPr>
            <w:tcW w:w="3086" w:type="dxa"/>
            <w:tcBorders>
              <w:top w:val="nil"/>
            </w:tcBorders>
            <w:shd w:val="clear" w:color="auto" w:fill="F7CAAC"/>
          </w:tcPr>
          <w:p w14:paraId="06E6711C" w14:textId="77777777" w:rsidR="00A46C50" w:rsidRDefault="00A46C50" w:rsidP="00A46C50">
            <w:pPr>
              <w:jc w:val="both"/>
              <w:rPr>
                <w:b/>
              </w:rPr>
            </w:pPr>
            <w:r>
              <w:rPr>
                <w:b/>
              </w:rPr>
              <w:t>Zapojení garanta do výuky předmětu</w:t>
            </w:r>
          </w:p>
        </w:tc>
        <w:tc>
          <w:tcPr>
            <w:tcW w:w="6769" w:type="dxa"/>
            <w:gridSpan w:val="7"/>
            <w:tcBorders>
              <w:top w:val="nil"/>
            </w:tcBorders>
          </w:tcPr>
          <w:p w14:paraId="518DF738" w14:textId="77777777" w:rsidR="00A46C50" w:rsidRPr="00392833" w:rsidRDefault="00A46C50" w:rsidP="00A46C50">
            <w:pPr>
              <w:jc w:val="both"/>
            </w:pPr>
            <w:r w:rsidRPr="00392833">
              <w:t xml:space="preserve">Garant se podílí na přednášení v rozsahu </w:t>
            </w:r>
            <w:r>
              <w:t>80</w:t>
            </w:r>
            <w:r w:rsidRPr="00392833">
              <w:t xml:space="preserve"> %, stanovuje koncepci seminářů a podílí se také na jejich koordinaci. </w:t>
            </w:r>
          </w:p>
        </w:tc>
      </w:tr>
      <w:tr w:rsidR="00A46C50" w14:paraId="6F2971FA" w14:textId="77777777" w:rsidTr="00A46C50">
        <w:tc>
          <w:tcPr>
            <w:tcW w:w="3086" w:type="dxa"/>
            <w:shd w:val="clear" w:color="auto" w:fill="F7CAAC"/>
          </w:tcPr>
          <w:p w14:paraId="390DDA8A" w14:textId="77777777" w:rsidR="00A46C50" w:rsidRDefault="00A46C50" w:rsidP="00A46C50">
            <w:pPr>
              <w:jc w:val="both"/>
              <w:rPr>
                <w:b/>
              </w:rPr>
            </w:pPr>
            <w:r>
              <w:rPr>
                <w:b/>
              </w:rPr>
              <w:t>Vyučující</w:t>
            </w:r>
          </w:p>
        </w:tc>
        <w:tc>
          <w:tcPr>
            <w:tcW w:w="6769" w:type="dxa"/>
            <w:gridSpan w:val="7"/>
            <w:tcBorders>
              <w:bottom w:val="nil"/>
            </w:tcBorders>
          </w:tcPr>
          <w:p w14:paraId="6385C536" w14:textId="0C512D0B" w:rsidR="00A46C50" w:rsidRDefault="00A46C50" w:rsidP="00A46C50">
            <w:pPr>
              <w:jc w:val="both"/>
            </w:pPr>
            <w:r>
              <w:t>doc. Ing. Zuzana Tučková, Ph.D. – garant, přednášky (80 %)</w:t>
            </w:r>
          </w:p>
          <w:p w14:paraId="1DEB83BB" w14:textId="2C639986" w:rsidR="00A46C50" w:rsidRDefault="00A46C50" w:rsidP="00A46C50">
            <w:pPr>
              <w:jc w:val="both"/>
            </w:pPr>
            <w:r>
              <w:t xml:space="preserve">Ing. Viera Pechancova, Ph.D. - </w:t>
            </w:r>
            <w:r w:rsidRPr="00A131FE">
              <w:t>přednáš</w:t>
            </w:r>
            <w:r>
              <w:t>ky (20 %)</w:t>
            </w:r>
            <w:r w:rsidRPr="00A131FE">
              <w:t>,</w:t>
            </w:r>
            <w:r w:rsidR="00BA7A27">
              <w:t xml:space="preserve"> </w:t>
            </w:r>
            <w:r w:rsidR="00CD1860">
              <w:t>odborník z praxe</w:t>
            </w:r>
          </w:p>
        </w:tc>
      </w:tr>
      <w:tr w:rsidR="00A46C50" w14:paraId="2432837C" w14:textId="77777777" w:rsidTr="00CD1860">
        <w:trPr>
          <w:trHeight w:val="304"/>
        </w:trPr>
        <w:tc>
          <w:tcPr>
            <w:tcW w:w="9855" w:type="dxa"/>
            <w:gridSpan w:val="8"/>
            <w:tcBorders>
              <w:top w:val="nil"/>
            </w:tcBorders>
          </w:tcPr>
          <w:p w14:paraId="240663E1" w14:textId="77777777" w:rsidR="00A46C50" w:rsidRDefault="00A46C50" w:rsidP="00A46C50">
            <w:pPr>
              <w:jc w:val="both"/>
            </w:pPr>
          </w:p>
        </w:tc>
      </w:tr>
      <w:tr w:rsidR="00A46C50" w14:paraId="279438B4" w14:textId="77777777" w:rsidTr="00A46C50">
        <w:tc>
          <w:tcPr>
            <w:tcW w:w="3086" w:type="dxa"/>
            <w:shd w:val="clear" w:color="auto" w:fill="F7CAAC"/>
          </w:tcPr>
          <w:p w14:paraId="40EAF03B" w14:textId="77777777" w:rsidR="00A46C50" w:rsidRDefault="00A46C50" w:rsidP="00A46C50">
            <w:pPr>
              <w:jc w:val="both"/>
              <w:rPr>
                <w:b/>
              </w:rPr>
            </w:pPr>
            <w:r>
              <w:rPr>
                <w:b/>
              </w:rPr>
              <w:t>Stručná anotace předmětu</w:t>
            </w:r>
          </w:p>
        </w:tc>
        <w:tc>
          <w:tcPr>
            <w:tcW w:w="6769" w:type="dxa"/>
            <w:gridSpan w:val="7"/>
            <w:tcBorders>
              <w:bottom w:val="nil"/>
            </w:tcBorders>
          </w:tcPr>
          <w:p w14:paraId="100EEC84" w14:textId="77777777" w:rsidR="00A46C50" w:rsidRDefault="00A46C50" w:rsidP="00A46C50">
            <w:pPr>
              <w:jc w:val="both"/>
            </w:pPr>
          </w:p>
        </w:tc>
      </w:tr>
      <w:tr w:rsidR="00A46C50" w14:paraId="042C2BC5" w14:textId="77777777" w:rsidTr="00A46C50">
        <w:trPr>
          <w:trHeight w:val="3938"/>
        </w:trPr>
        <w:tc>
          <w:tcPr>
            <w:tcW w:w="9855" w:type="dxa"/>
            <w:gridSpan w:val="8"/>
            <w:tcBorders>
              <w:top w:val="nil"/>
              <w:bottom w:val="single" w:sz="12" w:space="0" w:color="auto"/>
            </w:tcBorders>
          </w:tcPr>
          <w:p w14:paraId="7C50266E" w14:textId="77777777" w:rsidR="00A46C50" w:rsidRDefault="00A46C50" w:rsidP="00A46C50">
            <w:pPr>
              <w:jc w:val="both"/>
            </w:pPr>
            <w:r>
              <w:t xml:space="preserve">Cílem předmětu je seznámení se s konceptem trvalé udržitelnosti jejím rámcem, vymezením apod. Výstupem je praktická aplikace zásad trvalé udržitelnosti a její aplikace v environmentální, sociální a ekonomické části. Hlavní zaměření spočívá v hledání cesty mezi udržitelností a lidskými potřebami, příp. zájmy, která splňuje kritéria předběžné obezřetnosti, mezigenerační odpovědnosti, konkrétní odpovědnosti atd. </w:t>
            </w:r>
          </w:p>
          <w:p w14:paraId="29DF5062" w14:textId="77777777" w:rsidR="00A46C50" w:rsidRPr="001B13CE" w:rsidRDefault="00A46C50" w:rsidP="00A46C50">
            <w:pPr>
              <w:jc w:val="both"/>
              <w:rPr>
                <w:u w:val="single"/>
              </w:rPr>
            </w:pPr>
            <w:r w:rsidRPr="001B13CE">
              <w:rPr>
                <w:u w:val="single"/>
              </w:rPr>
              <w:t>Základní témata:</w:t>
            </w:r>
          </w:p>
          <w:p w14:paraId="771B9458" w14:textId="77777777" w:rsidR="00A46C50" w:rsidRDefault="00A46C50" w:rsidP="00DA5BB8">
            <w:pPr>
              <w:pStyle w:val="Odstavecseseznamem"/>
              <w:numPr>
                <w:ilvl w:val="0"/>
                <w:numId w:val="32"/>
              </w:numPr>
              <w:ind w:left="396" w:hanging="284"/>
              <w:jc w:val="both"/>
            </w:pPr>
            <w:r>
              <w:t>Trvalá udržitelnost vymezení v mezinárodních dokumentech – Millenium Ecosystems Assessment, CICES (The Common International Classification of Ecosystem Services), UNO: sustainable development goals (2015).</w:t>
            </w:r>
          </w:p>
          <w:p w14:paraId="7816DE84" w14:textId="77777777" w:rsidR="00A46C50" w:rsidRDefault="00A46C50" w:rsidP="00DA5BB8">
            <w:pPr>
              <w:pStyle w:val="Odstavecseseznamem"/>
              <w:numPr>
                <w:ilvl w:val="0"/>
                <w:numId w:val="32"/>
              </w:numPr>
              <w:ind w:left="396" w:hanging="284"/>
              <w:jc w:val="both"/>
            </w:pPr>
            <w:r>
              <w:t>Strategický rámec ČR 2030, Úřad vlády České republiky.</w:t>
            </w:r>
          </w:p>
          <w:p w14:paraId="2063532F" w14:textId="77777777" w:rsidR="00A46C50" w:rsidRDefault="00A46C50" w:rsidP="00DA5BB8">
            <w:pPr>
              <w:pStyle w:val="Odstavecseseznamem"/>
              <w:numPr>
                <w:ilvl w:val="0"/>
                <w:numId w:val="32"/>
              </w:numPr>
              <w:ind w:left="396" w:hanging="284"/>
              <w:jc w:val="both"/>
            </w:pPr>
            <w:r>
              <w:t>Koncept čtyř kapitálů – přírodní, lidský, hospodářský, společenský.</w:t>
            </w:r>
          </w:p>
          <w:p w14:paraId="1D7AF4D6" w14:textId="77777777" w:rsidR="00A46C50" w:rsidRDefault="00A46C50" w:rsidP="00DA5BB8">
            <w:pPr>
              <w:pStyle w:val="Odstavecseseznamem"/>
              <w:numPr>
                <w:ilvl w:val="0"/>
                <w:numId w:val="32"/>
              </w:numPr>
              <w:ind w:left="396" w:hanging="284"/>
              <w:jc w:val="both"/>
            </w:pPr>
            <w:r>
              <w:t>Hospodářský model – úvod, hospodářské instituce, výzkum/vývoj/inovace, hospodaření se zdroji, infrastruktura, soustava veřejných financí.</w:t>
            </w:r>
          </w:p>
          <w:p w14:paraId="110F8984" w14:textId="77777777" w:rsidR="00A46C50" w:rsidRDefault="00A46C50" w:rsidP="00DA5BB8">
            <w:pPr>
              <w:pStyle w:val="Odstavecseseznamem"/>
              <w:numPr>
                <w:ilvl w:val="0"/>
                <w:numId w:val="32"/>
              </w:numPr>
              <w:ind w:left="396" w:hanging="284"/>
              <w:jc w:val="both"/>
            </w:pPr>
            <w:r>
              <w:t>Globální rozvoj – globální prostředí podporující udržitelný rozvoj, koherence politik.</w:t>
            </w:r>
          </w:p>
          <w:p w14:paraId="1C1B4347" w14:textId="77777777" w:rsidR="00A46C50" w:rsidRDefault="00A46C50" w:rsidP="00DA5BB8">
            <w:pPr>
              <w:pStyle w:val="Odstavecseseznamem"/>
              <w:numPr>
                <w:ilvl w:val="0"/>
                <w:numId w:val="32"/>
              </w:numPr>
              <w:ind w:left="396" w:hanging="284"/>
              <w:jc w:val="both"/>
            </w:pPr>
            <w:r>
              <w:t>Obce a regiony - (sub)urbanizace a rostoucí prostorová mobilita, regionální nerovnosti, nárůst významu nestátních aktérů a rozvoj komunit, kompetence územní veřejné správy pro udržitelný rozvoj sídel, adaptace sídel na změnu klimatu.</w:t>
            </w:r>
          </w:p>
          <w:p w14:paraId="5CF0C8B8" w14:textId="77777777" w:rsidR="00A46C50" w:rsidRDefault="00A46C50" w:rsidP="00DA5BB8">
            <w:pPr>
              <w:pStyle w:val="Odstavecseseznamem"/>
              <w:numPr>
                <w:ilvl w:val="0"/>
                <w:numId w:val="32"/>
              </w:numPr>
              <w:ind w:left="396" w:hanging="284"/>
              <w:jc w:val="both"/>
            </w:pPr>
            <w:r>
              <w:t>Ekonomická udržitelnost – příklady, aplikace.</w:t>
            </w:r>
          </w:p>
          <w:p w14:paraId="1C511117" w14:textId="77777777" w:rsidR="00A46C50" w:rsidRDefault="00A46C50" w:rsidP="00DA5BB8">
            <w:pPr>
              <w:pStyle w:val="Odstavecseseznamem"/>
              <w:numPr>
                <w:ilvl w:val="0"/>
                <w:numId w:val="32"/>
              </w:numPr>
              <w:ind w:left="396" w:hanging="284"/>
              <w:jc w:val="both"/>
            </w:pPr>
            <w:r>
              <w:t xml:space="preserve">Sociální udržitelnost </w:t>
            </w:r>
            <w:r w:rsidRPr="00D10812">
              <w:t>– příklady, aplikace</w:t>
            </w:r>
            <w:r>
              <w:t>.</w:t>
            </w:r>
          </w:p>
          <w:p w14:paraId="6D095574" w14:textId="13FB6FCF" w:rsidR="00A46C50" w:rsidRDefault="00A46C50" w:rsidP="00DA5BB8">
            <w:pPr>
              <w:pStyle w:val="Odstavecseseznamem"/>
              <w:numPr>
                <w:ilvl w:val="0"/>
                <w:numId w:val="32"/>
              </w:numPr>
              <w:ind w:left="396" w:hanging="284"/>
              <w:jc w:val="both"/>
            </w:pPr>
            <w:r>
              <w:t xml:space="preserve">Environmentální </w:t>
            </w:r>
            <w:r w:rsidR="0078315B">
              <w:t>udržitelnost – příklady</w:t>
            </w:r>
            <w:r w:rsidRPr="00D10812">
              <w:t>, aplikace</w:t>
            </w:r>
            <w:r>
              <w:t>.</w:t>
            </w:r>
          </w:p>
          <w:p w14:paraId="1A202287" w14:textId="77777777" w:rsidR="00A46C50" w:rsidRDefault="00A46C50" w:rsidP="00DA5BB8">
            <w:pPr>
              <w:pStyle w:val="Odstavecseseznamem"/>
              <w:numPr>
                <w:ilvl w:val="0"/>
                <w:numId w:val="32"/>
              </w:numPr>
              <w:ind w:left="396" w:hanging="284"/>
              <w:jc w:val="both"/>
            </w:pPr>
            <w:r w:rsidRPr="00D10812">
              <w:t>Lokální agenda 21, regionální politika, vyjednávání, role EIA a SEA</w:t>
            </w:r>
            <w:r>
              <w:t>.</w:t>
            </w:r>
          </w:p>
          <w:p w14:paraId="5DD9515C" w14:textId="77777777" w:rsidR="00A46C50" w:rsidRPr="003B17F9" w:rsidRDefault="00A46C50" w:rsidP="00DA5BB8">
            <w:pPr>
              <w:pStyle w:val="Odstavecseseznamem"/>
              <w:numPr>
                <w:ilvl w:val="0"/>
                <w:numId w:val="32"/>
              </w:numPr>
              <w:ind w:left="396" w:hanging="284"/>
              <w:jc w:val="both"/>
            </w:pPr>
            <w:r>
              <w:t xml:space="preserve">Indikátory ke specifickým cílům strategického rámce Česká republika 2030. Framework and suggested indicators </w:t>
            </w:r>
            <w:r w:rsidRPr="003B17F9">
              <w:t>to measure sustainable development (OECD, 2013).</w:t>
            </w:r>
          </w:p>
          <w:p w14:paraId="751318BA" w14:textId="77777777" w:rsidR="00A46C50" w:rsidRPr="003B17F9" w:rsidRDefault="00A46C50" w:rsidP="00DA5BB8">
            <w:pPr>
              <w:pStyle w:val="xmsolistparagraph"/>
              <w:numPr>
                <w:ilvl w:val="0"/>
                <w:numId w:val="32"/>
              </w:numPr>
              <w:shd w:val="clear" w:color="auto" w:fill="FFFFFF"/>
              <w:spacing w:before="0" w:beforeAutospacing="0" w:after="0" w:afterAutospacing="0" w:line="210" w:lineRule="atLeast"/>
              <w:ind w:left="396" w:hanging="284"/>
              <w:rPr>
                <w:sz w:val="20"/>
                <w:szCs w:val="20"/>
              </w:rPr>
            </w:pPr>
            <w:r w:rsidRPr="003B17F9">
              <w:rPr>
                <w:sz w:val="20"/>
                <w:szCs w:val="20"/>
              </w:rPr>
              <w:t>Politika ochrany životního prostředí, klimatické a energetické cíle – globální, evropský a český kontext</w:t>
            </w:r>
          </w:p>
          <w:p w14:paraId="72DF8632" w14:textId="4C5913C6" w:rsidR="00A46C50" w:rsidRPr="00CD1860" w:rsidRDefault="00A46C50" w:rsidP="00DA5BB8">
            <w:pPr>
              <w:pStyle w:val="xmsolistparagraph"/>
              <w:numPr>
                <w:ilvl w:val="0"/>
                <w:numId w:val="32"/>
              </w:numPr>
              <w:shd w:val="clear" w:color="auto" w:fill="FFFFFF"/>
              <w:spacing w:before="0" w:beforeAutospacing="0" w:after="160" w:afterAutospacing="0" w:line="210" w:lineRule="atLeast"/>
              <w:ind w:left="396" w:hanging="284"/>
              <w:rPr>
                <w:sz w:val="20"/>
                <w:szCs w:val="20"/>
              </w:rPr>
            </w:pPr>
            <w:r w:rsidRPr="003B17F9">
              <w:rPr>
                <w:sz w:val="20"/>
                <w:szCs w:val="20"/>
              </w:rPr>
              <w:t>Metody, nástroje a indikátory hodnocení udržitelnost</w:t>
            </w:r>
          </w:p>
        </w:tc>
      </w:tr>
      <w:tr w:rsidR="00A46C50" w14:paraId="3B1171B5" w14:textId="77777777" w:rsidTr="00A46C50">
        <w:trPr>
          <w:trHeight w:val="265"/>
        </w:trPr>
        <w:tc>
          <w:tcPr>
            <w:tcW w:w="3653" w:type="dxa"/>
            <w:gridSpan w:val="2"/>
            <w:tcBorders>
              <w:top w:val="nil"/>
            </w:tcBorders>
            <w:shd w:val="clear" w:color="auto" w:fill="F7CAAC"/>
          </w:tcPr>
          <w:p w14:paraId="2D97E4EE"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36596D" w14:textId="77777777" w:rsidR="00A46C50" w:rsidRDefault="00A46C50" w:rsidP="00A46C50">
            <w:pPr>
              <w:jc w:val="both"/>
            </w:pPr>
          </w:p>
        </w:tc>
      </w:tr>
      <w:tr w:rsidR="00A46C50" w:rsidRPr="00693302" w14:paraId="6D455665" w14:textId="77777777" w:rsidTr="00A46C50">
        <w:trPr>
          <w:trHeight w:val="566"/>
        </w:trPr>
        <w:tc>
          <w:tcPr>
            <w:tcW w:w="9855" w:type="dxa"/>
            <w:gridSpan w:val="8"/>
            <w:tcBorders>
              <w:top w:val="nil"/>
            </w:tcBorders>
          </w:tcPr>
          <w:p w14:paraId="2743EEB1" w14:textId="77777777" w:rsidR="00A46C50" w:rsidRDefault="00A46C50" w:rsidP="00A46C50">
            <w:pPr>
              <w:jc w:val="both"/>
              <w:rPr>
                <w:b/>
              </w:rPr>
            </w:pPr>
            <w:r w:rsidRPr="00F66E15">
              <w:rPr>
                <w:b/>
              </w:rPr>
              <w:t>Povinná literatura</w:t>
            </w:r>
          </w:p>
          <w:p w14:paraId="7428D025" w14:textId="77777777" w:rsidR="00A46C50" w:rsidRPr="009C788C" w:rsidRDefault="00A46C50" w:rsidP="00A46C50">
            <w:pPr>
              <w:jc w:val="both"/>
            </w:pPr>
            <w:r w:rsidRPr="009C788C">
              <w:t xml:space="preserve">KUNEŠOVÁ, H., KOCOUREK, A., BEDNÁŘOVÁ, P., CIHELKOVÁ, E. a NOVÝ, M., </w:t>
            </w:r>
            <w:r w:rsidRPr="009C788C">
              <w:rPr>
                <w:i/>
              </w:rPr>
              <w:t>Světová ekonomika – nové jevy a perspektivy.</w:t>
            </w:r>
            <w:r w:rsidRPr="009C788C">
              <w:t xml:space="preserve"> 3. vydání, C. H. Beck, 2014, 416 s. </w:t>
            </w:r>
            <w:r w:rsidRPr="009C788C">
              <w:rPr>
                <w:bCs/>
              </w:rPr>
              <w:t>ISBN:</w:t>
            </w:r>
            <w:r w:rsidRPr="009C788C">
              <w:t> 978-80-7400-502-2.</w:t>
            </w:r>
          </w:p>
          <w:p w14:paraId="5CC5FF18" w14:textId="77777777" w:rsidR="00A46C50" w:rsidRPr="009C788C" w:rsidRDefault="00A46C50" w:rsidP="00A46C50">
            <w:pPr>
              <w:jc w:val="both"/>
              <w:rPr>
                <w:shd w:val="clear" w:color="auto" w:fill="FFFFFF"/>
              </w:rPr>
            </w:pPr>
            <w:r w:rsidRPr="009C788C">
              <w:t xml:space="preserve">DEEMING, Ch. </w:t>
            </w:r>
            <w:r w:rsidRPr="009C788C">
              <w:rPr>
                <w:i/>
              </w:rPr>
              <w:t>The Struggle for Social Sustainability: Moral Conflicts in Global Social Policy</w:t>
            </w:r>
            <w:r w:rsidRPr="009C788C">
              <w:t xml:space="preserve">. Bristol University Press, Policy Press, 2021, 272 s. ISBN </w:t>
            </w:r>
            <w:r w:rsidRPr="009C788C">
              <w:rPr>
                <w:shd w:val="clear" w:color="auto" w:fill="FFFFFF"/>
              </w:rPr>
              <w:t>978-1447356110.</w:t>
            </w:r>
          </w:p>
          <w:p w14:paraId="32D82C0A" w14:textId="77777777" w:rsidR="00A46C50" w:rsidRPr="009C788C" w:rsidRDefault="00A46C50" w:rsidP="00A46C50">
            <w:pPr>
              <w:jc w:val="both"/>
            </w:pPr>
            <w:r w:rsidRPr="009C788C">
              <w:t xml:space="preserve">REZAEE, Z. </w:t>
            </w:r>
            <w:r w:rsidRPr="009C788C">
              <w:rPr>
                <w:i/>
              </w:rPr>
              <w:t>Business Sustainability Performance, Compliance, Accountability and Integrated Reporting</w:t>
            </w:r>
            <w:r w:rsidRPr="009C788C">
              <w:t>. Routledge, 2015, 302 s. ISBN 978-1783535040.</w:t>
            </w:r>
          </w:p>
          <w:p w14:paraId="2A1E39D3" w14:textId="2FFD12DF" w:rsidR="00A46C50" w:rsidRPr="009C788C" w:rsidRDefault="00A46C50" w:rsidP="00A46C50">
            <w:pPr>
              <w:jc w:val="both"/>
            </w:pPr>
            <w:r w:rsidRPr="009C788C">
              <w:t xml:space="preserve">OLESKI, J., MACHADO, A.M., ESTEBAN, C.L., LOPEZ C.A. </w:t>
            </w:r>
            <w:r w:rsidRPr="009C788C">
              <w:rPr>
                <w:i/>
              </w:rPr>
              <w:t>Socio-Economic Sustainability in the Post-Pandemic Era (Practice, Progress, and Proficiency in Sustainability</w:t>
            </w:r>
            <w:r w:rsidRPr="009C788C">
              <w:t>. IGI Global, Business Science Reference, 2022, 400 s. ISBN 978-1799897606.</w:t>
            </w:r>
          </w:p>
          <w:p w14:paraId="649D2459" w14:textId="77777777" w:rsidR="00A46C50" w:rsidRPr="00693302" w:rsidRDefault="00A46C50" w:rsidP="00A46C50">
            <w:pPr>
              <w:jc w:val="both"/>
            </w:pPr>
            <w:r w:rsidRPr="00693302">
              <w:rPr>
                <w:b/>
              </w:rPr>
              <w:t>Doporučená literatura</w:t>
            </w:r>
            <w:r w:rsidRPr="00693302">
              <w:t xml:space="preserve"> </w:t>
            </w:r>
          </w:p>
          <w:p w14:paraId="7B885C38" w14:textId="77777777" w:rsidR="00A46C50" w:rsidRPr="00693302" w:rsidRDefault="00A46C50" w:rsidP="00A46C50">
            <w:pPr>
              <w:jc w:val="both"/>
            </w:pPr>
            <w:r w:rsidRPr="00693302">
              <w:t xml:space="preserve">HUSSEN, A. </w:t>
            </w:r>
            <w:r w:rsidRPr="00693302">
              <w:rPr>
                <w:i/>
              </w:rPr>
              <w:t>Principles of Environmental Economics and Sustainability. An Integrated Economic a Ecological Approach</w:t>
            </w:r>
            <w:r w:rsidRPr="00693302">
              <w:t>. Routledge 2018, 440 s, ISBN 97880815363545.</w:t>
            </w:r>
          </w:p>
          <w:p w14:paraId="3946D425" w14:textId="77777777" w:rsidR="00A46C50" w:rsidRPr="00693302" w:rsidRDefault="00A46C50" w:rsidP="00A46C50">
            <w:pPr>
              <w:jc w:val="both"/>
              <w:rPr>
                <w:highlight w:val="yellow"/>
              </w:rPr>
            </w:pPr>
            <w:r w:rsidRPr="00693302">
              <w:lastRenderedPageBreak/>
              <w:t xml:space="preserve">HARDISTY, P.E. </w:t>
            </w:r>
            <w:r w:rsidRPr="00693302">
              <w:rPr>
                <w:i/>
              </w:rPr>
              <w:t>Environmental and Economic Sustainability</w:t>
            </w:r>
            <w:r w:rsidRPr="00693302">
              <w:t>. 1st Edition, CRC Press, 2019, 337 s. ISBN 9780367383893.</w:t>
            </w:r>
          </w:p>
        </w:tc>
      </w:tr>
      <w:tr w:rsidR="00A46C50" w14:paraId="4776221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10616C" w14:textId="77777777" w:rsidR="00A46C50" w:rsidRDefault="00A46C50" w:rsidP="00A46C50">
            <w:pPr>
              <w:jc w:val="center"/>
              <w:rPr>
                <w:b/>
              </w:rPr>
            </w:pPr>
            <w:r>
              <w:rPr>
                <w:b/>
              </w:rPr>
              <w:lastRenderedPageBreak/>
              <w:t>Informace ke kombinované nebo distanční formě</w:t>
            </w:r>
          </w:p>
        </w:tc>
      </w:tr>
      <w:tr w:rsidR="00A46C50" w14:paraId="34615818" w14:textId="77777777" w:rsidTr="00A46C50">
        <w:tc>
          <w:tcPr>
            <w:tcW w:w="4787" w:type="dxa"/>
            <w:gridSpan w:val="3"/>
            <w:tcBorders>
              <w:top w:val="single" w:sz="2" w:space="0" w:color="auto"/>
            </w:tcBorders>
            <w:shd w:val="clear" w:color="auto" w:fill="F7CAAC"/>
          </w:tcPr>
          <w:p w14:paraId="1A0756A7" w14:textId="77777777" w:rsidR="00A46C50" w:rsidRDefault="00A46C50" w:rsidP="00A46C50">
            <w:pPr>
              <w:jc w:val="both"/>
            </w:pPr>
            <w:r>
              <w:rPr>
                <w:b/>
              </w:rPr>
              <w:t>Rozsah konzultací (soustředění)</w:t>
            </w:r>
          </w:p>
        </w:tc>
        <w:tc>
          <w:tcPr>
            <w:tcW w:w="889" w:type="dxa"/>
            <w:tcBorders>
              <w:top w:val="single" w:sz="2" w:space="0" w:color="auto"/>
            </w:tcBorders>
          </w:tcPr>
          <w:p w14:paraId="26940D46" w14:textId="77777777" w:rsidR="00A46C50" w:rsidRDefault="00A46C50" w:rsidP="00A46C50">
            <w:pPr>
              <w:jc w:val="both"/>
            </w:pPr>
            <w:r>
              <w:t>15</w:t>
            </w:r>
          </w:p>
        </w:tc>
        <w:tc>
          <w:tcPr>
            <w:tcW w:w="4179" w:type="dxa"/>
            <w:gridSpan w:val="4"/>
            <w:tcBorders>
              <w:top w:val="single" w:sz="2" w:space="0" w:color="auto"/>
            </w:tcBorders>
            <w:shd w:val="clear" w:color="auto" w:fill="F7CAAC"/>
          </w:tcPr>
          <w:p w14:paraId="18CE10A5" w14:textId="77777777" w:rsidR="00A46C50" w:rsidRDefault="00A46C50" w:rsidP="00A46C50">
            <w:pPr>
              <w:jc w:val="both"/>
              <w:rPr>
                <w:b/>
              </w:rPr>
            </w:pPr>
            <w:r>
              <w:rPr>
                <w:b/>
              </w:rPr>
              <w:t xml:space="preserve">hodin </w:t>
            </w:r>
          </w:p>
        </w:tc>
      </w:tr>
      <w:tr w:rsidR="00A46C50" w14:paraId="044605F7" w14:textId="77777777" w:rsidTr="00A46C50">
        <w:tc>
          <w:tcPr>
            <w:tcW w:w="9855" w:type="dxa"/>
            <w:gridSpan w:val="8"/>
            <w:shd w:val="clear" w:color="auto" w:fill="F7CAAC"/>
          </w:tcPr>
          <w:p w14:paraId="157D5581" w14:textId="77777777" w:rsidR="00A46C50" w:rsidRDefault="00A46C50" w:rsidP="00A46C50">
            <w:pPr>
              <w:jc w:val="both"/>
              <w:rPr>
                <w:b/>
              </w:rPr>
            </w:pPr>
            <w:r>
              <w:rPr>
                <w:b/>
              </w:rPr>
              <w:t>Informace o způsobu kontaktu s vyučujícím</w:t>
            </w:r>
          </w:p>
        </w:tc>
      </w:tr>
      <w:tr w:rsidR="00A46C50" w14:paraId="5C6B6FC1" w14:textId="77777777" w:rsidTr="00CD1860">
        <w:trPr>
          <w:trHeight w:val="816"/>
        </w:trPr>
        <w:tc>
          <w:tcPr>
            <w:tcW w:w="9855" w:type="dxa"/>
            <w:gridSpan w:val="8"/>
          </w:tcPr>
          <w:p w14:paraId="25F8FF6B" w14:textId="427FAD02"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AB2EAF" w14:textId="77777777" w:rsidR="00A46C50" w:rsidRDefault="00A46C50" w:rsidP="00A46C50"/>
    <w:p w14:paraId="622AB4CE" w14:textId="77777777" w:rsidR="00A46C50" w:rsidRDefault="00A46C50" w:rsidP="00A46C50"/>
    <w:p w14:paraId="1B673CBF" w14:textId="77777777" w:rsidR="00A46C50" w:rsidRDefault="00A46C50" w:rsidP="00A46C50"/>
    <w:p w14:paraId="6292332B" w14:textId="77777777" w:rsidR="00A46C50" w:rsidRDefault="00A46C50" w:rsidP="00A46C50"/>
    <w:p w14:paraId="1DC1D2E9" w14:textId="77777777" w:rsidR="00A46C50" w:rsidRDefault="00A46C50" w:rsidP="00A46C50"/>
    <w:p w14:paraId="2FC509C4" w14:textId="77777777" w:rsidR="00A46C50" w:rsidRDefault="00A46C50" w:rsidP="00A46C50"/>
    <w:p w14:paraId="351464DE" w14:textId="77777777" w:rsidR="00A46C50" w:rsidRDefault="00A46C50" w:rsidP="00A46C50"/>
    <w:p w14:paraId="6A6E691F" w14:textId="77777777" w:rsidR="00A46C50" w:rsidRDefault="00A46C50" w:rsidP="00A46C50"/>
    <w:p w14:paraId="28C3A740" w14:textId="77777777" w:rsidR="00A46C50" w:rsidRDefault="00A46C50" w:rsidP="00A46C50"/>
    <w:p w14:paraId="74F405AF" w14:textId="77777777" w:rsidR="00A46C50" w:rsidRDefault="00A46C50" w:rsidP="00A46C50"/>
    <w:p w14:paraId="508AF6B2" w14:textId="77777777" w:rsidR="00A46C50" w:rsidRDefault="00A46C50" w:rsidP="00A46C50"/>
    <w:p w14:paraId="7E26E8B2" w14:textId="77777777" w:rsidR="00A46C50" w:rsidRDefault="00A46C50" w:rsidP="00A46C50"/>
    <w:p w14:paraId="35B9F34B" w14:textId="77777777" w:rsidR="00A46C50" w:rsidRDefault="00A46C50" w:rsidP="00A46C50"/>
    <w:p w14:paraId="39B75D30" w14:textId="77777777" w:rsidR="00A46C50" w:rsidRDefault="00A46C50" w:rsidP="00A46C50"/>
    <w:p w14:paraId="4A7EC537" w14:textId="77777777" w:rsidR="00A46C50" w:rsidRDefault="00A46C50" w:rsidP="00A46C50"/>
    <w:p w14:paraId="7C60B375" w14:textId="77777777" w:rsidR="00A46C50" w:rsidRDefault="00A46C50" w:rsidP="00A46C50"/>
    <w:p w14:paraId="24D17F99" w14:textId="77777777" w:rsidR="00A46C50" w:rsidRDefault="00A46C50" w:rsidP="00A46C50"/>
    <w:p w14:paraId="1418E03C" w14:textId="77777777" w:rsidR="00A46C50" w:rsidRDefault="00A46C50" w:rsidP="00A46C50"/>
    <w:p w14:paraId="195F147F" w14:textId="77777777" w:rsidR="00A46C50" w:rsidRDefault="00A46C50" w:rsidP="00A46C50"/>
    <w:p w14:paraId="6FA2168A" w14:textId="77777777" w:rsidR="00A46C50" w:rsidRDefault="00A46C50" w:rsidP="00A46C50"/>
    <w:p w14:paraId="38479422" w14:textId="77777777" w:rsidR="00A46C50" w:rsidRDefault="00A46C50" w:rsidP="00A46C50"/>
    <w:p w14:paraId="2D0ABAB0" w14:textId="77777777" w:rsidR="00A46C50" w:rsidRDefault="00A46C50" w:rsidP="00A46C50"/>
    <w:p w14:paraId="0FA8BFB7" w14:textId="77777777" w:rsidR="00A46C50" w:rsidRDefault="00A46C50" w:rsidP="00A46C50"/>
    <w:p w14:paraId="57CF97C9" w14:textId="77777777" w:rsidR="00A46C50" w:rsidRDefault="00A46C50" w:rsidP="00A46C50"/>
    <w:p w14:paraId="51FEDEB9" w14:textId="77777777" w:rsidR="00A46C50" w:rsidRDefault="00A46C50" w:rsidP="00A46C50"/>
    <w:p w14:paraId="39B33DD8" w14:textId="77777777" w:rsidR="00A46C50" w:rsidRDefault="00A46C50" w:rsidP="00A46C50"/>
    <w:p w14:paraId="2C584AC2" w14:textId="77777777" w:rsidR="00A46C50" w:rsidRDefault="00A46C50" w:rsidP="00A46C50"/>
    <w:p w14:paraId="5238AC4C" w14:textId="77777777" w:rsidR="00A46C50" w:rsidRDefault="00A46C50" w:rsidP="00A46C50"/>
    <w:p w14:paraId="6336C5CF" w14:textId="77777777" w:rsidR="00A46C50" w:rsidRDefault="00A46C50" w:rsidP="00A46C50"/>
    <w:p w14:paraId="474F8D1C" w14:textId="77777777" w:rsidR="00A46C50" w:rsidRDefault="00A46C50" w:rsidP="00A46C50"/>
    <w:p w14:paraId="51E54F20" w14:textId="77777777" w:rsidR="00A46C50" w:rsidRDefault="00A46C50" w:rsidP="00A46C50"/>
    <w:p w14:paraId="6519644D" w14:textId="77777777" w:rsidR="00A46C50" w:rsidRDefault="00A46C50" w:rsidP="00A46C50"/>
    <w:p w14:paraId="1A29CA79" w14:textId="77777777" w:rsidR="00A46C50" w:rsidRDefault="00A46C50" w:rsidP="00A46C50"/>
    <w:p w14:paraId="50493808" w14:textId="77777777" w:rsidR="00A46C50" w:rsidRDefault="00A46C50" w:rsidP="00A46C50"/>
    <w:p w14:paraId="23F76DF7" w14:textId="77777777" w:rsidR="00A46C50" w:rsidRDefault="00A46C50" w:rsidP="00A46C50"/>
    <w:p w14:paraId="66425526" w14:textId="77777777" w:rsidR="00A46C50" w:rsidRDefault="00A46C50" w:rsidP="00A46C50"/>
    <w:p w14:paraId="19C98A65" w14:textId="77777777" w:rsidR="00A46C50" w:rsidRDefault="00A46C50" w:rsidP="00A46C50"/>
    <w:p w14:paraId="63CEF445" w14:textId="77777777" w:rsidR="00A46C50" w:rsidRDefault="00A46C50" w:rsidP="00A46C50"/>
    <w:p w14:paraId="157DE205" w14:textId="77777777" w:rsidR="00A46C50" w:rsidRDefault="00A46C50" w:rsidP="00A46C50"/>
    <w:p w14:paraId="1954A353" w14:textId="77777777" w:rsidR="00A46C50" w:rsidRDefault="00A46C50" w:rsidP="00A46C50"/>
    <w:p w14:paraId="5F0A61E5" w14:textId="77777777" w:rsidR="00A46C50" w:rsidRDefault="00A46C50" w:rsidP="00A46C50"/>
    <w:p w14:paraId="2C5A779E" w14:textId="77777777" w:rsidR="00A46C50" w:rsidRDefault="00A46C50" w:rsidP="00A46C50"/>
    <w:p w14:paraId="25ABB1AE" w14:textId="77777777" w:rsidR="00A46C50" w:rsidRDefault="00A46C50" w:rsidP="00A46C50"/>
    <w:p w14:paraId="46CC2C6A" w14:textId="77777777" w:rsidR="00A46C50" w:rsidRDefault="00A46C50" w:rsidP="00A46C50"/>
    <w:p w14:paraId="21E83DB0" w14:textId="77777777" w:rsidR="00CD1860" w:rsidRDefault="00CD18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DAD71FB" w14:textId="77777777" w:rsidTr="00A46C50">
        <w:tc>
          <w:tcPr>
            <w:tcW w:w="9855" w:type="dxa"/>
            <w:gridSpan w:val="8"/>
            <w:tcBorders>
              <w:bottom w:val="double" w:sz="4" w:space="0" w:color="auto"/>
            </w:tcBorders>
            <w:shd w:val="clear" w:color="auto" w:fill="BDD6EE"/>
          </w:tcPr>
          <w:p w14:paraId="21D0ADEF" w14:textId="546AD7DE" w:rsidR="00A46C50" w:rsidRDefault="00A46C50" w:rsidP="00A46C50">
            <w:pPr>
              <w:jc w:val="both"/>
              <w:rPr>
                <w:b/>
                <w:sz w:val="28"/>
              </w:rPr>
            </w:pPr>
            <w:r>
              <w:lastRenderedPageBreak/>
              <w:br w:type="page"/>
            </w:r>
            <w:r>
              <w:rPr>
                <w:b/>
                <w:sz w:val="28"/>
              </w:rPr>
              <w:t>B-III – Charakteristika studijního předmětu</w:t>
            </w:r>
          </w:p>
        </w:tc>
      </w:tr>
      <w:tr w:rsidR="00A46C50" w14:paraId="2C31AE12" w14:textId="77777777" w:rsidTr="00A46C50">
        <w:tc>
          <w:tcPr>
            <w:tcW w:w="3086" w:type="dxa"/>
            <w:tcBorders>
              <w:top w:val="double" w:sz="4" w:space="0" w:color="auto"/>
            </w:tcBorders>
            <w:shd w:val="clear" w:color="auto" w:fill="F7CAAC"/>
          </w:tcPr>
          <w:p w14:paraId="61FA80F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231D127" w14:textId="77777777" w:rsidR="00A46C50" w:rsidRDefault="00A46C50" w:rsidP="00A46C50">
            <w:pPr>
              <w:jc w:val="both"/>
            </w:pPr>
            <w:r>
              <w:t>Strategický management</w:t>
            </w:r>
          </w:p>
        </w:tc>
      </w:tr>
      <w:tr w:rsidR="00A46C50" w14:paraId="25BB09EC" w14:textId="77777777" w:rsidTr="00A46C50">
        <w:tc>
          <w:tcPr>
            <w:tcW w:w="3086" w:type="dxa"/>
            <w:shd w:val="clear" w:color="auto" w:fill="F7CAAC"/>
          </w:tcPr>
          <w:p w14:paraId="08EFA768" w14:textId="77777777" w:rsidR="00A46C50" w:rsidRDefault="00A46C50" w:rsidP="00A46C50">
            <w:pPr>
              <w:jc w:val="both"/>
              <w:rPr>
                <w:b/>
              </w:rPr>
            </w:pPr>
            <w:r>
              <w:rPr>
                <w:b/>
              </w:rPr>
              <w:t>Typ předmětu</w:t>
            </w:r>
          </w:p>
        </w:tc>
        <w:tc>
          <w:tcPr>
            <w:tcW w:w="3406" w:type="dxa"/>
            <w:gridSpan w:val="4"/>
          </w:tcPr>
          <w:p w14:paraId="6CF60377" w14:textId="77777777" w:rsidR="00A46C50" w:rsidRDefault="00A46C50" w:rsidP="00A46C50">
            <w:pPr>
              <w:jc w:val="both"/>
            </w:pPr>
            <w:r>
              <w:t>povinný „ZT“</w:t>
            </w:r>
          </w:p>
        </w:tc>
        <w:tc>
          <w:tcPr>
            <w:tcW w:w="2695" w:type="dxa"/>
            <w:gridSpan w:val="2"/>
            <w:shd w:val="clear" w:color="auto" w:fill="F7CAAC"/>
          </w:tcPr>
          <w:p w14:paraId="34EFDF65" w14:textId="77777777" w:rsidR="00A46C50" w:rsidRDefault="00A46C50" w:rsidP="00A46C50">
            <w:pPr>
              <w:jc w:val="both"/>
            </w:pPr>
            <w:r>
              <w:rPr>
                <w:b/>
              </w:rPr>
              <w:t>doporučený ročník / semestr</w:t>
            </w:r>
          </w:p>
        </w:tc>
        <w:tc>
          <w:tcPr>
            <w:tcW w:w="668" w:type="dxa"/>
          </w:tcPr>
          <w:p w14:paraId="715A0692" w14:textId="77777777" w:rsidR="00A46C50" w:rsidRDefault="00A46C50" w:rsidP="00A46C50">
            <w:pPr>
              <w:jc w:val="both"/>
            </w:pPr>
            <w:r>
              <w:t>1/ZS</w:t>
            </w:r>
          </w:p>
        </w:tc>
      </w:tr>
      <w:tr w:rsidR="00A46C50" w14:paraId="67A399F3" w14:textId="77777777" w:rsidTr="00A46C50">
        <w:tc>
          <w:tcPr>
            <w:tcW w:w="3086" w:type="dxa"/>
            <w:shd w:val="clear" w:color="auto" w:fill="F7CAAC"/>
          </w:tcPr>
          <w:p w14:paraId="13787861" w14:textId="77777777" w:rsidR="00A46C50" w:rsidRDefault="00A46C50" w:rsidP="00A46C50">
            <w:pPr>
              <w:jc w:val="both"/>
              <w:rPr>
                <w:b/>
              </w:rPr>
            </w:pPr>
            <w:r>
              <w:rPr>
                <w:b/>
              </w:rPr>
              <w:t>Rozsah studijního předmětu</w:t>
            </w:r>
          </w:p>
        </w:tc>
        <w:tc>
          <w:tcPr>
            <w:tcW w:w="1701" w:type="dxa"/>
            <w:gridSpan w:val="2"/>
          </w:tcPr>
          <w:p w14:paraId="0FAEEC52" w14:textId="77777777" w:rsidR="00A46C50" w:rsidRDefault="00A46C50" w:rsidP="00A46C50">
            <w:pPr>
              <w:jc w:val="both"/>
            </w:pPr>
            <w:r>
              <w:t>26p + 13s</w:t>
            </w:r>
          </w:p>
        </w:tc>
        <w:tc>
          <w:tcPr>
            <w:tcW w:w="889" w:type="dxa"/>
            <w:shd w:val="clear" w:color="auto" w:fill="F7CAAC"/>
          </w:tcPr>
          <w:p w14:paraId="44ACB96A" w14:textId="77777777" w:rsidR="00A46C50" w:rsidRDefault="00A46C50" w:rsidP="00A46C50">
            <w:pPr>
              <w:jc w:val="both"/>
              <w:rPr>
                <w:b/>
              </w:rPr>
            </w:pPr>
            <w:r>
              <w:rPr>
                <w:b/>
              </w:rPr>
              <w:t xml:space="preserve">hod. </w:t>
            </w:r>
          </w:p>
        </w:tc>
        <w:tc>
          <w:tcPr>
            <w:tcW w:w="816" w:type="dxa"/>
          </w:tcPr>
          <w:p w14:paraId="3151F71E" w14:textId="77777777" w:rsidR="00A46C50" w:rsidRDefault="00A46C50" w:rsidP="00A46C50">
            <w:pPr>
              <w:jc w:val="both"/>
            </w:pPr>
            <w:r>
              <w:t>39</w:t>
            </w:r>
          </w:p>
        </w:tc>
        <w:tc>
          <w:tcPr>
            <w:tcW w:w="2156" w:type="dxa"/>
            <w:shd w:val="clear" w:color="auto" w:fill="F7CAAC"/>
          </w:tcPr>
          <w:p w14:paraId="30820B0C" w14:textId="77777777" w:rsidR="00A46C50" w:rsidRDefault="00A46C50" w:rsidP="00A46C50">
            <w:pPr>
              <w:jc w:val="both"/>
              <w:rPr>
                <w:b/>
              </w:rPr>
            </w:pPr>
            <w:r>
              <w:rPr>
                <w:b/>
              </w:rPr>
              <w:t>kreditů</w:t>
            </w:r>
          </w:p>
        </w:tc>
        <w:tc>
          <w:tcPr>
            <w:tcW w:w="1207" w:type="dxa"/>
            <w:gridSpan w:val="2"/>
          </w:tcPr>
          <w:p w14:paraId="07EE9A56" w14:textId="77777777" w:rsidR="00A46C50" w:rsidRDefault="00A46C50" w:rsidP="00A46C50">
            <w:pPr>
              <w:jc w:val="both"/>
            </w:pPr>
            <w:r>
              <w:t>4</w:t>
            </w:r>
          </w:p>
        </w:tc>
      </w:tr>
      <w:tr w:rsidR="00A46C50" w14:paraId="6566B5D4" w14:textId="77777777" w:rsidTr="00A46C50">
        <w:tc>
          <w:tcPr>
            <w:tcW w:w="3086" w:type="dxa"/>
            <w:shd w:val="clear" w:color="auto" w:fill="F7CAAC"/>
          </w:tcPr>
          <w:p w14:paraId="0A55EEC6" w14:textId="77777777" w:rsidR="00A46C50" w:rsidRDefault="00A46C50" w:rsidP="00A46C50">
            <w:pPr>
              <w:jc w:val="both"/>
              <w:rPr>
                <w:b/>
                <w:sz w:val="22"/>
              </w:rPr>
            </w:pPr>
            <w:r>
              <w:rPr>
                <w:b/>
              </w:rPr>
              <w:t>Prerekvizity, korekvizity, ekvivalence</w:t>
            </w:r>
          </w:p>
        </w:tc>
        <w:tc>
          <w:tcPr>
            <w:tcW w:w="6769" w:type="dxa"/>
            <w:gridSpan w:val="7"/>
          </w:tcPr>
          <w:p w14:paraId="1DB5E033" w14:textId="7D53146D" w:rsidR="00A46C50" w:rsidRDefault="000A772F" w:rsidP="00A46C50">
            <w:pPr>
              <w:jc w:val="both"/>
            </w:pPr>
            <w:r>
              <w:t>Ekvivalence (Strategic M</w:t>
            </w:r>
            <w:r w:rsidRPr="00AE35A6">
              <w:t>anagement</w:t>
            </w:r>
            <w:r>
              <w:t>)</w:t>
            </w:r>
          </w:p>
        </w:tc>
      </w:tr>
      <w:tr w:rsidR="00A46C50" w14:paraId="4AAD75A5" w14:textId="77777777" w:rsidTr="00A46C50">
        <w:tc>
          <w:tcPr>
            <w:tcW w:w="3086" w:type="dxa"/>
            <w:shd w:val="clear" w:color="auto" w:fill="F7CAAC"/>
          </w:tcPr>
          <w:p w14:paraId="305A73C9" w14:textId="77777777" w:rsidR="00A46C50" w:rsidRDefault="00A46C50" w:rsidP="00A46C50">
            <w:pPr>
              <w:jc w:val="both"/>
              <w:rPr>
                <w:b/>
              </w:rPr>
            </w:pPr>
            <w:r>
              <w:rPr>
                <w:b/>
              </w:rPr>
              <w:t>Způsob ověření studijních výsledků</w:t>
            </w:r>
          </w:p>
        </w:tc>
        <w:tc>
          <w:tcPr>
            <w:tcW w:w="3406" w:type="dxa"/>
            <w:gridSpan w:val="4"/>
          </w:tcPr>
          <w:p w14:paraId="1918C3D5" w14:textId="77777777" w:rsidR="00A46C50" w:rsidRDefault="00A46C50" w:rsidP="00A46C50">
            <w:pPr>
              <w:jc w:val="both"/>
            </w:pPr>
            <w:r>
              <w:t>zápočet, zkouška</w:t>
            </w:r>
          </w:p>
        </w:tc>
        <w:tc>
          <w:tcPr>
            <w:tcW w:w="2156" w:type="dxa"/>
            <w:shd w:val="clear" w:color="auto" w:fill="F7CAAC"/>
          </w:tcPr>
          <w:p w14:paraId="661D85BD" w14:textId="77777777" w:rsidR="00A46C50" w:rsidRDefault="00A46C50" w:rsidP="00A46C50">
            <w:pPr>
              <w:jc w:val="both"/>
              <w:rPr>
                <w:b/>
              </w:rPr>
            </w:pPr>
            <w:r>
              <w:rPr>
                <w:b/>
              </w:rPr>
              <w:t>Forma výuky</w:t>
            </w:r>
          </w:p>
        </w:tc>
        <w:tc>
          <w:tcPr>
            <w:tcW w:w="1207" w:type="dxa"/>
            <w:gridSpan w:val="2"/>
          </w:tcPr>
          <w:p w14:paraId="15A088D1" w14:textId="77777777" w:rsidR="00A46C50" w:rsidRDefault="00A46C50" w:rsidP="00A46C50">
            <w:pPr>
              <w:jc w:val="both"/>
            </w:pPr>
            <w:r>
              <w:t>přednáška, seminář</w:t>
            </w:r>
          </w:p>
        </w:tc>
      </w:tr>
      <w:tr w:rsidR="00A46C50" w14:paraId="30604880" w14:textId="77777777" w:rsidTr="00A46C50">
        <w:tc>
          <w:tcPr>
            <w:tcW w:w="3086" w:type="dxa"/>
            <w:shd w:val="clear" w:color="auto" w:fill="F7CAAC"/>
          </w:tcPr>
          <w:p w14:paraId="7B870BD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3B84CFE" w14:textId="73C845FF" w:rsidR="00A46C50" w:rsidRPr="00647013" w:rsidRDefault="00A46C50" w:rsidP="000A772F">
            <w:pPr>
              <w:jc w:val="both"/>
            </w:pPr>
            <w:r>
              <w:t>Požadavky k</w:t>
            </w:r>
            <w:r w:rsidR="000A772F">
              <w:t> </w:t>
            </w:r>
            <w:r>
              <w:t>zápočtu</w:t>
            </w:r>
            <w:r w:rsidR="000A772F">
              <w:t xml:space="preserve">: </w:t>
            </w:r>
            <w:r w:rsidRPr="00647013">
              <w:t xml:space="preserve">vypracování seminární práce dle požadavků vyučujícího, </w:t>
            </w:r>
            <w:r w:rsidR="000A772F">
              <w:br/>
            </w:r>
            <w:r w:rsidRPr="00647013">
              <w:t>80</w:t>
            </w:r>
            <w:r w:rsidR="000A772F">
              <w:t xml:space="preserve"> </w:t>
            </w:r>
            <w:r w:rsidRPr="00647013">
              <w:t>% aktivní účast na seminářích.</w:t>
            </w:r>
          </w:p>
          <w:p w14:paraId="697B0AF5" w14:textId="279C66C6" w:rsidR="00A46C50" w:rsidRDefault="00A46C50" w:rsidP="000A772F">
            <w:pPr>
              <w:jc w:val="both"/>
            </w:pPr>
            <w:r>
              <w:t>Požadavky ke zkoušce</w:t>
            </w:r>
            <w:r w:rsidR="000A772F">
              <w:t xml:space="preserve">: </w:t>
            </w:r>
            <w:r w:rsidRPr="00647013">
              <w:t>písemný test s maximálním možným počtem dosažitelných bodů 100 musí být napsán alespoň na 60 %, následuje ústní zkouška v rozsahu znalostí přednášek a seminářů.</w:t>
            </w:r>
          </w:p>
        </w:tc>
      </w:tr>
      <w:tr w:rsidR="00A46C50" w14:paraId="7B8B7ADE" w14:textId="77777777" w:rsidTr="00A46C50">
        <w:trPr>
          <w:trHeight w:val="132"/>
        </w:trPr>
        <w:tc>
          <w:tcPr>
            <w:tcW w:w="9855" w:type="dxa"/>
            <w:gridSpan w:val="8"/>
            <w:tcBorders>
              <w:top w:val="nil"/>
            </w:tcBorders>
          </w:tcPr>
          <w:p w14:paraId="78CA14C3" w14:textId="77777777" w:rsidR="00A46C50" w:rsidRDefault="00A46C50" w:rsidP="00A46C50">
            <w:pPr>
              <w:jc w:val="both"/>
            </w:pPr>
          </w:p>
        </w:tc>
      </w:tr>
      <w:tr w:rsidR="00A46C50" w14:paraId="4A92E296" w14:textId="77777777" w:rsidTr="00A46C50">
        <w:trPr>
          <w:trHeight w:val="197"/>
        </w:trPr>
        <w:tc>
          <w:tcPr>
            <w:tcW w:w="3086" w:type="dxa"/>
            <w:tcBorders>
              <w:top w:val="nil"/>
            </w:tcBorders>
            <w:shd w:val="clear" w:color="auto" w:fill="F7CAAC"/>
          </w:tcPr>
          <w:p w14:paraId="30F58492" w14:textId="77777777" w:rsidR="00A46C50" w:rsidRDefault="00A46C50" w:rsidP="00A46C50">
            <w:pPr>
              <w:jc w:val="both"/>
              <w:rPr>
                <w:b/>
              </w:rPr>
            </w:pPr>
            <w:r>
              <w:rPr>
                <w:b/>
              </w:rPr>
              <w:t>Garant předmětu</w:t>
            </w:r>
          </w:p>
        </w:tc>
        <w:tc>
          <w:tcPr>
            <w:tcW w:w="6769" w:type="dxa"/>
            <w:gridSpan w:val="7"/>
            <w:tcBorders>
              <w:top w:val="nil"/>
            </w:tcBorders>
          </w:tcPr>
          <w:p w14:paraId="55EB9A7F" w14:textId="77777777" w:rsidR="00A46C50" w:rsidRDefault="00A46C50" w:rsidP="00A46C50">
            <w:pPr>
              <w:jc w:val="both"/>
            </w:pPr>
            <w:r w:rsidRPr="00647013">
              <w:t>doc. Ing. Miloslava Chovancová, CSc.</w:t>
            </w:r>
          </w:p>
        </w:tc>
      </w:tr>
      <w:tr w:rsidR="00A46C50" w14:paraId="72D5C705" w14:textId="77777777" w:rsidTr="00A46C50">
        <w:trPr>
          <w:trHeight w:val="243"/>
        </w:trPr>
        <w:tc>
          <w:tcPr>
            <w:tcW w:w="3086" w:type="dxa"/>
            <w:tcBorders>
              <w:top w:val="nil"/>
            </w:tcBorders>
            <w:shd w:val="clear" w:color="auto" w:fill="F7CAAC"/>
          </w:tcPr>
          <w:p w14:paraId="000B7647" w14:textId="77777777" w:rsidR="00A46C50" w:rsidRDefault="00A46C50" w:rsidP="00A46C50">
            <w:pPr>
              <w:jc w:val="both"/>
              <w:rPr>
                <w:b/>
              </w:rPr>
            </w:pPr>
            <w:r>
              <w:rPr>
                <w:b/>
              </w:rPr>
              <w:t>Zapojení garanta do výuky předmětu</w:t>
            </w:r>
          </w:p>
        </w:tc>
        <w:tc>
          <w:tcPr>
            <w:tcW w:w="6769" w:type="dxa"/>
            <w:gridSpan w:val="7"/>
            <w:tcBorders>
              <w:top w:val="nil"/>
            </w:tcBorders>
          </w:tcPr>
          <w:p w14:paraId="52C536D7" w14:textId="09E9DBFA" w:rsidR="00A46C50" w:rsidRDefault="00A46C50" w:rsidP="00A46C50">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A46C50" w14:paraId="7448EC20" w14:textId="77777777" w:rsidTr="00A46C50">
        <w:tc>
          <w:tcPr>
            <w:tcW w:w="3086" w:type="dxa"/>
            <w:shd w:val="clear" w:color="auto" w:fill="F7CAAC"/>
          </w:tcPr>
          <w:p w14:paraId="0E410E65" w14:textId="77777777" w:rsidR="00A46C50" w:rsidRDefault="00A46C50" w:rsidP="00A46C50">
            <w:pPr>
              <w:jc w:val="both"/>
              <w:rPr>
                <w:b/>
              </w:rPr>
            </w:pPr>
            <w:r>
              <w:rPr>
                <w:b/>
              </w:rPr>
              <w:t>Vyučující</w:t>
            </w:r>
          </w:p>
        </w:tc>
        <w:tc>
          <w:tcPr>
            <w:tcW w:w="6769" w:type="dxa"/>
            <w:gridSpan w:val="7"/>
            <w:tcBorders>
              <w:bottom w:val="nil"/>
            </w:tcBorders>
          </w:tcPr>
          <w:p w14:paraId="70D1EAAA" w14:textId="77777777" w:rsidR="00A46C50" w:rsidRDefault="00A46C50" w:rsidP="00A46C50">
            <w:pPr>
              <w:jc w:val="both"/>
            </w:pPr>
            <w:r w:rsidRPr="00647013">
              <w:t xml:space="preserve">doc. Ing. Miloslava Chovancová, CSc. – </w:t>
            </w:r>
            <w:r>
              <w:t xml:space="preserve">garant, </w:t>
            </w:r>
            <w:r w:rsidRPr="00647013">
              <w:t xml:space="preserve">přednášky </w:t>
            </w:r>
            <w:r>
              <w:t>(5</w:t>
            </w:r>
            <w:r w:rsidRPr="00647013">
              <w:t>0</w:t>
            </w:r>
            <w:r>
              <w:t xml:space="preserve"> </w:t>
            </w:r>
            <w:r w:rsidRPr="00647013">
              <w:t>%</w:t>
            </w:r>
            <w:r>
              <w:t xml:space="preserve">), </w:t>
            </w:r>
          </w:p>
          <w:p w14:paraId="402481E1" w14:textId="77777777" w:rsidR="00A46C50" w:rsidRDefault="00A46C50" w:rsidP="00A46C50">
            <w:pPr>
              <w:jc w:val="both"/>
            </w:pPr>
            <w:r>
              <w:t xml:space="preserve">Ing. Jiří Bejtkovský, Ph.D. – přednášky (40 %), </w:t>
            </w:r>
          </w:p>
          <w:p w14:paraId="72EFCD38" w14:textId="593AE2CC" w:rsidR="00A46C50" w:rsidRDefault="00CD1860" w:rsidP="00A46C50">
            <w:pPr>
              <w:jc w:val="both"/>
              <w:rPr>
                <w:ins w:id="39" w:author="Pavla Trefilová" w:date="2023-06-05T09:20:00Z"/>
              </w:rPr>
            </w:pPr>
            <w:r>
              <w:t>Ing. Martin</w:t>
            </w:r>
            <w:r w:rsidR="00A46C50">
              <w:t xml:space="preserve"> Rada – přednášky (10 %)</w:t>
            </w:r>
            <w:r>
              <w:t>, odborník z</w:t>
            </w:r>
            <w:del w:id="40" w:author="Pavla Trefilová" w:date="2023-06-05T09:20:00Z">
              <w:r w:rsidDel="00644BBC">
                <w:delText> </w:delText>
              </w:r>
            </w:del>
            <w:ins w:id="41" w:author="Pavla Trefilová" w:date="2023-06-05T09:20:00Z">
              <w:r w:rsidR="00644BBC">
                <w:t> </w:t>
              </w:r>
            </w:ins>
            <w:r>
              <w:t>praxe</w:t>
            </w:r>
          </w:p>
          <w:p w14:paraId="539773F9" w14:textId="431B8AE5" w:rsidR="00644BBC" w:rsidRDefault="00644BBC" w:rsidP="00A46C50">
            <w:pPr>
              <w:jc w:val="both"/>
            </w:pPr>
            <w:ins w:id="42" w:author="Pavla Trefilová" w:date="2023-06-05T09:20:00Z">
              <w:r w:rsidRPr="00930111">
                <w:rPr>
                  <w:color w:val="FF0000"/>
                </w:rPr>
                <w:t>Ing. Lukáš Zlámal – vedení seminářů</w:t>
              </w:r>
            </w:ins>
          </w:p>
        </w:tc>
      </w:tr>
      <w:tr w:rsidR="00A46C50" w14:paraId="47F8932A" w14:textId="77777777" w:rsidTr="00A46C50">
        <w:trPr>
          <w:trHeight w:val="70"/>
        </w:trPr>
        <w:tc>
          <w:tcPr>
            <w:tcW w:w="9855" w:type="dxa"/>
            <w:gridSpan w:val="8"/>
            <w:tcBorders>
              <w:top w:val="nil"/>
            </w:tcBorders>
          </w:tcPr>
          <w:p w14:paraId="2C976B35" w14:textId="77777777" w:rsidR="00A46C50" w:rsidRDefault="00A46C50" w:rsidP="00A46C50">
            <w:pPr>
              <w:jc w:val="both"/>
            </w:pPr>
          </w:p>
        </w:tc>
      </w:tr>
      <w:tr w:rsidR="00A46C50" w14:paraId="637B7005" w14:textId="77777777" w:rsidTr="00A46C50">
        <w:tc>
          <w:tcPr>
            <w:tcW w:w="3086" w:type="dxa"/>
            <w:shd w:val="clear" w:color="auto" w:fill="F7CAAC"/>
          </w:tcPr>
          <w:p w14:paraId="263293F7" w14:textId="77777777" w:rsidR="00A46C50" w:rsidRDefault="00A46C50" w:rsidP="00A46C50">
            <w:pPr>
              <w:jc w:val="both"/>
              <w:rPr>
                <w:b/>
              </w:rPr>
            </w:pPr>
            <w:r>
              <w:rPr>
                <w:b/>
              </w:rPr>
              <w:t>Stručná anotace předmětu</w:t>
            </w:r>
          </w:p>
        </w:tc>
        <w:tc>
          <w:tcPr>
            <w:tcW w:w="6769" w:type="dxa"/>
            <w:gridSpan w:val="7"/>
            <w:tcBorders>
              <w:bottom w:val="nil"/>
            </w:tcBorders>
          </w:tcPr>
          <w:p w14:paraId="7D633F2C" w14:textId="77777777" w:rsidR="00A46C50" w:rsidRDefault="00A46C50" w:rsidP="00A46C50">
            <w:pPr>
              <w:jc w:val="both"/>
            </w:pPr>
          </w:p>
        </w:tc>
      </w:tr>
      <w:tr w:rsidR="00A46C50" w14:paraId="122FDBEF" w14:textId="77777777" w:rsidTr="00A46C50">
        <w:trPr>
          <w:trHeight w:val="3938"/>
        </w:trPr>
        <w:tc>
          <w:tcPr>
            <w:tcW w:w="9855" w:type="dxa"/>
            <w:gridSpan w:val="8"/>
            <w:tcBorders>
              <w:top w:val="nil"/>
              <w:bottom w:val="single" w:sz="12" w:space="0" w:color="auto"/>
            </w:tcBorders>
          </w:tcPr>
          <w:p w14:paraId="11856588" w14:textId="77777777" w:rsidR="00A46C50" w:rsidRDefault="00A46C50" w:rsidP="00A46C50">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594D398" w14:textId="77777777" w:rsidR="00A46C50" w:rsidRPr="00082B2F" w:rsidRDefault="00A46C50" w:rsidP="00A46C50">
            <w:pPr>
              <w:jc w:val="both"/>
              <w:rPr>
                <w:u w:val="single"/>
              </w:rPr>
            </w:pPr>
            <w:r w:rsidRPr="001B13CE">
              <w:rPr>
                <w:u w:val="single"/>
              </w:rPr>
              <w:t>Základní témata:</w:t>
            </w:r>
          </w:p>
          <w:p w14:paraId="7986491B" w14:textId="77777777" w:rsidR="00A46C50" w:rsidRPr="007E465C" w:rsidRDefault="00A46C50" w:rsidP="00DA5BB8">
            <w:pPr>
              <w:pStyle w:val="Odstavecseseznamem"/>
              <w:numPr>
                <w:ilvl w:val="0"/>
                <w:numId w:val="13"/>
              </w:numPr>
              <w:ind w:left="396" w:hanging="284"/>
              <w:jc w:val="both"/>
            </w:pPr>
            <w:r w:rsidRPr="007E465C">
              <w:t>Strategie a její význam pro podnik.</w:t>
            </w:r>
          </w:p>
          <w:p w14:paraId="2FAF7750" w14:textId="77777777" w:rsidR="00A46C50" w:rsidRPr="007E465C" w:rsidRDefault="00A46C50" w:rsidP="00DA5BB8">
            <w:pPr>
              <w:pStyle w:val="Odstavecseseznamem"/>
              <w:numPr>
                <w:ilvl w:val="0"/>
                <w:numId w:val="13"/>
              </w:numPr>
              <w:ind w:left="396" w:hanging="284"/>
              <w:jc w:val="both"/>
            </w:pPr>
            <w:r w:rsidRPr="007E465C">
              <w:t xml:space="preserve">Strategické vedení (leadership): řízení strategických procesů. </w:t>
            </w:r>
          </w:p>
          <w:p w14:paraId="7980FE1E" w14:textId="77777777" w:rsidR="00A46C50" w:rsidRPr="007E465C" w:rsidRDefault="00A46C50" w:rsidP="00DA5BB8">
            <w:pPr>
              <w:pStyle w:val="Odstavecseseznamem"/>
              <w:numPr>
                <w:ilvl w:val="0"/>
                <w:numId w:val="13"/>
              </w:numPr>
              <w:ind w:left="396" w:hanging="284"/>
              <w:jc w:val="both"/>
            </w:pPr>
            <w:r w:rsidRPr="007E465C">
              <w:t>Externí analýza: struktura průmyslu, síly konkurence a strategické skupiny.</w:t>
            </w:r>
          </w:p>
          <w:p w14:paraId="64A1BEBB" w14:textId="77777777" w:rsidR="00A46C50" w:rsidRPr="007E465C" w:rsidRDefault="00A46C50" w:rsidP="00DA5BB8">
            <w:pPr>
              <w:pStyle w:val="Odstavecseseznamem"/>
              <w:numPr>
                <w:ilvl w:val="0"/>
                <w:numId w:val="13"/>
              </w:numPr>
              <w:ind w:left="396" w:hanging="284"/>
              <w:jc w:val="both"/>
            </w:pPr>
            <w:r w:rsidRPr="007E465C">
              <w:t xml:space="preserve">Interní analýza: zdroje, schopnosti a klíčové kompetence. </w:t>
            </w:r>
          </w:p>
          <w:p w14:paraId="2C1EF343" w14:textId="77777777" w:rsidR="00A46C50" w:rsidRPr="007E465C" w:rsidRDefault="00A46C50" w:rsidP="00DA5BB8">
            <w:pPr>
              <w:pStyle w:val="Odstavecseseznamem"/>
              <w:numPr>
                <w:ilvl w:val="0"/>
                <w:numId w:val="13"/>
              </w:numPr>
              <w:ind w:left="396" w:hanging="284"/>
              <w:jc w:val="both"/>
            </w:pPr>
            <w:r w:rsidRPr="007E465C">
              <w:t xml:space="preserve">Konkurenční výhoda: výkonnost firmy a business modely. </w:t>
            </w:r>
          </w:p>
          <w:p w14:paraId="3A671753" w14:textId="77777777" w:rsidR="00A46C50" w:rsidRPr="007E465C" w:rsidRDefault="00A46C50" w:rsidP="00DA5BB8">
            <w:pPr>
              <w:pStyle w:val="Odstavecseseznamem"/>
              <w:numPr>
                <w:ilvl w:val="0"/>
                <w:numId w:val="13"/>
              </w:numPr>
              <w:ind w:left="396" w:hanging="284"/>
              <w:jc w:val="both"/>
            </w:pPr>
            <w:r w:rsidRPr="007E465C">
              <w:t>Business strategie: diferenciace, řízení nákladů a strategie modrého oceánu (BOS).</w:t>
            </w:r>
          </w:p>
          <w:p w14:paraId="1FF697A8" w14:textId="77777777" w:rsidR="00A46C50" w:rsidRPr="007E465C" w:rsidRDefault="00A46C50" w:rsidP="00DA5BB8">
            <w:pPr>
              <w:pStyle w:val="Odstavecseseznamem"/>
              <w:numPr>
                <w:ilvl w:val="0"/>
                <w:numId w:val="13"/>
              </w:numPr>
              <w:ind w:left="396" w:hanging="284"/>
              <w:jc w:val="both"/>
            </w:pPr>
            <w:r w:rsidRPr="007E465C">
              <w:t>Business strategie: inovace a podnikání.</w:t>
            </w:r>
          </w:p>
          <w:p w14:paraId="5224CCF7" w14:textId="77777777" w:rsidR="00A46C50" w:rsidRPr="007E465C" w:rsidRDefault="00A46C50" w:rsidP="00DA5BB8">
            <w:pPr>
              <w:pStyle w:val="Odstavecseseznamem"/>
              <w:numPr>
                <w:ilvl w:val="0"/>
                <w:numId w:val="13"/>
              </w:numPr>
              <w:ind w:left="396" w:hanging="284"/>
              <w:jc w:val="both"/>
            </w:pPr>
            <w:r w:rsidRPr="007E465C">
              <w:t>Korporátní strategie: vertikální integrace a diverzifikace.</w:t>
            </w:r>
          </w:p>
          <w:p w14:paraId="68D7FDC3" w14:textId="77777777" w:rsidR="00A46C50" w:rsidRPr="007E465C" w:rsidRDefault="00A46C50" w:rsidP="00DA5BB8">
            <w:pPr>
              <w:pStyle w:val="Odstavecseseznamem"/>
              <w:numPr>
                <w:ilvl w:val="0"/>
                <w:numId w:val="13"/>
              </w:numPr>
              <w:ind w:left="396" w:hanging="284"/>
              <w:jc w:val="both"/>
            </w:pPr>
            <w:r w:rsidRPr="007E465C">
              <w:t>Korporátní strategie: strategické aliance, fúze a akvizice.</w:t>
            </w:r>
          </w:p>
          <w:p w14:paraId="412F2078" w14:textId="77777777" w:rsidR="00A46C50" w:rsidRPr="007E465C" w:rsidRDefault="00A46C50" w:rsidP="00DA5BB8">
            <w:pPr>
              <w:pStyle w:val="Odstavecseseznamem"/>
              <w:numPr>
                <w:ilvl w:val="0"/>
                <w:numId w:val="13"/>
              </w:numPr>
              <w:ind w:left="396" w:hanging="284"/>
              <w:jc w:val="both"/>
            </w:pPr>
            <w:r w:rsidRPr="007E465C">
              <w:t>Globální strategie: světová konkurence.</w:t>
            </w:r>
          </w:p>
          <w:p w14:paraId="47FD7462" w14:textId="77777777" w:rsidR="00A46C50" w:rsidRPr="007E465C" w:rsidRDefault="00A46C50" w:rsidP="00DA5BB8">
            <w:pPr>
              <w:pStyle w:val="Odstavecseseznamem"/>
              <w:numPr>
                <w:ilvl w:val="0"/>
                <w:numId w:val="13"/>
              </w:numPr>
              <w:ind w:left="396" w:hanging="284"/>
              <w:jc w:val="both"/>
            </w:pPr>
            <w:r w:rsidRPr="007E465C">
              <w:t>Návrh organizace: struktura, kultura a kontrola.</w:t>
            </w:r>
          </w:p>
          <w:p w14:paraId="6166B6CE" w14:textId="77777777" w:rsidR="00A46C50" w:rsidRPr="007E465C" w:rsidRDefault="00A46C50" w:rsidP="00DA5BB8">
            <w:pPr>
              <w:pStyle w:val="Odstavecseseznamem"/>
              <w:numPr>
                <w:ilvl w:val="0"/>
                <w:numId w:val="13"/>
              </w:numPr>
              <w:ind w:left="396" w:hanging="284"/>
              <w:jc w:val="both"/>
            </w:pPr>
            <w:r w:rsidRPr="007E465C">
              <w:t>Řízení společnosti/podniku a podniková etika.</w:t>
            </w:r>
          </w:p>
          <w:p w14:paraId="3C7FE98F" w14:textId="77777777" w:rsidR="00A46C50" w:rsidRDefault="00A46C50" w:rsidP="00DA5BB8">
            <w:pPr>
              <w:pStyle w:val="Odstavecseseznamem"/>
              <w:numPr>
                <w:ilvl w:val="0"/>
                <w:numId w:val="13"/>
              </w:numPr>
              <w:ind w:left="396" w:hanging="284"/>
              <w:jc w:val="both"/>
            </w:pPr>
            <w:r w:rsidRPr="007E465C">
              <w:t>Společenská odpovědnost firem.</w:t>
            </w:r>
          </w:p>
        </w:tc>
      </w:tr>
      <w:tr w:rsidR="00A46C50" w14:paraId="5E862DEC" w14:textId="77777777" w:rsidTr="00A46C50">
        <w:trPr>
          <w:trHeight w:val="265"/>
        </w:trPr>
        <w:tc>
          <w:tcPr>
            <w:tcW w:w="3653" w:type="dxa"/>
            <w:gridSpan w:val="2"/>
            <w:tcBorders>
              <w:top w:val="nil"/>
            </w:tcBorders>
            <w:shd w:val="clear" w:color="auto" w:fill="F7CAAC"/>
          </w:tcPr>
          <w:p w14:paraId="51151027"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0198814" w14:textId="77777777" w:rsidR="00A46C50" w:rsidRDefault="00A46C50" w:rsidP="00A46C50">
            <w:pPr>
              <w:jc w:val="both"/>
            </w:pPr>
          </w:p>
        </w:tc>
      </w:tr>
      <w:tr w:rsidR="00A46C50" w14:paraId="53F0AD27" w14:textId="77777777" w:rsidTr="00A46C50">
        <w:trPr>
          <w:trHeight w:val="425"/>
        </w:trPr>
        <w:tc>
          <w:tcPr>
            <w:tcW w:w="9855" w:type="dxa"/>
            <w:gridSpan w:val="8"/>
            <w:tcBorders>
              <w:top w:val="nil"/>
            </w:tcBorders>
          </w:tcPr>
          <w:p w14:paraId="5C9C9B96" w14:textId="77777777" w:rsidR="00A46C50" w:rsidRPr="00647013" w:rsidRDefault="00A46C50" w:rsidP="00A46C50">
            <w:pPr>
              <w:jc w:val="both"/>
              <w:rPr>
                <w:b/>
              </w:rPr>
            </w:pPr>
            <w:r>
              <w:rPr>
                <w:b/>
              </w:rPr>
              <w:t>Povinná</w:t>
            </w:r>
            <w:r w:rsidRPr="00647013">
              <w:rPr>
                <w:b/>
              </w:rPr>
              <w:t xml:space="preserve"> literatura</w:t>
            </w:r>
          </w:p>
          <w:p w14:paraId="757870D1" w14:textId="77777777" w:rsidR="00C13F85" w:rsidRPr="00CC3A40" w:rsidRDefault="00C13F85" w:rsidP="00C13F85">
            <w:pPr>
              <w:jc w:val="both"/>
            </w:pPr>
            <w:r w:rsidRPr="00CC3A40">
              <w:t>ARMSTRONG, M. </w:t>
            </w:r>
            <w:r w:rsidRPr="00CC3A40">
              <w:rPr>
                <w:i/>
              </w:rPr>
              <w:t>Armstrong's handbook of strategic human resource management</w:t>
            </w:r>
            <w:r w:rsidRPr="00CC3A40">
              <w:t>. 7th ed. London: Kogan Page, 2020, 312 s. ISBN 978-1-7896-6174-3.</w:t>
            </w:r>
          </w:p>
          <w:p w14:paraId="7F09B60F" w14:textId="4AC9A3AF" w:rsidR="00A46C50" w:rsidRPr="00647013" w:rsidRDefault="00A46C50" w:rsidP="00A46C50">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329A6538" w14:textId="77777777" w:rsidR="00A46C50" w:rsidRDefault="00A46C50" w:rsidP="00A46C50">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6829F447" w14:textId="77777777" w:rsidR="00A46C50" w:rsidRPr="00647013" w:rsidRDefault="00A46C50" w:rsidP="00A46C50">
            <w:pPr>
              <w:jc w:val="both"/>
            </w:pPr>
            <w:r w:rsidRPr="00647013">
              <w:t xml:space="preserve">ROTHAERMEL, F.T. </w:t>
            </w:r>
            <w:r w:rsidRPr="00647013">
              <w:rPr>
                <w:i/>
              </w:rPr>
              <w:t>Strategic management</w:t>
            </w:r>
            <w:r w:rsidRPr="00647013">
              <w:t>. McGraw-Hill Education, 2017, 516 s. ISBN 978-1-259-4247-4.</w:t>
            </w:r>
          </w:p>
          <w:p w14:paraId="2C8D26F4" w14:textId="77777777" w:rsidR="00A46C50" w:rsidRPr="00647013" w:rsidRDefault="00A46C50" w:rsidP="00A46C50">
            <w:pPr>
              <w:jc w:val="both"/>
              <w:rPr>
                <w:b/>
              </w:rPr>
            </w:pPr>
            <w:r w:rsidRPr="00647013">
              <w:rPr>
                <w:b/>
              </w:rPr>
              <w:t>Doporučená literatura</w:t>
            </w:r>
          </w:p>
          <w:p w14:paraId="3E1C2C57" w14:textId="77777777" w:rsidR="00A46C50" w:rsidRDefault="00A46C50" w:rsidP="00A46C50">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31E5B229" w14:textId="2E0B03E3" w:rsidR="00A46C50" w:rsidRDefault="00A46C50" w:rsidP="00A46C50">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tc>
      </w:tr>
      <w:tr w:rsidR="00A46C50" w14:paraId="64DA3C0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2F9E56" w14:textId="77777777" w:rsidR="00A46C50" w:rsidRDefault="00A46C50" w:rsidP="00A46C50">
            <w:pPr>
              <w:jc w:val="center"/>
              <w:rPr>
                <w:b/>
              </w:rPr>
            </w:pPr>
            <w:r>
              <w:rPr>
                <w:b/>
              </w:rPr>
              <w:t>Informace ke kombinované nebo distanční formě</w:t>
            </w:r>
          </w:p>
        </w:tc>
      </w:tr>
      <w:tr w:rsidR="00A46C50" w14:paraId="3EE08BB8" w14:textId="77777777" w:rsidTr="00A46C50">
        <w:tc>
          <w:tcPr>
            <w:tcW w:w="4787" w:type="dxa"/>
            <w:gridSpan w:val="3"/>
            <w:tcBorders>
              <w:top w:val="single" w:sz="2" w:space="0" w:color="auto"/>
            </w:tcBorders>
            <w:shd w:val="clear" w:color="auto" w:fill="F7CAAC"/>
          </w:tcPr>
          <w:p w14:paraId="233DE33D" w14:textId="77777777" w:rsidR="00A46C50" w:rsidRDefault="00A46C50" w:rsidP="00A46C50">
            <w:pPr>
              <w:jc w:val="both"/>
            </w:pPr>
            <w:r>
              <w:rPr>
                <w:b/>
              </w:rPr>
              <w:t>Rozsah konzultací (soustředění)</w:t>
            </w:r>
          </w:p>
        </w:tc>
        <w:tc>
          <w:tcPr>
            <w:tcW w:w="889" w:type="dxa"/>
            <w:tcBorders>
              <w:top w:val="single" w:sz="2" w:space="0" w:color="auto"/>
            </w:tcBorders>
          </w:tcPr>
          <w:p w14:paraId="184356F5"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A6BA687" w14:textId="77777777" w:rsidR="00A46C50" w:rsidRDefault="00A46C50" w:rsidP="00A46C50">
            <w:pPr>
              <w:jc w:val="both"/>
              <w:rPr>
                <w:b/>
              </w:rPr>
            </w:pPr>
            <w:r>
              <w:rPr>
                <w:b/>
              </w:rPr>
              <w:t xml:space="preserve">hodin </w:t>
            </w:r>
          </w:p>
        </w:tc>
      </w:tr>
      <w:tr w:rsidR="00A46C50" w14:paraId="518878BB" w14:textId="77777777" w:rsidTr="00A46C50">
        <w:tc>
          <w:tcPr>
            <w:tcW w:w="9855" w:type="dxa"/>
            <w:gridSpan w:val="8"/>
            <w:shd w:val="clear" w:color="auto" w:fill="F7CAAC"/>
          </w:tcPr>
          <w:p w14:paraId="475CE34A" w14:textId="77777777" w:rsidR="00A46C50" w:rsidRDefault="00A46C50" w:rsidP="00A46C50">
            <w:pPr>
              <w:jc w:val="both"/>
              <w:rPr>
                <w:b/>
              </w:rPr>
            </w:pPr>
            <w:r>
              <w:rPr>
                <w:b/>
              </w:rPr>
              <w:lastRenderedPageBreak/>
              <w:t>Informace o způsobu kontaktu s vyučujícím</w:t>
            </w:r>
          </w:p>
        </w:tc>
      </w:tr>
      <w:tr w:rsidR="00A46C50" w14:paraId="56F8774F" w14:textId="77777777" w:rsidTr="00A46C50">
        <w:trPr>
          <w:trHeight w:val="708"/>
        </w:trPr>
        <w:tc>
          <w:tcPr>
            <w:tcW w:w="9855" w:type="dxa"/>
            <w:gridSpan w:val="8"/>
          </w:tcPr>
          <w:p w14:paraId="7B8C7885" w14:textId="6F8AC394"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505E83F" w14:textId="77777777" w:rsidR="00A46C50" w:rsidRDefault="00A46C50" w:rsidP="00A46C50"/>
    <w:p w14:paraId="1EAB647F" w14:textId="77777777" w:rsidR="00A46C50" w:rsidRDefault="00A46C50" w:rsidP="00A46C50"/>
    <w:p w14:paraId="303B2B0A" w14:textId="66CEA214"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772F" w14:paraId="0BC3026E" w14:textId="77777777" w:rsidTr="00CD704D">
        <w:tc>
          <w:tcPr>
            <w:tcW w:w="9855" w:type="dxa"/>
            <w:gridSpan w:val="8"/>
            <w:tcBorders>
              <w:bottom w:val="double" w:sz="4" w:space="0" w:color="auto"/>
            </w:tcBorders>
            <w:shd w:val="clear" w:color="auto" w:fill="BDD6EE"/>
          </w:tcPr>
          <w:p w14:paraId="70190ADF" w14:textId="77777777" w:rsidR="000A772F" w:rsidRDefault="000A772F" w:rsidP="00CD704D">
            <w:pPr>
              <w:jc w:val="both"/>
              <w:rPr>
                <w:b/>
                <w:sz w:val="28"/>
              </w:rPr>
            </w:pPr>
            <w:r>
              <w:lastRenderedPageBreak/>
              <w:br w:type="page"/>
            </w:r>
            <w:r>
              <w:rPr>
                <w:b/>
                <w:sz w:val="28"/>
              </w:rPr>
              <w:t>B-III – Charakteristika studijního předmětu</w:t>
            </w:r>
          </w:p>
        </w:tc>
      </w:tr>
      <w:tr w:rsidR="000A772F" w14:paraId="7EFDC25D" w14:textId="77777777" w:rsidTr="00CD704D">
        <w:tc>
          <w:tcPr>
            <w:tcW w:w="3086" w:type="dxa"/>
            <w:tcBorders>
              <w:top w:val="double" w:sz="4" w:space="0" w:color="auto"/>
            </w:tcBorders>
            <w:shd w:val="clear" w:color="auto" w:fill="F7CAAC"/>
          </w:tcPr>
          <w:p w14:paraId="5340DB59" w14:textId="77777777" w:rsidR="000A772F" w:rsidRDefault="000A772F" w:rsidP="00CD704D">
            <w:pPr>
              <w:jc w:val="both"/>
              <w:rPr>
                <w:b/>
              </w:rPr>
            </w:pPr>
            <w:r>
              <w:rPr>
                <w:b/>
              </w:rPr>
              <w:t>Název studijního předmětu</w:t>
            </w:r>
          </w:p>
        </w:tc>
        <w:tc>
          <w:tcPr>
            <w:tcW w:w="6769" w:type="dxa"/>
            <w:gridSpan w:val="7"/>
            <w:tcBorders>
              <w:top w:val="double" w:sz="4" w:space="0" w:color="auto"/>
            </w:tcBorders>
          </w:tcPr>
          <w:p w14:paraId="7A2BD7AB" w14:textId="691B000E" w:rsidR="000A772F" w:rsidRDefault="000A772F" w:rsidP="00CD704D">
            <w:pPr>
              <w:jc w:val="both"/>
            </w:pPr>
            <w:r>
              <w:t>Strategic M</w:t>
            </w:r>
            <w:r w:rsidRPr="00AE35A6">
              <w:t>anagement</w:t>
            </w:r>
          </w:p>
        </w:tc>
      </w:tr>
      <w:tr w:rsidR="000A772F" w14:paraId="48B70DB2" w14:textId="77777777" w:rsidTr="00CD704D">
        <w:tc>
          <w:tcPr>
            <w:tcW w:w="3086" w:type="dxa"/>
            <w:shd w:val="clear" w:color="auto" w:fill="F7CAAC"/>
          </w:tcPr>
          <w:p w14:paraId="681664BE" w14:textId="77777777" w:rsidR="000A772F" w:rsidRDefault="000A772F" w:rsidP="00CD704D">
            <w:pPr>
              <w:jc w:val="both"/>
              <w:rPr>
                <w:b/>
              </w:rPr>
            </w:pPr>
            <w:r>
              <w:rPr>
                <w:b/>
              </w:rPr>
              <w:t>Typ předmětu</w:t>
            </w:r>
          </w:p>
        </w:tc>
        <w:tc>
          <w:tcPr>
            <w:tcW w:w="3406" w:type="dxa"/>
            <w:gridSpan w:val="4"/>
          </w:tcPr>
          <w:p w14:paraId="3E23A9B6" w14:textId="77777777" w:rsidR="000A772F" w:rsidRDefault="000A772F" w:rsidP="00CD704D">
            <w:pPr>
              <w:jc w:val="both"/>
            </w:pPr>
            <w:r>
              <w:t>povinný „ZT“</w:t>
            </w:r>
          </w:p>
        </w:tc>
        <w:tc>
          <w:tcPr>
            <w:tcW w:w="2695" w:type="dxa"/>
            <w:gridSpan w:val="2"/>
            <w:shd w:val="clear" w:color="auto" w:fill="F7CAAC"/>
          </w:tcPr>
          <w:p w14:paraId="7932790A" w14:textId="77777777" w:rsidR="000A772F" w:rsidRDefault="000A772F" w:rsidP="00CD704D">
            <w:pPr>
              <w:jc w:val="both"/>
            </w:pPr>
            <w:r>
              <w:rPr>
                <w:b/>
              </w:rPr>
              <w:t>doporučený ročník / semestr</w:t>
            </w:r>
          </w:p>
        </w:tc>
        <w:tc>
          <w:tcPr>
            <w:tcW w:w="668" w:type="dxa"/>
          </w:tcPr>
          <w:p w14:paraId="205A713E" w14:textId="77777777" w:rsidR="000A772F" w:rsidRDefault="000A772F" w:rsidP="00CD704D">
            <w:pPr>
              <w:jc w:val="both"/>
            </w:pPr>
            <w:r>
              <w:t>1/ZS</w:t>
            </w:r>
          </w:p>
        </w:tc>
      </w:tr>
      <w:tr w:rsidR="000A772F" w14:paraId="5B932561" w14:textId="77777777" w:rsidTr="00CD704D">
        <w:tc>
          <w:tcPr>
            <w:tcW w:w="3086" w:type="dxa"/>
            <w:shd w:val="clear" w:color="auto" w:fill="F7CAAC"/>
          </w:tcPr>
          <w:p w14:paraId="31954C04" w14:textId="77777777" w:rsidR="000A772F" w:rsidRDefault="000A772F" w:rsidP="00CD704D">
            <w:pPr>
              <w:jc w:val="both"/>
              <w:rPr>
                <w:b/>
              </w:rPr>
            </w:pPr>
            <w:r>
              <w:rPr>
                <w:b/>
              </w:rPr>
              <w:t>Rozsah studijního předmětu</w:t>
            </w:r>
          </w:p>
        </w:tc>
        <w:tc>
          <w:tcPr>
            <w:tcW w:w="1701" w:type="dxa"/>
            <w:gridSpan w:val="2"/>
          </w:tcPr>
          <w:p w14:paraId="479213F0" w14:textId="77777777" w:rsidR="000A772F" w:rsidRDefault="000A772F" w:rsidP="00CD704D">
            <w:pPr>
              <w:jc w:val="both"/>
            </w:pPr>
            <w:r>
              <w:t>26p + 13s</w:t>
            </w:r>
          </w:p>
        </w:tc>
        <w:tc>
          <w:tcPr>
            <w:tcW w:w="889" w:type="dxa"/>
            <w:shd w:val="clear" w:color="auto" w:fill="F7CAAC"/>
          </w:tcPr>
          <w:p w14:paraId="4A13B9E6" w14:textId="77777777" w:rsidR="000A772F" w:rsidRDefault="000A772F" w:rsidP="00CD704D">
            <w:pPr>
              <w:jc w:val="both"/>
              <w:rPr>
                <w:b/>
              </w:rPr>
            </w:pPr>
            <w:r>
              <w:rPr>
                <w:b/>
              </w:rPr>
              <w:t xml:space="preserve">hod. </w:t>
            </w:r>
          </w:p>
        </w:tc>
        <w:tc>
          <w:tcPr>
            <w:tcW w:w="816" w:type="dxa"/>
          </w:tcPr>
          <w:p w14:paraId="71CF92FB" w14:textId="77777777" w:rsidR="000A772F" w:rsidRDefault="000A772F" w:rsidP="00CD704D">
            <w:pPr>
              <w:jc w:val="both"/>
            </w:pPr>
            <w:r>
              <w:t>39</w:t>
            </w:r>
          </w:p>
        </w:tc>
        <w:tc>
          <w:tcPr>
            <w:tcW w:w="2156" w:type="dxa"/>
            <w:shd w:val="clear" w:color="auto" w:fill="F7CAAC"/>
          </w:tcPr>
          <w:p w14:paraId="43468CA3" w14:textId="77777777" w:rsidR="000A772F" w:rsidRDefault="000A772F" w:rsidP="00CD704D">
            <w:pPr>
              <w:jc w:val="both"/>
              <w:rPr>
                <w:b/>
              </w:rPr>
            </w:pPr>
            <w:r>
              <w:rPr>
                <w:b/>
              </w:rPr>
              <w:t>kreditů</w:t>
            </w:r>
          </w:p>
        </w:tc>
        <w:tc>
          <w:tcPr>
            <w:tcW w:w="1207" w:type="dxa"/>
            <w:gridSpan w:val="2"/>
          </w:tcPr>
          <w:p w14:paraId="048E20F6" w14:textId="77777777" w:rsidR="000A772F" w:rsidRDefault="000A772F" w:rsidP="00CD704D">
            <w:pPr>
              <w:jc w:val="both"/>
            </w:pPr>
            <w:r>
              <w:t>4</w:t>
            </w:r>
          </w:p>
        </w:tc>
      </w:tr>
      <w:tr w:rsidR="000A772F" w14:paraId="07A200CD" w14:textId="77777777" w:rsidTr="00CD704D">
        <w:tc>
          <w:tcPr>
            <w:tcW w:w="3086" w:type="dxa"/>
            <w:shd w:val="clear" w:color="auto" w:fill="F7CAAC"/>
          </w:tcPr>
          <w:p w14:paraId="370DD3EE" w14:textId="77777777" w:rsidR="000A772F" w:rsidRDefault="000A772F" w:rsidP="00CD704D">
            <w:pPr>
              <w:jc w:val="both"/>
              <w:rPr>
                <w:b/>
                <w:sz w:val="22"/>
              </w:rPr>
            </w:pPr>
            <w:r>
              <w:rPr>
                <w:b/>
              </w:rPr>
              <w:t>Prerekvizity, korekvizity, ekvivalence</w:t>
            </w:r>
          </w:p>
        </w:tc>
        <w:tc>
          <w:tcPr>
            <w:tcW w:w="6769" w:type="dxa"/>
            <w:gridSpan w:val="7"/>
          </w:tcPr>
          <w:p w14:paraId="28881533" w14:textId="2A587220" w:rsidR="000A772F" w:rsidRDefault="000A772F" w:rsidP="00CD704D">
            <w:pPr>
              <w:jc w:val="both"/>
            </w:pPr>
            <w:r>
              <w:t>Ekvivalence (</w:t>
            </w:r>
            <w:r w:rsidRPr="00647013">
              <w:t>Strategický management</w:t>
            </w:r>
            <w:r>
              <w:t>)</w:t>
            </w:r>
          </w:p>
        </w:tc>
      </w:tr>
      <w:tr w:rsidR="000A772F" w14:paraId="38ABE618" w14:textId="77777777" w:rsidTr="00CD704D">
        <w:tc>
          <w:tcPr>
            <w:tcW w:w="3086" w:type="dxa"/>
            <w:shd w:val="clear" w:color="auto" w:fill="F7CAAC"/>
          </w:tcPr>
          <w:p w14:paraId="6D055F95" w14:textId="77777777" w:rsidR="000A772F" w:rsidRDefault="000A772F" w:rsidP="00CD704D">
            <w:pPr>
              <w:jc w:val="both"/>
              <w:rPr>
                <w:b/>
              </w:rPr>
            </w:pPr>
            <w:r>
              <w:rPr>
                <w:b/>
              </w:rPr>
              <w:t>Způsob ověření studijních výsledků</w:t>
            </w:r>
          </w:p>
        </w:tc>
        <w:tc>
          <w:tcPr>
            <w:tcW w:w="3406" w:type="dxa"/>
            <w:gridSpan w:val="4"/>
          </w:tcPr>
          <w:p w14:paraId="0230D04B" w14:textId="77777777" w:rsidR="000A772F" w:rsidRDefault="000A772F" w:rsidP="00CD704D">
            <w:pPr>
              <w:jc w:val="both"/>
            </w:pPr>
            <w:r>
              <w:t>zápočet, zkouška</w:t>
            </w:r>
          </w:p>
        </w:tc>
        <w:tc>
          <w:tcPr>
            <w:tcW w:w="2156" w:type="dxa"/>
            <w:shd w:val="clear" w:color="auto" w:fill="F7CAAC"/>
          </w:tcPr>
          <w:p w14:paraId="25B375C9" w14:textId="77777777" w:rsidR="000A772F" w:rsidRDefault="000A772F" w:rsidP="00CD704D">
            <w:pPr>
              <w:jc w:val="both"/>
              <w:rPr>
                <w:b/>
              </w:rPr>
            </w:pPr>
            <w:r>
              <w:rPr>
                <w:b/>
              </w:rPr>
              <w:t>Forma výuky</w:t>
            </w:r>
          </w:p>
        </w:tc>
        <w:tc>
          <w:tcPr>
            <w:tcW w:w="1207" w:type="dxa"/>
            <w:gridSpan w:val="2"/>
          </w:tcPr>
          <w:p w14:paraId="70BA5DC3" w14:textId="77777777" w:rsidR="000A772F" w:rsidRDefault="000A772F" w:rsidP="00CD704D">
            <w:pPr>
              <w:jc w:val="both"/>
            </w:pPr>
            <w:r>
              <w:t>přednáška, seminář</w:t>
            </w:r>
          </w:p>
        </w:tc>
      </w:tr>
      <w:tr w:rsidR="000A772F" w14:paraId="058FB786" w14:textId="77777777" w:rsidTr="00CD704D">
        <w:tc>
          <w:tcPr>
            <w:tcW w:w="3086" w:type="dxa"/>
            <w:shd w:val="clear" w:color="auto" w:fill="F7CAAC"/>
          </w:tcPr>
          <w:p w14:paraId="35A7020F" w14:textId="77777777" w:rsidR="000A772F" w:rsidRDefault="000A772F" w:rsidP="00CD704D">
            <w:pPr>
              <w:jc w:val="both"/>
              <w:rPr>
                <w:b/>
              </w:rPr>
            </w:pPr>
            <w:r>
              <w:rPr>
                <w:b/>
              </w:rPr>
              <w:t>Forma způsobu ověření studijních výsledků a další požadavky na studenta</w:t>
            </w:r>
          </w:p>
        </w:tc>
        <w:tc>
          <w:tcPr>
            <w:tcW w:w="6769" w:type="dxa"/>
            <w:gridSpan w:val="7"/>
            <w:tcBorders>
              <w:bottom w:val="nil"/>
            </w:tcBorders>
          </w:tcPr>
          <w:p w14:paraId="148ED5F8" w14:textId="1B3884AF" w:rsidR="000A772F" w:rsidRPr="00647013" w:rsidRDefault="000A772F" w:rsidP="000A772F">
            <w:pPr>
              <w:jc w:val="both"/>
            </w:pPr>
            <w:r>
              <w:t xml:space="preserve">Požadavky k zápočtu: </w:t>
            </w:r>
            <w:r w:rsidRPr="00647013">
              <w:t xml:space="preserve">vypracování seminární práce dle požadavků vyučujícího, </w:t>
            </w:r>
            <w:r>
              <w:br/>
            </w:r>
            <w:r w:rsidRPr="00647013">
              <w:t>80</w:t>
            </w:r>
            <w:r>
              <w:t xml:space="preserve"> </w:t>
            </w:r>
            <w:r w:rsidRPr="00647013">
              <w:t>% aktivní účast na seminářích.</w:t>
            </w:r>
          </w:p>
          <w:p w14:paraId="64D61FD2" w14:textId="24D64935" w:rsidR="000A772F" w:rsidRDefault="000A772F" w:rsidP="000A772F">
            <w:pPr>
              <w:jc w:val="both"/>
            </w:pPr>
            <w:r>
              <w:t xml:space="preserve">Požadavky ke zkoušce: </w:t>
            </w:r>
            <w:r w:rsidRPr="00647013">
              <w:t>písemný test s maximálním možným počtem dosažitelných bodů 100 musí být napsán alespoň na 60 %, následuje ústní zkouška v rozsahu znalostí přednášek a seminářů.</w:t>
            </w:r>
          </w:p>
        </w:tc>
      </w:tr>
      <w:tr w:rsidR="000A772F" w14:paraId="5588DC99" w14:textId="77777777" w:rsidTr="00CD704D">
        <w:trPr>
          <w:trHeight w:val="132"/>
        </w:trPr>
        <w:tc>
          <w:tcPr>
            <w:tcW w:w="9855" w:type="dxa"/>
            <w:gridSpan w:val="8"/>
            <w:tcBorders>
              <w:top w:val="nil"/>
            </w:tcBorders>
          </w:tcPr>
          <w:p w14:paraId="7580494C" w14:textId="77777777" w:rsidR="000A772F" w:rsidRDefault="000A772F" w:rsidP="00CD704D">
            <w:pPr>
              <w:jc w:val="both"/>
            </w:pPr>
          </w:p>
        </w:tc>
      </w:tr>
      <w:tr w:rsidR="000A772F" w14:paraId="019536C4" w14:textId="77777777" w:rsidTr="00CD704D">
        <w:trPr>
          <w:trHeight w:val="197"/>
        </w:trPr>
        <w:tc>
          <w:tcPr>
            <w:tcW w:w="3086" w:type="dxa"/>
            <w:tcBorders>
              <w:top w:val="nil"/>
            </w:tcBorders>
            <w:shd w:val="clear" w:color="auto" w:fill="F7CAAC"/>
          </w:tcPr>
          <w:p w14:paraId="7E83BA50" w14:textId="77777777" w:rsidR="000A772F" w:rsidRDefault="000A772F" w:rsidP="00CD704D">
            <w:pPr>
              <w:jc w:val="both"/>
              <w:rPr>
                <w:b/>
              </w:rPr>
            </w:pPr>
            <w:r>
              <w:rPr>
                <w:b/>
              </w:rPr>
              <w:t>Garant předmětu</w:t>
            </w:r>
          </w:p>
        </w:tc>
        <w:tc>
          <w:tcPr>
            <w:tcW w:w="6769" w:type="dxa"/>
            <w:gridSpan w:val="7"/>
            <w:tcBorders>
              <w:top w:val="nil"/>
            </w:tcBorders>
          </w:tcPr>
          <w:p w14:paraId="1E8F7C03" w14:textId="77777777" w:rsidR="000A772F" w:rsidRDefault="000A772F" w:rsidP="00CD704D">
            <w:pPr>
              <w:jc w:val="both"/>
            </w:pPr>
            <w:r w:rsidRPr="00647013">
              <w:t>doc. Ing. Miloslava Chovancová, CSc.</w:t>
            </w:r>
          </w:p>
        </w:tc>
      </w:tr>
      <w:tr w:rsidR="000A772F" w14:paraId="1FCD1741" w14:textId="77777777" w:rsidTr="00CD704D">
        <w:trPr>
          <w:trHeight w:val="243"/>
        </w:trPr>
        <w:tc>
          <w:tcPr>
            <w:tcW w:w="3086" w:type="dxa"/>
            <w:tcBorders>
              <w:top w:val="nil"/>
            </w:tcBorders>
            <w:shd w:val="clear" w:color="auto" w:fill="F7CAAC"/>
          </w:tcPr>
          <w:p w14:paraId="5462AF1B" w14:textId="77777777" w:rsidR="000A772F" w:rsidRDefault="000A772F" w:rsidP="00CD704D">
            <w:pPr>
              <w:jc w:val="both"/>
              <w:rPr>
                <w:b/>
              </w:rPr>
            </w:pPr>
            <w:r>
              <w:rPr>
                <w:b/>
              </w:rPr>
              <w:t>Zapojení garanta do výuky předmětu</w:t>
            </w:r>
          </w:p>
        </w:tc>
        <w:tc>
          <w:tcPr>
            <w:tcW w:w="6769" w:type="dxa"/>
            <w:gridSpan w:val="7"/>
            <w:tcBorders>
              <w:top w:val="nil"/>
            </w:tcBorders>
          </w:tcPr>
          <w:p w14:paraId="68E47799" w14:textId="46F91D98" w:rsidR="000A772F" w:rsidRDefault="000A772F" w:rsidP="00CD704D">
            <w:pPr>
              <w:jc w:val="both"/>
            </w:pPr>
            <w:r w:rsidRPr="00594389">
              <w:t>Garant se po</w:t>
            </w:r>
            <w:r>
              <w:t xml:space="preserve">dílí na přednáškách v rozsahu </w:t>
            </w:r>
            <w:r w:rsidR="00293C44">
              <w:t>5</w:t>
            </w:r>
            <w:r w:rsidRPr="00594389">
              <w:t>0 %, dále stanovuje koncepci seminářů a dohlíží na jejich jednotné vedení.</w:t>
            </w:r>
          </w:p>
        </w:tc>
      </w:tr>
      <w:tr w:rsidR="000A772F" w14:paraId="0C632AFC" w14:textId="77777777" w:rsidTr="00CD704D">
        <w:tc>
          <w:tcPr>
            <w:tcW w:w="3086" w:type="dxa"/>
            <w:shd w:val="clear" w:color="auto" w:fill="F7CAAC"/>
          </w:tcPr>
          <w:p w14:paraId="1A01D6F5" w14:textId="77777777" w:rsidR="000A772F" w:rsidRDefault="000A772F" w:rsidP="00CD704D">
            <w:pPr>
              <w:jc w:val="both"/>
              <w:rPr>
                <w:b/>
              </w:rPr>
            </w:pPr>
            <w:r>
              <w:rPr>
                <w:b/>
              </w:rPr>
              <w:t>Vyučující</w:t>
            </w:r>
          </w:p>
        </w:tc>
        <w:tc>
          <w:tcPr>
            <w:tcW w:w="6769" w:type="dxa"/>
            <w:gridSpan w:val="7"/>
            <w:tcBorders>
              <w:bottom w:val="nil"/>
            </w:tcBorders>
          </w:tcPr>
          <w:p w14:paraId="53A02D46" w14:textId="77777777" w:rsidR="000A772F" w:rsidRDefault="000A772F" w:rsidP="00CD704D">
            <w:pPr>
              <w:jc w:val="both"/>
            </w:pPr>
            <w:r w:rsidRPr="00647013">
              <w:t xml:space="preserve">doc. Ing. Miloslava Chovancová, CSc. – </w:t>
            </w:r>
            <w:r>
              <w:t xml:space="preserve">garant, </w:t>
            </w:r>
            <w:r w:rsidRPr="00647013">
              <w:t xml:space="preserve">přednášky </w:t>
            </w:r>
            <w:r>
              <w:t>(5</w:t>
            </w:r>
            <w:r w:rsidRPr="00647013">
              <w:t>0</w:t>
            </w:r>
            <w:r>
              <w:t xml:space="preserve"> </w:t>
            </w:r>
            <w:r w:rsidRPr="00647013">
              <w:t>%</w:t>
            </w:r>
            <w:r>
              <w:t xml:space="preserve">), </w:t>
            </w:r>
          </w:p>
          <w:p w14:paraId="42F5C014" w14:textId="77777777" w:rsidR="000A772F" w:rsidRDefault="000A772F" w:rsidP="00CD704D">
            <w:pPr>
              <w:jc w:val="both"/>
            </w:pPr>
            <w:r>
              <w:t xml:space="preserve">Ing. Jiří Bejtkovský, Ph.D. – přednášky (40 %), </w:t>
            </w:r>
          </w:p>
          <w:p w14:paraId="75C96C73" w14:textId="3208F597" w:rsidR="000A772F" w:rsidRDefault="000A772F" w:rsidP="00CD704D">
            <w:pPr>
              <w:jc w:val="both"/>
              <w:rPr>
                <w:ins w:id="43" w:author="Pavla Trefilová" w:date="2023-06-05T09:20:00Z"/>
              </w:rPr>
            </w:pPr>
            <w:r>
              <w:t>Ing. Martin Rada – přednášky (10 %), odborník z</w:t>
            </w:r>
            <w:del w:id="44" w:author="Pavla Trefilová" w:date="2023-06-05T09:20:00Z">
              <w:r w:rsidDel="00644BBC">
                <w:delText> </w:delText>
              </w:r>
            </w:del>
            <w:ins w:id="45" w:author="Pavla Trefilová" w:date="2023-06-05T09:20:00Z">
              <w:r w:rsidR="00644BBC">
                <w:t> </w:t>
              </w:r>
            </w:ins>
            <w:r>
              <w:t>praxe</w:t>
            </w:r>
          </w:p>
          <w:p w14:paraId="68D69D73" w14:textId="1CC26A8A" w:rsidR="00644BBC" w:rsidRDefault="00644BBC" w:rsidP="00CD704D">
            <w:pPr>
              <w:jc w:val="both"/>
            </w:pPr>
            <w:ins w:id="46" w:author="Pavla Trefilová" w:date="2023-06-05T09:20:00Z">
              <w:r w:rsidRPr="00930111">
                <w:rPr>
                  <w:color w:val="FF0000"/>
                </w:rPr>
                <w:t>Ing. Lukáš Zlámal – vedení seminářů</w:t>
              </w:r>
            </w:ins>
          </w:p>
        </w:tc>
      </w:tr>
      <w:tr w:rsidR="000A772F" w14:paraId="3E867CE3" w14:textId="77777777" w:rsidTr="00CD704D">
        <w:trPr>
          <w:trHeight w:val="70"/>
        </w:trPr>
        <w:tc>
          <w:tcPr>
            <w:tcW w:w="9855" w:type="dxa"/>
            <w:gridSpan w:val="8"/>
            <w:tcBorders>
              <w:top w:val="nil"/>
            </w:tcBorders>
          </w:tcPr>
          <w:p w14:paraId="5374AFBB" w14:textId="77777777" w:rsidR="000A772F" w:rsidRDefault="000A772F" w:rsidP="00CD704D">
            <w:pPr>
              <w:jc w:val="both"/>
            </w:pPr>
          </w:p>
        </w:tc>
      </w:tr>
      <w:tr w:rsidR="000A772F" w14:paraId="36E874D7" w14:textId="77777777" w:rsidTr="00CD704D">
        <w:tc>
          <w:tcPr>
            <w:tcW w:w="3086" w:type="dxa"/>
            <w:shd w:val="clear" w:color="auto" w:fill="F7CAAC"/>
          </w:tcPr>
          <w:p w14:paraId="4871F624" w14:textId="77777777" w:rsidR="000A772F" w:rsidRDefault="000A772F" w:rsidP="00CD704D">
            <w:pPr>
              <w:jc w:val="both"/>
              <w:rPr>
                <w:b/>
              </w:rPr>
            </w:pPr>
            <w:r>
              <w:rPr>
                <w:b/>
              </w:rPr>
              <w:t>Stručná anotace předmětu</w:t>
            </w:r>
          </w:p>
        </w:tc>
        <w:tc>
          <w:tcPr>
            <w:tcW w:w="6769" w:type="dxa"/>
            <w:gridSpan w:val="7"/>
            <w:tcBorders>
              <w:bottom w:val="nil"/>
            </w:tcBorders>
          </w:tcPr>
          <w:p w14:paraId="56FCAF93" w14:textId="77777777" w:rsidR="000A772F" w:rsidRDefault="000A772F" w:rsidP="00CD704D">
            <w:pPr>
              <w:jc w:val="both"/>
            </w:pPr>
          </w:p>
        </w:tc>
      </w:tr>
      <w:tr w:rsidR="000A772F" w14:paraId="21DB4955" w14:textId="77777777" w:rsidTr="00CD704D">
        <w:trPr>
          <w:trHeight w:val="3938"/>
        </w:trPr>
        <w:tc>
          <w:tcPr>
            <w:tcW w:w="9855" w:type="dxa"/>
            <w:gridSpan w:val="8"/>
            <w:tcBorders>
              <w:top w:val="nil"/>
              <w:bottom w:val="single" w:sz="12" w:space="0" w:color="auto"/>
            </w:tcBorders>
          </w:tcPr>
          <w:p w14:paraId="0ED73F2A" w14:textId="77777777" w:rsidR="000A772F" w:rsidRDefault="000A772F" w:rsidP="00CD704D">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729EE6AD" w14:textId="77777777" w:rsidR="000A772F" w:rsidRPr="00082B2F" w:rsidRDefault="000A772F" w:rsidP="00CD704D">
            <w:pPr>
              <w:jc w:val="both"/>
              <w:rPr>
                <w:u w:val="single"/>
              </w:rPr>
            </w:pPr>
            <w:r w:rsidRPr="001B13CE">
              <w:rPr>
                <w:u w:val="single"/>
              </w:rPr>
              <w:t>Základní témata:</w:t>
            </w:r>
          </w:p>
          <w:p w14:paraId="5504726F" w14:textId="77777777" w:rsidR="000A772F" w:rsidRPr="007E465C" w:rsidRDefault="000A772F" w:rsidP="00DA5BB8">
            <w:pPr>
              <w:pStyle w:val="Odstavecseseznamem"/>
              <w:numPr>
                <w:ilvl w:val="0"/>
                <w:numId w:val="13"/>
              </w:numPr>
              <w:ind w:left="396" w:hanging="284"/>
              <w:jc w:val="both"/>
            </w:pPr>
            <w:r w:rsidRPr="007E465C">
              <w:t>Strategie a její význam pro podnik.</w:t>
            </w:r>
          </w:p>
          <w:p w14:paraId="26A6E245" w14:textId="77777777" w:rsidR="000A772F" w:rsidRPr="007E465C" w:rsidRDefault="000A772F" w:rsidP="00DA5BB8">
            <w:pPr>
              <w:pStyle w:val="Odstavecseseznamem"/>
              <w:numPr>
                <w:ilvl w:val="0"/>
                <w:numId w:val="13"/>
              </w:numPr>
              <w:ind w:left="396" w:hanging="284"/>
              <w:jc w:val="both"/>
            </w:pPr>
            <w:r w:rsidRPr="007E465C">
              <w:t xml:space="preserve">Strategické vedení (leadership): řízení strategických procesů. </w:t>
            </w:r>
          </w:p>
          <w:p w14:paraId="6B4331A7" w14:textId="77777777" w:rsidR="000A772F" w:rsidRPr="007E465C" w:rsidRDefault="000A772F" w:rsidP="00DA5BB8">
            <w:pPr>
              <w:pStyle w:val="Odstavecseseznamem"/>
              <w:numPr>
                <w:ilvl w:val="0"/>
                <w:numId w:val="13"/>
              </w:numPr>
              <w:ind w:left="396" w:hanging="284"/>
              <w:jc w:val="both"/>
            </w:pPr>
            <w:r w:rsidRPr="007E465C">
              <w:t>Externí analýza: struktura průmyslu, síly konkurence a strategické skupiny.</w:t>
            </w:r>
          </w:p>
          <w:p w14:paraId="0BD4C38A" w14:textId="77777777" w:rsidR="000A772F" w:rsidRPr="007E465C" w:rsidRDefault="000A772F" w:rsidP="00DA5BB8">
            <w:pPr>
              <w:pStyle w:val="Odstavecseseznamem"/>
              <w:numPr>
                <w:ilvl w:val="0"/>
                <w:numId w:val="13"/>
              </w:numPr>
              <w:ind w:left="396" w:hanging="284"/>
              <w:jc w:val="both"/>
            </w:pPr>
            <w:r w:rsidRPr="007E465C">
              <w:t xml:space="preserve">Interní analýza: zdroje, schopnosti a klíčové kompetence. </w:t>
            </w:r>
          </w:p>
          <w:p w14:paraId="7C5E3FF3" w14:textId="77777777" w:rsidR="000A772F" w:rsidRPr="007E465C" w:rsidRDefault="000A772F" w:rsidP="00DA5BB8">
            <w:pPr>
              <w:pStyle w:val="Odstavecseseznamem"/>
              <w:numPr>
                <w:ilvl w:val="0"/>
                <w:numId w:val="13"/>
              </w:numPr>
              <w:ind w:left="396" w:hanging="284"/>
              <w:jc w:val="both"/>
            </w:pPr>
            <w:r w:rsidRPr="007E465C">
              <w:t xml:space="preserve">Konkurenční výhoda: výkonnost firmy a business modely. </w:t>
            </w:r>
          </w:p>
          <w:p w14:paraId="46C83DAB" w14:textId="77777777" w:rsidR="000A772F" w:rsidRPr="007E465C" w:rsidRDefault="000A772F" w:rsidP="00DA5BB8">
            <w:pPr>
              <w:pStyle w:val="Odstavecseseznamem"/>
              <w:numPr>
                <w:ilvl w:val="0"/>
                <w:numId w:val="13"/>
              </w:numPr>
              <w:ind w:left="396" w:hanging="284"/>
              <w:jc w:val="both"/>
            </w:pPr>
            <w:r w:rsidRPr="007E465C">
              <w:t>Business strategie: diferenciace, řízení nákladů a strategie modrého oceánu (BOS).</w:t>
            </w:r>
          </w:p>
          <w:p w14:paraId="0AF2B4A6" w14:textId="77777777" w:rsidR="000A772F" w:rsidRPr="007E465C" w:rsidRDefault="000A772F" w:rsidP="00DA5BB8">
            <w:pPr>
              <w:pStyle w:val="Odstavecseseznamem"/>
              <w:numPr>
                <w:ilvl w:val="0"/>
                <w:numId w:val="13"/>
              </w:numPr>
              <w:ind w:left="396" w:hanging="284"/>
              <w:jc w:val="both"/>
            </w:pPr>
            <w:r w:rsidRPr="007E465C">
              <w:t>Business strategie: inovace a podnikání.</w:t>
            </w:r>
          </w:p>
          <w:p w14:paraId="1C08EA85" w14:textId="77777777" w:rsidR="000A772F" w:rsidRPr="007E465C" w:rsidRDefault="000A772F" w:rsidP="00DA5BB8">
            <w:pPr>
              <w:pStyle w:val="Odstavecseseznamem"/>
              <w:numPr>
                <w:ilvl w:val="0"/>
                <w:numId w:val="13"/>
              </w:numPr>
              <w:ind w:left="396" w:hanging="284"/>
              <w:jc w:val="both"/>
            </w:pPr>
            <w:r w:rsidRPr="007E465C">
              <w:t>Korporátní strategie: vertikální integrace a diverzifikace.</w:t>
            </w:r>
          </w:p>
          <w:p w14:paraId="1D19BC39" w14:textId="77777777" w:rsidR="000A772F" w:rsidRPr="007E465C" w:rsidRDefault="000A772F" w:rsidP="00DA5BB8">
            <w:pPr>
              <w:pStyle w:val="Odstavecseseznamem"/>
              <w:numPr>
                <w:ilvl w:val="0"/>
                <w:numId w:val="13"/>
              </w:numPr>
              <w:ind w:left="396" w:hanging="284"/>
              <w:jc w:val="both"/>
            </w:pPr>
            <w:r w:rsidRPr="007E465C">
              <w:t>Korporátní strategie: strategické aliance, fúze a akvizice.</w:t>
            </w:r>
          </w:p>
          <w:p w14:paraId="7F568A41" w14:textId="77777777" w:rsidR="000A772F" w:rsidRPr="007E465C" w:rsidRDefault="000A772F" w:rsidP="00DA5BB8">
            <w:pPr>
              <w:pStyle w:val="Odstavecseseznamem"/>
              <w:numPr>
                <w:ilvl w:val="0"/>
                <w:numId w:val="13"/>
              </w:numPr>
              <w:ind w:left="396" w:hanging="284"/>
              <w:jc w:val="both"/>
            </w:pPr>
            <w:r w:rsidRPr="007E465C">
              <w:t>Globální strategie: světová konkurence.</w:t>
            </w:r>
          </w:p>
          <w:p w14:paraId="3602DE9E" w14:textId="77777777" w:rsidR="000A772F" w:rsidRPr="007E465C" w:rsidRDefault="000A772F" w:rsidP="00DA5BB8">
            <w:pPr>
              <w:pStyle w:val="Odstavecseseznamem"/>
              <w:numPr>
                <w:ilvl w:val="0"/>
                <w:numId w:val="13"/>
              </w:numPr>
              <w:ind w:left="396" w:hanging="284"/>
              <w:jc w:val="both"/>
            </w:pPr>
            <w:r w:rsidRPr="007E465C">
              <w:t>Návrh organizace: struktura, kultura a kontrola.</w:t>
            </w:r>
          </w:p>
          <w:p w14:paraId="272328BE" w14:textId="77777777" w:rsidR="000A772F" w:rsidRPr="007E465C" w:rsidRDefault="000A772F" w:rsidP="00DA5BB8">
            <w:pPr>
              <w:pStyle w:val="Odstavecseseznamem"/>
              <w:numPr>
                <w:ilvl w:val="0"/>
                <w:numId w:val="13"/>
              </w:numPr>
              <w:ind w:left="396" w:hanging="284"/>
              <w:jc w:val="both"/>
            </w:pPr>
            <w:r w:rsidRPr="007E465C">
              <w:t>Řízení společnosti/podniku a podniková etika.</w:t>
            </w:r>
          </w:p>
          <w:p w14:paraId="0ADED698" w14:textId="77777777" w:rsidR="000A772F" w:rsidRDefault="000A772F" w:rsidP="00DA5BB8">
            <w:pPr>
              <w:pStyle w:val="Odstavecseseznamem"/>
              <w:numPr>
                <w:ilvl w:val="0"/>
                <w:numId w:val="13"/>
              </w:numPr>
              <w:ind w:left="396" w:hanging="284"/>
              <w:jc w:val="both"/>
            </w:pPr>
            <w:r w:rsidRPr="007E465C">
              <w:t>Společenská odpovědnost firem.</w:t>
            </w:r>
          </w:p>
        </w:tc>
      </w:tr>
      <w:tr w:rsidR="000A772F" w14:paraId="32A3F42B" w14:textId="77777777" w:rsidTr="00CD704D">
        <w:trPr>
          <w:trHeight w:val="265"/>
        </w:trPr>
        <w:tc>
          <w:tcPr>
            <w:tcW w:w="3653" w:type="dxa"/>
            <w:gridSpan w:val="2"/>
            <w:tcBorders>
              <w:top w:val="nil"/>
            </w:tcBorders>
            <w:shd w:val="clear" w:color="auto" w:fill="F7CAAC"/>
          </w:tcPr>
          <w:p w14:paraId="7498F99F" w14:textId="77777777" w:rsidR="000A772F" w:rsidRDefault="000A772F" w:rsidP="00CD704D">
            <w:pPr>
              <w:jc w:val="both"/>
            </w:pPr>
            <w:r>
              <w:rPr>
                <w:b/>
              </w:rPr>
              <w:t>Studijní literatura a studijní pomůcky</w:t>
            </w:r>
          </w:p>
        </w:tc>
        <w:tc>
          <w:tcPr>
            <w:tcW w:w="6202" w:type="dxa"/>
            <w:gridSpan w:val="6"/>
            <w:tcBorders>
              <w:top w:val="nil"/>
              <w:bottom w:val="nil"/>
            </w:tcBorders>
          </w:tcPr>
          <w:p w14:paraId="2BAD4E5C" w14:textId="77777777" w:rsidR="000A772F" w:rsidRDefault="000A772F" w:rsidP="00CD704D">
            <w:pPr>
              <w:jc w:val="both"/>
            </w:pPr>
          </w:p>
        </w:tc>
      </w:tr>
      <w:tr w:rsidR="000A772F" w14:paraId="50ED8210" w14:textId="77777777" w:rsidTr="00CD704D">
        <w:trPr>
          <w:trHeight w:val="425"/>
        </w:trPr>
        <w:tc>
          <w:tcPr>
            <w:tcW w:w="9855" w:type="dxa"/>
            <w:gridSpan w:val="8"/>
            <w:tcBorders>
              <w:top w:val="nil"/>
            </w:tcBorders>
          </w:tcPr>
          <w:p w14:paraId="56DAD9CE" w14:textId="77777777" w:rsidR="000A772F" w:rsidRPr="00647013" w:rsidRDefault="000A772F" w:rsidP="00CD704D">
            <w:pPr>
              <w:jc w:val="both"/>
              <w:rPr>
                <w:b/>
              </w:rPr>
            </w:pPr>
            <w:r>
              <w:rPr>
                <w:b/>
              </w:rPr>
              <w:t>Povinná</w:t>
            </w:r>
            <w:r w:rsidRPr="00647013">
              <w:rPr>
                <w:b/>
              </w:rPr>
              <w:t xml:space="preserve"> literatura</w:t>
            </w:r>
          </w:p>
          <w:p w14:paraId="2285FEA2" w14:textId="77777777" w:rsidR="000A772F" w:rsidRPr="00647013" w:rsidRDefault="000A772F" w:rsidP="000A772F">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40A38E4E" w14:textId="77777777" w:rsidR="000A772F" w:rsidRPr="00647013" w:rsidRDefault="000A772F" w:rsidP="00CD704D">
            <w:pPr>
              <w:jc w:val="both"/>
            </w:pPr>
            <w:r w:rsidRPr="00647013">
              <w:t xml:space="preserve">ROTHAERMEL, F.T. </w:t>
            </w:r>
            <w:r w:rsidRPr="00647013">
              <w:rPr>
                <w:i/>
              </w:rPr>
              <w:t>Strategic management</w:t>
            </w:r>
            <w:r w:rsidRPr="00647013">
              <w:t>. McGraw-Hill Education, 2017, 516 s. ISBN 978-1-259-4247-4.</w:t>
            </w:r>
          </w:p>
          <w:p w14:paraId="5D972664" w14:textId="77777777" w:rsidR="000A772F" w:rsidRPr="00647013" w:rsidRDefault="000A772F" w:rsidP="00CD704D">
            <w:pPr>
              <w:jc w:val="both"/>
              <w:rPr>
                <w:b/>
              </w:rPr>
            </w:pPr>
            <w:r w:rsidRPr="00647013">
              <w:rPr>
                <w:b/>
              </w:rPr>
              <w:t>Doporučená literatura</w:t>
            </w:r>
          </w:p>
          <w:p w14:paraId="6FBA3E77" w14:textId="77777777" w:rsidR="000A772F" w:rsidRDefault="000A772F" w:rsidP="000A772F">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6E19054E" w14:textId="56FB598F" w:rsidR="000A772F" w:rsidRDefault="000A772F" w:rsidP="000A772F">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0A772F" w14:paraId="14DAC93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A37C0D" w14:textId="77777777" w:rsidR="000A772F" w:rsidRDefault="000A772F" w:rsidP="00CD704D">
            <w:pPr>
              <w:jc w:val="center"/>
              <w:rPr>
                <w:b/>
              </w:rPr>
            </w:pPr>
            <w:r>
              <w:rPr>
                <w:b/>
              </w:rPr>
              <w:t>Informace ke kombinované nebo distanční formě</w:t>
            </w:r>
          </w:p>
        </w:tc>
      </w:tr>
      <w:tr w:rsidR="000A772F" w14:paraId="3F54959E" w14:textId="77777777" w:rsidTr="00CD704D">
        <w:tc>
          <w:tcPr>
            <w:tcW w:w="4787" w:type="dxa"/>
            <w:gridSpan w:val="3"/>
            <w:tcBorders>
              <w:top w:val="single" w:sz="2" w:space="0" w:color="auto"/>
            </w:tcBorders>
            <w:shd w:val="clear" w:color="auto" w:fill="F7CAAC"/>
          </w:tcPr>
          <w:p w14:paraId="2865987F" w14:textId="77777777" w:rsidR="000A772F" w:rsidRDefault="000A772F" w:rsidP="00CD704D">
            <w:pPr>
              <w:jc w:val="both"/>
            </w:pPr>
            <w:r>
              <w:rPr>
                <w:b/>
              </w:rPr>
              <w:t>Rozsah konzultací (soustředění)</w:t>
            </w:r>
          </w:p>
        </w:tc>
        <w:tc>
          <w:tcPr>
            <w:tcW w:w="889" w:type="dxa"/>
            <w:tcBorders>
              <w:top w:val="single" w:sz="2" w:space="0" w:color="auto"/>
            </w:tcBorders>
          </w:tcPr>
          <w:p w14:paraId="5C981A59" w14:textId="77777777" w:rsidR="000A772F" w:rsidRDefault="000A772F" w:rsidP="00CD704D">
            <w:pPr>
              <w:jc w:val="both"/>
            </w:pPr>
            <w:r>
              <w:t>15</w:t>
            </w:r>
          </w:p>
        </w:tc>
        <w:tc>
          <w:tcPr>
            <w:tcW w:w="4179" w:type="dxa"/>
            <w:gridSpan w:val="4"/>
            <w:tcBorders>
              <w:top w:val="single" w:sz="2" w:space="0" w:color="auto"/>
            </w:tcBorders>
            <w:shd w:val="clear" w:color="auto" w:fill="F7CAAC"/>
          </w:tcPr>
          <w:p w14:paraId="5237BCD8" w14:textId="77777777" w:rsidR="000A772F" w:rsidRDefault="000A772F" w:rsidP="00CD704D">
            <w:pPr>
              <w:jc w:val="both"/>
              <w:rPr>
                <w:b/>
              </w:rPr>
            </w:pPr>
            <w:r>
              <w:rPr>
                <w:b/>
              </w:rPr>
              <w:t xml:space="preserve">hodin </w:t>
            </w:r>
          </w:p>
        </w:tc>
      </w:tr>
      <w:tr w:rsidR="000A772F" w14:paraId="38594EA5" w14:textId="77777777" w:rsidTr="00CD704D">
        <w:tc>
          <w:tcPr>
            <w:tcW w:w="9855" w:type="dxa"/>
            <w:gridSpan w:val="8"/>
            <w:shd w:val="clear" w:color="auto" w:fill="F7CAAC"/>
          </w:tcPr>
          <w:p w14:paraId="2AFC9E80" w14:textId="77777777" w:rsidR="000A772F" w:rsidRDefault="000A772F" w:rsidP="00CD704D">
            <w:pPr>
              <w:jc w:val="both"/>
              <w:rPr>
                <w:b/>
              </w:rPr>
            </w:pPr>
            <w:r>
              <w:rPr>
                <w:b/>
              </w:rPr>
              <w:t>Informace o způsobu kontaktu s vyučujícím</w:t>
            </w:r>
          </w:p>
        </w:tc>
      </w:tr>
      <w:tr w:rsidR="000A772F" w14:paraId="6A12726E" w14:textId="77777777" w:rsidTr="00CD704D">
        <w:trPr>
          <w:trHeight w:val="708"/>
        </w:trPr>
        <w:tc>
          <w:tcPr>
            <w:tcW w:w="9855" w:type="dxa"/>
            <w:gridSpan w:val="8"/>
          </w:tcPr>
          <w:p w14:paraId="552AE7FB" w14:textId="70CAD2BA" w:rsidR="000A772F" w:rsidRDefault="00F6689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02CC1F1"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D8648C9" w14:textId="77777777" w:rsidTr="00A46C50">
        <w:tc>
          <w:tcPr>
            <w:tcW w:w="9855" w:type="dxa"/>
            <w:gridSpan w:val="8"/>
            <w:tcBorders>
              <w:bottom w:val="double" w:sz="4" w:space="0" w:color="auto"/>
            </w:tcBorders>
            <w:shd w:val="clear" w:color="auto" w:fill="BDD6EE"/>
          </w:tcPr>
          <w:p w14:paraId="05FEDD8E" w14:textId="77777777" w:rsidR="00A46C50" w:rsidRDefault="00A46C50" w:rsidP="00A46C50">
            <w:pPr>
              <w:jc w:val="both"/>
              <w:rPr>
                <w:b/>
                <w:sz w:val="28"/>
              </w:rPr>
            </w:pPr>
            <w:r>
              <w:br w:type="page"/>
            </w:r>
            <w:r>
              <w:rPr>
                <w:b/>
                <w:sz w:val="28"/>
              </w:rPr>
              <w:t>B-III – Charakteristika studijního předmětu</w:t>
            </w:r>
          </w:p>
        </w:tc>
      </w:tr>
      <w:tr w:rsidR="00A46C50" w14:paraId="77F0CCAF" w14:textId="77777777" w:rsidTr="00A46C50">
        <w:tc>
          <w:tcPr>
            <w:tcW w:w="3086" w:type="dxa"/>
            <w:tcBorders>
              <w:top w:val="double" w:sz="4" w:space="0" w:color="auto"/>
            </w:tcBorders>
            <w:shd w:val="clear" w:color="auto" w:fill="F7CAAC"/>
          </w:tcPr>
          <w:p w14:paraId="43A30356"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FC3DC8C" w14:textId="77777777" w:rsidR="00A46C50" w:rsidRDefault="00A46C50" w:rsidP="00A46C50">
            <w:pPr>
              <w:jc w:val="both"/>
            </w:pPr>
            <w:r>
              <w:t>Projektové řízení</w:t>
            </w:r>
          </w:p>
        </w:tc>
      </w:tr>
      <w:tr w:rsidR="00A46C50" w14:paraId="563789EA" w14:textId="77777777" w:rsidTr="00A46C50">
        <w:tc>
          <w:tcPr>
            <w:tcW w:w="3086" w:type="dxa"/>
            <w:shd w:val="clear" w:color="auto" w:fill="F7CAAC"/>
          </w:tcPr>
          <w:p w14:paraId="6BE95001" w14:textId="77777777" w:rsidR="00A46C50" w:rsidRDefault="00A46C50" w:rsidP="00A46C50">
            <w:pPr>
              <w:jc w:val="both"/>
              <w:rPr>
                <w:b/>
              </w:rPr>
            </w:pPr>
            <w:r>
              <w:rPr>
                <w:b/>
              </w:rPr>
              <w:t>Typ předmětu</w:t>
            </w:r>
          </w:p>
        </w:tc>
        <w:tc>
          <w:tcPr>
            <w:tcW w:w="3406" w:type="dxa"/>
            <w:gridSpan w:val="4"/>
          </w:tcPr>
          <w:p w14:paraId="70AF2F12" w14:textId="77777777" w:rsidR="00A46C50" w:rsidRDefault="00A46C50" w:rsidP="00A46C50">
            <w:pPr>
              <w:jc w:val="both"/>
            </w:pPr>
            <w:r>
              <w:t>povinný</w:t>
            </w:r>
          </w:p>
        </w:tc>
        <w:tc>
          <w:tcPr>
            <w:tcW w:w="2695" w:type="dxa"/>
            <w:gridSpan w:val="2"/>
            <w:shd w:val="clear" w:color="auto" w:fill="F7CAAC"/>
          </w:tcPr>
          <w:p w14:paraId="0BADB75C" w14:textId="77777777" w:rsidR="00A46C50" w:rsidRDefault="00A46C50" w:rsidP="00A46C50">
            <w:pPr>
              <w:jc w:val="both"/>
            </w:pPr>
            <w:r>
              <w:rPr>
                <w:b/>
              </w:rPr>
              <w:t>doporučený ročník / semestr</w:t>
            </w:r>
          </w:p>
        </w:tc>
        <w:tc>
          <w:tcPr>
            <w:tcW w:w="668" w:type="dxa"/>
          </w:tcPr>
          <w:p w14:paraId="225FF49A" w14:textId="77777777" w:rsidR="00A46C50" w:rsidRDefault="00A46C50" w:rsidP="00A46C50">
            <w:pPr>
              <w:jc w:val="both"/>
            </w:pPr>
            <w:r>
              <w:t>1/ZS</w:t>
            </w:r>
          </w:p>
        </w:tc>
      </w:tr>
      <w:tr w:rsidR="00A46C50" w14:paraId="5E8E3CF7" w14:textId="77777777" w:rsidTr="00A46C50">
        <w:tc>
          <w:tcPr>
            <w:tcW w:w="3086" w:type="dxa"/>
            <w:shd w:val="clear" w:color="auto" w:fill="F7CAAC"/>
          </w:tcPr>
          <w:p w14:paraId="2BB2CB46" w14:textId="77777777" w:rsidR="00A46C50" w:rsidRDefault="00A46C50" w:rsidP="00A46C50">
            <w:pPr>
              <w:jc w:val="both"/>
              <w:rPr>
                <w:b/>
              </w:rPr>
            </w:pPr>
            <w:r>
              <w:rPr>
                <w:b/>
              </w:rPr>
              <w:t>Rozsah studijního předmětu</w:t>
            </w:r>
          </w:p>
        </w:tc>
        <w:tc>
          <w:tcPr>
            <w:tcW w:w="1701" w:type="dxa"/>
            <w:gridSpan w:val="2"/>
          </w:tcPr>
          <w:p w14:paraId="052CFA2D" w14:textId="77777777" w:rsidR="00A46C50" w:rsidRDefault="00A46C50" w:rsidP="00A46C50">
            <w:pPr>
              <w:jc w:val="both"/>
            </w:pPr>
            <w:r>
              <w:t>13p + 13s</w:t>
            </w:r>
          </w:p>
        </w:tc>
        <w:tc>
          <w:tcPr>
            <w:tcW w:w="889" w:type="dxa"/>
            <w:shd w:val="clear" w:color="auto" w:fill="F7CAAC"/>
          </w:tcPr>
          <w:p w14:paraId="2986373D" w14:textId="77777777" w:rsidR="00A46C50" w:rsidRDefault="00A46C50" w:rsidP="00A46C50">
            <w:pPr>
              <w:jc w:val="both"/>
              <w:rPr>
                <w:b/>
              </w:rPr>
            </w:pPr>
            <w:r>
              <w:rPr>
                <w:b/>
              </w:rPr>
              <w:t xml:space="preserve">hod. </w:t>
            </w:r>
          </w:p>
        </w:tc>
        <w:tc>
          <w:tcPr>
            <w:tcW w:w="816" w:type="dxa"/>
          </w:tcPr>
          <w:p w14:paraId="1D01DD0E" w14:textId="77777777" w:rsidR="00A46C50" w:rsidRDefault="00A46C50" w:rsidP="00A46C50">
            <w:pPr>
              <w:jc w:val="both"/>
            </w:pPr>
            <w:r>
              <w:t>26</w:t>
            </w:r>
          </w:p>
        </w:tc>
        <w:tc>
          <w:tcPr>
            <w:tcW w:w="2156" w:type="dxa"/>
            <w:shd w:val="clear" w:color="auto" w:fill="F7CAAC"/>
          </w:tcPr>
          <w:p w14:paraId="6B8A16E8" w14:textId="77777777" w:rsidR="00A46C50" w:rsidRDefault="00A46C50" w:rsidP="00A46C50">
            <w:pPr>
              <w:jc w:val="both"/>
              <w:rPr>
                <w:b/>
              </w:rPr>
            </w:pPr>
            <w:r>
              <w:rPr>
                <w:b/>
              </w:rPr>
              <w:t>kreditů</w:t>
            </w:r>
          </w:p>
        </w:tc>
        <w:tc>
          <w:tcPr>
            <w:tcW w:w="1207" w:type="dxa"/>
            <w:gridSpan w:val="2"/>
          </w:tcPr>
          <w:p w14:paraId="2B9DC4A8" w14:textId="77777777" w:rsidR="00A46C50" w:rsidRDefault="00A46C50" w:rsidP="00A46C50">
            <w:pPr>
              <w:jc w:val="both"/>
            </w:pPr>
            <w:r>
              <w:t>3</w:t>
            </w:r>
          </w:p>
        </w:tc>
      </w:tr>
      <w:tr w:rsidR="00A46C50" w14:paraId="23185FA3" w14:textId="77777777" w:rsidTr="00A46C50">
        <w:tc>
          <w:tcPr>
            <w:tcW w:w="3086" w:type="dxa"/>
            <w:shd w:val="clear" w:color="auto" w:fill="F7CAAC"/>
          </w:tcPr>
          <w:p w14:paraId="11C5CB11" w14:textId="77777777" w:rsidR="00A46C50" w:rsidRDefault="00A46C50" w:rsidP="00A46C50">
            <w:pPr>
              <w:jc w:val="both"/>
              <w:rPr>
                <w:b/>
                <w:sz w:val="22"/>
              </w:rPr>
            </w:pPr>
            <w:r>
              <w:rPr>
                <w:b/>
              </w:rPr>
              <w:t>Prerekvizity, korekvizity, ekvivalence</w:t>
            </w:r>
          </w:p>
        </w:tc>
        <w:tc>
          <w:tcPr>
            <w:tcW w:w="6769" w:type="dxa"/>
            <w:gridSpan w:val="7"/>
          </w:tcPr>
          <w:p w14:paraId="6C0BFDE6" w14:textId="77777777" w:rsidR="00A46C50" w:rsidRDefault="00A46C50" w:rsidP="00A46C50">
            <w:pPr>
              <w:jc w:val="both"/>
            </w:pPr>
          </w:p>
        </w:tc>
      </w:tr>
      <w:tr w:rsidR="00A46C50" w14:paraId="6666E8CA" w14:textId="77777777" w:rsidTr="00A46C50">
        <w:tc>
          <w:tcPr>
            <w:tcW w:w="3086" w:type="dxa"/>
            <w:shd w:val="clear" w:color="auto" w:fill="F7CAAC"/>
          </w:tcPr>
          <w:p w14:paraId="7919A616" w14:textId="77777777" w:rsidR="00A46C50" w:rsidRDefault="00A46C50" w:rsidP="00A46C50">
            <w:pPr>
              <w:jc w:val="both"/>
              <w:rPr>
                <w:b/>
              </w:rPr>
            </w:pPr>
            <w:r>
              <w:rPr>
                <w:b/>
              </w:rPr>
              <w:t>Způsob ověření studijních výsledků</w:t>
            </w:r>
          </w:p>
        </w:tc>
        <w:tc>
          <w:tcPr>
            <w:tcW w:w="3406" w:type="dxa"/>
            <w:gridSpan w:val="4"/>
          </w:tcPr>
          <w:p w14:paraId="68058AD5" w14:textId="77777777" w:rsidR="00A46C50" w:rsidRDefault="00A46C50" w:rsidP="00A46C50">
            <w:pPr>
              <w:jc w:val="both"/>
            </w:pPr>
            <w:r>
              <w:t>zápočet, zkouška</w:t>
            </w:r>
          </w:p>
        </w:tc>
        <w:tc>
          <w:tcPr>
            <w:tcW w:w="2156" w:type="dxa"/>
            <w:shd w:val="clear" w:color="auto" w:fill="F7CAAC"/>
          </w:tcPr>
          <w:p w14:paraId="37ABFC80" w14:textId="77777777" w:rsidR="00A46C50" w:rsidRDefault="00A46C50" w:rsidP="00A46C50">
            <w:pPr>
              <w:jc w:val="both"/>
              <w:rPr>
                <w:b/>
              </w:rPr>
            </w:pPr>
            <w:r>
              <w:rPr>
                <w:b/>
              </w:rPr>
              <w:t>Forma výuky</w:t>
            </w:r>
          </w:p>
        </w:tc>
        <w:tc>
          <w:tcPr>
            <w:tcW w:w="1207" w:type="dxa"/>
            <w:gridSpan w:val="2"/>
          </w:tcPr>
          <w:p w14:paraId="5C027C49" w14:textId="77777777" w:rsidR="00A46C50" w:rsidRDefault="00A46C50" w:rsidP="00A46C50">
            <w:pPr>
              <w:jc w:val="both"/>
            </w:pPr>
            <w:r>
              <w:t>přednáška, seminář</w:t>
            </w:r>
          </w:p>
        </w:tc>
      </w:tr>
      <w:tr w:rsidR="00A46C50" w14:paraId="2DC55D3A" w14:textId="77777777" w:rsidTr="000A772F">
        <w:trPr>
          <w:trHeight w:val="1105"/>
        </w:trPr>
        <w:tc>
          <w:tcPr>
            <w:tcW w:w="3086" w:type="dxa"/>
            <w:shd w:val="clear" w:color="auto" w:fill="F7CAAC"/>
          </w:tcPr>
          <w:p w14:paraId="14FD794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05D47" w14:textId="07F85719" w:rsidR="00A46C50" w:rsidRDefault="00A46C50" w:rsidP="000A772F">
            <w:pPr>
              <w:jc w:val="both"/>
            </w:pPr>
            <w:r>
              <w:t>Požadavky k</w:t>
            </w:r>
            <w:r w:rsidR="000A772F">
              <w:t> </w:t>
            </w:r>
            <w:r>
              <w:t>zápočtu</w:t>
            </w:r>
            <w:r w:rsidR="000A772F">
              <w:t xml:space="preserve">: </w:t>
            </w:r>
            <w:r>
              <w:t>Požadavkem</w:t>
            </w:r>
            <w:r w:rsidRPr="002E2D04">
              <w:t xml:space="preserve"> </w:t>
            </w:r>
            <w:r>
              <w:t>p</w:t>
            </w:r>
            <w:r w:rsidRPr="00243D6F">
              <w:t xml:space="preserve">ro udělení zápočtu </w:t>
            </w:r>
            <w:r w:rsidRPr="002E2D04">
              <w:t>je aktivní účast na seminářích (min. 80 %)</w:t>
            </w:r>
            <w:r>
              <w:t>,</w:t>
            </w:r>
            <w:r w:rsidRPr="00243D6F">
              <w:t xml:space="preserve"> průběžné plnění zadaných úkolů, </w:t>
            </w:r>
            <w:r>
              <w:t xml:space="preserve">a </w:t>
            </w:r>
            <w:r w:rsidRPr="00243D6F">
              <w:t>vypracování projektové dokumentace v zadaném rozsahu</w:t>
            </w:r>
            <w:r>
              <w:t xml:space="preserve"> a kvalitě.</w:t>
            </w:r>
          </w:p>
          <w:p w14:paraId="50C84329" w14:textId="29F1091D" w:rsidR="00A46C50" w:rsidRDefault="00A46C50" w:rsidP="000A772F">
            <w:pPr>
              <w:jc w:val="both"/>
            </w:pPr>
            <w:r>
              <w:t>Požadavky ke zkoušce</w:t>
            </w:r>
            <w:r w:rsidR="000A772F">
              <w:t xml:space="preserve">: </w:t>
            </w:r>
            <w:r w:rsidRPr="002E2D04">
              <w:t>Požadavkem pro absolvování zkoušky je úspěšné napsání zkouškového testu (min. 50 %) a následné úspěšné absolvování ústní části zkoušky.</w:t>
            </w:r>
          </w:p>
        </w:tc>
      </w:tr>
      <w:tr w:rsidR="00A46C50" w14:paraId="2CD6068D" w14:textId="77777777" w:rsidTr="000A772F">
        <w:trPr>
          <w:trHeight w:val="229"/>
        </w:trPr>
        <w:tc>
          <w:tcPr>
            <w:tcW w:w="9855" w:type="dxa"/>
            <w:gridSpan w:val="8"/>
            <w:tcBorders>
              <w:top w:val="nil"/>
            </w:tcBorders>
          </w:tcPr>
          <w:p w14:paraId="0796520A" w14:textId="77777777" w:rsidR="00A46C50" w:rsidRDefault="00A46C50" w:rsidP="00A46C50">
            <w:pPr>
              <w:jc w:val="both"/>
            </w:pPr>
          </w:p>
        </w:tc>
      </w:tr>
      <w:tr w:rsidR="00A46C50" w:rsidRPr="00125224" w14:paraId="71BC86B1" w14:textId="77777777" w:rsidTr="00A46C50">
        <w:trPr>
          <w:trHeight w:val="197"/>
        </w:trPr>
        <w:tc>
          <w:tcPr>
            <w:tcW w:w="3086" w:type="dxa"/>
            <w:tcBorders>
              <w:top w:val="nil"/>
            </w:tcBorders>
            <w:shd w:val="clear" w:color="auto" w:fill="F7CAAC"/>
          </w:tcPr>
          <w:p w14:paraId="29C61C8D" w14:textId="77777777" w:rsidR="00A46C50" w:rsidRDefault="00A46C50" w:rsidP="00A46C50">
            <w:pPr>
              <w:jc w:val="both"/>
              <w:rPr>
                <w:b/>
              </w:rPr>
            </w:pPr>
            <w:r>
              <w:rPr>
                <w:b/>
              </w:rPr>
              <w:t>Garant předmětu</w:t>
            </w:r>
          </w:p>
        </w:tc>
        <w:tc>
          <w:tcPr>
            <w:tcW w:w="6769" w:type="dxa"/>
            <w:gridSpan w:val="7"/>
            <w:tcBorders>
              <w:top w:val="nil"/>
            </w:tcBorders>
          </w:tcPr>
          <w:p w14:paraId="30421215" w14:textId="77777777" w:rsidR="00A46C50" w:rsidRPr="00325BFC" w:rsidRDefault="00A46C50" w:rsidP="00A46C50">
            <w:r w:rsidRPr="00325BFC">
              <w:t>Ing. Pavel Taraba, Ph.D.</w:t>
            </w:r>
          </w:p>
        </w:tc>
      </w:tr>
      <w:tr w:rsidR="00A46C50" w14:paraId="7A971AE7" w14:textId="77777777" w:rsidTr="00A46C50">
        <w:trPr>
          <w:trHeight w:val="243"/>
        </w:trPr>
        <w:tc>
          <w:tcPr>
            <w:tcW w:w="3086" w:type="dxa"/>
            <w:tcBorders>
              <w:top w:val="nil"/>
            </w:tcBorders>
            <w:shd w:val="clear" w:color="auto" w:fill="F7CAAC"/>
          </w:tcPr>
          <w:p w14:paraId="6888370C" w14:textId="77777777" w:rsidR="00A46C50" w:rsidRDefault="00A46C50" w:rsidP="00A46C50">
            <w:pPr>
              <w:jc w:val="both"/>
              <w:rPr>
                <w:b/>
              </w:rPr>
            </w:pPr>
            <w:r>
              <w:rPr>
                <w:b/>
              </w:rPr>
              <w:t>Zapojení garanta do výuky předmětu</w:t>
            </w:r>
          </w:p>
        </w:tc>
        <w:tc>
          <w:tcPr>
            <w:tcW w:w="6769" w:type="dxa"/>
            <w:gridSpan w:val="7"/>
            <w:tcBorders>
              <w:top w:val="nil"/>
            </w:tcBorders>
          </w:tcPr>
          <w:p w14:paraId="4E24F350" w14:textId="36E42457" w:rsidR="00A46C50" w:rsidRDefault="005719E9"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2E86D650" w14:textId="77777777" w:rsidTr="00A46C50">
        <w:tc>
          <w:tcPr>
            <w:tcW w:w="3086" w:type="dxa"/>
            <w:shd w:val="clear" w:color="auto" w:fill="F7CAAC"/>
          </w:tcPr>
          <w:p w14:paraId="11EFFDC4" w14:textId="77777777" w:rsidR="00A46C50" w:rsidRDefault="00A46C50" w:rsidP="00A46C50">
            <w:pPr>
              <w:jc w:val="both"/>
              <w:rPr>
                <w:b/>
              </w:rPr>
            </w:pPr>
            <w:r>
              <w:rPr>
                <w:b/>
              </w:rPr>
              <w:t>Vyučující</w:t>
            </w:r>
          </w:p>
        </w:tc>
        <w:tc>
          <w:tcPr>
            <w:tcW w:w="6769" w:type="dxa"/>
            <w:gridSpan w:val="7"/>
            <w:tcBorders>
              <w:bottom w:val="nil"/>
            </w:tcBorders>
          </w:tcPr>
          <w:p w14:paraId="3FFB80BE" w14:textId="01882584" w:rsidR="00A46C50" w:rsidRDefault="00A46C50" w:rsidP="005A76E2">
            <w:r w:rsidRPr="00325BFC">
              <w:t>Ing. Pavel Taraba, Ph.D.</w:t>
            </w:r>
            <w:r>
              <w:t xml:space="preserve"> – garant, přednášky</w:t>
            </w:r>
            <w:r w:rsidRPr="00325BFC">
              <w:t xml:space="preserve"> (100</w:t>
            </w:r>
            <w:r>
              <w:t xml:space="preserve"> </w:t>
            </w:r>
            <w:r w:rsidRPr="00325BFC">
              <w:t>%)</w:t>
            </w:r>
          </w:p>
        </w:tc>
      </w:tr>
      <w:tr w:rsidR="00A46C50" w14:paraId="5BE74C5D" w14:textId="77777777" w:rsidTr="005A76E2">
        <w:trPr>
          <w:trHeight w:val="182"/>
        </w:trPr>
        <w:tc>
          <w:tcPr>
            <w:tcW w:w="9855" w:type="dxa"/>
            <w:gridSpan w:val="8"/>
            <w:tcBorders>
              <w:top w:val="nil"/>
            </w:tcBorders>
          </w:tcPr>
          <w:p w14:paraId="05D87403" w14:textId="77777777" w:rsidR="00A46C50" w:rsidRDefault="00A46C50" w:rsidP="00A46C50">
            <w:pPr>
              <w:jc w:val="both"/>
            </w:pPr>
          </w:p>
        </w:tc>
      </w:tr>
      <w:tr w:rsidR="00A46C50" w14:paraId="649D7D4C" w14:textId="77777777" w:rsidTr="00A46C50">
        <w:tc>
          <w:tcPr>
            <w:tcW w:w="3086" w:type="dxa"/>
            <w:shd w:val="clear" w:color="auto" w:fill="F7CAAC"/>
          </w:tcPr>
          <w:p w14:paraId="53696B3E" w14:textId="77777777" w:rsidR="00A46C50" w:rsidRDefault="00A46C50" w:rsidP="00A46C50">
            <w:pPr>
              <w:jc w:val="both"/>
              <w:rPr>
                <w:b/>
              </w:rPr>
            </w:pPr>
            <w:r>
              <w:rPr>
                <w:b/>
              </w:rPr>
              <w:t>Stručná anotace předmětu</w:t>
            </w:r>
          </w:p>
        </w:tc>
        <w:tc>
          <w:tcPr>
            <w:tcW w:w="6769" w:type="dxa"/>
            <w:gridSpan w:val="7"/>
            <w:tcBorders>
              <w:bottom w:val="nil"/>
            </w:tcBorders>
          </w:tcPr>
          <w:p w14:paraId="0E44131A" w14:textId="77777777" w:rsidR="00A46C50" w:rsidRDefault="00A46C50" w:rsidP="00A46C50">
            <w:pPr>
              <w:jc w:val="both"/>
            </w:pPr>
          </w:p>
        </w:tc>
      </w:tr>
      <w:tr w:rsidR="00A46C50" w14:paraId="07D3AE12" w14:textId="77777777" w:rsidTr="00A46C50">
        <w:trPr>
          <w:trHeight w:val="3938"/>
        </w:trPr>
        <w:tc>
          <w:tcPr>
            <w:tcW w:w="9855" w:type="dxa"/>
            <w:gridSpan w:val="8"/>
            <w:tcBorders>
              <w:top w:val="nil"/>
              <w:bottom w:val="single" w:sz="12" w:space="0" w:color="auto"/>
            </w:tcBorders>
          </w:tcPr>
          <w:p w14:paraId="08DCB6F0" w14:textId="77777777" w:rsidR="00A46C50" w:rsidRDefault="00A46C50" w:rsidP="00A46C50">
            <w:pPr>
              <w:jc w:val="both"/>
            </w:pPr>
            <w:r w:rsidRPr="0045020D">
              <w:t>Cílem předmětu</w:t>
            </w:r>
            <w:r>
              <w:t xml:space="preserve"> je seznámit studenty s aktuálními</w:t>
            </w:r>
            <w:r w:rsidRPr="006F2A5B">
              <w:t xml:space="preserve"> poznatk</w:t>
            </w:r>
            <w:r>
              <w:t>y</w:t>
            </w:r>
            <w:r w:rsidRPr="006F2A5B">
              <w:t xml:space="preserve"> o projektovém </w:t>
            </w:r>
            <w:r>
              <w:t>řízení a s</w:t>
            </w:r>
            <w:r w:rsidRPr="0045020D">
              <w:t xml:space="preserve">eznámit </w:t>
            </w:r>
            <w:r>
              <w:t>je</w:t>
            </w:r>
            <w:r w:rsidRPr="0045020D">
              <w:t xml:space="preserve"> s možnostmi využití principů </w:t>
            </w:r>
            <w:r>
              <w:t xml:space="preserve">projektového </w:t>
            </w:r>
            <w:r w:rsidRPr="0045020D">
              <w:t xml:space="preserve">řízení v praxi. Na praktických příkladech a ukázkách reálných projektů </w:t>
            </w:r>
            <w:r>
              <w:t>se</w:t>
            </w:r>
            <w:r w:rsidRPr="0045020D">
              <w:t xml:space="preserve"> nauč</w:t>
            </w:r>
            <w:r>
              <w:t>í</w:t>
            </w:r>
            <w:r w:rsidRPr="0045020D">
              <w:t xml:space="preserve"> nejen rozumět, ale i používat základní principy a postupy </w:t>
            </w:r>
            <w:r>
              <w:t>projektového řízení</w:t>
            </w:r>
            <w:r w:rsidRPr="0045020D">
              <w:t>.</w:t>
            </w:r>
            <w:r>
              <w:t xml:space="preserve"> Tyto </w:t>
            </w:r>
            <w:r w:rsidRPr="006F2A5B">
              <w:t>metody jsou použitelné zejména při plánování zdrojů projektu, časovém plánování projektu, plánování nákladů projektu a řízení projektů. Studenti se také seznámí s agilními metodami projektového managementu a budou schopni využívat softwarovou podporu při řízení projektů.</w:t>
            </w:r>
          </w:p>
          <w:p w14:paraId="1662BF00" w14:textId="77777777" w:rsidR="00A46C50" w:rsidRPr="001B13CE" w:rsidRDefault="00A46C50" w:rsidP="00A46C50">
            <w:pPr>
              <w:jc w:val="both"/>
              <w:rPr>
                <w:u w:val="single"/>
              </w:rPr>
            </w:pPr>
            <w:r w:rsidRPr="001B13CE">
              <w:rPr>
                <w:u w:val="single"/>
              </w:rPr>
              <w:t>Základní témata:</w:t>
            </w:r>
          </w:p>
          <w:p w14:paraId="6546241C" w14:textId="77777777" w:rsidR="00A46C50" w:rsidRDefault="00A46C50" w:rsidP="00DA5BB8">
            <w:pPr>
              <w:pStyle w:val="Odstavecseseznamem"/>
              <w:numPr>
                <w:ilvl w:val="0"/>
                <w:numId w:val="11"/>
              </w:numPr>
              <w:ind w:left="396" w:hanging="284"/>
              <w:jc w:val="both"/>
            </w:pPr>
            <w:r>
              <w:t>Základní pojmy projektového řízení.</w:t>
            </w:r>
          </w:p>
          <w:p w14:paraId="4EE44074" w14:textId="77777777" w:rsidR="00A46C50" w:rsidRDefault="00A46C50" w:rsidP="00DA5BB8">
            <w:pPr>
              <w:pStyle w:val="Odstavecseseznamem"/>
              <w:numPr>
                <w:ilvl w:val="0"/>
                <w:numId w:val="11"/>
              </w:numPr>
              <w:ind w:left="396" w:hanging="284"/>
              <w:jc w:val="both"/>
            </w:pPr>
            <w:r w:rsidRPr="00462A5D">
              <w:t>Fáze životního cyklu projektu</w:t>
            </w:r>
            <w:r>
              <w:t>.</w:t>
            </w:r>
          </w:p>
          <w:p w14:paraId="25898CC4" w14:textId="77777777" w:rsidR="00A46C50" w:rsidRPr="004E45A6" w:rsidRDefault="00A46C50" w:rsidP="00DA5BB8">
            <w:pPr>
              <w:pStyle w:val="Odstavecseseznamem"/>
              <w:numPr>
                <w:ilvl w:val="0"/>
                <w:numId w:val="11"/>
              </w:numPr>
              <w:ind w:left="396" w:hanging="284"/>
              <w:jc w:val="both"/>
              <w:rPr>
                <w:lang w:val="en-US"/>
              </w:rPr>
            </w:pPr>
            <w:r w:rsidRPr="004E45A6">
              <w:rPr>
                <w:lang w:val="sk-SK"/>
              </w:rPr>
              <w:t>Záujmové skupiny projektu</w:t>
            </w:r>
            <w:r>
              <w:rPr>
                <w:lang w:val="en-US"/>
              </w:rPr>
              <w:t>.</w:t>
            </w:r>
          </w:p>
          <w:p w14:paraId="28EA00E3" w14:textId="77777777" w:rsidR="00A46C50" w:rsidRDefault="00A46C50" w:rsidP="00DA5BB8">
            <w:pPr>
              <w:pStyle w:val="Odstavecseseznamem"/>
              <w:numPr>
                <w:ilvl w:val="0"/>
                <w:numId w:val="11"/>
              </w:numPr>
              <w:ind w:left="396" w:hanging="284"/>
              <w:jc w:val="both"/>
            </w:pPr>
            <w:r>
              <w:t>Požadavky a cíle projektu.</w:t>
            </w:r>
          </w:p>
          <w:p w14:paraId="3430DB75" w14:textId="77777777" w:rsidR="00A46C50" w:rsidRDefault="00A46C50" w:rsidP="00DA5BB8">
            <w:pPr>
              <w:pStyle w:val="Odstavecseseznamem"/>
              <w:numPr>
                <w:ilvl w:val="0"/>
                <w:numId w:val="11"/>
              </w:numPr>
              <w:ind w:left="396" w:hanging="284"/>
              <w:jc w:val="both"/>
            </w:pPr>
            <w:r>
              <w:t>Rozpis prací projektu.</w:t>
            </w:r>
          </w:p>
          <w:p w14:paraId="515FECEC" w14:textId="77777777" w:rsidR="00A46C50" w:rsidRDefault="00A46C50" w:rsidP="00DA5BB8">
            <w:pPr>
              <w:pStyle w:val="Odstavecseseznamem"/>
              <w:numPr>
                <w:ilvl w:val="0"/>
                <w:numId w:val="11"/>
              </w:numPr>
              <w:ind w:left="396" w:hanging="284"/>
              <w:jc w:val="both"/>
            </w:pPr>
            <w:r>
              <w:t>Zdroje projektu.</w:t>
            </w:r>
          </w:p>
          <w:p w14:paraId="6810F645" w14:textId="77777777" w:rsidR="00A46C50" w:rsidRDefault="00A46C50" w:rsidP="00DA5BB8">
            <w:pPr>
              <w:pStyle w:val="Odstavecseseznamem"/>
              <w:numPr>
                <w:ilvl w:val="0"/>
                <w:numId w:val="11"/>
              </w:numPr>
              <w:ind w:left="396" w:hanging="284"/>
              <w:jc w:val="both"/>
            </w:pPr>
            <w:r>
              <w:t>Časové plánování projektu.</w:t>
            </w:r>
          </w:p>
          <w:p w14:paraId="6DC49B6A" w14:textId="77777777" w:rsidR="00A46C50" w:rsidRDefault="00A46C50" w:rsidP="00DA5BB8">
            <w:pPr>
              <w:pStyle w:val="Odstavecseseznamem"/>
              <w:numPr>
                <w:ilvl w:val="0"/>
                <w:numId w:val="11"/>
              </w:numPr>
              <w:ind w:left="396" w:hanging="284"/>
              <w:jc w:val="both"/>
            </w:pPr>
            <w:r>
              <w:t>Náklady a financování projektu.</w:t>
            </w:r>
          </w:p>
          <w:p w14:paraId="2A8B365B" w14:textId="77777777" w:rsidR="00A46C50" w:rsidRDefault="00A46C50" w:rsidP="00DA5BB8">
            <w:pPr>
              <w:pStyle w:val="Odstavecseseznamem"/>
              <w:numPr>
                <w:ilvl w:val="0"/>
                <w:numId w:val="11"/>
              </w:numPr>
              <w:ind w:left="396" w:hanging="284"/>
              <w:jc w:val="both"/>
            </w:pPr>
            <w:r>
              <w:t>Řízení rizik projektu.</w:t>
            </w:r>
          </w:p>
          <w:p w14:paraId="39B11CD9" w14:textId="77777777" w:rsidR="00A46C50" w:rsidRDefault="00A46C50" w:rsidP="00DA5BB8">
            <w:pPr>
              <w:pStyle w:val="Odstavecseseznamem"/>
              <w:numPr>
                <w:ilvl w:val="0"/>
                <w:numId w:val="11"/>
              </w:numPr>
              <w:ind w:left="396" w:hanging="284"/>
              <w:jc w:val="both"/>
            </w:pPr>
            <w:r>
              <w:t xml:space="preserve">Kompetentnost projektového manažera. </w:t>
            </w:r>
          </w:p>
          <w:p w14:paraId="5AAC77DD" w14:textId="77777777" w:rsidR="00A46C50" w:rsidRPr="004E45A6" w:rsidRDefault="00A46C50" w:rsidP="00DA5BB8">
            <w:pPr>
              <w:pStyle w:val="Odstavecseseznamem"/>
              <w:numPr>
                <w:ilvl w:val="0"/>
                <w:numId w:val="11"/>
              </w:numPr>
              <w:ind w:left="396" w:hanging="284"/>
              <w:jc w:val="both"/>
              <w:rPr>
                <w:lang w:val="en-US"/>
              </w:rPr>
            </w:pPr>
            <w:r>
              <w:t>Standardy projektového řízení, Certifikace (IPMA, PMI)</w:t>
            </w:r>
            <w:r>
              <w:rPr>
                <w:lang w:val="en-US"/>
              </w:rPr>
              <w:t>.</w:t>
            </w:r>
          </w:p>
          <w:p w14:paraId="257F3A9E" w14:textId="77777777" w:rsidR="00A46C50" w:rsidRDefault="00A46C50" w:rsidP="00DA5BB8">
            <w:pPr>
              <w:pStyle w:val="Odstavecseseznamem"/>
              <w:numPr>
                <w:ilvl w:val="0"/>
                <w:numId w:val="11"/>
              </w:numPr>
              <w:ind w:left="396" w:hanging="284"/>
              <w:jc w:val="both"/>
            </w:pPr>
            <w:r>
              <w:t>Agilní projektové řízení.</w:t>
            </w:r>
          </w:p>
          <w:p w14:paraId="1CF8975E" w14:textId="77777777" w:rsidR="00A46C50" w:rsidRDefault="00A46C50" w:rsidP="00DA5BB8">
            <w:pPr>
              <w:pStyle w:val="Odstavecseseznamem"/>
              <w:numPr>
                <w:ilvl w:val="0"/>
                <w:numId w:val="11"/>
              </w:numPr>
              <w:ind w:left="396" w:hanging="284"/>
              <w:jc w:val="both"/>
            </w:pPr>
            <w:r>
              <w:t>Softwarová podpora pro projektové řízení.</w:t>
            </w:r>
          </w:p>
        </w:tc>
      </w:tr>
      <w:tr w:rsidR="00A46C50" w14:paraId="255BEC47" w14:textId="77777777" w:rsidTr="00A46C50">
        <w:trPr>
          <w:trHeight w:val="265"/>
        </w:trPr>
        <w:tc>
          <w:tcPr>
            <w:tcW w:w="3653" w:type="dxa"/>
            <w:gridSpan w:val="2"/>
            <w:tcBorders>
              <w:top w:val="nil"/>
            </w:tcBorders>
            <w:shd w:val="clear" w:color="auto" w:fill="F7CAAC"/>
          </w:tcPr>
          <w:p w14:paraId="5EC98F8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5930CB8" w14:textId="77777777" w:rsidR="00A46C50" w:rsidRDefault="00A46C50" w:rsidP="00A46C50">
            <w:pPr>
              <w:jc w:val="both"/>
            </w:pPr>
          </w:p>
        </w:tc>
      </w:tr>
      <w:tr w:rsidR="00A46C50" w:rsidRPr="00B82A6C" w14:paraId="1E6C5E4D" w14:textId="77777777" w:rsidTr="00A46C50">
        <w:trPr>
          <w:trHeight w:val="1497"/>
        </w:trPr>
        <w:tc>
          <w:tcPr>
            <w:tcW w:w="9855" w:type="dxa"/>
            <w:gridSpan w:val="8"/>
            <w:tcBorders>
              <w:top w:val="nil"/>
            </w:tcBorders>
          </w:tcPr>
          <w:p w14:paraId="528415F7" w14:textId="77777777" w:rsidR="00A46C50" w:rsidRPr="00C14649" w:rsidRDefault="00A46C50" w:rsidP="00A46C50">
            <w:pPr>
              <w:jc w:val="both"/>
              <w:rPr>
                <w:b/>
                <w:bCs/>
              </w:rPr>
            </w:pPr>
            <w:r w:rsidRPr="00C14649">
              <w:rPr>
                <w:b/>
                <w:bCs/>
              </w:rPr>
              <w:t>Povinná literatura</w:t>
            </w:r>
          </w:p>
          <w:p w14:paraId="304B8B15" w14:textId="59CBDD73" w:rsidR="00A46C50" w:rsidRPr="00C14649" w:rsidRDefault="00A46C50" w:rsidP="00A46C50">
            <w:pPr>
              <w:jc w:val="both"/>
              <w:rPr>
                <w:b/>
                <w:bCs/>
              </w:rPr>
            </w:pPr>
            <w:r w:rsidRPr="00C14649">
              <w:t>DOLEŽAL, J</w:t>
            </w:r>
            <w:r w:rsidR="00F6689C">
              <w:t>.</w:t>
            </w:r>
            <w:r w:rsidRPr="00C14649">
              <w:t> </w:t>
            </w:r>
            <w:r w:rsidRPr="00C14649">
              <w:rPr>
                <w:i/>
                <w:iCs/>
              </w:rPr>
              <w:t>Projektový management: komplexně, prakticky a podle světových standardů.</w:t>
            </w:r>
            <w:r w:rsidRPr="00C14649">
              <w:t> Praha: Grada Publishing, 2016</w:t>
            </w:r>
            <w:r w:rsidR="00F6689C">
              <w:t>.</w:t>
            </w:r>
            <w:r w:rsidRPr="00C14649">
              <w:t xml:space="preserve"> ISBN 978-80-247-5620-2.</w:t>
            </w:r>
          </w:p>
          <w:p w14:paraId="5D23831D" w14:textId="23A7F458" w:rsidR="00A46C50" w:rsidRPr="00C14649" w:rsidRDefault="00A46C50" w:rsidP="00A46C50">
            <w:pPr>
              <w:jc w:val="both"/>
            </w:pPr>
            <w:r w:rsidRPr="00C14649">
              <w:t>SVOZILOVÁ, A. </w:t>
            </w:r>
            <w:r w:rsidRPr="00C14649">
              <w:rPr>
                <w:rStyle w:val="Zdraznn"/>
              </w:rPr>
              <w:t>Projektový management: systémový přístup k řízení projektů</w:t>
            </w:r>
            <w:r w:rsidRPr="00C14649">
              <w:t>. 3., aktualizované vydání. Grada Publishing, 2016</w:t>
            </w:r>
            <w:r w:rsidR="00F6689C">
              <w:t>.</w:t>
            </w:r>
            <w:r w:rsidRPr="00C14649">
              <w:t xml:space="preserve"> ISBN 978-80-271-0075.</w:t>
            </w:r>
          </w:p>
          <w:p w14:paraId="3669CB40" w14:textId="77777777" w:rsidR="00A46C50" w:rsidRPr="00C14649" w:rsidRDefault="00A46C50" w:rsidP="00A46C50">
            <w:pPr>
              <w:jc w:val="both"/>
              <w:rPr>
                <w:b/>
                <w:bCs/>
              </w:rPr>
            </w:pPr>
            <w:r w:rsidRPr="00C14649">
              <w:rPr>
                <w:b/>
                <w:bCs/>
              </w:rPr>
              <w:t>Doporučená literatura</w:t>
            </w:r>
          </w:p>
          <w:p w14:paraId="13A71651" w14:textId="39F028D0" w:rsidR="00A46C50" w:rsidRPr="00C14649" w:rsidRDefault="00A46C50" w:rsidP="00A46C50">
            <w:pPr>
              <w:jc w:val="both"/>
            </w:pPr>
            <w:r w:rsidRPr="00C14649">
              <w:rPr>
                <w:rFonts w:hint="eastAsia"/>
              </w:rPr>
              <w:t>DOLEŽAL, J. </w:t>
            </w:r>
            <w:r w:rsidRPr="00C14649">
              <w:rPr>
                <w:rFonts w:hint="eastAsia"/>
                <w:i/>
              </w:rPr>
              <w:t>Agilní přístupy vývoje produktu a řízení projektu: komplexně, prakticky a dle světové praxe.</w:t>
            </w:r>
            <w:r w:rsidRPr="00C14649">
              <w:rPr>
                <w:rFonts w:hint="eastAsia"/>
              </w:rPr>
              <w:t xml:space="preserve"> Praha: Grada, 2022</w:t>
            </w:r>
            <w:r w:rsidR="00F6689C">
              <w:t>.</w:t>
            </w:r>
            <w:r w:rsidRPr="00C14649">
              <w:rPr>
                <w:rFonts w:hint="eastAsia"/>
              </w:rPr>
              <w:t xml:space="preserve"> ISBN 978-80-271-3705-3.</w:t>
            </w:r>
          </w:p>
          <w:p w14:paraId="0C0FE085" w14:textId="01C329E9" w:rsidR="00A46C50" w:rsidRPr="00C14649" w:rsidRDefault="00A46C50" w:rsidP="00A46C50">
            <w:pPr>
              <w:jc w:val="both"/>
            </w:pPr>
            <w:r w:rsidRPr="00C14649">
              <w:t>KERZNER, H. </w:t>
            </w:r>
            <w:r w:rsidRPr="00C14649">
              <w:rPr>
                <w:rStyle w:val="Zdraznn"/>
              </w:rPr>
              <w:t>Project management: a systems approach to planning, scheduling, and cotrolling.</w:t>
            </w:r>
            <w:r w:rsidRPr="00C14649">
              <w:t> Thirteenth edition. Hoboken, New Jersey: Wiley, 2022</w:t>
            </w:r>
            <w:r w:rsidR="00F6689C">
              <w:t>.</w:t>
            </w:r>
            <w:r w:rsidRPr="00C14649">
              <w:t xml:space="preserve"> ISBN 978-1-119-80537-3.</w:t>
            </w:r>
          </w:p>
          <w:p w14:paraId="5824FF8B" w14:textId="18836E45" w:rsidR="00A46C50" w:rsidRPr="00B82A6C" w:rsidRDefault="00A46C50" w:rsidP="00A46C50">
            <w:pPr>
              <w:jc w:val="both"/>
              <w:rPr>
                <w:color w:val="333333"/>
              </w:rPr>
            </w:pPr>
            <w:r w:rsidRPr="00C14649">
              <w:rPr>
                <w:rFonts w:hint="eastAsia"/>
              </w:rPr>
              <w:t>PINTO, J</w:t>
            </w:r>
            <w:r w:rsidR="00F6689C">
              <w:t>.</w:t>
            </w:r>
            <w:r w:rsidRPr="00C14649">
              <w:rPr>
                <w:rFonts w:hint="eastAsia"/>
              </w:rPr>
              <w:t xml:space="preserve"> K. </w:t>
            </w:r>
            <w:r w:rsidRPr="00C14649">
              <w:rPr>
                <w:rFonts w:hint="eastAsia"/>
                <w:i/>
              </w:rPr>
              <w:t>Project management: achieving competitive advantage.</w:t>
            </w:r>
            <w:r w:rsidRPr="00C14649">
              <w:rPr>
                <w:rFonts w:hint="eastAsia"/>
              </w:rPr>
              <w:t xml:space="preserve"> Fourth edition. Boston: Pearson, 2016</w:t>
            </w:r>
            <w:r w:rsidR="00F6689C">
              <w:t>.</w:t>
            </w:r>
            <w:r w:rsidRPr="00C14649">
              <w:rPr>
                <w:rFonts w:hint="eastAsia"/>
              </w:rPr>
              <w:t xml:space="preserve"> ISBN 9781292094793.</w:t>
            </w:r>
          </w:p>
        </w:tc>
      </w:tr>
      <w:tr w:rsidR="00A46C50" w14:paraId="13AC767C"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A6B8B" w14:textId="77777777" w:rsidR="00A46C50" w:rsidRDefault="00A46C50" w:rsidP="00A46C50">
            <w:pPr>
              <w:jc w:val="center"/>
              <w:rPr>
                <w:b/>
              </w:rPr>
            </w:pPr>
            <w:r>
              <w:rPr>
                <w:b/>
              </w:rPr>
              <w:t>Informace ke kombinované nebo distanční formě</w:t>
            </w:r>
          </w:p>
        </w:tc>
      </w:tr>
      <w:tr w:rsidR="00A46C50" w14:paraId="1D30B471" w14:textId="77777777" w:rsidTr="00A46C50">
        <w:tc>
          <w:tcPr>
            <w:tcW w:w="4787" w:type="dxa"/>
            <w:gridSpan w:val="3"/>
            <w:tcBorders>
              <w:top w:val="single" w:sz="2" w:space="0" w:color="auto"/>
            </w:tcBorders>
            <w:shd w:val="clear" w:color="auto" w:fill="F7CAAC"/>
          </w:tcPr>
          <w:p w14:paraId="5A4A355B" w14:textId="77777777" w:rsidR="00A46C50" w:rsidRDefault="00A46C50" w:rsidP="00A46C50">
            <w:pPr>
              <w:jc w:val="both"/>
            </w:pPr>
            <w:r>
              <w:rPr>
                <w:b/>
              </w:rPr>
              <w:t>Rozsah konzultací (soustředění)</w:t>
            </w:r>
          </w:p>
        </w:tc>
        <w:tc>
          <w:tcPr>
            <w:tcW w:w="889" w:type="dxa"/>
            <w:tcBorders>
              <w:top w:val="single" w:sz="2" w:space="0" w:color="auto"/>
            </w:tcBorders>
          </w:tcPr>
          <w:p w14:paraId="6BEDDABE" w14:textId="77777777" w:rsidR="00A46C50" w:rsidRDefault="00A46C50" w:rsidP="00A46C50">
            <w:pPr>
              <w:jc w:val="both"/>
            </w:pPr>
            <w:r>
              <w:t>10</w:t>
            </w:r>
          </w:p>
        </w:tc>
        <w:tc>
          <w:tcPr>
            <w:tcW w:w="4179" w:type="dxa"/>
            <w:gridSpan w:val="4"/>
            <w:tcBorders>
              <w:top w:val="single" w:sz="2" w:space="0" w:color="auto"/>
            </w:tcBorders>
            <w:shd w:val="clear" w:color="auto" w:fill="F7CAAC"/>
          </w:tcPr>
          <w:p w14:paraId="1EEDA070" w14:textId="77777777" w:rsidR="00A46C50" w:rsidRDefault="00A46C50" w:rsidP="00A46C50">
            <w:pPr>
              <w:jc w:val="both"/>
              <w:rPr>
                <w:b/>
              </w:rPr>
            </w:pPr>
            <w:r>
              <w:rPr>
                <w:b/>
              </w:rPr>
              <w:t xml:space="preserve">hodin </w:t>
            </w:r>
          </w:p>
        </w:tc>
      </w:tr>
      <w:tr w:rsidR="00A46C50" w14:paraId="0ABE306E" w14:textId="77777777" w:rsidTr="00A46C50">
        <w:tc>
          <w:tcPr>
            <w:tcW w:w="9855" w:type="dxa"/>
            <w:gridSpan w:val="8"/>
            <w:shd w:val="clear" w:color="auto" w:fill="F7CAAC"/>
          </w:tcPr>
          <w:p w14:paraId="70871F07" w14:textId="77777777" w:rsidR="00A46C50" w:rsidRDefault="00A46C50" w:rsidP="00A46C50">
            <w:pPr>
              <w:jc w:val="both"/>
              <w:rPr>
                <w:b/>
              </w:rPr>
            </w:pPr>
            <w:r>
              <w:rPr>
                <w:b/>
              </w:rPr>
              <w:t>Informace o způsobu kontaktu s vyučujícím</w:t>
            </w:r>
          </w:p>
        </w:tc>
      </w:tr>
      <w:tr w:rsidR="00A46C50" w14:paraId="744A7776" w14:textId="77777777" w:rsidTr="005719E9">
        <w:trPr>
          <w:trHeight w:val="850"/>
        </w:trPr>
        <w:tc>
          <w:tcPr>
            <w:tcW w:w="9855" w:type="dxa"/>
            <w:gridSpan w:val="8"/>
          </w:tcPr>
          <w:p w14:paraId="71AC2669" w14:textId="02443B41" w:rsidR="00A46C50" w:rsidRDefault="00F6689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7D5EAAB" w14:textId="77777777" w:rsidR="00A46C50" w:rsidRDefault="00A46C50" w:rsidP="00A46C50"/>
    <w:p w14:paraId="14988541" w14:textId="77777777" w:rsidR="00A46C50" w:rsidRDefault="00A46C50" w:rsidP="00A46C50"/>
    <w:p w14:paraId="3A3CCE01" w14:textId="77777777" w:rsidR="00A46C50" w:rsidRDefault="00A46C50" w:rsidP="00A46C50"/>
    <w:p w14:paraId="49B7C977" w14:textId="77777777" w:rsidR="00A46C50" w:rsidRDefault="00A46C50" w:rsidP="00A46C50"/>
    <w:p w14:paraId="2AB8B08D" w14:textId="77777777" w:rsidR="00A46C50" w:rsidRDefault="00A46C50" w:rsidP="00A46C50"/>
    <w:p w14:paraId="0A59CE4B" w14:textId="77777777" w:rsidR="00A46C50" w:rsidRDefault="00A46C50" w:rsidP="00A46C50"/>
    <w:p w14:paraId="324BC826" w14:textId="77777777" w:rsidR="00A46C50" w:rsidRDefault="00A46C50" w:rsidP="00A46C50"/>
    <w:p w14:paraId="204A166D" w14:textId="77777777" w:rsidR="00A46C50" w:rsidRDefault="00A46C50" w:rsidP="00A46C50"/>
    <w:p w14:paraId="554B050D" w14:textId="77777777" w:rsidR="00A46C50" w:rsidRDefault="00A46C50" w:rsidP="00A46C50"/>
    <w:p w14:paraId="3A0D9911" w14:textId="77777777" w:rsidR="00A46C50" w:rsidRDefault="00A46C50" w:rsidP="00A46C50"/>
    <w:p w14:paraId="36B5F6BF" w14:textId="77777777" w:rsidR="00A46C50" w:rsidRDefault="00A46C50" w:rsidP="00A46C50"/>
    <w:p w14:paraId="7DC7C17E" w14:textId="77777777" w:rsidR="00A46C50" w:rsidRDefault="00A46C50" w:rsidP="00A46C50"/>
    <w:p w14:paraId="7357033E" w14:textId="77777777" w:rsidR="00A46C50" w:rsidRDefault="00A46C50" w:rsidP="00A46C50"/>
    <w:p w14:paraId="6C24671E" w14:textId="77777777" w:rsidR="00A46C50" w:rsidRDefault="00A46C50" w:rsidP="00A46C50"/>
    <w:p w14:paraId="4B94E501" w14:textId="77777777" w:rsidR="00A46C50" w:rsidRDefault="00A46C50" w:rsidP="00A46C50"/>
    <w:p w14:paraId="2A2241FD" w14:textId="77777777" w:rsidR="00A46C50" w:rsidRDefault="00A46C50" w:rsidP="00A46C50"/>
    <w:p w14:paraId="7F4A4C97" w14:textId="77777777" w:rsidR="00A46C50" w:rsidRDefault="00A46C50" w:rsidP="00A46C50"/>
    <w:p w14:paraId="60693A35" w14:textId="77777777" w:rsidR="00A46C50" w:rsidRDefault="00A46C50" w:rsidP="00A46C50"/>
    <w:p w14:paraId="3FEAFF1C" w14:textId="77777777" w:rsidR="00A46C50" w:rsidRDefault="00A46C50" w:rsidP="00A46C50"/>
    <w:p w14:paraId="3549B8AD" w14:textId="77777777" w:rsidR="00A46C50" w:rsidRDefault="00A46C50" w:rsidP="00A46C50"/>
    <w:p w14:paraId="683EA714" w14:textId="77777777" w:rsidR="00A46C50" w:rsidRDefault="00A46C50" w:rsidP="00A46C50"/>
    <w:p w14:paraId="469C8920" w14:textId="77777777" w:rsidR="00A46C50" w:rsidRDefault="00A46C50" w:rsidP="00A46C50"/>
    <w:p w14:paraId="7E4568D0" w14:textId="77777777" w:rsidR="00A46C50" w:rsidRDefault="00A46C50" w:rsidP="00A46C50"/>
    <w:p w14:paraId="47D2EBBF" w14:textId="77777777" w:rsidR="00A46C50" w:rsidRDefault="00A46C50" w:rsidP="00A46C50"/>
    <w:p w14:paraId="01AAE5B8" w14:textId="77777777" w:rsidR="00A46C50" w:rsidRDefault="00A46C50" w:rsidP="00A46C50"/>
    <w:p w14:paraId="143B6377" w14:textId="77777777" w:rsidR="00A46C50" w:rsidRDefault="00A46C50" w:rsidP="00A46C50"/>
    <w:p w14:paraId="456398BC" w14:textId="77777777" w:rsidR="00A46C50" w:rsidRDefault="00A46C50" w:rsidP="00A46C50"/>
    <w:p w14:paraId="18E7403D" w14:textId="77777777" w:rsidR="00A46C50" w:rsidRDefault="00A46C50" w:rsidP="00A46C50"/>
    <w:p w14:paraId="7A9812C3" w14:textId="77777777" w:rsidR="00A46C50" w:rsidRDefault="00A46C50" w:rsidP="00A46C50"/>
    <w:p w14:paraId="3714C24B" w14:textId="77777777" w:rsidR="00A46C50" w:rsidRDefault="00A46C50" w:rsidP="00A46C50"/>
    <w:p w14:paraId="326E900A" w14:textId="77777777" w:rsidR="00A46C50" w:rsidRDefault="00A46C50" w:rsidP="00A46C50"/>
    <w:p w14:paraId="56988C79" w14:textId="77777777" w:rsidR="00A46C50" w:rsidRDefault="00A46C50" w:rsidP="00A46C50"/>
    <w:p w14:paraId="3551EAAE" w14:textId="77777777" w:rsidR="00A46C50" w:rsidRDefault="00A46C50" w:rsidP="00A46C50"/>
    <w:p w14:paraId="22A4DE31" w14:textId="77777777" w:rsidR="00A46C50" w:rsidRDefault="00A46C50" w:rsidP="00A46C50"/>
    <w:p w14:paraId="29ECD47F" w14:textId="77777777" w:rsidR="00A46C50" w:rsidRDefault="00A46C50" w:rsidP="00A46C50"/>
    <w:p w14:paraId="7DA0C5AE" w14:textId="77777777" w:rsidR="00A46C50" w:rsidRDefault="00A46C50" w:rsidP="00A46C50"/>
    <w:p w14:paraId="1BCC913C" w14:textId="77777777" w:rsidR="00A46C50" w:rsidRDefault="00A46C50" w:rsidP="00A46C50"/>
    <w:p w14:paraId="11EC695D" w14:textId="77777777" w:rsidR="00A46C50" w:rsidRDefault="00A46C50" w:rsidP="00A46C50"/>
    <w:p w14:paraId="3592E1F6" w14:textId="77777777" w:rsidR="00A46C50" w:rsidRDefault="00A46C50" w:rsidP="00A46C50"/>
    <w:p w14:paraId="5EF377A7" w14:textId="77777777" w:rsidR="00A46C50" w:rsidRDefault="00A46C50" w:rsidP="00A46C50"/>
    <w:p w14:paraId="3D4220FA" w14:textId="77777777" w:rsidR="00A46C50" w:rsidRDefault="00A46C50" w:rsidP="00A46C50"/>
    <w:p w14:paraId="2CF7F276" w14:textId="77777777" w:rsidR="00A46C50" w:rsidRDefault="00A46C50" w:rsidP="00A46C50"/>
    <w:p w14:paraId="3F1D51F7" w14:textId="77777777" w:rsidR="00A46C50" w:rsidRDefault="00A46C50" w:rsidP="00A46C50"/>
    <w:p w14:paraId="62DE33F0" w14:textId="77777777" w:rsidR="00A46C50" w:rsidRDefault="00A46C50" w:rsidP="00A46C50"/>
    <w:p w14:paraId="017B7BC5" w14:textId="77777777" w:rsidR="00A46C50" w:rsidRDefault="00A46C50" w:rsidP="00A46C50"/>
    <w:p w14:paraId="7947F886" w14:textId="77777777" w:rsidR="00A46C50" w:rsidRDefault="00A46C50" w:rsidP="00A46C50"/>
    <w:p w14:paraId="59162337" w14:textId="77777777" w:rsidR="00A46C50" w:rsidRDefault="00A46C50" w:rsidP="00A46C50"/>
    <w:p w14:paraId="4151E7FF" w14:textId="77777777" w:rsidR="00A46C50" w:rsidRDefault="00A46C50" w:rsidP="00A46C50"/>
    <w:p w14:paraId="7E3DF481" w14:textId="77777777" w:rsidR="00A46C50" w:rsidRDefault="00A46C50" w:rsidP="00A46C50"/>
    <w:p w14:paraId="29D9F505" w14:textId="77777777" w:rsidR="00A46C50" w:rsidRDefault="00A46C50" w:rsidP="00A46C50"/>
    <w:p w14:paraId="299999E8" w14:textId="77777777" w:rsidR="00A46C50" w:rsidRDefault="00A46C50" w:rsidP="00A46C50"/>
    <w:p w14:paraId="04B23200" w14:textId="77777777" w:rsidR="00A46C50" w:rsidRDefault="00A46C50" w:rsidP="00A46C50"/>
    <w:p w14:paraId="17D6CF27"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E7D5EDA" w14:textId="77777777" w:rsidTr="00A46C50">
        <w:tc>
          <w:tcPr>
            <w:tcW w:w="9855" w:type="dxa"/>
            <w:gridSpan w:val="8"/>
            <w:tcBorders>
              <w:bottom w:val="double" w:sz="4" w:space="0" w:color="auto"/>
            </w:tcBorders>
            <w:shd w:val="clear" w:color="auto" w:fill="BDD6EE"/>
          </w:tcPr>
          <w:p w14:paraId="4334DFE0" w14:textId="1ADC7DE7" w:rsidR="00A46C50" w:rsidRDefault="00A46C50" w:rsidP="00A46C50">
            <w:pPr>
              <w:jc w:val="both"/>
              <w:rPr>
                <w:b/>
                <w:sz w:val="28"/>
              </w:rPr>
            </w:pPr>
            <w:r>
              <w:lastRenderedPageBreak/>
              <w:br w:type="page"/>
            </w:r>
            <w:r>
              <w:rPr>
                <w:b/>
                <w:sz w:val="28"/>
              </w:rPr>
              <w:t>B-III – Charakteristika studijního předmětu</w:t>
            </w:r>
          </w:p>
        </w:tc>
      </w:tr>
      <w:tr w:rsidR="00A46C50" w14:paraId="73F4211B" w14:textId="77777777" w:rsidTr="00A46C50">
        <w:tc>
          <w:tcPr>
            <w:tcW w:w="3086" w:type="dxa"/>
            <w:tcBorders>
              <w:top w:val="double" w:sz="4" w:space="0" w:color="auto"/>
            </w:tcBorders>
            <w:shd w:val="clear" w:color="auto" w:fill="F7CAAC"/>
          </w:tcPr>
          <w:p w14:paraId="0AACC02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054E579" w14:textId="77777777" w:rsidR="00A46C50" w:rsidRDefault="00A46C50" w:rsidP="00A46C50">
            <w:pPr>
              <w:jc w:val="both"/>
            </w:pPr>
            <w:r>
              <w:t>Socioekonomická geografie a regionální rozvoj</w:t>
            </w:r>
          </w:p>
        </w:tc>
      </w:tr>
      <w:tr w:rsidR="00A46C50" w14:paraId="1C8582C2" w14:textId="77777777" w:rsidTr="00A46C50">
        <w:tc>
          <w:tcPr>
            <w:tcW w:w="3086" w:type="dxa"/>
            <w:shd w:val="clear" w:color="auto" w:fill="F7CAAC"/>
          </w:tcPr>
          <w:p w14:paraId="77A6F3F4" w14:textId="77777777" w:rsidR="00A46C50" w:rsidRDefault="00A46C50" w:rsidP="00A46C50">
            <w:pPr>
              <w:jc w:val="both"/>
              <w:rPr>
                <w:b/>
              </w:rPr>
            </w:pPr>
            <w:r>
              <w:rPr>
                <w:b/>
              </w:rPr>
              <w:t>Typ předmětu</w:t>
            </w:r>
          </w:p>
        </w:tc>
        <w:tc>
          <w:tcPr>
            <w:tcW w:w="3406" w:type="dxa"/>
            <w:gridSpan w:val="4"/>
          </w:tcPr>
          <w:p w14:paraId="5AE9CE40" w14:textId="77777777" w:rsidR="00A46C50" w:rsidRDefault="00A46C50" w:rsidP="00A46C50">
            <w:pPr>
              <w:jc w:val="both"/>
            </w:pPr>
            <w:r>
              <w:t>povinný</w:t>
            </w:r>
          </w:p>
        </w:tc>
        <w:tc>
          <w:tcPr>
            <w:tcW w:w="2695" w:type="dxa"/>
            <w:gridSpan w:val="2"/>
            <w:shd w:val="clear" w:color="auto" w:fill="F7CAAC"/>
          </w:tcPr>
          <w:p w14:paraId="569A5BC5" w14:textId="77777777" w:rsidR="00A46C50" w:rsidRDefault="00A46C50" w:rsidP="00A46C50">
            <w:pPr>
              <w:jc w:val="both"/>
            </w:pPr>
            <w:r>
              <w:rPr>
                <w:b/>
              </w:rPr>
              <w:t>doporučený ročník / semestr</w:t>
            </w:r>
          </w:p>
        </w:tc>
        <w:tc>
          <w:tcPr>
            <w:tcW w:w="668" w:type="dxa"/>
          </w:tcPr>
          <w:p w14:paraId="7ABF6B55" w14:textId="77777777" w:rsidR="00A46C50" w:rsidRDefault="00A46C50" w:rsidP="00A46C50">
            <w:pPr>
              <w:jc w:val="both"/>
            </w:pPr>
            <w:r>
              <w:t>1/ZS</w:t>
            </w:r>
          </w:p>
        </w:tc>
      </w:tr>
      <w:tr w:rsidR="00A46C50" w14:paraId="108299EE" w14:textId="77777777" w:rsidTr="00A46C50">
        <w:tc>
          <w:tcPr>
            <w:tcW w:w="3086" w:type="dxa"/>
            <w:shd w:val="clear" w:color="auto" w:fill="F7CAAC"/>
          </w:tcPr>
          <w:p w14:paraId="48F60F16" w14:textId="77777777" w:rsidR="00A46C50" w:rsidRDefault="00A46C50" w:rsidP="00A46C50">
            <w:pPr>
              <w:jc w:val="both"/>
              <w:rPr>
                <w:b/>
              </w:rPr>
            </w:pPr>
            <w:r>
              <w:rPr>
                <w:b/>
              </w:rPr>
              <w:t>Rozsah studijního předmětu</w:t>
            </w:r>
          </w:p>
        </w:tc>
        <w:tc>
          <w:tcPr>
            <w:tcW w:w="1701" w:type="dxa"/>
            <w:gridSpan w:val="2"/>
          </w:tcPr>
          <w:p w14:paraId="22ADAB31" w14:textId="77777777" w:rsidR="00A46C50" w:rsidRDefault="00A46C50" w:rsidP="00A46C50">
            <w:pPr>
              <w:jc w:val="both"/>
            </w:pPr>
            <w:r>
              <w:t>13p + 26s</w:t>
            </w:r>
          </w:p>
        </w:tc>
        <w:tc>
          <w:tcPr>
            <w:tcW w:w="889" w:type="dxa"/>
            <w:shd w:val="clear" w:color="auto" w:fill="F7CAAC"/>
          </w:tcPr>
          <w:p w14:paraId="7B8D355D" w14:textId="77777777" w:rsidR="00A46C50" w:rsidRDefault="00A46C50" w:rsidP="00A46C50">
            <w:pPr>
              <w:jc w:val="both"/>
              <w:rPr>
                <w:b/>
              </w:rPr>
            </w:pPr>
            <w:r>
              <w:rPr>
                <w:b/>
              </w:rPr>
              <w:t xml:space="preserve">hod. </w:t>
            </w:r>
          </w:p>
        </w:tc>
        <w:tc>
          <w:tcPr>
            <w:tcW w:w="816" w:type="dxa"/>
          </w:tcPr>
          <w:p w14:paraId="73452452" w14:textId="77777777" w:rsidR="00A46C50" w:rsidRDefault="00A46C50" w:rsidP="00A46C50">
            <w:pPr>
              <w:jc w:val="both"/>
            </w:pPr>
            <w:r>
              <w:t>39</w:t>
            </w:r>
          </w:p>
        </w:tc>
        <w:tc>
          <w:tcPr>
            <w:tcW w:w="2156" w:type="dxa"/>
            <w:shd w:val="clear" w:color="auto" w:fill="F7CAAC"/>
          </w:tcPr>
          <w:p w14:paraId="3E8F6197" w14:textId="77777777" w:rsidR="00A46C50" w:rsidRDefault="00A46C50" w:rsidP="00A46C50">
            <w:pPr>
              <w:jc w:val="both"/>
              <w:rPr>
                <w:b/>
              </w:rPr>
            </w:pPr>
            <w:r>
              <w:rPr>
                <w:b/>
              </w:rPr>
              <w:t>kreditů</w:t>
            </w:r>
          </w:p>
        </w:tc>
        <w:tc>
          <w:tcPr>
            <w:tcW w:w="1207" w:type="dxa"/>
            <w:gridSpan w:val="2"/>
          </w:tcPr>
          <w:p w14:paraId="1D9FA4D1" w14:textId="77777777" w:rsidR="00A46C50" w:rsidRDefault="00A46C50" w:rsidP="00A46C50">
            <w:pPr>
              <w:jc w:val="both"/>
            </w:pPr>
            <w:r>
              <w:t>4</w:t>
            </w:r>
          </w:p>
        </w:tc>
      </w:tr>
      <w:tr w:rsidR="00A46C50" w14:paraId="0B8DE409" w14:textId="77777777" w:rsidTr="00A46C50">
        <w:tc>
          <w:tcPr>
            <w:tcW w:w="3086" w:type="dxa"/>
            <w:shd w:val="clear" w:color="auto" w:fill="F7CAAC"/>
          </w:tcPr>
          <w:p w14:paraId="7D57F52E" w14:textId="77777777" w:rsidR="00A46C50" w:rsidRDefault="00A46C50" w:rsidP="00A46C50">
            <w:pPr>
              <w:jc w:val="both"/>
              <w:rPr>
                <w:b/>
                <w:sz w:val="22"/>
              </w:rPr>
            </w:pPr>
            <w:r>
              <w:rPr>
                <w:b/>
              </w:rPr>
              <w:t>Prerekvizity, korekvizity, ekvivalence</w:t>
            </w:r>
          </w:p>
        </w:tc>
        <w:tc>
          <w:tcPr>
            <w:tcW w:w="6769" w:type="dxa"/>
            <w:gridSpan w:val="7"/>
          </w:tcPr>
          <w:p w14:paraId="3265EEFB" w14:textId="77777777" w:rsidR="00A46C50" w:rsidRDefault="00A46C50" w:rsidP="00A46C50">
            <w:pPr>
              <w:jc w:val="both"/>
            </w:pPr>
          </w:p>
        </w:tc>
      </w:tr>
      <w:tr w:rsidR="00A46C50" w14:paraId="79F56EC9" w14:textId="77777777" w:rsidTr="00A46C50">
        <w:tc>
          <w:tcPr>
            <w:tcW w:w="3086" w:type="dxa"/>
            <w:shd w:val="clear" w:color="auto" w:fill="F7CAAC"/>
          </w:tcPr>
          <w:p w14:paraId="5D71E05F" w14:textId="77777777" w:rsidR="00A46C50" w:rsidRDefault="00A46C50" w:rsidP="00A46C50">
            <w:pPr>
              <w:jc w:val="both"/>
              <w:rPr>
                <w:b/>
              </w:rPr>
            </w:pPr>
            <w:r>
              <w:rPr>
                <w:b/>
              </w:rPr>
              <w:t>Způsob ověření studijních výsledků</w:t>
            </w:r>
          </w:p>
        </w:tc>
        <w:tc>
          <w:tcPr>
            <w:tcW w:w="3406" w:type="dxa"/>
            <w:gridSpan w:val="4"/>
          </w:tcPr>
          <w:p w14:paraId="74B971B4" w14:textId="77777777" w:rsidR="00A46C50" w:rsidRDefault="00A46C50" w:rsidP="00A46C50">
            <w:pPr>
              <w:jc w:val="both"/>
            </w:pPr>
            <w:r>
              <w:t>zápočet, zkouška</w:t>
            </w:r>
          </w:p>
        </w:tc>
        <w:tc>
          <w:tcPr>
            <w:tcW w:w="2156" w:type="dxa"/>
            <w:shd w:val="clear" w:color="auto" w:fill="F7CAAC"/>
          </w:tcPr>
          <w:p w14:paraId="094BF464" w14:textId="77777777" w:rsidR="00A46C50" w:rsidRDefault="00A46C50" w:rsidP="00A46C50">
            <w:pPr>
              <w:jc w:val="both"/>
              <w:rPr>
                <w:b/>
              </w:rPr>
            </w:pPr>
            <w:r>
              <w:rPr>
                <w:b/>
              </w:rPr>
              <w:t>Forma výuky</w:t>
            </w:r>
          </w:p>
        </w:tc>
        <w:tc>
          <w:tcPr>
            <w:tcW w:w="1207" w:type="dxa"/>
            <w:gridSpan w:val="2"/>
          </w:tcPr>
          <w:p w14:paraId="41EB4651" w14:textId="77777777" w:rsidR="00A46C50" w:rsidRDefault="00A46C50" w:rsidP="00A46C50">
            <w:pPr>
              <w:jc w:val="both"/>
            </w:pPr>
            <w:r>
              <w:t>přednáška, seminář</w:t>
            </w:r>
          </w:p>
        </w:tc>
      </w:tr>
      <w:tr w:rsidR="00A46C50" w14:paraId="2910210C" w14:textId="77777777" w:rsidTr="00A46C50">
        <w:tc>
          <w:tcPr>
            <w:tcW w:w="3086" w:type="dxa"/>
            <w:shd w:val="clear" w:color="auto" w:fill="F7CAAC"/>
          </w:tcPr>
          <w:p w14:paraId="57A7FB4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0273173" w14:textId="51A22ED3" w:rsidR="00A46C50" w:rsidRPr="000B7DEE" w:rsidRDefault="00A46C50" w:rsidP="000A772F">
            <w:pPr>
              <w:jc w:val="both"/>
            </w:pPr>
            <w:r w:rsidRPr="000B7DEE">
              <w:t>Požadavky k</w:t>
            </w:r>
            <w:r w:rsidR="000A772F">
              <w:t> </w:t>
            </w:r>
            <w:r w:rsidRPr="000B7DEE">
              <w:t>zápočtu</w:t>
            </w:r>
            <w:r w:rsidR="000A772F">
              <w:t xml:space="preserve">: </w:t>
            </w:r>
            <w:r w:rsidRPr="000B7DEE">
              <w:t>80% účast na seminářích</w:t>
            </w:r>
            <w:r w:rsidR="000A772F">
              <w:t xml:space="preserve">; </w:t>
            </w:r>
            <w:r>
              <w:t>vypracování případové studie na zadané téma</w:t>
            </w:r>
          </w:p>
          <w:p w14:paraId="30D651E2" w14:textId="5C1C247C"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5D48F8C8" w14:textId="77777777" w:rsidTr="005719E9">
        <w:trPr>
          <w:trHeight w:val="192"/>
        </w:trPr>
        <w:tc>
          <w:tcPr>
            <w:tcW w:w="9855" w:type="dxa"/>
            <w:gridSpan w:val="8"/>
            <w:tcBorders>
              <w:top w:val="nil"/>
            </w:tcBorders>
          </w:tcPr>
          <w:p w14:paraId="6AD089F2" w14:textId="77777777" w:rsidR="00A46C50" w:rsidRDefault="00A46C50" w:rsidP="00A46C50">
            <w:pPr>
              <w:jc w:val="both"/>
            </w:pPr>
          </w:p>
        </w:tc>
      </w:tr>
      <w:tr w:rsidR="00A46C50" w14:paraId="0CB4BC08" w14:textId="77777777" w:rsidTr="00A46C50">
        <w:trPr>
          <w:trHeight w:val="197"/>
        </w:trPr>
        <w:tc>
          <w:tcPr>
            <w:tcW w:w="3086" w:type="dxa"/>
            <w:tcBorders>
              <w:top w:val="nil"/>
            </w:tcBorders>
            <w:shd w:val="clear" w:color="auto" w:fill="F7CAAC"/>
          </w:tcPr>
          <w:p w14:paraId="537CF1D6" w14:textId="77777777" w:rsidR="00A46C50" w:rsidRDefault="00A46C50" w:rsidP="00A46C50">
            <w:pPr>
              <w:jc w:val="both"/>
              <w:rPr>
                <w:b/>
              </w:rPr>
            </w:pPr>
            <w:r>
              <w:rPr>
                <w:b/>
              </w:rPr>
              <w:t>Garant předmětu</w:t>
            </w:r>
          </w:p>
        </w:tc>
        <w:tc>
          <w:tcPr>
            <w:tcW w:w="6769" w:type="dxa"/>
            <w:gridSpan w:val="7"/>
            <w:tcBorders>
              <w:top w:val="nil"/>
            </w:tcBorders>
          </w:tcPr>
          <w:p w14:paraId="7B568F22" w14:textId="77777777" w:rsidR="00A46C50" w:rsidRPr="000C0B3B" w:rsidRDefault="00A46C50" w:rsidP="00A46C50">
            <w:r w:rsidRPr="000C0B3B">
              <w:t>RNDr. Jakub Trojan, MSc, Ph.D.</w:t>
            </w:r>
          </w:p>
          <w:p w14:paraId="42BDF6E0" w14:textId="77777777" w:rsidR="00A46C50" w:rsidRDefault="00A46C50" w:rsidP="00A46C50">
            <w:pPr>
              <w:jc w:val="both"/>
            </w:pPr>
          </w:p>
        </w:tc>
      </w:tr>
      <w:tr w:rsidR="00A46C50" w14:paraId="7AC5FDFC" w14:textId="77777777" w:rsidTr="00A46C50">
        <w:trPr>
          <w:trHeight w:val="243"/>
        </w:trPr>
        <w:tc>
          <w:tcPr>
            <w:tcW w:w="3086" w:type="dxa"/>
            <w:tcBorders>
              <w:top w:val="nil"/>
            </w:tcBorders>
            <w:shd w:val="clear" w:color="auto" w:fill="F7CAAC"/>
          </w:tcPr>
          <w:p w14:paraId="0C9E2B6B" w14:textId="77777777" w:rsidR="00A46C50" w:rsidRDefault="00A46C50" w:rsidP="00A46C50">
            <w:pPr>
              <w:jc w:val="both"/>
              <w:rPr>
                <w:b/>
              </w:rPr>
            </w:pPr>
            <w:r>
              <w:rPr>
                <w:b/>
              </w:rPr>
              <w:t>Zapojení garanta do výuky předmětu</w:t>
            </w:r>
          </w:p>
        </w:tc>
        <w:tc>
          <w:tcPr>
            <w:tcW w:w="6769" w:type="dxa"/>
            <w:gridSpan w:val="7"/>
            <w:tcBorders>
              <w:top w:val="nil"/>
            </w:tcBorders>
          </w:tcPr>
          <w:p w14:paraId="2AF4574D"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14:paraId="6CDC2F57" w14:textId="77777777" w:rsidTr="00A46C50">
        <w:tc>
          <w:tcPr>
            <w:tcW w:w="3086" w:type="dxa"/>
            <w:shd w:val="clear" w:color="auto" w:fill="F7CAAC"/>
          </w:tcPr>
          <w:p w14:paraId="18ADA4A9" w14:textId="77777777" w:rsidR="00A46C50" w:rsidRDefault="00A46C50" w:rsidP="00A46C50">
            <w:pPr>
              <w:jc w:val="both"/>
              <w:rPr>
                <w:b/>
              </w:rPr>
            </w:pPr>
            <w:r>
              <w:rPr>
                <w:b/>
              </w:rPr>
              <w:t>Vyučující</w:t>
            </w:r>
          </w:p>
        </w:tc>
        <w:tc>
          <w:tcPr>
            <w:tcW w:w="6769" w:type="dxa"/>
            <w:gridSpan w:val="7"/>
            <w:tcBorders>
              <w:bottom w:val="nil"/>
            </w:tcBorders>
          </w:tcPr>
          <w:p w14:paraId="5892A176" w14:textId="77777777" w:rsidR="00A46C50" w:rsidRPr="000C0B3B" w:rsidRDefault="00A46C50" w:rsidP="00A46C50">
            <w:r w:rsidRPr="000C0B3B">
              <w:t xml:space="preserve">RNDr. Jakub Trojan, MSc, Ph.D. </w:t>
            </w:r>
            <w:r>
              <w:t xml:space="preserve">– garant, přednášky </w:t>
            </w:r>
            <w:r w:rsidRPr="000C0B3B">
              <w:t>(100 %)</w:t>
            </w:r>
          </w:p>
          <w:p w14:paraId="0C49234E" w14:textId="77777777" w:rsidR="00A46C50" w:rsidRDefault="00A46C50" w:rsidP="00A46C50">
            <w:pPr>
              <w:jc w:val="both"/>
            </w:pPr>
          </w:p>
        </w:tc>
      </w:tr>
      <w:tr w:rsidR="00A46C50" w14:paraId="66FE803A" w14:textId="77777777" w:rsidTr="005719E9">
        <w:trPr>
          <w:trHeight w:val="244"/>
        </w:trPr>
        <w:tc>
          <w:tcPr>
            <w:tcW w:w="9855" w:type="dxa"/>
            <w:gridSpan w:val="8"/>
            <w:tcBorders>
              <w:top w:val="nil"/>
            </w:tcBorders>
          </w:tcPr>
          <w:p w14:paraId="56110BCC" w14:textId="77777777" w:rsidR="00A46C50" w:rsidRDefault="00A46C50" w:rsidP="00A46C50">
            <w:pPr>
              <w:jc w:val="both"/>
            </w:pPr>
          </w:p>
        </w:tc>
      </w:tr>
      <w:tr w:rsidR="00A46C50" w14:paraId="4FA523EE" w14:textId="77777777" w:rsidTr="00A46C50">
        <w:tc>
          <w:tcPr>
            <w:tcW w:w="3086" w:type="dxa"/>
            <w:shd w:val="clear" w:color="auto" w:fill="F7CAAC"/>
          </w:tcPr>
          <w:p w14:paraId="4C8A1938" w14:textId="77777777" w:rsidR="00A46C50" w:rsidRDefault="00A46C50" w:rsidP="00A46C50">
            <w:pPr>
              <w:jc w:val="both"/>
              <w:rPr>
                <w:b/>
              </w:rPr>
            </w:pPr>
            <w:r>
              <w:rPr>
                <w:b/>
              </w:rPr>
              <w:t>Stručná anotace předmětu</w:t>
            </w:r>
          </w:p>
        </w:tc>
        <w:tc>
          <w:tcPr>
            <w:tcW w:w="6769" w:type="dxa"/>
            <w:gridSpan w:val="7"/>
            <w:tcBorders>
              <w:bottom w:val="nil"/>
            </w:tcBorders>
          </w:tcPr>
          <w:p w14:paraId="68F6659D" w14:textId="77777777" w:rsidR="00A46C50" w:rsidRDefault="00A46C50" w:rsidP="00A46C50">
            <w:pPr>
              <w:jc w:val="both"/>
            </w:pPr>
          </w:p>
        </w:tc>
      </w:tr>
      <w:tr w:rsidR="00A46C50" w14:paraId="4BBCE369" w14:textId="77777777" w:rsidTr="00A46C50">
        <w:trPr>
          <w:trHeight w:val="3938"/>
        </w:trPr>
        <w:tc>
          <w:tcPr>
            <w:tcW w:w="9855" w:type="dxa"/>
            <w:gridSpan w:val="8"/>
            <w:tcBorders>
              <w:top w:val="nil"/>
              <w:bottom w:val="single" w:sz="12" w:space="0" w:color="auto"/>
            </w:tcBorders>
          </w:tcPr>
          <w:p w14:paraId="0D6050E2" w14:textId="77777777" w:rsidR="00A46C50" w:rsidRDefault="00A46C50" w:rsidP="00A46C50">
            <w:pPr>
              <w:jc w:val="both"/>
            </w:pPr>
            <w:r>
              <w:t>Cílem předmětu je seznámit posluchače s vybranými tématy sociální geografie s průmětem do veřejného (regionálního) rozvoje. Předmět se tak orientuje na témata spojená se sociálním a ekonomickým pilířem udržitelného rozvoje za současné akcentace environmentálních podmínek, v němž se děje a jevy odehrávají. Součástí předmětu je kromě představení diskurzu teorií regionálního rozvoje také diskuse s aktéry veřejného rozvoje.</w:t>
            </w:r>
          </w:p>
          <w:p w14:paraId="430BA566" w14:textId="77777777" w:rsidR="00A46C50" w:rsidRPr="001B13CE" w:rsidRDefault="00A46C50" w:rsidP="00A46C50">
            <w:pPr>
              <w:jc w:val="both"/>
              <w:rPr>
                <w:u w:val="single"/>
              </w:rPr>
            </w:pPr>
            <w:r w:rsidRPr="001B13CE">
              <w:rPr>
                <w:u w:val="single"/>
              </w:rPr>
              <w:t>Základní témata:</w:t>
            </w:r>
          </w:p>
          <w:p w14:paraId="30D515D8" w14:textId="77777777" w:rsidR="00A46C50" w:rsidRDefault="00A46C50" w:rsidP="00DA5BB8">
            <w:pPr>
              <w:pStyle w:val="Odstavecseseznamem"/>
              <w:numPr>
                <w:ilvl w:val="0"/>
                <w:numId w:val="6"/>
              </w:numPr>
              <w:ind w:left="396" w:hanging="284"/>
              <w:jc w:val="both"/>
            </w:pPr>
            <w:r>
              <w:t>Úvod do sociální geografie – základní východiska, principy, tematické ukotvení.</w:t>
            </w:r>
          </w:p>
          <w:p w14:paraId="79B3C67F" w14:textId="77777777" w:rsidR="00A46C50" w:rsidRDefault="00A46C50" w:rsidP="00DA5BB8">
            <w:pPr>
              <w:pStyle w:val="Odstavecseseznamem"/>
              <w:numPr>
                <w:ilvl w:val="0"/>
                <w:numId w:val="6"/>
              </w:numPr>
              <w:ind w:left="396" w:hanging="284"/>
              <w:jc w:val="both"/>
            </w:pPr>
            <w:r>
              <w:t>Ekonomická geografie I – zemědělství.</w:t>
            </w:r>
          </w:p>
          <w:p w14:paraId="00D2FDD6" w14:textId="77777777" w:rsidR="00A46C50" w:rsidRDefault="00A46C50" w:rsidP="00DA5BB8">
            <w:pPr>
              <w:pStyle w:val="Odstavecseseznamem"/>
              <w:numPr>
                <w:ilvl w:val="0"/>
                <w:numId w:val="6"/>
              </w:numPr>
              <w:ind w:left="396" w:hanging="284"/>
              <w:jc w:val="both"/>
            </w:pPr>
            <w:r>
              <w:t>Ekonomická geografie II – průmysl.</w:t>
            </w:r>
          </w:p>
          <w:p w14:paraId="3960AC6C" w14:textId="77777777" w:rsidR="00A46C50" w:rsidRDefault="00A46C50" w:rsidP="00DA5BB8">
            <w:pPr>
              <w:pStyle w:val="Odstavecseseznamem"/>
              <w:numPr>
                <w:ilvl w:val="0"/>
                <w:numId w:val="6"/>
              </w:numPr>
              <w:ind w:left="396" w:hanging="284"/>
              <w:jc w:val="both"/>
            </w:pPr>
            <w:r>
              <w:t>Ekonomická geografie III – služby, kvartér a kvintér.</w:t>
            </w:r>
          </w:p>
          <w:p w14:paraId="4CC36F1F" w14:textId="77777777" w:rsidR="00A46C50" w:rsidRDefault="00A46C50" w:rsidP="00DA5BB8">
            <w:pPr>
              <w:pStyle w:val="Odstavecseseznamem"/>
              <w:numPr>
                <w:ilvl w:val="0"/>
                <w:numId w:val="6"/>
              </w:numPr>
              <w:ind w:left="396" w:hanging="284"/>
              <w:jc w:val="both"/>
            </w:pPr>
            <w:r>
              <w:t>Cestovní ruch – obecná a regionální geografie turismu.</w:t>
            </w:r>
          </w:p>
          <w:p w14:paraId="008ACCEF" w14:textId="77777777" w:rsidR="00A46C50" w:rsidRDefault="00A46C50" w:rsidP="00DA5BB8">
            <w:pPr>
              <w:pStyle w:val="Odstavecseseznamem"/>
              <w:numPr>
                <w:ilvl w:val="0"/>
                <w:numId w:val="6"/>
              </w:numPr>
              <w:ind w:left="396" w:hanging="284"/>
              <w:jc w:val="both"/>
            </w:pPr>
            <w:r>
              <w:t>Geografie obyvatelstva a sídel.</w:t>
            </w:r>
          </w:p>
          <w:p w14:paraId="67E4AA0A" w14:textId="77777777" w:rsidR="00A46C50" w:rsidRDefault="00A46C50" w:rsidP="00DA5BB8">
            <w:pPr>
              <w:pStyle w:val="Odstavecseseznamem"/>
              <w:numPr>
                <w:ilvl w:val="0"/>
                <w:numId w:val="6"/>
              </w:numPr>
              <w:ind w:left="396" w:hanging="284"/>
              <w:jc w:val="both"/>
            </w:pPr>
            <w:r>
              <w:t>Urbanismus a územní plánování.</w:t>
            </w:r>
          </w:p>
          <w:p w14:paraId="4A5C2AD5" w14:textId="77777777" w:rsidR="00A46C50" w:rsidRDefault="00A46C50" w:rsidP="00DA5BB8">
            <w:pPr>
              <w:pStyle w:val="Odstavecseseznamem"/>
              <w:numPr>
                <w:ilvl w:val="0"/>
                <w:numId w:val="6"/>
              </w:numPr>
              <w:ind w:left="396" w:hanging="284"/>
              <w:jc w:val="both"/>
            </w:pPr>
            <w:r>
              <w:t>Teorie regionálního rozvoje – metodologická východiska.</w:t>
            </w:r>
          </w:p>
          <w:p w14:paraId="4CE41395" w14:textId="77777777" w:rsidR="00A46C50" w:rsidRDefault="00A46C50" w:rsidP="00DA5BB8">
            <w:pPr>
              <w:pStyle w:val="Odstavecseseznamem"/>
              <w:numPr>
                <w:ilvl w:val="0"/>
                <w:numId w:val="6"/>
              </w:numPr>
              <w:ind w:left="396" w:hanging="284"/>
              <w:jc w:val="both"/>
            </w:pPr>
            <w:r>
              <w:t>Teorie regionálního rozvoje – ekonomické teorie veřejného rozvoje.</w:t>
            </w:r>
          </w:p>
          <w:p w14:paraId="64D00BAD" w14:textId="77777777" w:rsidR="00A46C50" w:rsidRDefault="00A46C50" w:rsidP="00DA5BB8">
            <w:pPr>
              <w:pStyle w:val="Odstavecseseznamem"/>
              <w:numPr>
                <w:ilvl w:val="0"/>
                <w:numId w:val="6"/>
              </w:numPr>
              <w:ind w:left="396" w:hanging="284"/>
              <w:jc w:val="both"/>
            </w:pPr>
            <w:r>
              <w:t>Teorie regionálního rozvoje – aplikace teorií reg. rozvoje v sociální geografii a regionální politice.</w:t>
            </w:r>
          </w:p>
          <w:p w14:paraId="1C5CCFCE" w14:textId="77777777" w:rsidR="00A46C50" w:rsidRDefault="00A46C50" w:rsidP="00DA5BB8">
            <w:pPr>
              <w:pStyle w:val="Odstavecseseznamem"/>
              <w:numPr>
                <w:ilvl w:val="0"/>
                <w:numId w:val="6"/>
              </w:numPr>
              <w:ind w:left="396" w:hanging="284"/>
              <w:jc w:val="both"/>
            </w:pPr>
            <w:r>
              <w:t>Geografie veřejné správy.</w:t>
            </w:r>
          </w:p>
          <w:p w14:paraId="2F9CD127" w14:textId="77777777" w:rsidR="00A46C50" w:rsidRDefault="00A46C50" w:rsidP="00DA5BB8">
            <w:pPr>
              <w:pStyle w:val="Odstavecseseznamem"/>
              <w:numPr>
                <w:ilvl w:val="0"/>
                <w:numId w:val="6"/>
              </w:numPr>
              <w:ind w:left="396" w:hanging="284"/>
              <w:jc w:val="both"/>
            </w:pPr>
            <w:r>
              <w:t>Regionalistika a teritoriální studia.</w:t>
            </w:r>
          </w:p>
          <w:p w14:paraId="2E108B4D" w14:textId="77777777" w:rsidR="00A46C50" w:rsidRDefault="00A46C50" w:rsidP="00DA5BB8">
            <w:pPr>
              <w:pStyle w:val="Odstavecseseznamem"/>
              <w:numPr>
                <w:ilvl w:val="0"/>
                <w:numId w:val="6"/>
              </w:numPr>
              <w:ind w:left="396" w:hanging="284"/>
              <w:jc w:val="both"/>
            </w:pPr>
            <w:r>
              <w:t>Diskuse s aktéry veřejné správy a regionálního rozvoje.</w:t>
            </w:r>
          </w:p>
        </w:tc>
      </w:tr>
      <w:tr w:rsidR="00A46C50" w14:paraId="2DE2AB49" w14:textId="77777777" w:rsidTr="00A46C50">
        <w:trPr>
          <w:trHeight w:val="265"/>
        </w:trPr>
        <w:tc>
          <w:tcPr>
            <w:tcW w:w="3653" w:type="dxa"/>
            <w:gridSpan w:val="2"/>
            <w:tcBorders>
              <w:top w:val="nil"/>
            </w:tcBorders>
            <w:shd w:val="clear" w:color="auto" w:fill="F7CAAC"/>
          </w:tcPr>
          <w:p w14:paraId="286D1634"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BF9814F" w14:textId="77777777" w:rsidR="00A46C50" w:rsidRDefault="00A46C50" w:rsidP="00A46C50">
            <w:pPr>
              <w:jc w:val="both"/>
            </w:pPr>
          </w:p>
        </w:tc>
      </w:tr>
      <w:tr w:rsidR="00A46C50" w14:paraId="15B59228" w14:textId="77777777" w:rsidTr="005719E9">
        <w:trPr>
          <w:trHeight w:val="850"/>
        </w:trPr>
        <w:tc>
          <w:tcPr>
            <w:tcW w:w="9855" w:type="dxa"/>
            <w:gridSpan w:val="8"/>
            <w:tcBorders>
              <w:top w:val="nil"/>
            </w:tcBorders>
          </w:tcPr>
          <w:p w14:paraId="6BD1E576" w14:textId="77777777" w:rsidR="00A46C50" w:rsidRDefault="00A46C50" w:rsidP="00A46C50">
            <w:pPr>
              <w:jc w:val="both"/>
              <w:rPr>
                <w:b/>
              </w:rPr>
            </w:pPr>
            <w:r w:rsidRPr="00F66E15">
              <w:rPr>
                <w:b/>
              </w:rPr>
              <w:t>Povinná literatura</w:t>
            </w:r>
          </w:p>
          <w:p w14:paraId="6E5CC6D1" w14:textId="663005C4" w:rsidR="00A46C50" w:rsidRDefault="00A46C50" w:rsidP="00F6689C">
            <w:pPr>
              <w:jc w:val="both"/>
            </w:pPr>
            <w:r w:rsidRPr="00247920">
              <w:t>BLAŽEK, J</w:t>
            </w:r>
            <w:r w:rsidR="00F6689C">
              <w:t>.,</w:t>
            </w:r>
            <w:r w:rsidRPr="00247920">
              <w:t xml:space="preserve"> UHLÍŘ</w:t>
            </w:r>
            <w:r w:rsidR="00F6689C">
              <w:t>, D</w:t>
            </w:r>
            <w:r w:rsidRPr="00247920">
              <w:t xml:space="preserve">. </w:t>
            </w:r>
            <w:r w:rsidRPr="00C14649">
              <w:rPr>
                <w:i/>
              </w:rPr>
              <w:t>Teorie regionálního rozvoje: nástin, kritika, implikace</w:t>
            </w:r>
            <w:r w:rsidRPr="00247920">
              <w:t>. Vydání třetí, přepracované a doplněné. Praha: Univerzita Karlova, nakladatelství Karolinum, 2020, 363 s. ISBN 978-80-246-4584-1</w:t>
            </w:r>
            <w:r>
              <w:t>.</w:t>
            </w:r>
          </w:p>
          <w:p w14:paraId="6AF01FAB" w14:textId="4EC92376" w:rsidR="00A46C50" w:rsidRPr="00F80367" w:rsidRDefault="00A46C50" w:rsidP="00F6689C">
            <w:pPr>
              <w:jc w:val="both"/>
            </w:pPr>
            <w:r w:rsidRPr="00214DFC">
              <w:t>FOUBERG, E</w:t>
            </w:r>
            <w:r w:rsidR="00F6689C">
              <w:t>.</w:t>
            </w:r>
            <w:r w:rsidRPr="00214DFC">
              <w:t xml:space="preserve"> H</w:t>
            </w:r>
            <w:r w:rsidR="00F6689C">
              <w:t>.</w:t>
            </w:r>
            <w:r w:rsidRPr="00214DFC">
              <w:t>, MURPHY</w:t>
            </w:r>
            <w:r w:rsidR="00F6689C">
              <w:t xml:space="preserve">, A. B., </w:t>
            </w:r>
            <w:r w:rsidRPr="00214DFC">
              <w:t>DE BLIJ</w:t>
            </w:r>
            <w:r w:rsidR="00F6689C">
              <w:t>, H. J</w:t>
            </w:r>
            <w:r w:rsidRPr="00214DFC">
              <w:t xml:space="preserve">. </w:t>
            </w:r>
            <w:r w:rsidRPr="00C14649">
              <w:rPr>
                <w:i/>
              </w:rPr>
              <w:t>Human geography: people, place, and culture</w:t>
            </w:r>
            <w:r w:rsidRPr="00214DFC">
              <w:t>. 11th edition. Hoboken: Wiley, 2015, 420 s. ISBN 9781118793145.</w:t>
            </w:r>
          </w:p>
          <w:p w14:paraId="3D934C89" w14:textId="43B776AD" w:rsidR="00F6689C" w:rsidRDefault="00F6689C" w:rsidP="00F6689C">
            <w:pPr>
              <w:jc w:val="both"/>
            </w:pPr>
            <w:r w:rsidRPr="00214DFC">
              <w:t>MOLEMA, M</w:t>
            </w:r>
            <w:r>
              <w:t xml:space="preserve">., </w:t>
            </w:r>
            <w:r w:rsidRPr="00214DFC">
              <w:t>SVENSSON</w:t>
            </w:r>
            <w:r>
              <w:t>, S.</w:t>
            </w:r>
            <w:r w:rsidRPr="00214DFC">
              <w:t xml:space="preserve"> </w:t>
            </w:r>
            <w:r w:rsidRPr="00C14649">
              <w:rPr>
                <w:i/>
              </w:rPr>
              <w:t>Regional economic development and history. London: Routledge</w:t>
            </w:r>
            <w:r w:rsidRPr="00214DFC">
              <w:t>, Taylor &amp; Francis Group, 2020</w:t>
            </w:r>
            <w:r>
              <w:t>, 208 p.</w:t>
            </w:r>
            <w:r w:rsidRPr="00214DFC">
              <w:t xml:space="preserve"> Regional studies association. ISBN 978-1-03-208754-2.</w:t>
            </w:r>
          </w:p>
          <w:p w14:paraId="18FBCB59" w14:textId="77777777" w:rsidR="00A46C50" w:rsidRDefault="00A46C50" w:rsidP="00F6689C">
            <w:pPr>
              <w:jc w:val="both"/>
            </w:pPr>
            <w:r w:rsidRPr="00F66E15">
              <w:rPr>
                <w:b/>
              </w:rPr>
              <w:t>Doporučená literatura</w:t>
            </w:r>
            <w:r>
              <w:t xml:space="preserve"> </w:t>
            </w:r>
          </w:p>
          <w:p w14:paraId="5B1CA5CC" w14:textId="10CD6C00" w:rsidR="00F6689C" w:rsidRDefault="00F6689C" w:rsidP="00F6689C">
            <w:pPr>
              <w:jc w:val="both"/>
            </w:pPr>
            <w:r w:rsidRPr="00214DFC">
              <w:t>CLOKE, P</w:t>
            </w:r>
            <w:r>
              <w:t>.</w:t>
            </w:r>
            <w:r w:rsidRPr="00214DFC">
              <w:t xml:space="preserve"> J., CRANG</w:t>
            </w:r>
            <w:r>
              <w:t>, P.,</w:t>
            </w:r>
            <w:r w:rsidRPr="00214DFC">
              <w:t xml:space="preserve"> GOODWIN</w:t>
            </w:r>
            <w:r>
              <w:t>, M.</w:t>
            </w:r>
            <w:r w:rsidRPr="00214DFC">
              <w:t xml:space="preserve"> </w:t>
            </w:r>
            <w:r w:rsidRPr="00C14649">
              <w:rPr>
                <w:i/>
              </w:rPr>
              <w:t>Introducing human geographies</w:t>
            </w:r>
            <w:r w:rsidRPr="00214DFC">
              <w:t>. 3rd ed. Milton Park, Abingdon, Oxon: Routledge, 2013, 1055 s. ISBN 9780415826631.</w:t>
            </w:r>
          </w:p>
          <w:p w14:paraId="0EB4E249" w14:textId="10A1A716" w:rsidR="00A46C50" w:rsidRDefault="00A46C50" w:rsidP="00F6689C">
            <w:pPr>
              <w:jc w:val="both"/>
            </w:pPr>
            <w:r w:rsidRPr="00214DFC">
              <w:t xml:space="preserve">DUŠEK, J. </w:t>
            </w:r>
            <w:r w:rsidRPr="00C14649">
              <w:rPr>
                <w:i/>
              </w:rPr>
              <w:t>Politiky a strategie pro regionální a udržitelný rozvoj v místím kontextu</w:t>
            </w:r>
            <w:r w:rsidRPr="00214DFC">
              <w:t>. České Budějovice: Vysoká škola evropských a regionálních studií, 2021</w:t>
            </w:r>
            <w:r>
              <w:t>, 207 s</w:t>
            </w:r>
            <w:r w:rsidRPr="00214DFC">
              <w:t>. ISBN 978-80-7556-103-9.</w:t>
            </w:r>
          </w:p>
          <w:p w14:paraId="4C59D2E6" w14:textId="22CD1595" w:rsidR="00A46C50" w:rsidRDefault="00A46C50" w:rsidP="00F6689C">
            <w:pPr>
              <w:jc w:val="both"/>
            </w:pPr>
            <w:r w:rsidRPr="00214DFC">
              <w:t>MILLION, A</w:t>
            </w:r>
            <w:r w:rsidR="00F6689C">
              <w:t>.</w:t>
            </w:r>
            <w:r w:rsidRPr="00214DFC">
              <w:t>, HAID,</w:t>
            </w:r>
            <w:r w:rsidR="00F6689C">
              <w:t xml:space="preserve"> CH.,</w:t>
            </w:r>
            <w:r w:rsidRPr="00214DFC">
              <w:t xml:space="preserve"> CASTILLO ULLOA</w:t>
            </w:r>
            <w:r w:rsidR="00F6689C">
              <w:t>, I.,</w:t>
            </w:r>
            <w:r w:rsidRPr="00214DFC">
              <w:t xml:space="preserve"> BAUR</w:t>
            </w:r>
            <w:r w:rsidR="00F6689C">
              <w:t>, N.</w:t>
            </w:r>
            <w:r w:rsidRPr="00214DFC">
              <w:t xml:space="preserve"> </w:t>
            </w:r>
            <w:r w:rsidRPr="00C14649">
              <w:rPr>
                <w:i/>
              </w:rPr>
              <w:t>Spatial transformations: kaleidoscopic perspectives on the refiguration of spaces.</w:t>
            </w:r>
            <w:r w:rsidRPr="00214DFC">
              <w:t xml:space="preserve"> London: Routledge, Taylor &amp; Francis Group, 2022</w:t>
            </w:r>
            <w:r>
              <w:t>, 342 p.</w:t>
            </w:r>
            <w:r w:rsidRPr="00214DFC">
              <w:t xml:space="preserve"> The refiguration of space. ISBN 978-0-367-47720-2.</w:t>
            </w:r>
          </w:p>
          <w:p w14:paraId="748E6495" w14:textId="57283A72" w:rsidR="00A46C50" w:rsidRDefault="00A46C50" w:rsidP="00F6689C">
            <w:pPr>
              <w:jc w:val="both"/>
            </w:pPr>
            <w:r w:rsidRPr="00092155">
              <w:t>RAUHUT, D</w:t>
            </w:r>
            <w:r w:rsidR="00857CAC">
              <w:t>.,</w:t>
            </w:r>
            <w:r w:rsidRPr="00092155">
              <w:t xml:space="preserve"> SIELKER</w:t>
            </w:r>
            <w:r w:rsidR="00857CAC">
              <w:t>, F.,</w:t>
            </w:r>
            <w:r w:rsidRPr="00092155">
              <w:t xml:space="preserve"> HUMER</w:t>
            </w:r>
            <w:r w:rsidR="00857CAC">
              <w:t>, A</w:t>
            </w:r>
            <w:r w:rsidRPr="00092155">
              <w:t xml:space="preserve">. </w:t>
            </w:r>
            <w:r w:rsidRPr="00C14649">
              <w:rPr>
                <w:i/>
              </w:rPr>
              <w:t>EU cohesion policy and spatial governance: territorial, social and economic challenges</w:t>
            </w:r>
            <w:r w:rsidRPr="00092155">
              <w:t>. Cheltenham, Gloucestershire: Edward Elgar Publishing, 2021, 320</w:t>
            </w:r>
            <w:r w:rsidR="00857CAC">
              <w:t xml:space="preserve"> </w:t>
            </w:r>
            <w:r>
              <w:t>p</w:t>
            </w:r>
            <w:r w:rsidRPr="00092155">
              <w:t>. Elgar studies in planning theory, policy and practice. ISBN 9781839103582.</w:t>
            </w:r>
          </w:p>
        </w:tc>
      </w:tr>
      <w:tr w:rsidR="00A46C50" w14:paraId="3DBFE8D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B4BCE7" w14:textId="77777777" w:rsidR="00A46C50" w:rsidRDefault="00A46C50" w:rsidP="00A46C50">
            <w:pPr>
              <w:jc w:val="center"/>
              <w:rPr>
                <w:b/>
              </w:rPr>
            </w:pPr>
            <w:r>
              <w:rPr>
                <w:b/>
              </w:rPr>
              <w:lastRenderedPageBreak/>
              <w:t>Informace ke kombinované nebo distanční formě</w:t>
            </w:r>
          </w:p>
        </w:tc>
      </w:tr>
      <w:tr w:rsidR="00A46C50" w14:paraId="127F3E38" w14:textId="77777777" w:rsidTr="00A46C50">
        <w:tc>
          <w:tcPr>
            <w:tcW w:w="4787" w:type="dxa"/>
            <w:gridSpan w:val="3"/>
            <w:tcBorders>
              <w:top w:val="single" w:sz="2" w:space="0" w:color="auto"/>
            </w:tcBorders>
            <w:shd w:val="clear" w:color="auto" w:fill="F7CAAC"/>
          </w:tcPr>
          <w:p w14:paraId="06549B49" w14:textId="77777777" w:rsidR="00A46C50" w:rsidRDefault="00A46C50" w:rsidP="00A46C50">
            <w:pPr>
              <w:jc w:val="both"/>
            </w:pPr>
            <w:r>
              <w:rPr>
                <w:b/>
              </w:rPr>
              <w:t>Rozsah konzultací (soustředění)</w:t>
            </w:r>
          </w:p>
        </w:tc>
        <w:tc>
          <w:tcPr>
            <w:tcW w:w="889" w:type="dxa"/>
            <w:tcBorders>
              <w:top w:val="single" w:sz="2" w:space="0" w:color="auto"/>
            </w:tcBorders>
          </w:tcPr>
          <w:p w14:paraId="76D5F9D0" w14:textId="77777777" w:rsidR="00A46C50" w:rsidRDefault="00A46C50" w:rsidP="00A46C50">
            <w:pPr>
              <w:jc w:val="both"/>
            </w:pPr>
            <w:r>
              <w:t>15</w:t>
            </w:r>
          </w:p>
        </w:tc>
        <w:tc>
          <w:tcPr>
            <w:tcW w:w="4179" w:type="dxa"/>
            <w:gridSpan w:val="4"/>
            <w:tcBorders>
              <w:top w:val="single" w:sz="2" w:space="0" w:color="auto"/>
            </w:tcBorders>
            <w:shd w:val="clear" w:color="auto" w:fill="F7CAAC"/>
          </w:tcPr>
          <w:p w14:paraId="09DD868B" w14:textId="77777777" w:rsidR="00A46C50" w:rsidRDefault="00A46C50" w:rsidP="00A46C50">
            <w:pPr>
              <w:jc w:val="both"/>
              <w:rPr>
                <w:b/>
              </w:rPr>
            </w:pPr>
            <w:r>
              <w:rPr>
                <w:b/>
              </w:rPr>
              <w:t xml:space="preserve">hodin </w:t>
            </w:r>
          </w:p>
        </w:tc>
      </w:tr>
      <w:tr w:rsidR="00A46C50" w14:paraId="4A97425A" w14:textId="77777777" w:rsidTr="00A46C50">
        <w:tc>
          <w:tcPr>
            <w:tcW w:w="9855" w:type="dxa"/>
            <w:gridSpan w:val="8"/>
            <w:shd w:val="clear" w:color="auto" w:fill="F7CAAC"/>
          </w:tcPr>
          <w:p w14:paraId="368294E7" w14:textId="77777777" w:rsidR="00A46C50" w:rsidRDefault="00A46C50" w:rsidP="00A46C50">
            <w:pPr>
              <w:jc w:val="both"/>
              <w:rPr>
                <w:b/>
              </w:rPr>
            </w:pPr>
            <w:r>
              <w:rPr>
                <w:b/>
              </w:rPr>
              <w:t>Informace o způsobu kontaktu s vyučujícím</w:t>
            </w:r>
          </w:p>
        </w:tc>
      </w:tr>
      <w:tr w:rsidR="00A46C50" w14:paraId="6CF2883B" w14:textId="77777777" w:rsidTr="005719E9">
        <w:trPr>
          <w:trHeight w:val="881"/>
        </w:trPr>
        <w:tc>
          <w:tcPr>
            <w:tcW w:w="9855" w:type="dxa"/>
            <w:gridSpan w:val="8"/>
          </w:tcPr>
          <w:p w14:paraId="55A31892" w14:textId="70B49FD5" w:rsidR="00A46C50" w:rsidRDefault="00F6689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2F612E8E" w14:textId="77777777" w:rsidR="00A46C50" w:rsidRDefault="00A46C50" w:rsidP="00A46C50"/>
    <w:p w14:paraId="3E43BF73" w14:textId="77777777" w:rsidR="00A46C50" w:rsidRDefault="00A46C50" w:rsidP="00A46C50"/>
    <w:p w14:paraId="48146BA7" w14:textId="77777777" w:rsidR="00A46C50" w:rsidRDefault="00A46C50" w:rsidP="00A46C50"/>
    <w:p w14:paraId="5272CD71" w14:textId="77777777" w:rsidR="00A46C50" w:rsidRDefault="00A46C50" w:rsidP="00A46C50"/>
    <w:p w14:paraId="194057D9" w14:textId="77777777" w:rsidR="00A46C50" w:rsidRDefault="00A46C50" w:rsidP="00A46C50"/>
    <w:p w14:paraId="5476D39B" w14:textId="77777777" w:rsidR="00A46C50" w:rsidRDefault="00A46C50" w:rsidP="00A46C50"/>
    <w:p w14:paraId="6DA0CEDA" w14:textId="77777777" w:rsidR="00A46C50" w:rsidRDefault="00A46C50" w:rsidP="00A46C50"/>
    <w:p w14:paraId="4D2C7077" w14:textId="77777777" w:rsidR="00A46C50" w:rsidRDefault="00A46C50" w:rsidP="00A46C50"/>
    <w:p w14:paraId="3CE35508" w14:textId="77777777" w:rsidR="00A46C50" w:rsidRDefault="00A46C50" w:rsidP="00A46C50"/>
    <w:p w14:paraId="7841D88A" w14:textId="77777777" w:rsidR="00A46C50" w:rsidRDefault="00A46C50" w:rsidP="00A46C50"/>
    <w:p w14:paraId="111D0EA9" w14:textId="77777777" w:rsidR="00A46C50" w:rsidRDefault="00A46C50" w:rsidP="00A46C50"/>
    <w:p w14:paraId="22C82BDC" w14:textId="77777777" w:rsidR="00A46C50" w:rsidRDefault="00A46C50" w:rsidP="00A46C50"/>
    <w:p w14:paraId="74474ED1" w14:textId="77777777" w:rsidR="00A46C50" w:rsidRDefault="00A46C50" w:rsidP="00A46C50"/>
    <w:p w14:paraId="6EA79518" w14:textId="77777777" w:rsidR="00A46C50" w:rsidRDefault="00A46C50" w:rsidP="00A46C50"/>
    <w:p w14:paraId="2E0FAC96" w14:textId="77777777" w:rsidR="00A46C50" w:rsidRDefault="00A46C50" w:rsidP="00A46C50"/>
    <w:p w14:paraId="2A5CBB81" w14:textId="77777777" w:rsidR="00A46C50" w:rsidRDefault="00A46C50" w:rsidP="00A46C50"/>
    <w:p w14:paraId="42920281" w14:textId="77777777" w:rsidR="00A46C50" w:rsidRDefault="00A46C50" w:rsidP="00A46C50"/>
    <w:p w14:paraId="7676E301" w14:textId="77777777" w:rsidR="00A46C50" w:rsidRDefault="00A46C50" w:rsidP="00A46C50"/>
    <w:p w14:paraId="49EF9CE4" w14:textId="77777777" w:rsidR="00A46C50" w:rsidRDefault="00A46C50" w:rsidP="00A46C50"/>
    <w:p w14:paraId="0862B6AA" w14:textId="77777777" w:rsidR="00A46C50" w:rsidRDefault="00A46C50" w:rsidP="00A46C50"/>
    <w:p w14:paraId="4E065772" w14:textId="77777777" w:rsidR="00A46C50" w:rsidRDefault="00A46C50" w:rsidP="00A46C50"/>
    <w:p w14:paraId="64559963" w14:textId="77777777" w:rsidR="00A46C50" w:rsidRDefault="00A46C50" w:rsidP="00A46C50"/>
    <w:p w14:paraId="42EA5729" w14:textId="77777777" w:rsidR="00A46C50" w:rsidRDefault="00A46C50" w:rsidP="00A46C50"/>
    <w:p w14:paraId="331EA4D3" w14:textId="77777777" w:rsidR="00A46C50" w:rsidRDefault="00A46C50" w:rsidP="00A46C50"/>
    <w:p w14:paraId="39A5FFD4" w14:textId="77777777" w:rsidR="00A46C50" w:rsidRDefault="00A46C50" w:rsidP="00A46C50"/>
    <w:p w14:paraId="3054454D" w14:textId="77777777" w:rsidR="00A46C50" w:rsidRDefault="00A46C50" w:rsidP="00A46C50"/>
    <w:p w14:paraId="2BF37A48" w14:textId="77777777" w:rsidR="00A46C50" w:rsidRDefault="00A46C50" w:rsidP="00A46C50"/>
    <w:p w14:paraId="36A6F7CB" w14:textId="77777777" w:rsidR="00A46C50" w:rsidRDefault="00A46C50" w:rsidP="00A46C50"/>
    <w:p w14:paraId="3E7D0635" w14:textId="77777777" w:rsidR="00A46C50" w:rsidRDefault="00A46C50" w:rsidP="00A46C50"/>
    <w:p w14:paraId="5D63E277" w14:textId="77777777" w:rsidR="00A46C50" w:rsidRDefault="00A46C50" w:rsidP="00A46C50"/>
    <w:p w14:paraId="5BF3C672" w14:textId="77777777" w:rsidR="00A46C50" w:rsidRDefault="00A46C50" w:rsidP="00A46C50"/>
    <w:p w14:paraId="3210EDBD" w14:textId="77777777" w:rsidR="00A46C50" w:rsidRDefault="00A46C50" w:rsidP="00A46C50"/>
    <w:p w14:paraId="4E7D3BD5" w14:textId="77777777" w:rsidR="00A46C50" w:rsidRDefault="00A46C50" w:rsidP="00A46C50"/>
    <w:p w14:paraId="356D41DB" w14:textId="77777777" w:rsidR="00A46C50" w:rsidRDefault="00A46C50" w:rsidP="00A46C50"/>
    <w:p w14:paraId="3B84427B" w14:textId="77777777" w:rsidR="00A46C50" w:rsidRDefault="00A46C50" w:rsidP="00A46C50"/>
    <w:p w14:paraId="5BF72CF1" w14:textId="77777777" w:rsidR="00A46C50" w:rsidRDefault="00A46C50" w:rsidP="00A46C50"/>
    <w:p w14:paraId="34840599" w14:textId="77777777" w:rsidR="00A46C50" w:rsidRDefault="00A46C50" w:rsidP="00A46C50"/>
    <w:p w14:paraId="47D79593" w14:textId="77777777" w:rsidR="00A46C50" w:rsidRDefault="00A46C50" w:rsidP="00A46C50"/>
    <w:p w14:paraId="3491FDD2" w14:textId="77777777" w:rsidR="00A46C50" w:rsidRDefault="00A46C50" w:rsidP="00A46C50"/>
    <w:p w14:paraId="5FC33DD3" w14:textId="77777777" w:rsidR="00A46C50" w:rsidRDefault="00A46C50" w:rsidP="00A46C50"/>
    <w:p w14:paraId="6027AE01" w14:textId="77777777" w:rsidR="00A46C50" w:rsidRDefault="00A46C50" w:rsidP="00A46C50"/>
    <w:p w14:paraId="6D4B3AD8" w14:textId="77777777" w:rsidR="00A46C50" w:rsidRDefault="00A46C50" w:rsidP="00A46C50"/>
    <w:p w14:paraId="7A1D728B" w14:textId="77777777" w:rsidR="00A46C50" w:rsidRDefault="00A46C50" w:rsidP="00A46C50"/>
    <w:p w14:paraId="351B1691"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4555744" w14:textId="77777777" w:rsidTr="00A46C50">
        <w:tc>
          <w:tcPr>
            <w:tcW w:w="9855" w:type="dxa"/>
            <w:gridSpan w:val="8"/>
            <w:tcBorders>
              <w:bottom w:val="double" w:sz="4" w:space="0" w:color="auto"/>
            </w:tcBorders>
            <w:shd w:val="clear" w:color="auto" w:fill="BDD6EE"/>
          </w:tcPr>
          <w:p w14:paraId="56C024EC" w14:textId="2CAE485E" w:rsidR="00A46C50" w:rsidRDefault="00A46C50" w:rsidP="00A46C50">
            <w:pPr>
              <w:jc w:val="both"/>
              <w:rPr>
                <w:b/>
                <w:sz w:val="28"/>
              </w:rPr>
            </w:pPr>
            <w:r>
              <w:lastRenderedPageBreak/>
              <w:br w:type="page"/>
            </w:r>
            <w:r>
              <w:rPr>
                <w:b/>
                <w:sz w:val="28"/>
              </w:rPr>
              <w:t>B-III – Charakteristika studijního předmětu</w:t>
            </w:r>
          </w:p>
        </w:tc>
      </w:tr>
      <w:tr w:rsidR="00A46C50" w14:paraId="5F8C6D2D" w14:textId="77777777" w:rsidTr="00A46C50">
        <w:tc>
          <w:tcPr>
            <w:tcW w:w="3086" w:type="dxa"/>
            <w:tcBorders>
              <w:top w:val="double" w:sz="4" w:space="0" w:color="auto"/>
            </w:tcBorders>
            <w:shd w:val="clear" w:color="auto" w:fill="F7CAAC"/>
          </w:tcPr>
          <w:p w14:paraId="790183E5"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2DF13C" w14:textId="77777777" w:rsidR="00A46C50" w:rsidRDefault="00A46C50" w:rsidP="00A46C50">
            <w:pPr>
              <w:jc w:val="both"/>
            </w:pPr>
            <w:r>
              <w:t>Posuzování životního cyklu</w:t>
            </w:r>
          </w:p>
        </w:tc>
      </w:tr>
      <w:tr w:rsidR="00A46C50" w14:paraId="73909F50" w14:textId="77777777" w:rsidTr="00A46C50">
        <w:tc>
          <w:tcPr>
            <w:tcW w:w="3086" w:type="dxa"/>
            <w:shd w:val="clear" w:color="auto" w:fill="F7CAAC"/>
          </w:tcPr>
          <w:p w14:paraId="29454425" w14:textId="77777777" w:rsidR="00A46C50" w:rsidRDefault="00A46C50" w:rsidP="00A46C50">
            <w:pPr>
              <w:jc w:val="both"/>
              <w:rPr>
                <w:b/>
              </w:rPr>
            </w:pPr>
            <w:r>
              <w:rPr>
                <w:b/>
              </w:rPr>
              <w:t>Typ předmětu</w:t>
            </w:r>
          </w:p>
        </w:tc>
        <w:tc>
          <w:tcPr>
            <w:tcW w:w="3406" w:type="dxa"/>
            <w:gridSpan w:val="4"/>
          </w:tcPr>
          <w:p w14:paraId="61540F63" w14:textId="77777777" w:rsidR="00A46C50" w:rsidRDefault="00A46C50" w:rsidP="00A46C50">
            <w:pPr>
              <w:jc w:val="both"/>
            </w:pPr>
            <w:r>
              <w:t>povinný</w:t>
            </w:r>
          </w:p>
        </w:tc>
        <w:tc>
          <w:tcPr>
            <w:tcW w:w="2695" w:type="dxa"/>
            <w:gridSpan w:val="2"/>
            <w:shd w:val="clear" w:color="auto" w:fill="F7CAAC"/>
          </w:tcPr>
          <w:p w14:paraId="70DF41E5" w14:textId="77777777" w:rsidR="00A46C50" w:rsidRDefault="00A46C50" w:rsidP="00A46C50">
            <w:pPr>
              <w:jc w:val="both"/>
            </w:pPr>
            <w:r>
              <w:rPr>
                <w:b/>
              </w:rPr>
              <w:t>doporučený ročník / semestr</w:t>
            </w:r>
          </w:p>
        </w:tc>
        <w:tc>
          <w:tcPr>
            <w:tcW w:w="668" w:type="dxa"/>
          </w:tcPr>
          <w:p w14:paraId="3FEFF4D6" w14:textId="77777777" w:rsidR="00A46C50" w:rsidRDefault="00A46C50" w:rsidP="00A46C50">
            <w:pPr>
              <w:jc w:val="both"/>
            </w:pPr>
            <w:r>
              <w:t>1/ZS</w:t>
            </w:r>
          </w:p>
        </w:tc>
      </w:tr>
      <w:tr w:rsidR="00A46C50" w14:paraId="2B76C97B" w14:textId="77777777" w:rsidTr="00A46C50">
        <w:tc>
          <w:tcPr>
            <w:tcW w:w="3086" w:type="dxa"/>
            <w:shd w:val="clear" w:color="auto" w:fill="F7CAAC"/>
          </w:tcPr>
          <w:p w14:paraId="0E3CBDA5" w14:textId="77777777" w:rsidR="00A46C50" w:rsidRDefault="00A46C50" w:rsidP="00A46C50">
            <w:pPr>
              <w:jc w:val="both"/>
              <w:rPr>
                <w:b/>
              </w:rPr>
            </w:pPr>
            <w:r>
              <w:rPr>
                <w:b/>
              </w:rPr>
              <w:t>Rozsah studijního předmětu</w:t>
            </w:r>
          </w:p>
        </w:tc>
        <w:tc>
          <w:tcPr>
            <w:tcW w:w="1701" w:type="dxa"/>
            <w:gridSpan w:val="2"/>
          </w:tcPr>
          <w:p w14:paraId="4B4426E7" w14:textId="77777777" w:rsidR="00A46C50" w:rsidRDefault="00A46C50" w:rsidP="00A46C50">
            <w:pPr>
              <w:jc w:val="both"/>
            </w:pPr>
            <w:r>
              <w:t>26p + 26c</w:t>
            </w:r>
          </w:p>
        </w:tc>
        <w:tc>
          <w:tcPr>
            <w:tcW w:w="889" w:type="dxa"/>
            <w:shd w:val="clear" w:color="auto" w:fill="F7CAAC"/>
          </w:tcPr>
          <w:p w14:paraId="10953C18" w14:textId="77777777" w:rsidR="00A46C50" w:rsidRDefault="00A46C50" w:rsidP="00A46C50">
            <w:pPr>
              <w:jc w:val="both"/>
              <w:rPr>
                <w:b/>
              </w:rPr>
            </w:pPr>
            <w:r>
              <w:rPr>
                <w:b/>
              </w:rPr>
              <w:t xml:space="preserve">hod. </w:t>
            </w:r>
          </w:p>
        </w:tc>
        <w:tc>
          <w:tcPr>
            <w:tcW w:w="816" w:type="dxa"/>
          </w:tcPr>
          <w:p w14:paraId="482F25D5" w14:textId="77777777" w:rsidR="00A46C50" w:rsidRDefault="00A46C50" w:rsidP="00A46C50">
            <w:pPr>
              <w:jc w:val="both"/>
            </w:pPr>
            <w:r>
              <w:t>52</w:t>
            </w:r>
          </w:p>
        </w:tc>
        <w:tc>
          <w:tcPr>
            <w:tcW w:w="2156" w:type="dxa"/>
            <w:shd w:val="clear" w:color="auto" w:fill="F7CAAC"/>
          </w:tcPr>
          <w:p w14:paraId="53CB304C" w14:textId="77777777" w:rsidR="00A46C50" w:rsidRDefault="00A46C50" w:rsidP="00A46C50">
            <w:pPr>
              <w:jc w:val="both"/>
              <w:rPr>
                <w:b/>
              </w:rPr>
            </w:pPr>
            <w:r>
              <w:rPr>
                <w:b/>
              </w:rPr>
              <w:t>kreditů</w:t>
            </w:r>
          </w:p>
        </w:tc>
        <w:tc>
          <w:tcPr>
            <w:tcW w:w="1207" w:type="dxa"/>
            <w:gridSpan w:val="2"/>
          </w:tcPr>
          <w:p w14:paraId="3508BE3C" w14:textId="77777777" w:rsidR="00A46C50" w:rsidRDefault="00A46C50" w:rsidP="00A46C50">
            <w:pPr>
              <w:jc w:val="both"/>
            </w:pPr>
            <w:r>
              <w:t>5</w:t>
            </w:r>
          </w:p>
        </w:tc>
      </w:tr>
      <w:tr w:rsidR="00A46C50" w14:paraId="66CFA13D" w14:textId="77777777" w:rsidTr="00A46C50">
        <w:tc>
          <w:tcPr>
            <w:tcW w:w="3086" w:type="dxa"/>
            <w:shd w:val="clear" w:color="auto" w:fill="F7CAAC"/>
          </w:tcPr>
          <w:p w14:paraId="071C4AAE" w14:textId="77777777" w:rsidR="00A46C50" w:rsidRDefault="00A46C50" w:rsidP="00A46C50">
            <w:pPr>
              <w:jc w:val="both"/>
              <w:rPr>
                <w:b/>
                <w:sz w:val="22"/>
              </w:rPr>
            </w:pPr>
            <w:r>
              <w:rPr>
                <w:b/>
              </w:rPr>
              <w:t>Prerekvizity, korekvizity, ekvivalence</w:t>
            </w:r>
          </w:p>
        </w:tc>
        <w:tc>
          <w:tcPr>
            <w:tcW w:w="6769" w:type="dxa"/>
            <w:gridSpan w:val="7"/>
          </w:tcPr>
          <w:p w14:paraId="6369A444" w14:textId="77777777" w:rsidR="00A46C50" w:rsidRDefault="00A46C50" w:rsidP="00A46C50">
            <w:pPr>
              <w:jc w:val="both"/>
            </w:pPr>
          </w:p>
        </w:tc>
      </w:tr>
      <w:tr w:rsidR="00A46C50" w14:paraId="3FDB3852" w14:textId="77777777" w:rsidTr="00A46C50">
        <w:tc>
          <w:tcPr>
            <w:tcW w:w="3086" w:type="dxa"/>
            <w:shd w:val="clear" w:color="auto" w:fill="F7CAAC"/>
          </w:tcPr>
          <w:p w14:paraId="46698783" w14:textId="77777777" w:rsidR="00A46C50" w:rsidRDefault="00A46C50" w:rsidP="00A46C50">
            <w:pPr>
              <w:jc w:val="both"/>
              <w:rPr>
                <w:b/>
              </w:rPr>
            </w:pPr>
            <w:r>
              <w:rPr>
                <w:b/>
              </w:rPr>
              <w:t>Způsob ověření studijních výsledků</w:t>
            </w:r>
          </w:p>
        </w:tc>
        <w:tc>
          <w:tcPr>
            <w:tcW w:w="3406" w:type="dxa"/>
            <w:gridSpan w:val="4"/>
          </w:tcPr>
          <w:p w14:paraId="59808B13" w14:textId="77777777" w:rsidR="00A46C50" w:rsidRDefault="00A46C50" w:rsidP="00A46C50">
            <w:pPr>
              <w:jc w:val="both"/>
            </w:pPr>
            <w:r>
              <w:t>zápočet, zkouška</w:t>
            </w:r>
          </w:p>
        </w:tc>
        <w:tc>
          <w:tcPr>
            <w:tcW w:w="2156" w:type="dxa"/>
            <w:shd w:val="clear" w:color="auto" w:fill="F7CAAC"/>
          </w:tcPr>
          <w:p w14:paraId="3364339E" w14:textId="77777777" w:rsidR="00A46C50" w:rsidRDefault="00A46C50" w:rsidP="00A46C50">
            <w:pPr>
              <w:jc w:val="both"/>
              <w:rPr>
                <w:b/>
              </w:rPr>
            </w:pPr>
            <w:r>
              <w:rPr>
                <w:b/>
              </w:rPr>
              <w:t>Forma výuky</w:t>
            </w:r>
          </w:p>
        </w:tc>
        <w:tc>
          <w:tcPr>
            <w:tcW w:w="1207" w:type="dxa"/>
            <w:gridSpan w:val="2"/>
          </w:tcPr>
          <w:p w14:paraId="261CF477" w14:textId="77777777" w:rsidR="00A46C50" w:rsidRDefault="00A46C50" w:rsidP="00A46C50">
            <w:pPr>
              <w:jc w:val="both"/>
            </w:pPr>
            <w:r>
              <w:t>přednáška, cvičení</w:t>
            </w:r>
          </w:p>
        </w:tc>
      </w:tr>
      <w:tr w:rsidR="00A46C50" w14:paraId="4167944A" w14:textId="77777777" w:rsidTr="00A46C50">
        <w:tc>
          <w:tcPr>
            <w:tcW w:w="3086" w:type="dxa"/>
            <w:shd w:val="clear" w:color="auto" w:fill="F7CAAC"/>
          </w:tcPr>
          <w:p w14:paraId="580C7961"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DC307BC" w14:textId="63066F09" w:rsidR="00A46C50" w:rsidRPr="00923EA0" w:rsidRDefault="00A46C50" w:rsidP="000A772F">
            <w:pPr>
              <w:jc w:val="both"/>
            </w:pPr>
            <w:r w:rsidRPr="00923EA0">
              <w:t>Požadavky k</w:t>
            </w:r>
            <w:r w:rsidR="000A772F">
              <w:t> </w:t>
            </w:r>
            <w:r w:rsidRPr="00923EA0">
              <w:t>zápočtu</w:t>
            </w:r>
            <w:r w:rsidR="000A772F">
              <w:t xml:space="preserve">: </w:t>
            </w:r>
            <w:r w:rsidRPr="00923EA0">
              <w:rPr>
                <w:color w:val="000000"/>
              </w:rPr>
              <w:t>aktivní účast na nejméně 80 % cvičení</w:t>
            </w:r>
            <w:r w:rsidR="000A772F">
              <w:rPr>
                <w:color w:val="000000"/>
              </w:rPr>
              <w:t xml:space="preserve">; </w:t>
            </w:r>
            <w:r w:rsidRPr="00923EA0">
              <w:rPr>
                <w:color w:val="000000"/>
              </w:rPr>
              <w:t>vypracování seminární práce</w:t>
            </w:r>
          </w:p>
          <w:p w14:paraId="0700B68B" w14:textId="36E59B22" w:rsidR="00A46C50" w:rsidRPr="00923EA0" w:rsidRDefault="00A46C50" w:rsidP="000A772F">
            <w:pPr>
              <w:jc w:val="both"/>
            </w:pPr>
            <w:r w:rsidRPr="00923EA0">
              <w:t>Požadavky ke zkoušce</w:t>
            </w:r>
            <w:r w:rsidR="000A772F">
              <w:t xml:space="preserve">: </w:t>
            </w:r>
            <w:r w:rsidRPr="00923EA0">
              <w:rPr>
                <w:color w:val="000000"/>
              </w:rPr>
              <w:t>test a ústní zkouška</w:t>
            </w:r>
          </w:p>
        </w:tc>
      </w:tr>
      <w:tr w:rsidR="00A46C50" w14:paraId="3E9C142F" w14:textId="77777777" w:rsidTr="00A46C50">
        <w:trPr>
          <w:trHeight w:val="53"/>
        </w:trPr>
        <w:tc>
          <w:tcPr>
            <w:tcW w:w="9855" w:type="dxa"/>
            <w:gridSpan w:val="8"/>
            <w:tcBorders>
              <w:top w:val="nil"/>
            </w:tcBorders>
          </w:tcPr>
          <w:p w14:paraId="3DB0B1A6" w14:textId="77777777" w:rsidR="00A46C50" w:rsidRDefault="00A46C50" w:rsidP="00A46C50">
            <w:pPr>
              <w:jc w:val="both"/>
            </w:pPr>
          </w:p>
        </w:tc>
      </w:tr>
      <w:tr w:rsidR="00A46C50" w14:paraId="522BCA9A" w14:textId="77777777" w:rsidTr="00A46C50">
        <w:trPr>
          <w:trHeight w:val="197"/>
        </w:trPr>
        <w:tc>
          <w:tcPr>
            <w:tcW w:w="3086" w:type="dxa"/>
            <w:tcBorders>
              <w:top w:val="nil"/>
            </w:tcBorders>
            <w:shd w:val="clear" w:color="auto" w:fill="F7CAAC"/>
          </w:tcPr>
          <w:p w14:paraId="04BF119D" w14:textId="77777777" w:rsidR="00A46C50" w:rsidRDefault="00A46C50" w:rsidP="00A46C50">
            <w:pPr>
              <w:jc w:val="both"/>
              <w:rPr>
                <w:b/>
              </w:rPr>
            </w:pPr>
            <w:r>
              <w:rPr>
                <w:b/>
              </w:rPr>
              <w:t>Garant předmětu</w:t>
            </w:r>
          </w:p>
        </w:tc>
        <w:tc>
          <w:tcPr>
            <w:tcW w:w="6769" w:type="dxa"/>
            <w:gridSpan w:val="7"/>
            <w:tcBorders>
              <w:top w:val="nil"/>
            </w:tcBorders>
          </w:tcPr>
          <w:p w14:paraId="311372E7" w14:textId="77777777" w:rsidR="00A46C50" w:rsidRPr="000C0B3B" w:rsidRDefault="00A46C50" w:rsidP="00A46C50">
            <w:pPr>
              <w:jc w:val="both"/>
            </w:pPr>
            <w:r w:rsidRPr="000C0B3B">
              <w:rPr>
                <w:bCs/>
              </w:rPr>
              <w:t xml:space="preserve">prof. Ing. Vladimír Sedlařík, Ph.D. </w:t>
            </w:r>
          </w:p>
        </w:tc>
      </w:tr>
      <w:tr w:rsidR="00A46C50" w14:paraId="2718B710" w14:textId="77777777" w:rsidTr="00A46C50">
        <w:trPr>
          <w:trHeight w:val="243"/>
        </w:trPr>
        <w:tc>
          <w:tcPr>
            <w:tcW w:w="3086" w:type="dxa"/>
            <w:tcBorders>
              <w:top w:val="nil"/>
            </w:tcBorders>
            <w:shd w:val="clear" w:color="auto" w:fill="F7CAAC"/>
          </w:tcPr>
          <w:p w14:paraId="7508691B" w14:textId="77777777" w:rsidR="00A46C50" w:rsidRDefault="00A46C50" w:rsidP="00A46C50">
            <w:pPr>
              <w:jc w:val="both"/>
              <w:rPr>
                <w:b/>
              </w:rPr>
            </w:pPr>
            <w:r>
              <w:rPr>
                <w:b/>
              </w:rPr>
              <w:t>Zapojení garanta do výuky předmětu</w:t>
            </w:r>
          </w:p>
        </w:tc>
        <w:tc>
          <w:tcPr>
            <w:tcW w:w="6769" w:type="dxa"/>
            <w:gridSpan w:val="7"/>
            <w:tcBorders>
              <w:top w:val="nil"/>
            </w:tcBorders>
          </w:tcPr>
          <w:p w14:paraId="5EB537FA" w14:textId="5CB14D60" w:rsidR="00A46C50" w:rsidRDefault="00A46C50" w:rsidP="005719E9">
            <w:pPr>
              <w:jc w:val="both"/>
            </w:pPr>
            <w:r>
              <w:t xml:space="preserve">Garant stanovuje obsah přednášek, </w:t>
            </w:r>
            <w:r w:rsidR="00084881">
              <w:t>cvičení</w:t>
            </w:r>
            <w:r>
              <w:t xml:space="preserve"> a dohlíží na jejich jednotné vedení.</w:t>
            </w:r>
          </w:p>
          <w:p w14:paraId="693165BB" w14:textId="6BA8B014" w:rsidR="00A46C50" w:rsidRDefault="00A46C50" w:rsidP="00A46C50">
            <w:pPr>
              <w:jc w:val="both"/>
            </w:pPr>
            <w:r>
              <w:t>Garant přímo vyučuje 50 % přednášek</w:t>
            </w:r>
            <w:r w:rsidR="00293C44">
              <w:t>.</w:t>
            </w:r>
          </w:p>
        </w:tc>
      </w:tr>
      <w:tr w:rsidR="00A46C50" w14:paraId="20295A41" w14:textId="77777777" w:rsidTr="00A46C50">
        <w:tc>
          <w:tcPr>
            <w:tcW w:w="3086" w:type="dxa"/>
            <w:shd w:val="clear" w:color="auto" w:fill="F7CAAC"/>
          </w:tcPr>
          <w:p w14:paraId="7A33AB83" w14:textId="77777777" w:rsidR="00A46C50" w:rsidRDefault="00A46C50" w:rsidP="00A46C50">
            <w:pPr>
              <w:jc w:val="both"/>
              <w:rPr>
                <w:b/>
              </w:rPr>
            </w:pPr>
            <w:r>
              <w:rPr>
                <w:b/>
              </w:rPr>
              <w:t>Vyučující</w:t>
            </w:r>
          </w:p>
        </w:tc>
        <w:tc>
          <w:tcPr>
            <w:tcW w:w="6769" w:type="dxa"/>
            <w:gridSpan w:val="7"/>
            <w:tcBorders>
              <w:bottom w:val="nil"/>
            </w:tcBorders>
          </w:tcPr>
          <w:p w14:paraId="2B47C477" w14:textId="77777777" w:rsidR="00A46C50" w:rsidRPr="000C0B3B" w:rsidRDefault="00A46C50" w:rsidP="00A46C50">
            <w:r w:rsidRPr="000C0B3B">
              <w:t>prof. Ing. Vladimír Sedlařík, Ph.D.</w:t>
            </w:r>
            <w:r>
              <w:t xml:space="preserve"> – garant, přednášky</w:t>
            </w:r>
            <w:r w:rsidRPr="000C0B3B">
              <w:t xml:space="preserve"> (50 %)</w:t>
            </w:r>
          </w:p>
          <w:p w14:paraId="7B48D714" w14:textId="77777777" w:rsidR="00A46C50" w:rsidRPr="000C0B3B" w:rsidRDefault="00A46C50" w:rsidP="00A46C50">
            <w:r w:rsidRPr="000C0B3B">
              <w:t>Dr. Ing. Miroslava Kovářová</w:t>
            </w:r>
            <w:r>
              <w:t xml:space="preserve"> – přednášky </w:t>
            </w:r>
            <w:r w:rsidRPr="000C0B3B">
              <w:t>(30 %</w:t>
            </w:r>
            <w:r>
              <w:t>)</w:t>
            </w:r>
          </w:p>
          <w:p w14:paraId="34700FE7" w14:textId="73D1136C" w:rsidR="00A46C50" w:rsidRPr="000C0B3B" w:rsidRDefault="00A46C50" w:rsidP="00A46C50">
            <w:r w:rsidRPr="000C0B3B">
              <w:t xml:space="preserve">Ing. Viera Pechancová, Ph.D. </w:t>
            </w:r>
            <w:r>
              <w:t xml:space="preserve">– přednášky </w:t>
            </w:r>
            <w:r w:rsidRPr="000C0B3B">
              <w:t>(10 %)</w:t>
            </w:r>
            <w:r w:rsidR="005719E9">
              <w:t xml:space="preserve">, </w:t>
            </w:r>
            <w:r w:rsidR="005719E9" w:rsidRPr="000C0B3B">
              <w:t>odborník z praxe</w:t>
            </w:r>
          </w:p>
          <w:p w14:paraId="4A1EF1A6" w14:textId="361AB046" w:rsidR="00A46C50" w:rsidRDefault="005719E9" w:rsidP="00A46C50">
            <w:pPr>
              <w:jc w:val="both"/>
            </w:pPr>
            <w:r>
              <w:t xml:space="preserve">Ing. David Hausner </w:t>
            </w:r>
            <w:r w:rsidR="00A46C50">
              <w:t xml:space="preserve">– přednášky </w:t>
            </w:r>
            <w:r w:rsidR="00A46C50" w:rsidRPr="000C0B3B">
              <w:t>(10 %)</w:t>
            </w:r>
            <w:r>
              <w:t>,</w:t>
            </w:r>
            <w:r w:rsidRPr="000C0B3B">
              <w:t xml:space="preserve"> odborník z praxe</w:t>
            </w:r>
          </w:p>
        </w:tc>
      </w:tr>
      <w:tr w:rsidR="00A46C50" w14:paraId="3582340B" w14:textId="77777777" w:rsidTr="005719E9">
        <w:trPr>
          <w:trHeight w:val="70"/>
        </w:trPr>
        <w:tc>
          <w:tcPr>
            <w:tcW w:w="9855" w:type="dxa"/>
            <w:gridSpan w:val="8"/>
            <w:tcBorders>
              <w:top w:val="nil"/>
            </w:tcBorders>
          </w:tcPr>
          <w:p w14:paraId="6D782722" w14:textId="77777777" w:rsidR="00A46C50" w:rsidRDefault="00A46C50" w:rsidP="00A46C50"/>
        </w:tc>
      </w:tr>
      <w:tr w:rsidR="00A46C50" w14:paraId="51D4A366" w14:textId="77777777" w:rsidTr="00A46C50">
        <w:tc>
          <w:tcPr>
            <w:tcW w:w="3086" w:type="dxa"/>
            <w:shd w:val="clear" w:color="auto" w:fill="F7CAAC"/>
          </w:tcPr>
          <w:p w14:paraId="5F136B07" w14:textId="77777777" w:rsidR="00A46C50" w:rsidRDefault="00A46C50" w:rsidP="00A46C50">
            <w:pPr>
              <w:rPr>
                <w:b/>
              </w:rPr>
            </w:pPr>
            <w:r>
              <w:rPr>
                <w:b/>
              </w:rPr>
              <w:t>Stručná anotace předmětu</w:t>
            </w:r>
          </w:p>
        </w:tc>
        <w:tc>
          <w:tcPr>
            <w:tcW w:w="6769" w:type="dxa"/>
            <w:gridSpan w:val="7"/>
            <w:tcBorders>
              <w:bottom w:val="nil"/>
            </w:tcBorders>
          </w:tcPr>
          <w:p w14:paraId="06FDCE01" w14:textId="77777777" w:rsidR="00A46C50" w:rsidRDefault="00A46C50" w:rsidP="00A46C50">
            <w:pPr>
              <w:jc w:val="both"/>
            </w:pPr>
          </w:p>
        </w:tc>
      </w:tr>
      <w:tr w:rsidR="00A46C50" w14:paraId="3EB88EB6" w14:textId="77777777" w:rsidTr="00A46C50">
        <w:trPr>
          <w:trHeight w:val="3938"/>
        </w:trPr>
        <w:tc>
          <w:tcPr>
            <w:tcW w:w="9855" w:type="dxa"/>
            <w:gridSpan w:val="8"/>
            <w:tcBorders>
              <w:top w:val="nil"/>
              <w:bottom w:val="single" w:sz="12" w:space="0" w:color="auto"/>
            </w:tcBorders>
          </w:tcPr>
          <w:p w14:paraId="658D723E" w14:textId="77777777" w:rsidR="00A46C50" w:rsidRDefault="00A46C50" w:rsidP="00A46C50">
            <w:pPr>
              <w:jc w:val="both"/>
              <w:rPr>
                <w:color w:val="000000"/>
                <w:shd w:val="clear" w:color="auto" w:fill="FFFFFF"/>
              </w:rPr>
            </w:pPr>
            <w:r>
              <w:rPr>
                <w:color w:val="000000"/>
                <w:shd w:val="clear" w:color="auto" w:fill="FFFFFF"/>
              </w:rPr>
              <w:t>Cílem předmětu je umožnit studentovi pochopit do hloubky životní cyklus výrobků z hlediska jejich environmentálního chování a porozumět souvislostem v rámci hodnocení environmentálních dopadů pomocí metody posuzování životního cyklu (</w:t>
            </w:r>
            <w:r w:rsidRPr="005621AB">
              <w:rPr>
                <w:color w:val="000000"/>
                <w:shd w:val="clear" w:color="auto" w:fill="FFFFFF"/>
              </w:rPr>
              <w:t>Life Cycle Assessment</w:t>
            </w:r>
            <w:r>
              <w:rPr>
                <w:color w:val="000000"/>
                <w:shd w:val="clear" w:color="auto" w:fill="FFFFFF"/>
              </w:rPr>
              <w:t xml:space="preserve"> – LCA). Student bude znát legislativní souvislosti problematiky LCA, bude obeznámen s jednotlivými fázemi při sestavování LCA studie, bude se umět orientovat ve výsledcích LCA a interpretovat je, bude umět využít hodnocení dopadů dle LCA metody k minimalizaci dopadů výrobků a výrob na životní prostředí. Prakticky se seznámí s LCA softwarem a bude schopen použít jej pro vypracování vlastní jednoduché LCA studie.</w:t>
            </w:r>
          </w:p>
          <w:p w14:paraId="7E64ADD4" w14:textId="77777777" w:rsidR="00A46C50" w:rsidRPr="00082B2F" w:rsidRDefault="00A46C50" w:rsidP="00A46C50">
            <w:pPr>
              <w:jc w:val="both"/>
              <w:rPr>
                <w:u w:val="single"/>
              </w:rPr>
            </w:pPr>
            <w:r w:rsidRPr="001B13CE">
              <w:rPr>
                <w:u w:val="single"/>
              </w:rPr>
              <w:t>Základní témata:</w:t>
            </w:r>
          </w:p>
          <w:p w14:paraId="776DA123" w14:textId="77777777" w:rsidR="00A46C50" w:rsidRDefault="00A46C50" w:rsidP="00DA5BB8">
            <w:pPr>
              <w:pStyle w:val="Odstavecseseznamem"/>
              <w:numPr>
                <w:ilvl w:val="0"/>
                <w:numId w:val="18"/>
              </w:numPr>
              <w:spacing w:after="160" w:line="259" w:lineRule="auto"/>
              <w:ind w:left="396" w:hanging="284"/>
            </w:pPr>
            <w:r>
              <w:t>Environmentální pohled na životní cyklus výrobků či služeb, udržitelnost, nástroje environmentálního managementu.</w:t>
            </w:r>
          </w:p>
          <w:p w14:paraId="43CBB71F" w14:textId="77777777" w:rsidR="00A46C50" w:rsidRDefault="00A46C50" w:rsidP="00DA5BB8">
            <w:pPr>
              <w:pStyle w:val="Odstavecseseznamem"/>
              <w:numPr>
                <w:ilvl w:val="0"/>
                <w:numId w:val="18"/>
              </w:numPr>
              <w:spacing w:after="160" w:line="259" w:lineRule="auto"/>
              <w:ind w:left="396" w:hanging="284"/>
            </w:pPr>
            <w:r>
              <w:t xml:space="preserve">Principy LCA, legislativní rámec. </w:t>
            </w:r>
          </w:p>
          <w:p w14:paraId="793D0064" w14:textId="77777777" w:rsidR="00A46C50" w:rsidRDefault="00A46C50" w:rsidP="00DA5BB8">
            <w:pPr>
              <w:pStyle w:val="Odstavecseseznamem"/>
              <w:numPr>
                <w:ilvl w:val="0"/>
                <w:numId w:val="18"/>
              </w:numPr>
              <w:spacing w:after="160" w:line="259" w:lineRule="auto"/>
              <w:ind w:left="396" w:hanging="284"/>
            </w:pPr>
            <w:r>
              <w:t>Metoda LCA – produktový systém, procesy, materiálové a energetické toky, 4 fáze LCA.</w:t>
            </w:r>
          </w:p>
          <w:p w14:paraId="3444FE41" w14:textId="77777777" w:rsidR="00A46C50" w:rsidRDefault="00A46C50" w:rsidP="00DA5BB8">
            <w:pPr>
              <w:pStyle w:val="Odstavecseseznamem"/>
              <w:numPr>
                <w:ilvl w:val="0"/>
                <w:numId w:val="18"/>
              </w:numPr>
              <w:spacing w:after="160" w:line="259" w:lineRule="auto"/>
              <w:ind w:left="396" w:hanging="284"/>
            </w:pPr>
            <w:r>
              <w:t>Studie LCA (typy, prezentace, vizualizace) a software pro LCA.</w:t>
            </w:r>
          </w:p>
          <w:p w14:paraId="55DADC41" w14:textId="77777777" w:rsidR="00A46C50" w:rsidRDefault="00A46C50" w:rsidP="00DA5BB8">
            <w:pPr>
              <w:pStyle w:val="Odstavecseseznamem"/>
              <w:numPr>
                <w:ilvl w:val="0"/>
                <w:numId w:val="18"/>
              </w:numPr>
              <w:spacing w:after="160" w:line="259" w:lineRule="auto"/>
              <w:ind w:left="396" w:hanging="284"/>
            </w:pPr>
            <w:r>
              <w:t>Definování cílů a rozsahu LCA (funkce a funkční jednotka, toky, hranice systému).</w:t>
            </w:r>
          </w:p>
          <w:p w14:paraId="48407EE2" w14:textId="77777777" w:rsidR="00A46C50" w:rsidRDefault="00A46C50" w:rsidP="00DA5BB8">
            <w:pPr>
              <w:pStyle w:val="Odstavecseseznamem"/>
              <w:numPr>
                <w:ilvl w:val="0"/>
                <w:numId w:val="18"/>
              </w:numPr>
              <w:spacing w:after="160" w:line="259" w:lineRule="auto"/>
              <w:ind w:left="396" w:hanging="284"/>
            </w:pPr>
            <w:r>
              <w:t>Inventarizace a inventarizační analýza (sběr dat, sestavení systémového schématu, alokace).</w:t>
            </w:r>
          </w:p>
          <w:p w14:paraId="6D5072B3" w14:textId="77777777" w:rsidR="00A46C50" w:rsidRDefault="00A46C50" w:rsidP="00DA5BB8">
            <w:pPr>
              <w:pStyle w:val="Odstavecseseznamem"/>
              <w:numPr>
                <w:ilvl w:val="0"/>
                <w:numId w:val="18"/>
              </w:numPr>
              <w:spacing w:after="160" w:line="259" w:lineRule="auto"/>
              <w:ind w:left="396" w:hanging="284"/>
            </w:pPr>
            <w:r>
              <w:t>Hodnocení dopadů životního cyklu (kategorie dopadu, indikátor kategorie dopadu, charakterizační modely).</w:t>
            </w:r>
          </w:p>
          <w:p w14:paraId="424D2B9F" w14:textId="77777777" w:rsidR="00A46C50" w:rsidRDefault="00A46C50" w:rsidP="00DA5BB8">
            <w:pPr>
              <w:pStyle w:val="Odstavecseseznamem"/>
              <w:numPr>
                <w:ilvl w:val="0"/>
                <w:numId w:val="18"/>
              </w:numPr>
              <w:spacing w:after="160" w:line="259" w:lineRule="auto"/>
              <w:ind w:left="396" w:hanging="284"/>
            </w:pPr>
            <w:r>
              <w:t>Globální dopady antropogenních aktivit v kontextu LCA.</w:t>
            </w:r>
          </w:p>
          <w:p w14:paraId="258F5080" w14:textId="77777777" w:rsidR="00A46C50" w:rsidRDefault="00A46C50" w:rsidP="00DA5BB8">
            <w:pPr>
              <w:pStyle w:val="Odstavecseseznamem"/>
              <w:numPr>
                <w:ilvl w:val="0"/>
                <w:numId w:val="18"/>
              </w:numPr>
              <w:spacing w:after="160" w:line="259" w:lineRule="auto"/>
              <w:ind w:left="396" w:hanging="284"/>
            </w:pPr>
            <w:r>
              <w:t>Lokální dopady antropogenních aktivit v kontextu LCA.</w:t>
            </w:r>
          </w:p>
          <w:p w14:paraId="060FFAE5" w14:textId="77777777" w:rsidR="00A46C50" w:rsidRDefault="00A46C50" w:rsidP="00DA5BB8">
            <w:pPr>
              <w:pStyle w:val="Odstavecseseznamem"/>
              <w:numPr>
                <w:ilvl w:val="0"/>
                <w:numId w:val="18"/>
              </w:numPr>
              <w:spacing w:after="160" w:line="259" w:lineRule="auto"/>
              <w:ind w:left="396" w:hanging="284"/>
            </w:pPr>
            <w:r>
              <w:t>Databáze a další zdroje a jejich využití.</w:t>
            </w:r>
          </w:p>
          <w:p w14:paraId="2E18E61B" w14:textId="77777777" w:rsidR="00A46C50" w:rsidRDefault="00A46C50" w:rsidP="00DA5BB8">
            <w:pPr>
              <w:pStyle w:val="Odstavecseseznamem"/>
              <w:numPr>
                <w:ilvl w:val="0"/>
                <w:numId w:val="18"/>
              </w:numPr>
              <w:spacing w:after="160" w:line="259" w:lineRule="auto"/>
              <w:ind w:left="396" w:hanging="284"/>
            </w:pPr>
            <w:r>
              <w:t>Interpretace a přezkum LCA.</w:t>
            </w:r>
          </w:p>
          <w:p w14:paraId="0C405528" w14:textId="77777777" w:rsidR="00A46C50" w:rsidRDefault="00A46C50" w:rsidP="00DA5BB8">
            <w:pPr>
              <w:pStyle w:val="Odstavecseseznamem"/>
              <w:numPr>
                <w:ilvl w:val="0"/>
                <w:numId w:val="18"/>
              </w:numPr>
              <w:spacing w:after="160" w:line="259" w:lineRule="auto"/>
              <w:ind w:left="396" w:hanging="284"/>
            </w:pPr>
            <w:r>
              <w:t>„Zelený“ marketing, environmentální prohlášení a značení.</w:t>
            </w:r>
          </w:p>
          <w:p w14:paraId="1B0F8D9D" w14:textId="77777777" w:rsidR="00A46C50" w:rsidRDefault="00A46C50" w:rsidP="00DA5BB8">
            <w:pPr>
              <w:pStyle w:val="Odstavecseseznamem"/>
              <w:numPr>
                <w:ilvl w:val="0"/>
                <w:numId w:val="18"/>
              </w:numPr>
              <w:spacing w:after="160" w:line="259" w:lineRule="auto"/>
              <w:ind w:left="396" w:hanging="284"/>
            </w:pPr>
            <w:r>
              <w:t>Principy ekodesignu.</w:t>
            </w:r>
          </w:p>
        </w:tc>
      </w:tr>
      <w:tr w:rsidR="00A46C50" w14:paraId="30348EC4" w14:textId="77777777" w:rsidTr="00A46C50">
        <w:trPr>
          <w:trHeight w:val="265"/>
        </w:trPr>
        <w:tc>
          <w:tcPr>
            <w:tcW w:w="3653" w:type="dxa"/>
            <w:gridSpan w:val="2"/>
            <w:tcBorders>
              <w:top w:val="nil"/>
            </w:tcBorders>
            <w:shd w:val="clear" w:color="auto" w:fill="F7CAAC"/>
          </w:tcPr>
          <w:p w14:paraId="4947AB5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841C0A" w14:textId="77777777" w:rsidR="00A46C50" w:rsidRDefault="00A46C50" w:rsidP="00A46C50">
            <w:pPr>
              <w:jc w:val="both"/>
            </w:pPr>
          </w:p>
        </w:tc>
      </w:tr>
      <w:tr w:rsidR="00A46C50" w14:paraId="2F1AD9B5" w14:textId="77777777" w:rsidTr="000A772F">
        <w:trPr>
          <w:trHeight w:val="992"/>
        </w:trPr>
        <w:tc>
          <w:tcPr>
            <w:tcW w:w="9855" w:type="dxa"/>
            <w:gridSpan w:val="8"/>
            <w:tcBorders>
              <w:top w:val="nil"/>
            </w:tcBorders>
          </w:tcPr>
          <w:p w14:paraId="6B55B497" w14:textId="77777777" w:rsidR="00A46C50" w:rsidRPr="00381E37" w:rsidRDefault="00A46C50" w:rsidP="000A772F">
            <w:pPr>
              <w:jc w:val="both"/>
              <w:rPr>
                <w:b/>
              </w:rPr>
            </w:pPr>
            <w:r w:rsidRPr="00381E37">
              <w:rPr>
                <w:b/>
              </w:rPr>
              <w:t>Povinná literatura</w:t>
            </w:r>
          </w:p>
          <w:p w14:paraId="51FDF852" w14:textId="5BF16B06" w:rsidR="00A46C50" w:rsidRDefault="00A46C50" w:rsidP="000A772F">
            <w:pPr>
              <w:jc w:val="both"/>
            </w:pPr>
            <w:r>
              <w:t xml:space="preserve">KOČÍ, V. </w:t>
            </w:r>
            <w:r>
              <w:rPr>
                <w:i/>
              </w:rPr>
              <w:t>Environmentální dopady: Posuzování životního cyklu</w:t>
            </w:r>
            <w:r>
              <w:t>. Praha: VŠCHT, 2013</w:t>
            </w:r>
            <w:r w:rsidR="00857CAC">
              <w:t>.</w:t>
            </w:r>
            <w:r>
              <w:t xml:space="preserve"> ISBN 978-80-7080-858-0.</w:t>
            </w:r>
          </w:p>
          <w:p w14:paraId="172C382F" w14:textId="0BB1E760" w:rsidR="00A46C50" w:rsidRPr="002C3F3F" w:rsidRDefault="00A46C50" w:rsidP="000A772F">
            <w:pPr>
              <w:jc w:val="both"/>
              <w:rPr>
                <w:color w:val="365F91" w:themeColor="accent1" w:themeShade="BF"/>
                <w:u w:val="single"/>
              </w:rPr>
            </w:pPr>
            <w:r>
              <w:t xml:space="preserve">KOČÍ, V. </w:t>
            </w:r>
            <w:r>
              <w:rPr>
                <w:i/>
              </w:rPr>
              <w:t>Hodnocení environmentálních dopadů technologií (Posuzování životního cyklu - LCA)</w:t>
            </w:r>
            <w:r>
              <w:t xml:space="preserve"> [online]. VŠCHT, 2006 [cit. 19.1.2023], Dostupné z </w:t>
            </w:r>
            <w:hyperlink r:id="rId16" w:history="1">
              <w:r w:rsidRPr="002C3F3F">
                <w:rPr>
                  <w:rStyle w:val="Hypertextovodkaz"/>
                  <w:color w:val="365F91" w:themeColor="accent1" w:themeShade="BF"/>
                </w:rPr>
                <w:t>https://uchop.vscht.cz/files/uzel/0011054/HEDT2006.pdf?redirected</w:t>
              </w:r>
            </w:hyperlink>
            <w:r>
              <w:rPr>
                <w:rStyle w:val="Hypertextovodkaz"/>
                <w:color w:val="365F91" w:themeColor="accent1" w:themeShade="BF"/>
              </w:rPr>
              <w:t>.</w:t>
            </w:r>
          </w:p>
          <w:p w14:paraId="1674271D" w14:textId="293CC73A" w:rsidR="00A46C50" w:rsidRDefault="00A46C50" w:rsidP="000A772F">
            <w:pPr>
              <w:jc w:val="both"/>
            </w:pPr>
            <w:r w:rsidRPr="00BF473C">
              <w:t>KOČÍ</w:t>
            </w:r>
            <w:r>
              <w:t>,</w:t>
            </w:r>
            <w:r w:rsidRPr="00BF473C">
              <w:t xml:space="preserve"> V</w:t>
            </w:r>
            <w:r>
              <w:t>.</w:t>
            </w:r>
            <w:r w:rsidRPr="00B90F6E">
              <w:t xml:space="preserve"> </w:t>
            </w:r>
            <w:r w:rsidRPr="00691FD0">
              <w:rPr>
                <w:i/>
              </w:rPr>
              <w:t>Posuzování životního cyklu Life Cycle Assessment - LCA</w:t>
            </w:r>
            <w:r>
              <w:t xml:space="preserve">. </w:t>
            </w:r>
            <w:r w:rsidRPr="00691FD0">
              <w:t>Chrudim : Vodní zdroje Ekomonitor, 2009</w:t>
            </w:r>
            <w:r w:rsidR="00857CAC">
              <w:t>.</w:t>
            </w:r>
            <w:r w:rsidRPr="00B90F6E">
              <w:t xml:space="preserve"> </w:t>
            </w:r>
            <w:r w:rsidRPr="00691FD0">
              <w:t>ISBN 978-80-86832-42-5</w:t>
            </w:r>
            <w:r>
              <w:t>.</w:t>
            </w:r>
          </w:p>
          <w:p w14:paraId="010D3451" w14:textId="77777777" w:rsidR="00A46C50" w:rsidRPr="00381E37" w:rsidRDefault="00A46C50" w:rsidP="000A772F">
            <w:pPr>
              <w:jc w:val="both"/>
              <w:rPr>
                <w:b/>
              </w:rPr>
            </w:pPr>
            <w:r w:rsidRPr="00381E37">
              <w:rPr>
                <w:b/>
              </w:rPr>
              <w:t>Doporučená literatura</w:t>
            </w:r>
          </w:p>
          <w:p w14:paraId="729CC46A" w14:textId="77777777" w:rsidR="00A46C50" w:rsidRDefault="00A46C50" w:rsidP="000A772F">
            <w:pPr>
              <w:jc w:val="both"/>
              <w:rPr>
                <w:color w:val="000000"/>
                <w:shd w:val="clear" w:color="auto" w:fill="FFFFFF"/>
              </w:rPr>
            </w:pPr>
            <w:r>
              <w:rPr>
                <w:color w:val="000000"/>
                <w:shd w:val="clear" w:color="auto" w:fill="FFFFFF"/>
              </w:rPr>
              <w:t>ČSN ISO 14040. </w:t>
            </w:r>
            <w:r>
              <w:rPr>
                <w:i/>
                <w:iCs/>
                <w:color w:val="000000"/>
                <w:shd w:val="clear" w:color="auto" w:fill="FFFFFF"/>
              </w:rPr>
              <w:t>Environmentální management – Posuzování životního cyklu – Zásady a osnova.</w:t>
            </w:r>
            <w:r>
              <w:rPr>
                <w:color w:val="000000"/>
                <w:shd w:val="clear" w:color="auto" w:fill="FFFFFF"/>
              </w:rPr>
              <w:t> Praha: Úřad pro technickou normalizaci, metrologii a státní zkušebnictví, 2006.</w:t>
            </w:r>
          </w:p>
          <w:p w14:paraId="0328112C" w14:textId="77777777" w:rsidR="00A46C50" w:rsidRDefault="00A46C50" w:rsidP="000A772F">
            <w:pPr>
              <w:jc w:val="both"/>
            </w:pPr>
            <w:r>
              <w:rPr>
                <w:color w:val="000000"/>
                <w:shd w:val="clear" w:color="auto" w:fill="FFFFFF"/>
              </w:rPr>
              <w:t>ČSN ISO 14044. </w:t>
            </w:r>
            <w:r>
              <w:rPr>
                <w:i/>
                <w:iCs/>
                <w:color w:val="000000"/>
                <w:shd w:val="clear" w:color="auto" w:fill="FFFFFF"/>
              </w:rPr>
              <w:t>Environmentální management – Posuzování životního cyklu – Požadavky a směrnice.</w:t>
            </w:r>
            <w:r>
              <w:rPr>
                <w:color w:val="000000"/>
                <w:shd w:val="clear" w:color="auto" w:fill="FFFFFF"/>
              </w:rPr>
              <w:t> Praha: Úřad pro technickou normalizaci, metrologii a státní zkušebnictví, 2006.</w:t>
            </w:r>
          </w:p>
          <w:p w14:paraId="33276AF9" w14:textId="3D705A85" w:rsidR="00A46C50" w:rsidRDefault="00A46C50" w:rsidP="000A772F">
            <w:pPr>
              <w:jc w:val="both"/>
            </w:pPr>
            <w:r>
              <w:t>KLÖPFFER, W</w:t>
            </w:r>
            <w:r w:rsidR="00857CAC">
              <w:t>.</w:t>
            </w:r>
            <w:r>
              <w:t xml:space="preserve">, GRAHL, B. </w:t>
            </w:r>
            <w:r w:rsidRPr="001858C4">
              <w:rPr>
                <w:i/>
              </w:rPr>
              <w:t>Life Cycle Assessment (LCA) - A Guide to Best Practice</w:t>
            </w:r>
            <w:r>
              <w:t>. John Wiley &amp; Sons. 2014</w:t>
            </w:r>
            <w:r w:rsidR="00857CAC">
              <w:t>.</w:t>
            </w:r>
            <w:r>
              <w:t xml:space="preserve"> </w:t>
            </w:r>
            <w:r w:rsidRPr="001858C4">
              <w:t>ISBN</w:t>
            </w:r>
            <w:r w:rsidR="00857CAC">
              <w:t xml:space="preserve"> </w:t>
            </w:r>
            <w:r w:rsidRPr="001858C4">
              <w:t>978-3-527-65565-6</w:t>
            </w:r>
            <w:r>
              <w:t>.</w:t>
            </w:r>
          </w:p>
          <w:p w14:paraId="0A3FAFD3" w14:textId="20A80D13" w:rsidR="00A46C50" w:rsidRDefault="00A46C50" w:rsidP="000A772F">
            <w:pPr>
              <w:jc w:val="both"/>
            </w:pPr>
            <w:r w:rsidRPr="00FD6EA6">
              <w:lastRenderedPageBreak/>
              <w:t>HAUSCHILD, M</w:t>
            </w:r>
            <w:r w:rsidR="00857CAC">
              <w:t>.</w:t>
            </w:r>
            <w:r w:rsidRPr="00FD6EA6">
              <w:t xml:space="preserve"> Z., ROSENBAUM</w:t>
            </w:r>
            <w:r w:rsidR="00857CAC">
              <w:t>,</w:t>
            </w:r>
            <w:r w:rsidRPr="00FD6EA6">
              <w:t xml:space="preserve"> R</w:t>
            </w:r>
            <w:r w:rsidR="00857CAC">
              <w:t>.</w:t>
            </w:r>
            <w:r w:rsidRPr="00FD6EA6">
              <w:t xml:space="preserve"> K.</w:t>
            </w:r>
            <w:r>
              <w:t>,</w:t>
            </w:r>
            <w:r w:rsidRPr="00FD6EA6">
              <w:t xml:space="preserve"> OLSEN</w:t>
            </w:r>
            <w:r w:rsidR="00857CAC">
              <w:t>,</w:t>
            </w:r>
            <w:r w:rsidRPr="00FD6EA6">
              <w:t xml:space="preserve"> S</w:t>
            </w:r>
            <w:r w:rsidR="00857CAC">
              <w:t>.</w:t>
            </w:r>
            <w:r w:rsidRPr="00FD6EA6">
              <w:t xml:space="preserve"> I</w:t>
            </w:r>
            <w:r w:rsidR="00857CAC">
              <w:t>.</w:t>
            </w:r>
            <w:r w:rsidRPr="00FD6EA6">
              <w:t xml:space="preserve"> </w:t>
            </w:r>
            <w:r w:rsidRPr="00FD6EA6">
              <w:rPr>
                <w:i/>
                <w:iCs/>
              </w:rPr>
              <w:t>Life Cycle Assessment</w:t>
            </w:r>
            <w:r>
              <w:rPr>
                <w:i/>
                <w:iCs/>
              </w:rPr>
              <w:t>:</w:t>
            </w:r>
            <w:r w:rsidRPr="00FD6EA6">
              <w:rPr>
                <w:i/>
                <w:iCs/>
              </w:rPr>
              <w:t xml:space="preserve"> Theory and Practice</w:t>
            </w:r>
            <w:r w:rsidRPr="00FD6EA6">
              <w:t>. Cham: Springer International Publishing, 201</w:t>
            </w:r>
            <w:r>
              <w:t>7</w:t>
            </w:r>
            <w:r w:rsidRPr="00FD6EA6">
              <w:t xml:space="preserve">. ISBN 978-3-319-56474-6. </w:t>
            </w:r>
          </w:p>
          <w:p w14:paraId="4848E235" w14:textId="4E4FDD94" w:rsidR="00A46C50" w:rsidRDefault="00A46C50" w:rsidP="000A772F">
            <w:pPr>
              <w:jc w:val="both"/>
            </w:pPr>
            <w:r>
              <w:t>BAUMANN, H</w:t>
            </w:r>
            <w:r w:rsidR="00857CAC">
              <w:t>.</w:t>
            </w:r>
            <w:r>
              <w:t xml:space="preserve">, </w:t>
            </w:r>
            <w:r w:rsidRPr="001858C4">
              <w:t>TILLMAN A-M.</w:t>
            </w:r>
            <w:r w:rsidRPr="001858C4">
              <w:rPr>
                <w:i/>
              </w:rPr>
              <w:t xml:space="preserve"> The hitch hiker's guide to LCA: an orientation in life cycle assessment methodology and application</w:t>
            </w:r>
            <w:r w:rsidRPr="001858C4">
              <w:t>. Lund, Sweden: Studentlitteratur,</w:t>
            </w:r>
            <w:r>
              <w:t xml:space="preserve"> </w:t>
            </w:r>
            <w:r w:rsidRPr="001858C4">
              <w:t>2004</w:t>
            </w:r>
            <w:r w:rsidR="00857CAC">
              <w:t>.</w:t>
            </w:r>
            <w:r w:rsidRPr="001858C4">
              <w:t xml:space="preserve"> ISBN 9144023642.</w:t>
            </w:r>
          </w:p>
        </w:tc>
      </w:tr>
      <w:tr w:rsidR="00A46C50" w14:paraId="182E4557"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1EAF0D" w14:textId="77777777" w:rsidR="00A46C50" w:rsidRDefault="00A46C50" w:rsidP="00A46C50">
            <w:pPr>
              <w:jc w:val="center"/>
              <w:rPr>
                <w:b/>
              </w:rPr>
            </w:pPr>
            <w:r>
              <w:rPr>
                <w:b/>
              </w:rPr>
              <w:lastRenderedPageBreak/>
              <w:t>Informace ke kombinované nebo distanční formě</w:t>
            </w:r>
          </w:p>
        </w:tc>
      </w:tr>
      <w:tr w:rsidR="00A46C50" w14:paraId="30BCD01D" w14:textId="77777777" w:rsidTr="00A46C50">
        <w:tc>
          <w:tcPr>
            <w:tcW w:w="4787" w:type="dxa"/>
            <w:gridSpan w:val="3"/>
            <w:tcBorders>
              <w:top w:val="single" w:sz="2" w:space="0" w:color="auto"/>
            </w:tcBorders>
            <w:shd w:val="clear" w:color="auto" w:fill="F7CAAC"/>
          </w:tcPr>
          <w:p w14:paraId="4226D640" w14:textId="77777777" w:rsidR="00A46C50" w:rsidRDefault="00A46C50" w:rsidP="00A46C50">
            <w:pPr>
              <w:jc w:val="both"/>
            </w:pPr>
            <w:r>
              <w:rPr>
                <w:b/>
              </w:rPr>
              <w:t>Rozsah konzultací (soustředění)</w:t>
            </w:r>
          </w:p>
        </w:tc>
        <w:tc>
          <w:tcPr>
            <w:tcW w:w="889" w:type="dxa"/>
            <w:tcBorders>
              <w:top w:val="single" w:sz="2" w:space="0" w:color="auto"/>
            </w:tcBorders>
          </w:tcPr>
          <w:p w14:paraId="66F61F34"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B17F273" w14:textId="77777777" w:rsidR="00A46C50" w:rsidRDefault="00A46C50" w:rsidP="00A46C50">
            <w:pPr>
              <w:jc w:val="both"/>
              <w:rPr>
                <w:b/>
              </w:rPr>
            </w:pPr>
            <w:r>
              <w:rPr>
                <w:b/>
              </w:rPr>
              <w:t xml:space="preserve">hodin </w:t>
            </w:r>
          </w:p>
        </w:tc>
      </w:tr>
      <w:tr w:rsidR="00A46C50" w14:paraId="5570A73F" w14:textId="77777777" w:rsidTr="00A46C50">
        <w:tc>
          <w:tcPr>
            <w:tcW w:w="9855" w:type="dxa"/>
            <w:gridSpan w:val="8"/>
            <w:shd w:val="clear" w:color="auto" w:fill="F7CAAC"/>
          </w:tcPr>
          <w:p w14:paraId="5688B410" w14:textId="77777777" w:rsidR="00A46C50" w:rsidRDefault="00A46C50" w:rsidP="00A46C50">
            <w:pPr>
              <w:jc w:val="both"/>
              <w:rPr>
                <w:b/>
              </w:rPr>
            </w:pPr>
            <w:r>
              <w:rPr>
                <w:b/>
              </w:rPr>
              <w:t>Informace o způsobu kontaktu s vyučujícím</w:t>
            </w:r>
          </w:p>
        </w:tc>
      </w:tr>
      <w:tr w:rsidR="00A46C50" w14:paraId="562EEF98" w14:textId="77777777" w:rsidTr="005719E9">
        <w:trPr>
          <w:trHeight w:val="719"/>
        </w:trPr>
        <w:tc>
          <w:tcPr>
            <w:tcW w:w="9855" w:type="dxa"/>
            <w:gridSpan w:val="8"/>
          </w:tcPr>
          <w:p w14:paraId="1DE430C0" w14:textId="7EA8894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AA7CBF" w14:textId="77777777" w:rsidR="00A46C50" w:rsidRDefault="00A46C50" w:rsidP="00A46C50"/>
    <w:p w14:paraId="6480A61E" w14:textId="77777777" w:rsidR="00A46C50" w:rsidRDefault="00A46C50" w:rsidP="00A46C50"/>
    <w:p w14:paraId="3671BAF8" w14:textId="77777777" w:rsidR="00A46C50" w:rsidRDefault="00A46C50" w:rsidP="00A46C50"/>
    <w:p w14:paraId="441E8F6A" w14:textId="77777777" w:rsidR="00A46C50" w:rsidRDefault="00A46C50" w:rsidP="00A46C50"/>
    <w:p w14:paraId="6370AEBF" w14:textId="77777777" w:rsidR="00A46C50" w:rsidRDefault="00A46C50" w:rsidP="00A46C50"/>
    <w:p w14:paraId="74ECBC09" w14:textId="77777777" w:rsidR="00A46C50" w:rsidRDefault="00A46C50" w:rsidP="00A46C50"/>
    <w:p w14:paraId="38F69FA1" w14:textId="77777777" w:rsidR="00A46C50" w:rsidRDefault="00A46C50" w:rsidP="00A46C50"/>
    <w:p w14:paraId="6856AECA" w14:textId="77777777" w:rsidR="00A46C50" w:rsidRDefault="00A46C50" w:rsidP="00A46C50"/>
    <w:p w14:paraId="607C6A46" w14:textId="77777777" w:rsidR="00A46C50" w:rsidRDefault="00A46C50" w:rsidP="00A46C50"/>
    <w:p w14:paraId="2005F90A" w14:textId="77777777" w:rsidR="00A46C50" w:rsidRDefault="00A46C50" w:rsidP="00A46C50"/>
    <w:p w14:paraId="202FC6E8" w14:textId="77777777" w:rsidR="00A46C50" w:rsidRDefault="00A46C50" w:rsidP="00A46C50"/>
    <w:p w14:paraId="63EE76B0" w14:textId="77777777" w:rsidR="00A46C50" w:rsidRDefault="00A46C50" w:rsidP="00A46C50"/>
    <w:p w14:paraId="4E4C37EC" w14:textId="77777777" w:rsidR="00A46C50" w:rsidRDefault="00A46C50" w:rsidP="00A46C50"/>
    <w:p w14:paraId="5D0A277C" w14:textId="77777777" w:rsidR="00A46C50" w:rsidRDefault="00A46C50" w:rsidP="00A46C50"/>
    <w:p w14:paraId="69999636" w14:textId="77777777" w:rsidR="00A46C50" w:rsidRDefault="00A46C50" w:rsidP="00A46C50"/>
    <w:p w14:paraId="44249179" w14:textId="77777777" w:rsidR="00A46C50" w:rsidRDefault="00A46C50" w:rsidP="00A46C50"/>
    <w:p w14:paraId="49EDB276" w14:textId="77777777" w:rsidR="00A46C50" w:rsidRDefault="00A46C50" w:rsidP="00A46C50"/>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A46C50" w14:paraId="54BC0CF1" w14:textId="77777777" w:rsidTr="00A46C5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EE43B19" w14:textId="77777777" w:rsidR="00A46C50" w:rsidRDefault="00A46C50" w:rsidP="00A46C50">
            <w:pPr>
              <w:pageBreakBefore/>
              <w:rPr>
                <w:b/>
                <w:sz w:val="28"/>
              </w:rPr>
            </w:pPr>
            <w:r>
              <w:rPr>
                <w:b/>
                <w:sz w:val="28"/>
              </w:rPr>
              <w:lastRenderedPageBreak/>
              <w:t>B-III – Charakteristika studijního předmětu</w:t>
            </w:r>
          </w:p>
        </w:tc>
      </w:tr>
      <w:tr w:rsidR="00A46C50" w14:paraId="5886C0CB" w14:textId="77777777" w:rsidTr="00A46C50">
        <w:tc>
          <w:tcPr>
            <w:tcW w:w="3085" w:type="dxa"/>
            <w:tcBorders>
              <w:top w:val="double" w:sz="4" w:space="0" w:color="000000"/>
              <w:left w:val="single" w:sz="4" w:space="0" w:color="000000"/>
              <w:bottom w:val="single" w:sz="4" w:space="0" w:color="000000"/>
              <w:right w:val="single" w:sz="4" w:space="0" w:color="000000"/>
            </w:tcBorders>
            <w:shd w:val="clear" w:color="auto" w:fill="F7CAAC"/>
          </w:tcPr>
          <w:p w14:paraId="4D4951BE" w14:textId="77777777" w:rsidR="00A46C50" w:rsidRDefault="00A46C50" w:rsidP="00A46C50">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14:paraId="10D1B7D9" w14:textId="77777777" w:rsidR="00A46C50" w:rsidRPr="00452B4E" w:rsidRDefault="00A46C50" w:rsidP="00A46C50">
            <w:r w:rsidRPr="00452B4E">
              <w:t>Vybrané kapitoly z věd o Zemi</w:t>
            </w:r>
          </w:p>
        </w:tc>
      </w:tr>
      <w:tr w:rsidR="00A46C50" w14:paraId="1457044E"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449F1818" w14:textId="77777777" w:rsidR="00A46C50" w:rsidRDefault="00A46C50" w:rsidP="00A46C50">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266C1D39" w14:textId="1FF4F44B" w:rsidR="00A46C50" w:rsidRDefault="00084881" w:rsidP="00A46C50">
            <w:pPr>
              <w:pStyle w:val="FormtovanvHTML"/>
              <w:shd w:val="clear" w:color="auto" w:fill="FFFFFF"/>
              <w:rPr>
                <w:rFonts w:ascii="Times New Roman" w:hAnsi="Times New Roman"/>
                <w:color w:val="000000"/>
              </w:rPr>
            </w:pPr>
            <w:r>
              <w:rPr>
                <w:rFonts w:ascii="Times New Roman" w:hAnsi="Times New Roman"/>
              </w:rPr>
              <w:t>p</w:t>
            </w:r>
            <w:r w:rsidR="00A46C50">
              <w:rPr>
                <w:rFonts w:ascii="Times New Roman" w:hAnsi="Times New Roman"/>
              </w:rPr>
              <w:t>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A9D8A5" w14:textId="77777777" w:rsidR="00A46C50" w:rsidRDefault="00A46C50" w:rsidP="00A46C50">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AE8E99D" w14:textId="77777777" w:rsidR="00A46C50" w:rsidRDefault="00A46C50" w:rsidP="00A46C50">
            <w:r>
              <w:t>1/ZS</w:t>
            </w:r>
          </w:p>
        </w:tc>
      </w:tr>
      <w:tr w:rsidR="00A46C50" w14:paraId="079A9966"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694CD6C3" w14:textId="77777777" w:rsidR="00A46C50" w:rsidRDefault="00A46C50" w:rsidP="00A46C50">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43D7DA0C" w14:textId="77777777" w:rsidR="00A46C50" w:rsidRDefault="00A46C50" w:rsidP="00A46C50">
            <w:r>
              <w:t xml:space="preserve">26p + 13c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AD4C4B7" w14:textId="77777777" w:rsidR="00A46C50" w:rsidRDefault="00A46C50" w:rsidP="00A46C50">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14:paraId="5F8B8FD3" w14:textId="77777777" w:rsidR="00A46C50" w:rsidRDefault="00A46C50" w:rsidP="00A46C50">
            <w:r>
              <w:t>39</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08196859" w14:textId="77777777" w:rsidR="00A46C50" w:rsidRDefault="00A46C50" w:rsidP="00A46C50">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51C4D7E0" w14:textId="77777777" w:rsidR="00A46C50" w:rsidRDefault="00A46C50" w:rsidP="00A46C50">
            <w:r>
              <w:t>5</w:t>
            </w:r>
          </w:p>
        </w:tc>
      </w:tr>
      <w:tr w:rsidR="00A46C50" w14:paraId="34B20695"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0FB9C8B" w14:textId="77777777" w:rsidR="00A46C50" w:rsidRDefault="00A46C50" w:rsidP="00A46C50">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14:paraId="5FB16D11" w14:textId="77777777" w:rsidR="00A46C50" w:rsidRDefault="00A46C50" w:rsidP="00A46C50"/>
        </w:tc>
      </w:tr>
      <w:tr w:rsidR="00A46C50" w14:paraId="467F4121"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2CB36111" w14:textId="77777777" w:rsidR="00A46C50" w:rsidRDefault="00A46C50" w:rsidP="00A46C50">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789F81F8" w14:textId="77777777" w:rsidR="00A46C50" w:rsidRDefault="00A46C50" w:rsidP="00A46C50">
            <w:r>
              <w:rPr>
                <w:rFonts w:eastAsia="SimSun"/>
                <w:lang w:eastAsia="zh-CN" w:bidi="hi-IN"/>
              </w:rPr>
              <w:t>zápočet,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14:paraId="1A49FB29" w14:textId="77777777" w:rsidR="00A46C50" w:rsidRDefault="00A46C50" w:rsidP="00A46C50">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14:paraId="2335154F" w14:textId="77777777" w:rsidR="00A46C50" w:rsidRDefault="00A46C50" w:rsidP="00A46C50">
            <w:r>
              <w:t>přednáška, cvičení</w:t>
            </w:r>
          </w:p>
        </w:tc>
      </w:tr>
      <w:tr w:rsidR="00A46C50" w14:paraId="686AE67D"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1AF26921" w14:textId="77777777" w:rsidR="00A46C50" w:rsidRDefault="00A46C50" w:rsidP="00A46C50">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14:paraId="276C8D41" w14:textId="2E7E08B6" w:rsidR="00A46C50" w:rsidRDefault="00A46C50" w:rsidP="000A772F">
            <w:pPr>
              <w:jc w:val="both"/>
            </w:pPr>
            <w:r>
              <w:t>Požadavky k</w:t>
            </w:r>
            <w:r w:rsidR="000A772F">
              <w:t> </w:t>
            </w:r>
            <w:r>
              <w:t>zápočtu</w:t>
            </w:r>
            <w:r w:rsidR="000A772F">
              <w:t xml:space="preserve">: </w:t>
            </w:r>
            <w:r>
              <w:rPr>
                <w:lang w:eastAsia="en-US"/>
              </w:rPr>
              <w:t>aktivní ú</w:t>
            </w:r>
            <w:r w:rsidRPr="002C3F3F">
              <w:rPr>
                <w:rFonts w:eastAsia="TimesNewRoman"/>
                <w:lang w:eastAsia="en-US"/>
              </w:rPr>
              <w:t>č</w:t>
            </w:r>
            <w:r>
              <w:rPr>
                <w:lang w:eastAsia="en-US"/>
              </w:rPr>
              <w:t xml:space="preserve">ast na </w:t>
            </w:r>
            <w:r w:rsidR="00835EB4">
              <w:rPr>
                <w:lang w:eastAsia="en-US"/>
              </w:rPr>
              <w:t>cvičeních</w:t>
            </w:r>
            <w:r w:rsidR="000A772F">
              <w:rPr>
                <w:lang w:eastAsia="en-US"/>
              </w:rPr>
              <w:t xml:space="preserve">; </w:t>
            </w:r>
            <w:r>
              <w:rPr>
                <w:lang w:eastAsia="en-US"/>
              </w:rPr>
              <w:t>pr</w:t>
            </w:r>
            <w:r w:rsidRPr="002C3F3F">
              <w:rPr>
                <w:rFonts w:eastAsia="TimesNewRoman"/>
                <w:lang w:eastAsia="en-US"/>
              </w:rPr>
              <w:t>ů</w:t>
            </w:r>
            <w:r>
              <w:rPr>
                <w:lang w:eastAsia="en-US"/>
              </w:rPr>
              <w:t>b</w:t>
            </w:r>
            <w:r w:rsidRPr="002C3F3F">
              <w:rPr>
                <w:rFonts w:eastAsia="TimesNewRoman"/>
                <w:lang w:eastAsia="en-US"/>
              </w:rPr>
              <w:t>ě</w:t>
            </w:r>
            <w:r>
              <w:rPr>
                <w:lang w:eastAsia="en-US"/>
              </w:rPr>
              <w:t>žné pln</w:t>
            </w:r>
            <w:r w:rsidRPr="002C3F3F">
              <w:rPr>
                <w:rFonts w:eastAsia="TimesNewRoman"/>
                <w:lang w:eastAsia="en-US"/>
              </w:rPr>
              <w:t>ě</w:t>
            </w:r>
            <w:r>
              <w:rPr>
                <w:lang w:eastAsia="en-US"/>
              </w:rPr>
              <w:t>ní zadaných úkol</w:t>
            </w:r>
            <w:r w:rsidRPr="002C3F3F">
              <w:rPr>
                <w:rFonts w:eastAsia="TimesNewRoman"/>
                <w:lang w:eastAsia="en-US"/>
              </w:rPr>
              <w:t xml:space="preserve">ů </w:t>
            </w:r>
            <w:r>
              <w:rPr>
                <w:lang w:eastAsia="en-US"/>
              </w:rPr>
              <w:t xml:space="preserve">do </w:t>
            </w:r>
            <w:r w:rsidR="00835EB4">
              <w:rPr>
                <w:lang w:eastAsia="en-US"/>
              </w:rPr>
              <w:t>cvičení</w:t>
            </w:r>
            <w:r w:rsidR="000A772F">
              <w:rPr>
                <w:rFonts w:eastAsia="TimesNewRoman"/>
                <w:lang w:eastAsia="en-US"/>
              </w:rPr>
              <w:t xml:space="preserve">; </w:t>
            </w:r>
            <w:r>
              <w:rPr>
                <w:lang w:eastAsia="en-US"/>
              </w:rPr>
              <w:t>napsání zápo</w:t>
            </w:r>
            <w:r w:rsidRPr="002C3F3F">
              <w:rPr>
                <w:rFonts w:eastAsia="TimesNewRoman"/>
                <w:lang w:eastAsia="en-US"/>
              </w:rPr>
              <w:t>č</w:t>
            </w:r>
            <w:r>
              <w:rPr>
                <w:lang w:eastAsia="en-US"/>
              </w:rPr>
              <w:t>tové práce</w:t>
            </w:r>
          </w:p>
          <w:p w14:paraId="15228592" w14:textId="31C61F4E" w:rsidR="00A46C50" w:rsidRDefault="00A46C50" w:rsidP="000A772F">
            <w:pPr>
              <w:jc w:val="both"/>
            </w:pPr>
            <w:r>
              <w:t>Požadavky ke zkoušce</w:t>
            </w:r>
            <w:r w:rsidR="000A772F">
              <w:t xml:space="preserve">: </w:t>
            </w:r>
            <w:r>
              <w:t>Je vyžadována znalost látky z probíraných tematických okruhů, forma je písemná s ústním dozkoušením.</w:t>
            </w:r>
          </w:p>
        </w:tc>
      </w:tr>
      <w:tr w:rsidR="00A46C50" w14:paraId="28449618" w14:textId="77777777" w:rsidTr="005719E9">
        <w:trPr>
          <w:trHeight w:val="192"/>
        </w:trPr>
        <w:tc>
          <w:tcPr>
            <w:tcW w:w="9855" w:type="dxa"/>
            <w:gridSpan w:val="8"/>
            <w:tcBorders>
              <w:left w:val="single" w:sz="4" w:space="0" w:color="000000"/>
              <w:bottom w:val="single" w:sz="4" w:space="0" w:color="000000"/>
              <w:right w:val="single" w:sz="4" w:space="0" w:color="000000"/>
            </w:tcBorders>
            <w:shd w:val="clear" w:color="auto" w:fill="auto"/>
          </w:tcPr>
          <w:p w14:paraId="681928F1" w14:textId="77777777" w:rsidR="00A46C50" w:rsidRDefault="00A46C50" w:rsidP="00A46C50"/>
        </w:tc>
      </w:tr>
      <w:tr w:rsidR="00A46C50" w:rsidRPr="008D40FC" w14:paraId="39C8C5FE" w14:textId="77777777" w:rsidTr="00A46C50">
        <w:trPr>
          <w:trHeight w:val="197"/>
        </w:trPr>
        <w:tc>
          <w:tcPr>
            <w:tcW w:w="3085" w:type="dxa"/>
            <w:tcBorders>
              <w:left w:val="single" w:sz="4" w:space="0" w:color="000000"/>
              <w:bottom w:val="single" w:sz="4" w:space="0" w:color="000000"/>
              <w:right w:val="single" w:sz="4" w:space="0" w:color="000000"/>
            </w:tcBorders>
            <w:shd w:val="clear" w:color="auto" w:fill="F7CAAC"/>
          </w:tcPr>
          <w:p w14:paraId="6A3EE9D0" w14:textId="77777777" w:rsidR="00A46C50" w:rsidRDefault="00A46C50" w:rsidP="00A46C50">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
          <w:p w14:paraId="0A9CBB44" w14:textId="77777777" w:rsidR="00A46C50" w:rsidRPr="000C0B3B" w:rsidRDefault="00A46C50" w:rsidP="00A46C50">
            <w:pPr>
              <w:pStyle w:val="FormtovanvHTML"/>
              <w:shd w:val="clear" w:color="auto" w:fill="FFFFFF"/>
              <w:rPr>
                <w:rFonts w:ascii="Times New Roman" w:hAnsi="Times New Roman"/>
                <w:color w:val="000000"/>
              </w:rPr>
            </w:pPr>
            <w:r w:rsidRPr="000C0B3B">
              <w:rPr>
                <w:rFonts w:ascii="Times New Roman" w:hAnsi="Times New Roman"/>
              </w:rPr>
              <w:t>Mgr. Ing. Jiří Lehejček, Ph.D.</w:t>
            </w:r>
          </w:p>
        </w:tc>
      </w:tr>
      <w:tr w:rsidR="00A46C50" w14:paraId="48533F0F" w14:textId="77777777" w:rsidTr="00A46C50">
        <w:trPr>
          <w:trHeight w:val="243"/>
        </w:trPr>
        <w:tc>
          <w:tcPr>
            <w:tcW w:w="3085" w:type="dxa"/>
            <w:tcBorders>
              <w:left w:val="single" w:sz="4" w:space="0" w:color="000000"/>
              <w:bottom w:val="single" w:sz="4" w:space="0" w:color="000000"/>
              <w:right w:val="single" w:sz="4" w:space="0" w:color="000000"/>
            </w:tcBorders>
            <w:shd w:val="clear" w:color="auto" w:fill="F7CAAC"/>
          </w:tcPr>
          <w:p w14:paraId="66607424" w14:textId="77777777" w:rsidR="00A46C50" w:rsidRDefault="00A46C50" w:rsidP="00A46C50">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
          <w:p w14:paraId="586C284F" w14:textId="4E242656" w:rsidR="00A46C50" w:rsidRDefault="00A46C50" w:rsidP="000A772F">
            <w:pPr>
              <w:jc w:val="both"/>
            </w:pPr>
            <w:r>
              <w:t>Garant stanovuje koncepci předmětu, podílí se na přednáškách v rozsahu 80 % a</w:t>
            </w:r>
            <w:r w:rsidR="000A772F">
              <w:t xml:space="preserve"> </w:t>
            </w:r>
            <w:r>
              <w:t xml:space="preserve">dále stanovuje koncepci </w:t>
            </w:r>
            <w:r w:rsidR="00084881">
              <w:t>cvičení</w:t>
            </w:r>
            <w:r>
              <w:t>, podílí se na jejich výuce v rozsahu 54 % a</w:t>
            </w:r>
            <w:r w:rsidR="000A772F">
              <w:t xml:space="preserve"> </w:t>
            </w:r>
            <w:r>
              <w:t>dohlíží na jejich plnění.</w:t>
            </w:r>
          </w:p>
        </w:tc>
      </w:tr>
      <w:tr w:rsidR="00A46C50" w14:paraId="027C4193"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CA6EC8E" w14:textId="77777777" w:rsidR="00A46C50" w:rsidRPr="0025713A" w:rsidRDefault="00A46C50" w:rsidP="00A46C50">
            <w:pPr>
              <w:rPr>
                <w:b/>
              </w:rPr>
            </w:pPr>
            <w:r w:rsidRPr="0025713A">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14:paraId="6ACDCFB6" w14:textId="77777777"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rPr>
              <w:t>Mgr. Ing. Jiří Lehejček, Ph.D. </w:t>
            </w:r>
            <w:r>
              <w:rPr>
                <w:color w:val="000000"/>
                <w:bdr w:val="none" w:sz="0" w:space="0" w:color="auto" w:frame="1"/>
                <w:shd w:val="clear" w:color="auto" w:fill="FFFFFF"/>
              </w:rPr>
              <w:t xml:space="preserve">- garant, </w:t>
            </w:r>
            <w:r w:rsidRPr="0025713A">
              <w:rPr>
                <w:color w:val="000000"/>
                <w:bdr w:val="none" w:sz="0" w:space="0" w:color="auto" w:frame="1"/>
                <w:shd w:val="clear" w:color="auto" w:fill="FFFFFF"/>
              </w:rPr>
              <w:t xml:space="preserve">přednášky </w:t>
            </w:r>
            <w:r>
              <w:rPr>
                <w:color w:val="000000"/>
                <w:bdr w:val="none" w:sz="0" w:space="0" w:color="auto" w:frame="1"/>
                <w:shd w:val="clear" w:color="auto" w:fill="FFFFFF"/>
              </w:rPr>
              <w:t>(80 %)</w:t>
            </w:r>
          </w:p>
          <w:p w14:paraId="74A667EF" w14:textId="2352E8CE" w:rsidR="00A46C50" w:rsidRPr="0025713A" w:rsidRDefault="00A46C50" w:rsidP="00A46C50">
            <w:pPr>
              <w:shd w:val="clear" w:color="auto" w:fill="FFFFFF"/>
              <w:textAlignment w:val="baseline"/>
              <w:rPr>
                <w:color w:val="000000"/>
              </w:rPr>
            </w:pPr>
            <w:r w:rsidRPr="0025713A">
              <w:rPr>
                <w:color w:val="000000"/>
                <w:bdr w:val="none" w:sz="0" w:space="0" w:color="auto" w:frame="1"/>
                <w:shd w:val="clear" w:color="auto" w:fill="FFFFFF"/>
                <w:lang w:val="en-GB"/>
              </w:rPr>
              <w:t xml:space="preserve">Mgr. Hana Nývltová - přednášky </w:t>
            </w:r>
            <w:r>
              <w:rPr>
                <w:color w:val="000000"/>
                <w:bdr w:val="none" w:sz="0" w:space="0" w:color="auto" w:frame="1"/>
                <w:shd w:val="clear" w:color="auto" w:fill="FFFFFF"/>
                <w:lang w:val="en-GB"/>
              </w:rPr>
              <w:t>(20</w:t>
            </w:r>
            <w:r w:rsidRPr="0025713A">
              <w:rPr>
                <w:color w:val="000000"/>
                <w:bdr w:val="none" w:sz="0" w:space="0" w:color="auto" w:frame="1"/>
                <w:shd w:val="clear" w:color="auto" w:fill="FFFFFF"/>
                <w:lang w:val="en-GB"/>
              </w:rPr>
              <w:t> %</w:t>
            </w:r>
            <w:r>
              <w:rPr>
                <w:color w:val="000000"/>
                <w:bdr w:val="none" w:sz="0" w:space="0" w:color="auto" w:frame="1"/>
                <w:shd w:val="clear" w:color="auto" w:fill="FFFFFF"/>
                <w:lang w:val="en-GB"/>
              </w:rPr>
              <w:t>)</w:t>
            </w:r>
            <w:r w:rsidR="005719E9">
              <w:rPr>
                <w:color w:val="000000"/>
                <w:bdr w:val="none" w:sz="0" w:space="0" w:color="auto" w:frame="1"/>
                <w:shd w:val="clear" w:color="auto" w:fill="FFFFFF"/>
                <w:lang w:val="en-GB"/>
              </w:rPr>
              <w:t xml:space="preserve">, </w:t>
            </w:r>
            <w:r w:rsidR="005719E9" w:rsidRPr="000C0B3B">
              <w:t>odborník z praxe</w:t>
            </w:r>
            <w:r w:rsidRPr="0025713A">
              <w:rPr>
                <w:color w:val="000000"/>
                <w:bdr w:val="none" w:sz="0" w:space="0" w:color="auto" w:frame="1"/>
                <w:shd w:val="clear" w:color="auto" w:fill="FFFFFF"/>
                <w:lang w:val="en-GB"/>
              </w:rPr>
              <w:t> </w:t>
            </w:r>
          </w:p>
          <w:p w14:paraId="2EEE2E8A" w14:textId="77777777" w:rsidR="00A46C50" w:rsidRPr="0025713A" w:rsidRDefault="00A46C50" w:rsidP="00A46C50"/>
        </w:tc>
      </w:tr>
      <w:tr w:rsidR="00A46C50" w14:paraId="4A1CE522" w14:textId="77777777" w:rsidTr="005719E9">
        <w:trPr>
          <w:trHeight w:val="163"/>
        </w:trPr>
        <w:tc>
          <w:tcPr>
            <w:tcW w:w="9855" w:type="dxa"/>
            <w:gridSpan w:val="8"/>
            <w:tcBorders>
              <w:left w:val="single" w:sz="4" w:space="0" w:color="000000"/>
              <w:bottom w:val="single" w:sz="4" w:space="0" w:color="000000"/>
              <w:right w:val="single" w:sz="4" w:space="0" w:color="000000"/>
            </w:tcBorders>
            <w:shd w:val="clear" w:color="auto" w:fill="auto"/>
          </w:tcPr>
          <w:p w14:paraId="73EC44EB" w14:textId="77777777" w:rsidR="00A46C50" w:rsidRDefault="00A46C50" w:rsidP="00A46C50">
            <w:pPr>
              <w:pStyle w:val="FormtovanvHTML"/>
              <w:shd w:val="clear" w:color="auto" w:fill="FFFFFF"/>
              <w:rPr>
                <w:rFonts w:ascii="Times New Roman" w:hAnsi="Times New Roman"/>
                <w:color w:val="000000"/>
              </w:rPr>
            </w:pPr>
          </w:p>
        </w:tc>
      </w:tr>
      <w:tr w:rsidR="00A46C50" w14:paraId="11BFB878" w14:textId="77777777" w:rsidTr="00A46C50">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18F1A33" w14:textId="77777777" w:rsidR="00A46C50" w:rsidRDefault="00A46C50" w:rsidP="00A46C50">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14:paraId="79ECEFFD" w14:textId="77777777" w:rsidR="00A46C50" w:rsidRDefault="00A46C50" w:rsidP="00A46C50"/>
        </w:tc>
      </w:tr>
      <w:tr w:rsidR="00A46C50" w14:paraId="7D975700" w14:textId="77777777" w:rsidTr="00A46C50">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03149B4E" w14:textId="77777777" w:rsidR="00A46C50" w:rsidRDefault="00A46C50" w:rsidP="00A46C50">
            <w:pPr>
              <w:jc w:val="both"/>
            </w:pPr>
            <w:r>
              <w:t>Cílem předmětu je představit studujícím souvislosti Věd o Zemi. Geneze a vzájemné interakce složek krajinné sféry tvoří základní substrát pro pochopení fungování přírodních zákonitostí planety Země. Tento základ je potom aplikován na environmentální principy udržitelnosti v každém konkrétním tématu a to postupně se vzrůstajícím důrazem v průběhu semestru od geologie až po terminální a více aplikovaná (a aplikovatelná) témata oboru pedologii a krajinnou ekologii. V neposlední řadě budou průřezově diskutovány principy udržitelného rozvoje, tak aby student získal kompetenci je následně nejen prakticky uplatňovat, ale i rozvíjet.</w:t>
            </w:r>
          </w:p>
          <w:p w14:paraId="4896AC4B" w14:textId="77777777" w:rsidR="00A46C50" w:rsidRPr="001B13CE" w:rsidRDefault="00A46C50" w:rsidP="00A46C50">
            <w:pPr>
              <w:jc w:val="both"/>
              <w:rPr>
                <w:u w:val="single"/>
              </w:rPr>
            </w:pPr>
            <w:r w:rsidRPr="001B13CE">
              <w:rPr>
                <w:u w:val="single"/>
              </w:rPr>
              <w:t>Základní témata:</w:t>
            </w:r>
          </w:p>
          <w:p w14:paraId="575C927D" w14:textId="77777777" w:rsidR="00A46C50" w:rsidRDefault="00A46C50" w:rsidP="00DA5BB8">
            <w:pPr>
              <w:pStyle w:val="Odstavecseseznamem"/>
              <w:numPr>
                <w:ilvl w:val="0"/>
                <w:numId w:val="17"/>
              </w:numPr>
              <w:ind w:left="396" w:hanging="284"/>
              <w:jc w:val="both"/>
            </w:pPr>
            <w:r>
              <w:t>Historie oborů, Země jako vesmírné těleso.</w:t>
            </w:r>
          </w:p>
          <w:p w14:paraId="156C9CB4" w14:textId="77777777" w:rsidR="00A46C50" w:rsidRPr="001C396F" w:rsidRDefault="00A46C50" w:rsidP="00DA5BB8">
            <w:pPr>
              <w:pStyle w:val="Odstavecseseznamem"/>
              <w:numPr>
                <w:ilvl w:val="0"/>
                <w:numId w:val="17"/>
              </w:numPr>
              <w:ind w:left="396" w:hanging="284"/>
              <w:jc w:val="both"/>
            </w:pPr>
            <w:r>
              <w:t>Desková tektonika a geologická historie s vazbou na regionální geologii ČR (Český masiv, západní Karpaty).</w:t>
            </w:r>
          </w:p>
          <w:p w14:paraId="02C47053" w14:textId="77777777" w:rsidR="00A46C50" w:rsidRDefault="00A46C50" w:rsidP="00DA5BB8">
            <w:pPr>
              <w:pStyle w:val="Odstavecseseznamem"/>
              <w:numPr>
                <w:ilvl w:val="0"/>
                <w:numId w:val="17"/>
              </w:numPr>
              <w:ind w:left="396" w:hanging="284"/>
              <w:jc w:val="both"/>
            </w:pPr>
            <w:r>
              <w:t xml:space="preserve">Geologická činnost exogenních sil a endogenních sil, zvětrávání. </w:t>
            </w:r>
          </w:p>
          <w:p w14:paraId="4515C5D7" w14:textId="77777777" w:rsidR="00A46C50" w:rsidRDefault="00A46C50" w:rsidP="00DA5BB8">
            <w:pPr>
              <w:pStyle w:val="Odstavecseseznamem"/>
              <w:numPr>
                <w:ilvl w:val="0"/>
                <w:numId w:val="17"/>
              </w:numPr>
              <w:ind w:left="396" w:hanging="284"/>
              <w:jc w:val="both"/>
            </w:pPr>
            <w:r>
              <w:t>Geneze hornin (magmatismus, sedimentace, metamorfóza) a horniny vyvřelé, usazené, metamorfované.</w:t>
            </w:r>
          </w:p>
          <w:p w14:paraId="6F53B0F5" w14:textId="77777777" w:rsidR="00A46C50" w:rsidRDefault="00A46C50" w:rsidP="00DA5BB8">
            <w:pPr>
              <w:pStyle w:val="Odstavecseseznamem"/>
              <w:numPr>
                <w:ilvl w:val="0"/>
                <w:numId w:val="17"/>
              </w:numPr>
              <w:ind w:left="396" w:hanging="284"/>
              <w:jc w:val="both"/>
            </w:pPr>
            <w:r>
              <w:t>Klimatologie: klimatické klasifikace a podnebná pásma planety Země.</w:t>
            </w:r>
          </w:p>
          <w:p w14:paraId="78B88E67" w14:textId="77777777" w:rsidR="00A46C50" w:rsidRDefault="00A46C50" w:rsidP="00DA5BB8">
            <w:pPr>
              <w:pStyle w:val="Odstavecseseznamem"/>
              <w:numPr>
                <w:ilvl w:val="0"/>
                <w:numId w:val="17"/>
              </w:numPr>
              <w:ind w:left="396" w:hanging="284"/>
              <w:jc w:val="both"/>
            </w:pPr>
            <w:r>
              <w:t>Paleoklimatologie a změny klimatu.</w:t>
            </w:r>
          </w:p>
          <w:p w14:paraId="5B3BF8BB" w14:textId="77777777" w:rsidR="00A46C50" w:rsidRDefault="00A46C50" w:rsidP="00DA5BB8">
            <w:pPr>
              <w:pStyle w:val="Odstavecseseznamem"/>
              <w:numPr>
                <w:ilvl w:val="0"/>
                <w:numId w:val="17"/>
              </w:numPr>
              <w:ind w:left="396" w:hanging="284"/>
              <w:jc w:val="both"/>
            </w:pPr>
            <w:r>
              <w:t>Hydrologie a její členění, rozšíření, velký a malý hydrologický cyklus.</w:t>
            </w:r>
          </w:p>
          <w:p w14:paraId="26C20CC1" w14:textId="77777777" w:rsidR="00A46C50" w:rsidRDefault="00A46C50" w:rsidP="00DA5BB8">
            <w:pPr>
              <w:pStyle w:val="Odstavecseseznamem"/>
              <w:numPr>
                <w:ilvl w:val="0"/>
                <w:numId w:val="17"/>
              </w:numPr>
              <w:ind w:left="396" w:hanging="284"/>
              <w:jc w:val="both"/>
            </w:pPr>
            <w:r>
              <w:t xml:space="preserve">Hydrologie řek a jejich srážko-odtokové režimy, hydrologie podzemních vod (zdroje vzniku, druhy vody v horninách, vlastnosti hornin jako prostředí pro pohyb podzemní vody). </w:t>
            </w:r>
          </w:p>
          <w:p w14:paraId="7D701463" w14:textId="77777777" w:rsidR="00A46C50" w:rsidRDefault="00A46C50" w:rsidP="00DA5BB8">
            <w:pPr>
              <w:pStyle w:val="Odstavecseseznamem"/>
              <w:numPr>
                <w:ilvl w:val="0"/>
                <w:numId w:val="17"/>
              </w:numPr>
              <w:ind w:left="396" w:hanging="284"/>
              <w:jc w:val="both"/>
            </w:pPr>
            <w:r>
              <w:t>Půdy a biota: půdotvorné faktory, půdotvorné procesy, ekosystém.</w:t>
            </w:r>
          </w:p>
          <w:p w14:paraId="4FCB16B8" w14:textId="77777777" w:rsidR="00A46C50" w:rsidRDefault="00A46C50" w:rsidP="00DA5BB8">
            <w:pPr>
              <w:pStyle w:val="Odstavecseseznamem"/>
              <w:numPr>
                <w:ilvl w:val="0"/>
                <w:numId w:val="17"/>
              </w:numPr>
              <w:ind w:left="396" w:hanging="284"/>
              <w:jc w:val="both"/>
            </w:pPr>
            <w:r>
              <w:t>Krajinná ekologie (koncepty, vztahy krajinné sféry a dalších složek FG).</w:t>
            </w:r>
          </w:p>
          <w:p w14:paraId="3D337B51" w14:textId="77777777" w:rsidR="00A46C50" w:rsidRDefault="00A46C50" w:rsidP="00DA5BB8">
            <w:pPr>
              <w:pStyle w:val="Odstavecseseznamem"/>
              <w:numPr>
                <w:ilvl w:val="0"/>
                <w:numId w:val="17"/>
              </w:numPr>
              <w:ind w:left="396" w:hanging="284"/>
              <w:jc w:val="both"/>
            </w:pPr>
            <w:r>
              <w:t>Terénní exkurze.</w:t>
            </w:r>
          </w:p>
          <w:p w14:paraId="7B0EB088" w14:textId="77777777" w:rsidR="00A46C50" w:rsidRDefault="00A46C50" w:rsidP="00DA5BB8">
            <w:pPr>
              <w:pStyle w:val="Odstavecseseznamem"/>
              <w:numPr>
                <w:ilvl w:val="0"/>
                <w:numId w:val="17"/>
              </w:numPr>
              <w:ind w:left="396" w:hanging="284"/>
              <w:jc w:val="both"/>
            </w:pPr>
            <w:r>
              <w:t>Terénní cvičení.</w:t>
            </w:r>
          </w:p>
        </w:tc>
      </w:tr>
      <w:tr w:rsidR="00A46C50" w14:paraId="71378C01" w14:textId="77777777" w:rsidTr="00A46C50">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14:paraId="31F1961C" w14:textId="77777777" w:rsidR="00A46C50" w:rsidRDefault="00A46C50" w:rsidP="00A46C50">
            <w:r>
              <w:rPr>
                <w:b/>
              </w:rPr>
              <w:t>Studijní literatura a studijní pomůcky</w:t>
            </w:r>
          </w:p>
        </w:tc>
        <w:tc>
          <w:tcPr>
            <w:tcW w:w="6203" w:type="dxa"/>
            <w:gridSpan w:val="6"/>
            <w:tcBorders>
              <w:left w:val="single" w:sz="4" w:space="0" w:color="000000"/>
              <w:right w:val="single" w:sz="4" w:space="0" w:color="000000"/>
            </w:tcBorders>
            <w:shd w:val="clear" w:color="auto" w:fill="auto"/>
          </w:tcPr>
          <w:p w14:paraId="1C18746F" w14:textId="77777777" w:rsidR="00A46C50" w:rsidRDefault="00A46C50" w:rsidP="00A46C50"/>
        </w:tc>
      </w:tr>
      <w:tr w:rsidR="00A46C50" w14:paraId="130A7180" w14:textId="77777777" w:rsidTr="005719E9">
        <w:trPr>
          <w:trHeight w:val="567"/>
        </w:trPr>
        <w:tc>
          <w:tcPr>
            <w:tcW w:w="9855" w:type="dxa"/>
            <w:gridSpan w:val="8"/>
            <w:tcBorders>
              <w:left w:val="single" w:sz="4" w:space="0" w:color="000000"/>
              <w:bottom w:val="single" w:sz="4" w:space="0" w:color="000000"/>
              <w:right w:val="single" w:sz="4" w:space="0" w:color="000000"/>
            </w:tcBorders>
            <w:shd w:val="clear" w:color="auto" w:fill="auto"/>
          </w:tcPr>
          <w:p w14:paraId="7B02FFB7" w14:textId="77777777" w:rsidR="00A46C50" w:rsidRDefault="00A46C50" w:rsidP="005719E9">
            <w:pPr>
              <w:pStyle w:val="Normlnweb"/>
              <w:spacing w:beforeAutospacing="0" w:afterAutospacing="0"/>
              <w:ind w:left="38"/>
              <w:rPr>
                <w:b/>
                <w:sz w:val="20"/>
                <w:szCs w:val="20"/>
              </w:rPr>
            </w:pPr>
            <w:r>
              <w:rPr>
                <w:b/>
                <w:sz w:val="20"/>
                <w:szCs w:val="20"/>
              </w:rPr>
              <w:t>Povinná literatura</w:t>
            </w:r>
          </w:p>
          <w:p w14:paraId="3D190B56" w14:textId="55A5ABA0" w:rsidR="00A46C50" w:rsidRPr="00253F09" w:rsidRDefault="00A46C50" w:rsidP="005719E9">
            <w:pPr>
              <w:ind w:left="38"/>
              <w:jc w:val="both"/>
            </w:pPr>
            <w:r w:rsidRPr="00253F09">
              <w:rPr>
                <w:caps/>
              </w:rPr>
              <w:t>Christopherson, R. W., Birkeland, G. H</w:t>
            </w:r>
            <w:r w:rsidRPr="00253F09">
              <w:t xml:space="preserve">. </w:t>
            </w:r>
            <w:r w:rsidRPr="00253F09">
              <w:rPr>
                <w:i/>
              </w:rPr>
              <w:t>Geosystems. An introduction to physical geography</w:t>
            </w:r>
            <w:r w:rsidRPr="00253F09">
              <w:t xml:space="preserve"> (9. vydání). Pearson, Essex 2015</w:t>
            </w:r>
            <w:r w:rsidR="00857CAC">
              <w:t>.</w:t>
            </w:r>
            <w:r w:rsidRPr="00253F09">
              <w:t xml:space="preserve"> ISBN 978-0321948885.</w:t>
            </w:r>
          </w:p>
          <w:p w14:paraId="04D4C5D3" w14:textId="152ABD64" w:rsidR="00A46C50" w:rsidRPr="00253F09" w:rsidRDefault="00A46C50" w:rsidP="005719E9">
            <w:pPr>
              <w:ind w:left="38"/>
              <w:jc w:val="both"/>
            </w:pPr>
            <w:r w:rsidRPr="00253F09">
              <w:t xml:space="preserve">KENNETH  G. J. </w:t>
            </w:r>
            <w:r w:rsidRPr="00253F09">
              <w:rPr>
                <w:i/>
              </w:rPr>
              <w:t>Earth's Land Surface : Landforms and Processes in Geomorphology</w:t>
            </w:r>
            <w:r w:rsidRPr="00253F09">
              <w:t>. London, Sage. 2010. 361 s</w:t>
            </w:r>
            <w:r w:rsidR="00857CAC">
              <w:t>.</w:t>
            </w:r>
            <w:r w:rsidRPr="00253F09">
              <w:t xml:space="preserve"> ISBN 978-1848606203.</w:t>
            </w:r>
          </w:p>
          <w:p w14:paraId="71B5F27C" w14:textId="78959B7D" w:rsidR="00A46C50" w:rsidRPr="00253F09" w:rsidRDefault="00A46C50" w:rsidP="005719E9">
            <w:pPr>
              <w:ind w:left="38"/>
              <w:jc w:val="both"/>
            </w:pPr>
            <w:r w:rsidRPr="00253F09">
              <w:t xml:space="preserve">STRAHLER, A. H. </w:t>
            </w:r>
            <w:r w:rsidRPr="00253F09">
              <w:rPr>
                <w:i/>
              </w:rPr>
              <w:t>Introducing Physical Geography</w:t>
            </w:r>
            <w:r w:rsidR="00857CAC">
              <w:rPr>
                <w:i/>
              </w:rPr>
              <w:t>.</w:t>
            </w:r>
            <w:r w:rsidRPr="00253F09">
              <w:t xml:space="preserve"> 3. Edition. John Wiley &amp; Sons, 2003. 704 s. ISBN 978-0471417415.</w:t>
            </w:r>
          </w:p>
          <w:p w14:paraId="6C248025" w14:textId="1BBDD432" w:rsidR="00A46C50" w:rsidRPr="00253F09" w:rsidRDefault="00A46C50" w:rsidP="005719E9">
            <w:pPr>
              <w:ind w:left="38"/>
              <w:jc w:val="both"/>
              <w:rPr>
                <w:iCs/>
              </w:rPr>
            </w:pPr>
            <w:r w:rsidRPr="00253F09">
              <w:rPr>
                <w:iCs/>
              </w:rPr>
              <w:t>NETOPIL, R. a kol. </w:t>
            </w:r>
            <w:r w:rsidRPr="00253F09">
              <w:rPr>
                <w:i/>
                <w:iCs/>
              </w:rPr>
              <w:t>Fyzická geografie I</w:t>
            </w:r>
            <w:r w:rsidR="00857CAC">
              <w:rPr>
                <w:i/>
                <w:iCs/>
              </w:rPr>
              <w:t>.</w:t>
            </w:r>
            <w:r w:rsidRPr="00253F09">
              <w:rPr>
                <w:iCs/>
              </w:rPr>
              <w:t xml:space="preserve"> 1. vydání. Praha: SPN, 1984. 272 s. ISBN 14-383-84.</w:t>
            </w:r>
          </w:p>
          <w:p w14:paraId="4F550A72" w14:textId="0E139AEE" w:rsidR="00A46C50" w:rsidRPr="00B90A9C" w:rsidRDefault="00A46C50" w:rsidP="005719E9">
            <w:pPr>
              <w:ind w:left="38"/>
              <w:jc w:val="both"/>
            </w:pPr>
            <w:r w:rsidRPr="00253F09">
              <w:rPr>
                <w:iCs/>
              </w:rPr>
              <w:t>HORNÍK, S. a kol. </w:t>
            </w:r>
            <w:r w:rsidRPr="00253F09">
              <w:rPr>
                <w:i/>
                <w:iCs/>
              </w:rPr>
              <w:t>Fyzická geografie II</w:t>
            </w:r>
            <w:r w:rsidR="00857CAC">
              <w:rPr>
                <w:i/>
                <w:iCs/>
              </w:rPr>
              <w:t>.</w:t>
            </w:r>
            <w:r w:rsidRPr="00253F09">
              <w:rPr>
                <w:iCs/>
              </w:rPr>
              <w:t xml:space="preserve"> 1. vydání. Praha: SPN, 1986</w:t>
            </w:r>
            <w:r w:rsidR="00857CAC">
              <w:rPr>
                <w:iCs/>
              </w:rPr>
              <w:t>.</w:t>
            </w:r>
            <w:r w:rsidRPr="00253F09">
              <w:rPr>
                <w:iCs/>
              </w:rPr>
              <w:t xml:space="preserve"> ISBN 14-380-86.</w:t>
            </w:r>
          </w:p>
          <w:p w14:paraId="0C7E8CC3" w14:textId="77777777" w:rsidR="00A46C50" w:rsidRDefault="00A46C50" w:rsidP="005719E9">
            <w:pPr>
              <w:ind w:left="38"/>
              <w:jc w:val="both"/>
              <w:rPr>
                <w:b/>
                <w:iCs/>
                <w:color w:val="000000"/>
              </w:rPr>
            </w:pPr>
            <w:r>
              <w:rPr>
                <w:b/>
                <w:iCs/>
                <w:color w:val="000000"/>
              </w:rPr>
              <w:t>Doporučená literatura</w:t>
            </w:r>
          </w:p>
          <w:p w14:paraId="6DEAC40B" w14:textId="4AA4DAFD" w:rsidR="00A46C50" w:rsidRPr="00253F09" w:rsidRDefault="00A46C50" w:rsidP="005719E9">
            <w:pPr>
              <w:ind w:left="38"/>
              <w:jc w:val="both"/>
              <w:rPr>
                <w:bCs/>
                <w:iCs/>
              </w:rPr>
            </w:pPr>
            <w:r w:rsidRPr="00253F09">
              <w:rPr>
                <w:bCs/>
                <w:iCs/>
              </w:rPr>
              <w:t xml:space="preserve">CZUDEK T. </w:t>
            </w:r>
            <w:r w:rsidRPr="00253F09">
              <w:rPr>
                <w:bCs/>
                <w:i/>
                <w:iCs/>
              </w:rPr>
              <w:t>Vývoj reliéfu krajiny České republiky v kvartéru</w:t>
            </w:r>
            <w:r w:rsidRPr="00253F09">
              <w:rPr>
                <w:bCs/>
                <w:iCs/>
              </w:rPr>
              <w:t>. Brno, Moravské zemské muzeum. 2005, 238 s. ISBN 80-7028-270-3</w:t>
            </w:r>
          </w:p>
          <w:p w14:paraId="626FC478" w14:textId="2338792B" w:rsidR="00A46C50" w:rsidRPr="00253F09" w:rsidRDefault="00A46C50" w:rsidP="005719E9">
            <w:pPr>
              <w:pStyle w:val="Normlnweb"/>
              <w:spacing w:beforeAutospacing="0" w:afterAutospacing="0"/>
              <w:ind w:left="38"/>
              <w:jc w:val="both"/>
              <w:rPr>
                <w:caps/>
                <w:sz w:val="20"/>
                <w:szCs w:val="20"/>
              </w:rPr>
            </w:pPr>
            <w:r w:rsidRPr="00253F09">
              <w:rPr>
                <w:caps/>
                <w:sz w:val="20"/>
                <w:szCs w:val="20"/>
              </w:rPr>
              <w:t xml:space="preserve">Davie, T. </w:t>
            </w:r>
            <w:r w:rsidRPr="00253F09">
              <w:rPr>
                <w:i/>
                <w:sz w:val="20"/>
                <w:szCs w:val="20"/>
              </w:rPr>
              <w:t>Fundamentals of Hydrology</w:t>
            </w:r>
            <w:r w:rsidR="00857CAC">
              <w:rPr>
                <w:i/>
                <w:sz w:val="20"/>
                <w:szCs w:val="20"/>
              </w:rPr>
              <w:t>.</w:t>
            </w:r>
            <w:r w:rsidRPr="00253F09">
              <w:rPr>
                <w:caps/>
                <w:sz w:val="20"/>
                <w:szCs w:val="20"/>
              </w:rPr>
              <w:t xml:space="preserve"> </w:t>
            </w:r>
            <w:r w:rsidRPr="00253F09">
              <w:rPr>
                <w:sz w:val="20"/>
                <w:szCs w:val="20"/>
              </w:rPr>
              <w:t>Second Edition. Taylor &amp; Francis. 2008</w:t>
            </w:r>
            <w:r w:rsidR="00857CAC">
              <w:rPr>
                <w:sz w:val="20"/>
                <w:szCs w:val="20"/>
              </w:rPr>
              <w:t>.</w:t>
            </w:r>
            <w:r w:rsidRPr="00253F09">
              <w:rPr>
                <w:sz w:val="20"/>
                <w:szCs w:val="20"/>
              </w:rPr>
              <w:t xml:space="preserve"> ISBN 978-0-415-39986-9.</w:t>
            </w:r>
          </w:p>
          <w:p w14:paraId="74D10DC7" w14:textId="77777777" w:rsidR="00A46C50" w:rsidRPr="00B90A9C" w:rsidRDefault="00A46C50" w:rsidP="005719E9">
            <w:pPr>
              <w:ind w:left="38"/>
              <w:jc w:val="both"/>
              <w:rPr>
                <w:iCs/>
              </w:rPr>
            </w:pPr>
            <w:r w:rsidRPr="00253F09">
              <w:rPr>
                <w:iCs/>
              </w:rPr>
              <w:t xml:space="preserve">DEMEK, J. </w:t>
            </w:r>
            <w:r w:rsidRPr="00253F09">
              <w:rPr>
                <w:i/>
                <w:iCs/>
              </w:rPr>
              <w:t>Obecná geomorfologie</w:t>
            </w:r>
            <w:r w:rsidRPr="00253F09">
              <w:rPr>
                <w:iCs/>
              </w:rPr>
              <w:t xml:space="preserve">. Praha: </w:t>
            </w:r>
            <w:r w:rsidRPr="00253F09">
              <w:rPr>
                <w:bCs/>
                <w:iCs/>
              </w:rPr>
              <w:t>Academia</w:t>
            </w:r>
            <w:r w:rsidRPr="00253F09">
              <w:rPr>
                <w:iCs/>
              </w:rPr>
              <w:t>, 1987.</w:t>
            </w:r>
          </w:p>
        </w:tc>
      </w:tr>
      <w:tr w:rsidR="00A46C50" w14:paraId="27684E88" w14:textId="77777777" w:rsidTr="00A46C5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0E5B0" w14:textId="77777777" w:rsidR="00A46C50" w:rsidRDefault="00A46C50" w:rsidP="00A46C50">
            <w:pPr>
              <w:rPr>
                <w:b/>
              </w:rPr>
            </w:pPr>
            <w:r>
              <w:rPr>
                <w:b/>
              </w:rPr>
              <w:t>Informace ke kombinované nebo distanční formě</w:t>
            </w:r>
          </w:p>
        </w:tc>
      </w:tr>
      <w:tr w:rsidR="00A46C50" w14:paraId="710C620C" w14:textId="77777777" w:rsidTr="00A46C5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14:paraId="679976B8" w14:textId="77777777" w:rsidR="00A46C50" w:rsidRDefault="00A46C50" w:rsidP="00A46C50">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56C5D58" w14:textId="77777777" w:rsidR="00A46C50" w:rsidRDefault="00A46C50" w:rsidP="00A46C50">
            <w:r>
              <w:t>15</w:t>
            </w:r>
          </w:p>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14:paraId="2945AD0C" w14:textId="77777777" w:rsidR="00A46C50" w:rsidRDefault="00A46C50" w:rsidP="00A46C50">
            <w:pPr>
              <w:rPr>
                <w:b/>
              </w:rPr>
            </w:pPr>
            <w:r>
              <w:rPr>
                <w:b/>
              </w:rPr>
              <w:t xml:space="preserve">hodin </w:t>
            </w:r>
          </w:p>
        </w:tc>
      </w:tr>
      <w:tr w:rsidR="00A46C50" w14:paraId="279B2B87" w14:textId="77777777" w:rsidTr="00A46C5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31A6B83" w14:textId="77777777" w:rsidR="00A46C50" w:rsidRDefault="00A46C50" w:rsidP="00A46C50">
            <w:pPr>
              <w:rPr>
                <w:b/>
              </w:rPr>
            </w:pPr>
            <w:r>
              <w:rPr>
                <w:b/>
              </w:rPr>
              <w:lastRenderedPageBreak/>
              <w:t>Informace o způsobu kontaktu s vyučujícím</w:t>
            </w:r>
          </w:p>
        </w:tc>
      </w:tr>
      <w:tr w:rsidR="00A46C50" w14:paraId="1E5C491E" w14:textId="77777777" w:rsidTr="00A46C50">
        <w:trPr>
          <w:trHeight w:val="24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674EAB1" w14:textId="643D83CE" w:rsidR="00A46C50" w:rsidRDefault="00857CAC" w:rsidP="00A46C50">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56DBBF2" w14:textId="77777777" w:rsidR="00A46C50" w:rsidRDefault="00A46C50" w:rsidP="00A46C50"/>
    <w:p w14:paraId="6DD007A8" w14:textId="77777777" w:rsidR="00A46C50" w:rsidRDefault="00A46C50" w:rsidP="00A46C50"/>
    <w:p w14:paraId="60C2A294" w14:textId="77777777" w:rsidR="00A46C50" w:rsidRDefault="00A46C50" w:rsidP="00A46C50"/>
    <w:p w14:paraId="25E3ECFF" w14:textId="77777777" w:rsidR="00A46C50" w:rsidRDefault="00A46C50" w:rsidP="00A46C50"/>
    <w:p w14:paraId="3407B553" w14:textId="77777777" w:rsidR="00A46C50" w:rsidRDefault="00A46C50" w:rsidP="00A46C50"/>
    <w:p w14:paraId="26C3FDF5" w14:textId="77777777" w:rsidR="00A46C50" w:rsidRDefault="00A46C50" w:rsidP="00A46C50"/>
    <w:p w14:paraId="47F25A73" w14:textId="77777777" w:rsidR="00A46C50" w:rsidRDefault="00A46C50" w:rsidP="00A46C50"/>
    <w:p w14:paraId="3784BB54" w14:textId="77777777" w:rsidR="00A46C50" w:rsidRDefault="00A46C50" w:rsidP="00A46C50"/>
    <w:p w14:paraId="7A135F47" w14:textId="77777777" w:rsidR="00A46C50" w:rsidRDefault="00A46C50" w:rsidP="00A46C50"/>
    <w:p w14:paraId="543B17DC" w14:textId="77777777" w:rsidR="00A46C50" w:rsidRDefault="00A46C50" w:rsidP="00A46C50"/>
    <w:p w14:paraId="7A0F3081" w14:textId="77777777" w:rsidR="00A46C50" w:rsidRDefault="00A46C50" w:rsidP="00A46C50"/>
    <w:p w14:paraId="33C4C00C" w14:textId="77777777" w:rsidR="00A46C50" w:rsidRDefault="00A46C50" w:rsidP="00A46C50"/>
    <w:p w14:paraId="1E085784" w14:textId="77777777" w:rsidR="00A46C50" w:rsidRDefault="00A46C50" w:rsidP="00A46C50"/>
    <w:p w14:paraId="41121D8C" w14:textId="77777777" w:rsidR="00A46C50" w:rsidRDefault="00A46C50" w:rsidP="00A46C50"/>
    <w:p w14:paraId="6F045F58" w14:textId="77777777" w:rsidR="00A46C50" w:rsidRDefault="00A46C50" w:rsidP="00A46C50"/>
    <w:p w14:paraId="15CAAADB" w14:textId="77777777" w:rsidR="00A46C50" w:rsidRDefault="00A46C50" w:rsidP="00A46C50"/>
    <w:p w14:paraId="1B095F04" w14:textId="77777777" w:rsidR="00A46C50" w:rsidRDefault="00A46C50" w:rsidP="00A46C50"/>
    <w:p w14:paraId="518ECC8E" w14:textId="77777777" w:rsidR="00A46C50" w:rsidRDefault="00A46C50" w:rsidP="00A46C50"/>
    <w:p w14:paraId="6E4A54F3" w14:textId="77777777" w:rsidR="00A46C50" w:rsidRDefault="00A46C50" w:rsidP="00A46C50"/>
    <w:p w14:paraId="34A9E7AA" w14:textId="77777777" w:rsidR="00A46C50" w:rsidRDefault="00A46C50" w:rsidP="00A46C50"/>
    <w:p w14:paraId="7529221F" w14:textId="77777777" w:rsidR="00A46C50" w:rsidRDefault="00A46C50" w:rsidP="00A46C50"/>
    <w:p w14:paraId="460EF666" w14:textId="77777777" w:rsidR="00A46C50" w:rsidRDefault="00A46C50" w:rsidP="00A46C50"/>
    <w:p w14:paraId="470F79B3" w14:textId="77777777" w:rsidR="00A46C50" w:rsidRDefault="00A46C50" w:rsidP="00A46C50"/>
    <w:p w14:paraId="37BCAF48" w14:textId="77777777" w:rsidR="00A46C50" w:rsidRDefault="00A46C50" w:rsidP="00A46C50"/>
    <w:p w14:paraId="5C9D1C2B" w14:textId="77777777" w:rsidR="00A46C50" w:rsidRDefault="00A46C50" w:rsidP="00A46C50"/>
    <w:p w14:paraId="124E949C" w14:textId="77777777" w:rsidR="00A46C50" w:rsidRDefault="00A46C50" w:rsidP="00A46C50"/>
    <w:p w14:paraId="6BA7E93B" w14:textId="77777777" w:rsidR="00A46C50" w:rsidRDefault="00A46C50" w:rsidP="00A46C50"/>
    <w:p w14:paraId="23AB5DFE" w14:textId="77777777" w:rsidR="00A46C50" w:rsidRDefault="00A46C50" w:rsidP="00A46C50"/>
    <w:p w14:paraId="00419FEF" w14:textId="77777777" w:rsidR="00A46C50" w:rsidRDefault="00A46C50" w:rsidP="00A46C50"/>
    <w:p w14:paraId="70A15250" w14:textId="77777777" w:rsidR="00A46C50" w:rsidRDefault="00A46C50" w:rsidP="00A46C50"/>
    <w:p w14:paraId="77DFB3A2" w14:textId="77777777" w:rsidR="00A46C50" w:rsidRDefault="00A46C50" w:rsidP="00A46C50"/>
    <w:p w14:paraId="5BFB3DB8" w14:textId="77777777" w:rsidR="00A46C50" w:rsidRDefault="00A46C50" w:rsidP="00A46C50"/>
    <w:p w14:paraId="507B9D06" w14:textId="77777777" w:rsidR="00A46C50" w:rsidRDefault="00A46C50" w:rsidP="00A46C50"/>
    <w:p w14:paraId="3143DF93" w14:textId="77777777" w:rsidR="00A46C50" w:rsidRDefault="00A46C50" w:rsidP="00A46C50"/>
    <w:p w14:paraId="13E4CF90" w14:textId="77777777" w:rsidR="00A46C50" w:rsidRDefault="00A46C50" w:rsidP="00A46C50"/>
    <w:p w14:paraId="4BFB93E4" w14:textId="77777777" w:rsidR="00A46C50" w:rsidRDefault="00A46C50" w:rsidP="00A46C50"/>
    <w:p w14:paraId="0D655DBC" w14:textId="77777777" w:rsidR="00A46C50" w:rsidRDefault="00A46C50" w:rsidP="00A46C50"/>
    <w:p w14:paraId="04C9A8DA" w14:textId="77777777" w:rsidR="00A46C50" w:rsidRDefault="00A46C50" w:rsidP="00A46C50"/>
    <w:p w14:paraId="475F6579" w14:textId="77777777" w:rsidR="00A46C50" w:rsidRDefault="00A46C50" w:rsidP="00A46C50"/>
    <w:p w14:paraId="31C4A83A" w14:textId="77777777" w:rsidR="00A46C50" w:rsidRDefault="00A46C50" w:rsidP="00A46C50"/>
    <w:p w14:paraId="607687AB" w14:textId="77777777" w:rsidR="00A46C50" w:rsidRDefault="00A46C50" w:rsidP="00A46C50"/>
    <w:p w14:paraId="3E3F99B7" w14:textId="77777777" w:rsidR="00A46C50" w:rsidRDefault="00A46C50" w:rsidP="00A46C50"/>
    <w:p w14:paraId="28F8DF38" w14:textId="77777777" w:rsidR="00A46C50" w:rsidRDefault="00A46C50" w:rsidP="00A46C50"/>
    <w:p w14:paraId="6E9823BC" w14:textId="77777777" w:rsidR="00A46C50" w:rsidRDefault="00A46C50" w:rsidP="00A46C50"/>
    <w:p w14:paraId="5D9FCC92" w14:textId="77777777" w:rsidR="00A46C50" w:rsidRDefault="00A46C50" w:rsidP="00A46C50"/>
    <w:p w14:paraId="5677DED2" w14:textId="77777777" w:rsidR="00A46C50" w:rsidRDefault="00A46C50" w:rsidP="00A46C50"/>
    <w:p w14:paraId="4FABF9B3" w14:textId="77777777" w:rsidR="00A46C50" w:rsidRDefault="00A46C50" w:rsidP="00A46C50"/>
    <w:p w14:paraId="3547BD2B" w14:textId="77777777" w:rsidR="005719E9" w:rsidRDefault="005719E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B706B7D" w14:textId="77777777" w:rsidTr="00A46C50">
        <w:tc>
          <w:tcPr>
            <w:tcW w:w="9855" w:type="dxa"/>
            <w:gridSpan w:val="8"/>
            <w:tcBorders>
              <w:bottom w:val="double" w:sz="4" w:space="0" w:color="auto"/>
            </w:tcBorders>
            <w:shd w:val="clear" w:color="auto" w:fill="BDD6EE"/>
          </w:tcPr>
          <w:p w14:paraId="139738F3" w14:textId="18880580" w:rsidR="00A46C50" w:rsidRDefault="00A46C50" w:rsidP="00A46C50">
            <w:pPr>
              <w:jc w:val="both"/>
              <w:rPr>
                <w:b/>
                <w:sz w:val="28"/>
              </w:rPr>
            </w:pPr>
            <w:r>
              <w:lastRenderedPageBreak/>
              <w:br w:type="page"/>
            </w:r>
            <w:r>
              <w:rPr>
                <w:b/>
                <w:sz w:val="28"/>
              </w:rPr>
              <w:t>B-III – Charakteristika studijního předmětu</w:t>
            </w:r>
          </w:p>
        </w:tc>
      </w:tr>
      <w:tr w:rsidR="00A46C50" w14:paraId="619A6497" w14:textId="77777777" w:rsidTr="00A46C50">
        <w:tc>
          <w:tcPr>
            <w:tcW w:w="3086" w:type="dxa"/>
            <w:tcBorders>
              <w:top w:val="double" w:sz="4" w:space="0" w:color="auto"/>
            </w:tcBorders>
            <w:shd w:val="clear" w:color="auto" w:fill="F7CAAC"/>
          </w:tcPr>
          <w:p w14:paraId="12D8708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460D364" w14:textId="77777777" w:rsidR="00A46C50" w:rsidRDefault="00A46C50" w:rsidP="00A46C50">
            <w:pPr>
              <w:jc w:val="both"/>
            </w:pPr>
            <w:r>
              <w:t>Podniková ekonomika 3</w:t>
            </w:r>
          </w:p>
        </w:tc>
      </w:tr>
      <w:tr w:rsidR="00A46C50" w14:paraId="56CAFA43" w14:textId="77777777" w:rsidTr="00A46C50">
        <w:tc>
          <w:tcPr>
            <w:tcW w:w="3086" w:type="dxa"/>
            <w:shd w:val="clear" w:color="auto" w:fill="F7CAAC"/>
          </w:tcPr>
          <w:p w14:paraId="7B11D6B5" w14:textId="77777777" w:rsidR="00A46C50" w:rsidRDefault="00A46C50" w:rsidP="00A46C50">
            <w:pPr>
              <w:jc w:val="both"/>
              <w:rPr>
                <w:b/>
              </w:rPr>
            </w:pPr>
            <w:r>
              <w:rPr>
                <w:b/>
              </w:rPr>
              <w:t>Typ předmětu</w:t>
            </w:r>
          </w:p>
        </w:tc>
        <w:tc>
          <w:tcPr>
            <w:tcW w:w="3406" w:type="dxa"/>
            <w:gridSpan w:val="4"/>
          </w:tcPr>
          <w:p w14:paraId="7666E67F" w14:textId="77777777" w:rsidR="00A46C50" w:rsidRDefault="00A46C50" w:rsidP="00A46C50">
            <w:pPr>
              <w:jc w:val="both"/>
            </w:pPr>
            <w:r>
              <w:t>povinný</w:t>
            </w:r>
          </w:p>
        </w:tc>
        <w:tc>
          <w:tcPr>
            <w:tcW w:w="2695" w:type="dxa"/>
            <w:gridSpan w:val="2"/>
            <w:shd w:val="clear" w:color="auto" w:fill="F7CAAC"/>
          </w:tcPr>
          <w:p w14:paraId="64A58301" w14:textId="77777777" w:rsidR="00A46C50" w:rsidRDefault="00A46C50" w:rsidP="00A46C50">
            <w:pPr>
              <w:jc w:val="both"/>
            </w:pPr>
            <w:r>
              <w:rPr>
                <w:b/>
              </w:rPr>
              <w:t>doporučený ročník / semestr</w:t>
            </w:r>
          </w:p>
        </w:tc>
        <w:tc>
          <w:tcPr>
            <w:tcW w:w="668" w:type="dxa"/>
          </w:tcPr>
          <w:p w14:paraId="3C9FBAB8" w14:textId="77777777" w:rsidR="00A46C50" w:rsidRDefault="00A46C50" w:rsidP="00A46C50">
            <w:pPr>
              <w:jc w:val="both"/>
            </w:pPr>
            <w:r>
              <w:t>1/LS</w:t>
            </w:r>
          </w:p>
        </w:tc>
      </w:tr>
      <w:tr w:rsidR="00A46C50" w14:paraId="2F12384D" w14:textId="77777777" w:rsidTr="00A46C50">
        <w:tc>
          <w:tcPr>
            <w:tcW w:w="3086" w:type="dxa"/>
            <w:shd w:val="clear" w:color="auto" w:fill="F7CAAC"/>
          </w:tcPr>
          <w:p w14:paraId="43EFB8E0" w14:textId="77777777" w:rsidR="00A46C50" w:rsidRDefault="00A46C50" w:rsidP="00A46C50">
            <w:pPr>
              <w:jc w:val="both"/>
              <w:rPr>
                <w:b/>
              </w:rPr>
            </w:pPr>
            <w:r>
              <w:rPr>
                <w:b/>
              </w:rPr>
              <w:t>Rozsah studijního předmětu</w:t>
            </w:r>
          </w:p>
        </w:tc>
        <w:tc>
          <w:tcPr>
            <w:tcW w:w="1701" w:type="dxa"/>
            <w:gridSpan w:val="2"/>
          </w:tcPr>
          <w:p w14:paraId="5E944FBA" w14:textId="29592DF9" w:rsidR="00A46C50" w:rsidRDefault="00A46C50" w:rsidP="00A46C50">
            <w:pPr>
              <w:jc w:val="both"/>
            </w:pPr>
            <w:r>
              <w:t>26p + 26</w:t>
            </w:r>
            <w:r w:rsidR="00E25068">
              <w:t>s</w:t>
            </w:r>
          </w:p>
        </w:tc>
        <w:tc>
          <w:tcPr>
            <w:tcW w:w="889" w:type="dxa"/>
            <w:shd w:val="clear" w:color="auto" w:fill="F7CAAC"/>
          </w:tcPr>
          <w:p w14:paraId="7AC3710D" w14:textId="77777777" w:rsidR="00A46C50" w:rsidRDefault="00A46C50" w:rsidP="00A46C50">
            <w:pPr>
              <w:jc w:val="both"/>
              <w:rPr>
                <w:b/>
              </w:rPr>
            </w:pPr>
            <w:r>
              <w:rPr>
                <w:b/>
              </w:rPr>
              <w:t xml:space="preserve">hod. </w:t>
            </w:r>
          </w:p>
        </w:tc>
        <w:tc>
          <w:tcPr>
            <w:tcW w:w="816" w:type="dxa"/>
          </w:tcPr>
          <w:p w14:paraId="36D501CD" w14:textId="77777777" w:rsidR="00A46C50" w:rsidRDefault="00A46C50" w:rsidP="00A46C50">
            <w:pPr>
              <w:jc w:val="both"/>
            </w:pPr>
            <w:r>
              <w:t>52</w:t>
            </w:r>
          </w:p>
        </w:tc>
        <w:tc>
          <w:tcPr>
            <w:tcW w:w="2156" w:type="dxa"/>
            <w:shd w:val="clear" w:color="auto" w:fill="F7CAAC"/>
          </w:tcPr>
          <w:p w14:paraId="24B2D58A" w14:textId="77777777" w:rsidR="00A46C50" w:rsidRDefault="00A46C50" w:rsidP="00A46C50">
            <w:pPr>
              <w:jc w:val="both"/>
              <w:rPr>
                <w:b/>
              </w:rPr>
            </w:pPr>
            <w:r>
              <w:rPr>
                <w:b/>
              </w:rPr>
              <w:t>kreditů</w:t>
            </w:r>
          </w:p>
        </w:tc>
        <w:tc>
          <w:tcPr>
            <w:tcW w:w="1207" w:type="dxa"/>
            <w:gridSpan w:val="2"/>
          </w:tcPr>
          <w:p w14:paraId="7BB6CE38" w14:textId="77777777" w:rsidR="00A46C50" w:rsidRDefault="00A46C50" w:rsidP="00A46C50">
            <w:pPr>
              <w:jc w:val="both"/>
            </w:pPr>
            <w:r>
              <w:t>5</w:t>
            </w:r>
          </w:p>
        </w:tc>
      </w:tr>
      <w:tr w:rsidR="00A46C50" w14:paraId="5BFEC424" w14:textId="77777777" w:rsidTr="00A46C50">
        <w:tc>
          <w:tcPr>
            <w:tcW w:w="3086" w:type="dxa"/>
            <w:shd w:val="clear" w:color="auto" w:fill="F7CAAC"/>
          </w:tcPr>
          <w:p w14:paraId="6906A27C" w14:textId="77777777" w:rsidR="00A46C50" w:rsidRDefault="00A46C50" w:rsidP="00A46C50">
            <w:pPr>
              <w:jc w:val="both"/>
              <w:rPr>
                <w:b/>
                <w:sz w:val="22"/>
              </w:rPr>
            </w:pPr>
            <w:r>
              <w:rPr>
                <w:b/>
              </w:rPr>
              <w:t>Prerekvizity, korekvizity, ekvivalence</w:t>
            </w:r>
          </w:p>
        </w:tc>
        <w:tc>
          <w:tcPr>
            <w:tcW w:w="6769" w:type="dxa"/>
            <w:gridSpan w:val="7"/>
          </w:tcPr>
          <w:p w14:paraId="3E9457F2" w14:textId="77777777" w:rsidR="00A46C50" w:rsidRDefault="00A46C50" w:rsidP="00A46C50">
            <w:pPr>
              <w:jc w:val="both"/>
            </w:pPr>
          </w:p>
        </w:tc>
      </w:tr>
      <w:tr w:rsidR="00A46C50" w14:paraId="28C07589" w14:textId="77777777" w:rsidTr="00A46C50">
        <w:tc>
          <w:tcPr>
            <w:tcW w:w="3086" w:type="dxa"/>
            <w:shd w:val="clear" w:color="auto" w:fill="F7CAAC"/>
          </w:tcPr>
          <w:p w14:paraId="57B78220" w14:textId="77777777" w:rsidR="00A46C50" w:rsidRDefault="00A46C50" w:rsidP="00A46C50">
            <w:pPr>
              <w:jc w:val="both"/>
              <w:rPr>
                <w:b/>
              </w:rPr>
            </w:pPr>
            <w:r>
              <w:rPr>
                <w:b/>
              </w:rPr>
              <w:t>Způsob ověření studijních výsledků</w:t>
            </w:r>
          </w:p>
        </w:tc>
        <w:tc>
          <w:tcPr>
            <w:tcW w:w="3406" w:type="dxa"/>
            <w:gridSpan w:val="4"/>
          </w:tcPr>
          <w:p w14:paraId="3607F8CA" w14:textId="77777777" w:rsidR="00A46C50" w:rsidRDefault="00A46C50" w:rsidP="00A46C50">
            <w:pPr>
              <w:jc w:val="both"/>
            </w:pPr>
            <w:r>
              <w:t>zápočet, zkouška</w:t>
            </w:r>
          </w:p>
        </w:tc>
        <w:tc>
          <w:tcPr>
            <w:tcW w:w="2156" w:type="dxa"/>
            <w:shd w:val="clear" w:color="auto" w:fill="F7CAAC"/>
          </w:tcPr>
          <w:p w14:paraId="6AE03E30" w14:textId="77777777" w:rsidR="00A46C50" w:rsidRDefault="00A46C50" w:rsidP="00A46C50">
            <w:pPr>
              <w:jc w:val="both"/>
              <w:rPr>
                <w:b/>
              </w:rPr>
            </w:pPr>
            <w:r>
              <w:rPr>
                <w:b/>
              </w:rPr>
              <w:t>Forma výuky</w:t>
            </w:r>
          </w:p>
        </w:tc>
        <w:tc>
          <w:tcPr>
            <w:tcW w:w="1207" w:type="dxa"/>
            <w:gridSpan w:val="2"/>
          </w:tcPr>
          <w:p w14:paraId="37BEAB5A" w14:textId="40A5B4CB" w:rsidR="00A46C50" w:rsidRDefault="00A46C50" w:rsidP="00A46C50">
            <w:pPr>
              <w:jc w:val="both"/>
            </w:pPr>
            <w:r>
              <w:t xml:space="preserve">přednáška, </w:t>
            </w:r>
            <w:r w:rsidR="00E25068">
              <w:t>seminář</w:t>
            </w:r>
          </w:p>
        </w:tc>
      </w:tr>
      <w:tr w:rsidR="00A46C50" w14:paraId="2E478A7E" w14:textId="77777777" w:rsidTr="00A46C50">
        <w:tc>
          <w:tcPr>
            <w:tcW w:w="3086" w:type="dxa"/>
            <w:shd w:val="clear" w:color="auto" w:fill="F7CAAC"/>
          </w:tcPr>
          <w:p w14:paraId="7A69DA7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261426B" w14:textId="0DBAE334" w:rsidR="00A46C50" w:rsidRPr="00DA32EE" w:rsidRDefault="00A46C50" w:rsidP="000A772F">
            <w:pPr>
              <w:jc w:val="both"/>
            </w:pPr>
            <w:r>
              <w:t>Požadavky k</w:t>
            </w:r>
            <w:r w:rsidR="000A772F">
              <w:t> </w:t>
            </w:r>
            <w:r>
              <w:t>zápočtu</w:t>
            </w:r>
            <w:r w:rsidR="000A772F">
              <w:t xml:space="preserve">: </w:t>
            </w:r>
            <w:r w:rsidRPr="00DA32EE">
              <w:t>vypracování seminární práce dle požadavků vyučujícího</w:t>
            </w:r>
            <w:r w:rsidR="000A772F">
              <w:t xml:space="preserve">; </w:t>
            </w:r>
            <w:r w:rsidR="000A772F">
              <w:br/>
            </w:r>
            <w:r w:rsidRPr="00DA32EE">
              <w:t>80</w:t>
            </w:r>
            <w:r w:rsidR="000A772F">
              <w:t xml:space="preserve"> </w:t>
            </w:r>
            <w:r w:rsidRPr="00DA32EE">
              <w:t>% aktivní účast na seminářích</w:t>
            </w:r>
          </w:p>
          <w:p w14:paraId="521FF003" w14:textId="1E31F273" w:rsidR="00A46C50" w:rsidRDefault="00A46C50" w:rsidP="000A772F">
            <w:pPr>
              <w:jc w:val="both"/>
            </w:pPr>
            <w:r>
              <w:t>Požadavky ke zkoušce</w:t>
            </w:r>
            <w:r w:rsidR="000A772F">
              <w:t xml:space="preserve">: </w:t>
            </w:r>
            <w:r w:rsidRPr="00DA32EE">
              <w:t xml:space="preserve">písemný test </w:t>
            </w:r>
            <w:r>
              <w:t>-</w:t>
            </w:r>
            <w:r w:rsidRPr="00DA32EE">
              <w:t xml:space="preserve"> musí být napsán alespoň na 60 %</w:t>
            </w:r>
            <w:r w:rsidR="000A772F">
              <w:t xml:space="preserve">; </w:t>
            </w:r>
            <w:r w:rsidRPr="00DA32EE">
              <w:t>následuje ústní zkouška v rozsahu znalostí přednášek a seminářů</w:t>
            </w:r>
          </w:p>
        </w:tc>
      </w:tr>
      <w:tr w:rsidR="00A46C50" w14:paraId="468C37F3" w14:textId="77777777" w:rsidTr="005719E9">
        <w:trPr>
          <w:trHeight w:val="132"/>
        </w:trPr>
        <w:tc>
          <w:tcPr>
            <w:tcW w:w="9855" w:type="dxa"/>
            <w:gridSpan w:val="8"/>
            <w:tcBorders>
              <w:top w:val="nil"/>
            </w:tcBorders>
          </w:tcPr>
          <w:p w14:paraId="0998D0BA" w14:textId="77777777" w:rsidR="00A46C50" w:rsidRDefault="00A46C50" w:rsidP="00A46C50">
            <w:pPr>
              <w:jc w:val="both"/>
            </w:pPr>
          </w:p>
        </w:tc>
      </w:tr>
      <w:tr w:rsidR="00A46C50" w:rsidRPr="001D7B39" w14:paraId="3D5AB368" w14:textId="77777777" w:rsidTr="00A46C50">
        <w:trPr>
          <w:trHeight w:val="197"/>
        </w:trPr>
        <w:tc>
          <w:tcPr>
            <w:tcW w:w="3086" w:type="dxa"/>
            <w:tcBorders>
              <w:top w:val="nil"/>
            </w:tcBorders>
            <w:shd w:val="clear" w:color="auto" w:fill="F7CAAC"/>
          </w:tcPr>
          <w:p w14:paraId="0C4B50F4" w14:textId="77777777" w:rsidR="00A46C50" w:rsidRDefault="00A46C50" w:rsidP="00A46C50">
            <w:pPr>
              <w:jc w:val="both"/>
              <w:rPr>
                <w:b/>
              </w:rPr>
            </w:pPr>
            <w:r>
              <w:rPr>
                <w:b/>
              </w:rPr>
              <w:t>Garant předmětu</w:t>
            </w:r>
          </w:p>
        </w:tc>
        <w:tc>
          <w:tcPr>
            <w:tcW w:w="6769" w:type="dxa"/>
            <w:gridSpan w:val="7"/>
            <w:tcBorders>
              <w:top w:val="nil"/>
            </w:tcBorders>
          </w:tcPr>
          <w:p w14:paraId="406D54CB" w14:textId="77777777" w:rsidR="00A46C50" w:rsidRPr="00733129" w:rsidRDefault="00A46C50" w:rsidP="00A46C50">
            <w:r w:rsidRPr="00733129">
              <w:t>doc. Ing. Petr Novák, Ph.D.</w:t>
            </w:r>
          </w:p>
        </w:tc>
      </w:tr>
      <w:tr w:rsidR="00A46C50" w14:paraId="54D59F83" w14:textId="77777777" w:rsidTr="00A46C50">
        <w:trPr>
          <w:trHeight w:val="243"/>
        </w:trPr>
        <w:tc>
          <w:tcPr>
            <w:tcW w:w="3086" w:type="dxa"/>
            <w:tcBorders>
              <w:top w:val="nil"/>
            </w:tcBorders>
            <w:shd w:val="clear" w:color="auto" w:fill="F7CAAC"/>
          </w:tcPr>
          <w:p w14:paraId="5BA17771" w14:textId="77777777" w:rsidR="00A46C50" w:rsidRDefault="00A46C50" w:rsidP="00A46C50">
            <w:pPr>
              <w:jc w:val="both"/>
              <w:rPr>
                <w:b/>
              </w:rPr>
            </w:pPr>
            <w:r>
              <w:rPr>
                <w:b/>
              </w:rPr>
              <w:t>Zapojení garanta do výuky předmětu</w:t>
            </w:r>
          </w:p>
        </w:tc>
        <w:tc>
          <w:tcPr>
            <w:tcW w:w="6769" w:type="dxa"/>
            <w:gridSpan w:val="7"/>
            <w:tcBorders>
              <w:top w:val="nil"/>
            </w:tcBorders>
          </w:tcPr>
          <w:p w14:paraId="5C702202" w14:textId="4EBBACFA" w:rsidR="00A46C50" w:rsidRDefault="00A46C50" w:rsidP="00A46C50">
            <w:pPr>
              <w:jc w:val="both"/>
            </w:pPr>
            <w:r w:rsidRPr="00DA32EE">
              <w:t xml:space="preserve">Garant se podílí na přednášení v rozsahu </w:t>
            </w:r>
            <w:r w:rsidR="008D0107">
              <w:t>9</w:t>
            </w:r>
            <w:r w:rsidRPr="00DA32EE">
              <w:t>0 %, dále stanovuje koncepci seminářů a dohlíží na jejich jednotné vedení.</w:t>
            </w:r>
          </w:p>
        </w:tc>
      </w:tr>
      <w:tr w:rsidR="00A46C50" w14:paraId="31F6679B" w14:textId="77777777" w:rsidTr="00A46C50">
        <w:tc>
          <w:tcPr>
            <w:tcW w:w="3086" w:type="dxa"/>
            <w:shd w:val="clear" w:color="auto" w:fill="F7CAAC"/>
          </w:tcPr>
          <w:p w14:paraId="225536F0" w14:textId="77777777" w:rsidR="00A46C50" w:rsidRDefault="00A46C50" w:rsidP="00A46C50">
            <w:pPr>
              <w:jc w:val="both"/>
              <w:rPr>
                <w:b/>
              </w:rPr>
            </w:pPr>
            <w:r>
              <w:rPr>
                <w:b/>
              </w:rPr>
              <w:t>Vyučující</w:t>
            </w:r>
          </w:p>
        </w:tc>
        <w:tc>
          <w:tcPr>
            <w:tcW w:w="6769" w:type="dxa"/>
            <w:gridSpan w:val="7"/>
            <w:tcBorders>
              <w:bottom w:val="nil"/>
            </w:tcBorders>
          </w:tcPr>
          <w:p w14:paraId="3A296091" w14:textId="77777777" w:rsidR="00A46C50" w:rsidRPr="00AC7F52" w:rsidRDefault="00A46C50" w:rsidP="00A46C50">
            <w:pPr>
              <w:rPr>
                <w:bCs/>
              </w:rPr>
            </w:pPr>
            <w:r w:rsidRPr="00AC7F52">
              <w:rPr>
                <w:bCs/>
              </w:rPr>
              <w:t xml:space="preserve">doc. Ing. Petr Novák, Ph.D. </w:t>
            </w:r>
            <w:r>
              <w:rPr>
                <w:bCs/>
              </w:rPr>
              <w:t xml:space="preserve">– garant, </w:t>
            </w:r>
            <w:r w:rsidRPr="00AC7F52">
              <w:rPr>
                <w:bCs/>
              </w:rPr>
              <w:t xml:space="preserve">přednášky </w:t>
            </w:r>
            <w:r>
              <w:rPr>
                <w:bCs/>
              </w:rPr>
              <w:t>(9</w:t>
            </w:r>
            <w:r w:rsidRPr="00AC7F52">
              <w:rPr>
                <w:bCs/>
              </w:rPr>
              <w:t>0</w:t>
            </w:r>
            <w:r>
              <w:rPr>
                <w:bCs/>
              </w:rPr>
              <w:t xml:space="preserve"> %)</w:t>
            </w:r>
          </w:p>
          <w:p w14:paraId="6D780F78" w14:textId="7E25F52A" w:rsidR="00A46C50" w:rsidRPr="000A772F" w:rsidRDefault="00A46C50" w:rsidP="000A772F">
            <w:pPr>
              <w:rPr>
                <w:bCs/>
              </w:rPr>
            </w:pPr>
            <w:r>
              <w:rPr>
                <w:bCs/>
              </w:rPr>
              <w:t xml:space="preserve">Ing. Bc. Petr Vlček – přednášky </w:t>
            </w:r>
            <w:r w:rsidRPr="00AC7F52">
              <w:rPr>
                <w:bCs/>
              </w:rPr>
              <w:t>(10 %)</w:t>
            </w:r>
            <w:r w:rsidR="005719E9">
              <w:rPr>
                <w:bCs/>
              </w:rPr>
              <w:t>,</w:t>
            </w:r>
            <w:r w:rsidR="005719E9" w:rsidRPr="00AC7F52">
              <w:rPr>
                <w:bCs/>
              </w:rPr>
              <w:t xml:space="preserve"> odborník z praxe</w:t>
            </w:r>
          </w:p>
        </w:tc>
      </w:tr>
      <w:tr w:rsidR="00A46C50" w14:paraId="4BED516A" w14:textId="77777777" w:rsidTr="005719E9">
        <w:trPr>
          <w:trHeight w:val="70"/>
        </w:trPr>
        <w:tc>
          <w:tcPr>
            <w:tcW w:w="9855" w:type="dxa"/>
            <w:gridSpan w:val="8"/>
            <w:tcBorders>
              <w:top w:val="nil"/>
            </w:tcBorders>
          </w:tcPr>
          <w:p w14:paraId="54F16645" w14:textId="77777777" w:rsidR="00A46C50" w:rsidRDefault="00A46C50" w:rsidP="00A46C50">
            <w:pPr>
              <w:jc w:val="both"/>
            </w:pPr>
          </w:p>
        </w:tc>
      </w:tr>
      <w:tr w:rsidR="00A46C50" w14:paraId="12CE1838" w14:textId="77777777" w:rsidTr="00A46C50">
        <w:tc>
          <w:tcPr>
            <w:tcW w:w="3086" w:type="dxa"/>
            <w:shd w:val="clear" w:color="auto" w:fill="F7CAAC"/>
          </w:tcPr>
          <w:p w14:paraId="6A591C02" w14:textId="77777777" w:rsidR="00A46C50" w:rsidRDefault="00A46C50" w:rsidP="00A46C50">
            <w:pPr>
              <w:jc w:val="both"/>
              <w:rPr>
                <w:b/>
              </w:rPr>
            </w:pPr>
            <w:r>
              <w:rPr>
                <w:b/>
              </w:rPr>
              <w:t>Stručná anotace předmětu</w:t>
            </w:r>
          </w:p>
        </w:tc>
        <w:tc>
          <w:tcPr>
            <w:tcW w:w="6769" w:type="dxa"/>
            <w:gridSpan w:val="7"/>
            <w:tcBorders>
              <w:bottom w:val="nil"/>
            </w:tcBorders>
          </w:tcPr>
          <w:p w14:paraId="77946405" w14:textId="77777777" w:rsidR="00A46C50" w:rsidRDefault="00A46C50" w:rsidP="00A46C50">
            <w:pPr>
              <w:jc w:val="both"/>
            </w:pPr>
          </w:p>
        </w:tc>
      </w:tr>
      <w:tr w:rsidR="00A46C50" w14:paraId="108594A6" w14:textId="77777777" w:rsidTr="00A46C50">
        <w:trPr>
          <w:trHeight w:val="3938"/>
        </w:trPr>
        <w:tc>
          <w:tcPr>
            <w:tcW w:w="9855" w:type="dxa"/>
            <w:gridSpan w:val="8"/>
            <w:tcBorders>
              <w:top w:val="nil"/>
              <w:bottom w:val="single" w:sz="12" w:space="0" w:color="auto"/>
            </w:tcBorders>
          </w:tcPr>
          <w:p w14:paraId="0783CE53" w14:textId="77777777" w:rsidR="00A46C50" w:rsidRDefault="00A46C50" w:rsidP="00A46C50">
            <w:pPr>
              <w:jc w:val="both"/>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68EFF8C" w14:textId="77777777" w:rsidR="00A46C50" w:rsidRPr="007D13E2" w:rsidRDefault="00A46C50" w:rsidP="00A46C50">
            <w:pPr>
              <w:jc w:val="both"/>
              <w:rPr>
                <w:u w:val="single"/>
              </w:rPr>
            </w:pPr>
            <w:r w:rsidRPr="001B13CE">
              <w:rPr>
                <w:u w:val="single"/>
              </w:rPr>
              <w:t>Základní témata:</w:t>
            </w:r>
          </w:p>
          <w:p w14:paraId="16EE7CF2" w14:textId="77777777" w:rsidR="00A46C50" w:rsidRPr="00DA32EE" w:rsidRDefault="00A46C50" w:rsidP="00DA5BB8">
            <w:pPr>
              <w:pStyle w:val="Odstavecseseznamem"/>
              <w:numPr>
                <w:ilvl w:val="0"/>
                <w:numId w:val="12"/>
              </w:numPr>
              <w:ind w:left="396" w:hanging="284"/>
              <w:jc w:val="both"/>
            </w:pPr>
            <w:r w:rsidRPr="00DA32EE">
              <w:t>Integrovaný systém řízení podniku</w:t>
            </w:r>
            <w:r>
              <w:t>.</w:t>
            </w:r>
          </w:p>
          <w:p w14:paraId="563C16A5" w14:textId="77777777" w:rsidR="00A46C50" w:rsidRPr="00DA32EE" w:rsidRDefault="00A46C50" w:rsidP="00DA5BB8">
            <w:pPr>
              <w:pStyle w:val="Odstavecseseznamem"/>
              <w:numPr>
                <w:ilvl w:val="0"/>
                <w:numId w:val="12"/>
              </w:numPr>
              <w:ind w:left="396" w:hanging="284"/>
              <w:jc w:val="both"/>
            </w:pPr>
            <w:r w:rsidRPr="00DA32EE">
              <w:t>Význam a cíle podnikové strategie</w:t>
            </w:r>
            <w:r>
              <w:t>.</w:t>
            </w:r>
          </w:p>
          <w:p w14:paraId="5A3DA3C3" w14:textId="77777777" w:rsidR="00A46C50" w:rsidRPr="00DA32EE" w:rsidRDefault="00A46C50" w:rsidP="00DA5BB8">
            <w:pPr>
              <w:pStyle w:val="Odstavecseseznamem"/>
              <w:numPr>
                <w:ilvl w:val="0"/>
                <w:numId w:val="12"/>
              </w:numPr>
              <w:ind w:left="396" w:hanging="284"/>
              <w:jc w:val="both"/>
            </w:pPr>
            <w:r w:rsidRPr="00DA32EE">
              <w:t>Finanční výkonnost podniku, cíle, přístupy a metody</w:t>
            </w:r>
            <w:r>
              <w:t>.</w:t>
            </w:r>
          </w:p>
          <w:p w14:paraId="09C0584B" w14:textId="77777777" w:rsidR="00A46C50" w:rsidRPr="00DA32EE" w:rsidRDefault="00A46C50" w:rsidP="00DA5BB8">
            <w:pPr>
              <w:pStyle w:val="Odstavecseseznamem"/>
              <w:numPr>
                <w:ilvl w:val="0"/>
                <w:numId w:val="12"/>
              </w:numPr>
              <w:ind w:left="396" w:hanging="284"/>
              <w:jc w:val="both"/>
            </w:pPr>
            <w:r w:rsidRPr="00DA32EE">
              <w:t>Finanční analýza podniku, bonitní a bankrotní modely</w:t>
            </w:r>
            <w:r>
              <w:t>.</w:t>
            </w:r>
          </w:p>
          <w:p w14:paraId="3307F0AA" w14:textId="77777777" w:rsidR="00A46C50" w:rsidRPr="00DA32EE" w:rsidRDefault="00A46C50" w:rsidP="00DA5BB8">
            <w:pPr>
              <w:pStyle w:val="Odstavecseseznamem"/>
              <w:numPr>
                <w:ilvl w:val="0"/>
                <w:numId w:val="12"/>
              </w:numPr>
              <w:ind w:left="396" w:hanging="284"/>
              <w:jc w:val="both"/>
            </w:pPr>
            <w:r w:rsidRPr="00DA32EE">
              <w:t>Řízení finančních rizik v</w:t>
            </w:r>
            <w:r>
              <w:t> </w:t>
            </w:r>
            <w:r w:rsidRPr="00DA32EE">
              <w:t>podniku</w:t>
            </w:r>
            <w:r>
              <w:t>.</w:t>
            </w:r>
          </w:p>
          <w:p w14:paraId="52A8852B" w14:textId="77777777" w:rsidR="00A46C50" w:rsidRPr="00DA32EE" w:rsidRDefault="00A46C50" w:rsidP="00DA5BB8">
            <w:pPr>
              <w:pStyle w:val="Odstavecseseznamem"/>
              <w:numPr>
                <w:ilvl w:val="0"/>
                <w:numId w:val="12"/>
              </w:numPr>
              <w:ind w:left="396" w:hanging="284"/>
              <w:jc w:val="both"/>
            </w:pPr>
            <w:r w:rsidRPr="00DA32EE">
              <w:t>Investiční proces a financování investic v</w:t>
            </w:r>
            <w:r>
              <w:t> </w:t>
            </w:r>
            <w:r w:rsidRPr="00DA32EE">
              <w:t>podniku</w:t>
            </w:r>
            <w:r>
              <w:t>.</w:t>
            </w:r>
          </w:p>
          <w:p w14:paraId="2609B38A" w14:textId="77777777" w:rsidR="00A46C50" w:rsidRPr="00DA32EE" w:rsidRDefault="00A46C50" w:rsidP="00DA5BB8">
            <w:pPr>
              <w:pStyle w:val="Odstavecseseznamem"/>
              <w:numPr>
                <w:ilvl w:val="0"/>
                <w:numId w:val="12"/>
              </w:numPr>
              <w:ind w:left="396" w:hanging="284"/>
              <w:jc w:val="both"/>
            </w:pPr>
            <w:r w:rsidRPr="00DA32EE">
              <w:t>Financování krátkodobých podnikových potřeb</w:t>
            </w:r>
            <w:r>
              <w:t>.</w:t>
            </w:r>
          </w:p>
          <w:p w14:paraId="5D3984B5" w14:textId="77777777" w:rsidR="00A46C50" w:rsidRPr="00DA32EE" w:rsidRDefault="00A46C50" w:rsidP="00DA5BB8">
            <w:pPr>
              <w:pStyle w:val="Odstavecseseznamem"/>
              <w:numPr>
                <w:ilvl w:val="0"/>
                <w:numId w:val="12"/>
              </w:numPr>
              <w:ind w:left="396" w:hanging="284"/>
              <w:jc w:val="both"/>
            </w:pPr>
            <w:r w:rsidRPr="00DA32EE">
              <w:t>Operativní činnosti v podniku a nefinanční rizika</w:t>
            </w:r>
            <w:r>
              <w:t>.</w:t>
            </w:r>
          </w:p>
          <w:p w14:paraId="02A4E9DA" w14:textId="77777777" w:rsidR="00A46C50" w:rsidRPr="00DA32EE" w:rsidRDefault="00A46C50" w:rsidP="00DA5BB8">
            <w:pPr>
              <w:pStyle w:val="Odstavecseseznamem"/>
              <w:numPr>
                <w:ilvl w:val="0"/>
                <w:numId w:val="12"/>
              </w:numPr>
              <w:ind w:left="396" w:hanging="284"/>
              <w:jc w:val="both"/>
            </w:pPr>
            <w:r w:rsidRPr="00DA32EE">
              <w:t>Řízení tržního rizika v</w:t>
            </w:r>
            <w:r>
              <w:t> </w:t>
            </w:r>
            <w:r w:rsidRPr="00DA32EE">
              <w:t>podniku</w:t>
            </w:r>
            <w:r>
              <w:t>.</w:t>
            </w:r>
          </w:p>
          <w:p w14:paraId="0BABF85C" w14:textId="77777777" w:rsidR="00A46C50" w:rsidRPr="00DA32EE" w:rsidRDefault="00A46C50" w:rsidP="00DA5BB8">
            <w:pPr>
              <w:pStyle w:val="Odstavecseseznamem"/>
              <w:numPr>
                <w:ilvl w:val="0"/>
                <w:numId w:val="12"/>
              </w:numPr>
              <w:ind w:left="396" w:hanging="284"/>
              <w:jc w:val="both"/>
            </w:pPr>
            <w:r w:rsidRPr="00DA32EE">
              <w:t>Správa informačního, právního, provozního a bezpečnostního rizika ve firmě</w:t>
            </w:r>
            <w:r>
              <w:t>.</w:t>
            </w:r>
          </w:p>
          <w:p w14:paraId="5F63A2AF" w14:textId="77777777" w:rsidR="00A46C50" w:rsidRPr="00DA32EE" w:rsidRDefault="00A46C50" w:rsidP="00DA5BB8">
            <w:pPr>
              <w:pStyle w:val="Odstavecseseznamem"/>
              <w:numPr>
                <w:ilvl w:val="0"/>
                <w:numId w:val="12"/>
              </w:numPr>
              <w:ind w:left="396" w:hanging="284"/>
              <w:jc w:val="both"/>
            </w:pPr>
            <w:r w:rsidRPr="00DA32EE">
              <w:t>Obchodní činnosti v</w:t>
            </w:r>
            <w:r>
              <w:t> </w:t>
            </w:r>
            <w:r w:rsidRPr="00DA32EE">
              <w:t>podniku</w:t>
            </w:r>
            <w:r>
              <w:t>.</w:t>
            </w:r>
          </w:p>
          <w:p w14:paraId="0C650C6D" w14:textId="77777777" w:rsidR="00A46C50" w:rsidRPr="00DA32EE" w:rsidRDefault="00A46C50" w:rsidP="00DA5BB8">
            <w:pPr>
              <w:pStyle w:val="Odstavecseseznamem"/>
              <w:numPr>
                <w:ilvl w:val="0"/>
                <w:numId w:val="12"/>
              </w:numPr>
              <w:ind w:left="396" w:hanging="284"/>
              <w:jc w:val="both"/>
            </w:pPr>
            <w:r w:rsidRPr="00DA32EE">
              <w:t>Pokročilý personální management v</w:t>
            </w:r>
            <w:r>
              <w:t> </w:t>
            </w:r>
            <w:r w:rsidRPr="00DA32EE">
              <w:t>podniku</w:t>
            </w:r>
            <w:r>
              <w:t>.</w:t>
            </w:r>
          </w:p>
          <w:p w14:paraId="1B9A7BA1" w14:textId="77777777" w:rsidR="00A46C50" w:rsidRDefault="00A46C50" w:rsidP="00DA5BB8">
            <w:pPr>
              <w:pStyle w:val="Odstavecseseznamem"/>
              <w:numPr>
                <w:ilvl w:val="0"/>
                <w:numId w:val="12"/>
              </w:numPr>
              <w:ind w:left="396" w:hanging="284"/>
              <w:jc w:val="both"/>
            </w:pPr>
            <w:r w:rsidRPr="00DA32EE">
              <w:t>Aktuální trendy v oblasti efektivní organizace podniku.</w:t>
            </w:r>
          </w:p>
        </w:tc>
      </w:tr>
      <w:tr w:rsidR="00A46C50" w14:paraId="0708B25B" w14:textId="77777777" w:rsidTr="00A46C50">
        <w:trPr>
          <w:trHeight w:val="265"/>
        </w:trPr>
        <w:tc>
          <w:tcPr>
            <w:tcW w:w="3653" w:type="dxa"/>
            <w:gridSpan w:val="2"/>
            <w:tcBorders>
              <w:top w:val="nil"/>
            </w:tcBorders>
            <w:shd w:val="clear" w:color="auto" w:fill="F7CAAC"/>
          </w:tcPr>
          <w:p w14:paraId="6FA470E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128B5A02" w14:textId="77777777" w:rsidR="00A46C50" w:rsidRDefault="00A46C50" w:rsidP="00A46C50">
            <w:pPr>
              <w:jc w:val="both"/>
            </w:pPr>
          </w:p>
        </w:tc>
      </w:tr>
      <w:tr w:rsidR="00A46C50" w14:paraId="1C773CDC" w14:textId="77777777" w:rsidTr="000A772F">
        <w:trPr>
          <w:trHeight w:val="567"/>
        </w:trPr>
        <w:tc>
          <w:tcPr>
            <w:tcW w:w="9855" w:type="dxa"/>
            <w:gridSpan w:val="8"/>
            <w:tcBorders>
              <w:top w:val="nil"/>
            </w:tcBorders>
          </w:tcPr>
          <w:p w14:paraId="73AF064D" w14:textId="77777777" w:rsidR="00A46C50" w:rsidRPr="00DA32EE" w:rsidRDefault="00A46C50" w:rsidP="00A46C50">
            <w:pPr>
              <w:jc w:val="both"/>
              <w:rPr>
                <w:b/>
              </w:rPr>
            </w:pPr>
            <w:r w:rsidRPr="00DA32EE">
              <w:rPr>
                <w:b/>
              </w:rPr>
              <w:t>Povinná literatura</w:t>
            </w:r>
          </w:p>
          <w:p w14:paraId="1C91AF7C" w14:textId="77777777" w:rsidR="00A46C50" w:rsidRPr="00DA32EE" w:rsidRDefault="00A46C50" w:rsidP="00A46C50">
            <w:pPr>
              <w:jc w:val="both"/>
            </w:pPr>
            <w:r w:rsidRPr="00DA32EE">
              <w:rPr>
                <w:caps/>
              </w:rPr>
              <w:t>Belás</w:t>
            </w:r>
            <w:r w:rsidRPr="00DA32EE">
              <w:t xml:space="preserve">, J. a kol. </w:t>
            </w:r>
            <w:r w:rsidRPr="00DA32EE">
              <w:rPr>
                <w:i/>
              </w:rPr>
              <w:t>Firemní management.</w:t>
            </w:r>
            <w:r w:rsidRPr="00DA32EE">
              <w:t xml:space="preserve"> Žilina: Georg, 2018</w:t>
            </w:r>
            <w:r>
              <w:t>, 288 s. ISBN 978-80-8154-222-0</w:t>
            </w:r>
            <w:r w:rsidRPr="00DA32EE">
              <w:t>.</w:t>
            </w:r>
          </w:p>
          <w:p w14:paraId="1C05F719" w14:textId="77777777" w:rsidR="00A46C50" w:rsidRDefault="00A46C50" w:rsidP="00A46C50">
            <w:pPr>
              <w:jc w:val="both"/>
              <w:rPr>
                <w:caps/>
              </w:rPr>
            </w:pPr>
            <w:r>
              <w:t xml:space="preserve">ČASTORÁL, Zdeněk. </w:t>
            </w:r>
            <w:r>
              <w:rPr>
                <w:i/>
                <w:iCs/>
              </w:rPr>
              <w:t>Management rizik v současných podmínkách</w:t>
            </w:r>
            <w:r>
              <w:t>. Vydání I. Praha: Univerzita Jana Amose Komenského, 2017, ISBN 978-80-7452-132-4.</w:t>
            </w:r>
          </w:p>
          <w:p w14:paraId="2BE545C3" w14:textId="77777777" w:rsidR="00A46C50" w:rsidRDefault="00A46C50" w:rsidP="00A46C50">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15B20EDA" w14:textId="77777777" w:rsidR="00A46C50" w:rsidRPr="005E1B62" w:rsidRDefault="00A46C50" w:rsidP="00A46C50">
            <w:pPr>
              <w:jc w:val="both"/>
              <w:rPr>
                <w:iCs/>
              </w:rPr>
            </w:pPr>
            <w:r>
              <w:t xml:space="preserve">VOCHOZKA, Marek. </w:t>
            </w:r>
            <w:r>
              <w:rPr>
                <w:i/>
                <w:iCs/>
              </w:rPr>
              <w:t>Finance podniku: komplexní pojetí</w:t>
            </w:r>
            <w:r>
              <w:t>. Praha: Grada Publishing, 2021, 312 s. Finanční řízení. ISBN 978-80-271-3267-6.</w:t>
            </w:r>
          </w:p>
          <w:p w14:paraId="6AF07FD5" w14:textId="77777777" w:rsidR="00A46C50" w:rsidRPr="00DA32EE" w:rsidRDefault="00A46C50" w:rsidP="00A46C50">
            <w:pPr>
              <w:jc w:val="both"/>
              <w:rPr>
                <w:b/>
              </w:rPr>
            </w:pPr>
            <w:r w:rsidRPr="00DA32EE">
              <w:rPr>
                <w:b/>
              </w:rPr>
              <w:t>Doporučená literatura</w:t>
            </w:r>
          </w:p>
          <w:p w14:paraId="276508E3" w14:textId="77777777" w:rsidR="00A46C50" w:rsidRDefault="00A46C50" w:rsidP="00A46C50">
            <w:pPr>
              <w:jc w:val="both"/>
              <w:rPr>
                <w:iCs/>
              </w:rPr>
            </w:pPr>
            <w:r>
              <w:t xml:space="preserve">BOUTEILLE, S., COOGAN-PUSHNER, D. </w:t>
            </w:r>
            <w:r>
              <w:rPr>
                <w:i/>
                <w:iCs/>
              </w:rPr>
              <w:t>The handbook of credit risk management: originating, assessing, and managing credit exposures</w:t>
            </w:r>
            <w:r>
              <w:t>. Hoboken, N.J.: Wiley, 2013, 322 s. Wiley finance series. ISBN 9781118300206.</w:t>
            </w:r>
          </w:p>
          <w:p w14:paraId="02F886FF" w14:textId="77777777" w:rsidR="00A46C50" w:rsidRDefault="00A46C50" w:rsidP="00A46C50">
            <w:pPr>
              <w:jc w:val="both"/>
            </w:pPr>
            <w:r w:rsidRPr="00DA32EE">
              <w:rPr>
                <w:caps/>
              </w:rPr>
              <w:t>Kislingerová, E</w:t>
            </w:r>
            <w:r w:rsidRPr="00DA32EE">
              <w:t>.</w:t>
            </w:r>
            <w:r>
              <w:t xml:space="preserve"> </w:t>
            </w:r>
            <w:r w:rsidRPr="00DA32EE">
              <w:t xml:space="preserve">a kol. </w:t>
            </w:r>
            <w:r w:rsidRPr="00DA32EE">
              <w:rPr>
                <w:i/>
              </w:rPr>
              <w:t>Manažerské finance.</w:t>
            </w:r>
            <w:r w:rsidRPr="00DA32EE">
              <w:t xml:space="preserve"> 3. vydání. Praha: C.</w:t>
            </w:r>
            <w:r>
              <w:t xml:space="preserve">H. Beck, 2010, </w:t>
            </w:r>
            <w:r w:rsidRPr="00DA32EE">
              <w:t>797 s. ISBN 978-80-7400-194-9.</w:t>
            </w:r>
          </w:p>
          <w:p w14:paraId="135F8994" w14:textId="77777777" w:rsidR="00A46C50" w:rsidRDefault="00A46C50" w:rsidP="00A46C50">
            <w:pPr>
              <w:jc w:val="both"/>
            </w:pPr>
            <w:r w:rsidRPr="00DA32EE">
              <w:rPr>
                <w:caps/>
              </w:rPr>
              <w:t>Knápková, A., Pavelková, D.</w:t>
            </w:r>
            <w:r w:rsidRPr="00DA32EE">
              <w:t xml:space="preserve"> </w:t>
            </w:r>
            <w:r w:rsidRPr="00DA32EE">
              <w:rPr>
                <w:i/>
              </w:rPr>
              <w:t>Finanční analýza. Komplexní průvodce s příklady.</w:t>
            </w:r>
            <w:r>
              <w:t xml:space="preserve"> Praha: Grada, 2017,</w:t>
            </w:r>
            <w:r w:rsidRPr="00DA32EE">
              <w:t xml:space="preserve"> 2</w:t>
            </w:r>
            <w:r>
              <w:t>28 s</w:t>
            </w:r>
            <w:r w:rsidRPr="00DA32EE">
              <w:t xml:space="preserve">. ISBN </w:t>
            </w:r>
            <w:r>
              <w:t>9788027105632</w:t>
            </w:r>
            <w:r w:rsidRPr="00DA32EE">
              <w:t>.</w:t>
            </w:r>
          </w:p>
          <w:p w14:paraId="532DBB4C" w14:textId="77777777" w:rsidR="00A46C50" w:rsidRDefault="00A46C50" w:rsidP="00A46C50">
            <w:pPr>
              <w:jc w:val="both"/>
            </w:pPr>
            <w:r w:rsidRPr="00DA32EE">
              <w:rPr>
                <w:caps/>
              </w:rPr>
              <w:t>Smejkal, V., Rais,</w:t>
            </w:r>
            <w:r w:rsidRPr="00DA32EE">
              <w:t xml:space="preserve"> K. </w:t>
            </w:r>
            <w:r w:rsidRPr="00DA32EE">
              <w:rPr>
                <w:i/>
              </w:rPr>
              <w:t>Řízení rizik ve firmách a jiných organizacích.</w:t>
            </w:r>
            <w:r w:rsidRPr="00DA32EE">
              <w:t xml:space="preserve"> Praha: Grada</w:t>
            </w:r>
            <w:r>
              <w:t xml:space="preserve">, 2013, </w:t>
            </w:r>
            <w:r w:rsidRPr="00DA32EE">
              <w:t>488 s. ISBN 978-80-247-4644-9.</w:t>
            </w:r>
          </w:p>
        </w:tc>
      </w:tr>
      <w:tr w:rsidR="00A46C50" w14:paraId="6A40F038"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68D21" w14:textId="77777777" w:rsidR="00A46C50" w:rsidRDefault="00A46C50" w:rsidP="00A46C50">
            <w:pPr>
              <w:jc w:val="center"/>
              <w:rPr>
                <w:b/>
              </w:rPr>
            </w:pPr>
            <w:r>
              <w:rPr>
                <w:b/>
              </w:rPr>
              <w:t>Informace ke kombinované nebo distanční formě</w:t>
            </w:r>
          </w:p>
        </w:tc>
      </w:tr>
      <w:tr w:rsidR="00A46C50" w14:paraId="4E13314D" w14:textId="77777777" w:rsidTr="00A46C50">
        <w:tc>
          <w:tcPr>
            <w:tcW w:w="4787" w:type="dxa"/>
            <w:gridSpan w:val="3"/>
            <w:tcBorders>
              <w:top w:val="single" w:sz="2" w:space="0" w:color="auto"/>
            </w:tcBorders>
            <w:shd w:val="clear" w:color="auto" w:fill="F7CAAC"/>
          </w:tcPr>
          <w:p w14:paraId="584C8E40" w14:textId="77777777" w:rsidR="00A46C50" w:rsidRDefault="00A46C50" w:rsidP="00A46C50">
            <w:pPr>
              <w:jc w:val="both"/>
            </w:pPr>
            <w:r>
              <w:rPr>
                <w:b/>
              </w:rPr>
              <w:t>Rozsah konzultací (soustředění)</w:t>
            </w:r>
          </w:p>
        </w:tc>
        <w:tc>
          <w:tcPr>
            <w:tcW w:w="889" w:type="dxa"/>
            <w:tcBorders>
              <w:top w:val="single" w:sz="2" w:space="0" w:color="auto"/>
            </w:tcBorders>
          </w:tcPr>
          <w:p w14:paraId="0BFA1B66"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4F9CBFC" w14:textId="77777777" w:rsidR="00A46C50" w:rsidRDefault="00A46C50" w:rsidP="00A46C50">
            <w:pPr>
              <w:jc w:val="both"/>
              <w:rPr>
                <w:b/>
              </w:rPr>
            </w:pPr>
            <w:r>
              <w:rPr>
                <w:b/>
              </w:rPr>
              <w:t xml:space="preserve">hodin </w:t>
            </w:r>
          </w:p>
        </w:tc>
      </w:tr>
      <w:tr w:rsidR="00A46C50" w14:paraId="1AF2567A" w14:textId="77777777" w:rsidTr="00A46C50">
        <w:tc>
          <w:tcPr>
            <w:tcW w:w="9855" w:type="dxa"/>
            <w:gridSpan w:val="8"/>
            <w:shd w:val="clear" w:color="auto" w:fill="F7CAAC"/>
          </w:tcPr>
          <w:p w14:paraId="51573E00" w14:textId="77777777" w:rsidR="00A46C50" w:rsidRDefault="00A46C50" w:rsidP="00A46C50">
            <w:pPr>
              <w:jc w:val="both"/>
              <w:rPr>
                <w:b/>
              </w:rPr>
            </w:pPr>
            <w:r>
              <w:rPr>
                <w:b/>
              </w:rPr>
              <w:lastRenderedPageBreak/>
              <w:t>Informace o způsobu kontaktu s vyučujícím</w:t>
            </w:r>
          </w:p>
        </w:tc>
      </w:tr>
      <w:tr w:rsidR="00A46C50" w14:paraId="2DBAE974" w14:textId="77777777" w:rsidTr="00AE4E20">
        <w:trPr>
          <w:trHeight w:val="805"/>
        </w:trPr>
        <w:tc>
          <w:tcPr>
            <w:tcW w:w="9855" w:type="dxa"/>
            <w:gridSpan w:val="8"/>
          </w:tcPr>
          <w:p w14:paraId="4AEAD359" w14:textId="4893DDAF"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9AE519" w14:textId="77777777" w:rsidR="00A46C50" w:rsidRDefault="00A46C50" w:rsidP="00A46C50"/>
    <w:p w14:paraId="2F53E7BE" w14:textId="77777777" w:rsidR="00A46C50" w:rsidRDefault="00A46C50" w:rsidP="00A46C50"/>
    <w:p w14:paraId="40EE4102" w14:textId="77777777" w:rsidR="00A46C50" w:rsidRDefault="00A46C50" w:rsidP="00A46C50"/>
    <w:p w14:paraId="0F40D387" w14:textId="77777777" w:rsidR="00A46C50" w:rsidRDefault="00A46C50" w:rsidP="00A46C50"/>
    <w:p w14:paraId="44FFA7CD" w14:textId="77777777" w:rsidR="00A46C50" w:rsidRDefault="00A46C50" w:rsidP="00A46C50"/>
    <w:p w14:paraId="1ED5416F" w14:textId="77777777" w:rsidR="00A46C50" w:rsidRDefault="00A46C50" w:rsidP="00A46C50"/>
    <w:p w14:paraId="763C109E" w14:textId="77777777" w:rsidR="00A46C50" w:rsidRDefault="00A46C50" w:rsidP="00A46C50"/>
    <w:p w14:paraId="795680AB" w14:textId="77777777" w:rsidR="00A46C50" w:rsidRDefault="00A46C50" w:rsidP="00A46C50"/>
    <w:p w14:paraId="06932952" w14:textId="77777777" w:rsidR="00A46C50" w:rsidRDefault="00A46C50" w:rsidP="00A46C50"/>
    <w:p w14:paraId="56A4D261" w14:textId="77777777" w:rsidR="00A46C50" w:rsidRDefault="00A46C50" w:rsidP="00A46C50"/>
    <w:p w14:paraId="0C27B7CC" w14:textId="77777777" w:rsidR="00A46C50" w:rsidRDefault="00A46C50" w:rsidP="00A46C50"/>
    <w:p w14:paraId="6AC2B771" w14:textId="77777777" w:rsidR="00A46C50" w:rsidRDefault="00A46C50" w:rsidP="00A46C50"/>
    <w:p w14:paraId="4B045BF1" w14:textId="77777777" w:rsidR="00A46C50" w:rsidRDefault="00A46C50" w:rsidP="00A46C50"/>
    <w:p w14:paraId="014809FE" w14:textId="77777777" w:rsidR="00A46C50" w:rsidRDefault="00A46C50" w:rsidP="00A46C50"/>
    <w:p w14:paraId="43B3F5CB" w14:textId="77777777" w:rsidR="00A46C50" w:rsidRDefault="00A46C50" w:rsidP="00A46C50"/>
    <w:p w14:paraId="69E94024" w14:textId="77777777" w:rsidR="00A46C50" w:rsidRDefault="00A46C50" w:rsidP="00A46C50"/>
    <w:p w14:paraId="344E90C0" w14:textId="77777777" w:rsidR="00A46C50" w:rsidRDefault="00A46C50" w:rsidP="00A46C50"/>
    <w:p w14:paraId="4513F043" w14:textId="77777777" w:rsidR="00A46C50" w:rsidRDefault="00A46C50" w:rsidP="00A46C50"/>
    <w:p w14:paraId="28F5245D" w14:textId="77777777" w:rsidR="00A46C50" w:rsidRDefault="00A46C50" w:rsidP="00A46C50"/>
    <w:p w14:paraId="5F80DE72" w14:textId="77777777" w:rsidR="00A46C50" w:rsidRDefault="00A46C50" w:rsidP="00A46C50"/>
    <w:p w14:paraId="6DE2B35F" w14:textId="77777777" w:rsidR="00A46C50" w:rsidRDefault="00A46C50" w:rsidP="00A46C50"/>
    <w:p w14:paraId="2D083C4C" w14:textId="77777777" w:rsidR="00A46C50" w:rsidRDefault="00A46C50" w:rsidP="00A46C50"/>
    <w:p w14:paraId="2FFE01F5" w14:textId="77777777" w:rsidR="00A46C50" w:rsidRDefault="00A46C50" w:rsidP="00A46C50"/>
    <w:p w14:paraId="3E9DDF62" w14:textId="77777777" w:rsidR="00A46C50" w:rsidRDefault="00A46C50" w:rsidP="00A46C50"/>
    <w:p w14:paraId="498F821A" w14:textId="77777777" w:rsidR="00A46C50" w:rsidRDefault="00A46C50" w:rsidP="00A46C50"/>
    <w:p w14:paraId="217EEE92" w14:textId="77777777" w:rsidR="00A46C50" w:rsidRDefault="00A46C50" w:rsidP="00A46C50"/>
    <w:p w14:paraId="1D9329B0" w14:textId="77777777" w:rsidR="00A46C50" w:rsidRDefault="00A46C50" w:rsidP="00A46C50"/>
    <w:p w14:paraId="31B305D4" w14:textId="77777777" w:rsidR="00A46C50" w:rsidRDefault="00A46C50" w:rsidP="00A46C50"/>
    <w:p w14:paraId="3BF35508" w14:textId="77777777" w:rsidR="00A46C50" w:rsidRDefault="00A46C50" w:rsidP="00A46C50"/>
    <w:p w14:paraId="0111E489" w14:textId="77777777" w:rsidR="00A46C50" w:rsidRDefault="00A46C50" w:rsidP="00A46C50"/>
    <w:p w14:paraId="2678F9F8" w14:textId="77777777" w:rsidR="00A46C50" w:rsidRDefault="00A46C50" w:rsidP="00A46C50"/>
    <w:p w14:paraId="0A1A5A4B" w14:textId="77777777" w:rsidR="00A46C50" w:rsidRDefault="00A46C50" w:rsidP="00A46C50"/>
    <w:p w14:paraId="30069AE5" w14:textId="77777777" w:rsidR="00A46C50" w:rsidRDefault="00A46C50" w:rsidP="00A46C50"/>
    <w:p w14:paraId="08710266" w14:textId="77777777" w:rsidR="00A46C50" w:rsidRDefault="00A46C50" w:rsidP="00A46C50"/>
    <w:p w14:paraId="7275AB8D" w14:textId="77777777" w:rsidR="00A46C50" w:rsidRDefault="00A46C50" w:rsidP="00A46C50"/>
    <w:p w14:paraId="27433407" w14:textId="77777777" w:rsidR="00A46C50" w:rsidRDefault="00A46C50" w:rsidP="00A46C50"/>
    <w:p w14:paraId="582FACB6" w14:textId="77777777" w:rsidR="00A46C50" w:rsidRDefault="00A46C50" w:rsidP="00A46C50"/>
    <w:p w14:paraId="3801967D" w14:textId="77777777" w:rsidR="00A46C50" w:rsidRDefault="00A46C50" w:rsidP="00A46C50"/>
    <w:p w14:paraId="2FF7011E" w14:textId="77777777" w:rsidR="00A46C50" w:rsidRDefault="00A46C50" w:rsidP="00A46C50"/>
    <w:p w14:paraId="31F2AF38" w14:textId="77777777" w:rsidR="00A46C50" w:rsidRDefault="00A46C50" w:rsidP="00A46C50"/>
    <w:p w14:paraId="4638D095" w14:textId="77777777" w:rsidR="00A46C50" w:rsidRDefault="00A46C50" w:rsidP="00A46C50"/>
    <w:p w14:paraId="0CA6CAC9" w14:textId="77777777" w:rsidR="00A46C50" w:rsidRDefault="00A46C50" w:rsidP="00A46C50"/>
    <w:p w14:paraId="1193C3F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A46C50" w14:paraId="1C1087E6" w14:textId="77777777" w:rsidTr="00AE4E20">
        <w:tc>
          <w:tcPr>
            <w:tcW w:w="9855" w:type="dxa"/>
            <w:gridSpan w:val="7"/>
            <w:tcBorders>
              <w:bottom w:val="double" w:sz="4" w:space="0" w:color="auto"/>
            </w:tcBorders>
            <w:shd w:val="clear" w:color="auto" w:fill="BDD6EE"/>
          </w:tcPr>
          <w:p w14:paraId="75BE2EA6" w14:textId="4B7639C9" w:rsidR="00A46C50" w:rsidRDefault="00A46C50" w:rsidP="00A46C50">
            <w:pPr>
              <w:jc w:val="both"/>
              <w:rPr>
                <w:b/>
                <w:sz w:val="28"/>
              </w:rPr>
            </w:pPr>
            <w:r>
              <w:lastRenderedPageBreak/>
              <w:br w:type="page"/>
            </w:r>
            <w:r>
              <w:rPr>
                <w:b/>
                <w:sz w:val="28"/>
              </w:rPr>
              <w:t>B-III – Charakteristika studijního předmětu</w:t>
            </w:r>
          </w:p>
        </w:tc>
      </w:tr>
      <w:tr w:rsidR="00A46C50" w14:paraId="7A1AA499" w14:textId="77777777" w:rsidTr="00AE4E20">
        <w:tc>
          <w:tcPr>
            <w:tcW w:w="3086" w:type="dxa"/>
            <w:tcBorders>
              <w:top w:val="double" w:sz="4" w:space="0" w:color="auto"/>
            </w:tcBorders>
            <w:shd w:val="clear" w:color="auto" w:fill="F7CAAC"/>
          </w:tcPr>
          <w:p w14:paraId="413A441E" w14:textId="77777777" w:rsidR="00A46C50" w:rsidRDefault="00A46C50" w:rsidP="00A46C50">
            <w:pPr>
              <w:jc w:val="both"/>
              <w:rPr>
                <w:b/>
              </w:rPr>
            </w:pPr>
            <w:r>
              <w:rPr>
                <w:b/>
              </w:rPr>
              <w:t>Název studijního předmětu</w:t>
            </w:r>
          </w:p>
        </w:tc>
        <w:tc>
          <w:tcPr>
            <w:tcW w:w="6769" w:type="dxa"/>
            <w:gridSpan w:val="6"/>
            <w:tcBorders>
              <w:top w:val="double" w:sz="4" w:space="0" w:color="auto"/>
            </w:tcBorders>
          </w:tcPr>
          <w:p w14:paraId="73540A43" w14:textId="77777777" w:rsidR="00A46C50" w:rsidRDefault="00A46C50" w:rsidP="00A46C50">
            <w:pPr>
              <w:jc w:val="both"/>
            </w:pPr>
            <w:r>
              <w:t>Makroekonomie 2</w:t>
            </w:r>
          </w:p>
        </w:tc>
      </w:tr>
      <w:tr w:rsidR="00A46C50" w14:paraId="0E19A312" w14:textId="77777777" w:rsidTr="00AE4E20">
        <w:tc>
          <w:tcPr>
            <w:tcW w:w="3086" w:type="dxa"/>
            <w:shd w:val="clear" w:color="auto" w:fill="F7CAAC"/>
          </w:tcPr>
          <w:p w14:paraId="6B296FF3" w14:textId="77777777" w:rsidR="00A46C50" w:rsidRDefault="00A46C50" w:rsidP="00A46C50">
            <w:pPr>
              <w:jc w:val="both"/>
              <w:rPr>
                <w:b/>
              </w:rPr>
            </w:pPr>
            <w:r>
              <w:rPr>
                <w:b/>
              </w:rPr>
              <w:t>Typ předmětu</w:t>
            </w:r>
          </w:p>
        </w:tc>
        <w:tc>
          <w:tcPr>
            <w:tcW w:w="3406" w:type="dxa"/>
            <w:gridSpan w:val="3"/>
          </w:tcPr>
          <w:p w14:paraId="2FB8AC8C" w14:textId="77777777" w:rsidR="00A46C50" w:rsidRDefault="00A46C50" w:rsidP="00A46C50">
            <w:pPr>
              <w:jc w:val="both"/>
            </w:pPr>
            <w:r>
              <w:t>povinný „ZT“</w:t>
            </w:r>
          </w:p>
        </w:tc>
        <w:tc>
          <w:tcPr>
            <w:tcW w:w="2695" w:type="dxa"/>
            <w:gridSpan w:val="2"/>
            <w:shd w:val="clear" w:color="auto" w:fill="F7CAAC"/>
          </w:tcPr>
          <w:p w14:paraId="5AC046A8" w14:textId="77777777" w:rsidR="00A46C50" w:rsidRDefault="00A46C50" w:rsidP="00A46C50">
            <w:pPr>
              <w:jc w:val="both"/>
            </w:pPr>
            <w:r>
              <w:rPr>
                <w:b/>
              </w:rPr>
              <w:t>doporučený ročník / semestr</w:t>
            </w:r>
          </w:p>
        </w:tc>
        <w:tc>
          <w:tcPr>
            <w:tcW w:w="668" w:type="dxa"/>
          </w:tcPr>
          <w:p w14:paraId="1D638608" w14:textId="77777777" w:rsidR="00A46C50" w:rsidRDefault="00A46C50" w:rsidP="00A46C50">
            <w:pPr>
              <w:jc w:val="both"/>
            </w:pPr>
            <w:r>
              <w:t>1/LS</w:t>
            </w:r>
          </w:p>
        </w:tc>
      </w:tr>
      <w:tr w:rsidR="00A46C50" w14:paraId="41D9BC1D" w14:textId="77777777" w:rsidTr="00AE4E20">
        <w:tc>
          <w:tcPr>
            <w:tcW w:w="3086" w:type="dxa"/>
            <w:shd w:val="clear" w:color="auto" w:fill="F7CAAC"/>
          </w:tcPr>
          <w:p w14:paraId="0891ABEE" w14:textId="77777777" w:rsidR="00A46C50" w:rsidRDefault="00A46C50" w:rsidP="00A46C50">
            <w:pPr>
              <w:jc w:val="both"/>
              <w:rPr>
                <w:b/>
              </w:rPr>
            </w:pPr>
            <w:r>
              <w:rPr>
                <w:b/>
              </w:rPr>
              <w:t>Rozsah studijního předmětu</w:t>
            </w:r>
          </w:p>
        </w:tc>
        <w:tc>
          <w:tcPr>
            <w:tcW w:w="1701" w:type="dxa"/>
          </w:tcPr>
          <w:p w14:paraId="577D7A63" w14:textId="77777777" w:rsidR="00A46C50" w:rsidRDefault="00A46C50" w:rsidP="00A46C50">
            <w:pPr>
              <w:jc w:val="both"/>
            </w:pPr>
            <w:r>
              <w:t>26p + 26s</w:t>
            </w:r>
          </w:p>
        </w:tc>
        <w:tc>
          <w:tcPr>
            <w:tcW w:w="889" w:type="dxa"/>
            <w:shd w:val="clear" w:color="auto" w:fill="F7CAAC"/>
          </w:tcPr>
          <w:p w14:paraId="03CD1943" w14:textId="77777777" w:rsidR="00A46C50" w:rsidRDefault="00A46C50" w:rsidP="00A46C50">
            <w:pPr>
              <w:jc w:val="both"/>
              <w:rPr>
                <w:b/>
              </w:rPr>
            </w:pPr>
            <w:r>
              <w:rPr>
                <w:b/>
              </w:rPr>
              <w:t xml:space="preserve">hod. </w:t>
            </w:r>
          </w:p>
        </w:tc>
        <w:tc>
          <w:tcPr>
            <w:tcW w:w="816" w:type="dxa"/>
          </w:tcPr>
          <w:p w14:paraId="6E4EC507" w14:textId="77777777" w:rsidR="00A46C50" w:rsidRDefault="00A46C50" w:rsidP="00A46C50">
            <w:pPr>
              <w:jc w:val="both"/>
            </w:pPr>
            <w:r>
              <w:t>52</w:t>
            </w:r>
          </w:p>
        </w:tc>
        <w:tc>
          <w:tcPr>
            <w:tcW w:w="2156" w:type="dxa"/>
            <w:shd w:val="clear" w:color="auto" w:fill="F7CAAC"/>
          </w:tcPr>
          <w:p w14:paraId="5EE98564" w14:textId="77777777" w:rsidR="00A46C50" w:rsidRDefault="00A46C50" w:rsidP="00A46C50">
            <w:pPr>
              <w:jc w:val="both"/>
              <w:rPr>
                <w:b/>
              </w:rPr>
            </w:pPr>
            <w:r>
              <w:rPr>
                <w:b/>
              </w:rPr>
              <w:t>kreditů</w:t>
            </w:r>
          </w:p>
        </w:tc>
        <w:tc>
          <w:tcPr>
            <w:tcW w:w="1207" w:type="dxa"/>
            <w:gridSpan w:val="2"/>
          </w:tcPr>
          <w:p w14:paraId="3FAF443D" w14:textId="77777777" w:rsidR="00A46C50" w:rsidRDefault="00A46C50" w:rsidP="00A46C50">
            <w:pPr>
              <w:jc w:val="both"/>
            </w:pPr>
            <w:r>
              <w:t>5</w:t>
            </w:r>
          </w:p>
        </w:tc>
      </w:tr>
      <w:tr w:rsidR="00A46C50" w14:paraId="25BC00FA" w14:textId="77777777" w:rsidTr="00AE4E20">
        <w:tc>
          <w:tcPr>
            <w:tcW w:w="3086" w:type="dxa"/>
            <w:shd w:val="clear" w:color="auto" w:fill="F7CAAC"/>
          </w:tcPr>
          <w:p w14:paraId="59128A36" w14:textId="77777777" w:rsidR="00A46C50" w:rsidRDefault="00A46C50" w:rsidP="00A46C50">
            <w:pPr>
              <w:jc w:val="both"/>
              <w:rPr>
                <w:b/>
                <w:sz w:val="22"/>
              </w:rPr>
            </w:pPr>
            <w:r>
              <w:rPr>
                <w:b/>
              </w:rPr>
              <w:t>Prerekvizity, korekvizity, ekvivalence</w:t>
            </w:r>
          </w:p>
        </w:tc>
        <w:tc>
          <w:tcPr>
            <w:tcW w:w="6769" w:type="dxa"/>
            <w:gridSpan w:val="6"/>
          </w:tcPr>
          <w:p w14:paraId="374D261D" w14:textId="55E37F42" w:rsidR="00A46C50" w:rsidRDefault="00A46C50" w:rsidP="00A46C50">
            <w:pPr>
              <w:jc w:val="both"/>
            </w:pPr>
            <w:r>
              <w:t xml:space="preserve">Ekvivalence </w:t>
            </w:r>
            <w:r w:rsidR="000A772F">
              <w:t>(</w:t>
            </w:r>
            <w:r>
              <w:t xml:space="preserve">Macroeconomics </w:t>
            </w:r>
            <w:r w:rsidR="000A772F">
              <w:t>2)</w:t>
            </w:r>
          </w:p>
        </w:tc>
      </w:tr>
      <w:tr w:rsidR="00A46C50" w14:paraId="4120E522" w14:textId="77777777" w:rsidTr="00AE4E20">
        <w:tc>
          <w:tcPr>
            <w:tcW w:w="3086" w:type="dxa"/>
            <w:shd w:val="clear" w:color="auto" w:fill="F7CAAC"/>
          </w:tcPr>
          <w:p w14:paraId="387E3383" w14:textId="77777777" w:rsidR="00A46C50" w:rsidRDefault="00A46C50" w:rsidP="00A46C50">
            <w:pPr>
              <w:jc w:val="both"/>
              <w:rPr>
                <w:b/>
              </w:rPr>
            </w:pPr>
            <w:r>
              <w:rPr>
                <w:b/>
              </w:rPr>
              <w:t>Způsob ověření studijních výsledků</w:t>
            </w:r>
          </w:p>
        </w:tc>
        <w:tc>
          <w:tcPr>
            <w:tcW w:w="3406" w:type="dxa"/>
            <w:gridSpan w:val="3"/>
          </w:tcPr>
          <w:p w14:paraId="5C8B075F" w14:textId="77777777" w:rsidR="00A46C50" w:rsidRDefault="00A46C50" w:rsidP="00A46C50">
            <w:pPr>
              <w:jc w:val="both"/>
            </w:pPr>
            <w:r>
              <w:t>zápočet, zkouška</w:t>
            </w:r>
          </w:p>
        </w:tc>
        <w:tc>
          <w:tcPr>
            <w:tcW w:w="2156" w:type="dxa"/>
            <w:shd w:val="clear" w:color="auto" w:fill="F7CAAC"/>
          </w:tcPr>
          <w:p w14:paraId="5CA6BF19" w14:textId="77777777" w:rsidR="00A46C50" w:rsidRDefault="00A46C50" w:rsidP="00A46C50">
            <w:pPr>
              <w:jc w:val="both"/>
              <w:rPr>
                <w:b/>
              </w:rPr>
            </w:pPr>
            <w:r>
              <w:rPr>
                <w:b/>
              </w:rPr>
              <w:t>Forma výuky</w:t>
            </w:r>
          </w:p>
        </w:tc>
        <w:tc>
          <w:tcPr>
            <w:tcW w:w="1207" w:type="dxa"/>
            <w:gridSpan w:val="2"/>
          </w:tcPr>
          <w:p w14:paraId="03FDF807" w14:textId="77777777" w:rsidR="00A46C50" w:rsidRDefault="00A46C50" w:rsidP="00A46C50">
            <w:pPr>
              <w:jc w:val="both"/>
            </w:pPr>
            <w:r>
              <w:t>přednáška, semináře</w:t>
            </w:r>
          </w:p>
        </w:tc>
      </w:tr>
      <w:tr w:rsidR="00A46C50" w14:paraId="11548BC4" w14:textId="77777777" w:rsidTr="00AE4E20">
        <w:tc>
          <w:tcPr>
            <w:tcW w:w="3086" w:type="dxa"/>
            <w:shd w:val="clear" w:color="auto" w:fill="F7CAAC"/>
          </w:tcPr>
          <w:p w14:paraId="51B0F129" w14:textId="77777777" w:rsidR="00A46C50" w:rsidRDefault="00A46C50" w:rsidP="00A46C50">
            <w:pPr>
              <w:jc w:val="both"/>
              <w:rPr>
                <w:b/>
              </w:rPr>
            </w:pPr>
            <w:r>
              <w:rPr>
                <w:b/>
              </w:rPr>
              <w:t>Forma způsobu ověření studijních výsledků a další požadavky na studenta</w:t>
            </w:r>
          </w:p>
          <w:p w14:paraId="58BCF009" w14:textId="77777777" w:rsidR="00AE4E20" w:rsidRDefault="00AE4E20" w:rsidP="00A46C50">
            <w:pPr>
              <w:jc w:val="both"/>
              <w:rPr>
                <w:b/>
              </w:rPr>
            </w:pPr>
          </w:p>
          <w:p w14:paraId="260312DC" w14:textId="2B732815" w:rsidR="00AE4E20" w:rsidRDefault="00AE4E20" w:rsidP="00A46C50">
            <w:pPr>
              <w:jc w:val="both"/>
              <w:rPr>
                <w:b/>
              </w:rPr>
            </w:pPr>
          </w:p>
        </w:tc>
        <w:tc>
          <w:tcPr>
            <w:tcW w:w="6769" w:type="dxa"/>
            <w:gridSpan w:val="6"/>
            <w:tcBorders>
              <w:bottom w:val="nil"/>
            </w:tcBorders>
          </w:tcPr>
          <w:p w14:paraId="21BCFC29" w14:textId="2B4CDCC3" w:rsidR="00AE4E20" w:rsidRDefault="00A46C50" w:rsidP="000A772F">
            <w:pPr>
              <w:jc w:val="both"/>
            </w:pPr>
            <w:r>
              <w:t>Požadavky k</w:t>
            </w:r>
            <w:r w:rsidR="000A772F">
              <w:t> </w:t>
            </w:r>
            <w:r>
              <w:t>zápočtu</w:t>
            </w:r>
            <w:r w:rsidR="000A772F">
              <w:t xml:space="preserve">: </w:t>
            </w:r>
            <w:r w:rsidRPr="00897246">
              <w:t xml:space="preserve">vypracování seminární práce dle požadavků vyučujícího, </w:t>
            </w:r>
            <w:r w:rsidR="000A772F">
              <w:br/>
            </w:r>
            <w:r w:rsidRPr="00897246">
              <w:t>80</w:t>
            </w:r>
            <w:r w:rsidR="000A772F">
              <w:t xml:space="preserve"> </w:t>
            </w:r>
            <w:r w:rsidRPr="00897246">
              <w:t>% aktivní účast na seminářích</w:t>
            </w:r>
            <w:r w:rsidR="000A772F">
              <w:t xml:space="preserve">; </w:t>
            </w:r>
            <w:r>
              <w:t>zápočtový test</w:t>
            </w:r>
          </w:p>
          <w:p w14:paraId="5DB55A42" w14:textId="646C7BDE" w:rsidR="00A46C50" w:rsidRDefault="00AE4E20" w:rsidP="000A772F">
            <w:pPr>
              <w:jc w:val="both"/>
            </w:pPr>
            <w:r>
              <w:t>Požadavky ke zkoušce</w:t>
            </w:r>
            <w:r w:rsidR="000A772F">
              <w:t xml:space="preserv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A46C50" w14:paraId="67A28E76" w14:textId="77777777" w:rsidTr="00AE4E20">
        <w:trPr>
          <w:trHeight w:val="252"/>
        </w:trPr>
        <w:tc>
          <w:tcPr>
            <w:tcW w:w="9855" w:type="dxa"/>
            <w:gridSpan w:val="7"/>
            <w:tcBorders>
              <w:top w:val="nil"/>
            </w:tcBorders>
          </w:tcPr>
          <w:p w14:paraId="7634EE30" w14:textId="1A956DA6" w:rsidR="00AE4E20" w:rsidRDefault="00AE4E20" w:rsidP="00AE4E20">
            <w:pPr>
              <w:jc w:val="both"/>
            </w:pPr>
          </w:p>
        </w:tc>
      </w:tr>
      <w:tr w:rsidR="00A46C50" w:rsidRPr="00D75333" w14:paraId="659BC790" w14:textId="77777777" w:rsidTr="00AE4E20">
        <w:trPr>
          <w:trHeight w:val="197"/>
        </w:trPr>
        <w:tc>
          <w:tcPr>
            <w:tcW w:w="3086" w:type="dxa"/>
            <w:tcBorders>
              <w:top w:val="nil"/>
            </w:tcBorders>
            <w:shd w:val="clear" w:color="auto" w:fill="F7CAAC"/>
          </w:tcPr>
          <w:p w14:paraId="62403BC7" w14:textId="77777777" w:rsidR="00A46C50" w:rsidRDefault="00A46C50" w:rsidP="00A46C50">
            <w:pPr>
              <w:jc w:val="both"/>
              <w:rPr>
                <w:b/>
              </w:rPr>
            </w:pPr>
            <w:r>
              <w:rPr>
                <w:b/>
              </w:rPr>
              <w:t>Garant předmětu</w:t>
            </w:r>
          </w:p>
        </w:tc>
        <w:tc>
          <w:tcPr>
            <w:tcW w:w="6769" w:type="dxa"/>
            <w:gridSpan w:val="6"/>
            <w:tcBorders>
              <w:top w:val="nil"/>
            </w:tcBorders>
          </w:tcPr>
          <w:p w14:paraId="5542253F" w14:textId="77777777" w:rsidR="00A46C50" w:rsidRPr="00733129" w:rsidRDefault="00A46C50" w:rsidP="00A46C50">
            <w:r w:rsidRPr="00733129">
              <w:t>doc. Ing. Jena Švarcová, Ph.D.</w:t>
            </w:r>
          </w:p>
        </w:tc>
      </w:tr>
      <w:tr w:rsidR="00A46C50" w14:paraId="7848B644" w14:textId="77777777" w:rsidTr="00AE4E20">
        <w:trPr>
          <w:trHeight w:val="243"/>
        </w:trPr>
        <w:tc>
          <w:tcPr>
            <w:tcW w:w="3086" w:type="dxa"/>
            <w:tcBorders>
              <w:top w:val="nil"/>
            </w:tcBorders>
            <w:shd w:val="clear" w:color="auto" w:fill="F7CAAC"/>
          </w:tcPr>
          <w:p w14:paraId="2443CBD0" w14:textId="77777777" w:rsidR="00A46C50" w:rsidRDefault="00A46C50" w:rsidP="00A46C50">
            <w:pPr>
              <w:jc w:val="both"/>
              <w:rPr>
                <w:b/>
              </w:rPr>
            </w:pPr>
            <w:r>
              <w:rPr>
                <w:b/>
              </w:rPr>
              <w:t>Zapojení garanta do výuky předmětu</w:t>
            </w:r>
          </w:p>
        </w:tc>
        <w:tc>
          <w:tcPr>
            <w:tcW w:w="6769" w:type="dxa"/>
            <w:gridSpan w:val="6"/>
            <w:tcBorders>
              <w:top w:val="nil"/>
            </w:tcBorders>
          </w:tcPr>
          <w:p w14:paraId="57EE9EA3" w14:textId="32F58121" w:rsidR="00A46C50" w:rsidRDefault="00A46C50" w:rsidP="00A46C50">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A46C50" w14:paraId="11ACE8AA" w14:textId="77777777" w:rsidTr="00AE4E20">
        <w:tc>
          <w:tcPr>
            <w:tcW w:w="3086" w:type="dxa"/>
            <w:shd w:val="clear" w:color="auto" w:fill="F7CAAC"/>
          </w:tcPr>
          <w:p w14:paraId="188553DA" w14:textId="77777777" w:rsidR="00A46C50" w:rsidRDefault="00A46C50" w:rsidP="00A46C50">
            <w:pPr>
              <w:jc w:val="both"/>
              <w:rPr>
                <w:b/>
              </w:rPr>
            </w:pPr>
            <w:r>
              <w:rPr>
                <w:b/>
              </w:rPr>
              <w:t>Vyučující</w:t>
            </w:r>
          </w:p>
        </w:tc>
        <w:tc>
          <w:tcPr>
            <w:tcW w:w="6769" w:type="dxa"/>
            <w:gridSpan w:val="6"/>
            <w:tcBorders>
              <w:bottom w:val="nil"/>
            </w:tcBorders>
          </w:tcPr>
          <w:p w14:paraId="4DEEA37E" w14:textId="77777777" w:rsidR="00A46C50" w:rsidRPr="00733129" w:rsidRDefault="00A46C50" w:rsidP="00A46C50">
            <w:r w:rsidRPr="00733129">
              <w:t>doc. Ing. Jena Švarcová, Ph.D. -</w:t>
            </w:r>
            <w:r>
              <w:t xml:space="preserve">garant, </w:t>
            </w:r>
            <w:r w:rsidRPr="00733129">
              <w:t>přednášky (</w:t>
            </w:r>
            <w:r>
              <w:t>60</w:t>
            </w:r>
            <w:r w:rsidRPr="00733129">
              <w:t xml:space="preserve"> %)</w:t>
            </w:r>
          </w:p>
          <w:p w14:paraId="27981D68" w14:textId="13A3106E" w:rsidR="00A46C50" w:rsidRDefault="00A46C50" w:rsidP="000A772F">
            <w:r w:rsidRPr="00733129">
              <w:t>doc. Mgr. Jan Kramoliš, Ph.D. – přednášky (</w:t>
            </w:r>
            <w:r>
              <w:t>40</w:t>
            </w:r>
            <w:r w:rsidRPr="00733129">
              <w:t xml:space="preserve"> %)</w:t>
            </w:r>
          </w:p>
        </w:tc>
      </w:tr>
      <w:tr w:rsidR="00A46C50" w14:paraId="433C0A01" w14:textId="77777777" w:rsidTr="00AE4E20">
        <w:trPr>
          <w:trHeight w:val="134"/>
        </w:trPr>
        <w:tc>
          <w:tcPr>
            <w:tcW w:w="9855" w:type="dxa"/>
            <w:gridSpan w:val="7"/>
            <w:tcBorders>
              <w:top w:val="nil"/>
            </w:tcBorders>
          </w:tcPr>
          <w:p w14:paraId="316678FB" w14:textId="77777777" w:rsidR="00A46C50" w:rsidRDefault="00A46C50" w:rsidP="00A46C50">
            <w:pPr>
              <w:jc w:val="both"/>
            </w:pPr>
          </w:p>
        </w:tc>
      </w:tr>
      <w:tr w:rsidR="00A46C50" w14:paraId="5F0F3948" w14:textId="77777777" w:rsidTr="00AE4E20">
        <w:tc>
          <w:tcPr>
            <w:tcW w:w="3086" w:type="dxa"/>
            <w:shd w:val="clear" w:color="auto" w:fill="F7CAAC"/>
          </w:tcPr>
          <w:p w14:paraId="71589384" w14:textId="77777777" w:rsidR="00A46C50" w:rsidRDefault="00A46C50" w:rsidP="00A46C50">
            <w:pPr>
              <w:jc w:val="both"/>
              <w:rPr>
                <w:b/>
              </w:rPr>
            </w:pPr>
            <w:r>
              <w:rPr>
                <w:b/>
              </w:rPr>
              <w:t>Stručná anotace předmětu</w:t>
            </w:r>
          </w:p>
        </w:tc>
        <w:tc>
          <w:tcPr>
            <w:tcW w:w="6769" w:type="dxa"/>
            <w:gridSpan w:val="6"/>
            <w:tcBorders>
              <w:bottom w:val="nil"/>
            </w:tcBorders>
          </w:tcPr>
          <w:p w14:paraId="6E200FE8" w14:textId="77777777" w:rsidR="00A46C50" w:rsidRDefault="00A46C50" w:rsidP="00A46C50">
            <w:pPr>
              <w:jc w:val="both"/>
            </w:pPr>
          </w:p>
        </w:tc>
      </w:tr>
      <w:tr w:rsidR="00A46C50" w:rsidRPr="00817F6E" w14:paraId="5A916802" w14:textId="77777777" w:rsidTr="00AE4E20">
        <w:trPr>
          <w:trHeight w:val="3938"/>
        </w:trPr>
        <w:tc>
          <w:tcPr>
            <w:tcW w:w="9855" w:type="dxa"/>
            <w:gridSpan w:val="7"/>
            <w:tcBorders>
              <w:top w:val="nil"/>
              <w:bottom w:val="single" w:sz="12" w:space="0" w:color="auto"/>
            </w:tcBorders>
          </w:tcPr>
          <w:p w14:paraId="66155EB0" w14:textId="77777777" w:rsidR="00A46C50" w:rsidRDefault="00A46C50" w:rsidP="00A46C50">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5CDE767A" w14:textId="77777777" w:rsidR="00A46C50" w:rsidRPr="007D13E2" w:rsidRDefault="00A46C50" w:rsidP="00A46C50">
            <w:pPr>
              <w:jc w:val="both"/>
              <w:rPr>
                <w:u w:val="single"/>
              </w:rPr>
            </w:pPr>
            <w:r w:rsidRPr="001B13CE">
              <w:rPr>
                <w:u w:val="single"/>
              </w:rPr>
              <w:t>Základní témata:</w:t>
            </w:r>
          </w:p>
          <w:p w14:paraId="5D741FC7"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4AF3FFF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0DB07FE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472879F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76DBF4E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6F4E817A"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1CA1D6E"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31D7E56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428824C4"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7BF73B35"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56A74F72"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6B9FB788" w14:textId="77777777" w:rsidR="00A46C50" w:rsidRPr="00194218" w:rsidRDefault="00A46C50"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6950C48E" w14:textId="77777777" w:rsidR="00A46C50" w:rsidRPr="00817F6E" w:rsidRDefault="00A46C50"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27241518"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A46C50" w14:paraId="5C85C104" w14:textId="77777777" w:rsidTr="00AE4E20">
        <w:trPr>
          <w:trHeight w:val="265"/>
        </w:trPr>
        <w:tc>
          <w:tcPr>
            <w:tcW w:w="3653" w:type="dxa"/>
            <w:tcBorders>
              <w:top w:val="nil"/>
            </w:tcBorders>
            <w:shd w:val="clear" w:color="auto" w:fill="F7CAAC"/>
          </w:tcPr>
          <w:p w14:paraId="174FE833" w14:textId="435B7854" w:rsidR="00A46C50" w:rsidRDefault="00A46C50" w:rsidP="00A46C50">
            <w:pPr>
              <w:jc w:val="both"/>
            </w:pPr>
            <w:r>
              <w:rPr>
                <w:b/>
              </w:rPr>
              <w:lastRenderedPageBreak/>
              <w:t>Studijní literatura a studijní pomůcky</w:t>
            </w:r>
          </w:p>
        </w:tc>
        <w:tc>
          <w:tcPr>
            <w:tcW w:w="6202" w:type="dxa"/>
            <w:gridSpan w:val="3"/>
            <w:tcBorders>
              <w:top w:val="nil"/>
              <w:bottom w:val="nil"/>
            </w:tcBorders>
          </w:tcPr>
          <w:p w14:paraId="6F8BAD56" w14:textId="77777777" w:rsidR="00A46C50" w:rsidRDefault="00A46C50" w:rsidP="00A46C50">
            <w:pPr>
              <w:jc w:val="both"/>
            </w:pPr>
          </w:p>
        </w:tc>
      </w:tr>
      <w:tr w:rsidR="00A46C50" w14:paraId="1F6AC228" w14:textId="77777777" w:rsidTr="00AE4E20">
        <w:trPr>
          <w:trHeight w:val="1497"/>
        </w:trPr>
        <w:tc>
          <w:tcPr>
            <w:tcW w:w="9855" w:type="dxa"/>
            <w:gridSpan w:val="4"/>
            <w:tcBorders>
              <w:top w:val="nil"/>
            </w:tcBorders>
          </w:tcPr>
          <w:p w14:paraId="124A8B33" w14:textId="77777777" w:rsidR="00A46C50" w:rsidRPr="00000843" w:rsidRDefault="00A46C50" w:rsidP="00A46C50">
            <w:pPr>
              <w:pStyle w:val="Normlnweb"/>
              <w:spacing w:beforeAutospacing="0" w:afterAutospacing="0"/>
              <w:jc w:val="both"/>
              <w:rPr>
                <w:b/>
                <w:sz w:val="20"/>
                <w:szCs w:val="20"/>
              </w:rPr>
            </w:pPr>
            <w:r w:rsidRPr="00000843">
              <w:rPr>
                <w:b/>
                <w:sz w:val="20"/>
                <w:szCs w:val="20"/>
              </w:rPr>
              <w:t>Povinná literatura</w:t>
            </w:r>
          </w:p>
          <w:p w14:paraId="50CAE7B6" w14:textId="4DB5C2F0" w:rsidR="00A46C50" w:rsidRPr="00000843" w:rsidRDefault="00E502A2" w:rsidP="00A46C50">
            <w:pPr>
              <w:pStyle w:val="Bezmezer"/>
              <w:jc w:val="both"/>
            </w:pPr>
            <w:hyperlink r:id="rId17" w:tgtFrame="_blank" w:history="1">
              <w:r w:rsidR="00A46C50" w:rsidRPr="00000843">
                <w:t>HOLMAN, R. </w:t>
              </w:r>
              <w:r w:rsidR="00A46C50" w:rsidRPr="00000843">
                <w:rPr>
                  <w:i/>
                  <w:iCs/>
                </w:rPr>
                <w:t>Makroekonomie, středně pokročilý kurz</w:t>
              </w:r>
              <w:r w:rsidR="00857CAC">
                <w:rPr>
                  <w:i/>
                  <w:iCs/>
                </w:rPr>
                <w:t>.</w:t>
              </w:r>
              <w:r w:rsidR="00A46C50" w:rsidRPr="00000843">
                <w:rPr>
                  <w:i/>
                  <w:iCs/>
                </w:rPr>
                <w:t xml:space="preserve"> Sbírka řešených otázek a příkladů</w:t>
              </w:r>
              <w:r w:rsidR="00A46C50" w:rsidRPr="00000843">
                <w:t>. Praha: C.H.Beck, 2018</w:t>
              </w:r>
              <w:r w:rsidR="00857CAC">
                <w:t>.</w:t>
              </w:r>
              <w:r w:rsidR="00A46C50" w:rsidRPr="00000843">
                <w:t xml:space="preserve"> ISBN 978-80-7400-723-1.</w:t>
              </w:r>
            </w:hyperlink>
          </w:p>
          <w:p w14:paraId="13281633" w14:textId="6EB01DB8" w:rsidR="00A46C50" w:rsidRPr="005B705D" w:rsidRDefault="00E502A2" w:rsidP="00A46C50">
            <w:pPr>
              <w:pStyle w:val="Bezmezer"/>
              <w:jc w:val="both"/>
            </w:pPr>
            <w:hyperlink r:id="rId18" w:tgtFrame="_blank" w:history="1">
              <w:r w:rsidR="00A46C50" w:rsidRPr="00000843">
                <w:t>HOLMAN, R. </w:t>
              </w:r>
              <w:r w:rsidR="00A46C50" w:rsidRPr="00000843">
                <w:rPr>
                  <w:i/>
                  <w:iCs/>
                </w:rPr>
                <w:t>Makroekonomie, středně pokročilý kurz, 3. vydání</w:t>
              </w:r>
              <w:r w:rsidR="00A46C50" w:rsidRPr="00000843">
                <w:t>. Praha: C.H.Beck, 2018</w:t>
              </w:r>
              <w:r w:rsidR="00857CAC">
                <w:t>.</w:t>
              </w:r>
              <w:r w:rsidR="00A46C50" w:rsidRPr="00000843">
                <w:t xml:space="preserve"> ISBN 978-80-7400-541-1.</w:t>
              </w:r>
            </w:hyperlink>
          </w:p>
          <w:p w14:paraId="03E85748" w14:textId="77777777" w:rsidR="00A46C50" w:rsidRPr="00000843" w:rsidRDefault="00A46C50" w:rsidP="00A46C50">
            <w:pPr>
              <w:jc w:val="both"/>
              <w:rPr>
                <w:b/>
                <w:iCs/>
                <w:color w:val="000000"/>
              </w:rPr>
            </w:pPr>
            <w:r w:rsidRPr="00000843">
              <w:rPr>
                <w:b/>
                <w:iCs/>
                <w:color w:val="000000"/>
              </w:rPr>
              <w:t>Doporučená literatura</w:t>
            </w:r>
          </w:p>
          <w:p w14:paraId="036913D7" w14:textId="0C4B6CC5" w:rsidR="00A46C50" w:rsidRPr="00000843" w:rsidRDefault="00A46C50" w:rsidP="00A46C50">
            <w:pPr>
              <w:pStyle w:val="Bezmezer"/>
              <w:jc w:val="both"/>
            </w:pPr>
            <w:r w:rsidRPr="00000843">
              <w:t>HOLMAN, R. </w:t>
            </w:r>
            <w:r w:rsidRPr="00000843">
              <w:rPr>
                <w:i/>
                <w:iCs/>
              </w:rPr>
              <w:t>Ekonomie. 6. vydání</w:t>
            </w:r>
            <w:r w:rsidRPr="00000843">
              <w:t>. V Praze: C.H. Beck, 2016</w:t>
            </w:r>
            <w:r w:rsidR="00857CAC">
              <w:t>.</w:t>
            </w:r>
            <w:r w:rsidRPr="00000843">
              <w:t xml:space="preserve"> ISBN 978-80-7400-278-6.</w:t>
            </w:r>
          </w:p>
          <w:p w14:paraId="712AD8CC" w14:textId="27957B42" w:rsidR="00A46C50" w:rsidRPr="00000843" w:rsidRDefault="00A46C50" w:rsidP="00A46C50">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13CC0512" w14:textId="02B2D8C4" w:rsidR="00A46C50" w:rsidRPr="00000843" w:rsidRDefault="00A46C50" w:rsidP="00A46C50">
            <w:pPr>
              <w:pStyle w:val="Bezmezer"/>
              <w:jc w:val="both"/>
            </w:pPr>
            <w:r w:rsidRPr="00000843">
              <w:t>KRUGMAN, P. R., WELLS, R. </w:t>
            </w:r>
            <w:r w:rsidRPr="00000843">
              <w:rPr>
                <w:i/>
                <w:iCs/>
              </w:rPr>
              <w:t>Macroeconomics. Fourth edition</w:t>
            </w:r>
            <w:r w:rsidRPr="00000843">
              <w:t>. New York: Worth Publishers, 2015</w:t>
            </w:r>
            <w:r w:rsidR="00857CAC">
              <w:t>.</w:t>
            </w:r>
            <w:r w:rsidRPr="00000843">
              <w:t xml:space="preserve"> ISBN 978-1-4641-1037-5.</w:t>
            </w:r>
          </w:p>
          <w:p w14:paraId="14EB39DD" w14:textId="263D482C" w:rsidR="00A46C50" w:rsidRPr="00000843" w:rsidRDefault="00E502A2" w:rsidP="00A46C50">
            <w:pPr>
              <w:pStyle w:val="Bezmezer"/>
              <w:jc w:val="both"/>
            </w:pPr>
            <w:hyperlink r:id="rId19" w:tgtFrame="_blank" w:history="1">
              <w:r w:rsidR="00A46C50" w:rsidRPr="00000843">
                <w:t>MANKIW, N. G. </w:t>
              </w:r>
              <w:r w:rsidR="00A46C50" w:rsidRPr="00000843">
                <w:rPr>
                  <w:i/>
                  <w:iCs/>
                </w:rPr>
                <w:t>Macroeconomics</w:t>
              </w:r>
              <w:r w:rsidR="00857CAC">
                <w:rPr>
                  <w:i/>
                  <w:iCs/>
                </w:rPr>
                <w:t>.</w:t>
              </w:r>
              <w:r w:rsidR="00A46C50" w:rsidRPr="00000843">
                <w:rPr>
                  <w:i/>
                  <w:iCs/>
                </w:rPr>
                <w:t xml:space="preserve"> </w:t>
              </w:r>
              <w:r w:rsidR="00857CAC" w:rsidRPr="00000843">
                <w:rPr>
                  <w:i/>
                  <w:iCs/>
                </w:rPr>
                <w:t>10th edition.</w:t>
              </w:r>
              <w:r w:rsidR="00A46C50" w:rsidRPr="00000843">
                <w:t xml:space="preserve"> New York: Macmillan international. 2019</w:t>
              </w:r>
              <w:r w:rsidR="00857CAC">
                <w:t>.</w:t>
              </w:r>
              <w:r w:rsidR="00A46C50" w:rsidRPr="00000843">
                <w:t xml:space="preserve"> ISBN 978-1-319-24358-6.</w:t>
              </w:r>
            </w:hyperlink>
          </w:p>
          <w:p w14:paraId="15DECCFD" w14:textId="75492224" w:rsidR="00A46C50" w:rsidRPr="00000843" w:rsidRDefault="00A46C50" w:rsidP="00A46C50">
            <w:pPr>
              <w:pStyle w:val="Bezmezer"/>
              <w:jc w:val="both"/>
            </w:pPr>
            <w:r w:rsidRPr="00000843">
              <w:t>JUREČKA, V. </w:t>
            </w:r>
            <w:r w:rsidRPr="00000843">
              <w:rPr>
                <w:i/>
                <w:iCs/>
              </w:rPr>
              <w:t>Makroekonomie 3</w:t>
            </w:r>
            <w:r w:rsidRPr="00000843">
              <w:t>. Praha: Grada, 2017</w:t>
            </w:r>
            <w:r w:rsidR="00857CAC">
              <w:t>.</w:t>
            </w:r>
            <w:r w:rsidRPr="00000843">
              <w:t xml:space="preserve"> ISBN 978-80-271-0251-8.</w:t>
            </w:r>
          </w:p>
        </w:tc>
      </w:tr>
      <w:tr w:rsidR="00A46C50" w14:paraId="718997CF" w14:textId="77777777" w:rsidTr="00AE4E20">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DA72D81" w14:textId="77777777" w:rsidR="00A46C50" w:rsidRDefault="00A46C50" w:rsidP="00A46C50">
            <w:pPr>
              <w:jc w:val="center"/>
              <w:rPr>
                <w:b/>
              </w:rPr>
            </w:pPr>
            <w:r>
              <w:rPr>
                <w:b/>
              </w:rPr>
              <w:t>Informace ke kombinované nebo distanční formě</w:t>
            </w:r>
          </w:p>
        </w:tc>
      </w:tr>
      <w:tr w:rsidR="00A46C50" w14:paraId="5710CEE0" w14:textId="77777777" w:rsidTr="00AE4E20">
        <w:tc>
          <w:tcPr>
            <w:tcW w:w="4787" w:type="dxa"/>
            <w:gridSpan w:val="2"/>
            <w:tcBorders>
              <w:top w:val="single" w:sz="2" w:space="0" w:color="auto"/>
            </w:tcBorders>
            <w:shd w:val="clear" w:color="auto" w:fill="F7CAAC"/>
          </w:tcPr>
          <w:p w14:paraId="4691DA42" w14:textId="77777777" w:rsidR="00A46C50" w:rsidRDefault="00A46C50" w:rsidP="00A46C50">
            <w:pPr>
              <w:jc w:val="both"/>
            </w:pPr>
            <w:r>
              <w:rPr>
                <w:b/>
              </w:rPr>
              <w:t>Rozsah konzultací (soustředění)</w:t>
            </w:r>
          </w:p>
        </w:tc>
        <w:tc>
          <w:tcPr>
            <w:tcW w:w="889" w:type="dxa"/>
            <w:tcBorders>
              <w:top w:val="single" w:sz="2" w:space="0" w:color="auto"/>
            </w:tcBorders>
          </w:tcPr>
          <w:p w14:paraId="646EEBC4" w14:textId="77777777" w:rsidR="00A46C50" w:rsidRDefault="00A46C50" w:rsidP="00A46C50">
            <w:pPr>
              <w:jc w:val="both"/>
            </w:pPr>
            <w:r>
              <w:t>20</w:t>
            </w:r>
          </w:p>
        </w:tc>
        <w:tc>
          <w:tcPr>
            <w:tcW w:w="4179" w:type="dxa"/>
            <w:tcBorders>
              <w:top w:val="single" w:sz="2" w:space="0" w:color="auto"/>
            </w:tcBorders>
            <w:shd w:val="clear" w:color="auto" w:fill="F7CAAC"/>
          </w:tcPr>
          <w:p w14:paraId="0E57BD96" w14:textId="77777777" w:rsidR="00A46C50" w:rsidRDefault="00A46C50" w:rsidP="00A46C50">
            <w:pPr>
              <w:jc w:val="both"/>
              <w:rPr>
                <w:b/>
              </w:rPr>
            </w:pPr>
            <w:r>
              <w:rPr>
                <w:b/>
              </w:rPr>
              <w:t xml:space="preserve">hodin </w:t>
            </w:r>
          </w:p>
        </w:tc>
      </w:tr>
      <w:tr w:rsidR="00A46C50" w14:paraId="5615C166" w14:textId="77777777" w:rsidTr="00AE4E20">
        <w:tc>
          <w:tcPr>
            <w:tcW w:w="9855" w:type="dxa"/>
            <w:gridSpan w:val="4"/>
            <w:shd w:val="clear" w:color="auto" w:fill="F7CAAC"/>
          </w:tcPr>
          <w:p w14:paraId="3ADD47BC" w14:textId="77777777" w:rsidR="00A46C50" w:rsidRDefault="00A46C50" w:rsidP="00A46C50">
            <w:pPr>
              <w:jc w:val="both"/>
              <w:rPr>
                <w:b/>
              </w:rPr>
            </w:pPr>
            <w:r>
              <w:rPr>
                <w:b/>
              </w:rPr>
              <w:t>Informace o způsobu kontaktu s vyučujícím</w:t>
            </w:r>
          </w:p>
        </w:tc>
      </w:tr>
      <w:tr w:rsidR="00A46C50" w14:paraId="5F3CDEB4" w14:textId="77777777" w:rsidTr="00AE4E20">
        <w:trPr>
          <w:trHeight w:val="731"/>
        </w:trPr>
        <w:tc>
          <w:tcPr>
            <w:tcW w:w="9855" w:type="dxa"/>
            <w:gridSpan w:val="4"/>
          </w:tcPr>
          <w:p w14:paraId="4AB6BB51" w14:textId="517B7C7C"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D3875C9" w14:textId="77777777" w:rsidR="00A46C50" w:rsidRDefault="00A46C50" w:rsidP="00A46C50"/>
    <w:p w14:paraId="3A0B640E" w14:textId="77777777" w:rsidR="00A46C50" w:rsidRDefault="00A46C50" w:rsidP="00A46C50"/>
    <w:p w14:paraId="620A443A" w14:textId="77777777" w:rsidR="00A46C50" w:rsidRDefault="00A46C50" w:rsidP="00A46C50"/>
    <w:p w14:paraId="3EE8486D" w14:textId="77777777" w:rsidR="00A46C50" w:rsidRDefault="00A46C50" w:rsidP="00A46C50"/>
    <w:p w14:paraId="702F51E4" w14:textId="77777777" w:rsidR="00A46C50" w:rsidRDefault="00A46C50" w:rsidP="00A46C50"/>
    <w:p w14:paraId="62657EED" w14:textId="77777777" w:rsidR="00A46C50" w:rsidRDefault="00A46C50" w:rsidP="00A46C50"/>
    <w:p w14:paraId="6AC347E6" w14:textId="77777777" w:rsidR="00A46C50" w:rsidRDefault="00A46C50" w:rsidP="00A46C50"/>
    <w:p w14:paraId="60AA41C8" w14:textId="77777777" w:rsidR="00A46C50" w:rsidRDefault="00A46C50" w:rsidP="00A46C50"/>
    <w:p w14:paraId="7EAA7FD3" w14:textId="77777777" w:rsidR="00A46C50" w:rsidRDefault="00A46C50" w:rsidP="00A46C50"/>
    <w:p w14:paraId="6DF6D09D" w14:textId="77777777" w:rsidR="00A46C50" w:rsidRDefault="00A46C50" w:rsidP="00A46C50"/>
    <w:p w14:paraId="30AE06C1" w14:textId="77777777" w:rsidR="00A46C50" w:rsidRDefault="00A46C50" w:rsidP="00A46C50"/>
    <w:p w14:paraId="1F45ED5C" w14:textId="77777777" w:rsidR="00A46C50" w:rsidRDefault="00A46C50" w:rsidP="00A46C50"/>
    <w:p w14:paraId="58AFB4B1" w14:textId="77777777" w:rsidR="00A46C50" w:rsidRDefault="00A46C50" w:rsidP="00A46C50"/>
    <w:p w14:paraId="67B3D512" w14:textId="77777777" w:rsidR="00A46C50" w:rsidRDefault="00A46C50" w:rsidP="00A46C50"/>
    <w:p w14:paraId="79020D85" w14:textId="77777777" w:rsidR="00A46C50" w:rsidRDefault="00A46C50" w:rsidP="00A46C50"/>
    <w:p w14:paraId="5ECD9C6E" w14:textId="77777777" w:rsidR="00A46C50" w:rsidRDefault="00A46C50" w:rsidP="00A46C50"/>
    <w:p w14:paraId="10F6FE35" w14:textId="77777777" w:rsidR="00A46C50" w:rsidRDefault="00A46C50" w:rsidP="00A46C50"/>
    <w:p w14:paraId="6E82ED5A" w14:textId="77777777" w:rsidR="00A46C50" w:rsidRDefault="00A46C50" w:rsidP="00A46C50"/>
    <w:p w14:paraId="2FD87515" w14:textId="77777777" w:rsidR="00A46C50" w:rsidRDefault="00A46C50" w:rsidP="00A46C50"/>
    <w:p w14:paraId="1E1062F3" w14:textId="71BA1803" w:rsidR="000A772F" w:rsidRDefault="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0A772F" w14:paraId="28C9949C" w14:textId="77777777" w:rsidTr="00CD704D">
        <w:tc>
          <w:tcPr>
            <w:tcW w:w="9855" w:type="dxa"/>
            <w:gridSpan w:val="7"/>
            <w:tcBorders>
              <w:bottom w:val="double" w:sz="4" w:space="0" w:color="auto"/>
            </w:tcBorders>
            <w:shd w:val="clear" w:color="auto" w:fill="BDD6EE"/>
          </w:tcPr>
          <w:p w14:paraId="11F2C057" w14:textId="77777777" w:rsidR="000A772F" w:rsidRDefault="000A772F" w:rsidP="00CD704D">
            <w:pPr>
              <w:jc w:val="both"/>
              <w:rPr>
                <w:b/>
                <w:sz w:val="28"/>
              </w:rPr>
            </w:pPr>
            <w:r>
              <w:lastRenderedPageBreak/>
              <w:br w:type="page"/>
            </w:r>
            <w:r>
              <w:rPr>
                <w:b/>
                <w:sz w:val="28"/>
              </w:rPr>
              <w:t>B-III – Charakteristika studijního předmětu</w:t>
            </w:r>
          </w:p>
        </w:tc>
      </w:tr>
      <w:tr w:rsidR="000A772F" w14:paraId="2BBE74AE" w14:textId="77777777" w:rsidTr="00CD704D">
        <w:tc>
          <w:tcPr>
            <w:tcW w:w="3086" w:type="dxa"/>
            <w:tcBorders>
              <w:top w:val="double" w:sz="4" w:space="0" w:color="auto"/>
            </w:tcBorders>
            <w:shd w:val="clear" w:color="auto" w:fill="F7CAAC"/>
          </w:tcPr>
          <w:p w14:paraId="5856F7B1" w14:textId="77777777" w:rsidR="000A772F" w:rsidRDefault="000A772F" w:rsidP="00CD704D">
            <w:pPr>
              <w:jc w:val="both"/>
              <w:rPr>
                <w:b/>
              </w:rPr>
            </w:pPr>
            <w:r>
              <w:rPr>
                <w:b/>
              </w:rPr>
              <w:t>Název studijního předmětu</w:t>
            </w:r>
          </w:p>
        </w:tc>
        <w:tc>
          <w:tcPr>
            <w:tcW w:w="6769" w:type="dxa"/>
            <w:gridSpan w:val="6"/>
            <w:tcBorders>
              <w:top w:val="double" w:sz="4" w:space="0" w:color="auto"/>
            </w:tcBorders>
          </w:tcPr>
          <w:p w14:paraId="1B692508" w14:textId="2D8C651F" w:rsidR="000A772F" w:rsidRDefault="000A772F" w:rsidP="00CD704D">
            <w:pPr>
              <w:jc w:val="both"/>
            </w:pPr>
            <w:r>
              <w:t>Macroeconomics 2</w:t>
            </w:r>
          </w:p>
        </w:tc>
      </w:tr>
      <w:tr w:rsidR="000A772F" w14:paraId="7F8B0325" w14:textId="77777777" w:rsidTr="00CD704D">
        <w:tc>
          <w:tcPr>
            <w:tcW w:w="3086" w:type="dxa"/>
            <w:shd w:val="clear" w:color="auto" w:fill="F7CAAC"/>
          </w:tcPr>
          <w:p w14:paraId="448F09B5" w14:textId="77777777" w:rsidR="000A772F" w:rsidRDefault="000A772F" w:rsidP="00CD704D">
            <w:pPr>
              <w:jc w:val="both"/>
              <w:rPr>
                <w:b/>
              </w:rPr>
            </w:pPr>
            <w:r>
              <w:rPr>
                <w:b/>
              </w:rPr>
              <w:t>Typ předmětu</w:t>
            </w:r>
          </w:p>
        </w:tc>
        <w:tc>
          <w:tcPr>
            <w:tcW w:w="3406" w:type="dxa"/>
            <w:gridSpan w:val="3"/>
          </w:tcPr>
          <w:p w14:paraId="3E743E12" w14:textId="77777777" w:rsidR="000A772F" w:rsidRDefault="000A772F" w:rsidP="00CD704D">
            <w:pPr>
              <w:jc w:val="both"/>
            </w:pPr>
            <w:r>
              <w:t>povinný „ZT“</w:t>
            </w:r>
          </w:p>
        </w:tc>
        <w:tc>
          <w:tcPr>
            <w:tcW w:w="2695" w:type="dxa"/>
            <w:gridSpan w:val="2"/>
            <w:shd w:val="clear" w:color="auto" w:fill="F7CAAC"/>
          </w:tcPr>
          <w:p w14:paraId="0C7DFFCD" w14:textId="77777777" w:rsidR="000A772F" w:rsidRDefault="000A772F" w:rsidP="00CD704D">
            <w:pPr>
              <w:jc w:val="both"/>
            </w:pPr>
            <w:r>
              <w:rPr>
                <w:b/>
              </w:rPr>
              <w:t>doporučený ročník / semestr</w:t>
            </w:r>
          </w:p>
        </w:tc>
        <w:tc>
          <w:tcPr>
            <w:tcW w:w="668" w:type="dxa"/>
          </w:tcPr>
          <w:p w14:paraId="58CB04FB" w14:textId="77777777" w:rsidR="000A772F" w:rsidRDefault="000A772F" w:rsidP="00CD704D">
            <w:pPr>
              <w:jc w:val="both"/>
            </w:pPr>
            <w:r>
              <w:t>1/LS</w:t>
            </w:r>
          </w:p>
        </w:tc>
      </w:tr>
      <w:tr w:rsidR="000A772F" w14:paraId="7FDD19E5" w14:textId="77777777" w:rsidTr="00CD704D">
        <w:tc>
          <w:tcPr>
            <w:tcW w:w="3086" w:type="dxa"/>
            <w:shd w:val="clear" w:color="auto" w:fill="F7CAAC"/>
          </w:tcPr>
          <w:p w14:paraId="1304AD36" w14:textId="77777777" w:rsidR="000A772F" w:rsidRDefault="000A772F" w:rsidP="00CD704D">
            <w:pPr>
              <w:jc w:val="both"/>
              <w:rPr>
                <w:b/>
              </w:rPr>
            </w:pPr>
            <w:r>
              <w:rPr>
                <w:b/>
              </w:rPr>
              <w:t>Rozsah studijního předmětu</w:t>
            </w:r>
          </w:p>
        </w:tc>
        <w:tc>
          <w:tcPr>
            <w:tcW w:w="1701" w:type="dxa"/>
          </w:tcPr>
          <w:p w14:paraId="3575B361" w14:textId="77777777" w:rsidR="000A772F" w:rsidRDefault="000A772F" w:rsidP="00CD704D">
            <w:pPr>
              <w:jc w:val="both"/>
            </w:pPr>
            <w:r>
              <w:t>26p + 26s</w:t>
            </w:r>
          </w:p>
        </w:tc>
        <w:tc>
          <w:tcPr>
            <w:tcW w:w="889" w:type="dxa"/>
            <w:shd w:val="clear" w:color="auto" w:fill="F7CAAC"/>
          </w:tcPr>
          <w:p w14:paraId="7F6F6401" w14:textId="77777777" w:rsidR="000A772F" w:rsidRDefault="000A772F" w:rsidP="00CD704D">
            <w:pPr>
              <w:jc w:val="both"/>
              <w:rPr>
                <w:b/>
              </w:rPr>
            </w:pPr>
            <w:r>
              <w:rPr>
                <w:b/>
              </w:rPr>
              <w:t xml:space="preserve">hod. </w:t>
            </w:r>
          </w:p>
        </w:tc>
        <w:tc>
          <w:tcPr>
            <w:tcW w:w="816" w:type="dxa"/>
          </w:tcPr>
          <w:p w14:paraId="6F5C7D69" w14:textId="77777777" w:rsidR="000A772F" w:rsidRDefault="000A772F" w:rsidP="00CD704D">
            <w:pPr>
              <w:jc w:val="both"/>
            </w:pPr>
            <w:r>
              <w:t>52</w:t>
            </w:r>
          </w:p>
        </w:tc>
        <w:tc>
          <w:tcPr>
            <w:tcW w:w="2156" w:type="dxa"/>
            <w:shd w:val="clear" w:color="auto" w:fill="F7CAAC"/>
          </w:tcPr>
          <w:p w14:paraId="4A441982" w14:textId="77777777" w:rsidR="000A772F" w:rsidRDefault="000A772F" w:rsidP="00CD704D">
            <w:pPr>
              <w:jc w:val="both"/>
              <w:rPr>
                <w:b/>
              </w:rPr>
            </w:pPr>
            <w:r>
              <w:rPr>
                <w:b/>
              </w:rPr>
              <w:t>kreditů</w:t>
            </w:r>
          </w:p>
        </w:tc>
        <w:tc>
          <w:tcPr>
            <w:tcW w:w="1207" w:type="dxa"/>
            <w:gridSpan w:val="2"/>
          </w:tcPr>
          <w:p w14:paraId="31936D83" w14:textId="77777777" w:rsidR="000A772F" w:rsidRDefault="000A772F" w:rsidP="00CD704D">
            <w:pPr>
              <w:jc w:val="both"/>
            </w:pPr>
            <w:r>
              <w:t>5</w:t>
            </w:r>
          </w:p>
        </w:tc>
      </w:tr>
      <w:tr w:rsidR="000A772F" w14:paraId="7CE4506B" w14:textId="77777777" w:rsidTr="00CD704D">
        <w:tc>
          <w:tcPr>
            <w:tcW w:w="3086" w:type="dxa"/>
            <w:shd w:val="clear" w:color="auto" w:fill="F7CAAC"/>
          </w:tcPr>
          <w:p w14:paraId="60376831" w14:textId="77777777" w:rsidR="000A772F" w:rsidRDefault="000A772F" w:rsidP="00CD704D">
            <w:pPr>
              <w:jc w:val="both"/>
              <w:rPr>
                <w:b/>
                <w:sz w:val="22"/>
              </w:rPr>
            </w:pPr>
            <w:r>
              <w:rPr>
                <w:b/>
              </w:rPr>
              <w:t>Prerekvizity, korekvizity, ekvivalence</w:t>
            </w:r>
          </w:p>
        </w:tc>
        <w:tc>
          <w:tcPr>
            <w:tcW w:w="6769" w:type="dxa"/>
            <w:gridSpan w:val="6"/>
          </w:tcPr>
          <w:p w14:paraId="48A4FF56" w14:textId="4E4B2825" w:rsidR="000A772F" w:rsidRDefault="000A772F" w:rsidP="00CD704D">
            <w:pPr>
              <w:jc w:val="both"/>
            </w:pPr>
            <w:r>
              <w:t>Ekvivalence (Makroekonomie 2)</w:t>
            </w:r>
          </w:p>
        </w:tc>
      </w:tr>
      <w:tr w:rsidR="000A772F" w14:paraId="3E6E0534" w14:textId="77777777" w:rsidTr="00CD704D">
        <w:tc>
          <w:tcPr>
            <w:tcW w:w="3086" w:type="dxa"/>
            <w:shd w:val="clear" w:color="auto" w:fill="F7CAAC"/>
          </w:tcPr>
          <w:p w14:paraId="5DEE1254" w14:textId="77777777" w:rsidR="000A772F" w:rsidRDefault="000A772F" w:rsidP="00CD704D">
            <w:pPr>
              <w:jc w:val="both"/>
              <w:rPr>
                <w:b/>
              </w:rPr>
            </w:pPr>
            <w:r>
              <w:rPr>
                <w:b/>
              </w:rPr>
              <w:t>Způsob ověření studijních výsledků</w:t>
            </w:r>
          </w:p>
        </w:tc>
        <w:tc>
          <w:tcPr>
            <w:tcW w:w="3406" w:type="dxa"/>
            <w:gridSpan w:val="3"/>
          </w:tcPr>
          <w:p w14:paraId="11420B4B" w14:textId="77777777" w:rsidR="000A772F" w:rsidRDefault="000A772F" w:rsidP="00CD704D">
            <w:pPr>
              <w:jc w:val="both"/>
            </w:pPr>
            <w:r>
              <w:t>zápočet, zkouška</w:t>
            </w:r>
          </w:p>
        </w:tc>
        <w:tc>
          <w:tcPr>
            <w:tcW w:w="2156" w:type="dxa"/>
            <w:shd w:val="clear" w:color="auto" w:fill="F7CAAC"/>
          </w:tcPr>
          <w:p w14:paraId="2DB7E981" w14:textId="77777777" w:rsidR="000A772F" w:rsidRDefault="000A772F" w:rsidP="00CD704D">
            <w:pPr>
              <w:jc w:val="both"/>
              <w:rPr>
                <w:b/>
              </w:rPr>
            </w:pPr>
            <w:r>
              <w:rPr>
                <w:b/>
              </w:rPr>
              <w:t>Forma výuky</w:t>
            </w:r>
          </w:p>
        </w:tc>
        <w:tc>
          <w:tcPr>
            <w:tcW w:w="1207" w:type="dxa"/>
            <w:gridSpan w:val="2"/>
          </w:tcPr>
          <w:p w14:paraId="0385C89E" w14:textId="77777777" w:rsidR="000A772F" w:rsidRDefault="000A772F" w:rsidP="00CD704D">
            <w:pPr>
              <w:jc w:val="both"/>
            </w:pPr>
            <w:r>
              <w:t>přednáška, semináře</w:t>
            </w:r>
          </w:p>
        </w:tc>
      </w:tr>
      <w:tr w:rsidR="000A772F" w14:paraId="27758872" w14:textId="77777777" w:rsidTr="00CD704D">
        <w:tc>
          <w:tcPr>
            <w:tcW w:w="3086" w:type="dxa"/>
            <w:shd w:val="clear" w:color="auto" w:fill="F7CAAC"/>
          </w:tcPr>
          <w:p w14:paraId="1DCA7163" w14:textId="77777777" w:rsidR="000A772F" w:rsidRDefault="000A772F" w:rsidP="00CD704D">
            <w:pPr>
              <w:jc w:val="both"/>
              <w:rPr>
                <w:b/>
              </w:rPr>
            </w:pPr>
            <w:r>
              <w:rPr>
                <w:b/>
              </w:rPr>
              <w:t>Forma způsobu ověření studijních výsledků a další požadavky na studenta</w:t>
            </w:r>
          </w:p>
          <w:p w14:paraId="7A6CA01A" w14:textId="77777777" w:rsidR="000A772F" w:rsidRDefault="000A772F" w:rsidP="00CD704D">
            <w:pPr>
              <w:jc w:val="both"/>
              <w:rPr>
                <w:b/>
              </w:rPr>
            </w:pPr>
          </w:p>
          <w:p w14:paraId="34470E0A" w14:textId="77777777" w:rsidR="000A772F" w:rsidRDefault="000A772F" w:rsidP="00CD704D">
            <w:pPr>
              <w:jc w:val="both"/>
              <w:rPr>
                <w:b/>
              </w:rPr>
            </w:pPr>
          </w:p>
        </w:tc>
        <w:tc>
          <w:tcPr>
            <w:tcW w:w="6769" w:type="dxa"/>
            <w:gridSpan w:val="6"/>
            <w:tcBorders>
              <w:bottom w:val="nil"/>
            </w:tcBorders>
          </w:tcPr>
          <w:p w14:paraId="24F27492" w14:textId="77777777" w:rsidR="000A772F" w:rsidRDefault="000A772F" w:rsidP="00CD704D">
            <w:pPr>
              <w:jc w:val="both"/>
            </w:pPr>
            <w:r>
              <w:t xml:space="preserve">Požadavky k zápočtu: </w:t>
            </w:r>
            <w:r w:rsidRPr="00897246">
              <w:t xml:space="preserve">vypracování seminární práce dle požadavků vyučujícího, </w:t>
            </w:r>
            <w:r>
              <w:br/>
            </w:r>
            <w:r w:rsidRPr="00897246">
              <w:t>80</w:t>
            </w:r>
            <w:r>
              <w:t xml:space="preserve"> </w:t>
            </w:r>
            <w:r w:rsidRPr="00897246">
              <w:t>% aktivní účast na seminářích</w:t>
            </w:r>
            <w:r>
              <w:t>; zápočtový test</w:t>
            </w:r>
          </w:p>
          <w:p w14:paraId="046EBDD7" w14:textId="77777777" w:rsidR="000A772F" w:rsidRDefault="000A772F" w:rsidP="00CD704D">
            <w:pPr>
              <w:jc w:val="both"/>
            </w:pPr>
            <w:r>
              <w:t xml:space="preserve">Požadavky ke zkoušce: </w:t>
            </w:r>
            <w:r w:rsidRPr="00897246">
              <w:t>písemný test</w:t>
            </w:r>
            <w:r>
              <w:t xml:space="preserve"> s maximálním možným počtem dosažitelných bodů 20</w:t>
            </w:r>
            <w:r w:rsidRPr="00897246">
              <w:t xml:space="preserve"> musí</w:t>
            </w:r>
            <w:r>
              <w:t xml:space="preserve"> </w:t>
            </w:r>
            <w:r w:rsidRPr="00897246">
              <w:t>být napsán alespoň na 60 %, následuje ústní zkouška v rozsahu znalost</w:t>
            </w:r>
            <w:r>
              <w:t>í</w:t>
            </w:r>
            <w:r w:rsidRPr="00897246">
              <w:t xml:space="preserve"> přednášek a seminářů</w:t>
            </w:r>
            <w:r>
              <w:t>.</w:t>
            </w:r>
          </w:p>
        </w:tc>
      </w:tr>
      <w:tr w:rsidR="000A772F" w14:paraId="1B743494" w14:textId="77777777" w:rsidTr="00CD704D">
        <w:trPr>
          <w:trHeight w:val="252"/>
        </w:trPr>
        <w:tc>
          <w:tcPr>
            <w:tcW w:w="9855" w:type="dxa"/>
            <w:gridSpan w:val="7"/>
            <w:tcBorders>
              <w:top w:val="nil"/>
            </w:tcBorders>
          </w:tcPr>
          <w:p w14:paraId="63003EC0" w14:textId="77777777" w:rsidR="000A772F" w:rsidRDefault="000A772F" w:rsidP="00CD704D">
            <w:pPr>
              <w:jc w:val="both"/>
            </w:pPr>
          </w:p>
        </w:tc>
      </w:tr>
      <w:tr w:rsidR="000A772F" w:rsidRPr="00D75333" w14:paraId="3FE3981A" w14:textId="77777777" w:rsidTr="00CD704D">
        <w:trPr>
          <w:trHeight w:val="197"/>
        </w:trPr>
        <w:tc>
          <w:tcPr>
            <w:tcW w:w="3086" w:type="dxa"/>
            <w:tcBorders>
              <w:top w:val="nil"/>
            </w:tcBorders>
            <w:shd w:val="clear" w:color="auto" w:fill="F7CAAC"/>
          </w:tcPr>
          <w:p w14:paraId="5411C9A9" w14:textId="77777777" w:rsidR="000A772F" w:rsidRDefault="000A772F" w:rsidP="00CD704D">
            <w:pPr>
              <w:jc w:val="both"/>
              <w:rPr>
                <w:b/>
              </w:rPr>
            </w:pPr>
            <w:r>
              <w:rPr>
                <w:b/>
              </w:rPr>
              <w:t>Garant předmětu</w:t>
            </w:r>
          </w:p>
        </w:tc>
        <w:tc>
          <w:tcPr>
            <w:tcW w:w="6769" w:type="dxa"/>
            <w:gridSpan w:val="6"/>
            <w:tcBorders>
              <w:top w:val="nil"/>
            </w:tcBorders>
          </w:tcPr>
          <w:p w14:paraId="49724591" w14:textId="77777777" w:rsidR="000A772F" w:rsidRPr="00733129" w:rsidRDefault="000A772F" w:rsidP="00CD704D">
            <w:r w:rsidRPr="00733129">
              <w:t>doc. Ing. Jena Švarcová, Ph.D.</w:t>
            </w:r>
          </w:p>
        </w:tc>
      </w:tr>
      <w:tr w:rsidR="000A772F" w14:paraId="3C5E82E2" w14:textId="77777777" w:rsidTr="00CD704D">
        <w:trPr>
          <w:trHeight w:val="243"/>
        </w:trPr>
        <w:tc>
          <w:tcPr>
            <w:tcW w:w="3086" w:type="dxa"/>
            <w:tcBorders>
              <w:top w:val="nil"/>
            </w:tcBorders>
            <w:shd w:val="clear" w:color="auto" w:fill="F7CAAC"/>
          </w:tcPr>
          <w:p w14:paraId="194F01C7" w14:textId="77777777" w:rsidR="000A772F" w:rsidRDefault="000A772F" w:rsidP="00CD704D">
            <w:pPr>
              <w:jc w:val="both"/>
              <w:rPr>
                <w:b/>
              </w:rPr>
            </w:pPr>
            <w:r>
              <w:rPr>
                <w:b/>
              </w:rPr>
              <w:t>Zapojení garanta do výuky předmětu</w:t>
            </w:r>
          </w:p>
        </w:tc>
        <w:tc>
          <w:tcPr>
            <w:tcW w:w="6769" w:type="dxa"/>
            <w:gridSpan w:val="6"/>
            <w:tcBorders>
              <w:top w:val="nil"/>
            </w:tcBorders>
          </w:tcPr>
          <w:p w14:paraId="0703EB17" w14:textId="0E9E2FB2" w:rsidR="000A772F" w:rsidRDefault="000A772F" w:rsidP="00CD704D">
            <w:pPr>
              <w:jc w:val="both"/>
            </w:pPr>
            <w:r w:rsidRPr="00DB3747">
              <w:t xml:space="preserve">Garant se podílí na přednášení v rozsahu </w:t>
            </w:r>
            <w:r w:rsidR="00835EB4">
              <w:t>6</w:t>
            </w:r>
            <w:r>
              <w:t>0</w:t>
            </w:r>
            <w:r w:rsidRPr="00DB3747">
              <w:t xml:space="preserve"> %, dále stanovuje koncepci </w:t>
            </w:r>
            <w:r>
              <w:t>seminářů</w:t>
            </w:r>
            <w:r w:rsidRPr="00DB3747">
              <w:t xml:space="preserve"> a dohlíží na jejich jednotné vedení.</w:t>
            </w:r>
          </w:p>
        </w:tc>
      </w:tr>
      <w:tr w:rsidR="000A772F" w14:paraId="41BA9400" w14:textId="77777777" w:rsidTr="00CD704D">
        <w:tc>
          <w:tcPr>
            <w:tcW w:w="3086" w:type="dxa"/>
            <w:shd w:val="clear" w:color="auto" w:fill="F7CAAC"/>
          </w:tcPr>
          <w:p w14:paraId="10CFF46B" w14:textId="77777777" w:rsidR="000A772F" w:rsidRDefault="000A772F" w:rsidP="00CD704D">
            <w:pPr>
              <w:jc w:val="both"/>
              <w:rPr>
                <w:b/>
              </w:rPr>
            </w:pPr>
            <w:r>
              <w:rPr>
                <w:b/>
              </w:rPr>
              <w:t>Vyučující</w:t>
            </w:r>
          </w:p>
        </w:tc>
        <w:tc>
          <w:tcPr>
            <w:tcW w:w="6769" w:type="dxa"/>
            <w:gridSpan w:val="6"/>
            <w:tcBorders>
              <w:bottom w:val="nil"/>
            </w:tcBorders>
          </w:tcPr>
          <w:p w14:paraId="14E057F5" w14:textId="77777777" w:rsidR="000A772F" w:rsidRPr="00733129" w:rsidRDefault="000A772F" w:rsidP="00CD704D">
            <w:r w:rsidRPr="00733129">
              <w:t>doc. Ing. Jena Švarcová, Ph.D. -</w:t>
            </w:r>
            <w:r>
              <w:t xml:space="preserve">garant, </w:t>
            </w:r>
            <w:r w:rsidRPr="00733129">
              <w:t>přednášky (</w:t>
            </w:r>
            <w:r>
              <w:t>60</w:t>
            </w:r>
            <w:r w:rsidRPr="00733129">
              <w:t xml:space="preserve"> %)</w:t>
            </w:r>
          </w:p>
          <w:p w14:paraId="7D9B167C" w14:textId="77777777" w:rsidR="000A772F" w:rsidRDefault="000A772F" w:rsidP="00CD704D">
            <w:r w:rsidRPr="00733129">
              <w:t>doc. Mgr. Jan Kramoliš, Ph.D. – přednášky (</w:t>
            </w:r>
            <w:r>
              <w:t>40</w:t>
            </w:r>
            <w:r w:rsidRPr="00733129">
              <w:t xml:space="preserve"> %)</w:t>
            </w:r>
          </w:p>
        </w:tc>
      </w:tr>
      <w:tr w:rsidR="000A772F" w14:paraId="1B8B6CE7" w14:textId="77777777" w:rsidTr="00CD704D">
        <w:trPr>
          <w:trHeight w:val="134"/>
        </w:trPr>
        <w:tc>
          <w:tcPr>
            <w:tcW w:w="9855" w:type="dxa"/>
            <w:gridSpan w:val="7"/>
            <w:tcBorders>
              <w:top w:val="nil"/>
            </w:tcBorders>
          </w:tcPr>
          <w:p w14:paraId="2DCC8EB4" w14:textId="77777777" w:rsidR="000A772F" w:rsidRDefault="000A772F" w:rsidP="00CD704D">
            <w:pPr>
              <w:jc w:val="both"/>
            </w:pPr>
          </w:p>
        </w:tc>
      </w:tr>
      <w:tr w:rsidR="000A772F" w14:paraId="6B58BBB0" w14:textId="77777777" w:rsidTr="00CD704D">
        <w:tc>
          <w:tcPr>
            <w:tcW w:w="3086" w:type="dxa"/>
            <w:shd w:val="clear" w:color="auto" w:fill="F7CAAC"/>
          </w:tcPr>
          <w:p w14:paraId="4EDDA7C5" w14:textId="77777777" w:rsidR="000A772F" w:rsidRDefault="000A772F" w:rsidP="00CD704D">
            <w:pPr>
              <w:jc w:val="both"/>
              <w:rPr>
                <w:b/>
              </w:rPr>
            </w:pPr>
            <w:r>
              <w:rPr>
                <w:b/>
              </w:rPr>
              <w:t>Stručná anotace předmětu</w:t>
            </w:r>
          </w:p>
        </w:tc>
        <w:tc>
          <w:tcPr>
            <w:tcW w:w="6769" w:type="dxa"/>
            <w:gridSpan w:val="6"/>
            <w:tcBorders>
              <w:bottom w:val="nil"/>
            </w:tcBorders>
          </w:tcPr>
          <w:p w14:paraId="2879FFD8" w14:textId="77777777" w:rsidR="000A772F" w:rsidRDefault="000A772F" w:rsidP="00CD704D">
            <w:pPr>
              <w:jc w:val="both"/>
            </w:pPr>
          </w:p>
        </w:tc>
      </w:tr>
      <w:tr w:rsidR="000A772F" w:rsidRPr="00817F6E" w14:paraId="584B3505" w14:textId="77777777" w:rsidTr="00CD704D">
        <w:trPr>
          <w:trHeight w:val="3938"/>
        </w:trPr>
        <w:tc>
          <w:tcPr>
            <w:tcW w:w="9855" w:type="dxa"/>
            <w:gridSpan w:val="7"/>
            <w:tcBorders>
              <w:top w:val="nil"/>
              <w:bottom w:val="single" w:sz="12" w:space="0" w:color="auto"/>
            </w:tcBorders>
          </w:tcPr>
          <w:p w14:paraId="46252DF2" w14:textId="77777777" w:rsidR="000A772F" w:rsidRDefault="000A772F" w:rsidP="00CD704D">
            <w:pPr>
              <w:jc w:val="both"/>
              <w:rPr>
                <w:color w:val="000000"/>
                <w:shd w:val="clear" w:color="auto" w:fill="FFFFFF"/>
              </w:rPr>
            </w:pPr>
            <w:r w:rsidRPr="00194218">
              <w:rPr>
                <w:color w:val="000000"/>
                <w:shd w:val="clear" w:color="auto" w:fill="FFFFFF"/>
              </w:rPr>
              <w:t>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1B60830B" w14:textId="77777777" w:rsidR="000A772F" w:rsidRPr="007D13E2" w:rsidRDefault="000A772F" w:rsidP="008D0107">
            <w:pPr>
              <w:jc w:val="both"/>
              <w:rPr>
                <w:u w:val="single"/>
              </w:rPr>
            </w:pPr>
            <w:r w:rsidRPr="001B13CE">
              <w:rPr>
                <w:u w:val="single"/>
              </w:rPr>
              <w:t>Základní témata:</w:t>
            </w:r>
          </w:p>
          <w:p w14:paraId="60900693"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Předmět makroekonomie, agregace a vzájemná závislost trhů, makroekonomické modelování statické versus dynamické, dlouhý a krátký horizont.</w:t>
            </w:r>
          </w:p>
          <w:p w14:paraId="10591D7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Národohospodářské agregáty a národohospodářská identita. Systém národních účtů a statistické zpřesňování HDP.</w:t>
            </w:r>
          </w:p>
          <w:p w14:paraId="45CCB6A0"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Makroekonomický model dlouhého období statický, který směřuje k všeobecné rovnováze trhů, Walrasův zákon.</w:t>
            </w:r>
          </w:p>
          <w:p w14:paraId="5986E1C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Výdajové modely založené na bázi keynesovského pojetí – spotřeba a úspory, investice. Fisherův model mezičasové volby; Modiglianiho hypotéza životního cyklu a Friedmanova hypotéza permanentního důchodu. Výdajové multiplikátory, investice, Tobinovo q, čistý vývoz.</w:t>
            </w:r>
          </w:p>
          <w:p w14:paraId="26907E57"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Trhy peněz, bankovní systém, peněžní báze a měnové agregáty, kvantitativní teorie peněz. Peníze v době kryptoměn. Teorie inflace, deflace, teorie adaptivních a racionálních očekávání, Fischerova rovnice očekávané inflace.</w:t>
            </w:r>
          </w:p>
          <w:p w14:paraId="104B8A6D"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Trh práce, zaměstnanost a nezaměstnanost, přirozená míra nezaměstnanosti. Nástroje minimální mzdy ve fiskální politice.</w:t>
            </w:r>
          </w:p>
          <w:p w14:paraId="3D0A41A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Otevřenost ekonomiky, měnové kurzy fixní a pružné, teorie parity kupní síly, čistý export a platební bilance, Marshall-Lernerova podmínka.</w:t>
            </w:r>
          </w:p>
          <w:p w14:paraId="4D8482A6"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Dynamický model dlouhého období - hospodářský růst a jeho měření. Zdroje růstu - růstový model R. Sollowa, efekt dohánění hospodářsky zaostalých zemí, Cobb- Douglasova produkční funkce.</w:t>
            </w:r>
          </w:p>
          <w:p w14:paraId="6F94E6E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 xml:space="preserve">Cykly monetární a reálné; Model makroekonomické rovnováhy IS-LM pro uzavřenou ekonomiku a pro otevřenou ekonomiku IS-LM-BP Mundell-Flemingův model. </w:t>
            </w:r>
          </w:p>
          <w:p w14:paraId="3E6A3801"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Agregátní nabídka a model AS-AD v otevřené ekonomice. Lucasův model agregátní nabídky zohledňující míru reakce produktu na odchylku skutečné a očekávané cenové hladiny.</w:t>
            </w:r>
          </w:p>
          <w:p w14:paraId="0BF3585B"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Philipsova křivka - vztah mezi inflací a nezaměstnaností; Okunův zákon.</w:t>
            </w:r>
          </w:p>
          <w:p w14:paraId="1191544F" w14:textId="77777777" w:rsidR="000A772F" w:rsidRPr="00194218" w:rsidRDefault="000A772F" w:rsidP="008D0107">
            <w:pPr>
              <w:pStyle w:val="Odstavecseseznamem"/>
              <w:numPr>
                <w:ilvl w:val="0"/>
                <w:numId w:val="7"/>
              </w:numPr>
              <w:ind w:left="396" w:hanging="284"/>
              <w:jc w:val="both"/>
              <w:rPr>
                <w:color w:val="000000"/>
                <w:shd w:val="clear" w:color="auto" w:fill="FFFFFF"/>
              </w:rPr>
            </w:pPr>
            <w:r w:rsidRPr="00194218">
              <w:rPr>
                <w:color w:val="000000"/>
                <w:shd w:val="clear" w:color="auto" w:fill="FFFFFF"/>
              </w:rPr>
              <w:t>Cíle a nástroje hospodářské politiky. Monetární politika, ČNB a její nástroje.</w:t>
            </w:r>
          </w:p>
          <w:p w14:paraId="0F5C057D" w14:textId="77777777" w:rsidR="000A772F" w:rsidRPr="00817F6E" w:rsidRDefault="000A772F" w:rsidP="008D0107">
            <w:pPr>
              <w:pStyle w:val="Odstavecseseznamem"/>
              <w:numPr>
                <w:ilvl w:val="0"/>
                <w:numId w:val="7"/>
              </w:numPr>
              <w:ind w:left="396" w:hanging="284"/>
              <w:jc w:val="both"/>
              <w:rPr>
                <w:rFonts w:ascii="Tahoma" w:hAnsi="Tahoma" w:cs="Tahoma"/>
                <w:color w:val="000000"/>
                <w:sz w:val="17"/>
                <w:szCs w:val="17"/>
                <w:shd w:val="clear" w:color="auto" w:fill="FFFFFF"/>
              </w:rPr>
            </w:pPr>
            <w:r w:rsidRPr="00194218">
              <w:rPr>
                <w:color w:val="000000"/>
                <w:shd w:val="clear" w:color="auto" w:fill="FFFFFF"/>
              </w:rPr>
              <w:t>Fiskální politika a teorie fiskální politiky, model IS-LM ve vztahu k vládním výdajům, daním, transferům, stabilizační fiskální politika.</w:t>
            </w:r>
          </w:p>
        </w:tc>
      </w:tr>
    </w:tbl>
    <w:p w14:paraId="583DEBE3" w14:textId="77777777" w:rsidR="000A772F" w:rsidRDefault="000A772F" w:rsidP="000A772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0A772F" w14:paraId="713DCF84" w14:textId="77777777" w:rsidTr="00CD704D">
        <w:trPr>
          <w:trHeight w:val="265"/>
        </w:trPr>
        <w:tc>
          <w:tcPr>
            <w:tcW w:w="3653" w:type="dxa"/>
            <w:tcBorders>
              <w:top w:val="nil"/>
            </w:tcBorders>
            <w:shd w:val="clear" w:color="auto" w:fill="F7CAAC"/>
          </w:tcPr>
          <w:p w14:paraId="5A8F52F5" w14:textId="77777777" w:rsidR="000A772F" w:rsidRDefault="000A772F" w:rsidP="00CD704D">
            <w:pPr>
              <w:jc w:val="both"/>
            </w:pPr>
            <w:r>
              <w:rPr>
                <w:b/>
              </w:rPr>
              <w:lastRenderedPageBreak/>
              <w:t>Studijní literatura a studijní pomůcky</w:t>
            </w:r>
          </w:p>
        </w:tc>
        <w:tc>
          <w:tcPr>
            <w:tcW w:w="6202" w:type="dxa"/>
            <w:gridSpan w:val="3"/>
            <w:tcBorders>
              <w:top w:val="nil"/>
              <w:bottom w:val="nil"/>
            </w:tcBorders>
          </w:tcPr>
          <w:p w14:paraId="476E65A2" w14:textId="77777777" w:rsidR="000A772F" w:rsidRDefault="000A772F" w:rsidP="00CD704D">
            <w:pPr>
              <w:jc w:val="both"/>
            </w:pPr>
          </w:p>
        </w:tc>
      </w:tr>
      <w:tr w:rsidR="000A772F" w14:paraId="47008018" w14:textId="77777777" w:rsidTr="00CD704D">
        <w:trPr>
          <w:trHeight w:val="1497"/>
        </w:trPr>
        <w:tc>
          <w:tcPr>
            <w:tcW w:w="9855" w:type="dxa"/>
            <w:gridSpan w:val="4"/>
            <w:tcBorders>
              <w:top w:val="nil"/>
            </w:tcBorders>
          </w:tcPr>
          <w:p w14:paraId="6B4EE8B9" w14:textId="77777777" w:rsidR="000A772F" w:rsidRPr="00000843" w:rsidRDefault="000A772F" w:rsidP="00CD704D">
            <w:pPr>
              <w:pStyle w:val="Normlnweb"/>
              <w:spacing w:beforeAutospacing="0" w:afterAutospacing="0"/>
              <w:jc w:val="both"/>
              <w:rPr>
                <w:b/>
                <w:sz w:val="20"/>
                <w:szCs w:val="20"/>
              </w:rPr>
            </w:pPr>
            <w:r w:rsidRPr="00000843">
              <w:rPr>
                <w:b/>
                <w:sz w:val="20"/>
                <w:szCs w:val="20"/>
              </w:rPr>
              <w:t>Povinná literatura</w:t>
            </w:r>
          </w:p>
          <w:p w14:paraId="359EEA5A" w14:textId="34932FB5" w:rsidR="000A772F" w:rsidRPr="00000843" w:rsidRDefault="000A772F" w:rsidP="000A772F">
            <w:pPr>
              <w:pStyle w:val="Bezmezer"/>
              <w:jc w:val="both"/>
            </w:pPr>
            <w:r w:rsidRPr="00000843">
              <w:t>MANKIW, N. G., TAYLOR, M. P. </w:t>
            </w:r>
            <w:r w:rsidRPr="00000843">
              <w:rPr>
                <w:i/>
                <w:iCs/>
              </w:rPr>
              <w:t xml:space="preserve">Macroeconomics. 3rd </w:t>
            </w:r>
            <w:r w:rsidR="00857CAC" w:rsidRPr="00857CAC">
              <w:rPr>
                <w:i/>
                <w:iCs/>
              </w:rPr>
              <w:t>edition</w:t>
            </w:r>
            <w:r w:rsidRPr="00000843">
              <w:t>. Andover: Cengage Learning, 2014</w:t>
            </w:r>
            <w:r w:rsidR="00857CAC">
              <w:t>.</w:t>
            </w:r>
            <w:r w:rsidRPr="00000843">
              <w:t xml:space="preserve"> ISBN 978-1-4080-8197-6.</w:t>
            </w:r>
          </w:p>
          <w:p w14:paraId="2A7A27E0" w14:textId="688344AB" w:rsidR="000A772F" w:rsidRPr="00000843" w:rsidRDefault="00E502A2" w:rsidP="000A772F">
            <w:pPr>
              <w:pStyle w:val="Bezmezer"/>
              <w:jc w:val="both"/>
            </w:pPr>
            <w:hyperlink r:id="rId20" w:tgtFrame="_blank" w:history="1">
              <w:r w:rsidR="000A772F" w:rsidRPr="00000843">
                <w:t>MANKIW, N. G. </w:t>
              </w:r>
              <w:r w:rsidR="000A772F" w:rsidRPr="00000843">
                <w:rPr>
                  <w:i/>
                  <w:iCs/>
                </w:rPr>
                <w:t>Macroeconomics</w:t>
              </w:r>
              <w:r w:rsidR="00857CAC">
                <w:rPr>
                  <w:i/>
                  <w:iCs/>
                </w:rPr>
                <w:t>.</w:t>
              </w:r>
              <w:r w:rsidR="000A772F" w:rsidRPr="00000843">
                <w:rPr>
                  <w:i/>
                  <w:iCs/>
                </w:rPr>
                <w:t xml:space="preserve"> </w:t>
              </w:r>
              <w:r w:rsidR="00857CAC" w:rsidRPr="00857CAC">
                <w:rPr>
                  <w:i/>
                  <w:iCs/>
                </w:rPr>
                <w:t xml:space="preserve">10th edition. </w:t>
              </w:r>
              <w:r w:rsidR="000A772F" w:rsidRPr="00000843">
                <w:t xml:space="preserve"> New York: Macmillan international. 2019</w:t>
              </w:r>
              <w:r w:rsidR="00857CAC">
                <w:t>.</w:t>
              </w:r>
              <w:r w:rsidR="000A772F" w:rsidRPr="00000843">
                <w:t xml:space="preserve"> ISBN 978-1-319-24358-6.</w:t>
              </w:r>
            </w:hyperlink>
          </w:p>
          <w:p w14:paraId="47DB9B43" w14:textId="2172C62E" w:rsidR="000A772F" w:rsidRPr="00000843" w:rsidRDefault="000A772F" w:rsidP="00CD704D">
            <w:pPr>
              <w:jc w:val="both"/>
              <w:rPr>
                <w:b/>
                <w:iCs/>
                <w:color w:val="000000"/>
              </w:rPr>
            </w:pPr>
            <w:r w:rsidRPr="00000843">
              <w:rPr>
                <w:b/>
                <w:iCs/>
                <w:color w:val="000000"/>
              </w:rPr>
              <w:t>Doporučená literatura</w:t>
            </w:r>
          </w:p>
          <w:p w14:paraId="0AC4B5A0" w14:textId="62F001D4" w:rsidR="000A772F" w:rsidRPr="00000843" w:rsidRDefault="000A772F" w:rsidP="00CD704D">
            <w:pPr>
              <w:pStyle w:val="Bezmezer"/>
              <w:jc w:val="both"/>
            </w:pPr>
            <w:r w:rsidRPr="00000843">
              <w:t>SCHILLER, B. R. </w:t>
            </w:r>
            <w:r w:rsidRPr="00000843">
              <w:rPr>
                <w:i/>
                <w:iCs/>
              </w:rPr>
              <w:t>Essentials of economics. 10th edition. Dubuque</w:t>
            </w:r>
            <w:r w:rsidRPr="00000843">
              <w:t>. IA: McGraw-Hill Education, 2016</w:t>
            </w:r>
            <w:r w:rsidR="00857CAC">
              <w:t>.</w:t>
            </w:r>
            <w:r w:rsidRPr="00000843">
              <w:t xml:space="preserve"> ISBN 978-1259235702.</w:t>
            </w:r>
          </w:p>
          <w:p w14:paraId="3778836F" w14:textId="5FFDB541" w:rsidR="000A772F" w:rsidRPr="00000843" w:rsidRDefault="000A772F" w:rsidP="00CD704D">
            <w:pPr>
              <w:pStyle w:val="Bezmezer"/>
              <w:jc w:val="both"/>
            </w:pPr>
            <w:r w:rsidRPr="00000843">
              <w:t>KRUGMAN, P. R., WELLS, R. </w:t>
            </w:r>
            <w:r w:rsidRPr="00000843">
              <w:rPr>
                <w:i/>
                <w:iCs/>
              </w:rPr>
              <w:t xml:space="preserve">Macroeconomics. </w:t>
            </w:r>
            <w:r w:rsidR="00857CAC">
              <w:rPr>
                <w:i/>
                <w:iCs/>
              </w:rPr>
              <w:t>4</w:t>
            </w:r>
            <w:r w:rsidRPr="00000843">
              <w:rPr>
                <w:i/>
                <w:iCs/>
              </w:rPr>
              <w:t>th edition</w:t>
            </w:r>
            <w:r w:rsidRPr="00000843">
              <w:t>. New York: Worth Publishers, 2015</w:t>
            </w:r>
            <w:r w:rsidR="00857CAC">
              <w:t>.</w:t>
            </w:r>
            <w:r w:rsidRPr="00000843">
              <w:t xml:space="preserve"> ISBN 978-1-4641-1037-5.</w:t>
            </w:r>
          </w:p>
          <w:p w14:paraId="0ECC19A5" w14:textId="5FDBFCBD" w:rsidR="000A772F" w:rsidRPr="00000843" w:rsidRDefault="000A772F" w:rsidP="000A772F">
            <w:pPr>
              <w:pStyle w:val="Bezmezer"/>
              <w:jc w:val="both"/>
            </w:pPr>
          </w:p>
        </w:tc>
      </w:tr>
      <w:tr w:rsidR="000A772F" w14:paraId="7FD21F45" w14:textId="77777777" w:rsidTr="00CD704D">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93EF88D" w14:textId="77777777" w:rsidR="000A772F" w:rsidRDefault="000A772F" w:rsidP="00CD704D">
            <w:pPr>
              <w:jc w:val="center"/>
              <w:rPr>
                <w:b/>
              </w:rPr>
            </w:pPr>
            <w:r>
              <w:rPr>
                <w:b/>
              </w:rPr>
              <w:t>Informace ke kombinované nebo distanční formě</w:t>
            </w:r>
          </w:p>
        </w:tc>
      </w:tr>
      <w:tr w:rsidR="000A772F" w14:paraId="17C97A35" w14:textId="77777777" w:rsidTr="00CD704D">
        <w:tc>
          <w:tcPr>
            <w:tcW w:w="4787" w:type="dxa"/>
            <w:gridSpan w:val="2"/>
            <w:tcBorders>
              <w:top w:val="single" w:sz="2" w:space="0" w:color="auto"/>
            </w:tcBorders>
            <w:shd w:val="clear" w:color="auto" w:fill="F7CAAC"/>
          </w:tcPr>
          <w:p w14:paraId="3B06A98E" w14:textId="77777777" w:rsidR="000A772F" w:rsidRDefault="000A772F" w:rsidP="00CD704D">
            <w:pPr>
              <w:jc w:val="both"/>
            </w:pPr>
            <w:r>
              <w:rPr>
                <w:b/>
              </w:rPr>
              <w:t>Rozsah konzultací (soustředění)</w:t>
            </w:r>
          </w:p>
        </w:tc>
        <w:tc>
          <w:tcPr>
            <w:tcW w:w="889" w:type="dxa"/>
            <w:tcBorders>
              <w:top w:val="single" w:sz="2" w:space="0" w:color="auto"/>
            </w:tcBorders>
          </w:tcPr>
          <w:p w14:paraId="09A3806F" w14:textId="079948E6" w:rsidR="000A772F" w:rsidRDefault="00857CAC" w:rsidP="00CD704D">
            <w:pPr>
              <w:jc w:val="both"/>
            </w:pPr>
            <w:r>
              <w:t>20</w:t>
            </w:r>
          </w:p>
        </w:tc>
        <w:tc>
          <w:tcPr>
            <w:tcW w:w="4179" w:type="dxa"/>
            <w:tcBorders>
              <w:top w:val="single" w:sz="2" w:space="0" w:color="auto"/>
            </w:tcBorders>
            <w:shd w:val="clear" w:color="auto" w:fill="F7CAAC"/>
          </w:tcPr>
          <w:p w14:paraId="6082DF9D" w14:textId="77777777" w:rsidR="000A772F" w:rsidRDefault="000A772F" w:rsidP="00CD704D">
            <w:pPr>
              <w:jc w:val="both"/>
              <w:rPr>
                <w:b/>
              </w:rPr>
            </w:pPr>
            <w:r>
              <w:rPr>
                <w:b/>
              </w:rPr>
              <w:t xml:space="preserve">hodin </w:t>
            </w:r>
          </w:p>
        </w:tc>
      </w:tr>
      <w:tr w:rsidR="000A772F" w14:paraId="73C79B2A" w14:textId="77777777" w:rsidTr="00CD704D">
        <w:tc>
          <w:tcPr>
            <w:tcW w:w="9855" w:type="dxa"/>
            <w:gridSpan w:val="4"/>
            <w:shd w:val="clear" w:color="auto" w:fill="F7CAAC"/>
          </w:tcPr>
          <w:p w14:paraId="2761F382" w14:textId="77777777" w:rsidR="000A772F" w:rsidRDefault="000A772F" w:rsidP="00CD704D">
            <w:pPr>
              <w:jc w:val="both"/>
              <w:rPr>
                <w:b/>
              </w:rPr>
            </w:pPr>
            <w:r>
              <w:rPr>
                <w:b/>
              </w:rPr>
              <w:t>Informace o způsobu kontaktu s vyučujícím</w:t>
            </w:r>
          </w:p>
        </w:tc>
      </w:tr>
      <w:tr w:rsidR="000A772F" w14:paraId="3628ACAF" w14:textId="77777777" w:rsidTr="00CD704D">
        <w:trPr>
          <w:trHeight w:val="731"/>
        </w:trPr>
        <w:tc>
          <w:tcPr>
            <w:tcW w:w="9855" w:type="dxa"/>
            <w:gridSpan w:val="4"/>
          </w:tcPr>
          <w:p w14:paraId="4B988B66" w14:textId="55BDFCF6" w:rsidR="000A772F" w:rsidRDefault="00857CA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51758D3D" w14:textId="77777777" w:rsidR="000A772F" w:rsidRDefault="000A772F" w:rsidP="000A772F"/>
    <w:p w14:paraId="25B84AEF" w14:textId="77777777" w:rsidR="000A772F" w:rsidRDefault="000A772F" w:rsidP="000A772F"/>
    <w:p w14:paraId="2A1F6A46" w14:textId="77777777" w:rsidR="000A772F" w:rsidRDefault="000A772F" w:rsidP="000A772F"/>
    <w:p w14:paraId="123CC2CB" w14:textId="77777777" w:rsidR="000A772F" w:rsidRDefault="000A772F" w:rsidP="000A772F"/>
    <w:p w14:paraId="0B3812F2" w14:textId="77777777" w:rsidR="00A46C50" w:rsidRDefault="00A46C50" w:rsidP="00A46C50"/>
    <w:p w14:paraId="75B0C038" w14:textId="77777777" w:rsidR="00A46C50" w:rsidRDefault="00A46C50" w:rsidP="00A46C50"/>
    <w:p w14:paraId="18CB0A2D" w14:textId="77777777" w:rsidR="00A46C50" w:rsidRDefault="00A46C50" w:rsidP="00A46C50"/>
    <w:p w14:paraId="40520E21" w14:textId="77777777" w:rsidR="00A46C50" w:rsidRDefault="00A46C50" w:rsidP="00A46C50"/>
    <w:p w14:paraId="26F4E128" w14:textId="77777777" w:rsidR="00A46C50" w:rsidRDefault="00A46C50" w:rsidP="00A46C50"/>
    <w:p w14:paraId="1B6E74DB" w14:textId="77777777" w:rsidR="00A46C50" w:rsidRDefault="00A46C50" w:rsidP="00A46C50"/>
    <w:p w14:paraId="7785A74F" w14:textId="77777777" w:rsidR="00A46C50" w:rsidRDefault="00A46C50" w:rsidP="00A46C50"/>
    <w:p w14:paraId="5D7072EA" w14:textId="77777777" w:rsidR="00A46C50" w:rsidRDefault="00A46C50" w:rsidP="00A46C50"/>
    <w:p w14:paraId="3DF56688" w14:textId="77777777" w:rsidR="00A46C50" w:rsidRDefault="00A46C50" w:rsidP="00A46C50"/>
    <w:p w14:paraId="0A6B3BFD" w14:textId="77777777" w:rsidR="00A46C50" w:rsidRDefault="00A46C50" w:rsidP="00A46C50"/>
    <w:p w14:paraId="4EE8FE73" w14:textId="77777777" w:rsidR="00A46C50" w:rsidRDefault="00A46C50" w:rsidP="00A46C50"/>
    <w:p w14:paraId="5B765BB1" w14:textId="77777777" w:rsidR="00A46C50" w:rsidRDefault="00A46C50" w:rsidP="00A46C50"/>
    <w:p w14:paraId="66A86DF0" w14:textId="77777777" w:rsidR="00A46C50" w:rsidRDefault="00A46C50" w:rsidP="00A46C50"/>
    <w:p w14:paraId="668E8BD1" w14:textId="77777777" w:rsidR="00A46C50" w:rsidRDefault="00A46C50" w:rsidP="00A46C50"/>
    <w:p w14:paraId="0596C5E5" w14:textId="77777777" w:rsidR="00A46C50" w:rsidRDefault="00A46C50" w:rsidP="00A46C50"/>
    <w:p w14:paraId="68F19CBC"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1011130" w14:textId="77777777" w:rsidTr="00A46C50">
        <w:tc>
          <w:tcPr>
            <w:tcW w:w="9855" w:type="dxa"/>
            <w:gridSpan w:val="8"/>
            <w:tcBorders>
              <w:bottom w:val="double" w:sz="4" w:space="0" w:color="auto"/>
            </w:tcBorders>
            <w:shd w:val="clear" w:color="auto" w:fill="BDD6EE"/>
          </w:tcPr>
          <w:p w14:paraId="04328410" w14:textId="2E4A06BF" w:rsidR="00A46C50" w:rsidRDefault="00A46C50" w:rsidP="00A46C50">
            <w:pPr>
              <w:jc w:val="both"/>
              <w:rPr>
                <w:b/>
                <w:sz w:val="28"/>
              </w:rPr>
            </w:pPr>
            <w:r>
              <w:lastRenderedPageBreak/>
              <w:br w:type="page"/>
            </w:r>
            <w:r>
              <w:rPr>
                <w:b/>
                <w:sz w:val="28"/>
              </w:rPr>
              <w:t>B-III – Charakteristika studijního předmětu</w:t>
            </w:r>
          </w:p>
        </w:tc>
      </w:tr>
      <w:tr w:rsidR="00A46C50" w14:paraId="65129896" w14:textId="77777777" w:rsidTr="00A46C50">
        <w:tc>
          <w:tcPr>
            <w:tcW w:w="3086" w:type="dxa"/>
            <w:tcBorders>
              <w:top w:val="double" w:sz="4" w:space="0" w:color="auto"/>
            </w:tcBorders>
            <w:shd w:val="clear" w:color="auto" w:fill="F7CAAC"/>
          </w:tcPr>
          <w:p w14:paraId="40FD1AD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8FB204A" w14:textId="77777777" w:rsidR="00A46C50" w:rsidRDefault="00A46C50" w:rsidP="00A46C50">
            <w:pPr>
              <w:jc w:val="both"/>
            </w:pPr>
            <w:r>
              <w:t xml:space="preserve">Podpora podnikání a </w:t>
            </w:r>
            <w:r w:rsidRPr="003A538B">
              <w:t>jeho udržitelnost</w:t>
            </w:r>
          </w:p>
        </w:tc>
      </w:tr>
      <w:tr w:rsidR="00A46C50" w14:paraId="1A833D74" w14:textId="77777777" w:rsidTr="00A46C50">
        <w:tc>
          <w:tcPr>
            <w:tcW w:w="3086" w:type="dxa"/>
            <w:shd w:val="clear" w:color="auto" w:fill="F7CAAC"/>
          </w:tcPr>
          <w:p w14:paraId="1574AD4D" w14:textId="77777777" w:rsidR="00A46C50" w:rsidRDefault="00A46C50" w:rsidP="00A46C50">
            <w:pPr>
              <w:jc w:val="both"/>
              <w:rPr>
                <w:b/>
              </w:rPr>
            </w:pPr>
            <w:r>
              <w:rPr>
                <w:b/>
              </w:rPr>
              <w:t>Typ předmětu</w:t>
            </w:r>
          </w:p>
        </w:tc>
        <w:tc>
          <w:tcPr>
            <w:tcW w:w="3406" w:type="dxa"/>
            <w:gridSpan w:val="4"/>
          </w:tcPr>
          <w:p w14:paraId="382931A6" w14:textId="77777777" w:rsidR="00A46C50" w:rsidRDefault="00A46C50" w:rsidP="00A46C50">
            <w:pPr>
              <w:jc w:val="both"/>
            </w:pPr>
            <w:r>
              <w:t>povinný „PZ“</w:t>
            </w:r>
          </w:p>
        </w:tc>
        <w:tc>
          <w:tcPr>
            <w:tcW w:w="2695" w:type="dxa"/>
            <w:gridSpan w:val="2"/>
            <w:shd w:val="clear" w:color="auto" w:fill="F7CAAC"/>
          </w:tcPr>
          <w:p w14:paraId="1F627C82" w14:textId="77777777" w:rsidR="00A46C50" w:rsidRDefault="00A46C50" w:rsidP="00A46C50">
            <w:pPr>
              <w:jc w:val="both"/>
            </w:pPr>
            <w:r>
              <w:rPr>
                <w:b/>
              </w:rPr>
              <w:t>doporučený ročník / semestr</w:t>
            </w:r>
          </w:p>
        </w:tc>
        <w:tc>
          <w:tcPr>
            <w:tcW w:w="668" w:type="dxa"/>
          </w:tcPr>
          <w:p w14:paraId="204F3A7B" w14:textId="77777777" w:rsidR="00A46C50" w:rsidRDefault="00A46C50" w:rsidP="00A46C50">
            <w:pPr>
              <w:jc w:val="both"/>
            </w:pPr>
            <w:r>
              <w:t>1/LS</w:t>
            </w:r>
          </w:p>
        </w:tc>
      </w:tr>
      <w:tr w:rsidR="00A46C50" w14:paraId="04E3DE3D" w14:textId="77777777" w:rsidTr="00A46C50">
        <w:tc>
          <w:tcPr>
            <w:tcW w:w="3086" w:type="dxa"/>
            <w:shd w:val="clear" w:color="auto" w:fill="F7CAAC"/>
          </w:tcPr>
          <w:p w14:paraId="37D94A88" w14:textId="77777777" w:rsidR="00A46C50" w:rsidRDefault="00A46C50" w:rsidP="00A46C50">
            <w:pPr>
              <w:jc w:val="both"/>
              <w:rPr>
                <w:b/>
              </w:rPr>
            </w:pPr>
            <w:r>
              <w:rPr>
                <w:b/>
              </w:rPr>
              <w:t>Rozsah studijního předmětu</w:t>
            </w:r>
          </w:p>
        </w:tc>
        <w:tc>
          <w:tcPr>
            <w:tcW w:w="1701" w:type="dxa"/>
            <w:gridSpan w:val="2"/>
          </w:tcPr>
          <w:p w14:paraId="260D1082" w14:textId="77777777" w:rsidR="00A46C50" w:rsidRDefault="00A46C50" w:rsidP="00A46C50">
            <w:pPr>
              <w:jc w:val="both"/>
            </w:pPr>
            <w:r>
              <w:t>26p + 13s</w:t>
            </w:r>
          </w:p>
        </w:tc>
        <w:tc>
          <w:tcPr>
            <w:tcW w:w="889" w:type="dxa"/>
            <w:shd w:val="clear" w:color="auto" w:fill="F7CAAC"/>
          </w:tcPr>
          <w:p w14:paraId="5E3F218B" w14:textId="77777777" w:rsidR="00A46C50" w:rsidRDefault="00A46C50" w:rsidP="00A46C50">
            <w:pPr>
              <w:jc w:val="both"/>
              <w:rPr>
                <w:b/>
              </w:rPr>
            </w:pPr>
            <w:r>
              <w:rPr>
                <w:b/>
              </w:rPr>
              <w:t xml:space="preserve">hod. </w:t>
            </w:r>
          </w:p>
        </w:tc>
        <w:tc>
          <w:tcPr>
            <w:tcW w:w="816" w:type="dxa"/>
          </w:tcPr>
          <w:p w14:paraId="36F6B4ED" w14:textId="77777777" w:rsidR="00A46C50" w:rsidRDefault="00A46C50" w:rsidP="00A46C50">
            <w:pPr>
              <w:jc w:val="both"/>
            </w:pPr>
            <w:r>
              <w:t>39</w:t>
            </w:r>
          </w:p>
        </w:tc>
        <w:tc>
          <w:tcPr>
            <w:tcW w:w="2156" w:type="dxa"/>
            <w:shd w:val="clear" w:color="auto" w:fill="F7CAAC"/>
          </w:tcPr>
          <w:p w14:paraId="3187C35D" w14:textId="77777777" w:rsidR="00A46C50" w:rsidRDefault="00A46C50" w:rsidP="00A46C50">
            <w:pPr>
              <w:jc w:val="both"/>
              <w:rPr>
                <w:b/>
              </w:rPr>
            </w:pPr>
            <w:r>
              <w:rPr>
                <w:b/>
              </w:rPr>
              <w:t>kreditů</w:t>
            </w:r>
          </w:p>
        </w:tc>
        <w:tc>
          <w:tcPr>
            <w:tcW w:w="1207" w:type="dxa"/>
            <w:gridSpan w:val="2"/>
          </w:tcPr>
          <w:p w14:paraId="405E8367" w14:textId="77777777" w:rsidR="00A46C50" w:rsidRDefault="00A46C50" w:rsidP="00A46C50">
            <w:pPr>
              <w:jc w:val="both"/>
            </w:pPr>
            <w:r>
              <w:t>5</w:t>
            </w:r>
          </w:p>
        </w:tc>
      </w:tr>
      <w:tr w:rsidR="00A46C50" w14:paraId="0B2DB76B" w14:textId="77777777" w:rsidTr="00A46C50">
        <w:tc>
          <w:tcPr>
            <w:tcW w:w="3086" w:type="dxa"/>
            <w:shd w:val="clear" w:color="auto" w:fill="F7CAAC"/>
          </w:tcPr>
          <w:p w14:paraId="34D17924" w14:textId="77777777" w:rsidR="00A46C50" w:rsidRDefault="00A46C50" w:rsidP="00A46C50">
            <w:pPr>
              <w:jc w:val="both"/>
              <w:rPr>
                <w:b/>
                <w:sz w:val="22"/>
              </w:rPr>
            </w:pPr>
            <w:r>
              <w:rPr>
                <w:b/>
              </w:rPr>
              <w:t>Prerekvizity, korekvizity, ekvivalence</w:t>
            </w:r>
          </w:p>
        </w:tc>
        <w:tc>
          <w:tcPr>
            <w:tcW w:w="6769" w:type="dxa"/>
            <w:gridSpan w:val="7"/>
          </w:tcPr>
          <w:p w14:paraId="63212FA5" w14:textId="77777777" w:rsidR="00A46C50" w:rsidRDefault="00A46C50" w:rsidP="00A46C50">
            <w:pPr>
              <w:jc w:val="both"/>
            </w:pPr>
          </w:p>
        </w:tc>
      </w:tr>
      <w:tr w:rsidR="00A46C50" w14:paraId="17FEAB6F" w14:textId="77777777" w:rsidTr="00A46C50">
        <w:tc>
          <w:tcPr>
            <w:tcW w:w="3086" w:type="dxa"/>
            <w:shd w:val="clear" w:color="auto" w:fill="F7CAAC"/>
          </w:tcPr>
          <w:p w14:paraId="73E23B9D" w14:textId="77777777" w:rsidR="00A46C50" w:rsidRDefault="00A46C50" w:rsidP="00A46C50">
            <w:pPr>
              <w:jc w:val="both"/>
              <w:rPr>
                <w:b/>
              </w:rPr>
            </w:pPr>
            <w:r>
              <w:rPr>
                <w:b/>
              </w:rPr>
              <w:t>Způsob ověření studijních výsledků</w:t>
            </w:r>
          </w:p>
        </w:tc>
        <w:tc>
          <w:tcPr>
            <w:tcW w:w="3406" w:type="dxa"/>
            <w:gridSpan w:val="4"/>
          </w:tcPr>
          <w:p w14:paraId="4915FBA2" w14:textId="77777777" w:rsidR="00A46C50" w:rsidRDefault="00A46C50" w:rsidP="00A46C50">
            <w:pPr>
              <w:jc w:val="both"/>
            </w:pPr>
            <w:r>
              <w:t>zápočet, zkouška</w:t>
            </w:r>
          </w:p>
        </w:tc>
        <w:tc>
          <w:tcPr>
            <w:tcW w:w="2156" w:type="dxa"/>
            <w:shd w:val="clear" w:color="auto" w:fill="F7CAAC"/>
          </w:tcPr>
          <w:p w14:paraId="6B634A98" w14:textId="77777777" w:rsidR="00A46C50" w:rsidRDefault="00A46C50" w:rsidP="00A46C50">
            <w:pPr>
              <w:jc w:val="both"/>
              <w:rPr>
                <w:b/>
              </w:rPr>
            </w:pPr>
            <w:r>
              <w:rPr>
                <w:b/>
              </w:rPr>
              <w:t>Forma výuky</w:t>
            </w:r>
          </w:p>
        </w:tc>
        <w:tc>
          <w:tcPr>
            <w:tcW w:w="1207" w:type="dxa"/>
            <w:gridSpan w:val="2"/>
          </w:tcPr>
          <w:p w14:paraId="5B3193C4" w14:textId="77777777" w:rsidR="00A46C50" w:rsidRDefault="00A46C50" w:rsidP="00A46C50">
            <w:pPr>
              <w:jc w:val="both"/>
            </w:pPr>
            <w:r>
              <w:t>přednáška, seminář</w:t>
            </w:r>
          </w:p>
        </w:tc>
      </w:tr>
      <w:tr w:rsidR="00A46C50" w14:paraId="3AB36A4F" w14:textId="77777777" w:rsidTr="00A46C50">
        <w:tc>
          <w:tcPr>
            <w:tcW w:w="3086" w:type="dxa"/>
            <w:shd w:val="clear" w:color="auto" w:fill="F7CAAC"/>
          </w:tcPr>
          <w:p w14:paraId="20038403"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7F944C4" w14:textId="5F7CA16A" w:rsidR="00A46C50" w:rsidRPr="000B7DEE" w:rsidRDefault="00A46C50" w:rsidP="000A772F">
            <w:pPr>
              <w:jc w:val="both"/>
            </w:pPr>
            <w:r w:rsidRPr="000B7DEE">
              <w:t>Požadavky k</w:t>
            </w:r>
            <w:r w:rsidR="000A772F">
              <w:t> </w:t>
            </w:r>
            <w:r w:rsidRPr="000B7DEE">
              <w:t>zápočtu</w:t>
            </w:r>
            <w:r w:rsidR="000A772F">
              <w:t xml:space="preserve">: </w:t>
            </w:r>
            <w:r w:rsidRPr="000B7DEE">
              <w:t>80% účast na zvaných přednáškách a seminářích</w:t>
            </w:r>
            <w:r w:rsidR="000A772F">
              <w:t xml:space="preserve">; </w:t>
            </w:r>
            <w:r>
              <w:t>vypracování případové studie na zadané téma</w:t>
            </w:r>
            <w:r w:rsidR="000A772F">
              <w:t>.</w:t>
            </w:r>
          </w:p>
          <w:p w14:paraId="4C32249D" w14:textId="74502086" w:rsidR="00A46C50" w:rsidRDefault="00A46C50" w:rsidP="000A772F">
            <w:pPr>
              <w:jc w:val="both"/>
            </w:pPr>
            <w:r w:rsidRPr="000B7DEE">
              <w:t>Požadavky ke zkoušce</w:t>
            </w:r>
            <w:r w:rsidR="000A772F">
              <w:t xml:space="preserve">: </w:t>
            </w:r>
            <w:r w:rsidRPr="000B7DEE">
              <w:t>zápočet</w:t>
            </w:r>
            <w:r w:rsidR="000A772F">
              <w:t xml:space="preserve">; </w:t>
            </w:r>
            <w:r w:rsidRPr="000B7DEE">
              <w:t>písemná část na</w:t>
            </w:r>
            <w:r>
              <w:t xml:space="preserve"> min.</w:t>
            </w:r>
            <w:r w:rsidRPr="000B7DEE">
              <w:t xml:space="preserve"> 60%</w:t>
            </w:r>
            <w:r w:rsidR="000A772F">
              <w:t xml:space="preserve">; </w:t>
            </w:r>
            <w:r w:rsidRPr="000B7DEE">
              <w:t>ústní část – výsledná známka je kombinací z obou částí.</w:t>
            </w:r>
          </w:p>
        </w:tc>
      </w:tr>
      <w:tr w:rsidR="00A46C50" w14:paraId="405C5E2A" w14:textId="77777777" w:rsidTr="00AE4E20">
        <w:trPr>
          <w:trHeight w:val="70"/>
        </w:trPr>
        <w:tc>
          <w:tcPr>
            <w:tcW w:w="9855" w:type="dxa"/>
            <w:gridSpan w:val="8"/>
            <w:tcBorders>
              <w:top w:val="nil"/>
            </w:tcBorders>
          </w:tcPr>
          <w:p w14:paraId="10023949" w14:textId="77777777" w:rsidR="00A46C50" w:rsidRDefault="00A46C50" w:rsidP="00A46C50">
            <w:pPr>
              <w:jc w:val="both"/>
            </w:pPr>
          </w:p>
        </w:tc>
      </w:tr>
      <w:tr w:rsidR="00A46C50" w14:paraId="6F40CE92" w14:textId="77777777" w:rsidTr="00A46C50">
        <w:trPr>
          <w:trHeight w:val="197"/>
        </w:trPr>
        <w:tc>
          <w:tcPr>
            <w:tcW w:w="3086" w:type="dxa"/>
            <w:tcBorders>
              <w:top w:val="nil"/>
            </w:tcBorders>
            <w:shd w:val="clear" w:color="auto" w:fill="F7CAAC"/>
          </w:tcPr>
          <w:p w14:paraId="32955763" w14:textId="77777777" w:rsidR="00A46C50" w:rsidRDefault="00A46C50" w:rsidP="00A46C50">
            <w:pPr>
              <w:jc w:val="both"/>
              <w:rPr>
                <w:b/>
              </w:rPr>
            </w:pPr>
            <w:r>
              <w:rPr>
                <w:b/>
              </w:rPr>
              <w:t>Garant předmětu</w:t>
            </w:r>
          </w:p>
        </w:tc>
        <w:tc>
          <w:tcPr>
            <w:tcW w:w="6769" w:type="dxa"/>
            <w:gridSpan w:val="7"/>
            <w:tcBorders>
              <w:top w:val="nil"/>
            </w:tcBorders>
          </w:tcPr>
          <w:p w14:paraId="26463A8C" w14:textId="77777777" w:rsidR="00A46C50" w:rsidRDefault="00A46C50" w:rsidP="00A46C50">
            <w:pPr>
              <w:jc w:val="both"/>
            </w:pPr>
            <w:r>
              <w:t>doc. Ing. Zuzana Tučková, Ph.D.</w:t>
            </w:r>
          </w:p>
        </w:tc>
      </w:tr>
      <w:tr w:rsidR="00A46C50" w:rsidRPr="00392833" w14:paraId="1A39B3CF" w14:textId="77777777" w:rsidTr="00A46C50">
        <w:trPr>
          <w:trHeight w:val="243"/>
        </w:trPr>
        <w:tc>
          <w:tcPr>
            <w:tcW w:w="3086" w:type="dxa"/>
            <w:tcBorders>
              <w:top w:val="nil"/>
            </w:tcBorders>
            <w:shd w:val="clear" w:color="auto" w:fill="F7CAAC"/>
          </w:tcPr>
          <w:p w14:paraId="24419C58" w14:textId="77777777" w:rsidR="00A46C50" w:rsidRDefault="00A46C50" w:rsidP="00A46C50">
            <w:pPr>
              <w:jc w:val="both"/>
              <w:rPr>
                <w:b/>
              </w:rPr>
            </w:pPr>
            <w:r>
              <w:rPr>
                <w:b/>
              </w:rPr>
              <w:t>Zapojení garanta do výuky předmětu</w:t>
            </w:r>
          </w:p>
        </w:tc>
        <w:tc>
          <w:tcPr>
            <w:tcW w:w="6769" w:type="dxa"/>
            <w:gridSpan w:val="7"/>
            <w:tcBorders>
              <w:top w:val="nil"/>
            </w:tcBorders>
          </w:tcPr>
          <w:p w14:paraId="0417A5A1" w14:textId="77777777" w:rsidR="00A46C50" w:rsidRPr="00392833" w:rsidRDefault="00A46C50" w:rsidP="00A46C50">
            <w:pPr>
              <w:jc w:val="both"/>
            </w:pPr>
            <w:r w:rsidRPr="00392833">
              <w:t xml:space="preserve">Garant se podílí na přednášení v rozsahu </w:t>
            </w:r>
            <w:r>
              <w:t>60</w:t>
            </w:r>
            <w:r w:rsidRPr="00392833">
              <w:t xml:space="preserve"> %, stanovuje koncepci seminářů a podílí se také na jejich koordinaci. </w:t>
            </w:r>
          </w:p>
        </w:tc>
      </w:tr>
      <w:tr w:rsidR="00A46C50" w14:paraId="64E4D83F" w14:textId="77777777" w:rsidTr="00A46C50">
        <w:tc>
          <w:tcPr>
            <w:tcW w:w="3086" w:type="dxa"/>
            <w:shd w:val="clear" w:color="auto" w:fill="F7CAAC"/>
          </w:tcPr>
          <w:p w14:paraId="32B3C705" w14:textId="77777777" w:rsidR="00A46C50" w:rsidRDefault="00A46C50" w:rsidP="00A46C50">
            <w:pPr>
              <w:jc w:val="both"/>
              <w:rPr>
                <w:b/>
              </w:rPr>
            </w:pPr>
            <w:r>
              <w:rPr>
                <w:b/>
              </w:rPr>
              <w:t>Vyučující</w:t>
            </w:r>
          </w:p>
        </w:tc>
        <w:tc>
          <w:tcPr>
            <w:tcW w:w="6769" w:type="dxa"/>
            <w:gridSpan w:val="7"/>
            <w:tcBorders>
              <w:bottom w:val="nil"/>
            </w:tcBorders>
          </w:tcPr>
          <w:p w14:paraId="35E6D4D9" w14:textId="77777777" w:rsidR="00A46C50" w:rsidRDefault="00A46C50" w:rsidP="00A46C50">
            <w:pPr>
              <w:jc w:val="both"/>
            </w:pPr>
            <w:r>
              <w:t xml:space="preserve">doc. Ing. Zuzana Tučková, Ph.D. – garant, přednášky (60 %) </w:t>
            </w:r>
          </w:p>
          <w:p w14:paraId="73804DFD" w14:textId="77777777" w:rsidR="00A46C50" w:rsidRDefault="00A46C50" w:rsidP="00A46C50">
            <w:pPr>
              <w:jc w:val="both"/>
            </w:pPr>
            <w:r>
              <w:t xml:space="preserve">Ing. Zuzana Vaculčíková, Ph.D. – přednášky (30 %) </w:t>
            </w:r>
          </w:p>
          <w:p w14:paraId="1C3CD5DA" w14:textId="19B6E6ED" w:rsidR="00A46C50" w:rsidRDefault="00A46C50" w:rsidP="00A46C50">
            <w:pPr>
              <w:jc w:val="both"/>
            </w:pPr>
            <w:r>
              <w:t>Ing. Aneta Klimentová – přednášky (10 %)</w:t>
            </w:r>
            <w:r w:rsidR="00AE4E20">
              <w:t>, odborník z praxe</w:t>
            </w:r>
          </w:p>
        </w:tc>
      </w:tr>
      <w:tr w:rsidR="00A46C50" w14:paraId="167CB310" w14:textId="77777777" w:rsidTr="00AE4E20">
        <w:trPr>
          <w:trHeight w:val="244"/>
        </w:trPr>
        <w:tc>
          <w:tcPr>
            <w:tcW w:w="9855" w:type="dxa"/>
            <w:gridSpan w:val="8"/>
            <w:tcBorders>
              <w:top w:val="nil"/>
            </w:tcBorders>
          </w:tcPr>
          <w:p w14:paraId="3A48D0BD" w14:textId="77777777" w:rsidR="00A46C50" w:rsidRDefault="00A46C50" w:rsidP="00A46C50">
            <w:pPr>
              <w:jc w:val="both"/>
            </w:pPr>
          </w:p>
        </w:tc>
      </w:tr>
      <w:tr w:rsidR="00A46C50" w14:paraId="77D1708C" w14:textId="77777777" w:rsidTr="00A46C50">
        <w:tc>
          <w:tcPr>
            <w:tcW w:w="3086" w:type="dxa"/>
            <w:shd w:val="clear" w:color="auto" w:fill="F7CAAC"/>
          </w:tcPr>
          <w:p w14:paraId="48EE1C77" w14:textId="77777777" w:rsidR="00A46C50" w:rsidRDefault="00A46C50" w:rsidP="00A46C50">
            <w:pPr>
              <w:jc w:val="both"/>
              <w:rPr>
                <w:b/>
              </w:rPr>
            </w:pPr>
            <w:r>
              <w:rPr>
                <w:b/>
              </w:rPr>
              <w:t>Stručná anotace předmětu</w:t>
            </w:r>
          </w:p>
        </w:tc>
        <w:tc>
          <w:tcPr>
            <w:tcW w:w="6769" w:type="dxa"/>
            <w:gridSpan w:val="7"/>
            <w:tcBorders>
              <w:bottom w:val="nil"/>
            </w:tcBorders>
          </w:tcPr>
          <w:p w14:paraId="71C6EF26" w14:textId="77777777" w:rsidR="00A46C50" w:rsidRDefault="00A46C50" w:rsidP="00A46C50">
            <w:pPr>
              <w:jc w:val="both"/>
            </w:pPr>
          </w:p>
        </w:tc>
      </w:tr>
      <w:tr w:rsidR="00A46C50" w14:paraId="1BB8AE7C" w14:textId="77777777" w:rsidTr="00A46C50">
        <w:trPr>
          <w:trHeight w:val="3938"/>
        </w:trPr>
        <w:tc>
          <w:tcPr>
            <w:tcW w:w="9855" w:type="dxa"/>
            <w:gridSpan w:val="8"/>
            <w:tcBorders>
              <w:top w:val="nil"/>
              <w:bottom w:val="single" w:sz="12" w:space="0" w:color="auto"/>
            </w:tcBorders>
          </w:tcPr>
          <w:p w14:paraId="38D7B2DB" w14:textId="77777777" w:rsidR="00A46C50" w:rsidRDefault="00A46C50" w:rsidP="00A46C50">
            <w:pPr>
              <w:jc w:val="both"/>
            </w:pPr>
            <w:r w:rsidRPr="00B05158">
              <w:t xml:space="preserve">Udržitelné podnikání je dnes považováno </w:t>
            </w:r>
            <w:r>
              <w:t>významné a v rámci předmětu budou popsány</w:t>
            </w:r>
            <w:r w:rsidRPr="00B05158">
              <w:t xml:space="preserve"> techniky a nástroje navržené pro lídry, podnikatele a odborníky z praxe, kteří jsou zapojeni a odpovědní za strategická rozhodnutí ve svých společnostech a směřující k udržitelnému rozvoji.</w:t>
            </w:r>
          </w:p>
          <w:p w14:paraId="45F5491C" w14:textId="77777777" w:rsidR="00A46C50" w:rsidRDefault="00A46C50" w:rsidP="00A46C50">
            <w:pPr>
              <w:jc w:val="both"/>
            </w:pPr>
            <w:r>
              <w:t xml:space="preserve">Cílem předmětu je vybavit studenty znalostmi o podnikání a jeho podpoře. Firmy jsou významným zdrojem inovací 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w:t>
            </w:r>
          </w:p>
          <w:p w14:paraId="6E0290EF" w14:textId="77777777" w:rsidR="00A46C50" w:rsidRPr="001B13CE" w:rsidRDefault="00A46C50" w:rsidP="00A46C50">
            <w:pPr>
              <w:jc w:val="both"/>
              <w:rPr>
                <w:u w:val="single"/>
              </w:rPr>
            </w:pPr>
            <w:r w:rsidRPr="001B13CE">
              <w:rPr>
                <w:u w:val="single"/>
              </w:rPr>
              <w:t>Základní témata:</w:t>
            </w:r>
          </w:p>
          <w:p w14:paraId="737F11E3" w14:textId="77777777" w:rsidR="00A46C50" w:rsidRDefault="00A46C50" w:rsidP="00DA5BB8">
            <w:pPr>
              <w:pStyle w:val="Odstavecseseznamem"/>
              <w:numPr>
                <w:ilvl w:val="0"/>
                <w:numId w:val="8"/>
              </w:numPr>
              <w:ind w:left="396" w:hanging="284"/>
              <w:jc w:val="both"/>
            </w:pPr>
            <w:r>
              <w:t>Podnik a podnikatelské prostředí (ČR versus EU).</w:t>
            </w:r>
          </w:p>
          <w:p w14:paraId="6CDE3569" w14:textId="77777777" w:rsidR="00A46C50" w:rsidRDefault="00A46C50" w:rsidP="00DA5BB8">
            <w:pPr>
              <w:pStyle w:val="Odstavecseseznamem"/>
              <w:numPr>
                <w:ilvl w:val="0"/>
                <w:numId w:val="8"/>
              </w:numPr>
              <w:ind w:left="396" w:hanging="284"/>
              <w:jc w:val="both"/>
            </w:pPr>
            <w:r>
              <w:t>Rozvojové programy a dotační politika – veřejná podpora podnikání.</w:t>
            </w:r>
          </w:p>
          <w:p w14:paraId="23B3F867" w14:textId="77777777" w:rsidR="00A46C50" w:rsidRDefault="00A46C50" w:rsidP="00DA5BB8">
            <w:pPr>
              <w:pStyle w:val="Odstavecseseznamem"/>
              <w:numPr>
                <w:ilvl w:val="0"/>
                <w:numId w:val="8"/>
              </w:numPr>
              <w:ind w:left="396" w:hanging="284"/>
              <w:jc w:val="both"/>
            </w:pPr>
            <w:r>
              <w:t>Trvale udržitelný rozvoj.</w:t>
            </w:r>
          </w:p>
          <w:p w14:paraId="4A4D599D" w14:textId="77777777" w:rsidR="00A46C50" w:rsidRDefault="00A46C50" w:rsidP="00DA5BB8">
            <w:pPr>
              <w:pStyle w:val="Odstavecseseznamem"/>
              <w:numPr>
                <w:ilvl w:val="0"/>
                <w:numId w:val="8"/>
              </w:numPr>
              <w:ind w:left="396" w:hanging="284"/>
              <w:jc w:val="both"/>
            </w:pPr>
            <w:r>
              <w:t>Udržitelné podnikání v České republice.</w:t>
            </w:r>
          </w:p>
          <w:p w14:paraId="1473BFD8" w14:textId="77777777" w:rsidR="00A46C50" w:rsidRDefault="00A46C50" w:rsidP="00DA5BB8">
            <w:pPr>
              <w:pStyle w:val="Odstavecseseznamem"/>
              <w:numPr>
                <w:ilvl w:val="0"/>
                <w:numId w:val="8"/>
              </w:numPr>
              <w:ind w:left="396" w:hanging="284"/>
              <w:jc w:val="both"/>
            </w:pPr>
            <w:r w:rsidRPr="00DA28B5">
              <w:t>Inovace pro udržitelný rozvoj: Role managementu znalostí</w:t>
            </w:r>
            <w:r>
              <w:t>.</w:t>
            </w:r>
          </w:p>
          <w:p w14:paraId="379372D9" w14:textId="77777777" w:rsidR="00A46C50" w:rsidRDefault="00A46C50" w:rsidP="00DA5BB8">
            <w:pPr>
              <w:pStyle w:val="Odstavecseseznamem"/>
              <w:numPr>
                <w:ilvl w:val="0"/>
                <w:numId w:val="8"/>
              </w:numPr>
              <w:ind w:left="396" w:hanging="284"/>
              <w:jc w:val="both"/>
            </w:pPr>
            <w:r>
              <w:t>Koncept společenské odpovědnosti podniků.</w:t>
            </w:r>
          </w:p>
          <w:p w14:paraId="2EA9BD35" w14:textId="77777777" w:rsidR="00A46C50" w:rsidRDefault="00A46C50" w:rsidP="00DA5BB8">
            <w:pPr>
              <w:pStyle w:val="Odstavecseseznamem"/>
              <w:numPr>
                <w:ilvl w:val="0"/>
                <w:numId w:val="8"/>
              </w:numPr>
              <w:ind w:left="396" w:hanging="284"/>
              <w:jc w:val="both"/>
            </w:pPr>
            <w:r>
              <w:t>Cirkulární ekonomika.</w:t>
            </w:r>
          </w:p>
          <w:p w14:paraId="40CC73F1" w14:textId="77777777" w:rsidR="00A46C50" w:rsidRDefault="00A46C50" w:rsidP="00DA5BB8">
            <w:pPr>
              <w:pStyle w:val="Odstavecseseznamem"/>
              <w:numPr>
                <w:ilvl w:val="0"/>
                <w:numId w:val="8"/>
              </w:numPr>
              <w:ind w:left="396" w:hanging="284"/>
              <w:jc w:val="both"/>
            </w:pPr>
            <w:r>
              <w:t>Sociální ekonomika.</w:t>
            </w:r>
          </w:p>
          <w:p w14:paraId="7E88CEA5" w14:textId="77777777" w:rsidR="00A46C50" w:rsidRDefault="00A46C50" w:rsidP="00DA5BB8">
            <w:pPr>
              <w:pStyle w:val="Odstavecseseznamem"/>
              <w:numPr>
                <w:ilvl w:val="0"/>
                <w:numId w:val="8"/>
              </w:numPr>
              <w:ind w:left="396" w:hanging="284"/>
              <w:jc w:val="both"/>
            </w:pPr>
            <w:r>
              <w:t>Podpora sociálního podnikání.</w:t>
            </w:r>
          </w:p>
          <w:p w14:paraId="616C97EF" w14:textId="77777777" w:rsidR="00A46C50" w:rsidRDefault="00A46C50" w:rsidP="00DA5BB8">
            <w:pPr>
              <w:pStyle w:val="Odstavecseseznamem"/>
              <w:numPr>
                <w:ilvl w:val="0"/>
                <w:numId w:val="8"/>
              </w:numPr>
              <w:ind w:left="396" w:hanging="284"/>
              <w:jc w:val="both"/>
            </w:pPr>
            <w:r>
              <w:t>Příklady dobré praxe „best practices“.</w:t>
            </w:r>
          </w:p>
          <w:p w14:paraId="1E0D9FBE" w14:textId="77777777" w:rsidR="00A46C50" w:rsidRDefault="00A46C50" w:rsidP="00DA5BB8">
            <w:pPr>
              <w:pStyle w:val="Odstavecseseznamem"/>
              <w:numPr>
                <w:ilvl w:val="0"/>
                <w:numId w:val="8"/>
              </w:numPr>
              <w:ind w:left="396" w:hanging="284"/>
              <w:jc w:val="both"/>
            </w:pPr>
            <w:r>
              <w:t>Finanční nástroje podpory podnikání, zdroje financování sociálního podnikání.</w:t>
            </w:r>
          </w:p>
          <w:p w14:paraId="0BB5EF6E" w14:textId="77777777" w:rsidR="00A46C50" w:rsidRDefault="00A46C50" w:rsidP="00DA5BB8">
            <w:pPr>
              <w:pStyle w:val="Odstavecseseznamem"/>
              <w:numPr>
                <w:ilvl w:val="0"/>
                <w:numId w:val="8"/>
              </w:numPr>
              <w:ind w:left="396" w:hanging="284"/>
              <w:jc w:val="both"/>
            </w:pPr>
            <w:r>
              <w:t>Koncepty řízení výkonnosti podniku v podmínkách udržitelného rozvoje podnikání.</w:t>
            </w:r>
          </w:p>
          <w:p w14:paraId="5DAEF34D" w14:textId="77777777" w:rsidR="00A46C50" w:rsidRDefault="00A46C50" w:rsidP="00DA5BB8">
            <w:pPr>
              <w:pStyle w:val="Odstavecseseznamem"/>
              <w:numPr>
                <w:ilvl w:val="0"/>
                <w:numId w:val="8"/>
              </w:numPr>
              <w:ind w:left="396" w:hanging="284"/>
              <w:jc w:val="both"/>
            </w:pPr>
            <w:r>
              <w:t>Společensky odpovědné investování – vymezení a jeho role.</w:t>
            </w:r>
          </w:p>
        </w:tc>
      </w:tr>
      <w:tr w:rsidR="00A46C50" w14:paraId="51466B99" w14:textId="77777777" w:rsidTr="00A46C50">
        <w:trPr>
          <w:trHeight w:val="265"/>
        </w:trPr>
        <w:tc>
          <w:tcPr>
            <w:tcW w:w="3653" w:type="dxa"/>
            <w:gridSpan w:val="2"/>
            <w:tcBorders>
              <w:top w:val="nil"/>
            </w:tcBorders>
            <w:shd w:val="clear" w:color="auto" w:fill="F7CAAC"/>
          </w:tcPr>
          <w:p w14:paraId="170A98E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987ED5" w14:textId="77777777" w:rsidR="00A46C50" w:rsidRDefault="00A46C50" w:rsidP="00A46C50">
            <w:pPr>
              <w:jc w:val="both"/>
            </w:pPr>
          </w:p>
        </w:tc>
      </w:tr>
      <w:tr w:rsidR="00A46C50" w14:paraId="07F235A4" w14:textId="77777777" w:rsidTr="00A46C50">
        <w:trPr>
          <w:trHeight w:val="566"/>
        </w:trPr>
        <w:tc>
          <w:tcPr>
            <w:tcW w:w="9855" w:type="dxa"/>
            <w:gridSpan w:val="8"/>
            <w:tcBorders>
              <w:top w:val="nil"/>
            </w:tcBorders>
          </w:tcPr>
          <w:p w14:paraId="159AAB98" w14:textId="77777777" w:rsidR="00A46C50" w:rsidRDefault="00A46C50" w:rsidP="00A46C50">
            <w:pPr>
              <w:jc w:val="both"/>
              <w:rPr>
                <w:b/>
              </w:rPr>
            </w:pPr>
            <w:r w:rsidRPr="00F66E15">
              <w:rPr>
                <w:b/>
              </w:rPr>
              <w:t>Povinná literatura</w:t>
            </w:r>
          </w:p>
          <w:p w14:paraId="69B5A5FB" w14:textId="1F5B6E68" w:rsidR="00A46C50" w:rsidRDefault="00A46C50" w:rsidP="00A46C50">
            <w:pPr>
              <w:jc w:val="both"/>
            </w:pPr>
            <w:r w:rsidRPr="00BA7755">
              <w:t>TUČKOVÁ, Z</w:t>
            </w:r>
            <w:r w:rsidR="00857CAC">
              <w:t>.</w:t>
            </w:r>
            <w:r w:rsidRPr="00BA7755">
              <w:t>, HAUGE, O</w:t>
            </w:r>
            <w:r w:rsidR="00857CAC">
              <w:t>.</w:t>
            </w:r>
            <w:r w:rsidRPr="00BA7755">
              <w:t xml:space="preserve"> et al. </w:t>
            </w:r>
            <w:r w:rsidRPr="00BA7755">
              <w:rPr>
                <w:i/>
              </w:rPr>
              <w:t>Sociální</w:t>
            </w:r>
            <w:r w:rsidRPr="009C1640">
              <w:rPr>
                <w:i/>
              </w:rPr>
              <w:t xml:space="preserve"> ekonomika, sociální podniky a obrysy udržitelnosti</w:t>
            </w:r>
            <w:r w:rsidRPr="00F80367">
              <w:t>. Praha: Wolters Kluwer, 2016, 146 s. ISBN 978-80-7552-458-4.</w:t>
            </w:r>
          </w:p>
          <w:p w14:paraId="78AD7E20" w14:textId="422288E4" w:rsidR="00A46C50" w:rsidRDefault="00A46C50" w:rsidP="00A46C50">
            <w:pPr>
              <w:jc w:val="both"/>
            </w:pPr>
            <w:r>
              <w:t>ZADRAŽILOVÁ, D</w:t>
            </w:r>
            <w:r w:rsidR="00857CAC">
              <w:t>.</w:t>
            </w:r>
            <w:r>
              <w:t xml:space="preserve"> a kol.</w:t>
            </w:r>
            <w:r w:rsidRPr="00910D93">
              <w:t xml:space="preserve"> </w:t>
            </w:r>
            <w:r w:rsidRPr="00910D93">
              <w:rPr>
                <w:i/>
              </w:rPr>
              <w:t>Udržitelné podnikání</w:t>
            </w:r>
            <w:r w:rsidRPr="00910D93">
              <w:t xml:space="preserve">. 1. vyd. Praha: Nakladatelství Oeconomica. </w:t>
            </w:r>
            <w:r>
              <w:t xml:space="preserve">2011, </w:t>
            </w:r>
            <w:r w:rsidRPr="00910D93">
              <w:t>142 s. ISBN 978-80-245-1833-6.</w:t>
            </w:r>
          </w:p>
          <w:p w14:paraId="32CC79B4" w14:textId="701B5193" w:rsidR="00A46C50" w:rsidRDefault="00A46C50" w:rsidP="00A46C50">
            <w:pPr>
              <w:jc w:val="both"/>
              <w:rPr>
                <w:i/>
                <w:iCs/>
              </w:rPr>
            </w:pPr>
            <w:r w:rsidRPr="00C2550C">
              <w:t>N</w:t>
            </w:r>
            <w:r>
              <w:t>ITIN,</w:t>
            </w:r>
            <w:r w:rsidRPr="00C2550C">
              <w:t xml:space="preserve"> K</w:t>
            </w:r>
            <w:r w:rsidR="00857CAC">
              <w:t>.</w:t>
            </w:r>
            <w:r w:rsidRPr="00C2550C">
              <w:t xml:space="preserve"> S</w:t>
            </w:r>
            <w:r w:rsidR="00857CAC">
              <w:t>.</w:t>
            </w:r>
            <w:r w:rsidRPr="00C2550C">
              <w:t>, P</w:t>
            </w:r>
            <w:r>
              <w:t>ANDEY</w:t>
            </w:r>
            <w:r w:rsidRPr="00C2550C">
              <w:t>,</w:t>
            </w:r>
            <w:r w:rsidR="00857CAC">
              <w:t xml:space="preserve"> S.,</w:t>
            </w:r>
            <w:r w:rsidRPr="00C2550C">
              <w:t xml:space="preserve"> S</w:t>
            </w:r>
            <w:r>
              <w:t>HARMA</w:t>
            </w:r>
            <w:r w:rsidR="00857CAC">
              <w:t>, H.,</w:t>
            </w:r>
            <w:r>
              <w:t xml:space="preserve"> </w:t>
            </w:r>
            <w:r w:rsidRPr="00C2550C">
              <w:t>G</w:t>
            </w:r>
            <w:r>
              <w:t>OEL</w:t>
            </w:r>
            <w:r w:rsidR="00857CAC">
              <w:t>, S</w:t>
            </w:r>
            <w:r>
              <w:t xml:space="preserve">. </w:t>
            </w:r>
            <w:r w:rsidRPr="006C681D">
              <w:rPr>
                <w:i/>
                <w:iCs/>
              </w:rPr>
              <w:t>Green Innovation, Sustainable Development, and Circular Economy</w:t>
            </w:r>
            <w:r>
              <w:rPr>
                <w:i/>
                <w:iCs/>
              </w:rPr>
              <w:t xml:space="preserve">. </w:t>
            </w:r>
            <w:r w:rsidRPr="00F359AB">
              <w:rPr>
                <w:iCs/>
              </w:rPr>
              <w:t>Publisher: CRP Pres</w:t>
            </w:r>
            <w:r>
              <w:rPr>
                <w:iCs/>
              </w:rPr>
              <w:t>s</w:t>
            </w:r>
            <w:r w:rsidRPr="00F359AB">
              <w:rPr>
                <w:iCs/>
              </w:rPr>
              <w:t>, 2020, 249 p.</w:t>
            </w:r>
            <w:r w:rsidRPr="00F359AB">
              <w:t xml:space="preserve"> I</w:t>
            </w:r>
            <w:r w:rsidRPr="00F359AB">
              <w:rPr>
                <w:iCs/>
              </w:rPr>
              <w:t>SBN 978-0367441746.</w:t>
            </w:r>
          </w:p>
          <w:p w14:paraId="6965AD67" w14:textId="1BB78EB7" w:rsidR="00A46C50" w:rsidRPr="005B705D" w:rsidRDefault="00A46C50" w:rsidP="00A46C50">
            <w:pPr>
              <w:jc w:val="both"/>
              <w:rPr>
                <w:iCs/>
              </w:rPr>
            </w:pPr>
            <w:r w:rsidRPr="00F359AB">
              <w:t>OMRANE, A</w:t>
            </w:r>
            <w:r w:rsidR="00331A46">
              <w:t>.</w:t>
            </w:r>
            <w:r w:rsidRPr="00F359AB">
              <w:t>, KASSIMI</w:t>
            </w:r>
            <w:r w:rsidR="00331A46">
              <w:t>, K.</w:t>
            </w:r>
            <w:r w:rsidRPr="00F359AB">
              <w:t xml:space="preserve">, </w:t>
            </w:r>
            <w:r w:rsidR="00331A46">
              <w:t>A</w:t>
            </w:r>
            <w:r w:rsidRPr="00F359AB">
              <w:t>K</w:t>
            </w:r>
            <w:r>
              <w:t>R</w:t>
            </w:r>
            <w:r w:rsidRPr="00F359AB">
              <w:t>AM</w:t>
            </w:r>
            <w:r w:rsidR="00331A46">
              <w:t>, M.W.</w:t>
            </w:r>
            <w:r w:rsidRPr="00F359AB">
              <w:t>, KHANNA</w:t>
            </w:r>
            <w:r w:rsidR="00331A46">
              <w:t>, A.,</w:t>
            </w:r>
            <w:r w:rsidRPr="00F359AB">
              <w:t xml:space="preserve"> MOSTAFIZ</w:t>
            </w:r>
            <w:r w:rsidR="00331A46">
              <w:t>, M.I</w:t>
            </w:r>
            <w:r>
              <w:rPr>
                <w:i/>
                <w:iCs/>
              </w:rPr>
              <w:t>.</w:t>
            </w:r>
            <w:r>
              <w:t xml:space="preserve"> </w:t>
            </w:r>
            <w:r w:rsidRPr="008315BD">
              <w:rPr>
                <w:i/>
                <w:iCs/>
              </w:rPr>
              <w:t>Sustainable Entrepreneurship, Renewable Energy-Based Projects, and Digitalization.</w:t>
            </w:r>
            <w:r>
              <w:rPr>
                <w:i/>
                <w:iCs/>
              </w:rPr>
              <w:t xml:space="preserve"> </w:t>
            </w:r>
            <w:r w:rsidRPr="00F359AB">
              <w:rPr>
                <w:iCs/>
              </w:rPr>
              <w:t>Publisher: CRP Press, 2020, 344 p.</w:t>
            </w:r>
            <w:r w:rsidRPr="00F359AB">
              <w:t xml:space="preserve"> </w:t>
            </w:r>
            <w:r w:rsidRPr="00F359AB">
              <w:rPr>
                <w:iCs/>
              </w:rPr>
              <w:t>ISBN 978</w:t>
            </w:r>
            <w:r>
              <w:rPr>
                <w:iCs/>
              </w:rPr>
              <w:t>-</w:t>
            </w:r>
            <w:r w:rsidRPr="00F359AB">
              <w:rPr>
                <w:iCs/>
              </w:rPr>
              <w:t>0367468378</w:t>
            </w:r>
            <w:r>
              <w:rPr>
                <w:iCs/>
              </w:rPr>
              <w:t>.</w:t>
            </w:r>
          </w:p>
          <w:p w14:paraId="7CBA3F67" w14:textId="77777777" w:rsidR="00A46C50" w:rsidRDefault="00A46C50" w:rsidP="00A46C50">
            <w:pPr>
              <w:jc w:val="both"/>
            </w:pPr>
            <w:r w:rsidRPr="00F66E15">
              <w:rPr>
                <w:b/>
              </w:rPr>
              <w:t>Doporučená literatura</w:t>
            </w:r>
            <w:r>
              <w:t xml:space="preserve"> </w:t>
            </w:r>
          </w:p>
          <w:p w14:paraId="101F3D58" w14:textId="244ABB88" w:rsidR="00A46C50" w:rsidRDefault="00A46C50" w:rsidP="00A46C50">
            <w:pPr>
              <w:jc w:val="both"/>
            </w:pPr>
            <w:r w:rsidRPr="009C1640">
              <w:t xml:space="preserve">JANATKA, F. </w:t>
            </w:r>
            <w:r w:rsidRPr="009C1640">
              <w:rPr>
                <w:i/>
              </w:rPr>
              <w:t>Podnikání v globalizovaném světě</w:t>
            </w:r>
            <w:r w:rsidRPr="009C1640">
              <w:t>. Praha: Wolters Kluwer, 2017, 336 s. ISBN 978-80-7552-754-7.</w:t>
            </w:r>
          </w:p>
          <w:p w14:paraId="1981143D" w14:textId="3AD31FFA" w:rsidR="00A46C50" w:rsidRDefault="00A46C50" w:rsidP="00A46C50">
            <w:pPr>
              <w:jc w:val="both"/>
            </w:pPr>
            <w:r w:rsidRPr="00595ED2">
              <w:t>WELFENS, P</w:t>
            </w:r>
            <w:r w:rsidR="00331A46">
              <w:t>.</w:t>
            </w:r>
            <w:r w:rsidRPr="00595ED2">
              <w:t xml:space="preserve"> J. J., PERRET,</w:t>
            </w:r>
            <w:r w:rsidR="00331A46">
              <w:t xml:space="preserve"> J. K., </w:t>
            </w:r>
            <w:r w:rsidRPr="00595ED2">
              <w:t>IRAWAN</w:t>
            </w:r>
            <w:r w:rsidR="00331A46">
              <w:t>, T.,</w:t>
            </w:r>
            <w:r w:rsidRPr="00595ED2">
              <w:t xml:space="preserve"> JUŠKOVA</w:t>
            </w:r>
            <w:r w:rsidR="00331A46">
              <w:t>, J</w:t>
            </w:r>
            <w:r w:rsidRPr="00595ED2">
              <w:t xml:space="preserve">. </w:t>
            </w:r>
            <w:r w:rsidRPr="00CA73D7">
              <w:rPr>
                <w:i/>
              </w:rPr>
              <w:t>Towards global sustainability: issues, new indicators and economic policy</w:t>
            </w:r>
            <w:r w:rsidRPr="00595ED2">
              <w:t>. Cham: Springer, 2016, 164</w:t>
            </w:r>
            <w:r>
              <w:t xml:space="preserve"> s</w:t>
            </w:r>
            <w:r w:rsidRPr="00595ED2">
              <w:t>. ISBN 978-3-319-18665-8.</w:t>
            </w:r>
          </w:p>
        </w:tc>
      </w:tr>
      <w:tr w:rsidR="00A46C50" w14:paraId="18621EE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008102" w14:textId="77777777" w:rsidR="00A46C50" w:rsidRDefault="00A46C50" w:rsidP="00A46C50">
            <w:pPr>
              <w:jc w:val="center"/>
              <w:rPr>
                <w:b/>
              </w:rPr>
            </w:pPr>
            <w:r>
              <w:rPr>
                <w:b/>
              </w:rPr>
              <w:lastRenderedPageBreak/>
              <w:t>Informace ke kombinované nebo distanční formě</w:t>
            </w:r>
          </w:p>
        </w:tc>
      </w:tr>
      <w:tr w:rsidR="00A46C50" w14:paraId="3DBBA0C3" w14:textId="77777777" w:rsidTr="00A46C50">
        <w:tc>
          <w:tcPr>
            <w:tcW w:w="4787" w:type="dxa"/>
            <w:gridSpan w:val="3"/>
            <w:tcBorders>
              <w:top w:val="single" w:sz="2" w:space="0" w:color="auto"/>
            </w:tcBorders>
            <w:shd w:val="clear" w:color="auto" w:fill="F7CAAC"/>
          </w:tcPr>
          <w:p w14:paraId="0748D426" w14:textId="77777777" w:rsidR="00A46C50" w:rsidRDefault="00A46C50" w:rsidP="00A46C50">
            <w:pPr>
              <w:jc w:val="both"/>
            </w:pPr>
            <w:r>
              <w:rPr>
                <w:b/>
              </w:rPr>
              <w:t>Rozsah konzultací (soustředění)</w:t>
            </w:r>
          </w:p>
        </w:tc>
        <w:tc>
          <w:tcPr>
            <w:tcW w:w="889" w:type="dxa"/>
            <w:tcBorders>
              <w:top w:val="single" w:sz="2" w:space="0" w:color="auto"/>
            </w:tcBorders>
          </w:tcPr>
          <w:p w14:paraId="0FFF60D1" w14:textId="77777777" w:rsidR="00A46C50" w:rsidRDefault="00A46C50" w:rsidP="00A46C50">
            <w:pPr>
              <w:jc w:val="both"/>
            </w:pPr>
            <w:r>
              <w:t>20</w:t>
            </w:r>
          </w:p>
        </w:tc>
        <w:tc>
          <w:tcPr>
            <w:tcW w:w="4179" w:type="dxa"/>
            <w:gridSpan w:val="4"/>
            <w:tcBorders>
              <w:top w:val="single" w:sz="2" w:space="0" w:color="auto"/>
            </w:tcBorders>
            <w:shd w:val="clear" w:color="auto" w:fill="F7CAAC"/>
          </w:tcPr>
          <w:p w14:paraId="5331EF71" w14:textId="77777777" w:rsidR="00A46C50" w:rsidRDefault="00A46C50" w:rsidP="00A46C50">
            <w:pPr>
              <w:jc w:val="both"/>
              <w:rPr>
                <w:b/>
              </w:rPr>
            </w:pPr>
            <w:r>
              <w:rPr>
                <w:b/>
              </w:rPr>
              <w:t xml:space="preserve">hodin </w:t>
            </w:r>
          </w:p>
        </w:tc>
      </w:tr>
      <w:tr w:rsidR="00A46C50" w14:paraId="133629C9" w14:textId="77777777" w:rsidTr="00A46C50">
        <w:tc>
          <w:tcPr>
            <w:tcW w:w="9855" w:type="dxa"/>
            <w:gridSpan w:val="8"/>
            <w:shd w:val="clear" w:color="auto" w:fill="F7CAAC"/>
          </w:tcPr>
          <w:p w14:paraId="62132318" w14:textId="77777777" w:rsidR="00A46C50" w:rsidRDefault="00A46C50" w:rsidP="00A46C50">
            <w:pPr>
              <w:jc w:val="both"/>
              <w:rPr>
                <w:b/>
              </w:rPr>
            </w:pPr>
            <w:r>
              <w:rPr>
                <w:b/>
              </w:rPr>
              <w:t>Informace o způsobu kontaktu s vyučujícím</w:t>
            </w:r>
          </w:p>
        </w:tc>
      </w:tr>
      <w:tr w:rsidR="00A46C50" w14:paraId="0575B401" w14:textId="77777777" w:rsidTr="00AE4E20">
        <w:trPr>
          <w:trHeight w:val="947"/>
        </w:trPr>
        <w:tc>
          <w:tcPr>
            <w:tcW w:w="9855" w:type="dxa"/>
            <w:gridSpan w:val="8"/>
          </w:tcPr>
          <w:p w14:paraId="7F8DFED2" w14:textId="55089922" w:rsidR="00A46C50" w:rsidRDefault="00857CAC"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74BA1" w14:textId="77777777" w:rsidR="00A46C50" w:rsidRDefault="00A46C50" w:rsidP="00A46C50"/>
    <w:p w14:paraId="546D1AFB" w14:textId="77777777" w:rsidR="00A46C50" w:rsidRDefault="00A46C50" w:rsidP="00A46C50"/>
    <w:p w14:paraId="78B0F190" w14:textId="77777777" w:rsidR="00A46C50" w:rsidRDefault="00A46C50" w:rsidP="00A46C50"/>
    <w:p w14:paraId="37300E1C" w14:textId="77777777" w:rsidR="00A46C50" w:rsidRDefault="00A46C50" w:rsidP="00A46C50"/>
    <w:p w14:paraId="499A181F" w14:textId="77777777" w:rsidR="00A46C50" w:rsidRDefault="00A46C50" w:rsidP="00A46C50"/>
    <w:p w14:paraId="379C2FD5" w14:textId="77777777" w:rsidR="00A46C50" w:rsidRDefault="00A46C50" w:rsidP="00A46C50"/>
    <w:p w14:paraId="7DE3DEA9" w14:textId="77777777" w:rsidR="00A46C50" w:rsidRDefault="00A46C50" w:rsidP="00A46C50"/>
    <w:p w14:paraId="29E1E2E5" w14:textId="77777777" w:rsidR="00A46C50" w:rsidRDefault="00A46C50" w:rsidP="00A46C50"/>
    <w:p w14:paraId="59CA3B70" w14:textId="77777777" w:rsidR="00A46C50" w:rsidRDefault="00A46C50" w:rsidP="00A46C50"/>
    <w:p w14:paraId="3E572622" w14:textId="77777777" w:rsidR="00A46C50" w:rsidRDefault="00A46C50" w:rsidP="00A46C50"/>
    <w:p w14:paraId="305EB627" w14:textId="77777777" w:rsidR="00A46C50" w:rsidRDefault="00A46C50" w:rsidP="00A46C50"/>
    <w:p w14:paraId="3C7EBACE" w14:textId="77777777" w:rsidR="00A46C50" w:rsidRDefault="00A46C50" w:rsidP="00A46C50"/>
    <w:p w14:paraId="64D132FF" w14:textId="77777777" w:rsidR="00A46C50" w:rsidRDefault="00A46C50" w:rsidP="00A46C50"/>
    <w:p w14:paraId="489E4963" w14:textId="77777777" w:rsidR="00A46C50" w:rsidRDefault="00A46C50" w:rsidP="00A46C50"/>
    <w:p w14:paraId="7B723241" w14:textId="77777777" w:rsidR="00A46C50" w:rsidRDefault="00A46C50" w:rsidP="00A46C50"/>
    <w:p w14:paraId="66FED8E7" w14:textId="77777777" w:rsidR="00A46C50" w:rsidRDefault="00A46C50" w:rsidP="00A46C50"/>
    <w:p w14:paraId="59D40855" w14:textId="77777777" w:rsidR="00A46C50" w:rsidRDefault="00A46C50" w:rsidP="00A46C50"/>
    <w:p w14:paraId="36508CBB" w14:textId="77777777" w:rsidR="00A46C50" w:rsidRDefault="00A46C50" w:rsidP="00A46C50"/>
    <w:p w14:paraId="4B33B255" w14:textId="77777777" w:rsidR="00A46C50" w:rsidRDefault="00A46C50" w:rsidP="00A46C50"/>
    <w:p w14:paraId="194D3CE6" w14:textId="77777777" w:rsidR="00A46C50" w:rsidRDefault="00A46C50" w:rsidP="00A46C50"/>
    <w:p w14:paraId="43260B1D" w14:textId="77777777" w:rsidR="00A46C50" w:rsidRDefault="00A46C50" w:rsidP="00A46C50"/>
    <w:p w14:paraId="25851CEC" w14:textId="77777777" w:rsidR="00A46C50" w:rsidRDefault="00A46C50" w:rsidP="00A46C50"/>
    <w:p w14:paraId="7EB344D9" w14:textId="77777777" w:rsidR="00A46C50" w:rsidRDefault="00A46C50" w:rsidP="00A46C50"/>
    <w:p w14:paraId="3E654519" w14:textId="77777777" w:rsidR="00A46C50" w:rsidRDefault="00A46C50" w:rsidP="00A46C50"/>
    <w:p w14:paraId="4E18AB1F" w14:textId="77777777" w:rsidR="00A46C50" w:rsidRDefault="00A46C50" w:rsidP="00A46C50"/>
    <w:p w14:paraId="23699257" w14:textId="77777777" w:rsidR="00A46C50" w:rsidRDefault="00A46C50" w:rsidP="00A46C50"/>
    <w:p w14:paraId="241FD16C" w14:textId="77777777" w:rsidR="00A46C50" w:rsidRDefault="00A46C50" w:rsidP="00A46C50"/>
    <w:p w14:paraId="73B1F073" w14:textId="77777777" w:rsidR="00A46C50" w:rsidRDefault="00A46C50" w:rsidP="00A46C50"/>
    <w:p w14:paraId="0C627247" w14:textId="77777777" w:rsidR="00A46C50" w:rsidRDefault="00A46C50" w:rsidP="00A46C50"/>
    <w:p w14:paraId="37C6C311" w14:textId="77777777" w:rsidR="00A46C50" w:rsidRDefault="00A46C50" w:rsidP="00A46C50"/>
    <w:p w14:paraId="5F3642A2" w14:textId="77777777" w:rsidR="00A46C50" w:rsidRDefault="00A46C50" w:rsidP="00A46C50"/>
    <w:p w14:paraId="3FA72A6D" w14:textId="77777777" w:rsidR="00A46C50" w:rsidRDefault="00A46C50" w:rsidP="00A46C50"/>
    <w:p w14:paraId="0B136ED1" w14:textId="77777777" w:rsidR="00A46C50" w:rsidRDefault="00A46C50" w:rsidP="00A46C50"/>
    <w:p w14:paraId="038F0BE4" w14:textId="77777777" w:rsidR="00A46C50" w:rsidRDefault="00A46C50" w:rsidP="00A46C50"/>
    <w:p w14:paraId="21C7D3A4" w14:textId="77777777" w:rsidR="00A46C50" w:rsidRDefault="00A46C50" w:rsidP="00A46C50"/>
    <w:p w14:paraId="0A0EFBB2" w14:textId="77777777" w:rsidR="00A46C50" w:rsidRDefault="00A46C50" w:rsidP="00A46C50"/>
    <w:p w14:paraId="7BDA8938" w14:textId="77777777" w:rsidR="00A46C50" w:rsidRDefault="00A46C50" w:rsidP="00A46C50"/>
    <w:p w14:paraId="09CF13F8" w14:textId="77777777" w:rsidR="00A46C50" w:rsidRDefault="00A46C50" w:rsidP="00A46C50"/>
    <w:p w14:paraId="683DD6DA" w14:textId="77777777" w:rsidR="00A46C50" w:rsidRDefault="00A46C50" w:rsidP="00A46C50"/>
    <w:p w14:paraId="27684728" w14:textId="77777777" w:rsidR="00A46C50" w:rsidRDefault="00A46C50" w:rsidP="00A46C50"/>
    <w:p w14:paraId="667E9AD4" w14:textId="77777777" w:rsidR="00A46C50" w:rsidRDefault="00A46C50" w:rsidP="00A46C50"/>
    <w:p w14:paraId="220693EE" w14:textId="77777777" w:rsidR="00A46C50" w:rsidRDefault="00A46C50" w:rsidP="00A46C50"/>
    <w:p w14:paraId="7165CDED" w14:textId="77777777" w:rsidR="00A46C50" w:rsidRDefault="00A46C50" w:rsidP="00A46C50"/>
    <w:p w14:paraId="5EC0C723"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1330057" w14:textId="77777777" w:rsidTr="00A46C50">
        <w:tc>
          <w:tcPr>
            <w:tcW w:w="9855" w:type="dxa"/>
            <w:gridSpan w:val="8"/>
            <w:tcBorders>
              <w:bottom w:val="double" w:sz="4" w:space="0" w:color="auto"/>
            </w:tcBorders>
            <w:shd w:val="clear" w:color="auto" w:fill="BDD6EE"/>
          </w:tcPr>
          <w:p w14:paraId="6999ED57" w14:textId="30C3B342" w:rsidR="00A46C50" w:rsidRDefault="00A46C50" w:rsidP="00A46C50">
            <w:pPr>
              <w:jc w:val="both"/>
              <w:rPr>
                <w:b/>
                <w:sz w:val="28"/>
              </w:rPr>
            </w:pPr>
            <w:r>
              <w:lastRenderedPageBreak/>
              <w:br w:type="page"/>
            </w:r>
            <w:r>
              <w:rPr>
                <w:b/>
                <w:sz w:val="28"/>
              </w:rPr>
              <w:t>B-III – Charakteristika studijního předmětu</w:t>
            </w:r>
          </w:p>
        </w:tc>
      </w:tr>
      <w:tr w:rsidR="00A46C50" w14:paraId="56DB845F" w14:textId="77777777" w:rsidTr="00A46C50">
        <w:tc>
          <w:tcPr>
            <w:tcW w:w="3086" w:type="dxa"/>
            <w:tcBorders>
              <w:top w:val="double" w:sz="4" w:space="0" w:color="auto"/>
            </w:tcBorders>
            <w:shd w:val="clear" w:color="auto" w:fill="F7CAAC"/>
          </w:tcPr>
          <w:p w14:paraId="2CA0EC5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4986EB2" w14:textId="77777777" w:rsidR="00A46C50" w:rsidRDefault="00A46C50" w:rsidP="00A46C50">
            <w:pPr>
              <w:jc w:val="both"/>
            </w:pPr>
            <w:r>
              <w:t>Adaptace na globální změny a mitigační opatření</w:t>
            </w:r>
          </w:p>
        </w:tc>
      </w:tr>
      <w:tr w:rsidR="00A46C50" w14:paraId="089C659C" w14:textId="77777777" w:rsidTr="00A46C50">
        <w:tc>
          <w:tcPr>
            <w:tcW w:w="3086" w:type="dxa"/>
            <w:shd w:val="clear" w:color="auto" w:fill="F7CAAC"/>
          </w:tcPr>
          <w:p w14:paraId="3E7204F5" w14:textId="77777777" w:rsidR="00A46C50" w:rsidRDefault="00A46C50" w:rsidP="00A46C50">
            <w:pPr>
              <w:jc w:val="both"/>
              <w:rPr>
                <w:b/>
              </w:rPr>
            </w:pPr>
            <w:r>
              <w:rPr>
                <w:b/>
              </w:rPr>
              <w:t>Typ předmětu</w:t>
            </w:r>
          </w:p>
        </w:tc>
        <w:tc>
          <w:tcPr>
            <w:tcW w:w="3406" w:type="dxa"/>
            <w:gridSpan w:val="4"/>
          </w:tcPr>
          <w:p w14:paraId="3734F9AE" w14:textId="77777777" w:rsidR="00A46C50" w:rsidRDefault="00A46C50" w:rsidP="00A46C50">
            <w:pPr>
              <w:jc w:val="both"/>
            </w:pPr>
            <w:r>
              <w:t>povinný „PZ“</w:t>
            </w:r>
          </w:p>
        </w:tc>
        <w:tc>
          <w:tcPr>
            <w:tcW w:w="2695" w:type="dxa"/>
            <w:gridSpan w:val="2"/>
            <w:shd w:val="clear" w:color="auto" w:fill="F7CAAC"/>
          </w:tcPr>
          <w:p w14:paraId="065B576A" w14:textId="77777777" w:rsidR="00A46C50" w:rsidRDefault="00A46C50" w:rsidP="00A46C50">
            <w:pPr>
              <w:jc w:val="both"/>
            </w:pPr>
            <w:r>
              <w:rPr>
                <w:b/>
              </w:rPr>
              <w:t>doporučený ročník / semestr</w:t>
            </w:r>
          </w:p>
        </w:tc>
        <w:tc>
          <w:tcPr>
            <w:tcW w:w="668" w:type="dxa"/>
          </w:tcPr>
          <w:p w14:paraId="793530C1" w14:textId="77777777" w:rsidR="00A46C50" w:rsidRDefault="00A46C50" w:rsidP="00A46C50">
            <w:pPr>
              <w:jc w:val="both"/>
            </w:pPr>
            <w:r>
              <w:t>1/LS</w:t>
            </w:r>
          </w:p>
        </w:tc>
      </w:tr>
      <w:tr w:rsidR="00A46C50" w14:paraId="54AEF068" w14:textId="77777777" w:rsidTr="00A46C50">
        <w:tc>
          <w:tcPr>
            <w:tcW w:w="3086" w:type="dxa"/>
            <w:shd w:val="clear" w:color="auto" w:fill="F7CAAC"/>
          </w:tcPr>
          <w:p w14:paraId="72F2D122" w14:textId="77777777" w:rsidR="00A46C50" w:rsidRDefault="00A46C50" w:rsidP="00A46C50">
            <w:pPr>
              <w:jc w:val="both"/>
              <w:rPr>
                <w:b/>
              </w:rPr>
            </w:pPr>
            <w:r>
              <w:rPr>
                <w:b/>
              </w:rPr>
              <w:t>Rozsah studijního předmětu</w:t>
            </w:r>
          </w:p>
        </w:tc>
        <w:tc>
          <w:tcPr>
            <w:tcW w:w="1701" w:type="dxa"/>
            <w:gridSpan w:val="2"/>
          </w:tcPr>
          <w:p w14:paraId="684DFFC8" w14:textId="77777777" w:rsidR="00A46C50" w:rsidRDefault="00A46C50" w:rsidP="00A46C50">
            <w:pPr>
              <w:jc w:val="both"/>
            </w:pPr>
            <w:r>
              <w:t>26p + 13c</w:t>
            </w:r>
          </w:p>
        </w:tc>
        <w:tc>
          <w:tcPr>
            <w:tcW w:w="889" w:type="dxa"/>
            <w:shd w:val="clear" w:color="auto" w:fill="F7CAAC"/>
          </w:tcPr>
          <w:p w14:paraId="135A945E" w14:textId="77777777" w:rsidR="00A46C50" w:rsidRDefault="00A46C50" w:rsidP="00A46C50">
            <w:pPr>
              <w:jc w:val="both"/>
              <w:rPr>
                <w:b/>
              </w:rPr>
            </w:pPr>
            <w:r>
              <w:rPr>
                <w:b/>
              </w:rPr>
              <w:t xml:space="preserve">hod. </w:t>
            </w:r>
          </w:p>
        </w:tc>
        <w:tc>
          <w:tcPr>
            <w:tcW w:w="816" w:type="dxa"/>
          </w:tcPr>
          <w:p w14:paraId="14FAA587" w14:textId="77777777" w:rsidR="00A46C50" w:rsidRDefault="00A46C50" w:rsidP="00A46C50">
            <w:pPr>
              <w:jc w:val="both"/>
            </w:pPr>
            <w:r>
              <w:t>39</w:t>
            </w:r>
          </w:p>
        </w:tc>
        <w:tc>
          <w:tcPr>
            <w:tcW w:w="2156" w:type="dxa"/>
            <w:shd w:val="clear" w:color="auto" w:fill="F7CAAC"/>
          </w:tcPr>
          <w:p w14:paraId="6EACFB8A" w14:textId="77777777" w:rsidR="00A46C50" w:rsidRDefault="00A46C50" w:rsidP="00A46C50">
            <w:pPr>
              <w:jc w:val="both"/>
              <w:rPr>
                <w:b/>
              </w:rPr>
            </w:pPr>
            <w:r>
              <w:rPr>
                <w:b/>
              </w:rPr>
              <w:t>kreditů</w:t>
            </w:r>
          </w:p>
        </w:tc>
        <w:tc>
          <w:tcPr>
            <w:tcW w:w="1207" w:type="dxa"/>
            <w:gridSpan w:val="2"/>
          </w:tcPr>
          <w:p w14:paraId="7D3AD29E" w14:textId="77777777" w:rsidR="00A46C50" w:rsidRDefault="00A46C50" w:rsidP="00A46C50">
            <w:pPr>
              <w:jc w:val="both"/>
            </w:pPr>
            <w:r>
              <w:t>5</w:t>
            </w:r>
          </w:p>
        </w:tc>
      </w:tr>
      <w:tr w:rsidR="00A46C50" w14:paraId="2C9EB809" w14:textId="77777777" w:rsidTr="00A46C50">
        <w:tc>
          <w:tcPr>
            <w:tcW w:w="3086" w:type="dxa"/>
            <w:shd w:val="clear" w:color="auto" w:fill="F7CAAC"/>
          </w:tcPr>
          <w:p w14:paraId="5649AD1B" w14:textId="77777777" w:rsidR="00A46C50" w:rsidRDefault="00A46C50" w:rsidP="00A46C50">
            <w:pPr>
              <w:jc w:val="both"/>
              <w:rPr>
                <w:b/>
                <w:sz w:val="22"/>
              </w:rPr>
            </w:pPr>
            <w:r>
              <w:rPr>
                <w:b/>
              </w:rPr>
              <w:t>Prerekvizity, korekvizity, ekvivalence</w:t>
            </w:r>
          </w:p>
        </w:tc>
        <w:tc>
          <w:tcPr>
            <w:tcW w:w="6769" w:type="dxa"/>
            <w:gridSpan w:val="7"/>
          </w:tcPr>
          <w:p w14:paraId="6382D127" w14:textId="77777777" w:rsidR="00A46C50" w:rsidRDefault="00A46C50" w:rsidP="00A46C50">
            <w:pPr>
              <w:jc w:val="both"/>
            </w:pPr>
          </w:p>
        </w:tc>
      </w:tr>
      <w:tr w:rsidR="00A46C50" w14:paraId="33C1EC9C" w14:textId="77777777" w:rsidTr="00A46C50">
        <w:tc>
          <w:tcPr>
            <w:tcW w:w="3086" w:type="dxa"/>
            <w:shd w:val="clear" w:color="auto" w:fill="F7CAAC"/>
          </w:tcPr>
          <w:p w14:paraId="6006F634" w14:textId="77777777" w:rsidR="00A46C50" w:rsidRDefault="00A46C50" w:rsidP="00A46C50">
            <w:pPr>
              <w:jc w:val="both"/>
              <w:rPr>
                <w:b/>
              </w:rPr>
            </w:pPr>
            <w:r>
              <w:rPr>
                <w:b/>
              </w:rPr>
              <w:t>Způsob ověření studijních výsledků</w:t>
            </w:r>
          </w:p>
        </w:tc>
        <w:tc>
          <w:tcPr>
            <w:tcW w:w="3406" w:type="dxa"/>
            <w:gridSpan w:val="4"/>
          </w:tcPr>
          <w:p w14:paraId="062006EE" w14:textId="77777777" w:rsidR="00A46C50" w:rsidRDefault="00A46C50" w:rsidP="00A46C50">
            <w:pPr>
              <w:jc w:val="both"/>
            </w:pPr>
            <w:r>
              <w:t>zápočet, zkouška</w:t>
            </w:r>
          </w:p>
        </w:tc>
        <w:tc>
          <w:tcPr>
            <w:tcW w:w="2156" w:type="dxa"/>
            <w:shd w:val="clear" w:color="auto" w:fill="F7CAAC"/>
          </w:tcPr>
          <w:p w14:paraId="15B68A5E" w14:textId="77777777" w:rsidR="00A46C50" w:rsidRDefault="00A46C50" w:rsidP="00A46C50">
            <w:pPr>
              <w:jc w:val="both"/>
              <w:rPr>
                <w:b/>
              </w:rPr>
            </w:pPr>
            <w:r>
              <w:rPr>
                <w:b/>
              </w:rPr>
              <w:t>Forma výuky</w:t>
            </w:r>
          </w:p>
        </w:tc>
        <w:tc>
          <w:tcPr>
            <w:tcW w:w="1207" w:type="dxa"/>
            <w:gridSpan w:val="2"/>
          </w:tcPr>
          <w:p w14:paraId="16E6EA94" w14:textId="77777777" w:rsidR="00A46C50" w:rsidRDefault="00A46C50" w:rsidP="00A46C50">
            <w:pPr>
              <w:jc w:val="both"/>
            </w:pPr>
            <w:r>
              <w:t>přednáška, cvičení</w:t>
            </w:r>
          </w:p>
        </w:tc>
      </w:tr>
      <w:tr w:rsidR="00A46C50" w14:paraId="68E79D09" w14:textId="77777777" w:rsidTr="00A46C50">
        <w:tc>
          <w:tcPr>
            <w:tcW w:w="3086" w:type="dxa"/>
            <w:shd w:val="clear" w:color="auto" w:fill="F7CAAC"/>
          </w:tcPr>
          <w:p w14:paraId="319EE30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CF88B6" w14:textId="790439B8" w:rsidR="00A46C50" w:rsidRDefault="00A46C50" w:rsidP="000A772F">
            <w:pPr>
              <w:jc w:val="both"/>
            </w:pPr>
            <w:r>
              <w:t>Požadavky k</w:t>
            </w:r>
            <w:r w:rsidR="000A772F">
              <w:t> </w:t>
            </w:r>
            <w:r>
              <w:t>zápočtu</w:t>
            </w:r>
            <w:r w:rsidR="000A772F">
              <w:t xml:space="preserve">: </w:t>
            </w:r>
            <w:r>
              <w:rPr>
                <w:lang w:eastAsia="en-US"/>
              </w:rPr>
              <w:t>aktivní ú</w:t>
            </w:r>
            <w:r w:rsidRPr="008D1826">
              <w:rPr>
                <w:rFonts w:eastAsia="TimesNewRoman"/>
                <w:lang w:eastAsia="en-US"/>
              </w:rPr>
              <w:t>č</w:t>
            </w:r>
            <w:r>
              <w:rPr>
                <w:lang w:eastAsia="en-US"/>
              </w:rPr>
              <w:t xml:space="preserve">ast na </w:t>
            </w:r>
            <w:r w:rsidR="008D0107">
              <w:rPr>
                <w:lang w:eastAsia="en-US"/>
              </w:rPr>
              <w:t>cvičeních</w:t>
            </w:r>
            <w:r w:rsidR="000A772F">
              <w:rPr>
                <w:lang w:eastAsia="en-US"/>
              </w:rPr>
              <w:t xml:space="preserve">; </w:t>
            </w:r>
            <w:r>
              <w:rPr>
                <w:lang w:eastAsia="en-US"/>
              </w:rPr>
              <w:t>pr</w:t>
            </w:r>
            <w:r w:rsidRPr="008D1826">
              <w:rPr>
                <w:rFonts w:eastAsia="TimesNewRoman"/>
                <w:lang w:eastAsia="en-US"/>
              </w:rPr>
              <w:t>ů</w:t>
            </w:r>
            <w:r>
              <w:rPr>
                <w:lang w:eastAsia="en-US"/>
              </w:rPr>
              <w:t>b</w:t>
            </w:r>
            <w:r w:rsidRPr="008D1826">
              <w:rPr>
                <w:rFonts w:eastAsia="TimesNewRoman"/>
                <w:lang w:eastAsia="en-US"/>
              </w:rPr>
              <w:t>ě</w:t>
            </w:r>
            <w:r>
              <w:rPr>
                <w:lang w:eastAsia="en-US"/>
              </w:rPr>
              <w:t>žné pln</w:t>
            </w:r>
            <w:r w:rsidRPr="008D1826">
              <w:rPr>
                <w:rFonts w:eastAsia="TimesNewRoman"/>
                <w:lang w:eastAsia="en-US"/>
              </w:rPr>
              <w:t>ě</w:t>
            </w:r>
            <w:r>
              <w:rPr>
                <w:lang w:eastAsia="en-US"/>
              </w:rPr>
              <w:t>ní zadaných úkol</w:t>
            </w:r>
            <w:r w:rsidRPr="008D1826">
              <w:rPr>
                <w:rFonts w:eastAsia="TimesNewRoman"/>
                <w:lang w:eastAsia="en-US"/>
              </w:rPr>
              <w:t xml:space="preserve">ů </w:t>
            </w:r>
            <w:r>
              <w:rPr>
                <w:lang w:eastAsia="en-US"/>
              </w:rPr>
              <w:t xml:space="preserve">do </w:t>
            </w:r>
            <w:r w:rsidR="008D0107">
              <w:rPr>
                <w:lang w:eastAsia="en-US"/>
              </w:rPr>
              <w:t>cvičení</w:t>
            </w:r>
            <w:r w:rsidR="000A772F">
              <w:rPr>
                <w:rFonts w:eastAsia="TimesNewRoman"/>
                <w:lang w:eastAsia="en-US"/>
              </w:rPr>
              <w:t xml:space="preserve">; </w:t>
            </w:r>
            <w:r>
              <w:rPr>
                <w:lang w:eastAsia="en-US"/>
              </w:rPr>
              <w:t>napsání zápo</w:t>
            </w:r>
            <w:r w:rsidRPr="008D1826">
              <w:rPr>
                <w:rFonts w:eastAsia="TimesNewRoman"/>
                <w:lang w:eastAsia="en-US"/>
              </w:rPr>
              <w:t>č</w:t>
            </w:r>
            <w:r>
              <w:rPr>
                <w:lang w:eastAsia="en-US"/>
              </w:rPr>
              <w:t>tové práce</w:t>
            </w:r>
            <w:r w:rsidR="000A772F">
              <w:rPr>
                <w:lang w:eastAsia="en-US"/>
              </w:rPr>
              <w:t>.</w:t>
            </w:r>
          </w:p>
          <w:p w14:paraId="21A242C1" w14:textId="3B6D6C1D" w:rsidR="00A46C50" w:rsidRDefault="00A46C50" w:rsidP="000A772F">
            <w:pPr>
              <w:jc w:val="both"/>
            </w:pPr>
            <w:r>
              <w:t>Požadavky ke zkoušce</w:t>
            </w:r>
            <w:r w:rsidR="000A772F">
              <w:t>: j</w:t>
            </w:r>
            <w:r>
              <w:t>e vyžadována znalost látky z probíraných tematických okruhů, forma je písemná s ústním dozkoušením.</w:t>
            </w:r>
          </w:p>
        </w:tc>
      </w:tr>
      <w:tr w:rsidR="00A46C50" w14:paraId="0B60A668" w14:textId="77777777" w:rsidTr="00AE4E20">
        <w:trPr>
          <w:trHeight w:val="192"/>
        </w:trPr>
        <w:tc>
          <w:tcPr>
            <w:tcW w:w="9855" w:type="dxa"/>
            <w:gridSpan w:val="8"/>
            <w:tcBorders>
              <w:top w:val="nil"/>
            </w:tcBorders>
          </w:tcPr>
          <w:p w14:paraId="18804195" w14:textId="77777777" w:rsidR="00A46C50" w:rsidRDefault="00A46C50" w:rsidP="00A46C50">
            <w:pPr>
              <w:jc w:val="both"/>
            </w:pPr>
          </w:p>
        </w:tc>
      </w:tr>
      <w:tr w:rsidR="00A46C50" w14:paraId="54693F19" w14:textId="77777777" w:rsidTr="00A46C50">
        <w:trPr>
          <w:trHeight w:val="197"/>
        </w:trPr>
        <w:tc>
          <w:tcPr>
            <w:tcW w:w="3086" w:type="dxa"/>
            <w:tcBorders>
              <w:top w:val="nil"/>
            </w:tcBorders>
            <w:shd w:val="clear" w:color="auto" w:fill="F7CAAC"/>
          </w:tcPr>
          <w:p w14:paraId="15DC9CE1" w14:textId="77777777" w:rsidR="00A46C50" w:rsidRDefault="00A46C50" w:rsidP="00A46C50">
            <w:pPr>
              <w:jc w:val="both"/>
              <w:rPr>
                <w:b/>
              </w:rPr>
            </w:pPr>
            <w:r>
              <w:rPr>
                <w:b/>
              </w:rPr>
              <w:t>Garant předmětu</w:t>
            </w:r>
          </w:p>
        </w:tc>
        <w:tc>
          <w:tcPr>
            <w:tcW w:w="6769" w:type="dxa"/>
            <w:gridSpan w:val="7"/>
            <w:tcBorders>
              <w:top w:val="nil"/>
            </w:tcBorders>
          </w:tcPr>
          <w:p w14:paraId="4B7B26F3" w14:textId="77777777" w:rsidR="00A46C50" w:rsidRPr="00C17511" w:rsidRDefault="00A46C50" w:rsidP="00A46C50">
            <w:r w:rsidRPr="00C17511">
              <w:t>Mgr. Matyáš Adam, Ph.D.</w:t>
            </w:r>
          </w:p>
          <w:p w14:paraId="4E920F7E" w14:textId="77777777" w:rsidR="00A46C50" w:rsidRDefault="00A46C50" w:rsidP="00A46C50">
            <w:pPr>
              <w:jc w:val="both"/>
            </w:pPr>
          </w:p>
        </w:tc>
      </w:tr>
      <w:tr w:rsidR="00A46C50" w:rsidRPr="00EA1A06" w14:paraId="45A1B946" w14:textId="77777777" w:rsidTr="00A46C50">
        <w:trPr>
          <w:trHeight w:val="243"/>
        </w:trPr>
        <w:tc>
          <w:tcPr>
            <w:tcW w:w="3086" w:type="dxa"/>
            <w:tcBorders>
              <w:top w:val="nil"/>
            </w:tcBorders>
            <w:shd w:val="clear" w:color="auto" w:fill="F7CAAC"/>
          </w:tcPr>
          <w:p w14:paraId="64A67241" w14:textId="77777777" w:rsidR="00A46C50" w:rsidRDefault="00A46C50" w:rsidP="00A46C50">
            <w:pPr>
              <w:jc w:val="both"/>
              <w:rPr>
                <w:b/>
              </w:rPr>
            </w:pPr>
            <w:r>
              <w:rPr>
                <w:b/>
              </w:rPr>
              <w:t>Zapojení garanta do výuky předmětu</w:t>
            </w:r>
          </w:p>
        </w:tc>
        <w:tc>
          <w:tcPr>
            <w:tcW w:w="6769" w:type="dxa"/>
            <w:gridSpan w:val="7"/>
            <w:tcBorders>
              <w:top w:val="nil"/>
            </w:tcBorders>
          </w:tcPr>
          <w:p w14:paraId="607A0F16" w14:textId="6522F857" w:rsidR="00A46C50" w:rsidRPr="00EA1A06" w:rsidRDefault="00A46C50" w:rsidP="00A46C50">
            <w:pPr>
              <w:jc w:val="both"/>
              <w:rPr>
                <w:lang w:val="en-GB"/>
              </w:rPr>
            </w:pPr>
            <w:r>
              <w:t>Garant stanovuje koncepci předmětu, podílí se na přednáškách v rozsahu 5</w:t>
            </w:r>
            <w:r w:rsidR="008D0107">
              <w:t>0</w:t>
            </w:r>
            <w:r>
              <w:t xml:space="preserve"> % a dále stanovuje koncepci </w:t>
            </w:r>
            <w:r w:rsidR="008D0107">
              <w:t>cvičení</w:t>
            </w:r>
            <w:r>
              <w:t>, podílí se na jejich výuce v rozsahu 54 % a dohlíží na jejich plnění.</w:t>
            </w:r>
          </w:p>
        </w:tc>
      </w:tr>
      <w:tr w:rsidR="00A46C50" w14:paraId="158A07EE" w14:textId="77777777" w:rsidTr="00A46C50">
        <w:tc>
          <w:tcPr>
            <w:tcW w:w="3086" w:type="dxa"/>
            <w:shd w:val="clear" w:color="auto" w:fill="F7CAAC"/>
          </w:tcPr>
          <w:p w14:paraId="684D9D0D" w14:textId="77777777" w:rsidR="00A46C50" w:rsidRDefault="00A46C50" w:rsidP="00A46C50">
            <w:pPr>
              <w:jc w:val="both"/>
              <w:rPr>
                <w:b/>
              </w:rPr>
            </w:pPr>
            <w:r>
              <w:rPr>
                <w:b/>
              </w:rPr>
              <w:t>Vyučující</w:t>
            </w:r>
          </w:p>
        </w:tc>
        <w:tc>
          <w:tcPr>
            <w:tcW w:w="6769" w:type="dxa"/>
            <w:gridSpan w:val="7"/>
            <w:tcBorders>
              <w:bottom w:val="nil"/>
            </w:tcBorders>
          </w:tcPr>
          <w:p w14:paraId="048EE7C6" w14:textId="77777777" w:rsidR="00A46C50" w:rsidRPr="0025713A" w:rsidRDefault="00A46C50" w:rsidP="00A46C50">
            <w:pPr>
              <w:rPr>
                <w:color w:val="000000"/>
              </w:rPr>
            </w:pPr>
            <w:r w:rsidRPr="0025713A">
              <w:rPr>
                <w:color w:val="000000"/>
                <w:bdr w:val="none" w:sz="0" w:space="0" w:color="auto" w:frame="1"/>
              </w:rPr>
              <w:t xml:space="preserve">Mgr. Matyáš Adam, Ph.D. </w:t>
            </w:r>
            <w:r>
              <w:rPr>
                <w:color w:val="000000"/>
                <w:bdr w:val="none" w:sz="0" w:space="0" w:color="auto" w:frame="1"/>
              </w:rPr>
              <w:t>– garant,</w:t>
            </w:r>
            <w:r w:rsidRPr="0025713A">
              <w:rPr>
                <w:color w:val="000000"/>
                <w:bdr w:val="none" w:sz="0" w:space="0" w:color="auto" w:frame="1"/>
              </w:rPr>
              <w:t xml:space="preserve"> přednášky </w:t>
            </w:r>
            <w:r>
              <w:rPr>
                <w:color w:val="000000"/>
                <w:bdr w:val="none" w:sz="0" w:space="0" w:color="auto" w:frame="1"/>
              </w:rPr>
              <w:t>(</w:t>
            </w:r>
            <w:r w:rsidRPr="0025713A">
              <w:rPr>
                <w:color w:val="000000"/>
                <w:bdr w:val="none" w:sz="0" w:space="0" w:color="auto" w:frame="1"/>
              </w:rPr>
              <w:t>5</w:t>
            </w:r>
            <w:r>
              <w:rPr>
                <w:color w:val="000000"/>
                <w:bdr w:val="none" w:sz="0" w:space="0" w:color="auto" w:frame="1"/>
              </w:rPr>
              <w:t>0</w:t>
            </w:r>
            <w:r w:rsidRPr="0025713A">
              <w:rPr>
                <w:color w:val="000000"/>
                <w:bdr w:val="none" w:sz="0" w:space="0" w:color="auto" w:frame="1"/>
              </w:rPr>
              <w:t xml:space="preserve"> %</w:t>
            </w:r>
            <w:r>
              <w:rPr>
                <w:color w:val="000000"/>
                <w:bdr w:val="none" w:sz="0" w:space="0" w:color="auto" w:frame="1"/>
              </w:rPr>
              <w:t>)</w:t>
            </w:r>
          </w:p>
          <w:p w14:paraId="795E478E" w14:textId="77777777" w:rsidR="00A46C50" w:rsidRPr="0025713A" w:rsidRDefault="00A46C50" w:rsidP="00A46C50">
            <w:pPr>
              <w:rPr>
                <w:color w:val="000000"/>
              </w:rPr>
            </w:pPr>
            <w:r w:rsidRPr="0025713A">
              <w:rPr>
                <w:color w:val="000000"/>
                <w:bdr w:val="none" w:sz="0" w:space="0" w:color="auto" w:frame="1"/>
              </w:rPr>
              <w:t xml:space="preserve">Mgr. Ing. Jiří Lehejček, Ph.D. přednášky </w:t>
            </w:r>
            <w:r>
              <w:rPr>
                <w:color w:val="000000"/>
                <w:bdr w:val="none" w:sz="0" w:space="0" w:color="auto" w:frame="1"/>
              </w:rPr>
              <w:t>(</w:t>
            </w:r>
            <w:r w:rsidRPr="0025713A">
              <w:rPr>
                <w:color w:val="000000"/>
                <w:bdr w:val="none" w:sz="0" w:space="0" w:color="auto" w:frame="1"/>
              </w:rPr>
              <w:t>2</w:t>
            </w:r>
            <w:r>
              <w:rPr>
                <w:color w:val="000000"/>
                <w:bdr w:val="none" w:sz="0" w:space="0" w:color="auto" w:frame="1"/>
              </w:rPr>
              <w:t>5</w:t>
            </w:r>
            <w:r w:rsidRPr="0025713A">
              <w:rPr>
                <w:color w:val="000000"/>
                <w:bdr w:val="none" w:sz="0" w:space="0" w:color="auto" w:frame="1"/>
              </w:rPr>
              <w:t> </w:t>
            </w:r>
            <w:r w:rsidRPr="0025713A">
              <w:rPr>
                <w:color w:val="000000"/>
                <w:bdr w:val="none" w:sz="0" w:space="0" w:color="auto" w:frame="1"/>
                <w:lang w:val="en-GB"/>
              </w:rPr>
              <w:t>%</w:t>
            </w:r>
            <w:r>
              <w:rPr>
                <w:color w:val="000000"/>
                <w:bdr w:val="none" w:sz="0" w:space="0" w:color="auto" w:frame="1"/>
                <w:lang w:val="en-GB"/>
              </w:rPr>
              <w:t>)</w:t>
            </w:r>
          </w:p>
          <w:p w14:paraId="6AF008AF" w14:textId="6C2DBC74" w:rsidR="00A46C50" w:rsidRPr="00AE4E20" w:rsidRDefault="00A46C50" w:rsidP="00AE4E20">
            <w:pPr>
              <w:rPr>
                <w:color w:val="000000"/>
              </w:rPr>
            </w:pPr>
            <w:r w:rsidRPr="008D1826">
              <w:rPr>
                <w:color w:val="000000"/>
                <w:bdr w:val="none" w:sz="0" w:space="0" w:color="auto" w:frame="1"/>
              </w:rPr>
              <w:t>Mgr. Lukáš Eršil – přednášky</w:t>
            </w:r>
            <w:r w:rsidRPr="0025713A">
              <w:rPr>
                <w:color w:val="000000"/>
                <w:bdr w:val="none" w:sz="0" w:space="0" w:color="auto" w:frame="1"/>
                <w:lang w:val="en-GB"/>
              </w:rPr>
              <w:t xml:space="preserve"> </w:t>
            </w:r>
            <w:r>
              <w:rPr>
                <w:color w:val="000000"/>
                <w:bdr w:val="none" w:sz="0" w:space="0" w:color="auto" w:frame="1"/>
                <w:lang w:val="en-GB"/>
              </w:rPr>
              <w:t>(</w:t>
            </w:r>
            <w:r w:rsidRPr="0025713A">
              <w:rPr>
                <w:color w:val="000000"/>
                <w:bdr w:val="none" w:sz="0" w:space="0" w:color="auto" w:frame="1"/>
                <w:lang w:val="en-GB"/>
              </w:rPr>
              <w:t>2</w:t>
            </w:r>
            <w:r>
              <w:rPr>
                <w:color w:val="000000"/>
                <w:bdr w:val="none" w:sz="0" w:space="0" w:color="auto" w:frame="1"/>
                <w:lang w:val="en-GB"/>
              </w:rPr>
              <w:t>5</w:t>
            </w:r>
            <w:r w:rsidRPr="0025713A">
              <w:rPr>
                <w:color w:val="000000"/>
                <w:bdr w:val="none" w:sz="0" w:space="0" w:color="auto" w:frame="1"/>
                <w:lang w:val="en-GB"/>
              </w:rPr>
              <w:t> %</w:t>
            </w:r>
            <w:r>
              <w:rPr>
                <w:color w:val="000000"/>
                <w:bdr w:val="none" w:sz="0" w:space="0" w:color="auto" w:frame="1"/>
                <w:lang w:val="en-GB"/>
              </w:rPr>
              <w:t>)</w:t>
            </w:r>
            <w:r w:rsidR="00AE4E20">
              <w:rPr>
                <w:color w:val="000000"/>
              </w:rPr>
              <w:t xml:space="preserve">, </w:t>
            </w:r>
            <w:r w:rsidR="00AE4E20">
              <w:rPr>
                <w:color w:val="000000"/>
                <w:bdr w:val="none" w:sz="0" w:space="0" w:color="auto" w:frame="1"/>
              </w:rPr>
              <w:t>o</w:t>
            </w:r>
            <w:r w:rsidR="00AE4E20" w:rsidRPr="008D1826">
              <w:rPr>
                <w:color w:val="000000"/>
                <w:bdr w:val="none" w:sz="0" w:space="0" w:color="auto" w:frame="1"/>
              </w:rPr>
              <w:t>dborník z praxe</w:t>
            </w:r>
          </w:p>
        </w:tc>
      </w:tr>
      <w:tr w:rsidR="00A46C50" w14:paraId="33D30895" w14:textId="77777777" w:rsidTr="00A46C50">
        <w:trPr>
          <w:trHeight w:val="216"/>
        </w:trPr>
        <w:tc>
          <w:tcPr>
            <w:tcW w:w="9855" w:type="dxa"/>
            <w:gridSpan w:val="8"/>
            <w:tcBorders>
              <w:top w:val="nil"/>
            </w:tcBorders>
          </w:tcPr>
          <w:p w14:paraId="6B5EEDBB" w14:textId="77777777" w:rsidR="00A46C50" w:rsidRDefault="00A46C50" w:rsidP="00A46C50">
            <w:pPr>
              <w:jc w:val="both"/>
            </w:pPr>
          </w:p>
        </w:tc>
      </w:tr>
      <w:tr w:rsidR="00A46C50" w14:paraId="134BB609" w14:textId="77777777" w:rsidTr="00A46C50">
        <w:tc>
          <w:tcPr>
            <w:tcW w:w="3086" w:type="dxa"/>
            <w:shd w:val="clear" w:color="auto" w:fill="F7CAAC"/>
          </w:tcPr>
          <w:p w14:paraId="41FD1A77" w14:textId="77777777" w:rsidR="00A46C50" w:rsidRDefault="00A46C50" w:rsidP="00A46C50">
            <w:pPr>
              <w:jc w:val="both"/>
              <w:rPr>
                <w:b/>
              </w:rPr>
            </w:pPr>
            <w:r>
              <w:rPr>
                <w:b/>
              </w:rPr>
              <w:t>Stručná anotace předmětu</w:t>
            </w:r>
          </w:p>
        </w:tc>
        <w:tc>
          <w:tcPr>
            <w:tcW w:w="6769" w:type="dxa"/>
            <w:gridSpan w:val="7"/>
            <w:tcBorders>
              <w:bottom w:val="nil"/>
            </w:tcBorders>
          </w:tcPr>
          <w:p w14:paraId="25ED1502" w14:textId="77777777" w:rsidR="00A46C50" w:rsidRDefault="00A46C50" w:rsidP="00A46C50">
            <w:pPr>
              <w:jc w:val="both"/>
            </w:pPr>
          </w:p>
        </w:tc>
      </w:tr>
      <w:tr w:rsidR="00A46C50" w14:paraId="19917C52" w14:textId="77777777" w:rsidTr="00A46C50">
        <w:trPr>
          <w:trHeight w:val="3938"/>
        </w:trPr>
        <w:tc>
          <w:tcPr>
            <w:tcW w:w="9855" w:type="dxa"/>
            <w:gridSpan w:val="8"/>
            <w:tcBorders>
              <w:top w:val="nil"/>
              <w:bottom w:val="single" w:sz="12" w:space="0" w:color="auto"/>
            </w:tcBorders>
          </w:tcPr>
          <w:p w14:paraId="5A93359C" w14:textId="77777777" w:rsidR="00A46C50" w:rsidRDefault="00A46C50" w:rsidP="00A46C50">
            <w:pPr>
              <w:jc w:val="both"/>
            </w:pPr>
            <w:r w:rsidRPr="000F2B5C">
              <w:t>Cílem předmětu je seznámit posluchače s</w:t>
            </w:r>
            <w:r>
              <w:t> obecnou charakteristikou a</w:t>
            </w:r>
            <w:r w:rsidRPr="000F2B5C">
              <w:t xml:space="preserve"> metodickými přístupy </w:t>
            </w:r>
            <w:r>
              <w:t>k adaptacím na b</w:t>
            </w:r>
            <w:r>
              <w:rPr>
                <w:color w:val="000000"/>
                <w:shd w:val="clear" w:color="auto" w:fill="FFFFFF"/>
              </w:rPr>
              <w:t>iofyzikální, ekosystémové a socioekonomické změny</w:t>
            </w:r>
            <w:r>
              <w:t xml:space="preserve"> globální změny. Široké spektrum vybraných témat tak respektuje p</w:t>
            </w:r>
            <w:r w:rsidRPr="00EA1A06">
              <w:t>řírodovědn</w:t>
            </w:r>
            <w:r>
              <w:t>é</w:t>
            </w:r>
            <w:r w:rsidRPr="00EA1A06">
              <w:t xml:space="preserve"> aspekt</w:t>
            </w:r>
            <w:r>
              <w:t>y</w:t>
            </w:r>
            <w:r w:rsidRPr="00EA1A06">
              <w:t xml:space="preserve"> trvale udržitelného rozvoje</w:t>
            </w:r>
            <w:r>
              <w:t xml:space="preserve">. </w:t>
            </w:r>
            <w:r w:rsidRPr="00E62D26">
              <w:t>Cílem je předat posluchačům solidní základ pro orientaci v problémech globálních změn, tak aby na základě vědeckých faktů byli schopni si vytvářet jedinečný názor</w:t>
            </w:r>
            <w:r>
              <w:t xml:space="preserve"> a aplikovat poznatky do praxe.</w:t>
            </w:r>
          </w:p>
          <w:p w14:paraId="5C7C804E" w14:textId="77777777" w:rsidR="00A46C50" w:rsidRPr="001B13CE" w:rsidRDefault="00A46C50" w:rsidP="00A46C50">
            <w:pPr>
              <w:jc w:val="both"/>
              <w:rPr>
                <w:u w:val="single"/>
              </w:rPr>
            </w:pPr>
            <w:r w:rsidRPr="001B13CE">
              <w:rPr>
                <w:u w:val="single"/>
              </w:rPr>
              <w:t>Základní témata:</w:t>
            </w:r>
          </w:p>
          <w:p w14:paraId="2F5319FC" w14:textId="77777777" w:rsidR="00A46C50" w:rsidRPr="00E62D26" w:rsidRDefault="00A46C50" w:rsidP="00DA5BB8">
            <w:pPr>
              <w:pStyle w:val="Odstavecseseznamem"/>
              <w:numPr>
                <w:ilvl w:val="0"/>
                <w:numId w:val="16"/>
              </w:numPr>
              <w:ind w:left="396" w:hanging="284"/>
            </w:pPr>
            <w:r w:rsidRPr="007A3186">
              <w:rPr>
                <w:color w:val="000000"/>
                <w:shd w:val="clear" w:color="auto" w:fill="FFFFFF"/>
              </w:rPr>
              <w:t xml:space="preserve">Úvod do studia. </w:t>
            </w:r>
            <w:r>
              <w:rPr>
                <w:color w:val="000000"/>
                <w:shd w:val="clear" w:color="auto" w:fill="FFFFFF"/>
              </w:rPr>
              <w:t>Vědecké poznání globální změny.</w:t>
            </w:r>
          </w:p>
          <w:p w14:paraId="2218B6BC"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E</w:t>
            </w:r>
            <w:r w:rsidRPr="00EA1A06">
              <w:rPr>
                <w:color w:val="000000"/>
                <w:shd w:val="clear" w:color="auto" w:fill="FFFFFF"/>
              </w:rPr>
              <w:t>kosystémové služby</w:t>
            </w:r>
            <w:r>
              <w:rPr>
                <w:color w:val="000000"/>
                <w:shd w:val="clear" w:color="auto" w:fill="FFFFFF"/>
              </w:rPr>
              <w:t>.</w:t>
            </w:r>
            <w:r w:rsidRPr="005C4948">
              <w:rPr>
                <w:color w:val="000000"/>
                <w:shd w:val="clear" w:color="auto" w:fill="FFFFFF"/>
              </w:rPr>
              <w:t xml:space="preserve"> Environmetální rizika a bezpečnost</w:t>
            </w:r>
            <w:r>
              <w:rPr>
                <w:color w:val="000000"/>
                <w:shd w:val="clear" w:color="auto" w:fill="FFFFFF"/>
              </w:rPr>
              <w:t>.</w:t>
            </w:r>
          </w:p>
          <w:p w14:paraId="29270A23"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 xml:space="preserve">Biodiverzita a </w:t>
            </w:r>
            <w:r>
              <w:rPr>
                <w:color w:val="000000"/>
                <w:shd w:val="clear" w:color="auto" w:fill="FFFFFF"/>
              </w:rPr>
              <w:t>její ohrožení.</w:t>
            </w:r>
          </w:p>
          <w:p w14:paraId="59BCB143"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Klimatické jevy a jejich příčiny.</w:t>
            </w:r>
          </w:p>
          <w:p w14:paraId="36E93B4C"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Trendy klimatické změny v Evropě, ČR, rizika klimatických změn</w:t>
            </w:r>
            <w:r>
              <w:rPr>
                <w:color w:val="000000"/>
                <w:shd w:val="clear" w:color="auto" w:fill="FFFFFF"/>
              </w:rPr>
              <w:t>.</w:t>
            </w:r>
          </w:p>
          <w:p w14:paraId="2C9491ED"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Planetární meze.</w:t>
            </w:r>
          </w:p>
          <w:p w14:paraId="5AAEF73B" w14:textId="77777777" w:rsidR="00A46C50"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Základní principy adaptačních opatření, vliv změn na vybrané oblasti hospodářství</w:t>
            </w:r>
            <w:r>
              <w:rPr>
                <w:color w:val="000000"/>
                <w:shd w:val="clear" w:color="auto" w:fill="FFFFFF"/>
              </w:rPr>
              <w:t>.</w:t>
            </w:r>
          </w:p>
          <w:p w14:paraId="054F6CE0" w14:textId="77777777" w:rsidR="00A46C50" w:rsidRDefault="00A46C50" w:rsidP="00DA5BB8">
            <w:pPr>
              <w:numPr>
                <w:ilvl w:val="0"/>
                <w:numId w:val="16"/>
              </w:numPr>
              <w:ind w:left="396" w:hanging="284"/>
            </w:pPr>
            <w:r w:rsidRPr="007805F7">
              <w:t>Vodní hospodářství a vodní režim v</w:t>
            </w:r>
            <w:r>
              <w:t> </w:t>
            </w:r>
            <w:r w:rsidRPr="007805F7">
              <w:t>krajině</w:t>
            </w:r>
            <w:r>
              <w:t>.</w:t>
            </w:r>
          </w:p>
          <w:p w14:paraId="53108A11" w14:textId="77777777" w:rsidR="00A46C50"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Lesní hospodářství. Zemědělství.</w:t>
            </w:r>
          </w:p>
          <w:p w14:paraId="3C8D8CF6" w14:textId="77777777" w:rsidR="00A46C50" w:rsidRPr="00EA1A06" w:rsidRDefault="00A46C50" w:rsidP="00DA5BB8">
            <w:pPr>
              <w:pStyle w:val="Odstavecseseznamem"/>
              <w:numPr>
                <w:ilvl w:val="0"/>
                <w:numId w:val="16"/>
              </w:numPr>
              <w:ind w:left="396" w:hanging="284"/>
              <w:rPr>
                <w:color w:val="000000"/>
                <w:shd w:val="clear" w:color="auto" w:fill="FFFFFF"/>
              </w:rPr>
            </w:pPr>
            <w:r>
              <w:rPr>
                <w:color w:val="000000"/>
                <w:shd w:val="clear" w:color="auto" w:fill="FFFFFF"/>
              </w:rPr>
              <w:t>Urbanizovaná krajina.</w:t>
            </w:r>
          </w:p>
          <w:p w14:paraId="1D658A98"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Komunikační strategie, zapojení veřejnosti</w:t>
            </w:r>
            <w:r>
              <w:rPr>
                <w:color w:val="000000"/>
                <w:shd w:val="clear" w:color="auto" w:fill="FFFFFF"/>
              </w:rPr>
              <w:t>.</w:t>
            </w:r>
          </w:p>
          <w:p w14:paraId="5B8298CC" w14:textId="77777777" w:rsidR="00A46C50" w:rsidRPr="00EA1A06"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Legislativa a strategické dokumenty EU, ČR, ekonomické aspekty</w:t>
            </w:r>
            <w:r>
              <w:rPr>
                <w:color w:val="000000"/>
                <w:shd w:val="clear" w:color="auto" w:fill="FFFFFF"/>
              </w:rPr>
              <w:t>.</w:t>
            </w:r>
          </w:p>
          <w:p w14:paraId="3C2CB110" w14:textId="77777777" w:rsidR="00A46C50" w:rsidRPr="005B705D" w:rsidRDefault="00A46C50" w:rsidP="00DA5BB8">
            <w:pPr>
              <w:pStyle w:val="Odstavecseseznamem"/>
              <w:numPr>
                <w:ilvl w:val="0"/>
                <w:numId w:val="16"/>
              </w:numPr>
              <w:ind w:left="396" w:hanging="284"/>
              <w:rPr>
                <w:color w:val="000000"/>
                <w:shd w:val="clear" w:color="auto" w:fill="FFFFFF"/>
              </w:rPr>
            </w:pPr>
            <w:r w:rsidRPr="00EA1A06">
              <w:rPr>
                <w:color w:val="000000"/>
                <w:shd w:val="clear" w:color="auto" w:fill="FFFFFF"/>
              </w:rPr>
              <w:t>Tématická přednáška (exkurze)</w:t>
            </w:r>
            <w:r>
              <w:rPr>
                <w:color w:val="000000"/>
                <w:shd w:val="clear" w:color="auto" w:fill="FFFFFF"/>
              </w:rPr>
              <w:t>.</w:t>
            </w:r>
          </w:p>
        </w:tc>
      </w:tr>
      <w:tr w:rsidR="00A46C50" w14:paraId="7E9026BB" w14:textId="77777777" w:rsidTr="00A46C50">
        <w:trPr>
          <w:trHeight w:val="265"/>
        </w:trPr>
        <w:tc>
          <w:tcPr>
            <w:tcW w:w="3653" w:type="dxa"/>
            <w:gridSpan w:val="2"/>
            <w:tcBorders>
              <w:top w:val="nil"/>
            </w:tcBorders>
            <w:shd w:val="clear" w:color="auto" w:fill="F7CAAC"/>
          </w:tcPr>
          <w:p w14:paraId="7D5B108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961AD5" w14:textId="77777777" w:rsidR="00A46C50" w:rsidRDefault="00A46C50" w:rsidP="00A46C50">
            <w:pPr>
              <w:jc w:val="both"/>
            </w:pPr>
          </w:p>
        </w:tc>
      </w:tr>
      <w:tr w:rsidR="00A46C50" w14:paraId="471D140C" w14:textId="77777777" w:rsidTr="00A46C50">
        <w:trPr>
          <w:trHeight w:val="992"/>
        </w:trPr>
        <w:tc>
          <w:tcPr>
            <w:tcW w:w="9855" w:type="dxa"/>
            <w:gridSpan w:val="8"/>
            <w:tcBorders>
              <w:top w:val="nil"/>
            </w:tcBorders>
          </w:tcPr>
          <w:p w14:paraId="7B2ACD77" w14:textId="77777777" w:rsidR="00A46C50" w:rsidRPr="001D33DA" w:rsidRDefault="00A46C50" w:rsidP="00331A46">
            <w:pPr>
              <w:jc w:val="both"/>
              <w:rPr>
                <w:b/>
                <w:bCs/>
              </w:rPr>
            </w:pPr>
            <w:r w:rsidRPr="001D33DA">
              <w:rPr>
                <w:b/>
                <w:bCs/>
              </w:rPr>
              <w:t>Povinná literatura</w:t>
            </w:r>
          </w:p>
          <w:p w14:paraId="3419400C" w14:textId="2EC7FD52" w:rsidR="00A46C50" w:rsidRDefault="00A46C50" w:rsidP="00331A46">
            <w:pPr>
              <w:pStyle w:val="a-carousel-card"/>
              <w:shd w:val="clear" w:color="auto" w:fill="FFFFFF"/>
              <w:spacing w:before="0" w:beforeAutospacing="0" w:after="0" w:afterAutospacing="0" w:line="240" w:lineRule="atLeast"/>
              <w:jc w:val="both"/>
              <w:textAlignment w:val="top"/>
              <w:rPr>
                <w:sz w:val="20"/>
                <w:szCs w:val="20"/>
              </w:rPr>
            </w:pPr>
            <w:r w:rsidRPr="00575B77">
              <w:rPr>
                <w:caps/>
                <w:sz w:val="20"/>
                <w:szCs w:val="20"/>
              </w:rPr>
              <w:t>Begon</w:t>
            </w:r>
            <w:r w:rsidRPr="00575B77">
              <w:rPr>
                <w:sz w:val="20"/>
                <w:szCs w:val="20"/>
              </w:rPr>
              <w:t>, M.</w:t>
            </w:r>
            <w:r w:rsidR="00331A46">
              <w:rPr>
                <w:sz w:val="20"/>
                <w:szCs w:val="20"/>
              </w:rPr>
              <w:t>,</w:t>
            </w:r>
            <w:r w:rsidRPr="00575B77">
              <w:rPr>
                <w:sz w:val="20"/>
                <w:szCs w:val="20"/>
              </w:rPr>
              <w:t xml:space="preserve"> </w:t>
            </w:r>
            <w:r w:rsidRPr="00575B77">
              <w:rPr>
                <w:caps/>
                <w:sz w:val="20"/>
                <w:szCs w:val="20"/>
              </w:rPr>
              <w:t>Townsend</w:t>
            </w:r>
            <w:r w:rsidR="00331A46">
              <w:rPr>
                <w:caps/>
                <w:sz w:val="20"/>
                <w:szCs w:val="20"/>
              </w:rPr>
              <w:t>,</w:t>
            </w:r>
            <w:r w:rsidRPr="00575B77">
              <w:rPr>
                <w:sz w:val="20"/>
                <w:szCs w:val="20"/>
              </w:rPr>
              <w:t xml:space="preserve"> C.R. </w:t>
            </w:r>
            <w:r w:rsidRPr="00575B77">
              <w:rPr>
                <w:i/>
                <w:sz w:val="20"/>
                <w:szCs w:val="20"/>
              </w:rPr>
              <w:t>Ecology: from individuals to ecosystems</w:t>
            </w:r>
            <w:r w:rsidRPr="00575B77">
              <w:rPr>
                <w:sz w:val="20"/>
                <w:szCs w:val="20"/>
              </w:rPr>
              <w:t>. John Wiley &amp; Sons, 2020</w:t>
            </w:r>
            <w:r w:rsidR="00331A46">
              <w:rPr>
                <w:sz w:val="20"/>
                <w:szCs w:val="20"/>
              </w:rPr>
              <w:t>.</w:t>
            </w:r>
            <w:r w:rsidRPr="00575B77">
              <w:rPr>
                <w:sz w:val="20"/>
                <w:szCs w:val="20"/>
              </w:rPr>
              <w:t xml:space="preserve"> ISBN 978-1119279358</w:t>
            </w:r>
            <w:r>
              <w:rPr>
                <w:sz w:val="20"/>
                <w:szCs w:val="20"/>
              </w:rPr>
              <w:t>.</w:t>
            </w:r>
          </w:p>
          <w:p w14:paraId="47BAE2E7" w14:textId="1B1CCC3A" w:rsidR="00A46C50" w:rsidRDefault="00A46C50" w:rsidP="00331A46">
            <w:pPr>
              <w:jc w:val="both"/>
              <w:rPr>
                <w:color w:val="1A1A1A"/>
              </w:rPr>
            </w:pPr>
            <w:r w:rsidRPr="00EF2B7F">
              <w:rPr>
                <w:color w:val="1A1A1A"/>
              </w:rPr>
              <w:t>BREARS, R</w:t>
            </w:r>
            <w:r>
              <w:rPr>
                <w:color w:val="1A1A1A"/>
              </w:rPr>
              <w:t>.</w:t>
            </w:r>
            <w:r w:rsidRPr="00EF2B7F">
              <w:rPr>
                <w:color w:val="1A1A1A"/>
              </w:rPr>
              <w:t xml:space="preserve"> C. </w:t>
            </w:r>
            <w:r w:rsidRPr="00062B24">
              <w:rPr>
                <w:i/>
                <w:color w:val="1A1A1A"/>
              </w:rPr>
              <w:t xml:space="preserve">Blue and Green Cities. Palgrave Macmillan, </w:t>
            </w:r>
            <w:r w:rsidRPr="00EF2B7F">
              <w:rPr>
                <w:color w:val="1A1A1A"/>
              </w:rPr>
              <w:t>2018</w:t>
            </w:r>
            <w:r w:rsidR="00331A46">
              <w:rPr>
                <w:color w:val="1A1A1A"/>
              </w:rPr>
              <w:t>.</w:t>
            </w:r>
            <w:r w:rsidRPr="00EF2B7F">
              <w:rPr>
                <w:color w:val="1A1A1A"/>
              </w:rPr>
              <w:t> </w:t>
            </w:r>
            <w:r w:rsidRPr="00EF2B7F">
              <w:rPr>
                <w:rStyle w:val="tooltip"/>
                <w:color w:val="1A1A1A"/>
              </w:rPr>
              <w:t>ISBN 1137592575</w:t>
            </w:r>
            <w:r w:rsidRPr="00EF2B7F">
              <w:rPr>
                <w:color w:val="1A1A1A"/>
              </w:rPr>
              <w:t>.</w:t>
            </w:r>
          </w:p>
          <w:p w14:paraId="679F89E3" w14:textId="0F869088" w:rsidR="00A46C50" w:rsidRPr="005B705D" w:rsidRDefault="00A46C50" w:rsidP="00331A46">
            <w:pPr>
              <w:jc w:val="both"/>
              <w:rPr>
                <w:color w:val="1A1A1A"/>
              </w:rPr>
            </w:pPr>
            <w:r w:rsidRPr="00D02655">
              <w:rPr>
                <w:caps/>
                <w:color w:val="1A1A1A"/>
              </w:rPr>
              <w:t>Walker</w:t>
            </w:r>
            <w:r w:rsidRPr="00CE060D">
              <w:rPr>
                <w:color w:val="1A1A1A"/>
              </w:rPr>
              <w:t xml:space="preserve">, T., </w:t>
            </w:r>
            <w:r w:rsidRPr="00D02655">
              <w:rPr>
                <w:caps/>
                <w:color w:val="1A1A1A"/>
              </w:rPr>
              <w:t>Wendt</w:t>
            </w:r>
            <w:r w:rsidRPr="00CE060D">
              <w:rPr>
                <w:color w:val="1A1A1A"/>
              </w:rPr>
              <w:t xml:space="preserve">, S., </w:t>
            </w:r>
            <w:r w:rsidRPr="00D02655">
              <w:rPr>
                <w:caps/>
                <w:color w:val="1A1A1A"/>
              </w:rPr>
              <w:t>Goubran</w:t>
            </w:r>
            <w:r w:rsidRPr="00CE060D">
              <w:rPr>
                <w:color w:val="1A1A1A"/>
              </w:rPr>
              <w:t>, S.</w:t>
            </w:r>
            <w:r w:rsidR="00331A46">
              <w:rPr>
                <w:color w:val="1A1A1A"/>
              </w:rPr>
              <w:t>,</w:t>
            </w:r>
            <w:r w:rsidRPr="00CE060D">
              <w:rPr>
                <w:color w:val="1A1A1A"/>
              </w:rPr>
              <w:t xml:space="preserve"> </w:t>
            </w:r>
            <w:r w:rsidRPr="00D02655">
              <w:rPr>
                <w:caps/>
                <w:color w:val="1A1A1A"/>
              </w:rPr>
              <w:t>Schwartz</w:t>
            </w:r>
            <w:r w:rsidRPr="00CE060D">
              <w:rPr>
                <w:color w:val="1A1A1A"/>
              </w:rPr>
              <w:t xml:space="preserve">, T. </w:t>
            </w:r>
            <w:r w:rsidRPr="00062B24">
              <w:rPr>
                <w:i/>
                <w:color w:val="1A1A1A"/>
              </w:rPr>
              <w:t>Business and Policy Solutions to Climate Change.</w:t>
            </w:r>
            <w:r>
              <w:rPr>
                <w:color w:val="1A1A1A"/>
              </w:rPr>
              <w:t xml:space="preserve"> </w:t>
            </w:r>
            <w:r w:rsidRPr="00D02655">
              <w:rPr>
                <w:color w:val="1A1A1A"/>
              </w:rPr>
              <w:t>Palgrave Macmillan</w:t>
            </w:r>
            <w:r>
              <w:rPr>
                <w:color w:val="1A1A1A"/>
              </w:rPr>
              <w:t>, 2022</w:t>
            </w:r>
            <w:r w:rsidR="00331A46">
              <w:rPr>
                <w:color w:val="1A1A1A"/>
              </w:rPr>
              <w:t>.</w:t>
            </w:r>
            <w:r>
              <w:rPr>
                <w:color w:val="1A1A1A"/>
              </w:rPr>
              <w:t xml:space="preserve"> ISBN </w:t>
            </w:r>
            <w:r w:rsidRPr="00D02655">
              <w:rPr>
                <w:color w:val="1A1A1A"/>
              </w:rPr>
              <w:t>978-3030868024</w:t>
            </w:r>
            <w:r>
              <w:rPr>
                <w:color w:val="1A1A1A"/>
              </w:rPr>
              <w:t>.</w:t>
            </w:r>
          </w:p>
          <w:p w14:paraId="6E79BEBA" w14:textId="77777777" w:rsidR="00A46C50" w:rsidRDefault="00A46C50" w:rsidP="00331A46">
            <w:pPr>
              <w:jc w:val="both"/>
              <w:rPr>
                <w:b/>
                <w:bCs/>
              </w:rPr>
            </w:pPr>
            <w:r w:rsidRPr="001D33DA">
              <w:rPr>
                <w:b/>
                <w:bCs/>
              </w:rPr>
              <w:t>Doporučená literatura</w:t>
            </w:r>
          </w:p>
          <w:p w14:paraId="66C3BF19" w14:textId="1449D795" w:rsidR="00A46C50" w:rsidRDefault="00A46C50" w:rsidP="00331A46">
            <w:pPr>
              <w:jc w:val="both"/>
              <w:rPr>
                <w:color w:val="1A1A1A"/>
              </w:rPr>
            </w:pPr>
            <w:r w:rsidRPr="00EF2B7F">
              <w:rPr>
                <w:color w:val="1A1A1A"/>
              </w:rPr>
              <w:t>MELESSE, A</w:t>
            </w:r>
            <w:r w:rsidR="00331A46">
              <w:rPr>
                <w:color w:val="1A1A1A"/>
              </w:rPr>
              <w:t>.</w:t>
            </w:r>
            <w:r w:rsidRPr="00EF2B7F">
              <w:rPr>
                <w:color w:val="1A1A1A"/>
              </w:rPr>
              <w:t>, WOSSENU</w:t>
            </w:r>
            <w:r w:rsidR="00331A46">
              <w:rPr>
                <w:color w:val="1A1A1A"/>
              </w:rPr>
              <w:t>, A.,</w:t>
            </w:r>
            <w:r w:rsidRPr="00EF2B7F">
              <w:rPr>
                <w:color w:val="1A1A1A"/>
              </w:rPr>
              <w:t xml:space="preserve"> SENAY</w:t>
            </w:r>
            <w:r w:rsidR="00331A46">
              <w:rPr>
                <w:color w:val="1A1A1A"/>
              </w:rPr>
              <w:t>, G</w:t>
            </w:r>
            <w:r w:rsidRPr="00EF2B7F">
              <w:rPr>
                <w:color w:val="1A1A1A"/>
              </w:rPr>
              <w:t xml:space="preserve">. </w:t>
            </w:r>
            <w:r w:rsidRPr="00331A46">
              <w:rPr>
                <w:i/>
                <w:color w:val="1A1A1A"/>
              </w:rPr>
              <w:t>Extreme Hydrology and Climate Variability</w:t>
            </w:r>
            <w:r w:rsidRPr="00EF2B7F">
              <w:rPr>
                <w:color w:val="1A1A1A"/>
              </w:rPr>
              <w:t>. Elsevier, 2019</w:t>
            </w:r>
            <w:r>
              <w:rPr>
                <w:color w:val="1A1A1A"/>
              </w:rPr>
              <w:t>,</w:t>
            </w:r>
            <w:r w:rsidRPr="00EF2B7F">
              <w:rPr>
                <w:color w:val="1A1A1A"/>
              </w:rPr>
              <w:t xml:space="preserve"> 580 s. </w:t>
            </w:r>
            <w:r w:rsidRPr="00EF2B7F">
              <w:rPr>
                <w:rStyle w:val="tooltip"/>
                <w:color w:val="1A1A1A"/>
              </w:rPr>
              <w:t>ISBN 9780128159989</w:t>
            </w:r>
            <w:r w:rsidR="00331A46">
              <w:rPr>
                <w:rStyle w:val="tooltip"/>
                <w:color w:val="1A1A1A"/>
              </w:rPr>
              <w:t>.</w:t>
            </w:r>
            <w:r w:rsidRPr="00EF2B7F">
              <w:rPr>
                <w:color w:val="1A1A1A"/>
              </w:rPr>
              <w:t xml:space="preserve"> eBook </w:t>
            </w:r>
            <w:r w:rsidRPr="00EF2B7F">
              <w:rPr>
                <w:rStyle w:val="tooltip"/>
                <w:color w:val="1A1A1A"/>
              </w:rPr>
              <w:t>ISBN</w:t>
            </w:r>
            <w:r>
              <w:rPr>
                <w:rStyle w:val="tooltip"/>
                <w:color w:val="1A1A1A"/>
              </w:rPr>
              <w:t xml:space="preserve"> </w:t>
            </w:r>
            <w:r w:rsidRPr="00EF2B7F">
              <w:rPr>
                <w:rStyle w:val="tooltip"/>
                <w:color w:val="1A1A1A"/>
              </w:rPr>
              <w:t>9780128159996</w:t>
            </w:r>
            <w:r>
              <w:rPr>
                <w:rStyle w:val="tooltip"/>
                <w:color w:val="1A1A1A"/>
              </w:rPr>
              <w:t>.</w:t>
            </w:r>
            <w:r w:rsidRPr="00EF2B7F">
              <w:rPr>
                <w:color w:val="1A1A1A"/>
              </w:rPr>
              <w:t> </w:t>
            </w:r>
          </w:p>
          <w:p w14:paraId="7E870655" w14:textId="77777777" w:rsidR="00A46C50" w:rsidRPr="00C17511" w:rsidRDefault="00A46C50" w:rsidP="00331A46">
            <w:pPr>
              <w:jc w:val="both"/>
            </w:pPr>
            <w:r w:rsidRPr="00C17511">
              <w:t xml:space="preserve">Metodický pokyn MZe r. 2015 </w:t>
            </w:r>
            <w:r w:rsidRPr="00331A46">
              <w:rPr>
                <w:i/>
              </w:rPr>
              <w:t>Příprava a realizace opatření pro zmírnění negativních dopadů sucha a nedostatku vody</w:t>
            </w:r>
            <w:r w:rsidRPr="00C17511">
              <w:t>.</w:t>
            </w:r>
            <w:r w:rsidRPr="00C17511">
              <w:br/>
              <w:t>TNV 75 9011 – Hospodaření se srážkovými vodami (HDV).</w:t>
            </w:r>
          </w:p>
          <w:p w14:paraId="1D0AEC6F" w14:textId="16ADA42A" w:rsidR="00A46C50" w:rsidRDefault="00A46C50" w:rsidP="00331A46">
            <w:pPr>
              <w:jc w:val="both"/>
            </w:pPr>
            <w:r w:rsidRPr="00C17511">
              <w:t>PRAX, P.</w:t>
            </w:r>
            <w:r w:rsidR="00331A46">
              <w:t>,</w:t>
            </w:r>
            <w:r w:rsidRPr="00C17511">
              <w:t xml:space="preserve"> HLAVÍNEK, P. </w:t>
            </w:r>
            <w:r w:rsidRPr="00C17511">
              <w:rPr>
                <w:i/>
              </w:rPr>
              <w:t>Hospodaření s dešťovými vodami v urbanizovaném území</w:t>
            </w:r>
            <w:r w:rsidRPr="00C17511">
              <w:t>. Brno: ARDEC, 2007</w:t>
            </w:r>
            <w:r>
              <w:t>,</w:t>
            </w:r>
            <w:r w:rsidRPr="00C17511">
              <w:t xml:space="preserve"> 164 s. </w:t>
            </w:r>
            <w:hyperlink r:id="rId21" w:tgtFrame="_blank" w:history="1">
              <w:r w:rsidRPr="009966FD">
                <w:rPr>
                  <w:rStyle w:val="Hypertextovodkaz"/>
                  <w:color w:val="auto"/>
                  <w:u w:val="none"/>
                </w:rPr>
                <w:t>ISBN 978-80-86020-55-6</w:t>
              </w:r>
            </w:hyperlink>
            <w:r w:rsidRPr="009966FD">
              <w:t>.</w:t>
            </w:r>
          </w:p>
        </w:tc>
      </w:tr>
      <w:tr w:rsidR="00A46C50" w14:paraId="56FF488D"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96F344" w14:textId="77777777" w:rsidR="00A46C50" w:rsidRDefault="00A46C50" w:rsidP="00A46C50">
            <w:pPr>
              <w:jc w:val="center"/>
              <w:rPr>
                <w:b/>
              </w:rPr>
            </w:pPr>
            <w:r>
              <w:rPr>
                <w:b/>
              </w:rPr>
              <w:t>Informace ke kombinované nebo distanční formě</w:t>
            </w:r>
          </w:p>
        </w:tc>
      </w:tr>
      <w:tr w:rsidR="00A46C50" w14:paraId="440FD9E6" w14:textId="77777777" w:rsidTr="00A46C50">
        <w:tc>
          <w:tcPr>
            <w:tcW w:w="4787" w:type="dxa"/>
            <w:gridSpan w:val="3"/>
            <w:tcBorders>
              <w:top w:val="single" w:sz="2" w:space="0" w:color="auto"/>
            </w:tcBorders>
            <w:shd w:val="clear" w:color="auto" w:fill="F7CAAC"/>
          </w:tcPr>
          <w:p w14:paraId="1A8F22B1" w14:textId="77777777" w:rsidR="00A46C50" w:rsidRDefault="00A46C50" w:rsidP="00A46C50">
            <w:pPr>
              <w:jc w:val="both"/>
            </w:pPr>
            <w:r>
              <w:rPr>
                <w:b/>
              </w:rPr>
              <w:t>Rozsah konzultací (soustředění)</w:t>
            </w:r>
          </w:p>
        </w:tc>
        <w:tc>
          <w:tcPr>
            <w:tcW w:w="889" w:type="dxa"/>
            <w:tcBorders>
              <w:top w:val="single" w:sz="2" w:space="0" w:color="auto"/>
            </w:tcBorders>
          </w:tcPr>
          <w:p w14:paraId="00328F23"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EA9D2FC" w14:textId="77777777" w:rsidR="00A46C50" w:rsidRDefault="00A46C50" w:rsidP="00A46C50">
            <w:pPr>
              <w:jc w:val="both"/>
              <w:rPr>
                <w:b/>
              </w:rPr>
            </w:pPr>
            <w:r>
              <w:rPr>
                <w:b/>
              </w:rPr>
              <w:t xml:space="preserve">hodin </w:t>
            </w:r>
          </w:p>
        </w:tc>
      </w:tr>
      <w:tr w:rsidR="00A46C50" w14:paraId="0EA7C375" w14:textId="77777777" w:rsidTr="00A46C50">
        <w:tc>
          <w:tcPr>
            <w:tcW w:w="9855" w:type="dxa"/>
            <w:gridSpan w:val="8"/>
            <w:shd w:val="clear" w:color="auto" w:fill="F7CAAC"/>
          </w:tcPr>
          <w:p w14:paraId="2F27384E" w14:textId="77777777" w:rsidR="00A46C50" w:rsidRDefault="00A46C50" w:rsidP="00A46C50">
            <w:pPr>
              <w:jc w:val="both"/>
              <w:rPr>
                <w:b/>
              </w:rPr>
            </w:pPr>
            <w:r>
              <w:rPr>
                <w:b/>
              </w:rPr>
              <w:t>Informace o způsobu kontaktu s vyučujícím</w:t>
            </w:r>
          </w:p>
        </w:tc>
      </w:tr>
      <w:tr w:rsidR="00A46C50" w14:paraId="07065B59" w14:textId="77777777" w:rsidTr="00AE4E20">
        <w:trPr>
          <w:trHeight w:val="817"/>
        </w:trPr>
        <w:tc>
          <w:tcPr>
            <w:tcW w:w="9855" w:type="dxa"/>
            <w:gridSpan w:val="8"/>
          </w:tcPr>
          <w:p w14:paraId="4D6DC409" w14:textId="2BC28A54" w:rsidR="00A46C50" w:rsidRDefault="00331A46"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19EB2327" w14:textId="77777777" w:rsidR="00A46C50" w:rsidRDefault="00A46C50" w:rsidP="00A46C50"/>
    <w:p w14:paraId="6CB03D06" w14:textId="77777777" w:rsidR="00A46C50" w:rsidRDefault="00A46C50" w:rsidP="00A46C50"/>
    <w:p w14:paraId="4021EF50" w14:textId="77777777" w:rsidR="00A46C50" w:rsidRDefault="00A46C50" w:rsidP="00A46C50"/>
    <w:p w14:paraId="70E6ABB2" w14:textId="77777777" w:rsidR="00A46C50" w:rsidRDefault="00A46C50" w:rsidP="00A46C50"/>
    <w:p w14:paraId="5C55D17C" w14:textId="77777777" w:rsidR="00A46C50" w:rsidRDefault="00A46C50" w:rsidP="00A46C50"/>
    <w:p w14:paraId="63526BC5" w14:textId="77777777" w:rsidR="00A46C50" w:rsidRDefault="00A46C50" w:rsidP="00A46C50"/>
    <w:p w14:paraId="6BFD49B8" w14:textId="77777777" w:rsidR="00A46C50" w:rsidRDefault="00A46C50" w:rsidP="00A46C50"/>
    <w:p w14:paraId="6F01F9EC" w14:textId="77777777" w:rsidR="00A46C50" w:rsidRDefault="00A46C50" w:rsidP="00A46C50"/>
    <w:p w14:paraId="39DDCA19" w14:textId="77777777" w:rsidR="00A46C50" w:rsidRDefault="00A46C50" w:rsidP="00A46C50"/>
    <w:p w14:paraId="0C9EE233" w14:textId="77777777" w:rsidR="00A46C50" w:rsidRDefault="00A46C50" w:rsidP="00A46C50"/>
    <w:p w14:paraId="46586C15" w14:textId="77777777" w:rsidR="00A46C50" w:rsidRDefault="00A46C50" w:rsidP="00A46C50"/>
    <w:p w14:paraId="49374C40" w14:textId="77777777" w:rsidR="00A46C50" w:rsidRDefault="00A46C50" w:rsidP="00A46C50"/>
    <w:p w14:paraId="69751F4B" w14:textId="77777777" w:rsidR="00A46C50" w:rsidRDefault="00A46C50" w:rsidP="00A46C50"/>
    <w:p w14:paraId="4D3E7D9A" w14:textId="77777777" w:rsidR="00A46C50" w:rsidRDefault="00A46C50" w:rsidP="00A46C50"/>
    <w:p w14:paraId="7165525C" w14:textId="77777777" w:rsidR="00A46C50" w:rsidRDefault="00A46C50" w:rsidP="00A46C50"/>
    <w:p w14:paraId="57159652" w14:textId="77777777" w:rsidR="00A46C50" w:rsidRDefault="00A46C50" w:rsidP="00A46C50"/>
    <w:p w14:paraId="7234AE37" w14:textId="77777777" w:rsidR="00A46C50" w:rsidRDefault="00A46C50" w:rsidP="00A46C50"/>
    <w:p w14:paraId="6A0C596E" w14:textId="77777777" w:rsidR="00A46C50" w:rsidRDefault="00A46C50" w:rsidP="00A46C50"/>
    <w:p w14:paraId="76CFCF10" w14:textId="77777777" w:rsidR="00A46C50" w:rsidRDefault="00A46C50" w:rsidP="00A46C50"/>
    <w:p w14:paraId="1D478D8E" w14:textId="77777777" w:rsidR="00A46C50" w:rsidRDefault="00A46C50" w:rsidP="00A46C50"/>
    <w:p w14:paraId="5D0E340F" w14:textId="77777777" w:rsidR="00A46C50" w:rsidRDefault="00A46C50" w:rsidP="00A46C50"/>
    <w:p w14:paraId="04F01B7D" w14:textId="77777777" w:rsidR="00A46C50" w:rsidRDefault="00A46C50" w:rsidP="00A46C50"/>
    <w:p w14:paraId="0A5B3D71" w14:textId="77777777" w:rsidR="00A46C50" w:rsidRDefault="00A46C50" w:rsidP="00A46C50"/>
    <w:p w14:paraId="6950BFE9" w14:textId="77777777" w:rsidR="00A46C50" w:rsidRDefault="00A46C50" w:rsidP="00A46C50"/>
    <w:p w14:paraId="59DF3FC2" w14:textId="77777777" w:rsidR="00A46C50" w:rsidRDefault="00A46C50" w:rsidP="00A46C50"/>
    <w:p w14:paraId="649DE7D1" w14:textId="77777777" w:rsidR="00A46C50" w:rsidRDefault="00A46C50" w:rsidP="00A46C50"/>
    <w:p w14:paraId="18D31DD0" w14:textId="77777777" w:rsidR="00A46C50" w:rsidRDefault="00A46C50" w:rsidP="00A46C50"/>
    <w:p w14:paraId="762B62B7" w14:textId="77777777" w:rsidR="00A46C50" w:rsidRDefault="00A46C50" w:rsidP="00A46C50"/>
    <w:p w14:paraId="7977027C" w14:textId="77777777" w:rsidR="00A46C50" w:rsidRDefault="00A46C50" w:rsidP="00A46C50"/>
    <w:p w14:paraId="65A74090" w14:textId="77777777" w:rsidR="00A46C50" w:rsidRDefault="00A46C50" w:rsidP="00A46C50"/>
    <w:p w14:paraId="5C64B558" w14:textId="77777777" w:rsidR="00A46C50" w:rsidRDefault="00A46C50" w:rsidP="00A46C50"/>
    <w:p w14:paraId="1E8DD36D" w14:textId="77777777" w:rsidR="00A46C50" w:rsidRDefault="00A46C50" w:rsidP="00A46C50"/>
    <w:p w14:paraId="41F4CA00" w14:textId="77777777" w:rsidR="00A46C50" w:rsidRDefault="00A46C50" w:rsidP="00A46C50"/>
    <w:p w14:paraId="66F62DD3" w14:textId="77777777" w:rsidR="00A46C50" w:rsidRDefault="00A46C50" w:rsidP="00A46C50"/>
    <w:p w14:paraId="0D48F0F7" w14:textId="77777777" w:rsidR="00A46C50" w:rsidRDefault="00A46C50" w:rsidP="00A46C50"/>
    <w:p w14:paraId="4250EA21" w14:textId="77777777" w:rsidR="00A46C50" w:rsidRDefault="00A46C50" w:rsidP="00A46C50"/>
    <w:p w14:paraId="3532C8E2" w14:textId="77777777" w:rsidR="00A46C50" w:rsidRDefault="00A46C50" w:rsidP="00A46C50"/>
    <w:p w14:paraId="78515838" w14:textId="77777777" w:rsidR="00A46C50" w:rsidRDefault="00A46C50" w:rsidP="00A46C50"/>
    <w:p w14:paraId="63B25F8B" w14:textId="77777777" w:rsidR="00A46C50" w:rsidRDefault="00A46C50" w:rsidP="00A46C50"/>
    <w:p w14:paraId="4D08336F" w14:textId="77777777" w:rsidR="00A46C50" w:rsidRDefault="00A46C50" w:rsidP="00A46C50"/>
    <w:p w14:paraId="4EA9FE4B" w14:textId="77777777" w:rsidR="00A46C50" w:rsidRDefault="00A46C50" w:rsidP="00A46C50"/>
    <w:p w14:paraId="6A8D5C55" w14:textId="77777777" w:rsidR="00A46C50" w:rsidRDefault="00A46C50" w:rsidP="00A46C50"/>
    <w:p w14:paraId="4C1C27F5" w14:textId="77777777" w:rsidR="00A46C50" w:rsidRDefault="00A46C50" w:rsidP="00A46C50"/>
    <w:p w14:paraId="6F35BE3D" w14:textId="77777777" w:rsidR="00A46C50" w:rsidRDefault="00A46C50" w:rsidP="00A46C50"/>
    <w:p w14:paraId="7BD01B00" w14:textId="77777777" w:rsidR="00A46C50" w:rsidRDefault="00A46C50" w:rsidP="00A46C50"/>
    <w:p w14:paraId="79A8BE1E" w14:textId="77777777" w:rsidR="00A46C50" w:rsidRDefault="00A46C50" w:rsidP="00A46C50"/>
    <w:p w14:paraId="59926D1F" w14:textId="77777777" w:rsidR="00A46C50" w:rsidRDefault="00A46C50" w:rsidP="00A46C50"/>
    <w:p w14:paraId="15F29067"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E87C325" w14:textId="77777777" w:rsidTr="00A46C50">
        <w:tc>
          <w:tcPr>
            <w:tcW w:w="9855" w:type="dxa"/>
            <w:gridSpan w:val="8"/>
            <w:tcBorders>
              <w:bottom w:val="double" w:sz="4" w:space="0" w:color="auto"/>
            </w:tcBorders>
            <w:shd w:val="clear" w:color="auto" w:fill="BDD6EE"/>
          </w:tcPr>
          <w:p w14:paraId="61713193" w14:textId="0BC4BF7B" w:rsidR="00A46C50" w:rsidRDefault="00A46C50" w:rsidP="00A46C50">
            <w:pPr>
              <w:jc w:val="both"/>
              <w:rPr>
                <w:b/>
                <w:sz w:val="28"/>
              </w:rPr>
            </w:pPr>
            <w:r>
              <w:lastRenderedPageBreak/>
              <w:br w:type="page"/>
            </w:r>
            <w:r>
              <w:rPr>
                <w:b/>
                <w:sz w:val="28"/>
              </w:rPr>
              <w:t>B-III – Charakteristika studijního předmětu</w:t>
            </w:r>
          </w:p>
        </w:tc>
      </w:tr>
      <w:tr w:rsidR="00A46C50" w14:paraId="7C397B61" w14:textId="77777777" w:rsidTr="00A46C50">
        <w:tc>
          <w:tcPr>
            <w:tcW w:w="3086" w:type="dxa"/>
            <w:tcBorders>
              <w:top w:val="double" w:sz="4" w:space="0" w:color="auto"/>
            </w:tcBorders>
            <w:shd w:val="clear" w:color="auto" w:fill="F7CAAC"/>
          </w:tcPr>
          <w:p w14:paraId="49564E1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EFF890D" w14:textId="77777777" w:rsidR="00A46C50" w:rsidRPr="00961403" w:rsidRDefault="00A46C50" w:rsidP="00A46C50">
            <w:pPr>
              <w:tabs>
                <w:tab w:val="left" w:pos="2055"/>
              </w:tabs>
              <w:jc w:val="both"/>
            </w:pPr>
            <w:r w:rsidRPr="00961403">
              <w:t>Terénní praxe environmentální udržitelnosti</w:t>
            </w:r>
          </w:p>
        </w:tc>
      </w:tr>
      <w:tr w:rsidR="00A46C50" w14:paraId="75C8BB6A" w14:textId="77777777" w:rsidTr="00A46C50">
        <w:tc>
          <w:tcPr>
            <w:tcW w:w="3086" w:type="dxa"/>
            <w:shd w:val="clear" w:color="auto" w:fill="F7CAAC"/>
          </w:tcPr>
          <w:p w14:paraId="443F3944" w14:textId="77777777" w:rsidR="00A46C50" w:rsidRDefault="00A46C50" w:rsidP="00A46C50">
            <w:pPr>
              <w:jc w:val="both"/>
              <w:rPr>
                <w:b/>
              </w:rPr>
            </w:pPr>
            <w:r>
              <w:rPr>
                <w:b/>
              </w:rPr>
              <w:t>Typ předmětu</w:t>
            </w:r>
          </w:p>
        </w:tc>
        <w:tc>
          <w:tcPr>
            <w:tcW w:w="3406" w:type="dxa"/>
            <w:gridSpan w:val="4"/>
          </w:tcPr>
          <w:p w14:paraId="4884B773" w14:textId="77777777" w:rsidR="00A46C50" w:rsidRDefault="00A46C50" w:rsidP="00A46C50">
            <w:pPr>
              <w:jc w:val="both"/>
            </w:pPr>
            <w:r>
              <w:t>povinný</w:t>
            </w:r>
          </w:p>
        </w:tc>
        <w:tc>
          <w:tcPr>
            <w:tcW w:w="2695" w:type="dxa"/>
            <w:gridSpan w:val="2"/>
            <w:shd w:val="clear" w:color="auto" w:fill="F7CAAC"/>
          </w:tcPr>
          <w:p w14:paraId="267E9723" w14:textId="77777777" w:rsidR="00A46C50" w:rsidRDefault="00A46C50" w:rsidP="00A46C50">
            <w:pPr>
              <w:jc w:val="both"/>
            </w:pPr>
            <w:r>
              <w:rPr>
                <w:b/>
              </w:rPr>
              <w:t>doporučený ročník / semestr</w:t>
            </w:r>
          </w:p>
        </w:tc>
        <w:tc>
          <w:tcPr>
            <w:tcW w:w="668" w:type="dxa"/>
          </w:tcPr>
          <w:p w14:paraId="6178E3D1" w14:textId="77777777" w:rsidR="00A46C50" w:rsidRDefault="00A46C50" w:rsidP="00A46C50">
            <w:pPr>
              <w:jc w:val="both"/>
            </w:pPr>
            <w:r>
              <w:t>1/LS</w:t>
            </w:r>
          </w:p>
        </w:tc>
      </w:tr>
      <w:tr w:rsidR="00A46C50" w14:paraId="680A8C63" w14:textId="77777777" w:rsidTr="00A46C50">
        <w:tc>
          <w:tcPr>
            <w:tcW w:w="3086" w:type="dxa"/>
            <w:shd w:val="clear" w:color="auto" w:fill="F7CAAC"/>
          </w:tcPr>
          <w:p w14:paraId="30CAC054" w14:textId="77777777" w:rsidR="00A46C50" w:rsidRDefault="00A46C50" w:rsidP="00A46C50">
            <w:pPr>
              <w:jc w:val="both"/>
              <w:rPr>
                <w:b/>
              </w:rPr>
            </w:pPr>
            <w:r>
              <w:rPr>
                <w:b/>
              </w:rPr>
              <w:t>Rozsah studijního předmětu</w:t>
            </w:r>
          </w:p>
        </w:tc>
        <w:tc>
          <w:tcPr>
            <w:tcW w:w="1701" w:type="dxa"/>
            <w:gridSpan w:val="2"/>
          </w:tcPr>
          <w:p w14:paraId="6D4122DD" w14:textId="77777777" w:rsidR="00A46C50" w:rsidRDefault="00A46C50" w:rsidP="00A46C50">
            <w:pPr>
              <w:jc w:val="both"/>
            </w:pPr>
            <w:r>
              <w:t>20 hodin</w:t>
            </w:r>
          </w:p>
        </w:tc>
        <w:tc>
          <w:tcPr>
            <w:tcW w:w="889" w:type="dxa"/>
            <w:shd w:val="clear" w:color="auto" w:fill="F7CAAC"/>
          </w:tcPr>
          <w:p w14:paraId="76E37C02" w14:textId="77777777" w:rsidR="00A46C50" w:rsidRDefault="00A46C50" w:rsidP="00A46C50">
            <w:pPr>
              <w:jc w:val="both"/>
              <w:rPr>
                <w:b/>
              </w:rPr>
            </w:pPr>
            <w:r>
              <w:rPr>
                <w:b/>
              </w:rPr>
              <w:t xml:space="preserve">hod. </w:t>
            </w:r>
          </w:p>
        </w:tc>
        <w:tc>
          <w:tcPr>
            <w:tcW w:w="816" w:type="dxa"/>
          </w:tcPr>
          <w:p w14:paraId="10193F28" w14:textId="77777777" w:rsidR="00A46C50" w:rsidRDefault="00A46C50" w:rsidP="00A46C50">
            <w:pPr>
              <w:jc w:val="both"/>
            </w:pPr>
            <w:r>
              <w:t>20</w:t>
            </w:r>
          </w:p>
        </w:tc>
        <w:tc>
          <w:tcPr>
            <w:tcW w:w="2156" w:type="dxa"/>
            <w:shd w:val="clear" w:color="auto" w:fill="F7CAAC"/>
          </w:tcPr>
          <w:p w14:paraId="3398A0B2" w14:textId="77777777" w:rsidR="00A46C50" w:rsidRDefault="00A46C50" w:rsidP="00A46C50">
            <w:pPr>
              <w:jc w:val="both"/>
              <w:rPr>
                <w:b/>
              </w:rPr>
            </w:pPr>
            <w:r>
              <w:rPr>
                <w:b/>
              </w:rPr>
              <w:t>kreditů</w:t>
            </w:r>
          </w:p>
        </w:tc>
        <w:tc>
          <w:tcPr>
            <w:tcW w:w="1207" w:type="dxa"/>
            <w:gridSpan w:val="2"/>
          </w:tcPr>
          <w:p w14:paraId="0159AB3A" w14:textId="77777777" w:rsidR="00A46C50" w:rsidRDefault="00A46C50" w:rsidP="00A46C50">
            <w:pPr>
              <w:jc w:val="both"/>
            </w:pPr>
            <w:r>
              <w:t>5</w:t>
            </w:r>
          </w:p>
        </w:tc>
      </w:tr>
      <w:tr w:rsidR="00A46C50" w14:paraId="186FF17A" w14:textId="77777777" w:rsidTr="00A46C50">
        <w:tc>
          <w:tcPr>
            <w:tcW w:w="3086" w:type="dxa"/>
            <w:shd w:val="clear" w:color="auto" w:fill="F7CAAC"/>
          </w:tcPr>
          <w:p w14:paraId="77B89445" w14:textId="77777777" w:rsidR="00A46C50" w:rsidRDefault="00A46C50" w:rsidP="00A46C50">
            <w:pPr>
              <w:jc w:val="both"/>
              <w:rPr>
                <w:b/>
                <w:sz w:val="22"/>
              </w:rPr>
            </w:pPr>
            <w:r>
              <w:rPr>
                <w:b/>
              </w:rPr>
              <w:t>Prerekvizity, korekvizity, ekvivalence</w:t>
            </w:r>
          </w:p>
        </w:tc>
        <w:tc>
          <w:tcPr>
            <w:tcW w:w="6769" w:type="dxa"/>
            <w:gridSpan w:val="7"/>
          </w:tcPr>
          <w:p w14:paraId="7F1D0C5B" w14:textId="77777777" w:rsidR="00A46C50" w:rsidRDefault="00A46C50" w:rsidP="00A46C50">
            <w:pPr>
              <w:jc w:val="both"/>
            </w:pPr>
          </w:p>
        </w:tc>
      </w:tr>
      <w:tr w:rsidR="00A46C50" w14:paraId="3C2B3A9E" w14:textId="77777777" w:rsidTr="00A46C50">
        <w:tc>
          <w:tcPr>
            <w:tcW w:w="3086" w:type="dxa"/>
            <w:shd w:val="clear" w:color="auto" w:fill="F7CAAC"/>
          </w:tcPr>
          <w:p w14:paraId="198F96E3" w14:textId="77777777" w:rsidR="00A46C50" w:rsidRDefault="00A46C50" w:rsidP="00A46C50">
            <w:pPr>
              <w:jc w:val="both"/>
              <w:rPr>
                <w:b/>
              </w:rPr>
            </w:pPr>
            <w:r>
              <w:rPr>
                <w:b/>
              </w:rPr>
              <w:t>Způsob ověření studijních výsledků</w:t>
            </w:r>
          </w:p>
        </w:tc>
        <w:tc>
          <w:tcPr>
            <w:tcW w:w="3406" w:type="dxa"/>
            <w:gridSpan w:val="4"/>
          </w:tcPr>
          <w:p w14:paraId="349C3378" w14:textId="77777777" w:rsidR="00A46C50" w:rsidRDefault="00A46C50" w:rsidP="00A46C50">
            <w:pPr>
              <w:jc w:val="both"/>
            </w:pPr>
            <w:r>
              <w:t>zápočet</w:t>
            </w:r>
          </w:p>
        </w:tc>
        <w:tc>
          <w:tcPr>
            <w:tcW w:w="2156" w:type="dxa"/>
            <w:shd w:val="clear" w:color="auto" w:fill="F7CAAC"/>
          </w:tcPr>
          <w:p w14:paraId="676F547D" w14:textId="77777777" w:rsidR="00A46C50" w:rsidRDefault="00A46C50" w:rsidP="00A46C50">
            <w:pPr>
              <w:jc w:val="both"/>
              <w:rPr>
                <w:b/>
              </w:rPr>
            </w:pPr>
            <w:r>
              <w:rPr>
                <w:b/>
              </w:rPr>
              <w:t>Forma výuky</w:t>
            </w:r>
          </w:p>
        </w:tc>
        <w:tc>
          <w:tcPr>
            <w:tcW w:w="1207" w:type="dxa"/>
            <w:gridSpan w:val="2"/>
          </w:tcPr>
          <w:p w14:paraId="35092DB5" w14:textId="77777777" w:rsidR="00A46C50" w:rsidRDefault="00A46C50" w:rsidP="00A46C50">
            <w:pPr>
              <w:jc w:val="both"/>
            </w:pPr>
            <w:r>
              <w:t>bloková výuka</w:t>
            </w:r>
          </w:p>
        </w:tc>
      </w:tr>
      <w:tr w:rsidR="00A46C50" w14:paraId="43E0AEB7" w14:textId="77777777" w:rsidTr="00A46C50">
        <w:tc>
          <w:tcPr>
            <w:tcW w:w="3086" w:type="dxa"/>
            <w:shd w:val="clear" w:color="auto" w:fill="F7CAAC"/>
          </w:tcPr>
          <w:p w14:paraId="61748C4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F7057AE" w14:textId="0A9974E4" w:rsidR="00A46C50" w:rsidRDefault="00A46C50" w:rsidP="000A772F">
            <w:pPr>
              <w:jc w:val="both"/>
            </w:pPr>
            <w:r>
              <w:t>Požadavky k</w:t>
            </w:r>
            <w:r w:rsidR="000A772F">
              <w:t> </w:t>
            </w:r>
            <w:r>
              <w:t>zápočtu</w:t>
            </w:r>
            <w:r w:rsidR="000A772F">
              <w:t xml:space="preserve">: </w:t>
            </w:r>
            <w:r>
              <w:t>Absolvování praxe včetně prezentace zpracovaného projektu</w:t>
            </w:r>
            <w:r w:rsidR="000A772F">
              <w:t>.</w:t>
            </w:r>
          </w:p>
        </w:tc>
      </w:tr>
      <w:tr w:rsidR="00A46C50" w14:paraId="6E344788" w14:textId="77777777" w:rsidTr="00A46C50">
        <w:trPr>
          <w:trHeight w:val="264"/>
        </w:trPr>
        <w:tc>
          <w:tcPr>
            <w:tcW w:w="9855" w:type="dxa"/>
            <w:gridSpan w:val="8"/>
            <w:tcBorders>
              <w:top w:val="nil"/>
            </w:tcBorders>
          </w:tcPr>
          <w:p w14:paraId="1D9B69BD" w14:textId="77777777" w:rsidR="00A46C50" w:rsidRDefault="00A46C50" w:rsidP="00A46C50">
            <w:pPr>
              <w:jc w:val="both"/>
            </w:pPr>
          </w:p>
        </w:tc>
      </w:tr>
      <w:tr w:rsidR="00A46C50" w14:paraId="52BC0801" w14:textId="77777777" w:rsidTr="00A46C50">
        <w:trPr>
          <w:trHeight w:val="197"/>
        </w:trPr>
        <w:tc>
          <w:tcPr>
            <w:tcW w:w="3086" w:type="dxa"/>
            <w:tcBorders>
              <w:top w:val="nil"/>
            </w:tcBorders>
            <w:shd w:val="clear" w:color="auto" w:fill="F7CAAC"/>
          </w:tcPr>
          <w:p w14:paraId="66A91E5F" w14:textId="77777777" w:rsidR="00A46C50" w:rsidRDefault="00A46C50" w:rsidP="00A46C50">
            <w:pPr>
              <w:jc w:val="both"/>
              <w:rPr>
                <w:b/>
              </w:rPr>
            </w:pPr>
            <w:r>
              <w:rPr>
                <w:b/>
              </w:rPr>
              <w:t>Garant předmětu</w:t>
            </w:r>
          </w:p>
        </w:tc>
        <w:tc>
          <w:tcPr>
            <w:tcW w:w="6769" w:type="dxa"/>
            <w:gridSpan w:val="7"/>
            <w:tcBorders>
              <w:top w:val="nil"/>
            </w:tcBorders>
          </w:tcPr>
          <w:p w14:paraId="00FF06FF" w14:textId="77777777" w:rsidR="00A46C50" w:rsidRPr="00FE2159" w:rsidRDefault="00A46C50" w:rsidP="00A46C50">
            <w:r w:rsidRPr="00FE2159">
              <w:t>Mgr. Matyáš Adam, Ph.D.</w:t>
            </w:r>
          </w:p>
        </w:tc>
      </w:tr>
      <w:tr w:rsidR="00A46C50" w14:paraId="5F37CCC9" w14:textId="77777777" w:rsidTr="00A46C50">
        <w:trPr>
          <w:trHeight w:val="243"/>
        </w:trPr>
        <w:tc>
          <w:tcPr>
            <w:tcW w:w="3086" w:type="dxa"/>
            <w:tcBorders>
              <w:top w:val="nil"/>
            </w:tcBorders>
            <w:shd w:val="clear" w:color="auto" w:fill="F7CAAC"/>
          </w:tcPr>
          <w:p w14:paraId="128BDE04" w14:textId="77777777" w:rsidR="00A46C50" w:rsidRDefault="00A46C50" w:rsidP="00A46C50">
            <w:pPr>
              <w:jc w:val="both"/>
              <w:rPr>
                <w:b/>
              </w:rPr>
            </w:pPr>
            <w:r>
              <w:rPr>
                <w:b/>
              </w:rPr>
              <w:t>Zapojení garanta do výuky předmětu</w:t>
            </w:r>
          </w:p>
        </w:tc>
        <w:tc>
          <w:tcPr>
            <w:tcW w:w="6769" w:type="dxa"/>
            <w:gridSpan w:val="7"/>
            <w:tcBorders>
              <w:top w:val="nil"/>
            </w:tcBorders>
          </w:tcPr>
          <w:p w14:paraId="1AD1019E" w14:textId="77777777" w:rsidR="00A46C50" w:rsidRDefault="00A46C50" w:rsidP="00A46C50">
            <w:pPr>
              <w:jc w:val="both"/>
            </w:pPr>
            <w:r>
              <w:t>Garant vede terénní praxi.</w:t>
            </w:r>
          </w:p>
        </w:tc>
      </w:tr>
      <w:tr w:rsidR="00A46C50" w14:paraId="292556C4" w14:textId="77777777" w:rsidTr="00A46C50">
        <w:tc>
          <w:tcPr>
            <w:tcW w:w="3086" w:type="dxa"/>
            <w:shd w:val="clear" w:color="auto" w:fill="F7CAAC"/>
          </w:tcPr>
          <w:p w14:paraId="7AB8124F" w14:textId="77777777" w:rsidR="00A46C50" w:rsidRDefault="00A46C50" w:rsidP="00A46C50">
            <w:pPr>
              <w:jc w:val="both"/>
              <w:rPr>
                <w:b/>
              </w:rPr>
            </w:pPr>
            <w:r>
              <w:rPr>
                <w:b/>
              </w:rPr>
              <w:t>Vyučující</w:t>
            </w:r>
          </w:p>
        </w:tc>
        <w:tc>
          <w:tcPr>
            <w:tcW w:w="6769" w:type="dxa"/>
            <w:gridSpan w:val="7"/>
            <w:tcBorders>
              <w:bottom w:val="nil"/>
            </w:tcBorders>
          </w:tcPr>
          <w:p w14:paraId="02A351FF" w14:textId="61676AAA" w:rsidR="00A46C50" w:rsidRDefault="00A46C50" w:rsidP="00A46C50">
            <w:r>
              <w:t>Mgr. Matyáš Adam, Ph.D. – garant (35 %)</w:t>
            </w:r>
          </w:p>
          <w:p w14:paraId="4E8D4953" w14:textId="77777777" w:rsidR="00A46C50" w:rsidRDefault="00A46C50" w:rsidP="00A46C50">
            <w:r>
              <w:t>Mgr. Ing. Jiří Lehejček, Ph.D. (35 %)</w:t>
            </w:r>
          </w:p>
          <w:p w14:paraId="1D42DD02" w14:textId="77777777" w:rsidR="00A46C50" w:rsidRDefault="00A46C50" w:rsidP="00A46C50">
            <w:r w:rsidRPr="006A09FB">
              <w:t>RNDr. Jakub Trojan, MSc, MBA, Ph.D.</w:t>
            </w:r>
            <w:r>
              <w:t xml:space="preserve"> (30 </w:t>
            </w:r>
            <w:r>
              <w:rPr>
                <w:lang w:val="en-GB"/>
              </w:rPr>
              <w:t>%)</w:t>
            </w:r>
          </w:p>
        </w:tc>
      </w:tr>
      <w:tr w:rsidR="00A46C50" w14:paraId="44BB48E9" w14:textId="77777777" w:rsidTr="00AE4E20">
        <w:trPr>
          <w:trHeight w:val="133"/>
        </w:trPr>
        <w:tc>
          <w:tcPr>
            <w:tcW w:w="9855" w:type="dxa"/>
            <w:gridSpan w:val="8"/>
            <w:tcBorders>
              <w:top w:val="nil"/>
            </w:tcBorders>
          </w:tcPr>
          <w:p w14:paraId="187E6A28" w14:textId="77777777" w:rsidR="00A46C50" w:rsidRDefault="00A46C50" w:rsidP="00A46C50">
            <w:pPr>
              <w:jc w:val="both"/>
            </w:pPr>
          </w:p>
        </w:tc>
      </w:tr>
      <w:tr w:rsidR="00A46C50" w14:paraId="7C483835" w14:textId="77777777" w:rsidTr="00A46C50">
        <w:tc>
          <w:tcPr>
            <w:tcW w:w="3086" w:type="dxa"/>
            <w:shd w:val="clear" w:color="auto" w:fill="F7CAAC"/>
          </w:tcPr>
          <w:p w14:paraId="5FE8FE51" w14:textId="77777777" w:rsidR="00A46C50" w:rsidRDefault="00A46C50" w:rsidP="00A46C50">
            <w:pPr>
              <w:jc w:val="both"/>
              <w:rPr>
                <w:b/>
              </w:rPr>
            </w:pPr>
            <w:r>
              <w:rPr>
                <w:b/>
              </w:rPr>
              <w:t>Stručná anotace předmětu</w:t>
            </w:r>
          </w:p>
        </w:tc>
        <w:tc>
          <w:tcPr>
            <w:tcW w:w="6769" w:type="dxa"/>
            <w:gridSpan w:val="7"/>
            <w:tcBorders>
              <w:bottom w:val="nil"/>
            </w:tcBorders>
          </w:tcPr>
          <w:p w14:paraId="087143F1" w14:textId="77777777" w:rsidR="00A46C50" w:rsidRDefault="00A46C50" w:rsidP="00A46C50">
            <w:pPr>
              <w:jc w:val="both"/>
            </w:pPr>
          </w:p>
        </w:tc>
      </w:tr>
      <w:tr w:rsidR="00A46C50" w14:paraId="7077A592" w14:textId="77777777" w:rsidTr="00A46C50">
        <w:trPr>
          <w:trHeight w:val="1731"/>
        </w:trPr>
        <w:tc>
          <w:tcPr>
            <w:tcW w:w="9855" w:type="dxa"/>
            <w:gridSpan w:val="8"/>
            <w:tcBorders>
              <w:top w:val="nil"/>
              <w:bottom w:val="single" w:sz="12" w:space="0" w:color="auto"/>
            </w:tcBorders>
          </w:tcPr>
          <w:p w14:paraId="79A14A47" w14:textId="77777777" w:rsidR="00A46C50" w:rsidRDefault="00A46C50" w:rsidP="00A46C50">
            <w:pPr>
              <w:jc w:val="both"/>
            </w:pPr>
            <w:r>
              <w:t>Cílem předmětu jsou praktická interdisciplinární terénní cvičení doplňující a navazující na teoretické znalosti a získané informace ze souvisejících studijních předmětů v rámci studijního programu Management udržitelného rozvoje.</w:t>
            </w:r>
          </w:p>
          <w:p w14:paraId="3BAB7DE7" w14:textId="77777777" w:rsidR="00A46C50" w:rsidRDefault="00A46C50" w:rsidP="00A46C50">
            <w:pPr>
              <w:jc w:val="both"/>
            </w:pPr>
            <w:r>
              <w:t xml:space="preserve">Terénní praxe klade důraz na praktickou ukázku </w:t>
            </w:r>
            <w:r>
              <w:rPr>
                <w:lang w:eastAsia="en-US"/>
              </w:rPr>
              <w:t>globálních bezpečnostně-environmentální trendů v měnícím se světě</w:t>
            </w:r>
            <w:r>
              <w:t xml:space="preserve"> s důrazem na udržitelná řešení.</w:t>
            </w:r>
          </w:p>
          <w:p w14:paraId="3D09E75A" w14:textId="77777777" w:rsidR="00A46C50" w:rsidRDefault="00A46C50" w:rsidP="00A46C50">
            <w:pPr>
              <w:jc w:val="both"/>
            </w:pPr>
            <w:r>
              <w:t>Praktická stránka je založena na terénní dokumentaci environmentálních aspektů, sběru dat, mapování v rámci GIS, vyhodnocení a interpretace získaných dat.</w:t>
            </w:r>
          </w:p>
          <w:p w14:paraId="3FFD38C5" w14:textId="77777777" w:rsidR="00A46C50" w:rsidRDefault="00A46C50" w:rsidP="00A46C50">
            <w:pPr>
              <w:jc w:val="both"/>
            </w:pPr>
          </w:p>
        </w:tc>
      </w:tr>
      <w:tr w:rsidR="00A46C50" w14:paraId="09928060" w14:textId="77777777" w:rsidTr="00A46C50">
        <w:trPr>
          <w:trHeight w:val="265"/>
        </w:trPr>
        <w:tc>
          <w:tcPr>
            <w:tcW w:w="3653" w:type="dxa"/>
            <w:gridSpan w:val="2"/>
            <w:tcBorders>
              <w:top w:val="nil"/>
            </w:tcBorders>
            <w:shd w:val="clear" w:color="auto" w:fill="F7CAAC"/>
          </w:tcPr>
          <w:p w14:paraId="3917C13C"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F5CE38D" w14:textId="77777777" w:rsidR="00A46C50" w:rsidRDefault="00A46C50" w:rsidP="00A46C50">
            <w:pPr>
              <w:jc w:val="both"/>
            </w:pPr>
          </w:p>
        </w:tc>
      </w:tr>
      <w:tr w:rsidR="00A46C50" w14:paraId="484173F2" w14:textId="77777777" w:rsidTr="00A46C50">
        <w:trPr>
          <w:trHeight w:val="1497"/>
        </w:trPr>
        <w:tc>
          <w:tcPr>
            <w:tcW w:w="9855" w:type="dxa"/>
            <w:gridSpan w:val="8"/>
            <w:tcBorders>
              <w:top w:val="nil"/>
            </w:tcBorders>
          </w:tcPr>
          <w:p w14:paraId="5453A8C8" w14:textId="77777777" w:rsidR="00A46C50" w:rsidRDefault="00A46C50" w:rsidP="00A46C50">
            <w:pPr>
              <w:ind w:left="322" w:hanging="322"/>
              <w:jc w:val="both"/>
              <w:rPr>
                <w:b/>
              </w:rPr>
            </w:pPr>
            <w:r>
              <w:rPr>
                <w:b/>
              </w:rPr>
              <w:t>Povinná literatura</w:t>
            </w:r>
          </w:p>
          <w:p w14:paraId="287EEC8E" w14:textId="6F7ED458" w:rsidR="00A46C50" w:rsidRDefault="00A46C50" w:rsidP="00A46C50">
            <w:pPr>
              <w:jc w:val="both"/>
            </w:pPr>
            <w:r w:rsidRPr="00056C45">
              <w:rPr>
                <w:caps/>
              </w:rPr>
              <w:t>Noss</w:t>
            </w:r>
            <w:r w:rsidRPr="00E77DD4">
              <w:t>, R.</w:t>
            </w:r>
            <w:r>
              <w:t xml:space="preserve"> </w:t>
            </w:r>
            <w:r w:rsidRPr="00E77DD4">
              <w:t>F. </w:t>
            </w:r>
            <w:r w:rsidRPr="004E390F">
              <w:rPr>
                <w:i/>
              </w:rPr>
              <w:t xml:space="preserve">Handbook of citizen science in ecology and conservation. </w:t>
            </w:r>
            <w:r w:rsidRPr="00056C45">
              <w:t>Oakland, California: University of California Press.</w:t>
            </w:r>
            <w:r>
              <w:t xml:space="preserve"> 2020</w:t>
            </w:r>
            <w:r w:rsidR="00331A46">
              <w:t>.</w:t>
            </w:r>
            <w:r w:rsidRPr="00056C45">
              <w:t> ISBN 978-0520284791.</w:t>
            </w:r>
          </w:p>
          <w:p w14:paraId="2845CCA5" w14:textId="77777777" w:rsidR="00A46C50" w:rsidRDefault="00A46C50" w:rsidP="00A46C50">
            <w:pPr>
              <w:jc w:val="both"/>
            </w:pPr>
            <w:r w:rsidRPr="00056C45">
              <w:rPr>
                <w:caps/>
              </w:rPr>
              <w:t>Storch</w:t>
            </w:r>
            <w:r w:rsidRPr="00974D30">
              <w:t xml:space="preserve">, D., </w:t>
            </w:r>
            <w:r w:rsidRPr="00056C45">
              <w:rPr>
                <w:caps/>
              </w:rPr>
              <w:t>Mikulka</w:t>
            </w:r>
            <w:r w:rsidRPr="00974D30">
              <w:t>, S.</w:t>
            </w:r>
            <w:r>
              <w:t xml:space="preserve"> </w:t>
            </w:r>
            <w:r w:rsidRPr="004E390F">
              <w:rPr>
                <w:i/>
              </w:rPr>
              <w:t>Úvod do současné ekologie.</w:t>
            </w:r>
            <w:r w:rsidRPr="00974D30">
              <w:t xml:space="preserve"> 1. vyd. Praha: Portál, 2000</w:t>
            </w:r>
            <w:r>
              <w:t>,</w:t>
            </w:r>
            <w:r w:rsidRPr="00974D30">
              <w:t xml:space="preserve"> 160 s.</w:t>
            </w:r>
            <w:r>
              <w:t xml:space="preserve"> ISBN </w:t>
            </w:r>
            <w:r w:rsidRPr="00056C45">
              <w:rPr>
                <w:color w:val="000000"/>
                <w:shd w:val="clear" w:color="auto" w:fill="FFFFFF"/>
              </w:rPr>
              <w:t>9788071784623.</w:t>
            </w:r>
          </w:p>
          <w:p w14:paraId="18C88D3E" w14:textId="77777777" w:rsidR="00A46C50" w:rsidRPr="00173E14" w:rsidRDefault="00A46C50" w:rsidP="00A46C50">
            <w:pPr>
              <w:jc w:val="both"/>
              <w:rPr>
                <w:color w:val="000000"/>
                <w:shd w:val="clear" w:color="auto" w:fill="FFFFFF"/>
              </w:rPr>
            </w:pPr>
            <w:r w:rsidRPr="00056C45">
              <w:rPr>
                <w:caps/>
              </w:rPr>
              <w:t>Towsend</w:t>
            </w:r>
            <w:r w:rsidRPr="00974D30">
              <w:t xml:space="preserve">, C. R., </w:t>
            </w:r>
            <w:r w:rsidRPr="00056C45">
              <w:rPr>
                <w:caps/>
              </w:rPr>
              <w:t>Begon</w:t>
            </w:r>
            <w:r w:rsidRPr="00974D30">
              <w:t xml:space="preserve">, R., </w:t>
            </w:r>
            <w:r w:rsidRPr="00056C45">
              <w:rPr>
                <w:caps/>
              </w:rPr>
              <w:t>Harper</w:t>
            </w:r>
            <w:r w:rsidRPr="00974D30">
              <w:t>, J.</w:t>
            </w:r>
            <w:r w:rsidRPr="00974D30">
              <w:rPr>
                <w:smallCaps/>
              </w:rPr>
              <w:t xml:space="preserve"> </w:t>
            </w:r>
            <w:r w:rsidRPr="004E390F">
              <w:rPr>
                <w:i/>
              </w:rPr>
              <w:t>Základy ekologie</w:t>
            </w:r>
            <w:r w:rsidRPr="00974D30">
              <w:t>. Olomouc: UP, 2010</w:t>
            </w:r>
            <w:r>
              <w:t>,</w:t>
            </w:r>
            <w:r w:rsidRPr="00974D30">
              <w:t xml:space="preserve"> 505 s. ISBN </w:t>
            </w:r>
            <w:r w:rsidRPr="00974D30">
              <w:rPr>
                <w:color w:val="000000"/>
                <w:shd w:val="clear" w:color="auto" w:fill="FFFFFF"/>
              </w:rPr>
              <w:t>9788024424781</w:t>
            </w:r>
            <w:r>
              <w:rPr>
                <w:color w:val="000000"/>
                <w:shd w:val="clear" w:color="auto" w:fill="FFFFFF"/>
              </w:rPr>
              <w:t>.</w:t>
            </w:r>
          </w:p>
          <w:p w14:paraId="60DF38F2" w14:textId="77777777" w:rsidR="00A46C50" w:rsidRDefault="00A46C50" w:rsidP="00A46C50">
            <w:pPr>
              <w:pStyle w:val="Normlnweb"/>
              <w:spacing w:beforeAutospacing="0" w:afterAutospacing="0"/>
              <w:jc w:val="both"/>
              <w:rPr>
                <w:b/>
                <w:sz w:val="20"/>
                <w:szCs w:val="20"/>
              </w:rPr>
            </w:pPr>
            <w:r>
              <w:rPr>
                <w:b/>
                <w:sz w:val="20"/>
                <w:szCs w:val="20"/>
              </w:rPr>
              <w:t>Doporučená literatura</w:t>
            </w:r>
          </w:p>
          <w:p w14:paraId="6E98894F" w14:textId="2BE9DA89" w:rsidR="00A46C50" w:rsidRPr="00974D30" w:rsidRDefault="00A46C50" w:rsidP="00A46C50">
            <w:pPr>
              <w:ind w:hanging="37"/>
              <w:jc w:val="both"/>
            </w:pPr>
            <w:r>
              <w:rPr>
                <w:caps/>
              </w:rPr>
              <w:t xml:space="preserve"> </w:t>
            </w:r>
            <w:r w:rsidRPr="00056C45">
              <w:rPr>
                <w:caps/>
              </w:rPr>
              <w:t>Alexander</w:t>
            </w:r>
            <w:r w:rsidRPr="00E77DD4">
              <w:t>, M. </w:t>
            </w:r>
            <w:r w:rsidRPr="004E390F">
              <w:rPr>
                <w:i/>
              </w:rPr>
              <w:t>Management planning for nature conservation: a theoretical basis &amp; practical guide.</w:t>
            </w:r>
            <w:r w:rsidRPr="00E77DD4">
              <w:t xml:space="preserve"> </w:t>
            </w:r>
            <w:r w:rsidRPr="00056C45">
              <w:t>Heidelberg, New York: Springer Science &amp; Business Media. </w:t>
            </w:r>
            <w:r>
              <w:t>2013</w:t>
            </w:r>
            <w:r w:rsidR="00331A46">
              <w:t>.</w:t>
            </w:r>
            <w:r>
              <w:t xml:space="preserve"> I</w:t>
            </w:r>
            <w:r w:rsidRPr="00056C45">
              <w:t>SBN 9781402065804</w:t>
            </w:r>
            <w:r>
              <w:t>.</w:t>
            </w:r>
          </w:p>
          <w:p w14:paraId="6CD87D07" w14:textId="4571776F" w:rsidR="00A46C50" w:rsidRDefault="00A46C50" w:rsidP="00A46C50">
            <w:pPr>
              <w:jc w:val="both"/>
            </w:pPr>
            <w:r w:rsidRPr="00056C45">
              <w:rPr>
                <w:caps/>
              </w:rPr>
              <w:t>Primack</w:t>
            </w:r>
            <w:r w:rsidRPr="00E77DD4">
              <w:t>, R.</w:t>
            </w:r>
            <w:r>
              <w:t xml:space="preserve"> </w:t>
            </w:r>
            <w:r w:rsidRPr="00E77DD4">
              <w:t xml:space="preserve">B., </w:t>
            </w:r>
            <w:r w:rsidRPr="00056C45">
              <w:rPr>
                <w:caps/>
              </w:rPr>
              <w:t>Kindlmann</w:t>
            </w:r>
            <w:r w:rsidRPr="00E77DD4">
              <w:t xml:space="preserve">, P. and </w:t>
            </w:r>
            <w:r w:rsidRPr="00056C45">
              <w:rPr>
                <w:caps/>
              </w:rPr>
              <w:t>Jersáková</w:t>
            </w:r>
            <w:r w:rsidRPr="00E77DD4">
              <w:t>, J. </w:t>
            </w:r>
            <w:r w:rsidRPr="004E390F">
              <w:rPr>
                <w:i/>
              </w:rPr>
              <w:t>Úvod do biologie ochrany přírody.</w:t>
            </w:r>
            <w:r w:rsidRPr="00E77DD4">
              <w:t xml:space="preserve"> PORTÁL sro.</w:t>
            </w:r>
            <w:r>
              <w:t xml:space="preserve"> 2011, </w:t>
            </w:r>
            <w:r w:rsidRPr="00056C45">
              <w:t>ISBN 9788073675950</w:t>
            </w:r>
            <w:r>
              <w:t>.</w:t>
            </w:r>
          </w:p>
        </w:tc>
      </w:tr>
      <w:tr w:rsidR="00A46C50" w14:paraId="2311F556"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9F53E" w14:textId="77777777" w:rsidR="00A46C50" w:rsidRDefault="00A46C50" w:rsidP="00A46C50">
            <w:pPr>
              <w:jc w:val="center"/>
              <w:rPr>
                <w:b/>
              </w:rPr>
            </w:pPr>
            <w:r>
              <w:rPr>
                <w:b/>
              </w:rPr>
              <w:t>Informace ke kombinované nebo distanční formě</w:t>
            </w:r>
          </w:p>
        </w:tc>
      </w:tr>
      <w:tr w:rsidR="00A46C50" w14:paraId="08920E1B" w14:textId="77777777" w:rsidTr="00A46C50">
        <w:tc>
          <w:tcPr>
            <w:tcW w:w="4787" w:type="dxa"/>
            <w:gridSpan w:val="3"/>
            <w:tcBorders>
              <w:top w:val="single" w:sz="2" w:space="0" w:color="auto"/>
            </w:tcBorders>
            <w:shd w:val="clear" w:color="auto" w:fill="F7CAAC"/>
          </w:tcPr>
          <w:p w14:paraId="02FDA55C" w14:textId="77777777" w:rsidR="00A46C50" w:rsidRDefault="00A46C50" w:rsidP="00A46C50">
            <w:pPr>
              <w:jc w:val="both"/>
            </w:pPr>
            <w:r>
              <w:rPr>
                <w:b/>
              </w:rPr>
              <w:t>Rozsah konzultací (soustředění)</w:t>
            </w:r>
          </w:p>
        </w:tc>
        <w:tc>
          <w:tcPr>
            <w:tcW w:w="889" w:type="dxa"/>
            <w:tcBorders>
              <w:top w:val="single" w:sz="2" w:space="0" w:color="auto"/>
            </w:tcBorders>
          </w:tcPr>
          <w:p w14:paraId="57BD67F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184ACC73" w14:textId="77777777" w:rsidR="00A46C50" w:rsidRDefault="00A46C50" w:rsidP="00A46C50">
            <w:pPr>
              <w:jc w:val="both"/>
              <w:rPr>
                <w:b/>
              </w:rPr>
            </w:pPr>
            <w:r>
              <w:rPr>
                <w:b/>
              </w:rPr>
              <w:t xml:space="preserve">hodin </w:t>
            </w:r>
          </w:p>
        </w:tc>
      </w:tr>
      <w:tr w:rsidR="00A46C50" w14:paraId="6BC117C0" w14:textId="77777777" w:rsidTr="00A46C50">
        <w:tc>
          <w:tcPr>
            <w:tcW w:w="9855" w:type="dxa"/>
            <w:gridSpan w:val="8"/>
            <w:shd w:val="clear" w:color="auto" w:fill="F7CAAC"/>
          </w:tcPr>
          <w:p w14:paraId="6633C95E" w14:textId="77777777" w:rsidR="00A46C50" w:rsidRDefault="00A46C50" w:rsidP="00A46C50">
            <w:pPr>
              <w:jc w:val="both"/>
              <w:rPr>
                <w:b/>
              </w:rPr>
            </w:pPr>
            <w:r>
              <w:rPr>
                <w:b/>
              </w:rPr>
              <w:t>Informace o způsobu kontaktu s vyučujícím</w:t>
            </w:r>
          </w:p>
        </w:tc>
      </w:tr>
      <w:tr w:rsidR="00A46C50" w14:paraId="7335CA5D" w14:textId="77777777" w:rsidTr="00AE4E20">
        <w:trPr>
          <w:trHeight w:val="808"/>
        </w:trPr>
        <w:tc>
          <w:tcPr>
            <w:tcW w:w="9855" w:type="dxa"/>
            <w:gridSpan w:val="8"/>
          </w:tcPr>
          <w:p w14:paraId="7E969DEF" w14:textId="2B1EED33"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1A14B64" w14:textId="77777777" w:rsidR="00A46C50" w:rsidRDefault="00A46C50" w:rsidP="00A46C50"/>
    <w:p w14:paraId="53D63409" w14:textId="77777777" w:rsidR="00A46C50" w:rsidRDefault="00A46C50" w:rsidP="00A46C50"/>
    <w:p w14:paraId="5B972F16" w14:textId="77777777" w:rsidR="00A46C50" w:rsidRDefault="00A46C50" w:rsidP="00A46C50"/>
    <w:p w14:paraId="51F63575" w14:textId="77777777" w:rsidR="00A46C50" w:rsidRDefault="00A46C50" w:rsidP="00A46C50"/>
    <w:p w14:paraId="6D6DBADE" w14:textId="77777777" w:rsidR="00A46C50" w:rsidRDefault="00A46C50" w:rsidP="00A46C50"/>
    <w:p w14:paraId="25A6D009" w14:textId="77777777" w:rsidR="00A46C50" w:rsidRDefault="00A46C50" w:rsidP="00A46C50"/>
    <w:p w14:paraId="0B87A6A4" w14:textId="77777777" w:rsidR="00A46C50" w:rsidRDefault="00A46C50" w:rsidP="00A46C50"/>
    <w:p w14:paraId="6E108BFC" w14:textId="77777777" w:rsidR="00A46C50" w:rsidRDefault="00A46C50" w:rsidP="00A46C50"/>
    <w:p w14:paraId="0BD73B69" w14:textId="77777777" w:rsidR="00A46C50" w:rsidRDefault="00A46C50" w:rsidP="00A46C50"/>
    <w:p w14:paraId="5B0EDE2B" w14:textId="77777777" w:rsidR="00A46C50" w:rsidRDefault="00A46C50" w:rsidP="00A46C50"/>
    <w:p w14:paraId="646E0C35" w14:textId="77777777" w:rsidR="00A46C50" w:rsidRDefault="00A46C50" w:rsidP="00A46C50"/>
    <w:p w14:paraId="14E30510"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A6EB7E" w14:textId="77777777" w:rsidTr="00A46C50">
        <w:tc>
          <w:tcPr>
            <w:tcW w:w="9855" w:type="dxa"/>
            <w:gridSpan w:val="8"/>
            <w:tcBorders>
              <w:bottom w:val="double" w:sz="4" w:space="0" w:color="auto"/>
            </w:tcBorders>
            <w:shd w:val="clear" w:color="auto" w:fill="BDD6EE"/>
          </w:tcPr>
          <w:p w14:paraId="6CD73F5E" w14:textId="72C1EE61" w:rsidR="00A46C50" w:rsidRDefault="00A46C50" w:rsidP="00A46C50">
            <w:pPr>
              <w:jc w:val="both"/>
              <w:rPr>
                <w:b/>
                <w:sz w:val="28"/>
              </w:rPr>
            </w:pPr>
            <w:r>
              <w:rPr>
                <w:b/>
                <w:sz w:val="28"/>
              </w:rPr>
              <w:lastRenderedPageBreak/>
              <w:t>B-III – Charakteristika studijního předmětu</w:t>
            </w:r>
          </w:p>
        </w:tc>
      </w:tr>
      <w:tr w:rsidR="00A46C50" w14:paraId="7BD348A0" w14:textId="77777777" w:rsidTr="00A46C50">
        <w:tc>
          <w:tcPr>
            <w:tcW w:w="3086" w:type="dxa"/>
            <w:tcBorders>
              <w:top w:val="double" w:sz="4" w:space="0" w:color="auto"/>
            </w:tcBorders>
            <w:shd w:val="clear" w:color="auto" w:fill="F7CAAC"/>
          </w:tcPr>
          <w:p w14:paraId="56A4FB71"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24F0082" w14:textId="77777777" w:rsidR="00A46C50" w:rsidRDefault="00A46C50" w:rsidP="00A46C50">
            <w:pPr>
              <w:jc w:val="both"/>
            </w:pPr>
            <w:r w:rsidRPr="009D5996">
              <w:t>Ekologické aspekty technologických procesů</w:t>
            </w:r>
          </w:p>
        </w:tc>
      </w:tr>
      <w:tr w:rsidR="00A46C50" w14:paraId="50FF392A" w14:textId="77777777" w:rsidTr="00A46C50">
        <w:tc>
          <w:tcPr>
            <w:tcW w:w="3086" w:type="dxa"/>
            <w:shd w:val="clear" w:color="auto" w:fill="F7CAAC"/>
          </w:tcPr>
          <w:p w14:paraId="73961450" w14:textId="77777777" w:rsidR="00A46C50" w:rsidRDefault="00A46C50" w:rsidP="00A46C50">
            <w:pPr>
              <w:jc w:val="both"/>
              <w:rPr>
                <w:b/>
              </w:rPr>
            </w:pPr>
            <w:r>
              <w:rPr>
                <w:b/>
              </w:rPr>
              <w:t>Typ předmětu</w:t>
            </w:r>
          </w:p>
        </w:tc>
        <w:tc>
          <w:tcPr>
            <w:tcW w:w="3406" w:type="dxa"/>
            <w:gridSpan w:val="4"/>
          </w:tcPr>
          <w:p w14:paraId="5F963A5F" w14:textId="77777777" w:rsidR="00A46C50" w:rsidRDefault="00A46C50" w:rsidP="00A46C50">
            <w:pPr>
              <w:jc w:val="both"/>
            </w:pPr>
            <w:r>
              <w:t>povinný „ZT“</w:t>
            </w:r>
          </w:p>
        </w:tc>
        <w:tc>
          <w:tcPr>
            <w:tcW w:w="2695" w:type="dxa"/>
            <w:gridSpan w:val="2"/>
            <w:shd w:val="clear" w:color="auto" w:fill="F7CAAC"/>
          </w:tcPr>
          <w:p w14:paraId="214A2B5A" w14:textId="77777777" w:rsidR="00A46C50" w:rsidRDefault="00A46C50" w:rsidP="00A46C50">
            <w:pPr>
              <w:jc w:val="both"/>
            </w:pPr>
            <w:r>
              <w:rPr>
                <w:b/>
              </w:rPr>
              <w:t>doporučený ročník / semestr</w:t>
            </w:r>
          </w:p>
        </w:tc>
        <w:tc>
          <w:tcPr>
            <w:tcW w:w="668" w:type="dxa"/>
          </w:tcPr>
          <w:p w14:paraId="356DD132" w14:textId="77777777" w:rsidR="00A46C50" w:rsidRDefault="00A46C50" w:rsidP="00A46C50">
            <w:pPr>
              <w:jc w:val="both"/>
            </w:pPr>
            <w:r>
              <w:t>1/LS</w:t>
            </w:r>
          </w:p>
        </w:tc>
      </w:tr>
      <w:tr w:rsidR="00A46C50" w14:paraId="1AFF6BA4" w14:textId="77777777" w:rsidTr="00A46C50">
        <w:tc>
          <w:tcPr>
            <w:tcW w:w="3086" w:type="dxa"/>
            <w:shd w:val="clear" w:color="auto" w:fill="F7CAAC"/>
          </w:tcPr>
          <w:p w14:paraId="6A40DD77" w14:textId="77777777" w:rsidR="00A46C50" w:rsidRDefault="00A46C50" w:rsidP="00A46C50">
            <w:pPr>
              <w:jc w:val="both"/>
              <w:rPr>
                <w:b/>
              </w:rPr>
            </w:pPr>
            <w:r>
              <w:rPr>
                <w:b/>
              </w:rPr>
              <w:t>Rozsah studijního předmětu</w:t>
            </w:r>
          </w:p>
        </w:tc>
        <w:tc>
          <w:tcPr>
            <w:tcW w:w="1701" w:type="dxa"/>
            <w:gridSpan w:val="2"/>
          </w:tcPr>
          <w:p w14:paraId="557D1CEF" w14:textId="77777777" w:rsidR="00A46C50" w:rsidRDefault="00A46C50" w:rsidP="00A46C50">
            <w:pPr>
              <w:jc w:val="both"/>
            </w:pPr>
            <w:r>
              <w:t>26p + 26s</w:t>
            </w:r>
          </w:p>
        </w:tc>
        <w:tc>
          <w:tcPr>
            <w:tcW w:w="889" w:type="dxa"/>
            <w:shd w:val="clear" w:color="auto" w:fill="F7CAAC"/>
          </w:tcPr>
          <w:p w14:paraId="3BCBDC95" w14:textId="77777777" w:rsidR="00A46C50" w:rsidRDefault="00A46C50" w:rsidP="00A46C50">
            <w:pPr>
              <w:jc w:val="both"/>
              <w:rPr>
                <w:b/>
              </w:rPr>
            </w:pPr>
            <w:r>
              <w:rPr>
                <w:b/>
              </w:rPr>
              <w:t xml:space="preserve">hod. </w:t>
            </w:r>
          </w:p>
        </w:tc>
        <w:tc>
          <w:tcPr>
            <w:tcW w:w="816" w:type="dxa"/>
          </w:tcPr>
          <w:p w14:paraId="16DA1F37" w14:textId="77777777" w:rsidR="00A46C50" w:rsidRDefault="00A46C50" w:rsidP="00A46C50">
            <w:pPr>
              <w:jc w:val="both"/>
            </w:pPr>
            <w:r>
              <w:t>52</w:t>
            </w:r>
          </w:p>
        </w:tc>
        <w:tc>
          <w:tcPr>
            <w:tcW w:w="2156" w:type="dxa"/>
            <w:shd w:val="clear" w:color="auto" w:fill="F7CAAC"/>
          </w:tcPr>
          <w:p w14:paraId="48EC47B6" w14:textId="77777777" w:rsidR="00A46C50" w:rsidRDefault="00A46C50" w:rsidP="00A46C50">
            <w:pPr>
              <w:jc w:val="both"/>
              <w:rPr>
                <w:b/>
              </w:rPr>
            </w:pPr>
            <w:r>
              <w:rPr>
                <w:b/>
              </w:rPr>
              <w:t>kreditů</w:t>
            </w:r>
          </w:p>
        </w:tc>
        <w:tc>
          <w:tcPr>
            <w:tcW w:w="1207" w:type="dxa"/>
            <w:gridSpan w:val="2"/>
          </w:tcPr>
          <w:p w14:paraId="2B87FCF1" w14:textId="77777777" w:rsidR="00A46C50" w:rsidRDefault="00A46C50" w:rsidP="00A46C50">
            <w:pPr>
              <w:jc w:val="both"/>
            </w:pPr>
            <w:r>
              <w:t>5</w:t>
            </w:r>
          </w:p>
        </w:tc>
      </w:tr>
      <w:tr w:rsidR="00A46C50" w14:paraId="61BD9C46" w14:textId="77777777" w:rsidTr="00A46C50">
        <w:tc>
          <w:tcPr>
            <w:tcW w:w="3086" w:type="dxa"/>
            <w:shd w:val="clear" w:color="auto" w:fill="F7CAAC"/>
          </w:tcPr>
          <w:p w14:paraId="53D12DFF" w14:textId="77777777" w:rsidR="00A46C50" w:rsidRDefault="00A46C50" w:rsidP="00A46C50">
            <w:pPr>
              <w:jc w:val="both"/>
              <w:rPr>
                <w:b/>
                <w:sz w:val="22"/>
              </w:rPr>
            </w:pPr>
            <w:r>
              <w:rPr>
                <w:b/>
              </w:rPr>
              <w:t>Prerekvizity, korekvizity, ekvivalence</w:t>
            </w:r>
          </w:p>
        </w:tc>
        <w:tc>
          <w:tcPr>
            <w:tcW w:w="6769" w:type="dxa"/>
            <w:gridSpan w:val="7"/>
          </w:tcPr>
          <w:p w14:paraId="1ADE6B0D" w14:textId="77777777" w:rsidR="00A46C50" w:rsidRDefault="00A46C50" w:rsidP="00A46C50">
            <w:pPr>
              <w:jc w:val="both"/>
            </w:pPr>
          </w:p>
        </w:tc>
      </w:tr>
      <w:tr w:rsidR="00A46C50" w14:paraId="1E54387B" w14:textId="77777777" w:rsidTr="00A46C50">
        <w:tc>
          <w:tcPr>
            <w:tcW w:w="3086" w:type="dxa"/>
            <w:shd w:val="clear" w:color="auto" w:fill="F7CAAC"/>
          </w:tcPr>
          <w:p w14:paraId="42211F5E" w14:textId="77777777" w:rsidR="00A46C50" w:rsidRDefault="00A46C50" w:rsidP="00A46C50">
            <w:pPr>
              <w:jc w:val="both"/>
              <w:rPr>
                <w:b/>
              </w:rPr>
            </w:pPr>
            <w:r>
              <w:rPr>
                <w:b/>
              </w:rPr>
              <w:t>Způsob ověření studijních výsledků</w:t>
            </w:r>
          </w:p>
        </w:tc>
        <w:tc>
          <w:tcPr>
            <w:tcW w:w="3406" w:type="dxa"/>
            <w:gridSpan w:val="4"/>
          </w:tcPr>
          <w:p w14:paraId="0BBD2F3F" w14:textId="77777777" w:rsidR="00A46C50" w:rsidRDefault="00A46C50" w:rsidP="00A46C50">
            <w:pPr>
              <w:jc w:val="both"/>
            </w:pPr>
            <w:r>
              <w:t>zápočet, zkouška</w:t>
            </w:r>
          </w:p>
        </w:tc>
        <w:tc>
          <w:tcPr>
            <w:tcW w:w="2156" w:type="dxa"/>
            <w:shd w:val="clear" w:color="auto" w:fill="F7CAAC"/>
          </w:tcPr>
          <w:p w14:paraId="73CA2C0C" w14:textId="77777777" w:rsidR="00A46C50" w:rsidRDefault="00A46C50" w:rsidP="00A46C50">
            <w:pPr>
              <w:jc w:val="both"/>
              <w:rPr>
                <w:b/>
              </w:rPr>
            </w:pPr>
            <w:r>
              <w:rPr>
                <w:b/>
              </w:rPr>
              <w:t>Forma výuky</w:t>
            </w:r>
          </w:p>
        </w:tc>
        <w:tc>
          <w:tcPr>
            <w:tcW w:w="1207" w:type="dxa"/>
            <w:gridSpan w:val="2"/>
          </w:tcPr>
          <w:p w14:paraId="2E08AFFD" w14:textId="77777777" w:rsidR="00A46C50" w:rsidRDefault="00A46C50" w:rsidP="00A46C50">
            <w:pPr>
              <w:jc w:val="both"/>
            </w:pPr>
            <w:r>
              <w:t>přednáška, seminář</w:t>
            </w:r>
          </w:p>
        </w:tc>
      </w:tr>
      <w:tr w:rsidR="00A46C50" w14:paraId="206CACDB" w14:textId="77777777" w:rsidTr="00A46C50">
        <w:tc>
          <w:tcPr>
            <w:tcW w:w="3086" w:type="dxa"/>
            <w:shd w:val="clear" w:color="auto" w:fill="F7CAAC"/>
          </w:tcPr>
          <w:p w14:paraId="200789AC"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4428060" w14:textId="69706F99" w:rsidR="00A46C50" w:rsidRDefault="00A46C50" w:rsidP="000A772F">
            <w:pPr>
              <w:jc w:val="both"/>
            </w:pPr>
            <w:r>
              <w:t>Požadavky k</w:t>
            </w:r>
            <w:r w:rsidR="000A772F">
              <w:t> </w:t>
            </w:r>
            <w:r>
              <w:t>zápočtu</w:t>
            </w:r>
            <w:r w:rsidR="000A772F">
              <w:t xml:space="preserve">: </w:t>
            </w:r>
            <w:r>
              <w:t>aktivní účast na nejméně 80 % seminářů</w:t>
            </w:r>
            <w:r w:rsidR="000A772F">
              <w:t xml:space="preserve">; </w:t>
            </w:r>
            <w:r>
              <w:t>písemný test</w:t>
            </w:r>
            <w:r w:rsidR="000A772F">
              <w:t>.</w:t>
            </w:r>
          </w:p>
          <w:p w14:paraId="08E3A63A" w14:textId="35ABA241" w:rsidR="00A46C50" w:rsidRDefault="00A46C50" w:rsidP="00CD704D">
            <w:pPr>
              <w:jc w:val="both"/>
            </w:pPr>
            <w:r>
              <w:t>Požadavky ke zkoušce</w:t>
            </w:r>
            <w:r w:rsidR="000A772F">
              <w:t xml:space="preserve">: </w:t>
            </w:r>
            <w:r>
              <w:t>písemná</w:t>
            </w:r>
            <w:r w:rsidR="00CD704D">
              <w:t xml:space="preserve"> a </w:t>
            </w:r>
            <w:r>
              <w:t>ústní</w:t>
            </w:r>
            <w:r w:rsidR="00CD704D">
              <w:t xml:space="preserve"> zkouška</w:t>
            </w:r>
          </w:p>
        </w:tc>
      </w:tr>
      <w:tr w:rsidR="00A46C50" w14:paraId="408AA91B" w14:textId="77777777" w:rsidTr="00A46C50">
        <w:trPr>
          <w:trHeight w:val="178"/>
        </w:trPr>
        <w:tc>
          <w:tcPr>
            <w:tcW w:w="9855" w:type="dxa"/>
            <w:gridSpan w:val="8"/>
            <w:tcBorders>
              <w:top w:val="nil"/>
            </w:tcBorders>
          </w:tcPr>
          <w:p w14:paraId="0430005D" w14:textId="77777777" w:rsidR="00A46C50" w:rsidRDefault="00A46C50" w:rsidP="00A46C50">
            <w:pPr>
              <w:jc w:val="both"/>
            </w:pPr>
          </w:p>
        </w:tc>
      </w:tr>
      <w:tr w:rsidR="00A46C50" w:rsidRPr="003B1479" w14:paraId="1DE833BA" w14:textId="77777777" w:rsidTr="00A46C50">
        <w:trPr>
          <w:trHeight w:val="197"/>
        </w:trPr>
        <w:tc>
          <w:tcPr>
            <w:tcW w:w="3086" w:type="dxa"/>
            <w:tcBorders>
              <w:top w:val="nil"/>
            </w:tcBorders>
            <w:shd w:val="clear" w:color="auto" w:fill="F7CAAC"/>
          </w:tcPr>
          <w:p w14:paraId="228648ED" w14:textId="77777777" w:rsidR="00A46C50" w:rsidRDefault="00A46C50" w:rsidP="00A46C50">
            <w:pPr>
              <w:jc w:val="both"/>
              <w:rPr>
                <w:b/>
              </w:rPr>
            </w:pPr>
            <w:r>
              <w:rPr>
                <w:b/>
              </w:rPr>
              <w:t>Garant předmětu</w:t>
            </w:r>
          </w:p>
        </w:tc>
        <w:tc>
          <w:tcPr>
            <w:tcW w:w="6769" w:type="dxa"/>
            <w:gridSpan w:val="7"/>
            <w:tcBorders>
              <w:top w:val="nil"/>
            </w:tcBorders>
          </w:tcPr>
          <w:p w14:paraId="14A876F4" w14:textId="77777777" w:rsidR="00A46C50" w:rsidRPr="00253F47" w:rsidRDefault="00A46C50" w:rsidP="00A46C50">
            <w:r w:rsidRPr="00253F47">
              <w:t>prof. Ing. Vladimír Sedlařík, Ph.D.</w:t>
            </w:r>
          </w:p>
        </w:tc>
      </w:tr>
      <w:tr w:rsidR="00A46C50" w14:paraId="28F7EEFB" w14:textId="77777777" w:rsidTr="00A46C50">
        <w:trPr>
          <w:trHeight w:val="243"/>
        </w:trPr>
        <w:tc>
          <w:tcPr>
            <w:tcW w:w="3086" w:type="dxa"/>
            <w:tcBorders>
              <w:top w:val="nil"/>
            </w:tcBorders>
            <w:shd w:val="clear" w:color="auto" w:fill="F7CAAC"/>
          </w:tcPr>
          <w:p w14:paraId="70152C2D" w14:textId="77777777" w:rsidR="00A46C50" w:rsidRDefault="00A46C50" w:rsidP="00A46C50">
            <w:pPr>
              <w:jc w:val="both"/>
              <w:rPr>
                <w:b/>
              </w:rPr>
            </w:pPr>
            <w:r>
              <w:rPr>
                <w:b/>
              </w:rPr>
              <w:t>Zapojení garanta do výuky předmětu</w:t>
            </w:r>
          </w:p>
        </w:tc>
        <w:tc>
          <w:tcPr>
            <w:tcW w:w="6769" w:type="dxa"/>
            <w:gridSpan w:val="7"/>
            <w:tcBorders>
              <w:top w:val="nil"/>
            </w:tcBorders>
          </w:tcPr>
          <w:p w14:paraId="774CB0BB" w14:textId="77777777" w:rsidR="00A46C50" w:rsidRDefault="00A46C50" w:rsidP="00A46C50">
            <w:pPr>
              <w:jc w:val="both"/>
            </w:pPr>
            <w:r>
              <w:t>Garant stanovuje obsah přednášek, seminářů a dohlíží na jejich jednotné vedení.</w:t>
            </w:r>
          </w:p>
          <w:p w14:paraId="5424F5D6" w14:textId="099E0544" w:rsidR="00A46C50" w:rsidRDefault="00A46C50" w:rsidP="00A46C50">
            <w:pPr>
              <w:jc w:val="both"/>
            </w:pPr>
            <w:r>
              <w:t>Garant přímo vyučuje 50 % přednášek</w:t>
            </w:r>
            <w:r w:rsidR="008D0107">
              <w:t>.</w:t>
            </w:r>
          </w:p>
        </w:tc>
      </w:tr>
      <w:tr w:rsidR="00A46C50" w:rsidRPr="003B1479" w14:paraId="0BADC3F5" w14:textId="77777777" w:rsidTr="00A46C50">
        <w:tc>
          <w:tcPr>
            <w:tcW w:w="3086" w:type="dxa"/>
            <w:shd w:val="clear" w:color="auto" w:fill="F7CAAC"/>
          </w:tcPr>
          <w:p w14:paraId="4A97DDA9" w14:textId="77777777" w:rsidR="00A46C50" w:rsidRDefault="00A46C50" w:rsidP="00A46C50">
            <w:pPr>
              <w:jc w:val="both"/>
              <w:rPr>
                <w:b/>
              </w:rPr>
            </w:pPr>
            <w:r>
              <w:rPr>
                <w:b/>
              </w:rPr>
              <w:t>Vyučující</w:t>
            </w:r>
          </w:p>
        </w:tc>
        <w:tc>
          <w:tcPr>
            <w:tcW w:w="6769" w:type="dxa"/>
            <w:gridSpan w:val="7"/>
            <w:tcBorders>
              <w:bottom w:val="nil"/>
            </w:tcBorders>
          </w:tcPr>
          <w:p w14:paraId="3F1F8B5D" w14:textId="77777777" w:rsidR="00A46C50" w:rsidRPr="00253F47" w:rsidRDefault="00A46C50" w:rsidP="00A46C50">
            <w:r w:rsidRPr="00253F47">
              <w:t>prof. Ing. Vladimír Sedlařík, Ph.D.</w:t>
            </w:r>
            <w:r>
              <w:t xml:space="preserve"> – garan, přednášky </w:t>
            </w:r>
            <w:r w:rsidRPr="00253F47">
              <w:t>(50 %</w:t>
            </w:r>
            <w:r>
              <w:t>)</w:t>
            </w:r>
          </w:p>
          <w:p w14:paraId="38324900" w14:textId="77777777" w:rsidR="00A46C50" w:rsidRPr="00253F47" w:rsidRDefault="00A46C50" w:rsidP="00A46C50">
            <w:r w:rsidRPr="00253F47">
              <w:t xml:space="preserve">RNDr. Domincová Bergerová, Ph.D. </w:t>
            </w:r>
            <w:r>
              <w:t xml:space="preserve">– přednášky </w:t>
            </w:r>
            <w:r w:rsidRPr="00253F47">
              <w:t>(40 %</w:t>
            </w:r>
            <w:r>
              <w:t>)</w:t>
            </w:r>
          </w:p>
          <w:p w14:paraId="7C275326" w14:textId="2CFFC9F9" w:rsidR="00A46C50" w:rsidRPr="003B1479" w:rsidRDefault="00AE4E20" w:rsidP="00A46C50">
            <w:pPr>
              <w:jc w:val="both"/>
              <w:rPr>
                <w:b/>
              </w:rPr>
            </w:pPr>
            <w:r>
              <w:t>Ing. Marek</w:t>
            </w:r>
            <w:r w:rsidR="00A46C50" w:rsidRPr="00253F47">
              <w:t xml:space="preserve"> Toufar</w:t>
            </w:r>
            <w:r w:rsidR="00A46C50">
              <w:t xml:space="preserve"> – přednášky </w:t>
            </w:r>
            <w:r w:rsidR="00A46C50" w:rsidRPr="00253F47">
              <w:t>(10%</w:t>
            </w:r>
            <w:r w:rsidR="00A46C50">
              <w:t>)</w:t>
            </w:r>
            <w:r>
              <w:t>,</w:t>
            </w:r>
            <w:r w:rsidRPr="00253F47">
              <w:t xml:space="preserve"> odborník z praxe</w:t>
            </w:r>
          </w:p>
        </w:tc>
      </w:tr>
      <w:tr w:rsidR="00A46C50" w14:paraId="41C3EDE9" w14:textId="77777777" w:rsidTr="00AE4E20">
        <w:trPr>
          <w:trHeight w:val="184"/>
        </w:trPr>
        <w:tc>
          <w:tcPr>
            <w:tcW w:w="9855" w:type="dxa"/>
            <w:gridSpan w:val="8"/>
            <w:tcBorders>
              <w:top w:val="nil"/>
            </w:tcBorders>
          </w:tcPr>
          <w:p w14:paraId="244337E4" w14:textId="77777777" w:rsidR="00A46C50" w:rsidRDefault="00A46C50" w:rsidP="00A46C50">
            <w:pPr>
              <w:jc w:val="both"/>
            </w:pPr>
          </w:p>
        </w:tc>
      </w:tr>
      <w:tr w:rsidR="00A46C50" w14:paraId="6F0991E2" w14:textId="77777777" w:rsidTr="00A46C50">
        <w:tc>
          <w:tcPr>
            <w:tcW w:w="3086" w:type="dxa"/>
            <w:shd w:val="clear" w:color="auto" w:fill="F7CAAC"/>
          </w:tcPr>
          <w:p w14:paraId="148AD372" w14:textId="77777777" w:rsidR="00A46C50" w:rsidRDefault="00A46C50" w:rsidP="00A46C50">
            <w:pPr>
              <w:jc w:val="both"/>
              <w:rPr>
                <w:b/>
              </w:rPr>
            </w:pPr>
            <w:r>
              <w:rPr>
                <w:b/>
              </w:rPr>
              <w:t>Stručná anotace předmětu</w:t>
            </w:r>
          </w:p>
        </w:tc>
        <w:tc>
          <w:tcPr>
            <w:tcW w:w="6769" w:type="dxa"/>
            <w:gridSpan w:val="7"/>
            <w:tcBorders>
              <w:bottom w:val="nil"/>
            </w:tcBorders>
          </w:tcPr>
          <w:p w14:paraId="2CDE810D" w14:textId="77777777" w:rsidR="00A46C50" w:rsidRDefault="00A46C50" w:rsidP="00A46C50">
            <w:pPr>
              <w:jc w:val="both"/>
            </w:pPr>
          </w:p>
        </w:tc>
      </w:tr>
      <w:tr w:rsidR="00A46C50" w14:paraId="401CF66D" w14:textId="77777777" w:rsidTr="00A46C50">
        <w:trPr>
          <w:trHeight w:val="3938"/>
        </w:trPr>
        <w:tc>
          <w:tcPr>
            <w:tcW w:w="9855" w:type="dxa"/>
            <w:gridSpan w:val="8"/>
            <w:tcBorders>
              <w:top w:val="nil"/>
              <w:bottom w:val="single" w:sz="12" w:space="0" w:color="auto"/>
            </w:tcBorders>
          </w:tcPr>
          <w:p w14:paraId="5D2E73DA" w14:textId="77777777" w:rsidR="00A46C50" w:rsidRDefault="00A46C50" w:rsidP="00A46C50">
            <w:pPr>
              <w:jc w:val="both"/>
              <w:rPr>
                <w:u w:val="single"/>
              </w:rPr>
            </w:pPr>
            <w:r w:rsidRPr="00326775">
              <w:rPr>
                <w:color w:val="242424"/>
                <w:shd w:val="clear" w:color="auto" w:fill="FFFFFF"/>
              </w:rPr>
              <w:t>Cílem předmětu je seznámit studenty se současně využívanými technologiemi výrob s důrazem na jejich dopad na populaci a životní prostředí. V rámci předmětu budou identifikovány a popsány a diskutovány rizikové faktory v jednotlivých průmyslových odvětvích. Nedílnou součástí je také seznámení s technologiemi zneškodňování odpadů a nejaktuálnějším vývojem v oblasti ekologicky šetrných výrob, včetně zasazení probírané látky do platného legislativního rámce.</w:t>
            </w:r>
          </w:p>
          <w:p w14:paraId="5A1F49A3" w14:textId="77777777" w:rsidR="00A46C50" w:rsidRPr="007D13E2" w:rsidRDefault="00A46C50" w:rsidP="00A46C50">
            <w:pPr>
              <w:jc w:val="both"/>
              <w:rPr>
                <w:u w:val="single"/>
              </w:rPr>
            </w:pPr>
            <w:r w:rsidRPr="001B13CE">
              <w:rPr>
                <w:u w:val="single"/>
              </w:rPr>
              <w:t>Základní témata:</w:t>
            </w:r>
          </w:p>
          <w:p w14:paraId="7D58CB14" w14:textId="77777777" w:rsidR="00A46C50" w:rsidRPr="007D13E2" w:rsidRDefault="00A46C50" w:rsidP="00DA5BB8">
            <w:pPr>
              <w:pStyle w:val="Odstavecseseznamem"/>
              <w:numPr>
                <w:ilvl w:val="0"/>
                <w:numId w:val="14"/>
              </w:numPr>
              <w:ind w:left="396" w:hanging="284"/>
              <w:jc w:val="both"/>
            </w:pPr>
            <w:r w:rsidRPr="007D13E2">
              <w:t>Základní definice, energetické a materiálové toky.</w:t>
            </w:r>
          </w:p>
          <w:p w14:paraId="5273A870" w14:textId="77777777" w:rsidR="00A46C50" w:rsidRPr="007D13E2" w:rsidRDefault="00A46C50" w:rsidP="00DA5BB8">
            <w:pPr>
              <w:pStyle w:val="Odstavecseseznamem"/>
              <w:numPr>
                <w:ilvl w:val="0"/>
                <w:numId w:val="14"/>
              </w:numPr>
              <w:ind w:left="396" w:hanging="284"/>
              <w:jc w:val="both"/>
            </w:pPr>
            <w:r w:rsidRPr="007D13E2">
              <w:t>Ekologické aspekty výrob základních chemikálií a jejich dopady na životní prostředí.</w:t>
            </w:r>
          </w:p>
          <w:p w14:paraId="3A11B95D" w14:textId="77777777" w:rsidR="00A46C50" w:rsidRPr="007D13E2" w:rsidRDefault="00A46C50" w:rsidP="00DA5BB8">
            <w:pPr>
              <w:pStyle w:val="Odstavecseseznamem"/>
              <w:numPr>
                <w:ilvl w:val="0"/>
                <w:numId w:val="14"/>
              </w:numPr>
              <w:ind w:left="396" w:hanging="284"/>
              <w:jc w:val="both"/>
            </w:pPr>
            <w:r w:rsidRPr="007D13E2">
              <w:t xml:space="preserve">Principy a dopady zpracování nerostných surovin a těžkého průmyslu na životní prostředí. </w:t>
            </w:r>
          </w:p>
          <w:p w14:paraId="5500F51B" w14:textId="77777777" w:rsidR="00A46C50" w:rsidRPr="007D13E2" w:rsidRDefault="00A46C50" w:rsidP="00DA5BB8">
            <w:pPr>
              <w:pStyle w:val="Odstavecseseznamem"/>
              <w:numPr>
                <w:ilvl w:val="0"/>
                <w:numId w:val="14"/>
              </w:numPr>
              <w:ind w:left="396" w:hanging="284"/>
              <w:jc w:val="both"/>
            </w:pPr>
            <w:r w:rsidRPr="007D13E2">
              <w:t xml:space="preserve">Principy a environmentální dopady petrochemického průmyslu. </w:t>
            </w:r>
          </w:p>
          <w:p w14:paraId="20C80239" w14:textId="77777777" w:rsidR="00A46C50" w:rsidRPr="007D13E2" w:rsidRDefault="00A46C50" w:rsidP="00DA5BB8">
            <w:pPr>
              <w:pStyle w:val="Odstavecseseznamem"/>
              <w:numPr>
                <w:ilvl w:val="0"/>
                <w:numId w:val="14"/>
              </w:numPr>
              <w:ind w:left="396" w:hanging="284"/>
              <w:jc w:val="both"/>
            </w:pPr>
            <w:r w:rsidRPr="007D13E2">
              <w:t xml:space="preserve">Biotechnologie v kontextu životního prostředí. </w:t>
            </w:r>
          </w:p>
          <w:p w14:paraId="340A1063" w14:textId="77777777" w:rsidR="00A46C50" w:rsidRPr="007D13E2" w:rsidRDefault="00A46C50" w:rsidP="00DA5BB8">
            <w:pPr>
              <w:pStyle w:val="Odstavecseseznamem"/>
              <w:numPr>
                <w:ilvl w:val="0"/>
                <w:numId w:val="14"/>
              </w:numPr>
              <w:ind w:left="396" w:hanging="284"/>
              <w:jc w:val="both"/>
            </w:pPr>
            <w:r w:rsidRPr="007D13E2">
              <w:t xml:space="preserve">Technologie dekontaminace kapalin.   </w:t>
            </w:r>
          </w:p>
          <w:p w14:paraId="01236AFA"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zneškodňování tuhých odpadů a jejich dalšího využití.</w:t>
            </w:r>
          </w:p>
          <w:p w14:paraId="46CBB776"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Technologie pro snižování plynných polutantů v životním prostředí.</w:t>
            </w:r>
          </w:p>
          <w:p w14:paraId="1049FE04" w14:textId="77777777" w:rsidR="00A46C50" w:rsidRPr="007D13E2" w:rsidRDefault="00A46C50" w:rsidP="00DA5BB8">
            <w:pPr>
              <w:pStyle w:val="Odstavecseseznamem"/>
              <w:numPr>
                <w:ilvl w:val="0"/>
                <w:numId w:val="14"/>
              </w:numPr>
              <w:ind w:left="396" w:hanging="284"/>
              <w:jc w:val="both"/>
            </w:pPr>
            <w:r w:rsidRPr="007D13E2">
              <w:rPr>
                <w:color w:val="000000"/>
                <w:shd w:val="clear" w:color="auto" w:fill="FFFFFF"/>
              </w:rPr>
              <w:t xml:space="preserve">Zodpovědné nakládání s materiálovými zdroji v kontextu cirkulární ekonomiky. </w:t>
            </w:r>
          </w:p>
          <w:p w14:paraId="01A29DB9"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anorganického původu. </w:t>
            </w:r>
          </w:p>
          <w:p w14:paraId="56897382" w14:textId="77777777" w:rsidR="00A46C50" w:rsidRPr="007D13E2" w:rsidRDefault="00A46C50" w:rsidP="00DA5BB8">
            <w:pPr>
              <w:pStyle w:val="Odstavecseseznamem"/>
              <w:numPr>
                <w:ilvl w:val="0"/>
                <w:numId w:val="14"/>
              </w:numPr>
              <w:ind w:left="396" w:hanging="284"/>
              <w:jc w:val="both"/>
            </w:pPr>
            <w:r w:rsidRPr="007D13E2">
              <w:t xml:space="preserve">Evaluace environmentálně významných polutantů organického původu. </w:t>
            </w:r>
          </w:p>
          <w:p w14:paraId="72212FFF" w14:textId="77777777" w:rsidR="00A46C50" w:rsidRPr="007D13E2" w:rsidRDefault="00A46C50" w:rsidP="00DA5BB8">
            <w:pPr>
              <w:pStyle w:val="Odstavecseseznamem"/>
              <w:numPr>
                <w:ilvl w:val="0"/>
                <w:numId w:val="14"/>
              </w:numPr>
              <w:ind w:left="396" w:hanging="284"/>
              <w:jc w:val="both"/>
            </w:pPr>
            <w:r w:rsidRPr="007D13E2">
              <w:t xml:space="preserve">Environmentálně šetrné technologie, materiály a přístupy a jejich socioekonomické dopady. </w:t>
            </w:r>
          </w:p>
          <w:p w14:paraId="7E3B32E8" w14:textId="77777777" w:rsidR="00A46C50" w:rsidRDefault="00A46C50" w:rsidP="00DA5BB8">
            <w:pPr>
              <w:pStyle w:val="Odstavecseseznamem"/>
              <w:numPr>
                <w:ilvl w:val="0"/>
                <w:numId w:val="14"/>
              </w:numPr>
              <w:ind w:left="396" w:hanging="284"/>
              <w:jc w:val="both"/>
            </w:pPr>
            <w:r w:rsidRPr="007D13E2">
              <w:t>Principy a implementace environmentální politiky Evropské unie.</w:t>
            </w:r>
            <w:r>
              <w:t xml:space="preserve"> </w:t>
            </w:r>
          </w:p>
        </w:tc>
      </w:tr>
      <w:tr w:rsidR="00A46C50" w14:paraId="5D226368" w14:textId="77777777" w:rsidTr="00A46C50">
        <w:trPr>
          <w:trHeight w:val="265"/>
        </w:trPr>
        <w:tc>
          <w:tcPr>
            <w:tcW w:w="3653" w:type="dxa"/>
            <w:gridSpan w:val="2"/>
            <w:tcBorders>
              <w:top w:val="nil"/>
            </w:tcBorders>
            <w:shd w:val="clear" w:color="auto" w:fill="F7CAAC"/>
          </w:tcPr>
          <w:p w14:paraId="32268F1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C4C1085" w14:textId="77777777" w:rsidR="00A46C50" w:rsidRDefault="00A46C50" w:rsidP="00A46C50">
            <w:pPr>
              <w:jc w:val="both"/>
            </w:pPr>
          </w:p>
        </w:tc>
      </w:tr>
      <w:tr w:rsidR="00A46C50" w14:paraId="0C193733" w14:textId="77777777" w:rsidTr="00CD704D">
        <w:trPr>
          <w:trHeight w:val="566"/>
        </w:trPr>
        <w:tc>
          <w:tcPr>
            <w:tcW w:w="9855" w:type="dxa"/>
            <w:gridSpan w:val="8"/>
            <w:tcBorders>
              <w:top w:val="nil"/>
            </w:tcBorders>
          </w:tcPr>
          <w:p w14:paraId="0B4C6341" w14:textId="77777777" w:rsidR="00A46C50" w:rsidRPr="00D610DF" w:rsidRDefault="00A46C50" w:rsidP="00A46C50">
            <w:pPr>
              <w:jc w:val="both"/>
              <w:rPr>
                <w:b/>
              </w:rPr>
            </w:pPr>
            <w:r w:rsidRPr="00D610DF">
              <w:rPr>
                <w:b/>
              </w:rPr>
              <w:t>Povinná literatura</w:t>
            </w:r>
          </w:p>
          <w:p w14:paraId="0C885942" w14:textId="29BDE79B" w:rsidR="00A46C50" w:rsidRDefault="00A46C50" w:rsidP="00A46C50">
            <w:pPr>
              <w:jc w:val="both"/>
              <w:rPr>
                <w:lang w:val="en-GB" w:eastAsia="en-GB"/>
              </w:rPr>
            </w:pPr>
            <w:r w:rsidRPr="004275F8">
              <w:rPr>
                <w:lang w:val="en-GB" w:eastAsia="en-GB"/>
              </w:rPr>
              <w:t xml:space="preserve">KOLÁŘOVÁ, M. </w:t>
            </w:r>
            <w:r w:rsidRPr="006A0704">
              <w:rPr>
                <w:i/>
                <w:lang w:val="en-GB" w:eastAsia="en-GB"/>
              </w:rPr>
              <w:t>V souladu s přírodou: politika životního stylu, udržitelnost a soběstačnost</w:t>
            </w:r>
            <w:r w:rsidRPr="004275F8">
              <w:rPr>
                <w:lang w:val="en-GB" w:eastAsia="en-GB"/>
              </w:rPr>
              <w:t>. Praha: Univerzita Karlova, nakladatelství Karolinum, 2021. Studie. ISBN 978-80-246-4993-1.</w:t>
            </w:r>
          </w:p>
          <w:p w14:paraId="65D4E5A2" w14:textId="23C8721E" w:rsidR="00A46C50" w:rsidRDefault="00A46C50" w:rsidP="00A46C50">
            <w:pPr>
              <w:jc w:val="both"/>
              <w:rPr>
                <w:lang w:val="en-GB" w:eastAsia="en-GB"/>
              </w:rPr>
            </w:pPr>
            <w:r w:rsidRPr="004275F8">
              <w:rPr>
                <w:lang w:val="en-GB" w:eastAsia="en-GB"/>
              </w:rPr>
              <w:t xml:space="preserve">KISLINGEROVÁ, E. </w:t>
            </w:r>
            <w:r w:rsidRPr="006A0704">
              <w:rPr>
                <w:i/>
                <w:lang w:val="en-GB" w:eastAsia="en-GB"/>
              </w:rPr>
              <w:t>Cirkulární ekonomie a ekonomika: společenské paradigma, postavení, budoucnost a praktické souvislosti</w:t>
            </w:r>
            <w:r w:rsidRPr="004275F8">
              <w:rPr>
                <w:lang w:val="en-GB" w:eastAsia="en-GB"/>
              </w:rPr>
              <w:t>. Praha: Grada Publishing, 2021, 264 s. Expert. ISBN 978-80-271-3230-0.</w:t>
            </w:r>
          </w:p>
          <w:p w14:paraId="337A5B95" w14:textId="4B2A8185" w:rsidR="00A46C50" w:rsidRPr="006E25F7" w:rsidRDefault="00A46C50" w:rsidP="00A46C50">
            <w:pPr>
              <w:jc w:val="both"/>
              <w:rPr>
                <w:lang w:val="en-GB" w:eastAsia="en-GB"/>
              </w:rPr>
            </w:pPr>
            <w:r>
              <w:rPr>
                <w:lang w:val="en-GB" w:eastAsia="en-GB"/>
              </w:rPr>
              <w:t>ADAMEC, V</w:t>
            </w:r>
            <w:r w:rsidR="00331A46">
              <w:rPr>
                <w:lang w:val="en-GB" w:eastAsia="en-GB"/>
              </w:rPr>
              <w:t>.</w:t>
            </w:r>
            <w:r>
              <w:rPr>
                <w:lang w:val="en-GB" w:eastAsia="en-GB"/>
              </w:rPr>
              <w:t>, BARTUSEK, S</w:t>
            </w:r>
            <w:r w:rsidR="00331A46">
              <w:rPr>
                <w:lang w:val="en-GB" w:eastAsia="en-GB"/>
              </w:rPr>
              <w:t>.</w:t>
            </w:r>
            <w:r>
              <w:rPr>
                <w:lang w:val="en-GB" w:eastAsia="en-GB"/>
              </w:rPr>
              <w:t>, BÍZEK</w:t>
            </w:r>
            <w:r w:rsidR="00331A46">
              <w:rPr>
                <w:lang w:val="en-GB" w:eastAsia="en-GB"/>
              </w:rPr>
              <w:t>,</w:t>
            </w:r>
            <w:r>
              <w:rPr>
                <w:lang w:val="en-GB" w:eastAsia="en-GB"/>
              </w:rPr>
              <w:t xml:space="preserve"> V</w:t>
            </w:r>
            <w:r w:rsidR="00331A46">
              <w:rPr>
                <w:lang w:val="en-GB" w:eastAsia="en-GB"/>
              </w:rPr>
              <w:t>.</w:t>
            </w:r>
            <w:r>
              <w:rPr>
                <w:lang w:val="en-GB" w:eastAsia="en-GB"/>
              </w:rPr>
              <w:t xml:space="preserve"> a kol. </w:t>
            </w:r>
            <w:r w:rsidRPr="006A0704">
              <w:rPr>
                <w:i/>
                <w:lang w:val="en-GB" w:eastAsia="en-GB"/>
              </w:rPr>
              <w:t>Environmentální technologie a ekoinovace v České republice I a II.</w:t>
            </w:r>
            <w:r>
              <w:rPr>
                <w:lang w:val="en-GB" w:eastAsia="en-GB"/>
              </w:rPr>
              <w:t xml:space="preserve"> Praha: Cenia, 2020</w:t>
            </w:r>
            <w:r w:rsidR="00331A46">
              <w:rPr>
                <w:lang w:val="en-GB" w:eastAsia="en-GB"/>
              </w:rPr>
              <w:t>.</w:t>
            </w:r>
            <w:r>
              <w:rPr>
                <w:lang w:val="en-GB" w:eastAsia="en-GB"/>
              </w:rPr>
              <w:t xml:space="preserve"> </w:t>
            </w:r>
            <w:r>
              <w:t>ISBN 978-80-85087-90-1.</w:t>
            </w:r>
          </w:p>
          <w:p w14:paraId="781833E6" w14:textId="77777777" w:rsidR="00A46C50" w:rsidRDefault="00A46C50" w:rsidP="00A46C50">
            <w:pPr>
              <w:jc w:val="both"/>
              <w:rPr>
                <w:b/>
              </w:rPr>
            </w:pPr>
            <w:r w:rsidRPr="00D610DF">
              <w:rPr>
                <w:b/>
              </w:rPr>
              <w:t>Doporučená literatura</w:t>
            </w:r>
          </w:p>
          <w:p w14:paraId="538BF76A" w14:textId="56AD13D0" w:rsidR="00A46C50" w:rsidRPr="004275F8" w:rsidRDefault="00A46C50" w:rsidP="00A46C50">
            <w:pPr>
              <w:pStyle w:val="Textkomente"/>
              <w:jc w:val="both"/>
              <w:rPr>
                <w:color w:val="000000"/>
                <w:lang w:val="en-GB"/>
              </w:rPr>
            </w:pPr>
            <w:r w:rsidRPr="004275F8">
              <w:rPr>
                <w:color w:val="000000"/>
                <w:lang w:val="en-GB"/>
              </w:rPr>
              <w:t>DANISH, M</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w:t>
            </w:r>
            <w:r w:rsidR="00331A46">
              <w:rPr>
                <w:color w:val="000000"/>
                <w:lang w:val="en-GB"/>
              </w:rPr>
              <w:t>.,</w:t>
            </w:r>
            <w:r w:rsidRPr="004275F8">
              <w:rPr>
                <w:color w:val="000000"/>
                <w:lang w:val="en-GB"/>
              </w:rPr>
              <w:t xml:space="preserve"> SENJYU,</w:t>
            </w:r>
            <w:r w:rsidR="00331A46">
              <w:rPr>
                <w:color w:val="000000"/>
                <w:lang w:val="en-GB"/>
              </w:rPr>
              <w:t xml:space="preserve"> T. S.</w:t>
            </w:r>
            <w:r w:rsidRPr="004275F8">
              <w:rPr>
                <w:color w:val="000000"/>
                <w:lang w:val="en-GB"/>
              </w:rPr>
              <w:t xml:space="preserve"> </w:t>
            </w:r>
            <w:r w:rsidRPr="006A0704">
              <w:rPr>
                <w:i/>
                <w:color w:val="000000"/>
                <w:lang w:val="en-GB"/>
              </w:rPr>
              <w:t>Eco-Friendly Energy Processes and Technologies for Achieving Sustainable Development</w:t>
            </w:r>
            <w:r w:rsidRPr="004275F8">
              <w:rPr>
                <w:color w:val="000000"/>
                <w:lang w:val="en-GB"/>
              </w:rPr>
              <w:t xml:space="preserve"> [online]. IGI Global, 2021. Advances in Environmental Engineering and Green Technologies. ISBN 9781799849155. Dostupné z</w:t>
            </w:r>
            <w:r w:rsidRPr="006A0704">
              <w:rPr>
                <w:lang w:val="en-GB"/>
              </w:rPr>
              <w:t xml:space="preserve">: </w:t>
            </w:r>
            <w:hyperlink r:id="rId22" w:history="1">
              <w:r w:rsidRPr="00A145B5">
                <w:rPr>
                  <w:rStyle w:val="Hypertextovodkaz"/>
                  <w:color w:val="365F91" w:themeColor="accent1" w:themeShade="BF"/>
                  <w:lang w:val="en-GB"/>
                </w:rPr>
                <w:t>https://www.igi-global.com/gateway/book/244616</w:t>
              </w:r>
            </w:hyperlink>
            <w:r w:rsidRPr="004275F8">
              <w:rPr>
                <w:color w:val="000000"/>
                <w:lang w:val="en-GB"/>
              </w:rPr>
              <w:t>.</w:t>
            </w:r>
          </w:p>
          <w:p w14:paraId="3B9F76E6" w14:textId="3F99F55A" w:rsidR="00A46C50" w:rsidRPr="006A0704" w:rsidRDefault="00A46C50" w:rsidP="00A46C50">
            <w:pPr>
              <w:jc w:val="both"/>
              <w:rPr>
                <w:lang w:val="en-GB"/>
              </w:rPr>
            </w:pPr>
            <w:r w:rsidRPr="004275F8">
              <w:rPr>
                <w:lang w:val="en-GB"/>
              </w:rPr>
              <w:t>GUPTA, K</w:t>
            </w:r>
            <w:r w:rsidR="00331A46">
              <w:rPr>
                <w:lang w:val="en-GB"/>
              </w:rPr>
              <w:t>.,</w:t>
            </w:r>
            <w:r w:rsidRPr="004275F8">
              <w:rPr>
                <w:lang w:val="en-GB"/>
              </w:rPr>
              <w:t xml:space="preserve"> SALONITIS</w:t>
            </w:r>
            <w:r w:rsidR="00331A46">
              <w:rPr>
                <w:lang w:val="en-GB"/>
              </w:rPr>
              <w:t>, K</w:t>
            </w:r>
            <w:r w:rsidRPr="004275F8">
              <w:rPr>
                <w:lang w:val="en-GB"/>
              </w:rPr>
              <w:t xml:space="preserve">. </w:t>
            </w:r>
            <w:r w:rsidRPr="006A0704">
              <w:rPr>
                <w:i/>
                <w:lang w:val="en-GB"/>
              </w:rPr>
              <w:t>Sustainable manufacturing</w:t>
            </w:r>
            <w:r w:rsidRPr="004275F8">
              <w:rPr>
                <w:lang w:val="en-GB"/>
              </w:rPr>
              <w:t xml:space="preserve">. Amsterdam: Elsevier, 2021, 1 online zdroj (457 stran). Handbooks in Advanced Manufacturing. ISBN 9780128181164. Dostupné také z: </w:t>
            </w:r>
            <w:hyperlink r:id="rId23" w:history="1">
              <w:r w:rsidRPr="00A145B5">
                <w:rPr>
                  <w:rStyle w:val="Hypertextovodkaz"/>
                  <w:color w:val="365F91" w:themeColor="accent1" w:themeShade="BF"/>
                  <w:lang w:val="en-GB"/>
                </w:rPr>
                <w:t>https://search.ebscohost.com/login.aspx?direct=true&amp;scope=site&amp;db=nlebk&amp;AN=2623741&amp;authtype=ip,shib&amp;custid=s3936755</w:t>
              </w:r>
            </w:hyperlink>
            <w:r w:rsidRPr="00A145B5">
              <w:rPr>
                <w:color w:val="365F91" w:themeColor="accent1" w:themeShade="BF"/>
                <w:u w:val="single"/>
                <w:lang w:val="en-GB"/>
              </w:rPr>
              <w:t>.</w:t>
            </w:r>
          </w:p>
          <w:p w14:paraId="6FA123C7" w14:textId="1B989EE3" w:rsidR="00A46C50" w:rsidRPr="006A0704" w:rsidRDefault="00A46C50" w:rsidP="00A46C50">
            <w:pPr>
              <w:jc w:val="both"/>
              <w:rPr>
                <w:lang w:val="en-GB"/>
              </w:rPr>
            </w:pPr>
            <w:r w:rsidRPr="006A0704">
              <w:rPr>
                <w:lang w:val="en-GB" w:eastAsia="en-GB"/>
              </w:rPr>
              <w:t>SURAMPALLI, R</w:t>
            </w:r>
            <w:r w:rsidR="00331A46">
              <w:rPr>
                <w:lang w:val="en-GB" w:eastAsia="en-GB"/>
              </w:rPr>
              <w:t>.</w:t>
            </w:r>
            <w:r w:rsidRPr="006A0704">
              <w:rPr>
                <w:lang w:val="en-GB" w:eastAsia="en-GB"/>
              </w:rPr>
              <w:t>, ZHANG</w:t>
            </w:r>
            <w:r w:rsidR="00331A46">
              <w:rPr>
                <w:lang w:val="en-GB" w:eastAsia="en-GB"/>
              </w:rPr>
              <w:t>, T.</w:t>
            </w:r>
            <w:r w:rsidRPr="006A0704">
              <w:rPr>
                <w:lang w:val="en-GB" w:eastAsia="en-GB"/>
              </w:rPr>
              <w:t>, GOYAL</w:t>
            </w:r>
            <w:r w:rsidR="00331A46">
              <w:rPr>
                <w:lang w:val="en-GB" w:eastAsia="en-GB"/>
              </w:rPr>
              <w:t>, M. K.</w:t>
            </w:r>
            <w:r w:rsidRPr="006A0704">
              <w:rPr>
                <w:lang w:val="en-GB" w:eastAsia="en-GB"/>
              </w:rPr>
              <w:t>, BRAR</w:t>
            </w:r>
            <w:r w:rsidR="00331A46">
              <w:rPr>
                <w:lang w:val="en-GB" w:eastAsia="en-GB"/>
              </w:rPr>
              <w:t xml:space="preserve">, S., </w:t>
            </w:r>
            <w:r w:rsidRPr="006A0704">
              <w:rPr>
                <w:lang w:val="en-GB" w:eastAsia="en-GB"/>
              </w:rPr>
              <w:t xml:space="preserve">TYAGI, </w:t>
            </w:r>
            <w:r w:rsidR="00331A46">
              <w:rPr>
                <w:lang w:val="en-GB" w:eastAsia="en-GB"/>
              </w:rPr>
              <w:t>R</w:t>
            </w:r>
            <w:r w:rsidRPr="006A0704">
              <w:rPr>
                <w:lang w:val="en-GB" w:eastAsia="en-GB"/>
              </w:rPr>
              <w:t xml:space="preserve">. </w:t>
            </w:r>
            <w:r w:rsidRPr="006A0704">
              <w:rPr>
                <w:i/>
                <w:lang w:val="en-GB" w:eastAsia="en-GB"/>
              </w:rPr>
              <w:t>Sustainability</w:t>
            </w:r>
            <w:r w:rsidRPr="006A0704">
              <w:rPr>
                <w:lang w:val="en-GB" w:eastAsia="en-GB"/>
              </w:rPr>
              <w:t xml:space="preserve"> [online]. Wiley, 2020 [cit. 2022-03-01]. ISBN 9781119433965. Dostupné z: </w:t>
            </w:r>
            <w:hyperlink r:id="rId24" w:history="1">
              <w:r w:rsidRPr="00A145B5">
                <w:rPr>
                  <w:rStyle w:val="Hypertextovodkaz"/>
                  <w:color w:val="365F91" w:themeColor="accent1" w:themeShade="BF"/>
                  <w:lang w:val="en-GB" w:eastAsia="en-GB"/>
                </w:rPr>
                <w:t>https://onlinelibrary.wiley.com/doi/book/10.1002/9781119434016</w:t>
              </w:r>
            </w:hyperlink>
            <w:r w:rsidRPr="00A145B5">
              <w:rPr>
                <w:color w:val="365F91" w:themeColor="accent1" w:themeShade="BF"/>
                <w:u w:val="single"/>
                <w:lang w:val="en-GB"/>
              </w:rPr>
              <w:t>.</w:t>
            </w:r>
          </w:p>
          <w:p w14:paraId="13E67B69" w14:textId="6A746FB5" w:rsidR="00A46C50" w:rsidRPr="006E25F7" w:rsidRDefault="00A46C50" w:rsidP="00A46C50">
            <w:pPr>
              <w:jc w:val="both"/>
              <w:rPr>
                <w:lang w:val="en-GB" w:eastAsia="en-GB"/>
              </w:rPr>
            </w:pPr>
            <w:r w:rsidRPr="004275F8">
              <w:rPr>
                <w:lang w:val="en-GB" w:eastAsia="en-GB"/>
              </w:rPr>
              <w:t xml:space="preserve">CHARTER, M. </w:t>
            </w:r>
            <w:r w:rsidRPr="006A0704">
              <w:rPr>
                <w:i/>
                <w:lang w:val="en-GB" w:eastAsia="en-GB"/>
              </w:rPr>
              <w:t>Designing for the circular economy</w:t>
            </w:r>
            <w:r w:rsidRPr="004275F8">
              <w:rPr>
                <w:lang w:val="en-GB" w:eastAsia="en-GB"/>
              </w:rPr>
              <w:t>. London: Routledge, Taylor &amp; Francis Group, 2019, 395 s. ISBN 9781138081017.</w:t>
            </w:r>
          </w:p>
        </w:tc>
      </w:tr>
      <w:tr w:rsidR="00A46C50" w14:paraId="1F01A6D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676104" w14:textId="77777777" w:rsidR="00A46C50" w:rsidRDefault="00A46C50" w:rsidP="00A46C50">
            <w:pPr>
              <w:jc w:val="center"/>
              <w:rPr>
                <w:b/>
              </w:rPr>
            </w:pPr>
            <w:r>
              <w:rPr>
                <w:b/>
              </w:rPr>
              <w:lastRenderedPageBreak/>
              <w:t>Informace ke kombinované nebo distanční formě</w:t>
            </w:r>
          </w:p>
        </w:tc>
      </w:tr>
      <w:tr w:rsidR="00A46C50" w14:paraId="12596870" w14:textId="77777777" w:rsidTr="00A46C50">
        <w:tc>
          <w:tcPr>
            <w:tcW w:w="4787" w:type="dxa"/>
            <w:gridSpan w:val="3"/>
            <w:tcBorders>
              <w:top w:val="single" w:sz="2" w:space="0" w:color="auto"/>
            </w:tcBorders>
            <w:shd w:val="clear" w:color="auto" w:fill="F7CAAC"/>
          </w:tcPr>
          <w:p w14:paraId="1D6ACF37" w14:textId="77777777" w:rsidR="00A46C50" w:rsidRDefault="00A46C50" w:rsidP="00A46C50">
            <w:pPr>
              <w:jc w:val="both"/>
            </w:pPr>
            <w:r>
              <w:rPr>
                <w:b/>
              </w:rPr>
              <w:t>Rozsah konzultací (soustředění)</w:t>
            </w:r>
          </w:p>
        </w:tc>
        <w:tc>
          <w:tcPr>
            <w:tcW w:w="889" w:type="dxa"/>
            <w:tcBorders>
              <w:top w:val="single" w:sz="2" w:space="0" w:color="auto"/>
            </w:tcBorders>
          </w:tcPr>
          <w:p w14:paraId="259C388A" w14:textId="77777777" w:rsidR="00A46C50" w:rsidRDefault="00A46C50" w:rsidP="00A46C50">
            <w:pPr>
              <w:jc w:val="both"/>
            </w:pPr>
            <w:r>
              <w:t>20</w:t>
            </w:r>
          </w:p>
        </w:tc>
        <w:tc>
          <w:tcPr>
            <w:tcW w:w="4179" w:type="dxa"/>
            <w:gridSpan w:val="4"/>
            <w:tcBorders>
              <w:top w:val="single" w:sz="2" w:space="0" w:color="auto"/>
            </w:tcBorders>
            <w:shd w:val="clear" w:color="auto" w:fill="F7CAAC"/>
          </w:tcPr>
          <w:p w14:paraId="7531CB83" w14:textId="77777777" w:rsidR="00A46C50" w:rsidRDefault="00A46C50" w:rsidP="00A46C50">
            <w:pPr>
              <w:jc w:val="both"/>
              <w:rPr>
                <w:b/>
              </w:rPr>
            </w:pPr>
            <w:r>
              <w:rPr>
                <w:b/>
              </w:rPr>
              <w:t xml:space="preserve">hodin </w:t>
            </w:r>
          </w:p>
        </w:tc>
      </w:tr>
      <w:tr w:rsidR="00A46C50" w14:paraId="58FD7BFA" w14:textId="77777777" w:rsidTr="00A46C50">
        <w:tc>
          <w:tcPr>
            <w:tcW w:w="9855" w:type="dxa"/>
            <w:gridSpan w:val="8"/>
            <w:shd w:val="clear" w:color="auto" w:fill="F7CAAC"/>
          </w:tcPr>
          <w:p w14:paraId="0B08504E" w14:textId="77777777" w:rsidR="00A46C50" w:rsidRDefault="00A46C50" w:rsidP="00A46C50">
            <w:pPr>
              <w:jc w:val="both"/>
              <w:rPr>
                <w:b/>
              </w:rPr>
            </w:pPr>
            <w:r>
              <w:rPr>
                <w:b/>
              </w:rPr>
              <w:t>Informace o způsobu kontaktu s vyučujícím</w:t>
            </w:r>
          </w:p>
        </w:tc>
      </w:tr>
      <w:tr w:rsidR="00A46C50" w14:paraId="318924C4" w14:textId="77777777" w:rsidTr="00AE4E20">
        <w:trPr>
          <w:trHeight w:val="822"/>
        </w:trPr>
        <w:tc>
          <w:tcPr>
            <w:tcW w:w="9855" w:type="dxa"/>
            <w:gridSpan w:val="8"/>
          </w:tcPr>
          <w:p w14:paraId="3F802145" w14:textId="7ED54A94"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543EBA" w14:textId="77777777" w:rsidR="00A46C50" w:rsidRDefault="00A46C50" w:rsidP="00A46C50"/>
    <w:p w14:paraId="3BF7695F" w14:textId="77777777" w:rsidR="00A46C50" w:rsidRDefault="00A46C50" w:rsidP="00A46C50"/>
    <w:p w14:paraId="1D922879" w14:textId="77777777" w:rsidR="00A46C50" w:rsidRDefault="00A46C50" w:rsidP="00A46C50"/>
    <w:p w14:paraId="0B275DF6" w14:textId="77777777" w:rsidR="00A46C50" w:rsidRDefault="00A46C50" w:rsidP="00A46C50"/>
    <w:p w14:paraId="004C5C18" w14:textId="77777777" w:rsidR="00A46C50" w:rsidRDefault="00A46C50" w:rsidP="00A46C50"/>
    <w:p w14:paraId="0C75C144" w14:textId="77777777" w:rsidR="00A46C50" w:rsidRDefault="00A46C50" w:rsidP="00A46C50"/>
    <w:p w14:paraId="1C83F831" w14:textId="77777777" w:rsidR="00A46C50" w:rsidRDefault="00A46C50" w:rsidP="00A46C50"/>
    <w:p w14:paraId="0DD53148" w14:textId="77777777" w:rsidR="00A46C50" w:rsidRDefault="00A46C50" w:rsidP="00A46C50"/>
    <w:p w14:paraId="46D0584E" w14:textId="77777777" w:rsidR="00A46C50" w:rsidRDefault="00A46C50" w:rsidP="00A46C50"/>
    <w:p w14:paraId="41D892EC" w14:textId="77777777" w:rsidR="00A46C50" w:rsidRDefault="00A46C50" w:rsidP="00A46C50"/>
    <w:p w14:paraId="2C893D27" w14:textId="77777777" w:rsidR="00A46C50" w:rsidRDefault="00A46C50" w:rsidP="00A46C50"/>
    <w:p w14:paraId="27FBDDB5" w14:textId="77777777" w:rsidR="00A46C50" w:rsidRDefault="00A46C50" w:rsidP="00A46C50"/>
    <w:p w14:paraId="047528BF" w14:textId="77777777" w:rsidR="00A46C50" w:rsidRDefault="00A46C50" w:rsidP="00A46C50"/>
    <w:p w14:paraId="1DA8DF83" w14:textId="77777777" w:rsidR="00A46C50" w:rsidRDefault="00A46C50" w:rsidP="00A46C50"/>
    <w:p w14:paraId="729359F0" w14:textId="77777777" w:rsidR="00A46C50" w:rsidRDefault="00A46C50" w:rsidP="00A46C50"/>
    <w:p w14:paraId="19EE329E" w14:textId="77777777" w:rsidR="00A46C50" w:rsidRDefault="00A46C50" w:rsidP="00A46C50"/>
    <w:p w14:paraId="62189690" w14:textId="77777777" w:rsidR="00A46C50" w:rsidRDefault="00A46C50" w:rsidP="00A46C50"/>
    <w:p w14:paraId="6454F0DF" w14:textId="77777777" w:rsidR="00A46C50" w:rsidRDefault="00A46C50" w:rsidP="00A46C50"/>
    <w:p w14:paraId="29A97DB2" w14:textId="77777777" w:rsidR="00A46C50" w:rsidRDefault="00A46C50" w:rsidP="00A46C50"/>
    <w:p w14:paraId="6647D19B" w14:textId="77777777" w:rsidR="00A46C50" w:rsidRDefault="00A46C50" w:rsidP="00A46C50"/>
    <w:p w14:paraId="6C410D22" w14:textId="77777777" w:rsidR="00A46C50" w:rsidRDefault="00A46C50" w:rsidP="00A46C50"/>
    <w:p w14:paraId="16A1CBCA" w14:textId="77777777" w:rsidR="00A46C50" w:rsidRDefault="00A46C50" w:rsidP="00A46C50"/>
    <w:p w14:paraId="5813B05D" w14:textId="77777777" w:rsidR="00A46C50" w:rsidRDefault="00A46C50" w:rsidP="00A46C50"/>
    <w:p w14:paraId="0661D188" w14:textId="77777777" w:rsidR="00A46C50" w:rsidRDefault="00A46C50" w:rsidP="00A46C50"/>
    <w:p w14:paraId="71AFF78A" w14:textId="77777777" w:rsidR="00A46C50" w:rsidRDefault="00A46C50" w:rsidP="00A46C50"/>
    <w:p w14:paraId="06B85EA0" w14:textId="77777777" w:rsidR="00A46C50" w:rsidRDefault="00A46C50" w:rsidP="00A46C50"/>
    <w:p w14:paraId="6A12CC68" w14:textId="77777777" w:rsidR="00A46C50" w:rsidRDefault="00A46C50" w:rsidP="00A46C50"/>
    <w:p w14:paraId="6E389908" w14:textId="77777777" w:rsidR="00A46C50" w:rsidRDefault="00A46C50" w:rsidP="00A46C50"/>
    <w:p w14:paraId="0C53AD4A" w14:textId="77777777" w:rsidR="00A46C50" w:rsidRDefault="00A46C50" w:rsidP="00A46C50"/>
    <w:p w14:paraId="012B9A39" w14:textId="77777777" w:rsidR="00A46C50" w:rsidRDefault="00A46C50" w:rsidP="00A46C50"/>
    <w:p w14:paraId="00C821E0" w14:textId="77777777" w:rsidR="00A46C50" w:rsidRDefault="00A46C50" w:rsidP="00A46C50"/>
    <w:p w14:paraId="18C84574" w14:textId="77777777" w:rsidR="00A46C50" w:rsidRDefault="00A46C50" w:rsidP="00A46C50"/>
    <w:p w14:paraId="561D1F28" w14:textId="77777777" w:rsidR="00A46C50" w:rsidRDefault="00A46C50" w:rsidP="00A46C50"/>
    <w:p w14:paraId="364132F0" w14:textId="77777777" w:rsidR="00A46C50" w:rsidRDefault="00A46C50" w:rsidP="00A46C50"/>
    <w:p w14:paraId="7E4BE478" w14:textId="77777777" w:rsidR="00A46C50" w:rsidRDefault="00A46C50" w:rsidP="00A46C50"/>
    <w:p w14:paraId="4088D424" w14:textId="77777777" w:rsidR="00A46C50" w:rsidRDefault="00A46C50" w:rsidP="00A46C50"/>
    <w:p w14:paraId="5C3F4F5B" w14:textId="77777777" w:rsidR="00A46C50" w:rsidRDefault="00A46C50" w:rsidP="00A46C50"/>
    <w:p w14:paraId="03D42D94" w14:textId="77777777" w:rsidR="00A46C50" w:rsidRDefault="00A46C50" w:rsidP="00A46C50"/>
    <w:p w14:paraId="7DE5403B" w14:textId="77777777" w:rsidR="00A46C50" w:rsidRDefault="00A46C50" w:rsidP="00A46C50"/>
    <w:p w14:paraId="5EDE23D9" w14:textId="77777777" w:rsidR="00A46C50" w:rsidRDefault="00A46C50" w:rsidP="00A46C50"/>
    <w:p w14:paraId="0B1224F6" w14:textId="77777777" w:rsidR="00A46C50" w:rsidRDefault="00A46C50" w:rsidP="00A46C50"/>
    <w:p w14:paraId="52209EC6" w14:textId="77777777" w:rsidR="00A46C50" w:rsidRDefault="00A46C50" w:rsidP="00A46C50"/>
    <w:p w14:paraId="4877EE9E" w14:textId="77777777" w:rsidR="00A46C50" w:rsidRDefault="00A46C50" w:rsidP="00A46C50"/>
    <w:p w14:paraId="3C09F153" w14:textId="77777777" w:rsidR="00A46C50" w:rsidRDefault="00A46C50" w:rsidP="00A46C50"/>
    <w:p w14:paraId="647BD365" w14:textId="77777777" w:rsidR="00A46C50" w:rsidRDefault="00A46C50" w:rsidP="00A46C50"/>
    <w:p w14:paraId="76D413E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5918058D" w14:textId="77777777" w:rsidTr="00A46C50">
        <w:tc>
          <w:tcPr>
            <w:tcW w:w="9855" w:type="dxa"/>
            <w:gridSpan w:val="8"/>
            <w:tcBorders>
              <w:bottom w:val="double" w:sz="4" w:space="0" w:color="auto"/>
            </w:tcBorders>
            <w:shd w:val="clear" w:color="auto" w:fill="BDD6EE"/>
          </w:tcPr>
          <w:p w14:paraId="7D69A626" w14:textId="2BC31A48" w:rsidR="00A46C50" w:rsidRDefault="00A46C50" w:rsidP="00A46C50">
            <w:pPr>
              <w:jc w:val="both"/>
              <w:rPr>
                <w:b/>
                <w:sz w:val="28"/>
              </w:rPr>
            </w:pPr>
            <w:r>
              <w:lastRenderedPageBreak/>
              <w:br w:type="page"/>
            </w:r>
            <w:r>
              <w:rPr>
                <w:b/>
                <w:sz w:val="28"/>
              </w:rPr>
              <w:t>B-III – Charakteristika studijního předmětu</w:t>
            </w:r>
          </w:p>
        </w:tc>
      </w:tr>
      <w:tr w:rsidR="00A46C50" w14:paraId="4FA26489" w14:textId="77777777" w:rsidTr="00A46C50">
        <w:tc>
          <w:tcPr>
            <w:tcW w:w="3086" w:type="dxa"/>
            <w:tcBorders>
              <w:top w:val="double" w:sz="4" w:space="0" w:color="auto"/>
            </w:tcBorders>
            <w:shd w:val="clear" w:color="auto" w:fill="F7CAAC"/>
          </w:tcPr>
          <w:p w14:paraId="0999D4E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D898439" w14:textId="77777777" w:rsidR="00A46C50" w:rsidRDefault="00A46C50" w:rsidP="00A46C50">
            <w:pPr>
              <w:jc w:val="both"/>
            </w:pPr>
            <w:r>
              <w:t>Právní aspekty udržitelného rozvoje</w:t>
            </w:r>
          </w:p>
        </w:tc>
      </w:tr>
      <w:tr w:rsidR="00A46C50" w14:paraId="516446E2" w14:textId="77777777" w:rsidTr="00A46C50">
        <w:tc>
          <w:tcPr>
            <w:tcW w:w="3086" w:type="dxa"/>
            <w:shd w:val="clear" w:color="auto" w:fill="F7CAAC"/>
          </w:tcPr>
          <w:p w14:paraId="23F7AFEB" w14:textId="77777777" w:rsidR="00A46C50" w:rsidRDefault="00A46C50" w:rsidP="00A46C50">
            <w:pPr>
              <w:jc w:val="both"/>
              <w:rPr>
                <w:b/>
              </w:rPr>
            </w:pPr>
            <w:r>
              <w:rPr>
                <w:b/>
              </w:rPr>
              <w:t>Typ předmětu</w:t>
            </w:r>
          </w:p>
        </w:tc>
        <w:tc>
          <w:tcPr>
            <w:tcW w:w="3406" w:type="dxa"/>
            <w:gridSpan w:val="4"/>
          </w:tcPr>
          <w:p w14:paraId="70247D2B" w14:textId="77777777" w:rsidR="00A46C50" w:rsidRDefault="00A46C50" w:rsidP="00A46C50">
            <w:pPr>
              <w:jc w:val="both"/>
            </w:pPr>
            <w:r>
              <w:t xml:space="preserve">povinný </w:t>
            </w:r>
          </w:p>
        </w:tc>
        <w:tc>
          <w:tcPr>
            <w:tcW w:w="2695" w:type="dxa"/>
            <w:gridSpan w:val="2"/>
            <w:shd w:val="clear" w:color="auto" w:fill="F7CAAC"/>
          </w:tcPr>
          <w:p w14:paraId="42E2E0AB" w14:textId="77777777" w:rsidR="00A46C50" w:rsidRDefault="00A46C50" w:rsidP="00A46C50">
            <w:pPr>
              <w:jc w:val="both"/>
            </w:pPr>
            <w:r>
              <w:rPr>
                <w:b/>
              </w:rPr>
              <w:t>doporučený ročník / semestr</w:t>
            </w:r>
          </w:p>
        </w:tc>
        <w:tc>
          <w:tcPr>
            <w:tcW w:w="668" w:type="dxa"/>
          </w:tcPr>
          <w:p w14:paraId="14D1D851" w14:textId="77777777" w:rsidR="00A46C50" w:rsidRDefault="00A46C50" w:rsidP="00A46C50">
            <w:pPr>
              <w:jc w:val="both"/>
            </w:pPr>
            <w:r>
              <w:t>1/LS</w:t>
            </w:r>
          </w:p>
        </w:tc>
      </w:tr>
      <w:tr w:rsidR="00A46C50" w14:paraId="0E76A896" w14:textId="77777777" w:rsidTr="00A46C50">
        <w:tc>
          <w:tcPr>
            <w:tcW w:w="3086" w:type="dxa"/>
            <w:shd w:val="clear" w:color="auto" w:fill="F7CAAC"/>
          </w:tcPr>
          <w:p w14:paraId="0F00336E" w14:textId="77777777" w:rsidR="00A46C50" w:rsidRDefault="00A46C50" w:rsidP="00A46C50">
            <w:pPr>
              <w:jc w:val="both"/>
              <w:rPr>
                <w:b/>
              </w:rPr>
            </w:pPr>
            <w:r>
              <w:rPr>
                <w:b/>
              </w:rPr>
              <w:t>Rozsah studijního předmětu</w:t>
            </w:r>
          </w:p>
        </w:tc>
        <w:tc>
          <w:tcPr>
            <w:tcW w:w="1701" w:type="dxa"/>
            <w:gridSpan w:val="2"/>
          </w:tcPr>
          <w:p w14:paraId="15C1C8F2" w14:textId="77777777" w:rsidR="00A46C50" w:rsidRDefault="00A46C50" w:rsidP="00A46C50">
            <w:pPr>
              <w:jc w:val="both"/>
            </w:pPr>
            <w:r>
              <w:t>26p + 13s</w:t>
            </w:r>
          </w:p>
        </w:tc>
        <w:tc>
          <w:tcPr>
            <w:tcW w:w="889" w:type="dxa"/>
            <w:shd w:val="clear" w:color="auto" w:fill="F7CAAC"/>
          </w:tcPr>
          <w:p w14:paraId="4646B86A" w14:textId="77777777" w:rsidR="00A46C50" w:rsidRDefault="00A46C50" w:rsidP="00A46C50">
            <w:pPr>
              <w:jc w:val="both"/>
              <w:rPr>
                <w:b/>
              </w:rPr>
            </w:pPr>
            <w:r>
              <w:rPr>
                <w:b/>
              </w:rPr>
              <w:t xml:space="preserve">hod. </w:t>
            </w:r>
          </w:p>
        </w:tc>
        <w:tc>
          <w:tcPr>
            <w:tcW w:w="816" w:type="dxa"/>
          </w:tcPr>
          <w:p w14:paraId="221DA5CF" w14:textId="77777777" w:rsidR="00A46C50" w:rsidRDefault="00A46C50" w:rsidP="00A46C50">
            <w:pPr>
              <w:jc w:val="both"/>
            </w:pPr>
            <w:r>
              <w:t>39</w:t>
            </w:r>
          </w:p>
        </w:tc>
        <w:tc>
          <w:tcPr>
            <w:tcW w:w="2156" w:type="dxa"/>
            <w:shd w:val="clear" w:color="auto" w:fill="F7CAAC"/>
          </w:tcPr>
          <w:p w14:paraId="666EADDE" w14:textId="77777777" w:rsidR="00A46C50" w:rsidRDefault="00A46C50" w:rsidP="00A46C50">
            <w:pPr>
              <w:jc w:val="both"/>
              <w:rPr>
                <w:b/>
              </w:rPr>
            </w:pPr>
            <w:r>
              <w:rPr>
                <w:b/>
              </w:rPr>
              <w:t>kreditů</w:t>
            </w:r>
          </w:p>
        </w:tc>
        <w:tc>
          <w:tcPr>
            <w:tcW w:w="1207" w:type="dxa"/>
            <w:gridSpan w:val="2"/>
          </w:tcPr>
          <w:p w14:paraId="3F111C47" w14:textId="77777777" w:rsidR="00A46C50" w:rsidRDefault="00A46C50" w:rsidP="00A46C50">
            <w:pPr>
              <w:jc w:val="both"/>
            </w:pPr>
            <w:r>
              <w:t>3</w:t>
            </w:r>
          </w:p>
        </w:tc>
      </w:tr>
      <w:tr w:rsidR="00A46C50" w14:paraId="0D5EB901" w14:textId="77777777" w:rsidTr="00A46C50">
        <w:tc>
          <w:tcPr>
            <w:tcW w:w="3086" w:type="dxa"/>
            <w:shd w:val="clear" w:color="auto" w:fill="F7CAAC"/>
          </w:tcPr>
          <w:p w14:paraId="792E3F55" w14:textId="77777777" w:rsidR="00A46C50" w:rsidRDefault="00A46C50" w:rsidP="00A46C50">
            <w:pPr>
              <w:jc w:val="both"/>
              <w:rPr>
                <w:b/>
                <w:sz w:val="22"/>
              </w:rPr>
            </w:pPr>
            <w:r>
              <w:rPr>
                <w:b/>
              </w:rPr>
              <w:t>Prerekvizity, korekvizity, ekvivalence</w:t>
            </w:r>
          </w:p>
        </w:tc>
        <w:tc>
          <w:tcPr>
            <w:tcW w:w="6769" w:type="dxa"/>
            <w:gridSpan w:val="7"/>
          </w:tcPr>
          <w:p w14:paraId="7E408C99" w14:textId="77777777" w:rsidR="00A46C50" w:rsidRDefault="00A46C50" w:rsidP="00A46C50">
            <w:pPr>
              <w:jc w:val="both"/>
            </w:pPr>
          </w:p>
        </w:tc>
      </w:tr>
      <w:tr w:rsidR="00A46C50" w14:paraId="3710AC6A" w14:textId="77777777" w:rsidTr="00A46C50">
        <w:tc>
          <w:tcPr>
            <w:tcW w:w="3086" w:type="dxa"/>
            <w:shd w:val="clear" w:color="auto" w:fill="F7CAAC"/>
          </w:tcPr>
          <w:p w14:paraId="05EC12BD" w14:textId="77777777" w:rsidR="00A46C50" w:rsidRDefault="00A46C50" w:rsidP="00A46C50">
            <w:pPr>
              <w:jc w:val="both"/>
              <w:rPr>
                <w:b/>
              </w:rPr>
            </w:pPr>
            <w:r>
              <w:rPr>
                <w:b/>
              </w:rPr>
              <w:t>Způsob ověření studijních výsledků</w:t>
            </w:r>
          </w:p>
        </w:tc>
        <w:tc>
          <w:tcPr>
            <w:tcW w:w="3406" w:type="dxa"/>
            <w:gridSpan w:val="4"/>
          </w:tcPr>
          <w:p w14:paraId="4C97990D" w14:textId="77777777" w:rsidR="00A46C50" w:rsidRDefault="00A46C50" w:rsidP="00A46C50">
            <w:pPr>
              <w:jc w:val="both"/>
            </w:pPr>
            <w:r>
              <w:t>klasifikovaný zápočet</w:t>
            </w:r>
          </w:p>
        </w:tc>
        <w:tc>
          <w:tcPr>
            <w:tcW w:w="2156" w:type="dxa"/>
            <w:shd w:val="clear" w:color="auto" w:fill="F7CAAC"/>
          </w:tcPr>
          <w:p w14:paraId="6ED770FF" w14:textId="77777777" w:rsidR="00A46C50" w:rsidRDefault="00A46C50" w:rsidP="00A46C50">
            <w:pPr>
              <w:jc w:val="both"/>
              <w:rPr>
                <w:b/>
              </w:rPr>
            </w:pPr>
            <w:r>
              <w:rPr>
                <w:b/>
              </w:rPr>
              <w:t>Forma výuky</w:t>
            </w:r>
          </w:p>
        </w:tc>
        <w:tc>
          <w:tcPr>
            <w:tcW w:w="1207" w:type="dxa"/>
            <w:gridSpan w:val="2"/>
          </w:tcPr>
          <w:p w14:paraId="5A16C858" w14:textId="77777777" w:rsidR="00A46C50" w:rsidRDefault="00A46C50" w:rsidP="00A46C50">
            <w:pPr>
              <w:jc w:val="both"/>
            </w:pPr>
            <w:r>
              <w:t>přednáška, seminář</w:t>
            </w:r>
          </w:p>
        </w:tc>
      </w:tr>
      <w:tr w:rsidR="00A46C50" w14:paraId="78A32F20" w14:textId="77777777" w:rsidTr="00A46C50">
        <w:tc>
          <w:tcPr>
            <w:tcW w:w="3086" w:type="dxa"/>
            <w:shd w:val="clear" w:color="auto" w:fill="F7CAAC"/>
          </w:tcPr>
          <w:p w14:paraId="15B32D2F"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90DE0B" w14:textId="1674F60A" w:rsidR="00A46C50" w:rsidRDefault="00A46C50" w:rsidP="00CD704D">
            <w:pPr>
              <w:jc w:val="both"/>
            </w:pPr>
            <w:r>
              <w:t>Požadavky ke klasifikovanému zápočtu</w:t>
            </w:r>
            <w:r w:rsidR="00CD704D">
              <w:t xml:space="preserve">: </w:t>
            </w:r>
            <w:r>
              <w:t>(prezenční i distanční výuka): prezentace a esej týkající se vybraného případu z environmentální oblasti podle požadavků uvedených v</w:t>
            </w:r>
            <w:r w:rsidR="00CD704D">
              <w:t> </w:t>
            </w:r>
            <w:r>
              <w:t>Moodle</w:t>
            </w:r>
            <w:r w:rsidR="00CD704D">
              <w:t>.</w:t>
            </w:r>
          </w:p>
        </w:tc>
      </w:tr>
      <w:tr w:rsidR="00A46C50" w14:paraId="53A18A7D" w14:textId="77777777" w:rsidTr="00AE4E20">
        <w:trPr>
          <w:trHeight w:val="70"/>
        </w:trPr>
        <w:tc>
          <w:tcPr>
            <w:tcW w:w="9855" w:type="dxa"/>
            <w:gridSpan w:val="8"/>
            <w:tcBorders>
              <w:top w:val="nil"/>
            </w:tcBorders>
          </w:tcPr>
          <w:p w14:paraId="2753C461" w14:textId="77777777" w:rsidR="00A46C50" w:rsidRDefault="00A46C50" w:rsidP="00A46C50">
            <w:pPr>
              <w:jc w:val="both"/>
            </w:pPr>
          </w:p>
        </w:tc>
      </w:tr>
      <w:tr w:rsidR="00A46C50" w:rsidRPr="00E92A44" w14:paraId="01C42D01" w14:textId="77777777" w:rsidTr="00A46C50">
        <w:trPr>
          <w:trHeight w:val="197"/>
        </w:trPr>
        <w:tc>
          <w:tcPr>
            <w:tcW w:w="3086" w:type="dxa"/>
            <w:tcBorders>
              <w:top w:val="nil"/>
            </w:tcBorders>
            <w:shd w:val="clear" w:color="auto" w:fill="F7CAAC"/>
          </w:tcPr>
          <w:p w14:paraId="774AC1A9" w14:textId="77777777" w:rsidR="00A46C50" w:rsidRDefault="00A46C50" w:rsidP="00A46C50">
            <w:pPr>
              <w:jc w:val="both"/>
              <w:rPr>
                <w:b/>
              </w:rPr>
            </w:pPr>
            <w:r>
              <w:rPr>
                <w:b/>
              </w:rPr>
              <w:t>Garant předmětu</w:t>
            </w:r>
          </w:p>
        </w:tc>
        <w:tc>
          <w:tcPr>
            <w:tcW w:w="6769" w:type="dxa"/>
            <w:gridSpan w:val="7"/>
            <w:tcBorders>
              <w:top w:val="nil"/>
            </w:tcBorders>
          </w:tcPr>
          <w:p w14:paraId="09F471F3" w14:textId="77777777" w:rsidR="00A46C50" w:rsidRPr="00E92A44" w:rsidRDefault="00A46C50" w:rsidP="00A46C50">
            <w:r w:rsidRPr="00E92A44">
              <w:t>JUDr. Jiří Zicha, Ph.D.</w:t>
            </w:r>
          </w:p>
        </w:tc>
      </w:tr>
      <w:tr w:rsidR="00A46C50" w14:paraId="4C6D5675" w14:textId="77777777" w:rsidTr="00A46C50">
        <w:trPr>
          <w:trHeight w:val="243"/>
        </w:trPr>
        <w:tc>
          <w:tcPr>
            <w:tcW w:w="3086" w:type="dxa"/>
            <w:tcBorders>
              <w:top w:val="nil"/>
            </w:tcBorders>
            <w:shd w:val="clear" w:color="auto" w:fill="F7CAAC"/>
          </w:tcPr>
          <w:p w14:paraId="5DFF3BE7" w14:textId="77777777" w:rsidR="00A46C50" w:rsidRDefault="00A46C50" w:rsidP="00A46C50">
            <w:pPr>
              <w:jc w:val="both"/>
              <w:rPr>
                <w:b/>
              </w:rPr>
            </w:pPr>
            <w:r>
              <w:rPr>
                <w:b/>
              </w:rPr>
              <w:t>Zapojení garanta do výuky předmětu</w:t>
            </w:r>
          </w:p>
        </w:tc>
        <w:tc>
          <w:tcPr>
            <w:tcW w:w="6769" w:type="dxa"/>
            <w:gridSpan w:val="7"/>
            <w:tcBorders>
              <w:top w:val="nil"/>
            </w:tcBorders>
          </w:tcPr>
          <w:p w14:paraId="23AA0422" w14:textId="77777777" w:rsidR="00A46C50" w:rsidRDefault="00A46C50" w:rsidP="00A46C50">
            <w:pPr>
              <w:jc w:val="both"/>
            </w:pPr>
            <w:r w:rsidRPr="00392833">
              <w:t>Garant se podílí na přednáš</w:t>
            </w:r>
            <w:r>
              <w:t>kách</w:t>
            </w:r>
            <w:r w:rsidRPr="00392833">
              <w:t xml:space="preserve"> </w:t>
            </w:r>
            <w:r>
              <w:t xml:space="preserve">i seminářích </w:t>
            </w:r>
            <w:r w:rsidRPr="00392833">
              <w:t xml:space="preserve">v rozsahu </w:t>
            </w:r>
            <w:r>
              <w:t>100</w:t>
            </w:r>
            <w:r w:rsidRPr="00392833">
              <w:t xml:space="preserve"> %, stanovuje koncepci seminářů a podílí se také na jejich koordinaci.</w:t>
            </w:r>
          </w:p>
        </w:tc>
      </w:tr>
      <w:tr w:rsidR="00A46C50" w:rsidRPr="00E92A44" w14:paraId="1DEFB7FB" w14:textId="77777777" w:rsidTr="00A46C50">
        <w:tc>
          <w:tcPr>
            <w:tcW w:w="3086" w:type="dxa"/>
            <w:shd w:val="clear" w:color="auto" w:fill="F7CAAC"/>
          </w:tcPr>
          <w:p w14:paraId="199A92A2" w14:textId="77777777" w:rsidR="00A46C50" w:rsidRDefault="00A46C50" w:rsidP="00A46C50">
            <w:pPr>
              <w:jc w:val="both"/>
              <w:rPr>
                <w:b/>
              </w:rPr>
            </w:pPr>
            <w:r>
              <w:rPr>
                <w:b/>
              </w:rPr>
              <w:t>Vyučující</w:t>
            </w:r>
          </w:p>
        </w:tc>
        <w:tc>
          <w:tcPr>
            <w:tcW w:w="6769" w:type="dxa"/>
            <w:gridSpan w:val="7"/>
            <w:tcBorders>
              <w:bottom w:val="nil"/>
            </w:tcBorders>
          </w:tcPr>
          <w:p w14:paraId="59F8194E" w14:textId="77777777" w:rsidR="00A46C50" w:rsidRPr="00E92A44" w:rsidRDefault="00A46C50" w:rsidP="00A46C50">
            <w:pPr>
              <w:jc w:val="both"/>
            </w:pPr>
            <w:r w:rsidRPr="00E92A44">
              <w:t>JUDr. Jiří Zicha, Ph.D. – garant, přednáš</w:t>
            </w:r>
            <w:r>
              <w:t>ky</w:t>
            </w:r>
            <w:r w:rsidRPr="00E92A44">
              <w:t xml:space="preserve"> (100 %)</w:t>
            </w:r>
          </w:p>
        </w:tc>
      </w:tr>
      <w:tr w:rsidR="00A46C50" w14:paraId="781AAA03" w14:textId="77777777" w:rsidTr="00AE4E20">
        <w:trPr>
          <w:trHeight w:val="70"/>
        </w:trPr>
        <w:tc>
          <w:tcPr>
            <w:tcW w:w="9855" w:type="dxa"/>
            <w:gridSpan w:val="8"/>
            <w:tcBorders>
              <w:top w:val="nil"/>
            </w:tcBorders>
          </w:tcPr>
          <w:p w14:paraId="1071C837" w14:textId="77777777" w:rsidR="00A46C50" w:rsidRDefault="00A46C50" w:rsidP="00A46C50">
            <w:pPr>
              <w:jc w:val="both"/>
            </w:pPr>
          </w:p>
        </w:tc>
      </w:tr>
      <w:tr w:rsidR="00A46C50" w14:paraId="46E8BF91" w14:textId="77777777" w:rsidTr="00A46C50">
        <w:tc>
          <w:tcPr>
            <w:tcW w:w="3086" w:type="dxa"/>
            <w:shd w:val="clear" w:color="auto" w:fill="F7CAAC"/>
          </w:tcPr>
          <w:p w14:paraId="31F93299" w14:textId="77777777" w:rsidR="00A46C50" w:rsidRDefault="00A46C50" w:rsidP="00A46C50">
            <w:pPr>
              <w:jc w:val="both"/>
              <w:rPr>
                <w:b/>
              </w:rPr>
            </w:pPr>
            <w:r>
              <w:rPr>
                <w:b/>
              </w:rPr>
              <w:t>Stručná anotace předmětu</w:t>
            </w:r>
          </w:p>
        </w:tc>
        <w:tc>
          <w:tcPr>
            <w:tcW w:w="6769" w:type="dxa"/>
            <w:gridSpan w:val="7"/>
            <w:tcBorders>
              <w:bottom w:val="nil"/>
            </w:tcBorders>
          </w:tcPr>
          <w:p w14:paraId="4016D4A6" w14:textId="77777777" w:rsidR="00A46C50" w:rsidRDefault="00A46C50" w:rsidP="00A46C50">
            <w:pPr>
              <w:jc w:val="both"/>
            </w:pPr>
          </w:p>
        </w:tc>
      </w:tr>
      <w:tr w:rsidR="00A46C50" w14:paraId="2145D2A2" w14:textId="77777777" w:rsidTr="00A46C50">
        <w:trPr>
          <w:trHeight w:val="3938"/>
        </w:trPr>
        <w:tc>
          <w:tcPr>
            <w:tcW w:w="9855" w:type="dxa"/>
            <w:gridSpan w:val="8"/>
            <w:tcBorders>
              <w:top w:val="nil"/>
              <w:bottom w:val="single" w:sz="12" w:space="0" w:color="auto"/>
            </w:tcBorders>
          </w:tcPr>
          <w:p w14:paraId="6A0A00A7" w14:textId="77777777" w:rsidR="00A46C50" w:rsidRDefault="00A46C50" w:rsidP="00A46C50">
            <w:pPr>
              <w:jc w:val="both"/>
            </w:pPr>
            <w:r>
              <w:t>V rámci předmětu budou studenti seznámeni s vývojem, aktuálním stavem a trendy v oblasti environmentální politiky a práva životního prostředí, a to ve vztahu k dalším (ekonomickým, sociálním apod.) aspektům regionálního rozvoje. Pozornost bude věnována jednotlivým úrovním (mezinárodní, unijní i národní) a nástrojům (průřezové environmentální nástroje, ochrana složek životního prostředí, ochrana před zdroji ohrožení). Přitom budou identifikovány problémy, diskutována vhodná řešení a jejich právní souvislosti.</w:t>
            </w:r>
          </w:p>
          <w:p w14:paraId="1CC804DA" w14:textId="77777777" w:rsidR="00A46C50" w:rsidRPr="007D13E2" w:rsidRDefault="00A46C50" w:rsidP="00A46C50">
            <w:pPr>
              <w:jc w:val="both"/>
              <w:rPr>
                <w:u w:val="single"/>
              </w:rPr>
            </w:pPr>
            <w:r w:rsidRPr="001B13CE">
              <w:rPr>
                <w:u w:val="single"/>
              </w:rPr>
              <w:t>Základní témata:</w:t>
            </w:r>
          </w:p>
          <w:p w14:paraId="406ECE2D" w14:textId="77777777" w:rsidR="00A46C50" w:rsidRDefault="00A46C50" w:rsidP="00DA5BB8">
            <w:pPr>
              <w:pStyle w:val="Odstavecseseznamem"/>
              <w:numPr>
                <w:ilvl w:val="0"/>
                <w:numId w:val="27"/>
              </w:numPr>
              <w:ind w:left="396" w:hanging="284"/>
              <w:jc w:val="both"/>
            </w:pPr>
            <w:r>
              <w:t xml:space="preserve">Vývoj, systém a principy environmentální politiky a práva životního prostředí. </w:t>
            </w:r>
          </w:p>
          <w:p w14:paraId="75E869EA" w14:textId="77777777" w:rsidR="00A46C50" w:rsidRDefault="00A46C50" w:rsidP="00DA5BB8">
            <w:pPr>
              <w:pStyle w:val="Odstavecseseznamem"/>
              <w:numPr>
                <w:ilvl w:val="0"/>
                <w:numId w:val="27"/>
              </w:numPr>
              <w:ind w:left="396" w:hanging="284"/>
              <w:jc w:val="both"/>
            </w:pPr>
            <w:r>
              <w:t xml:space="preserve">Environmentální politika a právo životního prostředí v globálních souvislostech. </w:t>
            </w:r>
          </w:p>
          <w:p w14:paraId="7034207A" w14:textId="77777777" w:rsidR="00A46C50" w:rsidRDefault="00A46C50" w:rsidP="00DA5BB8">
            <w:pPr>
              <w:pStyle w:val="Odstavecseseznamem"/>
              <w:numPr>
                <w:ilvl w:val="0"/>
                <w:numId w:val="27"/>
              </w:numPr>
              <w:ind w:left="396" w:hanging="284"/>
              <w:jc w:val="both"/>
            </w:pPr>
            <w:r>
              <w:t xml:space="preserve">Environmentální politika a právo životního prostředí v Evropské unii. </w:t>
            </w:r>
          </w:p>
          <w:p w14:paraId="1ACEECDF" w14:textId="77777777" w:rsidR="00A46C50" w:rsidRDefault="00A46C50" w:rsidP="00DA5BB8">
            <w:pPr>
              <w:pStyle w:val="Odstavecseseznamem"/>
              <w:numPr>
                <w:ilvl w:val="0"/>
                <w:numId w:val="27"/>
              </w:numPr>
              <w:ind w:left="396" w:hanging="284"/>
              <w:jc w:val="both"/>
            </w:pPr>
            <w:r>
              <w:t xml:space="preserve">Environmentální politika a právo životního prostředí v České republice. </w:t>
            </w:r>
          </w:p>
          <w:p w14:paraId="0F61E6EE"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tři pilíře Aarhuské úmluvy. </w:t>
            </w:r>
          </w:p>
          <w:p w14:paraId="39E4E99D" w14:textId="77777777" w:rsidR="00A46C50" w:rsidRDefault="00A46C50" w:rsidP="00DA5BB8">
            <w:pPr>
              <w:pStyle w:val="Odstavecseseznamem"/>
              <w:numPr>
                <w:ilvl w:val="0"/>
                <w:numId w:val="27"/>
              </w:numPr>
              <w:ind w:left="396" w:hanging="284"/>
              <w:jc w:val="both"/>
            </w:pPr>
            <w:r>
              <w:t xml:space="preserve">Průřezové nástroje environmentální politiky a práva životního prostředí – posuzování vlivů, územní plánování a integrovaná prevence. </w:t>
            </w:r>
          </w:p>
          <w:p w14:paraId="1DE30BDF" w14:textId="77777777" w:rsidR="00A46C50" w:rsidRDefault="00A46C50" w:rsidP="00DA5BB8">
            <w:pPr>
              <w:pStyle w:val="Odstavecseseznamem"/>
              <w:numPr>
                <w:ilvl w:val="0"/>
                <w:numId w:val="27"/>
              </w:numPr>
              <w:ind w:left="396" w:hanging="284"/>
              <w:jc w:val="both"/>
            </w:pPr>
            <w:r>
              <w:t xml:space="preserve">Regionální rozvoj a ochrana složek životního prostředí – ovzduší a voda. </w:t>
            </w:r>
          </w:p>
          <w:p w14:paraId="2A4B29B4" w14:textId="77777777" w:rsidR="00A46C50" w:rsidRDefault="00A46C50" w:rsidP="00DA5BB8">
            <w:pPr>
              <w:pStyle w:val="Odstavecseseznamem"/>
              <w:numPr>
                <w:ilvl w:val="0"/>
                <w:numId w:val="27"/>
              </w:numPr>
              <w:ind w:left="396" w:hanging="284"/>
              <w:jc w:val="both"/>
            </w:pPr>
            <w:r>
              <w:t xml:space="preserve">Regionální rozvoj a ochrana složek životního prostředí – příroda a krajina. </w:t>
            </w:r>
          </w:p>
          <w:p w14:paraId="208BA101" w14:textId="77777777" w:rsidR="00A46C50" w:rsidRDefault="00A46C50" w:rsidP="00DA5BB8">
            <w:pPr>
              <w:pStyle w:val="Odstavecseseznamem"/>
              <w:numPr>
                <w:ilvl w:val="0"/>
                <w:numId w:val="27"/>
              </w:numPr>
              <w:ind w:left="396" w:hanging="284"/>
              <w:jc w:val="both"/>
            </w:pPr>
            <w:r>
              <w:t xml:space="preserve">Regionální rozvoj a ochrana složek životního prostředí – půda a les, zemědělství a myslivost. </w:t>
            </w:r>
          </w:p>
          <w:p w14:paraId="27AC6933" w14:textId="77777777" w:rsidR="00A46C50" w:rsidRDefault="00A46C50" w:rsidP="00DA5BB8">
            <w:pPr>
              <w:pStyle w:val="Odstavecseseznamem"/>
              <w:numPr>
                <w:ilvl w:val="0"/>
                <w:numId w:val="27"/>
              </w:numPr>
              <w:ind w:left="396" w:hanging="284"/>
              <w:jc w:val="both"/>
            </w:pPr>
            <w:r>
              <w:t>Regionální rozvoj a ochrana před zdroji ohrožení – odpady a obaly.</w:t>
            </w:r>
          </w:p>
          <w:p w14:paraId="1C4C8818" w14:textId="77777777" w:rsidR="00A46C50" w:rsidRDefault="00A46C50" w:rsidP="00DA5BB8">
            <w:pPr>
              <w:pStyle w:val="Odstavecseseznamem"/>
              <w:numPr>
                <w:ilvl w:val="0"/>
                <w:numId w:val="27"/>
              </w:numPr>
              <w:ind w:left="396" w:hanging="284"/>
              <w:jc w:val="both"/>
            </w:pPr>
            <w:r>
              <w:t xml:space="preserve">Regionální rozvoj a ochrana před zdroji ohrožení – chemické látky a průmyslové havárie. </w:t>
            </w:r>
          </w:p>
          <w:p w14:paraId="3F0DCDE5" w14:textId="77777777" w:rsidR="00A46C50" w:rsidRDefault="00A46C50" w:rsidP="00DA5BB8">
            <w:pPr>
              <w:pStyle w:val="Odstavecseseznamem"/>
              <w:numPr>
                <w:ilvl w:val="0"/>
                <w:numId w:val="27"/>
              </w:numPr>
              <w:ind w:left="396" w:hanging="284"/>
              <w:jc w:val="both"/>
            </w:pPr>
            <w:r>
              <w:t xml:space="preserve">Regionální rozvoj a ochrana před zdroji ohrožení – záření, hluk a vibrace. </w:t>
            </w:r>
          </w:p>
          <w:p w14:paraId="0FA0A77B" w14:textId="77777777" w:rsidR="00A46C50" w:rsidRDefault="00A46C50" w:rsidP="00DA5BB8">
            <w:pPr>
              <w:pStyle w:val="Odstavecseseznamem"/>
              <w:numPr>
                <w:ilvl w:val="0"/>
                <w:numId w:val="27"/>
              </w:numPr>
              <w:ind w:left="396" w:hanging="284"/>
              <w:jc w:val="both"/>
            </w:pPr>
            <w:r>
              <w:t>Environmentální odpovědnost a její právní souvislosti.</w:t>
            </w:r>
          </w:p>
        </w:tc>
      </w:tr>
      <w:tr w:rsidR="00A46C50" w14:paraId="5559B61B" w14:textId="77777777" w:rsidTr="00A46C50">
        <w:trPr>
          <w:trHeight w:val="265"/>
        </w:trPr>
        <w:tc>
          <w:tcPr>
            <w:tcW w:w="3653" w:type="dxa"/>
            <w:gridSpan w:val="2"/>
            <w:tcBorders>
              <w:top w:val="nil"/>
            </w:tcBorders>
            <w:shd w:val="clear" w:color="auto" w:fill="F7CAAC"/>
          </w:tcPr>
          <w:p w14:paraId="0EAE4621"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EC51915" w14:textId="77777777" w:rsidR="00A46C50" w:rsidRDefault="00A46C50" w:rsidP="00A46C50">
            <w:pPr>
              <w:jc w:val="both"/>
            </w:pPr>
          </w:p>
          <w:p w14:paraId="7A602433" w14:textId="77777777" w:rsidR="00A46C50" w:rsidRDefault="00A46C50" w:rsidP="00A46C50">
            <w:pPr>
              <w:jc w:val="both"/>
            </w:pPr>
          </w:p>
        </w:tc>
      </w:tr>
      <w:tr w:rsidR="00A46C50" w14:paraId="54D8DE8D" w14:textId="77777777" w:rsidTr="00AE4E20">
        <w:trPr>
          <w:trHeight w:val="850"/>
        </w:trPr>
        <w:tc>
          <w:tcPr>
            <w:tcW w:w="9855" w:type="dxa"/>
            <w:gridSpan w:val="8"/>
            <w:tcBorders>
              <w:top w:val="nil"/>
            </w:tcBorders>
          </w:tcPr>
          <w:p w14:paraId="6DAC1421" w14:textId="77777777" w:rsidR="00A46C50" w:rsidRPr="00E92A44" w:rsidRDefault="00A46C50" w:rsidP="00A46C50">
            <w:pPr>
              <w:jc w:val="both"/>
              <w:rPr>
                <w:b/>
              </w:rPr>
            </w:pPr>
            <w:r w:rsidRPr="00CE51FC">
              <w:rPr>
                <w:b/>
              </w:rPr>
              <w:t>Povinná literatura</w:t>
            </w:r>
          </w:p>
          <w:p w14:paraId="7D8D2C85" w14:textId="071A16C7" w:rsidR="00A46C50" w:rsidRDefault="00A46C50" w:rsidP="00A46C50">
            <w:pPr>
              <w:jc w:val="both"/>
            </w:pPr>
            <w:r>
              <w:t xml:space="preserve">JANČÁŘOVÁ, I. a kol. </w:t>
            </w:r>
            <w:r w:rsidRPr="00A0296D">
              <w:rPr>
                <w:i/>
              </w:rPr>
              <w:t>Právo životního prostředí: Obecná část</w:t>
            </w:r>
            <w:r>
              <w:t>. Brno: Masarykova univerzita, 2016</w:t>
            </w:r>
            <w:r w:rsidR="00331A46">
              <w:t>.</w:t>
            </w:r>
            <w:r>
              <w:t xml:space="preserve"> ISBN 978-80-210-8366-0. </w:t>
            </w:r>
          </w:p>
          <w:p w14:paraId="2BF1F84F" w14:textId="0944CC0B" w:rsidR="00A46C50" w:rsidRPr="006E25F7" w:rsidRDefault="00A46C50" w:rsidP="00A46C50">
            <w:pPr>
              <w:jc w:val="both"/>
            </w:pPr>
            <w:r>
              <w:t>JANČÁŘOVÁ, I. a kol</w:t>
            </w:r>
            <w:r w:rsidRPr="00C85010">
              <w:rPr>
                <w:i/>
              </w:rPr>
              <w:t>. Právo životního prostředí: Zvláštní část</w:t>
            </w:r>
            <w:r>
              <w:t>. Brno: Masarykova univerzita, 2015</w:t>
            </w:r>
            <w:r w:rsidR="00331A46">
              <w:t>.</w:t>
            </w:r>
            <w:r>
              <w:t xml:space="preserve"> ISBN 978-80-210-8041-6.</w:t>
            </w:r>
          </w:p>
          <w:p w14:paraId="7CCFAA44" w14:textId="77777777" w:rsidR="00A46C50" w:rsidRPr="00E92A44" w:rsidRDefault="00A46C50" w:rsidP="00A46C50">
            <w:pPr>
              <w:jc w:val="both"/>
              <w:rPr>
                <w:b/>
              </w:rPr>
            </w:pPr>
            <w:r w:rsidRPr="00CE51FC">
              <w:rPr>
                <w:b/>
              </w:rPr>
              <w:t>Doporučená literatura</w:t>
            </w:r>
          </w:p>
          <w:p w14:paraId="45C3DC0D" w14:textId="571A09E5" w:rsidR="00A46C50" w:rsidRDefault="00A46C50" w:rsidP="00A46C50">
            <w:pPr>
              <w:jc w:val="both"/>
            </w:pPr>
            <w:r>
              <w:t xml:space="preserve">DAMOHORSKÝ, M. a kol. </w:t>
            </w:r>
            <w:r w:rsidRPr="00C85010">
              <w:rPr>
                <w:i/>
              </w:rPr>
              <w:t>Právo životního prostředí</w:t>
            </w:r>
            <w:r>
              <w:t>. Praha: C.H.Beck, 2010</w:t>
            </w:r>
            <w:r w:rsidR="00331A46">
              <w:t>.</w:t>
            </w:r>
            <w:r>
              <w:t xml:space="preserve"> ISBN 978-80-7400-338-7. </w:t>
            </w:r>
          </w:p>
          <w:p w14:paraId="05DDC78D" w14:textId="4F130FCB" w:rsidR="00A46C50" w:rsidRDefault="00A46C50" w:rsidP="00A46C50">
            <w:pPr>
              <w:jc w:val="both"/>
            </w:pPr>
            <w:r>
              <w:t xml:space="preserve">DAMOHORSKÝ, M., SNOPKOVÁ, T. a kol. </w:t>
            </w:r>
            <w:r w:rsidRPr="00C85010">
              <w:rPr>
                <w:i/>
              </w:rPr>
              <w:t>Role obcí v ochraně životního prostředí z pohledu práva</w:t>
            </w:r>
            <w:r>
              <w:t>. Praha: Univerzita Karlova, Právnická fakulta v nakladatelství Eva Rozkotová, 2015</w:t>
            </w:r>
            <w:r w:rsidR="00331A46">
              <w:t>.</w:t>
            </w:r>
            <w:r>
              <w:t xml:space="preserve"> ISBN 978-80-87975-31-2.</w:t>
            </w:r>
          </w:p>
          <w:p w14:paraId="283D241F" w14:textId="3F374342" w:rsidR="00A46C50" w:rsidRDefault="00A46C50" w:rsidP="00A46C50">
            <w:pPr>
              <w:jc w:val="both"/>
            </w:pPr>
            <w:r>
              <w:t xml:space="preserve">DAMOHORSKÝ, M. a kol. </w:t>
            </w:r>
            <w:r w:rsidRPr="00C85010">
              <w:rPr>
                <w:i/>
              </w:rPr>
              <w:t>Sbírka praktických příkladů z práva životního prostředí</w:t>
            </w:r>
            <w:r>
              <w:t>. Praha: Wolters Kluwer, 2010</w:t>
            </w:r>
            <w:r w:rsidR="00331A46">
              <w:t>.</w:t>
            </w:r>
            <w:r>
              <w:t xml:space="preserve"> ISBN 978-80-7357-593-9.</w:t>
            </w:r>
          </w:p>
          <w:p w14:paraId="4C9F8012" w14:textId="3FB337F3" w:rsidR="00A46C50" w:rsidRDefault="00A46C50" w:rsidP="00A46C50">
            <w:pPr>
              <w:jc w:val="both"/>
            </w:pPr>
            <w:r>
              <w:t xml:space="preserve">LANGLET, D., MAHMOUDI, S. EU </w:t>
            </w:r>
            <w:r w:rsidRPr="00C85010">
              <w:rPr>
                <w:i/>
              </w:rPr>
              <w:t>Environmental Law and Policy</w:t>
            </w:r>
            <w:r>
              <w:t>. Oxford University Press, 2016</w:t>
            </w:r>
            <w:r w:rsidR="00331A46">
              <w:t>.</w:t>
            </w:r>
            <w:r>
              <w:t xml:space="preserve"> ISBN 978-01-9875-393-3. </w:t>
            </w:r>
          </w:p>
          <w:p w14:paraId="30EDD79B" w14:textId="2851D438" w:rsidR="00A46C50" w:rsidRDefault="00A46C50" w:rsidP="00A46C50">
            <w:pPr>
              <w:jc w:val="both"/>
            </w:pPr>
            <w:r>
              <w:t xml:space="preserve">MÜLLEROVÁ, H. a kol. </w:t>
            </w:r>
            <w:r w:rsidRPr="00C85010">
              <w:rPr>
                <w:i/>
              </w:rPr>
              <w:t>Klimatické právo</w:t>
            </w:r>
            <w:r>
              <w:t xml:space="preserve">. Praha: </w:t>
            </w:r>
            <w:r w:rsidRPr="00EE5EAE">
              <w:t>Wolters Kluwer</w:t>
            </w:r>
            <w:r>
              <w:t>, 2023</w:t>
            </w:r>
            <w:r w:rsidR="00331A46">
              <w:t>.</w:t>
            </w:r>
            <w:r>
              <w:t xml:space="preserve"> ISBN </w:t>
            </w:r>
            <w:r w:rsidRPr="00EE5EAE">
              <w:t>978-80-7676-580-1</w:t>
            </w:r>
            <w:r>
              <w:t>.</w:t>
            </w:r>
          </w:p>
          <w:p w14:paraId="2F752D33" w14:textId="77777777" w:rsidR="00A46C50" w:rsidRDefault="00A46C50" w:rsidP="00A46C50">
            <w:pPr>
              <w:jc w:val="both"/>
            </w:pPr>
            <w:r w:rsidRPr="0055456D">
              <w:t xml:space="preserve">MÜLLEROVÁ, H., ZICHA, J. </w:t>
            </w:r>
            <w:r w:rsidRPr="00C85010">
              <w:rPr>
                <w:i/>
              </w:rPr>
              <w:t>Až naprší a uschne. Zacházení s dešťovou a šedou vodou z hlediska práva v kontextu řešení problematiky sucha.</w:t>
            </w:r>
            <w:r w:rsidRPr="0055456D">
              <w:t xml:space="preserve"> Praha: Akademie věd České republiky, 2022.</w:t>
            </w:r>
          </w:p>
          <w:p w14:paraId="3D53D9D7" w14:textId="5408562C" w:rsidR="00A46C50" w:rsidRDefault="00A46C50" w:rsidP="00A46C50">
            <w:pPr>
              <w:jc w:val="both"/>
            </w:pPr>
            <w:r>
              <w:t xml:space="preserve">TOMOSZKOVÁ, V., VÍCHA, O., VOPAŘILOVÁ, M. </w:t>
            </w:r>
            <w:r w:rsidRPr="00C85010">
              <w:rPr>
                <w:i/>
              </w:rPr>
              <w:t>Praktikum z práva životního prostředí</w:t>
            </w:r>
            <w:r>
              <w:t>. Praha: Leges, 2013</w:t>
            </w:r>
            <w:r w:rsidR="00331A46">
              <w:t>.</w:t>
            </w:r>
            <w:r>
              <w:t xml:space="preserve"> ISBN 978-80-87576-71-7. </w:t>
            </w:r>
          </w:p>
        </w:tc>
      </w:tr>
      <w:tr w:rsidR="00A46C50" w14:paraId="6062372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EB213" w14:textId="77777777" w:rsidR="00A46C50" w:rsidRDefault="00A46C50" w:rsidP="00A46C50">
            <w:pPr>
              <w:jc w:val="center"/>
              <w:rPr>
                <w:b/>
              </w:rPr>
            </w:pPr>
            <w:r>
              <w:rPr>
                <w:b/>
              </w:rPr>
              <w:lastRenderedPageBreak/>
              <w:t>Informace ke kombinované nebo distanční formě</w:t>
            </w:r>
          </w:p>
        </w:tc>
      </w:tr>
      <w:tr w:rsidR="00A46C50" w14:paraId="2B4C2495" w14:textId="77777777" w:rsidTr="00A46C50">
        <w:tc>
          <w:tcPr>
            <w:tcW w:w="4787" w:type="dxa"/>
            <w:gridSpan w:val="3"/>
            <w:tcBorders>
              <w:top w:val="single" w:sz="2" w:space="0" w:color="auto"/>
            </w:tcBorders>
            <w:shd w:val="clear" w:color="auto" w:fill="F7CAAC"/>
          </w:tcPr>
          <w:p w14:paraId="32E9B79E" w14:textId="77777777" w:rsidR="00A46C50" w:rsidRDefault="00A46C50" w:rsidP="00A46C50">
            <w:pPr>
              <w:jc w:val="both"/>
            </w:pPr>
            <w:r>
              <w:rPr>
                <w:b/>
              </w:rPr>
              <w:t>Rozsah konzultací (soustředění)</w:t>
            </w:r>
          </w:p>
        </w:tc>
        <w:tc>
          <w:tcPr>
            <w:tcW w:w="889" w:type="dxa"/>
            <w:tcBorders>
              <w:top w:val="single" w:sz="2" w:space="0" w:color="auto"/>
            </w:tcBorders>
          </w:tcPr>
          <w:p w14:paraId="4B35FEF1" w14:textId="77777777" w:rsidR="00A46C50" w:rsidRDefault="00A46C50" w:rsidP="00A46C50">
            <w:pPr>
              <w:jc w:val="both"/>
            </w:pPr>
            <w:r>
              <w:t>15</w:t>
            </w:r>
          </w:p>
        </w:tc>
        <w:tc>
          <w:tcPr>
            <w:tcW w:w="4179" w:type="dxa"/>
            <w:gridSpan w:val="4"/>
            <w:tcBorders>
              <w:top w:val="single" w:sz="2" w:space="0" w:color="auto"/>
            </w:tcBorders>
            <w:shd w:val="clear" w:color="auto" w:fill="F7CAAC"/>
          </w:tcPr>
          <w:p w14:paraId="71823585" w14:textId="77777777" w:rsidR="00A46C50" w:rsidRDefault="00A46C50" w:rsidP="00A46C50">
            <w:pPr>
              <w:jc w:val="both"/>
              <w:rPr>
                <w:b/>
              </w:rPr>
            </w:pPr>
            <w:r>
              <w:rPr>
                <w:b/>
              </w:rPr>
              <w:t xml:space="preserve">hodin </w:t>
            </w:r>
          </w:p>
        </w:tc>
      </w:tr>
      <w:tr w:rsidR="00A46C50" w14:paraId="3CD08922" w14:textId="77777777" w:rsidTr="00A46C50">
        <w:tc>
          <w:tcPr>
            <w:tcW w:w="9855" w:type="dxa"/>
            <w:gridSpan w:val="8"/>
            <w:shd w:val="clear" w:color="auto" w:fill="F7CAAC"/>
          </w:tcPr>
          <w:p w14:paraId="232425F2" w14:textId="77777777" w:rsidR="00A46C50" w:rsidRDefault="00A46C50" w:rsidP="00A46C50">
            <w:pPr>
              <w:jc w:val="both"/>
              <w:rPr>
                <w:b/>
              </w:rPr>
            </w:pPr>
            <w:r>
              <w:rPr>
                <w:b/>
              </w:rPr>
              <w:t>Informace o způsobu kontaktu s vyučujícím</w:t>
            </w:r>
          </w:p>
        </w:tc>
      </w:tr>
      <w:tr w:rsidR="00A46C50" w14:paraId="337E4E2A" w14:textId="77777777" w:rsidTr="00AE4E20">
        <w:trPr>
          <w:trHeight w:val="759"/>
        </w:trPr>
        <w:tc>
          <w:tcPr>
            <w:tcW w:w="9855" w:type="dxa"/>
            <w:gridSpan w:val="8"/>
          </w:tcPr>
          <w:p w14:paraId="0757199D" w14:textId="133D4127" w:rsidR="00A46C50" w:rsidRDefault="00331A46"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896898" w14:textId="77777777" w:rsidR="00A46C50" w:rsidRDefault="00A46C50" w:rsidP="00A46C50"/>
    <w:p w14:paraId="257E3FB3" w14:textId="77777777" w:rsidR="00A46C50" w:rsidRDefault="00A46C50" w:rsidP="00A46C50"/>
    <w:p w14:paraId="775E7D82" w14:textId="77777777" w:rsidR="00A46C50" w:rsidRDefault="00A46C50" w:rsidP="00A46C50"/>
    <w:p w14:paraId="7F01C900" w14:textId="77777777" w:rsidR="00A46C50" w:rsidRDefault="00A46C50" w:rsidP="00A46C50"/>
    <w:p w14:paraId="0289110C" w14:textId="77777777" w:rsidR="00A46C50" w:rsidRDefault="00A46C50" w:rsidP="00A46C50"/>
    <w:p w14:paraId="5F5F9934" w14:textId="77777777" w:rsidR="00A46C50" w:rsidRDefault="00A46C50" w:rsidP="00A46C50"/>
    <w:p w14:paraId="7185414C" w14:textId="77777777" w:rsidR="00A46C50" w:rsidRDefault="00A46C50" w:rsidP="00A46C50"/>
    <w:p w14:paraId="2026F68C" w14:textId="77777777" w:rsidR="00A46C50" w:rsidRDefault="00A46C50" w:rsidP="00A46C50"/>
    <w:p w14:paraId="11CD2F1B" w14:textId="77777777" w:rsidR="00A46C50" w:rsidRDefault="00A46C50" w:rsidP="00A46C50"/>
    <w:p w14:paraId="0794D4E9" w14:textId="77777777" w:rsidR="00A46C50" w:rsidRDefault="00A46C50" w:rsidP="00A46C50"/>
    <w:p w14:paraId="73B8A7AA" w14:textId="77777777" w:rsidR="00A46C50" w:rsidRDefault="00A46C50" w:rsidP="00A46C50"/>
    <w:p w14:paraId="0E05075E" w14:textId="77777777" w:rsidR="00A46C50" w:rsidRDefault="00A46C50" w:rsidP="00A46C50"/>
    <w:p w14:paraId="71F8561F" w14:textId="77777777" w:rsidR="00A46C50" w:rsidRDefault="00A46C50" w:rsidP="00A46C50"/>
    <w:p w14:paraId="5F0CCD35" w14:textId="77777777" w:rsidR="00A46C50" w:rsidRDefault="00A46C50" w:rsidP="00A46C50"/>
    <w:p w14:paraId="09296477" w14:textId="77777777" w:rsidR="00A46C50" w:rsidRDefault="00A46C50" w:rsidP="00A46C50"/>
    <w:p w14:paraId="13FFE686" w14:textId="77777777" w:rsidR="00A46C50" w:rsidRDefault="00A46C50" w:rsidP="00A46C50"/>
    <w:p w14:paraId="5B3B6C7C" w14:textId="77777777" w:rsidR="00A46C50" w:rsidRDefault="00A46C50" w:rsidP="00A46C50"/>
    <w:p w14:paraId="11BDA7AB" w14:textId="77777777" w:rsidR="00A46C50" w:rsidRDefault="00A46C50" w:rsidP="00A46C50"/>
    <w:p w14:paraId="33D5FDB3" w14:textId="77777777" w:rsidR="00A46C50" w:rsidRDefault="00A46C50" w:rsidP="00A46C50"/>
    <w:p w14:paraId="337286CF" w14:textId="77777777" w:rsidR="00A46C50" w:rsidRDefault="00A46C50" w:rsidP="00A46C50"/>
    <w:p w14:paraId="4BAA7150" w14:textId="77777777" w:rsidR="00A46C50" w:rsidRDefault="00A46C50" w:rsidP="00A46C50"/>
    <w:p w14:paraId="64C9FA27" w14:textId="77777777" w:rsidR="00A46C50" w:rsidRDefault="00A46C50" w:rsidP="00A46C50"/>
    <w:p w14:paraId="338EA02E" w14:textId="77777777" w:rsidR="00A46C50" w:rsidRDefault="00A46C50" w:rsidP="00A46C50"/>
    <w:p w14:paraId="01A3E1C7" w14:textId="77777777" w:rsidR="00A46C50" w:rsidRDefault="00A46C50" w:rsidP="00A46C50"/>
    <w:p w14:paraId="07193356" w14:textId="77777777" w:rsidR="00A46C50" w:rsidRDefault="00A46C50" w:rsidP="00A46C50"/>
    <w:p w14:paraId="6CD32BE1" w14:textId="77777777" w:rsidR="00A46C50" w:rsidRDefault="00A46C50" w:rsidP="00A46C50"/>
    <w:p w14:paraId="7C474092" w14:textId="77777777" w:rsidR="00A46C50" w:rsidRDefault="00A46C50" w:rsidP="00A46C50"/>
    <w:p w14:paraId="548523F0" w14:textId="77777777" w:rsidR="00A46C50" w:rsidRDefault="00A46C50" w:rsidP="00A46C50"/>
    <w:p w14:paraId="12C0949E" w14:textId="77777777" w:rsidR="00A46C50" w:rsidRDefault="00A46C50" w:rsidP="00A46C50"/>
    <w:p w14:paraId="0112307E" w14:textId="77777777" w:rsidR="00A46C50" w:rsidRDefault="00A46C50" w:rsidP="00A46C50"/>
    <w:p w14:paraId="31DB0301" w14:textId="77777777" w:rsidR="00A46C50" w:rsidRDefault="00A46C50" w:rsidP="00A46C50"/>
    <w:p w14:paraId="3A0EFDCE" w14:textId="77777777" w:rsidR="00A46C50" w:rsidRDefault="00A46C50" w:rsidP="00A46C50"/>
    <w:p w14:paraId="6C2B8EE7" w14:textId="77777777" w:rsidR="00A46C50" w:rsidRDefault="00A46C50" w:rsidP="00A46C50"/>
    <w:p w14:paraId="5E162BF4" w14:textId="77777777" w:rsidR="00A46C50" w:rsidRDefault="00A46C50" w:rsidP="00A46C50"/>
    <w:p w14:paraId="13A1092F" w14:textId="77777777" w:rsidR="00A46C50" w:rsidRDefault="00A46C50" w:rsidP="00A46C50"/>
    <w:p w14:paraId="23EA05E0" w14:textId="77777777" w:rsidR="00A46C50" w:rsidRDefault="00A46C50" w:rsidP="00A46C50"/>
    <w:p w14:paraId="63F025E2" w14:textId="77777777" w:rsidR="00A46C50" w:rsidRDefault="00A46C50" w:rsidP="00A46C50"/>
    <w:p w14:paraId="0EEA4232" w14:textId="77777777" w:rsidR="00A46C50" w:rsidRDefault="00A46C50" w:rsidP="00A46C50"/>
    <w:p w14:paraId="4BFA2BA4" w14:textId="77777777" w:rsidR="00A46C50" w:rsidRDefault="00A46C50" w:rsidP="00A46C50"/>
    <w:p w14:paraId="57690440" w14:textId="77777777" w:rsidR="00A46C50" w:rsidRDefault="00A46C50" w:rsidP="00A46C50"/>
    <w:p w14:paraId="72D4E4A3" w14:textId="77777777" w:rsidR="00A46C50" w:rsidRDefault="00A46C50" w:rsidP="00A46C50"/>
    <w:p w14:paraId="6C5435CD" w14:textId="77777777" w:rsidR="00A46C50" w:rsidRDefault="00A46C50" w:rsidP="00A46C50"/>
    <w:p w14:paraId="75A0EB96" w14:textId="77777777" w:rsidR="00A46C50" w:rsidRDefault="00A46C50" w:rsidP="00A46C50"/>
    <w:p w14:paraId="397ACBE9" w14:textId="77777777" w:rsidR="00A46C50" w:rsidRDefault="00A46C50" w:rsidP="00A46C50"/>
    <w:p w14:paraId="7F7E9F39"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D36A79F" w14:textId="77777777" w:rsidTr="00AE4E20">
        <w:tc>
          <w:tcPr>
            <w:tcW w:w="9855" w:type="dxa"/>
            <w:gridSpan w:val="8"/>
            <w:tcBorders>
              <w:bottom w:val="double" w:sz="4" w:space="0" w:color="auto"/>
            </w:tcBorders>
            <w:shd w:val="clear" w:color="auto" w:fill="BDD6EE"/>
          </w:tcPr>
          <w:p w14:paraId="36ED6B35" w14:textId="459BA7BC" w:rsidR="00A46C50" w:rsidRDefault="00A46C50" w:rsidP="00A46C50">
            <w:pPr>
              <w:jc w:val="both"/>
              <w:rPr>
                <w:b/>
                <w:sz w:val="28"/>
              </w:rPr>
            </w:pPr>
            <w:r>
              <w:lastRenderedPageBreak/>
              <w:br w:type="page"/>
            </w:r>
            <w:r>
              <w:rPr>
                <w:b/>
                <w:sz w:val="28"/>
              </w:rPr>
              <w:t>B-III – Charakteristika studijního předmětu</w:t>
            </w:r>
          </w:p>
        </w:tc>
      </w:tr>
      <w:tr w:rsidR="00A46C50" w14:paraId="7212F760" w14:textId="77777777" w:rsidTr="00AE4E20">
        <w:tc>
          <w:tcPr>
            <w:tcW w:w="3086" w:type="dxa"/>
            <w:tcBorders>
              <w:top w:val="double" w:sz="4" w:space="0" w:color="auto"/>
            </w:tcBorders>
            <w:shd w:val="clear" w:color="auto" w:fill="F7CAAC"/>
          </w:tcPr>
          <w:p w14:paraId="44C950A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A282B53" w14:textId="77777777" w:rsidR="00A46C50" w:rsidRDefault="00A46C50" w:rsidP="00A46C50">
            <w:pPr>
              <w:jc w:val="both"/>
            </w:pPr>
            <w:r>
              <w:t>Technologie pro energ</w:t>
            </w:r>
            <w:r w:rsidRPr="007C0E29">
              <w:t>eti</w:t>
            </w:r>
            <w:r>
              <w:t>ckou udržitelnost</w:t>
            </w:r>
          </w:p>
        </w:tc>
      </w:tr>
      <w:tr w:rsidR="00A46C50" w14:paraId="0D3B85C4" w14:textId="77777777" w:rsidTr="00AE4E20">
        <w:tc>
          <w:tcPr>
            <w:tcW w:w="3086" w:type="dxa"/>
            <w:shd w:val="clear" w:color="auto" w:fill="F7CAAC"/>
          </w:tcPr>
          <w:p w14:paraId="5CA91130" w14:textId="77777777" w:rsidR="00A46C50" w:rsidRDefault="00A46C50" w:rsidP="00A46C50">
            <w:pPr>
              <w:jc w:val="both"/>
              <w:rPr>
                <w:b/>
              </w:rPr>
            </w:pPr>
            <w:r>
              <w:rPr>
                <w:b/>
              </w:rPr>
              <w:t>Typ předmětu</w:t>
            </w:r>
          </w:p>
        </w:tc>
        <w:tc>
          <w:tcPr>
            <w:tcW w:w="3406" w:type="dxa"/>
            <w:gridSpan w:val="4"/>
          </w:tcPr>
          <w:p w14:paraId="5D054D41" w14:textId="77777777" w:rsidR="00A46C50" w:rsidRDefault="00A46C50" w:rsidP="00A46C50">
            <w:pPr>
              <w:jc w:val="both"/>
            </w:pPr>
            <w:r>
              <w:t>povinný „PZ“</w:t>
            </w:r>
          </w:p>
        </w:tc>
        <w:tc>
          <w:tcPr>
            <w:tcW w:w="2695" w:type="dxa"/>
            <w:gridSpan w:val="2"/>
            <w:shd w:val="clear" w:color="auto" w:fill="F7CAAC"/>
          </w:tcPr>
          <w:p w14:paraId="2F71A941" w14:textId="77777777" w:rsidR="00A46C50" w:rsidRDefault="00A46C50" w:rsidP="00A46C50">
            <w:pPr>
              <w:jc w:val="both"/>
            </w:pPr>
            <w:r>
              <w:rPr>
                <w:b/>
              </w:rPr>
              <w:t>doporučený ročník / semestr</w:t>
            </w:r>
          </w:p>
        </w:tc>
        <w:tc>
          <w:tcPr>
            <w:tcW w:w="668" w:type="dxa"/>
          </w:tcPr>
          <w:p w14:paraId="3676F902" w14:textId="77777777" w:rsidR="00A46C50" w:rsidRDefault="00A46C50" w:rsidP="00A46C50">
            <w:pPr>
              <w:jc w:val="both"/>
            </w:pPr>
            <w:r>
              <w:t>2/ZS</w:t>
            </w:r>
          </w:p>
        </w:tc>
      </w:tr>
      <w:tr w:rsidR="00A46C50" w14:paraId="03841EAE" w14:textId="77777777" w:rsidTr="00AE4E20">
        <w:tc>
          <w:tcPr>
            <w:tcW w:w="3086" w:type="dxa"/>
            <w:shd w:val="clear" w:color="auto" w:fill="F7CAAC"/>
          </w:tcPr>
          <w:p w14:paraId="3F8760FB" w14:textId="77777777" w:rsidR="00A46C50" w:rsidRDefault="00A46C50" w:rsidP="00A46C50">
            <w:pPr>
              <w:jc w:val="both"/>
              <w:rPr>
                <w:b/>
              </w:rPr>
            </w:pPr>
            <w:r>
              <w:rPr>
                <w:b/>
              </w:rPr>
              <w:t>Rozsah studijního předmětu</w:t>
            </w:r>
          </w:p>
        </w:tc>
        <w:tc>
          <w:tcPr>
            <w:tcW w:w="1701" w:type="dxa"/>
            <w:gridSpan w:val="2"/>
          </w:tcPr>
          <w:p w14:paraId="47A0608A" w14:textId="77777777" w:rsidR="00A46C50" w:rsidRDefault="00A46C50" w:rsidP="00A46C50">
            <w:pPr>
              <w:jc w:val="both"/>
            </w:pPr>
            <w:r>
              <w:t>26p + 26c</w:t>
            </w:r>
          </w:p>
        </w:tc>
        <w:tc>
          <w:tcPr>
            <w:tcW w:w="889" w:type="dxa"/>
            <w:shd w:val="clear" w:color="auto" w:fill="F7CAAC"/>
          </w:tcPr>
          <w:p w14:paraId="6EA4626D" w14:textId="77777777" w:rsidR="00A46C50" w:rsidRDefault="00A46C50" w:rsidP="00A46C50">
            <w:pPr>
              <w:jc w:val="both"/>
              <w:rPr>
                <w:b/>
              </w:rPr>
            </w:pPr>
            <w:r>
              <w:rPr>
                <w:b/>
              </w:rPr>
              <w:t xml:space="preserve">hod. </w:t>
            </w:r>
          </w:p>
        </w:tc>
        <w:tc>
          <w:tcPr>
            <w:tcW w:w="816" w:type="dxa"/>
          </w:tcPr>
          <w:p w14:paraId="3360D6B3" w14:textId="77777777" w:rsidR="00A46C50" w:rsidRDefault="00A46C50" w:rsidP="00A46C50">
            <w:pPr>
              <w:jc w:val="both"/>
            </w:pPr>
            <w:r>
              <w:t>52</w:t>
            </w:r>
          </w:p>
        </w:tc>
        <w:tc>
          <w:tcPr>
            <w:tcW w:w="2156" w:type="dxa"/>
            <w:shd w:val="clear" w:color="auto" w:fill="F7CAAC"/>
          </w:tcPr>
          <w:p w14:paraId="25196878" w14:textId="77777777" w:rsidR="00A46C50" w:rsidRDefault="00A46C50" w:rsidP="00A46C50">
            <w:pPr>
              <w:jc w:val="both"/>
              <w:rPr>
                <w:b/>
              </w:rPr>
            </w:pPr>
            <w:r>
              <w:rPr>
                <w:b/>
              </w:rPr>
              <w:t>kreditů</w:t>
            </w:r>
          </w:p>
        </w:tc>
        <w:tc>
          <w:tcPr>
            <w:tcW w:w="1207" w:type="dxa"/>
            <w:gridSpan w:val="2"/>
          </w:tcPr>
          <w:p w14:paraId="5AC99C75" w14:textId="77777777" w:rsidR="00A46C50" w:rsidRDefault="00A46C50" w:rsidP="00A46C50">
            <w:pPr>
              <w:jc w:val="both"/>
            </w:pPr>
            <w:r>
              <w:t>5</w:t>
            </w:r>
          </w:p>
        </w:tc>
      </w:tr>
      <w:tr w:rsidR="00A46C50" w14:paraId="547A8F99" w14:textId="77777777" w:rsidTr="00AE4E20">
        <w:tc>
          <w:tcPr>
            <w:tcW w:w="3086" w:type="dxa"/>
            <w:shd w:val="clear" w:color="auto" w:fill="F7CAAC"/>
          </w:tcPr>
          <w:p w14:paraId="7E99BB72" w14:textId="77777777" w:rsidR="00A46C50" w:rsidRDefault="00A46C50" w:rsidP="00A46C50">
            <w:pPr>
              <w:jc w:val="both"/>
              <w:rPr>
                <w:b/>
                <w:sz w:val="22"/>
              </w:rPr>
            </w:pPr>
            <w:r>
              <w:rPr>
                <w:b/>
              </w:rPr>
              <w:t>Prerekvizity, korekvizity, ekvivalence</w:t>
            </w:r>
          </w:p>
        </w:tc>
        <w:tc>
          <w:tcPr>
            <w:tcW w:w="6769" w:type="dxa"/>
            <w:gridSpan w:val="7"/>
          </w:tcPr>
          <w:p w14:paraId="6AB8F421" w14:textId="77777777" w:rsidR="00A46C50" w:rsidRDefault="00A46C50" w:rsidP="00A46C50">
            <w:pPr>
              <w:jc w:val="both"/>
            </w:pPr>
          </w:p>
        </w:tc>
      </w:tr>
      <w:tr w:rsidR="00A46C50" w14:paraId="2A92667E" w14:textId="77777777" w:rsidTr="00AE4E20">
        <w:tc>
          <w:tcPr>
            <w:tcW w:w="3086" w:type="dxa"/>
            <w:shd w:val="clear" w:color="auto" w:fill="F7CAAC"/>
          </w:tcPr>
          <w:p w14:paraId="7CE3B2DA" w14:textId="77777777" w:rsidR="00A46C50" w:rsidRDefault="00A46C50" w:rsidP="00A46C50">
            <w:pPr>
              <w:jc w:val="both"/>
              <w:rPr>
                <w:b/>
              </w:rPr>
            </w:pPr>
            <w:r>
              <w:rPr>
                <w:b/>
              </w:rPr>
              <w:t>Způsob ověření studijních výsledků</w:t>
            </w:r>
          </w:p>
        </w:tc>
        <w:tc>
          <w:tcPr>
            <w:tcW w:w="3406" w:type="dxa"/>
            <w:gridSpan w:val="4"/>
          </w:tcPr>
          <w:p w14:paraId="46513FF8" w14:textId="77777777" w:rsidR="00A46C50" w:rsidRDefault="00A46C50" w:rsidP="00A46C50">
            <w:pPr>
              <w:jc w:val="both"/>
            </w:pPr>
            <w:r>
              <w:t>zápočet, zkouška</w:t>
            </w:r>
          </w:p>
        </w:tc>
        <w:tc>
          <w:tcPr>
            <w:tcW w:w="2156" w:type="dxa"/>
            <w:shd w:val="clear" w:color="auto" w:fill="F7CAAC"/>
          </w:tcPr>
          <w:p w14:paraId="360FE0CA" w14:textId="77777777" w:rsidR="00A46C50" w:rsidRDefault="00A46C50" w:rsidP="00A46C50">
            <w:pPr>
              <w:jc w:val="both"/>
              <w:rPr>
                <w:b/>
              </w:rPr>
            </w:pPr>
            <w:r>
              <w:rPr>
                <w:b/>
              </w:rPr>
              <w:t>Forma výuky</w:t>
            </w:r>
          </w:p>
        </w:tc>
        <w:tc>
          <w:tcPr>
            <w:tcW w:w="1207" w:type="dxa"/>
            <w:gridSpan w:val="2"/>
          </w:tcPr>
          <w:p w14:paraId="1A2F7B1A" w14:textId="77777777" w:rsidR="00A46C50" w:rsidRDefault="00A46C50" w:rsidP="00A46C50">
            <w:pPr>
              <w:jc w:val="both"/>
            </w:pPr>
            <w:r>
              <w:t>přednáška, cvičení</w:t>
            </w:r>
          </w:p>
        </w:tc>
      </w:tr>
      <w:tr w:rsidR="00A46C50" w14:paraId="0CB174E2" w14:textId="77777777" w:rsidTr="00AE4E20">
        <w:tc>
          <w:tcPr>
            <w:tcW w:w="3086" w:type="dxa"/>
            <w:shd w:val="clear" w:color="auto" w:fill="F7CAAC"/>
          </w:tcPr>
          <w:p w14:paraId="4D72C5A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08838EB" w14:textId="5F8A4240" w:rsidR="00A46C50" w:rsidRPr="000B7DEE" w:rsidRDefault="00A46C50" w:rsidP="00CD704D">
            <w:pPr>
              <w:jc w:val="both"/>
            </w:pPr>
            <w:r w:rsidRPr="000B7DEE">
              <w:t>Požadavky k zápočtu:</w:t>
            </w:r>
            <w:r w:rsidR="00CD704D">
              <w:t xml:space="preserve"> </w:t>
            </w:r>
            <w:r w:rsidRPr="000B7DEE">
              <w:t xml:space="preserve">80% účast na zvaných přednáškách a </w:t>
            </w:r>
            <w:r>
              <w:t>cvičeních</w:t>
            </w:r>
            <w:r w:rsidR="00CD704D">
              <w:t xml:space="preserve">; </w:t>
            </w:r>
            <w:r>
              <w:t>vypracování protokolů ze cvičení a jejich úspěšné hodnocení vyučujícím</w:t>
            </w:r>
            <w:r w:rsidR="00CD704D">
              <w:t>.</w:t>
            </w:r>
          </w:p>
          <w:p w14:paraId="09D35D5D" w14:textId="0F568044"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68AE95E7" w14:textId="77777777" w:rsidTr="00AE4E20">
        <w:trPr>
          <w:trHeight w:val="70"/>
        </w:trPr>
        <w:tc>
          <w:tcPr>
            <w:tcW w:w="9855" w:type="dxa"/>
            <w:gridSpan w:val="8"/>
            <w:tcBorders>
              <w:top w:val="nil"/>
            </w:tcBorders>
          </w:tcPr>
          <w:p w14:paraId="0EDDA924" w14:textId="77777777" w:rsidR="00A46C50" w:rsidRDefault="00A46C50" w:rsidP="00A46C50">
            <w:pPr>
              <w:jc w:val="both"/>
            </w:pPr>
          </w:p>
        </w:tc>
      </w:tr>
      <w:tr w:rsidR="00A46C50" w:rsidRPr="003509FE" w14:paraId="07987147" w14:textId="77777777" w:rsidTr="00AE4E20">
        <w:trPr>
          <w:trHeight w:val="197"/>
        </w:trPr>
        <w:tc>
          <w:tcPr>
            <w:tcW w:w="3086" w:type="dxa"/>
            <w:tcBorders>
              <w:top w:val="nil"/>
            </w:tcBorders>
            <w:shd w:val="clear" w:color="auto" w:fill="F7CAAC"/>
          </w:tcPr>
          <w:p w14:paraId="0CB9B83B" w14:textId="77777777" w:rsidR="00A46C50" w:rsidRDefault="00A46C50" w:rsidP="00A46C50">
            <w:pPr>
              <w:jc w:val="both"/>
              <w:rPr>
                <w:b/>
              </w:rPr>
            </w:pPr>
            <w:r>
              <w:rPr>
                <w:b/>
              </w:rPr>
              <w:t>Garant předmětu</w:t>
            </w:r>
          </w:p>
        </w:tc>
        <w:tc>
          <w:tcPr>
            <w:tcW w:w="6769" w:type="dxa"/>
            <w:gridSpan w:val="7"/>
            <w:tcBorders>
              <w:top w:val="nil"/>
            </w:tcBorders>
          </w:tcPr>
          <w:p w14:paraId="4BDD65D5" w14:textId="77777777" w:rsidR="00A46C50" w:rsidRPr="003509FE" w:rsidRDefault="00A46C50" w:rsidP="00A46C50">
            <w:r w:rsidRPr="003509FE">
              <w:t>Ing. Michal Machovský, Ph.D.</w:t>
            </w:r>
          </w:p>
        </w:tc>
      </w:tr>
      <w:tr w:rsidR="00A46C50" w14:paraId="4EFE9D63" w14:textId="77777777" w:rsidTr="00AE4E20">
        <w:trPr>
          <w:trHeight w:val="243"/>
        </w:trPr>
        <w:tc>
          <w:tcPr>
            <w:tcW w:w="3086" w:type="dxa"/>
            <w:tcBorders>
              <w:top w:val="nil"/>
            </w:tcBorders>
            <w:shd w:val="clear" w:color="auto" w:fill="F7CAAC"/>
          </w:tcPr>
          <w:p w14:paraId="7E3E5C8C" w14:textId="77777777" w:rsidR="00A46C50" w:rsidRDefault="00A46C50" w:rsidP="00A46C50">
            <w:pPr>
              <w:jc w:val="both"/>
              <w:rPr>
                <w:b/>
              </w:rPr>
            </w:pPr>
            <w:r>
              <w:rPr>
                <w:b/>
              </w:rPr>
              <w:t>Zapojení garanta do výuky předmětu</w:t>
            </w:r>
          </w:p>
        </w:tc>
        <w:tc>
          <w:tcPr>
            <w:tcW w:w="6769" w:type="dxa"/>
            <w:gridSpan w:val="7"/>
            <w:tcBorders>
              <w:top w:val="nil"/>
            </w:tcBorders>
          </w:tcPr>
          <w:p w14:paraId="39716A0F" w14:textId="0B599871" w:rsidR="00A46C50" w:rsidRDefault="00A46C50" w:rsidP="00A46C50">
            <w:pPr>
              <w:jc w:val="both"/>
            </w:pPr>
            <w:r w:rsidRPr="00392833">
              <w:t xml:space="preserve">Garant se podílí na přednášení v rozsahu </w:t>
            </w:r>
            <w:r>
              <w:t>90</w:t>
            </w:r>
            <w:r w:rsidRPr="00392833">
              <w:t xml:space="preserve"> %, stanovuje koncepci </w:t>
            </w:r>
            <w:r w:rsidR="008D0107">
              <w:t>cvičení</w:t>
            </w:r>
            <w:r w:rsidRPr="00392833">
              <w:t xml:space="preserve"> a podílí se také na jejich koordinaci.</w:t>
            </w:r>
          </w:p>
        </w:tc>
      </w:tr>
      <w:tr w:rsidR="00A46C50" w:rsidRPr="003509FE" w14:paraId="46836A72" w14:textId="77777777" w:rsidTr="00AE4E20">
        <w:tc>
          <w:tcPr>
            <w:tcW w:w="3086" w:type="dxa"/>
            <w:shd w:val="clear" w:color="auto" w:fill="F7CAAC"/>
          </w:tcPr>
          <w:p w14:paraId="18E8B3F0" w14:textId="77777777" w:rsidR="00A46C50" w:rsidRDefault="00A46C50" w:rsidP="00A46C50">
            <w:pPr>
              <w:jc w:val="both"/>
              <w:rPr>
                <w:b/>
              </w:rPr>
            </w:pPr>
            <w:r>
              <w:rPr>
                <w:b/>
              </w:rPr>
              <w:t>Vyučující</w:t>
            </w:r>
          </w:p>
        </w:tc>
        <w:tc>
          <w:tcPr>
            <w:tcW w:w="6769" w:type="dxa"/>
            <w:gridSpan w:val="7"/>
            <w:tcBorders>
              <w:bottom w:val="nil"/>
            </w:tcBorders>
          </w:tcPr>
          <w:p w14:paraId="324BB0EA" w14:textId="77777777" w:rsidR="00A46C50" w:rsidRPr="003509FE" w:rsidRDefault="00A46C50" w:rsidP="00A46C50">
            <w:r w:rsidRPr="003509FE">
              <w:t xml:space="preserve">Ing. Michal Machovský, Ph.D. – </w:t>
            </w:r>
            <w:r>
              <w:t xml:space="preserve">garant, </w:t>
            </w:r>
            <w:r w:rsidRPr="003509FE">
              <w:t xml:space="preserve">přednášky </w:t>
            </w:r>
            <w:r>
              <w:t>(9</w:t>
            </w:r>
            <w:r w:rsidRPr="003509FE">
              <w:t>0%</w:t>
            </w:r>
            <w:r>
              <w:t>)</w:t>
            </w:r>
          </w:p>
          <w:p w14:paraId="6C3F4184" w14:textId="013BD956" w:rsidR="00A46C50" w:rsidRDefault="00AE4E20" w:rsidP="00A46C50">
            <w:pPr>
              <w:jc w:val="both"/>
              <w:rPr>
                <w:ins w:id="47" w:author="Pavla Trefilová" w:date="2023-06-05T09:22:00Z"/>
              </w:rPr>
            </w:pPr>
            <w:r>
              <w:t>Ing. Dušan</w:t>
            </w:r>
            <w:r w:rsidR="00A46C50" w:rsidRPr="003509FE">
              <w:t xml:space="preserve"> </w:t>
            </w:r>
            <w:r w:rsidR="00A46C50">
              <w:t xml:space="preserve">Navrátil - </w:t>
            </w:r>
            <w:r w:rsidR="00A46C50" w:rsidRPr="003509FE">
              <w:t xml:space="preserve">přednášky </w:t>
            </w:r>
            <w:r w:rsidR="00A46C50">
              <w:t>(</w:t>
            </w:r>
            <w:r w:rsidR="00A46C50" w:rsidRPr="003509FE">
              <w:t>10 %</w:t>
            </w:r>
            <w:r w:rsidR="00A46C50">
              <w:t>)</w:t>
            </w:r>
            <w:r>
              <w:t>,</w:t>
            </w:r>
            <w:r w:rsidRPr="003509FE">
              <w:t xml:space="preserve"> odborník z</w:t>
            </w:r>
            <w:del w:id="48" w:author="Pavla Trefilová" w:date="2023-06-05T09:22:00Z">
              <w:r w:rsidRPr="003509FE" w:rsidDel="00644BBC">
                <w:delText xml:space="preserve"> </w:delText>
              </w:r>
            </w:del>
            <w:ins w:id="49" w:author="Pavla Trefilová" w:date="2023-06-05T09:22:00Z">
              <w:r w:rsidR="00644BBC">
                <w:t> </w:t>
              </w:r>
            </w:ins>
            <w:r w:rsidRPr="003509FE">
              <w:t>praxe</w:t>
            </w:r>
          </w:p>
          <w:p w14:paraId="1CCED9BA" w14:textId="5A5ADD89" w:rsidR="00644BBC" w:rsidRPr="003509FE" w:rsidRDefault="00644BBC" w:rsidP="00A46C50">
            <w:pPr>
              <w:jc w:val="both"/>
            </w:pPr>
            <w:ins w:id="50" w:author="Pavla Trefilová" w:date="2023-06-05T09:22:00Z">
              <w:r w:rsidRPr="009771B4">
                <w:rPr>
                  <w:color w:val="FF0000"/>
                </w:rPr>
                <w:t xml:space="preserve">Ing. Jakub Ševčík, Ph.D. </w:t>
              </w:r>
              <w:r>
                <w:rPr>
                  <w:color w:val="FF0000"/>
                </w:rPr>
                <w:t xml:space="preserve">- </w:t>
              </w:r>
              <w:r w:rsidRPr="009771B4">
                <w:rPr>
                  <w:color w:val="FF0000"/>
                </w:rPr>
                <w:t>vedení cvičení</w:t>
              </w:r>
            </w:ins>
          </w:p>
        </w:tc>
      </w:tr>
      <w:tr w:rsidR="00A46C50" w14:paraId="5C9356CC" w14:textId="77777777" w:rsidTr="00AE4E20">
        <w:trPr>
          <w:trHeight w:val="70"/>
        </w:trPr>
        <w:tc>
          <w:tcPr>
            <w:tcW w:w="9855" w:type="dxa"/>
            <w:gridSpan w:val="8"/>
            <w:tcBorders>
              <w:top w:val="nil"/>
            </w:tcBorders>
          </w:tcPr>
          <w:p w14:paraId="3A9761E5" w14:textId="77777777" w:rsidR="00A46C50" w:rsidRDefault="00A46C50" w:rsidP="00A46C50">
            <w:pPr>
              <w:jc w:val="both"/>
            </w:pPr>
          </w:p>
        </w:tc>
      </w:tr>
      <w:tr w:rsidR="00A46C50" w14:paraId="765C751E" w14:textId="77777777" w:rsidTr="00AE4E20">
        <w:tc>
          <w:tcPr>
            <w:tcW w:w="3086" w:type="dxa"/>
            <w:shd w:val="clear" w:color="auto" w:fill="F7CAAC"/>
          </w:tcPr>
          <w:p w14:paraId="1B75AA53" w14:textId="77777777" w:rsidR="00A46C50" w:rsidRDefault="00A46C50" w:rsidP="00A46C50">
            <w:pPr>
              <w:jc w:val="both"/>
              <w:rPr>
                <w:b/>
              </w:rPr>
            </w:pPr>
            <w:r>
              <w:rPr>
                <w:b/>
              </w:rPr>
              <w:t>Stručná anotace předmětu</w:t>
            </w:r>
          </w:p>
        </w:tc>
        <w:tc>
          <w:tcPr>
            <w:tcW w:w="6769" w:type="dxa"/>
            <w:gridSpan w:val="7"/>
            <w:tcBorders>
              <w:bottom w:val="nil"/>
            </w:tcBorders>
          </w:tcPr>
          <w:p w14:paraId="0C14004E" w14:textId="77777777" w:rsidR="00A46C50" w:rsidRDefault="00A46C50" w:rsidP="00A46C50">
            <w:pPr>
              <w:jc w:val="both"/>
            </w:pPr>
          </w:p>
        </w:tc>
      </w:tr>
      <w:tr w:rsidR="00A46C50" w14:paraId="0F34A8C3" w14:textId="77777777" w:rsidTr="00AE4E20">
        <w:trPr>
          <w:trHeight w:val="3938"/>
        </w:trPr>
        <w:tc>
          <w:tcPr>
            <w:tcW w:w="9855" w:type="dxa"/>
            <w:gridSpan w:val="8"/>
            <w:tcBorders>
              <w:top w:val="nil"/>
              <w:bottom w:val="single" w:sz="12" w:space="0" w:color="auto"/>
            </w:tcBorders>
          </w:tcPr>
          <w:p w14:paraId="5405F65C"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w:t>
            </w:r>
            <w:r w:rsidRPr="007C0E29">
              <w:rPr>
                <w:color w:val="000000"/>
                <w:shd w:val="clear" w:color="auto" w:fill="FFFFFF"/>
              </w:rPr>
              <w:t>energeticky</w:t>
            </w:r>
            <w:r>
              <w:rPr>
                <w:color w:val="000000"/>
                <w:shd w:val="clear" w:color="auto" w:fill="FFFFFF"/>
              </w:rPr>
              <w:t xml:space="preserve"> udržitelný rozvoj. Kromě pochopení základního principu technologií získá student komplexní přehled o jejich vazbách a dopadu do řetězců přidané hodnoty v cirkulární ekonomice, i do environmentálních energetických a látkových cyklů. Student získá orientaci v použitelnosti, přínosech, ale také limitech aplikace těchto technologií pro udržitelnost ekonomických a výrobních procesů.</w:t>
            </w:r>
          </w:p>
          <w:p w14:paraId="03C90802" w14:textId="77777777" w:rsidR="00A46C50" w:rsidRPr="001B13CE" w:rsidRDefault="00A46C50" w:rsidP="00A46C50">
            <w:pPr>
              <w:jc w:val="both"/>
              <w:rPr>
                <w:u w:val="single"/>
              </w:rPr>
            </w:pPr>
            <w:r w:rsidRPr="001B13CE">
              <w:rPr>
                <w:u w:val="single"/>
              </w:rPr>
              <w:t>Základní témata:</w:t>
            </w:r>
          </w:p>
          <w:p w14:paraId="5244ED5F" w14:textId="58E0153F" w:rsidR="00A46C50" w:rsidRDefault="00AE4E20" w:rsidP="00331A46">
            <w:pPr>
              <w:pStyle w:val="Odstavecseseznamem"/>
              <w:numPr>
                <w:ilvl w:val="0"/>
                <w:numId w:val="15"/>
              </w:numPr>
              <w:ind w:left="391" w:hanging="279"/>
              <w:jc w:val="both"/>
            </w:pPr>
            <w:r>
              <w:t>Technologie – bilance energie, bilance materiálu</w:t>
            </w:r>
          </w:p>
          <w:p w14:paraId="39533BA4" w14:textId="25B1B019" w:rsidR="00A46C50" w:rsidRDefault="00AE4E20" w:rsidP="00331A46">
            <w:pPr>
              <w:pStyle w:val="Odstavecseseznamem"/>
              <w:numPr>
                <w:ilvl w:val="0"/>
                <w:numId w:val="15"/>
              </w:numPr>
              <w:ind w:left="391" w:hanging="279"/>
              <w:jc w:val="both"/>
            </w:pPr>
            <w:r>
              <w:t>Technologie a životní prostředí, legislativní rámec</w:t>
            </w:r>
          </w:p>
          <w:p w14:paraId="4923CC28" w14:textId="7B7D36F5" w:rsidR="00A46C50" w:rsidRPr="006F1135" w:rsidRDefault="00AE4E20" w:rsidP="00331A46">
            <w:pPr>
              <w:pStyle w:val="Odstavecseseznamem"/>
              <w:numPr>
                <w:ilvl w:val="0"/>
                <w:numId w:val="15"/>
              </w:numPr>
              <w:ind w:left="391" w:hanging="279"/>
              <w:jc w:val="both"/>
            </w:pPr>
            <w:r w:rsidRPr="006900C5">
              <w:rPr>
                <w:shd w:val="clear" w:color="auto" w:fill="FFFFFF"/>
              </w:rPr>
              <w:t>Udržitelnost materiálové základny, recyklace, cirkula</w:t>
            </w:r>
            <w:r w:rsidR="00A46C50" w:rsidRPr="006900C5">
              <w:rPr>
                <w:shd w:val="clear" w:color="auto" w:fill="FFFFFF"/>
              </w:rPr>
              <w:t>ce</w:t>
            </w:r>
          </w:p>
          <w:p w14:paraId="7D5C029A" w14:textId="0EA0D6D0" w:rsidR="00A46C50" w:rsidRDefault="00AE4E20" w:rsidP="00331A46">
            <w:pPr>
              <w:pStyle w:val="Odstavecseseznamem"/>
              <w:numPr>
                <w:ilvl w:val="0"/>
                <w:numId w:val="15"/>
              </w:numPr>
              <w:ind w:left="391" w:hanging="279"/>
              <w:jc w:val="both"/>
            </w:pPr>
            <w:r w:rsidRPr="006900C5">
              <w:rPr>
                <w:shd w:val="clear" w:color="auto" w:fill="FFFFFF"/>
              </w:rPr>
              <w:t>Solární energie, fotovoltaika</w:t>
            </w:r>
            <w:r w:rsidR="00A46C50">
              <w:t xml:space="preserve"> </w:t>
            </w:r>
          </w:p>
          <w:p w14:paraId="4DDCD99C" w14:textId="6297AC35" w:rsidR="00A46C50" w:rsidRPr="006F1135" w:rsidRDefault="00AE4E20" w:rsidP="00331A46">
            <w:pPr>
              <w:pStyle w:val="Odstavecseseznamem"/>
              <w:numPr>
                <w:ilvl w:val="0"/>
                <w:numId w:val="15"/>
              </w:numPr>
              <w:ind w:left="391" w:hanging="279"/>
              <w:jc w:val="both"/>
            </w:pPr>
            <w:r>
              <w:t>Vodní a větrná energie</w:t>
            </w:r>
          </w:p>
          <w:p w14:paraId="2C9525B1" w14:textId="406D42E6" w:rsidR="00A46C50" w:rsidRDefault="00AE4E20" w:rsidP="00331A46">
            <w:pPr>
              <w:pStyle w:val="Odstavecseseznamem"/>
              <w:numPr>
                <w:ilvl w:val="0"/>
                <w:numId w:val="15"/>
              </w:numPr>
              <w:ind w:left="391" w:hanging="279"/>
              <w:jc w:val="both"/>
            </w:pPr>
            <w:r>
              <w:t>Geotermální energie, energie z moře</w:t>
            </w:r>
          </w:p>
          <w:p w14:paraId="70D3BFFB" w14:textId="7CB30BEF" w:rsidR="00A46C50" w:rsidRDefault="00AE4E20" w:rsidP="00331A46">
            <w:pPr>
              <w:pStyle w:val="Odstavecseseznamem"/>
              <w:numPr>
                <w:ilvl w:val="0"/>
                <w:numId w:val="15"/>
              </w:numPr>
              <w:ind w:left="391" w:hanging="279"/>
              <w:jc w:val="both"/>
            </w:pPr>
            <w:r>
              <w:t>Bioenergie</w:t>
            </w:r>
          </w:p>
          <w:p w14:paraId="0678E15F" w14:textId="040D1620" w:rsidR="00A46C50" w:rsidRPr="00A063C6" w:rsidRDefault="00AE4E20" w:rsidP="00331A46">
            <w:pPr>
              <w:pStyle w:val="Odstavecseseznamem"/>
              <w:numPr>
                <w:ilvl w:val="0"/>
                <w:numId w:val="15"/>
              </w:numPr>
              <w:ind w:left="391" w:hanging="279"/>
              <w:jc w:val="both"/>
            </w:pPr>
            <w:r>
              <w:t>Ukládání obnovitelné energie</w:t>
            </w:r>
            <w:r w:rsidR="00A46C50" w:rsidRPr="006900C5" w:rsidDel="004A2712">
              <w:rPr>
                <w:shd w:val="clear" w:color="auto" w:fill="FFFFFF"/>
              </w:rPr>
              <w:t xml:space="preserve"> </w:t>
            </w:r>
          </w:p>
          <w:p w14:paraId="666A9D40" w14:textId="4C458F0C" w:rsidR="00A46C50" w:rsidRDefault="00AE4E20" w:rsidP="00331A46">
            <w:pPr>
              <w:pStyle w:val="Odstavecseseznamem"/>
              <w:numPr>
                <w:ilvl w:val="0"/>
                <w:numId w:val="15"/>
              </w:numPr>
              <w:ind w:left="391" w:hanging="279"/>
              <w:jc w:val="both"/>
            </w:pPr>
            <w:r>
              <w:t xml:space="preserve">Transformace p to x; </w:t>
            </w:r>
            <w:r w:rsidR="00A46C50" w:rsidRPr="008069B9">
              <w:t>využití a přenos přebytků energie z obnovitelných zdrojů</w:t>
            </w:r>
          </w:p>
          <w:p w14:paraId="231F92BE" w14:textId="092157E0" w:rsidR="00A46C50" w:rsidRDefault="00AE4E20" w:rsidP="00331A46">
            <w:pPr>
              <w:pStyle w:val="Odstavecseseznamem"/>
              <w:numPr>
                <w:ilvl w:val="0"/>
                <w:numId w:val="15"/>
              </w:numPr>
              <w:ind w:left="391" w:hanging="279"/>
              <w:jc w:val="both"/>
            </w:pPr>
            <w:r>
              <w:t>Vodíková energetika</w:t>
            </w:r>
          </w:p>
          <w:p w14:paraId="0D4D4B7C" w14:textId="7F54491F" w:rsidR="00A46C50" w:rsidRPr="001B13CE" w:rsidRDefault="00AE4E20" w:rsidP="00331A46">
            <w:pPr>
              <w:pStyle w:val="Odstavecseseznamem"/>
              <w:numPr>
                <w:ilvl w:val="0"/>
                <w:numId w:val="15"/>
              </w:numPr>
              <w:ind w:left="391" w:hanging="279"/>
              <w:jc w:val="both"/>
            </w:pPr>
            <w:r>
              <w:t>Zachycování a ukládání co</w:t>
            </w:r>
            <w:r w:rsidR="00A46C50" w:rsidRPr="006900C5">
              <w:rPr>
                <w:vertAlign w:val="subscript"/>
              </w:rPr>
              <w:t xml:space="preserve">2 </w:t>
            </w:r>
            <w:r>
              <w:t>(ccs)</w:t>
            </w:r>
          </w:p>
          <w:p w14:paraId="695579F5" w14:textId="39852410" w:rsidR="00A46C50" w:rsidRDefault="00AE4E20" w:rsidP="00331A46">
            <w:pPr>
              <w:pStyle w:val="Odstavecseseznamem"/>
              <w:numPr>
                <w:ilvl w:val="0"/>
                <w:numId w:val="15"/>
              </w:numPr>
              <w:ind w:left="391" w:hanging="279"/>
            </w:pPr>
            <w:r w:rsidRPr="006900C5">
              <w:rPr>
                <w:shd w:val="clear" w:color="auto" w:fill="FFFFFF"/>
              </w:rPr>
              <w:t xml:space="preserve">Chytré </w:t>
            </w:r>
            <w:r w:rsidR="00A46C50" w:rsidRPr="006900C5">
              <w:rPr>
                <w:shd w:val="clear" w:color="auto" w:fill="FFFFFF"/>
              </w:rPr>
              <w:t>budovy s vyšší energetickou účinností, energeticky pozitivní domy</w:t>
            </w:r>
          </w:p>
        </w:tc>
      </w:tr>
      <w:tr w:rsidR="00A46C50" w14:paraId="1CB69763" w14:textId="77777777" w:rsidTr="00AE4E20">
        <w:trPr>
          <w:trHeight w:val="265"/>
        </w:trPr>
        <w:tc>
          <w:tcPr>
            <w:tcW w:w="3653" w:type="dxa"/>
            <w:gridSpan w:val="2"/>
            <w:tcBorders>
              <w:top w:val="nil"/>
            </w:tcBorders>
            <w:shd w:val="clear" w:color="auto" w:fill="F7CAAC"/>
          </w:tcPr>
          <w:p w14:paraId="723B04D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D36DC84" w14:textId="77777777" w:rsidR="00A46C50" w:rsidRDefault="00A46C50" w:rsidP="00A46C50">
            <w:pPr>
              <w:jc w:val="both"/>
            </w:pPr>
          </w:p>
        </w:tc>
      </w:tr>
      <w:tr w:rsidR="00A46C50" w14:paraId="308B2AE0" w14:textId="77777777" w:rsidTr="00B32D6B">
        <w:trPr>
          <w:trHeight w:val="557"/>
        </w:trPr>
        <w:tc>
          <w:tcPr>
            <w:tcW w:w="9855" w:type="dxa"/>
            <w:gridSpan w:val="8"/>
            <w:tcBorders>
              <w:top w:val="nil"/>
            </w:tcBorders>
          </w:tcPr>
          <w:p w14:paraId="23DA65DE" w14:textId="77777777" w:rsidR="00A46C50" w:rsidRPr="00E92A44" w:rsidRDefault="00A46C50" w:rsidP="00A46C50">
            <w:pPr>
              <w:jc w:val="both"/>
              <w:rPr>
                <w:b/>
              </w:rPr>
            </w:pPr>
            <w:r w:rsidRPr="00CE51FC">
              <w:rPr>
                <w:b/>
              </w:rPr>
              <w:t>Povinná literatura</w:t>
            </w:r>
          </w:p>
          <w:p w14:paraId="0C82B245" w14:textId="53B912B9" w:rsidR="00A46C50" w:rsidRPr="0070087B" w:rsidRDefault="00A46C50" w:rsidP="00A46C50">
            <w:pPr>
              <w:pStyle w:val="Textkomente"/>
              <w:spacing w:after="40"/>
              <w:jc w:val="both"/>
              <w:rPr>
                <w:color w:val="365F91" w:themeColor="accent1" w:themeShade="BF"/>
                <w:u w:val="single"/>
              </w:rPr>
            </w:pPr>
            <w:r w:rsidRPr="00E3679F">
              <w:t>SURAMPALLI, Y. R.</w:t>
            </w:r>
            <w:r w:rsidRPr="00E3679F">
              <w:rPr>
                <w:i/>
                <w:iCs/>
              </w:rPr>
              <w:t xml:space="preserve"> Sustainability: Fundamentals and application</w:t>
            </w:r>
            <w:r w:rsidRPr="00E3679F">
              <w:t>. Hoboken NJ: John Wiley &amp; Sons, Inc., 2020, 656 s. ISBN 9781119434030. Dostupné z: </w:t>
            </w:r>
            <w:hyperlink r:id="rId25" w:tgtFrame="_blank" w:history="1">
              <w:r w:rsidRPr="0070087B">
                <w:rPr>
                  <w:rStyle w:val="Hypertextovodkaz"/>
                  <w:color w:val="365F91" w:themeColor="accent1" w:themeShade="BF"/>
                </w:rPr>
                <w:t>https://vufind.katalog.k.utb.cz/Record/wob1137736459</w:t>
              </w:r>
            </w:hyperlink>
            <w:r w:rsidRPr="0070087B">
              <w:rPr>
                <w:color w:val="365F91" w:themeColor="accent1" w:themeShade="BF"/>
                <w:u w:val="single"/>
              </w:rPr>
              <w:t>.</w:t>
            </w:r>
          </w:p>
          <w:p w14:paraId="0CFDB286" w14:textId="17409E22" w:rsidR="00A46C50" w:rsidRPr="00E3679F" w:rsidRDefault="00A46C50" w:rsidP="00A46C50">
            <w:pPr>
              <w:pStyle w:val="Textkomente"/>
              <w:spacing w:after="40"/>
              <w:jc w:val="both"/>
            </w:pPr>
            <w:r w:rsidRPr="00E3679F">
              <w:t>TRIPATHI, S</w:t>
            </w:r>
            <w:r w:rsidR="00331A46">
              <w:t>.</w:t>
            </w:r>
            <w:r w:rsidRPr="00E3679F">
              <w:t xml:space="preserve"> L</w:t>
            </w:r>
            <w:r w:rsidR="00331A46">
              <w:t>.,</w:t>
            </w:r>
            <w:r w:rsidRPr="00E3679F">
              <w:t xml:space="preserve"> PADMANABAN</w:t>
            </w:r>
            <w:r w:rsidR="00331A46">
              <w:t>, S</w:t>
            </w:r>
            <w:r w:rsidRPr="00E3679F">
              <w:t>.</w:t>
            </w:r>
            <w:r w:rsidRPr="00E3679F">
              <w:rPr>
                <w:i/>
                <w:iCs/>
              </w:rPr>
              <w:t xml:space="preserve"> Green energy: Solar energy, photovoltaics, and smart cities.</w:t>
            </w:r>
            <w:r w:rsidRPr="00E3679F">
              <w:t xml:space="preserve"> Hoboken, NJ: Beverly, MA: John Wiley &amp; Sons; Scrivener Publishing LLC, 2021, 599 s. ISBN 9781119760795. Dostupné z: </w:t>
            </w:r>
            <w:hyperlink r:id="rId26" w:tgtFrame="_blank" w:history="1">
              <w:r w:rsidRPr="0070087B">
                <w:rPr>
                  <w:rStyle w:val="Hypertextovodkaz"/>
                  <w:color w:val="365F91" w:themeColor="accent1" w:themeShade="BF"/>
                </w:rPr>
                <w:t>https://vufind.katalog.k.utb.cz/Record/wob1227942763</w:t>
              </w:r>
            </w:hyperlink>
            <w:r w:rsidRPr="00E3679F">
              <w:t>.</w:t>
            </w:r>
          </w:p>
          <w:p w14:paraId="7BB66DA8" w14:textId="0AF4B854" w:rsidR="00A46C50" w:rsidRPr="00E3679F" w:rsidRDefault="00A46C50" w:rsidP="00A46C50">
            <w:pPr>
              <w:pStyle w:val="Textkomente"/>
              <w:spacing w:after="40"/>
              <w:jc w:val="both"/>
            </w:pPr>
            <w:r w:rsidRPr="00E3679F">
              <w:t>WORRELL, E</w:t>
            </w:r>
            <w:r w:rsidR="00B32D6B">
              <w:t>.,</w:t>
            </w:r>
            <w:r w:rsidRPr="00E3679F">
              <w:t xml:space="preserve"> REUTER</w:t>
            </w:r>
            <w:r w:rsidR="00B32D6B">
              <w:t>,</w:t>
            </w:r>
            <w:r w:rsidRPr="00E3679F">
              <w:rPr>
                <w:i/>
                <w:iCs/>
              </w:rPr>
              <w:t xml:space="preserve"> </w:t>
            </w:r>
            <w:r w:rsidR="00B32D6B" w:rsidRPr="00E3679F">
              <w:t xml:space="preserve">M. A. </w:t>
            </w:r>
            <w:r w:rsidRPr="00E3679F">
              <w:rPr>
                <w:i/>
                <w:iCs/>
              </w:rPr>
              <w:t>Handbook of recycling: State-of-the-art for practitioners, analysts, and scientists</w:t>
            </w:r>
            <w:r w:rsidRPr="00E3679F">
              <w:t xml:space="preserve">.  </w:t>
            </w:r>
            <w:r w:rsidR="00B32D6B" w:rsidRPr="00B32D6B">
              <w:t>Waltham</w:t>
            </w:r>
            <w:r w:rsidR="00B32D6B">
              <w:t xml:space="preserve">, </w:t>
            </w:r>
            <w:r w:rsidRPr="00E3679F">
              <w:t>Mass.: Elsevier, 2014</w:t>
            </w:r>
            <w:r w:rsidR="00B32D6B">
              <w:t>.</w:t>
            </w:r>
            <w:r w:rsidRPr="00E3679F">
              <w:t xml:space="preserve"> ISBN 9780123965066. Dostupné z: </w:t>
            </w:r>
            <w:hyperlink r:id="rId27" w:tgtFrame="_blank" w:history="1">
              <w:r w:rsidRPr="0070087B">
                <w:rPr>
                  <w:rStyle w:val="Hypertextovodkaz"/>
                  <w:color w:val="365F91" w:themeColor="accent1" w:themeShade="BF"/>
                </w:rPr>
                <w:t>https://vufind.katalog.k.utb.cz/Record/96960</w:t>
              </w:r>
            </w:hyperlink>
            <w:r w:rsidRPr="0070087B">
              <w:rPr>
                <w:color w:val="365F91" w:themeColor="accent1" w:themeShade="BF"/>
                <w:u w:val="single"/>
              </w:rPr>
              <w:t>.</w:t>
            </w:r>
          </w:p>
          <w:p w14:paraId="793F1790" w14:textId="77777777" w:rsidR="00B32D6B" w:rsidRDefault="00A46C50" w:rsidP="00A46C50">
            <w:pPr>
              <w:jc w:val="both"/>
            </w:pPr>
            <w:r w:rsidRPr="00E3679F">
              <w:t>ZHANG, L</w:t>
            </w:r>
            <w:r w:rsidR="00B32D6B">
              <w:t>.</w:t>
            </w:r>
            <w:r w:rsidRPr="00E3679F">
              <w:t xml:space="preserve"> et al. </w:t>
            </w:r>
            <w:r w:rsidRPr="00E3679F">
              <w:rPr>
                <w:i/>
                <w:iCs/>
              </w:rPr>
              <w:t>Energy technology 2017: Carbon dioxide management and other technologies.</w:t>
            </w:r>
            <w:r w:rsidRPr="00E3679F">
              <w:t xml:space="preserve"> Cham: Springer International Publishing: Imprint: Springer, 2017, </w:t>
            </w:r>
            <w:r w:rsidRPr="003509FE">
              <w:t xml:space="preserve">499 s. ISBN 9783319521923. </w:t>
            </w:r>
          </w:p>
          <w:p w14:paraId="2099C1F7" w14:textId="454B6A70" w:rsidR="00A46C50" w:rsidRPr="00E3679F" w:rsidRDefault="00A46C50" w:rsidP="00A46C50">
            <w:pPr>
              <w:jc w:val="both"/>
            </w:pPr>
            <w:r w:rsidRPr="003509FE">
              <w:t>Dostupné z: </w:t>
            </w:r>
            <w:hyperlink r:id="rId28" w:tgtFrame="_blank" w:history="1">
              <w:r w:rsidRPr="0070087B">
                <w:rPr>
                  <w:rStyle w:val="Hypertextovodkaz"/>
                  <w:color w:val="365F91" w:themeColor="accent1" w:themeShade="BF"/>
                </w:rPr>
                <w:t>https://vufind.katalog.k.utb.cz/Record/100557</w:t>
              </w:r>
            </w:hyperlink>
            <w:r w:rsidRPr="003509FE">
              <w:t>.</w:t>
            </w:r>
          </w:p>
          <w:p w14:paraId="45B2E4FD" w14:textId="77777777" w:rsidR="00A46C50" w:rsidRPr="00E3679F" w:rsidRDefault="00A46C50" w:rsidP="00A46C50">
            <w:pPr>
              <w:jc w:val="both"/>
              <w:rPr>
                <w:b/>
              </w:rPr>
            </w:pPr>
            <w:r w:rsidRPr="00E3679F">
              <w:rPr>
                <w:b/>
              </w:rPr>
              <w:t>Doporučená literatura</w:t>
            </w:r>
          </w:p>
          <w:p w14:paraId="7B07A9F4" w14:textId="4E5D0923" w:rsidR="00A46C50" w:rsidRPr="00B32D6B" w:rsidRDefault="00A46C50" w:rsidP="00A46C50">
            <w:pPr>
              <w:spacing w:after="40"/>
              <w:jc w:val="both"/>
            </w:pPr>
            <w:r w:rsidRPr="00E3679F">
              <w:t xml:space="preserve">SMRŽ, M. </w:t>
            </w:r>
            <w:r w:rsidRPr="00E3679F">
              <w:rPr>
                <w:i/>
                <w:iCs/>
              </w:rPr>
              <w:t>Energie v přírodě a v nás (o šalebné svůdnosti tradice a imperativu proměny)</w:t>
            </w:r>
            <w:r w:rsidRPr="00E3679F">
              <w:t>. Praha: Eurosolar.cz, národní sekce evropského sdružení pro obnovitelnou energii, 2018</w:t>
            </w:r>
            <w:r w:rsidR="00B32D6B">
              <w:t>.</w:t>
            </w:r>
            <w:r w:rsidRPr="00E3679F">
              <w:t xml:space="preserve"> ISBN 9788090324817. Dostupné z: </w:t>
            </w:r>
            <w:hyperlink r:id="rId29" w:tgtFrame="_blank" w:history="1">
              <w:r w:rsidRPr="0070087B">
                <w:rPr>
                  <w:rStyle w:val="Hypertextovodkaz"/>
                  <w:color w:val="365F91" w:themeColor="accent1" w:themeShade="BF"/>
                </w:rPr>
                <w:t>https://vufind.katalog.k.</w:t>
              </w:r>
              <w:r w:rsidRPr="00FB783A">
                <w:rPr>
                  <w:rStyle w:val="Hypertextovodkaz"/>
                  <w:color w:val="365F91" w:themeColor="accent1" w:themeShade="BF"/>
                </w:rPr>
                <w:t>utb</w:t>
              </w:r>
              <w:r w:rsidRPr="0070087B">
                <w:rPr>
                  <w:rStyle w:val="Hypertextovodkaz"/>
                  <w:color w:val="365F91" w:themeColor="accent1" w:themeShade="BF"/>
                </w:rPr>
                <w:t>.cz/Record/89871</w:t>
              </w:r>
            </w:hyperlink>
            <w:r w:rsidRPr="0070087B">
              <w:rPr>
                <w:color w:val="365F91" w:themeColor="accent1" w:themeShade="BF"/>
                <w:u w:val="single"/>
              </w:rPr>
              <w:t>.</w:t>
            </w:r>
          </w:p>
          <w:p w14:paraId="2EE9F622" w14:textId="120EF709" w:rsidR="00A46C50" w:rsidRPr="00E3679F" w:rsidRDefault="00A46C50" w:rsidP="00A46C50">
            <w:pPr>
              <w:spacing w:after="40"/>
              <w:jc w:val="both"/>
            </w:pPr>
            <w:r w:rsidRPr="00E3679F">
              <w:t>PASTOREK, Z. </w:t>
            </w:r>
            <w:r w:rsidRPr="00E3679F">
              <w:rPr>
                <w:i/>
                <w:iCs/>
              </w:rPr>
              <w:t>Biomasa: obnovitelný zdroj energie</w:t>
            </w:r>
            <w:r w:rsidRPr="00E3679F">
              <w:t>. Praha: FCC Public, 2004</w:t>
            </w:r>
            <w:r w:rsidR="00B32D6B">
              <w:t>.</w:t>
            </w:r>
            <w:r w:rsidRPr="00E3679F">
              <w:t xml:space="preserve"> ISBN 8086534065. Dostupné z: </w:t>
            </w:r>
            <w:hyperlink r:id="rId30" w:tgtFrame="_blank" w:history="1">
              <w:r w:rsidRPr="0070087B">
                <w:rPr>
                  <w:rStyle w:val="Hypertextovodkaz"/>
                  <w:color w:val="365F91" w:themeColor="accent1" w:themeShade="BF"/>
                </w:rPr>
                <w:t>https://vufind.katalog.k.utb.cz/Record/21412</w:t>
              </w:r>
            </w:hyperlink>
            <w:r w:rsidRPr="00E3679F">
              <w:t>.</w:t>
            </w:r>
          </w:p>
          <w:p w14:paraId="60943391" w14:textId="4DF9C3B4" w:rsidR="00A46C50" w:rsidRDefault="00A46C50" w:rsidP="00A46C50">
            <w:pPr>
              <w:spacing w:after="40"/>
              <w:jc w:val="both"/>
              <w:rPr>
                <w:lang w:eastAsia="en-GB"/>
              </w:rPr>
            </w:pPr>
            <w:r w:rsidRPr="00E3679F">
              <w:lastRenderedPageBreak/>
              <w:t>QUASCHNING, V. </w:t>
            </w:r>
            <w:r w:rsidRPr="00E3679F">
              <w:rPr>
                <w:i/>
                <w:iCs/>
              </w:rPr>
              <w:t>Obnovitelné zdroje energií</w:t>
            </w:r>
            <w:r w:rsidRPr="00E3679F">
              <w:t>. 1. vyd. Praha: Grada, 2010</w:t>
            </w:r>
            <w:r w:rsidR="00B32D6B">
              <w:t>.</w:t>
            </w:r>
            <w:r w:rsidRPr="00E3679F">
              <w:t xml:space="preserve"> ISBN 9788024732503. Dostupné z: </w:t>
            </w:r>
            <w:hyperlink r:id="rId31" w:tgtFrame="_blank" w:history="1">
              <w:r w:rsidRPr="0070087B">
                <w:rPr>
                  <w:rStyle w:val="Hypertextovodkaz"/>
                  <w:color w:val="365F91" w:themeColor="accent1" w:themeShade="BF"/>
                </w:rPr>
                <w:t>https://vufind.katalog.k.utb.cz/Record/56393</w:t>
              </w:r>
            </w:hyperlink>
            <w:r w:rsidRPr="00E3679F">
              <w:t>.</w:t>
            </w:r>
          </w:p>
        </w:tc>
      </w:tr>
      <w:tr w:rsidR="00A46C50" w14:paraId="103C671B"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F8AE1C" w14:textId="77777777" w:rsidR="00A46C50" w:rsidRDefault="00A46C50" w:rsidP="00A46C50">
            <w:pPr>
              <w:jc w:val="center"/>
              <w:rPr>
                <w:b/>
              </w:rPr>
            </w:pPr>
            <w:r>
              <w:rPr>
                <w:b/>
              </w:rPr>
              <w:lastRenderedPageBreak/>
              <w:t>Informace ke kombinované nebo distanční formě</w:t>
            </w:r>
          </w:p>
        </w:tc>
      </w:tr>
      <w:tr w:rsidR="00A46C50" w14:paraId="7AF5D7CC" w14:textId="77777777" w:rsidTr="00AE4E20">
        <w:tc>
          <w:tcPr>
            <w:tcW w:w="4787" w:type="dxa"/>
            <w:gridSpan w:val="3"/>
            <w:tcBorders>
              <w:top w:val="single" w:sz="2" w:space="0" w:color="auto"/>
            </w:tcBorders>
            <w:shd w:val="clear" w:color="auto" w:fill="F7CAAC"/>
          </w:tcPr>
          <w:p w14:paraId="784C1EBE" w14:textId="77777777" w:rsidR="00A46C50" w:rsidRDefault="00A46C50" w:rsidP="00A46C50">
            <w:pPr>
              <w:jc w:val="both"/>
            </w:pPr>
            <w:r>
              <w:rPr>
                <w:b/>
              </w:rPr>
              <w:t>Rozsah konzultací (soustředění)</w:t>
            </w:r>
          </w:p>
        </w:tc>
        <w:tc>
          <w:tcPr>
            <w:tcW w:w="889" w:type="dxa"/>
            <w:tcBorders>
              <w:top w:val="single" w:sz="2" w:space="0" w:color="auto"/>
            </w:tcBorders>
          </w:tcPr>
          <w:p w14:paraId="1B44581C" w14:textId="77777777" w:rsidR="00A46C50" w:rsidRDefault="00A46C50" w:rsidP="00A46C50">
            <w:pPr>
              <w:jc w:val="both"/>
            </w:pPr>
            <w:r>
              <w:t>20</w:t>
            </w:r>
          </w:p>
        </w:tc>
        <w:tc>
          <w:tcPr>
            <w:tcW w:w="4179" w:type="dxa"/>
            <w:gridSpan w:val="4"/>
            <w:tcBorders>
              <w:top w:val="single" w:sz="2" w:space="0" w:color="auto"/>
            </w:tcBorders>
            <w:shd w:val="clear" w:color="auto" w:fill="F7CAAC"/>
          </w:tcPr>
          <w:p w14:paraId="27F4F208" w14:textId="77777777" w:rsidR="00A46C50" w:rsidRDefault="00A46C50" w:rsidP="00A46C50">
            <w:pPr>
              <w:jc w:val="both"/>
              <w:rPr>
                <w:b/>
              </w:rPr>
            </w:pPr>
            <w:r>
              <w:rPr>
                <w:b/>
              </w:rPr>
              <w:t xml:space="preserve">hodin </w:t>
            </w:r>
          </w:p>
        </w:tc>
      </w:tr>
      <w:tr w:rsidR="00A46C50" w14:paraId="64067711" w14:textId="77777777" w:rsidTr="00AE4E20">
        <w:tc>
          <w:tcPr>
            <w:tcW w:w="9855" w:type="dxa"/>
            <w:gridSpan w:val="8"/>
            <w:shd w:val="clear" w:color="auto" w:fill="F7CAAC"/>
          </w:tcPr>
          <w:p w14:paraId="4464A478" w14:textId="77777777" w:rsidR="00A46C50" w:rsidRDefault="00A46C50" w:rsidP="00A46C50">
            <w:pPr>
              <w:jc w:val="both"/>
              <w:rPr>
                <w:b/>
              </w:rPr>
            </w:pPr>
            <w:r>
              <w:rPr>
                <w:b/>
              </w:rPr>
              <w:t>Informace o způsobu kontaktu s vyučujícím</w:t>
            </w:r>
          </w:p>
        </w:tc>
      </w:tr>
      <w:tr w:rsidR="00B32D6B" w14:paraId="55949020" w14:textId="77777777" w:rsidTr="00AE4E20">
        <w:trPr>
          <w:trHeight w:val="739"/>
        </w:trPr>
        <w:tc>
          <w:tcPr>
            <w:tcW w:w="9855" w:type="dxa"/>
            <w:gridSpan w:val="8"/>
          </w:tcPr>
          <w:p w14:paraId="6712C175" w14:textId="5576EBE1" w:rsidR="00B32D6B" w:rsidRDefault="00B32D6B" w:rsidP="00B32D6B">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F6A07AC" w14:textId="77777777" w:rsidR="00A46C50" w:rsidRDefault="00A46C50" w:rsidP="00A46C50"/>
    <w:p w14:paraId="61B52879" w14:textId="77777777" w:rsidR="00A46C50" w:rsidRDefault="00A46C50" w:rsidP="00A46C50"/>
    <w:p w14:paraId="7DDEA5BC" w14:textId="77777777" w:rsidR="00A46C50" w:rsidRDefault="00A46C50" w:rsidP="00A46C50"/>
    <w:p w14:paraId="61892032" w14:textId="77777777" w:rsidR="00A46C50" w:rsidRDefault="00A46C50" w:rsidP="00A46C50"/>
    <w:p w14:paraId="64A50497" w14:textId="77777777" w:rsidR="00A46C50" w:rsidRDefault="00A46C50" w:rsidP="00A46C50"/>
    <w:p w14:paraId="29ADFA4F" w14:textId="77777777" w:rsidR="00A46C50" w:rsidRDefault="00A46C50" w:rsidP="00A46C50"/>
    <w:p w14:paraId="1268804B" w14:textId="77777777" w:rsidR="00A46C50" w:rsidRDefault="00A46C50" w:rsidP="00A46C50"/>
    <w:p w14:paraId="4E0E7DAF" w14:textId="77777777" w:rsidR="00A46C50" w:rsidRDefault="00A46C50" w:rsidP="00A46C50"/>
    <w:p w14:paraId="1CF88482" w14:textId="77777777" w:rsidR="00A46C50" w:rsidRDefault="00A46C50" w:rsidP="00A46C50"/>
    <w:p w14:paraId="05003237" w14:textId="77777777" w:rsidR="00A46C50" w:rsidRDefault="00A46C50" w:rsidP="00A46C50"/>
    <w:p w14:paraId="73932A4A" w14:textId="77777777" w:rsidR="00A46C50" w:rsidRDefault="00A46C50" w:rsidP="00A46C50"/>
    <w:p w14:paraId="6FCA4F91" w14:textId="77777777" w:rsidR="00A46C50" w:rsidRDefault="00A46C50" w:rsidP="00A46C50"/>
    <w:p w14:paraId="3F5B6317" w14:textId="77777777" w:rsidR="00A46C50" w:rsidRDefault="00A46C50" w:rsidP="00A46C50"/>
    <w:p w14:paraId="2FF5351C" w14:textId="77777777" w:rsidR="00A46C50" w:rsidRDefault="00A46C50" w:rsidP="00A46C50"/>
    <w:p w14:paraId="6D033F26" w14:textId="77777777" w:rsidR="00A46C50" w:rsidRDefault="00A46C50" w:rsidP="00A46C50"/>
    <w:p w14:paraId="309A75B0" w14:textId="77777777" w:rsidR="00A46C50" w:rsidRDefault="00A46C50" w:rsidP="00A46C50"/>
    <w:p w14:paraId="30A1B588" w14:textId="77777777" w:rsidR="00A46C50" w:rsidRDefault="00A46C50" w:rsidP="00A46C50"/>
    <w:p w14:paraId="46BDFF04" w14:textId="77777777" w:rsidR="00A46C50" w:rsidRDefault="00A46C50" w:rsidP="00A46C50"/>
    <w:p w14:paraId="01ED29C7" w14:textId="77777777" w:rsidR="00A46C50" w:rsidRDefault="00A46C50" w:rsidP="00A46C50"/>
    <w:p w14:paraId="02686B4C" w14:textId="77777777" w:rsidR="00A46C50" w:rsidRDefault="00A46C50" w:rsidP="00A46C50"/>
    <w:p w14:paraId="7AE8F855" w14:textId="77777777" w:rsidR="00A46C50" w:rsidRDefault="00A46C50" w:rsidP="00A46C50"/>
    <w:p w14:paraId="568BCEC8" w14:textId="77777777" w:rsidR="00A46C50" w:rsidRDefault="00A46C50" w:rsidP="00A46C50"/>
    <w:p w14:paraId="4C88B53C" w14:textId="77777777" w:rsidR="00A46C50" w:rsidRDefault="00A46C50" w:rsidP="00A46C50"/>
    <w:p w14:paraId="339D8BD3" w14:textId="77777777" w:rsidR="00A46C50" w:rsidRDefault="00A46C50" w:rsidP="00A46C50"/>
    <w:p w14:paraId="3E09ED00" w14:textId="77777777" w:rsidR="00A46C50" w:rsidRDefault="00A46C50" w:rsidP="00A46C50"/>
    <w:p w14:paraId="1DD6008E" w14:textId="77777777" w:rsidR="00A46C50" w:rsidRDefault="00A46C50" w:rsidP="00A46C50"/>
    <w:p w14:paraId="35DFFC1D" w14:textId="77777777" w:rsidR="00A46C50" w:rsidRDefault="00A46C50" w:rsidP="00A46C50"/>
    <w:p w14:paraId="6CD7A4AC" w14:textId="77777777" w:rsidR="00A46C50" w:rsidRDefault="00A46C50" w:rsidP="00A46C50"/>
    <w:p w14:paraId="27D546E8" w14:textId="77777777" w:rsidR="00A46C50" w:rsidRDefault="00A46C50" w:rsidP="00A46C50"/>
    <w:p w14:paraId="3C0E05D4" w14:textId="77777777" w:rsidR="00A46C50" w:rsidRDefault="00A46C50" w:rsidP="00A46C50"/>
    <w:p w14:paraId="01025DCD" w14:textId="77777777" w:rsidR="00A46C50" w:rsidRDefault="00A46C50" w:rsidP="00A46C50"/>
    <w:p w14:paraId="52D53566" w14:textId="77777777" w:rsidR="00A46C50" w:rsidRDefault="00A46C50" w:rsidP="00A46C50"/>
    <w:p w14:paraId="586E5F2C" w14:textId="77777777" w:rsidR="00A46C50" w:rsidRDefault="00A46C50" w:rsidP="00A46C50"/>
    <w:p w14:paraId="1D460D7A" w14:textId="77777777" w:rsidR="00A46C50" w:rsidRDefault="00A46C50" w:rsidP="00A46C50"/>
    <w:p w14:paraId="237FC9C7" w14:textId="77777777" w:rsidR="00A46C50" w:rsidRDefault="00A46C50" w:rsidP="00A46C50"/>
    <w:p w14:paraId="786CA391" w14:textId="77777777" w:rsidR="00A46C50" w:rsidRDefault="00A46C50" w:rsidP="00A46C50"/>
    <w:p w14:paraId="7ACBEE6E" w14:textId="77777777" w:rsidR="00A46C50" w:rsidRDefault="00A46C50" w:rsidP="00A46C50"/>
    <w:p w14:paraId="7C86DC6E" w14:textId="77777777" w:rsidR="00A46C50" w:rsidRDefault="00A46C50" w:rsidP="00A46C50"/>
    <w:p w14:paraId="5CC36C82" w14:textId="77777777" w:rsidR="00A46C50" w:rsidRDefault="00A46C50" w:rsidP="00A46C50"/>
    <w:p w14:paraId="50269D81" w14:textId="77777777" w:rsidR="00A46C50" w:rsidRDefault="00A46C50" w:rsidP="00A46C50"/>
    <w:p w14:paraId="74753560" w14:textId="77777777" w:rsidR="00A46C50" w:rsidRDefault="00A46C50" w:rsidP="00A46C50"/>
    <w:p w14:paraId="00C611C5"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8C25AAC" w14:textId="77777777" w:rsidTr="00AE4E20">
        <w:tc>
          <w:tcPr>
            <w:tcW w:w="9855" w:type="dxa"/>
            <w:gridSpan w:val="8"/>
            <w:tcBorders>
              <w:bottom w:val="double" w:sz="4" w:space="0" w:color="auto"/>
            </w:tcBorders>
            <w:shd w:val="clear" w:color="auto" w:fill="BDD6EE"/>
          </w:tcPr>
          <w:p w14:paraId="4F8DAA12" w14:textId="2A5101FD" w:rsidR="00A46C50" w:rsidRDefault="00A46C50" w:rsidP="00A46C50">
            <w:pPr>
              <w:jc w:val="both"/>
              <w:rPr>
                <w:b/>
                <w:sz w:val="28"/>
              </w:rPr>
            </w:pPr>
            <w:r>
              <w:lastRenderedPageBreak/>
              <w:br w:type="page"/>
            </w:r>
            <w:r>
              <w:rPr>
                <w:b/>
                <w:sz w:val="28"/>
              </w:rPr>
              <w:t>B-III – Charakteristika studijního předmětu</w:t>
            </w:r>
          </w:p>
        </w:tc>
      </w:tr>
      <w:tr w:rsidR="00A46C50" w14:paraId="120AECC0" w14:textId="77777777" w:rsidTr="00AE4E20">
        <w:tc>
          <w:tcPr>
            <w:tcW w:w="3086" w:type="dxa"/>
            <w:tcBorders>
              <w:top w:val="double" w:sz="4" w:space="0" w:color="auto"/>
            </w:tcBorders>
            <w:shd w:val="clear" w:color="auto" w:fill="F7CAAC"/>
          </w:tcPr>
          <w:p w14:paraId="231D1BB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EBC8A1B" w14:textId="77777777" w:rsidR="00A46C50" w:rsidRDefault="00A46C50" w:rsidP="00A46C50">
            <w:pPr>
              <w:jc w:val="both"/>
            </w:pPr>
            <w:r>
              <w:t>Udržitelnost přírodních zdrojů</w:t>
            </w:r>
          </w:p>
        </w:tc>
      </w:tr>
      <w:tr w:rsidR="00A46C50" w14:paraId="7C9EFE24" w14:textId="77777777" w:rsidTr="00AE4E20">
        <w:tc>
          <w:tcPr>
            <w:tcW w:w="3086" w:type="dxa"/>
            <w:shd w:val="clear" w:color="auto" w:fill="F7CAAC"/>
          </w:tcPr>
          <w:p w14:paraId="48294B68" w14:textId="77777777" w:rsidR="00A46C50" w:rsidRDefault="00A46C50" w:rsidP="00A46C50">
            <w:pPr>
              <w:jc w:val="both"/>
              <w:rPr>
                <w:b/>
              </w:rPr>
            </w:pPr>
            <w:r>
              <w:rPr>
                <w:b/>
              </w:rPr>
              <w:t>Typ předmětu</w:t>
            </w:r>
          </w:p>
        </w:tc>
        <w:tc>
          <w:tcPr>
            <w:tcW w:w="3406" w:type="dxa"/>
            <w:gridSpan w:val="4"/>
          </w:tcPr>
          <w:p w14:paraId="733E9D75" w14:textId="77777777" w:rsidR="00A46C50" w:rsidRDefault="00A46C50" w:rsidP="00A46C50">
            <w:pPr>
              <w:jc w:val="both"/>
            </w:pPr>
            <w:r>
              <w:t>povinný</w:t>
            </w:r>
          </w:p>
        </w:tc>
        <w:tc>
          <w:tcPr>
            <w:tcW w:w="2695" w:type="dxa"/>
            <w:gridSpan w:val="2"/>
            <w:shd w:val="clear" w:color="auto" w:fill="F7CAAC"/>
          </w:tcPr>
          <w:p w14:paraId="442B990D" w14:textId="77777777" w:rsidR="00A46C50" w:rsidRDefault="00A46C50" w:rsidP="00A46C50">
            <w:pPr>
              <w:jc w:val="both"/>
            </w:pPr>
            <w:r>
              <w:rPr>
                <w:b/>
              </w:rPr>
              <w:t>doporučený ročník / semestr</w:t>
            </w:r>
          </w:p>
        </w:tc>
        <w:tc>
          <w:tcPr>
            <w:tcW w:w="668" w:type="dxa"/>
          </w:tcPr>
          <w:p w14:paraId="579B51D3" w14:textId="77777777" w:rsidR="00A46C50" w:rsidRDefault="00A46C50" w:rsidP="00A46C50">
            <w:pPr>
              <w:jc w:val="both"/>
            </w:pPr>
            <w:r>
              <w:t>2/ZS</w:t>
            </w:r>
          </w:p>
        </w:tc>
      </w:tr>
      <w:tr w:rsidR="00A46C50" w14:paraId="4EFA1897" w14:textId="77777777" w:rsidTr="00AE4E20">
        <w:tc>
          <w:tcPr>
            <w:tcW w:w="3086" w:type="dxa"/>
            <w:shd w:val="clear" w:color="auto" w:fill="F7CAAC"/>
          </w:tcPr>
          <w:p w14:paraId="7A8899E5" w14:textId="77777777" w:rsidR="00A46C50" w:rsidRDefault="00A46C50" w:rsidP="00A46C50">
            <w:pPr>
              <w:jc w:val="both"/>
              <w:rPr>
                <w:b/>
              </w:rPr>
            </w:pPr>
            <w:r>
              <w:rPr>
                <w:b/>
              </w:rPr>
              <w:t>Rozsah studijního předmětu</w:t>
            </w:r>
          </w:p>
        </w:tc>
        <w:tc>
          <w:tcPr>
            <w:tcW w:w="1701" w:type="dxa"/>
            <w:gridSpan w:val="2"/>
          </w:tcPr>
          <w:p w14:paraId="6584D8E8" w14:textId="77777777" w:rsidR="00A46C50" w:rsidRDefault="00A46C50" w:rsidP="00A46C50">
            <w:pPr>
              <w:jc w:val="both"/>
            </w:pPr>
            <w:r>
              <w:t>26p + 13s</w:t>
            </w:r>
          </w:p>
        </w:tc>
        <w:tc>
          <w:tcPr>
            <w:tcW w:w="889" w:type="dxa"/>
            <w:shd w:val="clear" w:color="auto" w:fill="F7CAAC"/>
          </w:tcPr>
          <w:p w14:paraId="348219B8" w14:textId="77777777" w:rsidR="00A46C50" w:rsidRDefault="00A46C50" w:rsidP="00A46C50">
            <w:pPr>
              <w:jc w:val="both"/>
              <w:rPr>
                <w:b/>
              </w:rPr>
            </w:pPr>
            <w:r>
              <w:rPr>
                <w:b/>
              </w:rPr>
              <w:t xml:space="preserve">hod. </w:t>
            </w:r>
          </w:p>
        </w:tc>
        <w:tc>
          <w:tcPr>
            <w:tcW w:w="816" w:type="dxa"/>
          </w:tcPr>
          <w:p w14:paraId="7E216EB9" w14:textId="77777777" w:rsidR="00A46C50" w:rsidRDefault="00A46C50" w:rsidP="00A46C50">
            <w:pPr>
              <w:jc w:val="both"/>
            </w:pPr>
            <w:r>
              <w:t>39</w:t>
            </w:r>
          </w:p>
        </w:tc>
        <w:tc>
          <w:tcPr>
            <w:tcW w:w="2156" w:type="dxa"/>
            <w:shd w:val="clear" w:color="auto" w:fill="F7CAAC"/>
          </w:tcPr>
          <w:p w14:paraId="63A1A8F7" w14:textId="77777777" w:rsidR="00A46C50" w:rsidRDefault="00A46C50" w:rsidP="00A46C50">
            <w:pPr>
              <w:jc w:val="both"/>
              <w:rPr>
                <w:b/>
              </w:rPr>
            </w:pPr>
            <w:r>
              <w:rPr>
                <w:b/>
              </w:rPr>
              <w:t>kreditů</w:t>
            </w:r>
          </w:p>
        </w:tc>
        <w:tc>
          <w:tcPr>
            <w:tcW w:w="1207" w:type="dxa"/>
            <w:gridSpan w:val="2"/>
          </w:tcPr>
          <w:p w14:paraId="4BDBEC03" w14:textId="77777777" w:rsidR="00A46C50" w:rsidRDefault="00A46C50" w:rsidP="00A46C50">
            <w:pPr>
              <w:jc w:val="both"/>
            </w:pPr>
            <w:r>
              <w:t>4</w:t>
            </w:r>
          </w:p>
        </w:tc>
      </w:tr>
      <w:tr w:rsidR="00A46C50" w14:paraId="6D80D2C6" w14:textId="77777777" w:rsidTr="00AE4E20">
        <w:tc>
          <w:tcPr>
            <w:tcW w:w="3086" w:type="dxa"/>
            <w:shd w:val="clear" w:color="auto" w:fill="F7CAAC"/>
          </w:tcPr>
          <w:p w14:paraId="6B8E291A" w14:textId="77777777" w:rsidR="00A46C50" w:rsidRDefault="00A46C50" w:rsidP="00A46C50">
            <w:pPr>
              <w:jc w:val="both"/>
              <w:rPr>
                <w:b/>
                <w:sz w:val="22"/>
              </w:rPr>
            </w:pPr>
            <w:r>
              <w:rPr>
                <w:b/>
              </w:rPr>
              <w:t>Prerekvizity, korekvizity, ekvivalence</w:t>
            </w:r>
          </w:p>
        </w:tc>
        <w:tc>
          <w:tcPr>
            <w:tcW w:w="6769" w:type="dxa"/>
            <w:gridSpan w:val="7"/>
          </w:tcPr>
          <w:p w14:paraId="47CBB8E4" w14:textId="77777777" w:rsidR="00A46C50" w:rsidRDefault="00A46C50" w:rsidP="00A46C50">
            <w:pPr>
              <w:jc w:val="both"/>
            </w:pPr>
          </w:p>
        </w:tc>
      </w:tr>
      <w:tr w:rsidR="00A46C50" w14:paraId="7C406C5D" w14:textId="77777777" w:rsidTr="00AE4E20">
        <w:tc>
          <w:tcPr>
            <w:tcW w:w="3086" w:type="dxa"/>
            <w:shd w:val="clear" w:color="auto" w:fill="F7CAAC"/>
          </w:tcPr>
          <w:p w14:paraId="0222EEDE" w14:textId="77777777" w:rsidR="00A46C50" w:rsidRDefault="00A46C50" w:rsidP="00A46C50">
            <w:pPr>
              <w:jc w:val="both"/>
              <w:rPr>
                <w:b/>
              </w:rPr>
            </w:pPr>
            <w:r>
              <w:rPr>
                <w:b/>
              </w:rPr>
              <w:t>Způsob ověření studijních výsledků</w:t>
            </w:r>
          </w:p>
        </w:tc>
        <w:tc>
          <w:tcPr>
            <w:tcW w:w="3406" w:type="dxa"/>
            <w:gridSpan w:val="4"/>
          </w:tcPr>
          <w:p w14:paraId="113274B9" w14:textId="77777777" w:rsidR="00A46C50" w:rsidRDefault="00A46C50" w:rsidP="00A46C50">
            <w:pPr>
              <w:jc w:val="both"/>
            </w:pPr>
            <w:r>
              <w:t>zápočet, zkouška</w:t>
            </w:r>
          </w:p>
        </w:tc>
        <w:tc>
          <w:tcPr>
            <w:tcW w:w="2156" w:type="dxa"/>
            <w:shd w:val="clear" w:color="auto" w:fill="F7CAAC"/>
          </w:tcPr>
          <w:p w14:paraId="57B487EB" w14:textId="77777777" w:rsidR="00A46C50" w:rsidRDefault="00A46C50" w:rsidP="00A46C50">
            <w:pPr>
              <w:jc w:val="both"/>
              <w:rPr>
                <w:b/>
              </w:rPr>
            </w:pPr>
            <w:r>
              <w:rPr>
                <w:b/>
              </w:rPr>
              <w:t>Forma výuky</w:t>
            </w:r>
          </w:p>
        </w:tc>
        <w:tc>
          <w:tcPr>
            <w:tcW w:w="1207" w:type="dxa"/>
            <w:gridSpan w:val="2"/>
          </w:tcPr>
          <w:p w14:paraId="43CF2161" w14:textId="77777777" w:rsidR="00A46C50" w:rsidRDefault="00A46C50" w:rsidP="00A46C50">
            <w:pPr>
              <w:jc w:val="both"/>
            </w:pPr>
            <w:r>
              <w:t>přednáška, seminář</w:t>
            </w:r>
          </w:p>
        </w:tc>
      </w:tr>
      <w:tr w:rsidR="00A46C50" w14:paraId="483BA807" w14:textId="77777777" w:rsidTr="00AE4E20">
        <w:tc>
          <w:tcPr>
            <w:tcW w:w="3086" w:type="dxa"/>
            <w:shd w:val="clear" w:color="auto" w:fill="F7CAAC"/>
          </w:tcPr>
          <w:p w14:paraId="4E8A1BB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75371494" w14:textId="624D427A" w:rsidR="00A46C50" w:rsidRDefault="00A46C50" w:rsidP="00CD704D">
            <w:pPr>
              <w:jc w:val="both"/>
            </w:pPr>
            <w:r>
              <w:t>Požadavky k</w:t>
            </w:r>
            <w:r w:rsidR="00CD704D">
              <w:t> </w:t>
            </w:r>
            <w:r>
              <w:t>zápočtu</w:t>
            </w:r>
            <w:r w:rsidR="00CD704D">
              <w:t xml:space="preserve">: </w:t>
            </w:r>
            <w:r>
              <w:t>aktivita a docházka na seminář (80% účast)</w:t>
            </w:r>
            <w:r w:rsidR="00CD704D">
              <w:t xml:space="preserve">; </w:t>
            </w:r>
            <w:r w:rsidRPr="00EC46C8">
              <w:t>vypracování prezentace v PowerPointu na zadané odborné téma</w:t>
            </w:r>
            <w:r w:rsidR="00CD704D">
              <w:t xml:space="preserve">; </w:t>
            </w:r>
            <w:r w:rsidRPr="00EC46C8">
              <w:t>prokázání znalosti probíraných tematických okruhů (písemný test minimálně 50% úspěšnost)</w:t>
            </w:r>
            <w:r w:rsidR="00CD704D">
              <w:t>.</w:t>
            </w:r>
          </w:p>
          <w:p w14:paraId="4DB58853" w14:textId="5C55CFA7" w:rsidR="00A46C50" w:rsidRDefault="00A46C50" w:rsidP="00CD704D">
            <w:pPr>
              <w:jc w:val="both"/>
            </w:pPr>
            <w:r>
              <w:t>Požadavky ke zkoušce</w:t>
            </w:r>
            <w:r w:rsidR="00CD704D">
              <w:t xml:space="preserve">: </w:t>
            </w:r>
            <w:r>
              <w:t>kombinovaná (písemná a ústní).</w:t>
            </w:r>
          </w:p>
        </w:tc>
      </w:tr>
      <w:tr w:rsidR="00A46C50" w14:paraId="1708CFD9" w14:textId="77777777" w:rsidTr="00AE4E20">
        <w:trPr>
          <w:trHeight w:val="70"/>
        </w:trPr>
        <w:tc>
          <w:tcPr>
            <w:tcW w:w="9855" w:type="dxa"/>
            <w:gridSpan w:val="8"/>
            <w:tcBorders>
              <w:top w:val="nil"/>
            </w:tcBorders>
          </w:tcPr>
          <w:p w14:paraId="33A9E026" w14:textId="77777777" w:rsidR="00A46C50" w:rsidRDefault="00A46C50" w:rsidP="00A46C50">
            <w:pPr>
              <w:jc w:val="both"/>
            </w:pPr>
          </w:p>
        </w:tc>
      </w:tr>
      <w:tr w:rsidR="00A46C50" w:rsidRPr="003B1479" w14:paraId="6ED98298" w14:textId="77777777" w:rsidTr="00AE4E20">
        <w:trPr>
          <w:trHeight w:val="197"/>
        </w:trPr>
        <w:tc>
          <w:tcPr>
            <w:tcW w:w="3086" w:type="dxa"/>
            <w:tcBorders>
              <w:top w:val="nil"/>
            </w:tcBorders>
            <w:shd w:val="clear" w:color="auto" w:fill="F7CAAC"/>
          </w:tcPr>
          <w:p w14:paraId="481A7A98" w14:textId="77777777" w:rsidR="00A46C50" w:rsidRDefault="00A46C50" w:rsidP="00A46C50">
            <w:pPr>
              <w:jc w:val="both"/>
              <w:rPr>
                <w:b/>
              </w:rPr>
            </w:pPr>
            <w:r>
              <w:rPr>
                <w:b/>
              </w:rPr>
              <w:t>Garant předmětu</w:t>
            </w:r>
          </w:p>
        </w:tc>
        <w:tc>
          <w:tcPr>
            <w:tcW w:w="6769" w:type="dxa"/>
            <w:gridSpan w:val="7"/>
            <w:tcBorders>
              <w:top w:val="nil"/>
            </w:tcBorders>
          </w:tcPr>
          <w:p w14:paraId="3ADDECFD" w14:textId="77777777" w:rsidR="00A46C50" w:rsidRPr="003A66C2" w:rsidRDefault="00A46C50" w:rsidP="00A46C50">
            <w:r w:rsidRPr="003A66C2">
              <w:t>Ing. Bc. et Bc. Lukáš Snopek, Ph.D.</w:t>
            </w:r>
          </w:p>
        </w:tc>
      </w:tr>
      <w:tr w:rsidR="00A46C50" w14:paraId="34CEA20E" w14:textId="77777777" w:rsidTr="00AE4E20">
        <w:trPr>
          <w:trHeight w:val="243"/>
        </w:trPr>
        <w:tc>
          <w:tcPr>
            <w:tcW w:w="3086" w:type="dxa"/>
            <w:tcBorders>
              <w:top w:val="nil"/>
            </w:tcBorders>
            <w:shd w:val="clear" w:color="auto" w:fill="F7CAAC"/>
          </w:tcPr>
          <w:p w14:paraId="2973F582" w14:textId="77777777" w:rsidR="00A46C50" w:rsidRDefault="00A46C50" w:rsidP="00A46C50">
            <w:pPr>
              <w:jc w:val="both"/>
              <w:rPr>
                <w:b/>
              </w:rPr>
            </w:pPr>
            <w:r>
              <w:rPr>
                <w:b/>
              </w:rPr>
              <w:t>Zapojení garanta do výuky předmětu</w:t>
            </w:r>
          </w:p>
        </w:tc>
        <w:tc>
          <w:tcPr>
            <w:tcW w:w="6769" w:type="dxa"/>
            <w:gridSpan w:val="7"/>
            <w:tcBorders>
              <w:top w:val="nil"/>
            </w:tcBorders>
          </w:tcPr>
          <w:p w14:paraId="609E5278" w14:textId="6E4C55D2" w:rsidR="00A46C50" w:rsidRDefault="00A46C50" w:rsidP="00A46C50">
            <w:pPr>
              <w:jc w:val="both"/>
            </w:pPr>
            <w:r w:rsidRPr="00EC46C8">
              <w:t xml:space="preserve">Garant stanovuje obsah přednášek, </w:t>
            </w:r>
            <w:r w:rsidR="008D0107">
              <w:t>seminářů</w:t>
            </w:r>
            <w:r w:rsidRPr="00EC46C8">
              <w:t xml:space="preserve"> a dohlíží na jejich jednotné vedení. Garant přímo vyučuje 100 % přednášek.</w:t>
            </w:r>
          </w:p>
        </w:tc>
      </w:tr>
      <w:tr w:rsidR="00A46C50" w14:paraId="5487933C" w14:textId="77777777" w:rsidTr="00AE4E20">
        <w:tc>
          <w:tcPr>
            <w:tcW w:w="3086" w:type="dxa"/>
            <w:shd w:val="clear" w:color="auto" w:fill="F7CAAC"/>
          </w:tcPr>
          <w:p w14:paraId="762BD277" w14:textId="77777777" w:rsidR="00A46C50" w:rsidRDefault="00A46C50" w:rsidP="00A46C50">
            <w:pPr>
              <w:jc w:val="both"/>
              <w:rPr>
                <w:b/>
              </w:rPr>
            </w:pPr>
            <w:r>
              <w:rPr>
                <w:b/>
              </w:rPr>
              <w:t>Vyučující</w:t>
            </w:r>
          </w:p>
        </w:tc>
        <w:tc>
          <w:tcPr>
            <w:tcW w:w="6769" w:type="dxa"/>
            <w:gridSpan w:val="7"/>
            <w:tcBorders>
              <w:bottom w:val="nil"/>
            </w:tcBorders>
          </w:tcPr>
          <w:p w14:paraId="5AB107DD" w14:textId="002DBC25" w:rsidR="00A46C50" w:rsidRPr="00AE4E20" w:rsidRDefault="00A46C50" w:rsidP="00AE4E20">
            <w:pPr>
              <w:rPr>
                <w:b/>
              </w:rPr>
            </w:pPr>
            <w:r w:rsidRPr="003A66C2">
              <w:t>Ing. Bc. et Bc. Lukáš Snopek, Ph.D.</w:t>
            </w:r>
            <w:r>
              <w:t xml:space="preserve"> – garant, přednášky (100 %)</w:t>
            </w:r>
          </w:p>
        </w:tc>
      </w:tr>
      <w:tr w:rsidR="00A46C50" w14:paraId="520C0F7E" w14:textId="77777777" w:rsidTr="00AE4E20">
        <w:trPr>
          <w:trHeight w:val="242"/>
        </w:trPr>
        <w:tc>
          <w:tcPr>
            <w:tcW w:w="9855" w:type="dxa"/>
            <w:gridSpan w:val="8"/>
            <w:tcBorders>
              <w:top w:val="nil"/>
            </w:tcBorders>
          </w:tcPr>
          <w:p w14:paraId="7028387D" w14:textId="77777777" w:rsidR="00A46C50" w:rsidRDefault="00A46C50" w:rsidP="00A46C50">
            <w:pPr>
              <w:jc w:val="both"/>
            </w:pPr>
          </w:p>
        </w:tc>
      </w:tr>
      <w:tr w:rsidR="00A46C50" w14:paraId="30BE0A84" w14:textId="77777777" w:rsidTr="00AE4E20">
        <w:tc>
          <w:tcPr>
            <w:tcW w:w="3086" w:type="dxa"/>
            <w:shd w:val="clear" w:color="auto" w:fill="F7CAAC"/>
          </w:tcPr>
          <w:p w14:paraId="33BB26D2" w14:textId="77777777" w:rsidR="00A46C50" w:rsidRDefault="00A46C50" w:rsidP="00A46C50">
            <w:pPr>
              <w:jc w:val="both"/>
              <w:rPr>
                <w:b/>
              </w:rPr>
            </w:pPr>
            <w:r>
              <w:rPr>
                <w:b/>
              </w:rPr>
              <w:t>Stručná anotace předmětu</w:t>
            </w:r>
          </w:p>
        </w:tc>
        <w:tc>
          <w:tcPr>
            <w:tcW w:w="6769" w:type="dxa"/>
            <w:gridSpan w:val="7"/>
            <w:tcBorders>
              <w:bottom w:val="nil"/>
            </w:tcBorders>
          </w:tcPr>
          <w:p w14:paraId="2DCD1C29" w14:textId="77777777" w:rsidR="00A46C50" w:rsidRDefault="00A46C50" w:rsidP="00A46C50">
            <w:pPr>
              <w:jc w:val="both"/>
            </w:pPr>
          </w:p>
        </w:tc>
      </w:tr>
      <w:tr w:rsidR="00A46C50" w14:paraId="224507F1" w14:textId="77777777" w:rsidTr="00AE4E20">
        <w:trPr>
          <w:trHeight w:val="3938"/>
        </w:trPr>
        <w:tc>
          <w:tcPr>
            <w:tcW w:w="9855" w:type="dxa"/>
            <w:gridSpan w:val="8"/>
            <w:tcBorders>
              <w:top w:val="nil"/>
              <w:bottom w:val="single" w:sz="12" w:space="0" w:color="auto"/>
            </w:tcBorders>
          </w:tcPr>
          <w:p w14:paraId="05A63795" w14:textId="77777777" w:rsidR="00A46C50" w:rsidRPr="00D116C0" w:rsidRDefault="00A46C50" w:rsidP="00A46C50">
            <w:pPr>
              <w:jc w:val="both"/>
            </w:pPr>
            <w:r>
              <w:t>Cílem předmětu je získání a prohloubení poznatků studenta o z</w:t>
            </w:r>
            <w:r w:rsidRPr="00174981">
              <w:t>ásob</w:t>
            </w:r>
            <w:r>
              <w:t>ě</w:t>
            </w:r>
            <w:r w:rsidRPr="00174981">
              <w:t xml:space="preserve"> nositelů životodárných funkcí a služeb přírody</w:t>
            </w:r>
            <w:r>
              <w:t xml:space="preserve">, tzn. </w:t>
            </w:r>
            <w:r w:rsidRPr="008770EA">
              <w:t>energie, voda, půda, neobnovitelné zdroje, dřevo</w:t>
            </w:r>
            <w:r>
              <w:t>, potraviny a jsou schopni identifikovat a kontrolovat faktory ovlivňující udržitelnost v tomto řetězci. To vše s ohledem na výzvy v lokálním a globálním kontextu. Přírodní zdroje a jejich systémy sahají od prvovýroby, zpracování, distribuce, marketingu, prodeje a spotřeby až po zpracování odpadu. Řešení udržitelného rozvoje vyžadují multidisciplinární pohledy na kruhové systémy založené na zdrojích. Student získá znalosti nejmodernější technologie používané k plánování, provádění a řízení udržitelné výroby a zpracování přírodních zdrojů, např. podnikání a udržitelný rozvoj v zemědělství, lesnictví a energetickém průmyslu a manažerské inovace v této oblasti.</w:t>
            </w:r>
          </w:p>
          <w:p w14:paraId="54AF097F" w14:textId="77777777" w:rsidR="00A46C50" w:rsidRPr="001B13CE" w:rsidRDefault="00A46C50" w:rsidP="00A46C50">
            <w:pPr>
              <w:jc w:val="both"/>
              <w:rPr>
                <w:u w:val="single"/>
              </w:rPr>
            </w:pPr>
            <w:r w:rsidRPr="001B13CE">
              <w:rPr>
                <w:u w:val="single"/>
              </w:rPr>
              <w:t>Základní témata:</w:t>
            </w:r>
          </w:p>
          <w:p w14:paraId="5A0C3A15" w14:textId="77777777" w:rsidR="00A46C50" w:rsidRDefault="00A46C50" w:rsidP="00DA5BB8">
            <w:pPr>
              <w:pStyle w:val="Odstavecseseznamem"/>
              <w:numPr>
                <w:ilvl w:val="0"/>
                <w:numId w:val="19"/>
              </w:numPr>
              <w:ind w:left="396" w:hanging="284"/>
              <w:jc w:val="both"/>
            </w:pPr>
            <w:r>
              <w:t>Úvod do udržitelnosti přírodních zdrojů</w:t>
            </w:r>
          </w:p>
          <w:p w14:paraId="221D1584" w14:textId="77777777" w:rsidR="00A46C50" w:rsidRDefault="00A46C50" w:rsidP="00DA5BB8">
            <w:pPr>
              <w:pStyle w:val="Odstavecseseznamem"/>
              <w:numPr>
                <w:ilvl w:val="0"/>
                <w:numId w:val="19"/>
              </w:numPr>
              <w:ind w:left="396" w:hanging="284"/>
              <w:jc w:val="both"/>
            </w:pPr>
            <w:r>
              <w:t xml:space="preserve">Nové trendy a přístupy v udržitelnosti přírodních zdrojů </w:t>
            </w:r>
          </w:p>
          <w:p w14:paraId="50CF3348" w14:textId="77777777" w:rsidR="00A46C50" w:rsidRDefault="00A46C50" w:rsidP="00DA5BB8">
            <w:pPr>
              <w:pStyle w:val="Odstavecseseznamem"/>
              <w:numPr>
                <w:ilvl w:val="0"/>
                <w:numId w:val="19"/>
              </w:numPr>
              <w:ind w:left="396" w:hanging="284"/>
              <w:jc w:val="both"/>
            </w:pPr>
            <w:r>
              <w:t>Perspektivy a výzvy udržitelných přírodních zdrojů</w:t>
            </w:r>
          </w:p>
          <w:p w14:paraId="37EF3230" w14:textId="77777777" w:rsidR="00A46C50" w:rsidRDefault="00A46C50" w:rsidP="00DA5BB8">
            <w:pPr>
              <w:pStyle w:val="Odstavecseseznamem"/>
              <w:numPr>
                <w:ilvl w:val="0"/>
                <w:numId w:val="19"/>
              </w:numPr>
              <w:ind w:left="396" w:hanging="284"/>
              <w:jc w:val="both"/>
            </w:pPr>
            <w:r>
              <w:t xml:space="preserve">Management pro udržitelné přírodní zdroje </w:t>
            </w:r>
          </w:p>
          <w:p w14:paraId="6E653DE4" w14:textId="77777777" w:rsidR="00A46C50" w:rsidRDefault="00A46C50" w:rsidP="00DA5BB8">
            <w:pPr>
              <w:pStyle w:val="Odstavecseseznamem"/>
              <w:numPr>
                <w:ilvl w:val="0"/>
                <w:numId w:val="19"/>
              </w:numPr>
              <w:ind w:left="396" w:hanging="284"/>
              <w:jc w:val="both"/>
            </w:pPr>
            <w:r>
              <w:t>Podnikání a udržitelný rozvoj v průmyslu využívající přírodní zdroje</w:t>
            </w:r>
          </w:p>
          <w:p w14:paraId="3D044798" w14:textId="77777777" w:rsidR="00A46C50" w:rsidRDefault="00A46C50" w:rsidP="00DA5BB8">
            <w:pPr>
              <w:pStyle w:val="Odstavecseseznamem"/>
              <w:numPr>
                <w:ilvl w:val="0"/>
                <w:numId w:val="19"/>
              </w:numPr>
              <w:ind w:left="396" w:hanging="284"/>
              <w:jc w:val="both"/>
            </w:pPr>
            <w:r w:rsidRPr="008770EA">
              <w:t xml:space="preserve">Vyčerpatelnost zdrojů, zdroje obnovitelné a neobnovitelné, vzorce čerpání </w:t>
            </w:r>
          </w:p>
          <w:p w14:paraId="683B5E1E" w14:textId="77777777" w:rsidR="00A46C50" w:rsidRDefault="00A46C50" w:rsidP="00DA5BB8">
            <w:pPr>
              <w:pStyle w:val="Odstavecseseznamem"/>
              <w:numPr>
                <w:ilvl w:val="0"/>
                <w:numId w:val="19"/>
              </w:numPr>
              <w:ind w:left="396" w:hanging="284"/>
              <w:jc w:val="both"/>
            </w:pPr>
            <w:r w:rsidRPr="008770EA">
              <w:t>Energie, energetické suroviny, aspekty využívání "obnovitelných" zdrojů energie</w:t>
            </w:r>
          </w:p>
          <w:p w14:paraId="4896A52D" w14:textId="77777777" w:rsidR="00A46C50" w:rsidRDefault="00A46C50" w:rsidP="00DA5BB8">
            <w:pPr>
              <w:pStyle w:val="Odstavecseseznamem"/>
              <w:numPr>
                <w:ilvl w:val="0"/>
                <w:numId w:val="19"/>
              </w:numPr>
              <w:ind w:left="396" w:hanging="284"/>
              <w:jc w:val="both"/>
            </w:pPr>
            <w:r>
              <w:t>Udržitelné zemědělsko-potravinářské hodnotové řetězce a biohospodářství, řízení zemědělského a potravinářského řetězce</w:t>
            </w:r>
          </w:p>
          <w:p w14:paraId="564B87FD" w14:textId="77777777" w:rsidR="00A46C50" w:rsidRDefault="00A46C50" w:rsidP="00DA5BB8">
            <w:pPr>
              <w:pStyle w:val="Odstavecseseznamem"/>
              <w:numPr>
                <w:ilvl w:val="0"/>
                <w:numId w:val="19"/>
              </w:numPr>
              <w:ind w:left="396" w:hanging="284"/>
              <w:jc w:val="both"/>
            </w:pPr>
            <w:r w:rsidRPr="009D3DCB">
              <w:t>Nové trendy a přístupy v udržitelnosti potravinových zdrojů</w:t>
            </w:r>
            <w:r>
              <w:t>, p</w:t>
            </w:r>
            <w:r w:rsidRPr="009D3DCB">
              <w:t>lýtvání potravinami - současná situace a budoucí příležitosti</w:t>
            </w:r>
          </w:p>
          <w:p w14:paraId="2AACCA2E" w14:textId="77777777" w:rsidR="00A46C50" w:rsidRDefault="00A46C50" w:rsidP="00DA5BB8">
            <w:pPr>
              <w:pStyle w:val="Odstavecseseznamem"/>
              <w:numPr>
                <w:ilvl w:val="0"/>
                <w:numId w:val="19"/>
              </w:numPr>
              <w:ind w:left="396" w:hanging="284"/>
              <w:jc w:val="both"/>
            </w:pPr>
            <w:r>
              <w:t>Udržitelnost lesního hospodářství</w:t>
            </w:r>
          </w:p>
          <w:p w14:paraId="41D51550" w14:textId="77777777" w:rsidR="00A46C50" w:rsidRDefault="00A46C50" w:rsidP="00DA5BB8">
            <w:pPr>
              <w:pStyle w:val="Odstavecseseznamem"/>
              <w:numPr>
                <w:ilvl w:val="0"/>
                <w:numId w:val="19"/>
              </w:numPr>
              <w:ind w:left="396" w:hanging="284"/>
              <w:jc w:val="both"/>
            </w:pPr>
            <w:r w:rsidRPr="003B2675">
              <w:t>Základní principy zelené chemie</w:t>
            </w:r>
          </w:p>
          <w:p w14:paraId="269F664C" w14:textId="77777777" w:rsidR="00A46C50" w:rsidRDefault="00A46C50" w:rsidP="00DA5BB8">
            <w:pPr>
              <w:pStyle w:val="Odstavecseseznamem"/>
              <w:numPr>
                <w:ilvl w:val="0"/>
                <w:numId w:val="19"/>
              </w:numPr>
              <w:ind w:left="396" w:hanging="284"/>
              <w:jc w:val="both"/>
            </w:pPr>
            <w:r w:rsidRPr="003B2675">
              <w:t>Stručný nástin trendů v nových technologiích chemického průmyslu. Inovace, intenzifikace, modulární technologie, nové typy průmyslových reaktorů. Nové materiály. Nanoreaktory. F3 Factory.</w:t>
            </w:r>
          </w:p>
          <w:p w14:paraId="4C2428FB" w14:textId="77777777" w:rsidR="00A46C50" w:rsidRDefault="00A46C50" w:rsidP="00DA5BB8">
            <w:pPr>
              <w:pStyle w:val="Odstavecseseznamem"/>
              <w:numPr>
                <w:ilvl w:val="0"/>
                <w:numId w:val="19"/>
              </w:numPr>
              <w:ind w:left="396" w:hanging="284"/>
              <w:jc w:val="both"/>
            </w:pPr>
            <w:r w:rsidRPr="008770EA">
              <w:t>Politické aspekty nerovnoměrného rozmístění a čerpání přírodních zdrojů, scénáře budoucího vývoje</w:t>
            </w:r>
            <w:r>
              <w:t>, národní a mezinárodní certifikace, legislativa</w:t>
            </w:r>
          </w:p>
        </w:tc>
      </w:tr>
      <w:tr w:rsidR="00A46C50" w14:paraId="6B2E2ED8" w14:textId="77777777" w:rsidTr="00AE4E20">
        <w:trPr>
          <w:trHeight w:val="265"/>
        </w:trPr>
        <w:tc>
          <w:tcPr>
            <w:tcW w:w="3653" w:type="dxa"/>
            <w:gridSpan w:val="2"/>
            <w:tcBorders>
              <w:top w:val="nil"/>
            </w:tcBorders>
            <w:shd w:val="clear" w:color="auto" w:fill="F7CAAC"/>
          </w:tcPr>
          <w:p w14:paraId="4D4E6B76"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47D6F93" w14:textId="77777777" w:rsidR="00A46C50" w:rsidRDefault="00A46C50" w:rsidP="00A46C50">
            <w:pPr>
              <w:jc w:val="both"/>
            </w:pPr>
          </w:p>
        </w:tc>
      </w:tr>
      <w:tr w:rsidR="00A46C50" w14:paraId="3EE8ABCA" w14:textId="77777777" w:rsidTr="00CD704D">
        <w:trPr>
          <w:trHeight w:val="992"/>
        </w:trPr>
        <w:tc>
          <w:tcPr>
            <w:tcW w:w="9855" w:type="dxa"/>
            <w:gridSpan w:val="8"/>
            <w:tcBorders>
              <w:top w:val="nil"/>
            </w:tcBorders>
          </w:tcPr>
          <w:p w14:paraId="65C80981" w14:textId="77777777" w:rsidR="00A46C50" w:rsidRPr="00000843" w:rsidRDefault="00A46C50" w:rsidP="00A46C50">
            <w:pPr>
              <w:pStyle w:val="Textkomente"/>
              <w:jc w:val="both"/>
              <w:rPr>
                <w:b/>
              </w:rPr>
            </w:pPr>
            <w:r w:rsidRPr="00000843">
              <w:rPr>
                <w:b/>
              </w:rPr>
              <w:t>Povinná literatura</w:t>
            </w:r>
          </w:p>
          <w:p w14:paraId="46218F93" w14:textId="22EF2738" w:rsidR="00A46C50" w:rsidRPr="008B4FA8" w:rsidRDefault="00A46C50" w:rsidP="00A46C50">
            <w:pPr>
              <w:jc w:val="both"/>
            </w:pPr>
            <w:r w:rsidRPr="008B4FA8">
              <w:t>JIMÉNEZ-GONZÁLES, C.</w:t>
            </w:r>
            <w:r w:rsidR="00B32D6B">
              <w:t>,</w:t>
            </w:r>
            <w:r w:rsidRPr="008B4FA8">
              <w:t xml:space="preserve"> CONSTABLE, D. J. C. </w:t>
            </w:r>
            <w:r w:rsidRPr="008B4FA8">
              <w:rPr>
                <w:i/>
              </w:rPr>
              <w:t>Green Chemistry and Engineering: A Practical Design Approach</w:t>
            </w:r>
            <w:r>
              <w:t>.</w:t>
            </w:r>
            <w:r w:rsidRPr="008B4FA8">
              <w:t xml:space="preserve"> John Wiley &amp; Sons, Hoboken, New Jersey, 2011. ISBN 978-0-470-17087-8</w:t>
            </w:r>
            <w:r>
              <w:t>.</w:t>
            </w:r>
          </w:p>
          <w:p w14:paraId="108DE1F5" w14:textId="4BC05913" w:rsidR="00A46C50" w:rsidRPr="008B4FA8" w:rsidRDefault="00A46C50" w:rsidP="00A46C50">
            <w:pPr>
              <w:jc w:val="both"/>
            </w:pPr>
            <w:r w:rsidRPr="008B4FA8">
              <w:t xml:space="preserve">NAEEM, S., LIPTON, S., VAN HUYSEN, T. </w:t>
            </w:r>
            <w:r w:rsidRPr="00177638">
              <w:rPr>
                <w:i/>
              </w:rPr>
              <w:t>Sustainable Food Production: An Earth Institute Sustainability Primer</w:t>
            </w:r>
            <w:r w:rsidRPr="008B4FA8">
              <w:t>. Columbia University Press, 2021. ISBN 978-0231189651</w:t>
            </w:r>
            <w:r>
              <w:t>.</w:t>
            </w:r>
          </w:p>
          <w:p w14:paraId="2E222888" w14:textId="7BF2FBB8" w:rsidR="00A46C50" w:rsidRPr="008B4FA8" w:rsidRDefault="00A46C50" w:rsidP="00A46C50">
            <w:pPr>
              <w:jc w:val="both"/>
            </w:pPr>
            <w:r w:rsidRPr="008B4FA8">
              <w:t xml:space="preserve">LYNCH, D. R. </w:t>
            </w:r>
            <w:r w:rsidRPr="001A4BB9">
              <w:rPr>
                <w:i/>
              </w:rPr>
              <w:t>Sustainable natural resource management: For scientists and engineers</w:t>
            </w:r>
            <w:r w:rsidRPr="008B4FA8">
              <w:t>. Cambridge University Press, 2009.</w:t>
            </w:r>
            <w:r w:rsidR="00B32D6B">
              <w:t xml:space="preserve"> </w:t>
            </w:r>
            <w:r w:rsidR="00B32D6B" w:rsidRPr="00B32D6B">
              <w:t>ISBN 9780521899727</w:t>
            </w:r>
            <w:r w:rsidR="00B32D6B">
              <w:t>.</w:t>
            </w:r>
          </w:p>
          <w:p w14:paraId="6F79A98B" w14:textId="41860689" w:rsidR="00A46C50" w:rsidRDefault="00A46C50" w:rsidP="00A46C50">
            <w:pPr>
              <w:jc w:val="both"/>
            </w:pPr>
            <w:r w:rsidRPr="008B4FA8">
              <w:t xml:space="preserve">WALTHER, J. V. </w:t>
            </w:r>
            <w:r w:rsidRPr="001A4BB9">
              <w:rPr>
                <w:i/>
              </w:rPr>
              <w:t>Earth's natural resources</w:t>
            </w:r>
            <w:r w:rsidRPr="008B4FA8">
              <w:t>. Jones &amp; Bartlett Publishers, 201</w:t>
            </w:r>
            <w:r w:rsidR="00B32D6B">
              <w:t>3</w:t>
            </w:r>
            <w:r w:rsidRPr="008B4FA8">
              <w:t>.</w:t>
            </w:r>
            <w:r w:rsidR="00B32D6B">
              <w:t xml:space="preserve"> ISNB </w:t>
            </w:r>
            <w:r w:rsidR="00B32D6B" w:rsidRPr="00B32D6B">
              <w:t>978-1449632342</w:t>
            </w:r>
            <w:r w:rsidR="00B32D6B">
              <w:t>.</w:t>
            </w:r>
          </w:p>
          <w:p w14:paraId="296A25EB" w14:textId="77777777" w:rsidR="00A46C50" w:rsidRPr="001A4BB9" w:rsidRDefault="00A46C50" w:rsidP="00A46C50">
            <w:pPr>
              <w:jc w:val="both"/>
              <w:rPr>
                <w:b/>
              </w:rPr>
            </w:pPr>
            <w:r w:rsidRPr="001A4BB9">
              <w:rPr>
                <w:b/>
              </w:rPr>
              <w:t>Doporučená literatura</w:t>
            </w:r>
          </w:p>
          <w:p w14:paraId="683D7BEA" w14:textId="45C798AC" w:rsidR="00A46C50" w:rsidRPr="001A4BB9" w:rsidRDefault="00A46C50" w:rsidP="00A46C50">
            <w:pPr>
              <w:jc w:val="both"/>
              <w:rPr>
                <w:u w:val="single"/>
              </w:rPr>
            </w:pPr>
            <w:r w:rsidRPr="001A4BB9">
              <w:rPr>
                <w:caps/>
              </w:rPr>
              <w:t xml:space="preserve">Delchet-Cochet, K. </w:t>
            </w:r>
            <w:r w:rsidRPr="001A4BB9">
              <w:rPr>
                <w:i/>
              </w:rPr>
              <w:t>Circular Economy: From Waste Reduction to Value Creation</w:t>
            </w:r>
            <w:r>
              <w:t>.</w:t>
            </w:r>
            <w:r w:rsidRPr="001A4BB9">
              <w:t xml:space="preserve"> Volume 3, </w:t>
            </w:r>
            <w:r w:rsidR="00B32D6B">
              <w:t xml:space="preserve">2020. </w:t>
            </w:r>
            <w:r w:rsidRPr="001A4BB9">
              <w:t>ISBN 9781786305732.</w:t>
            </w:r>
          </w:p>
          <w:p w14:paraId="19C7AE28" w14:textId="2B442A69" w:rsidR="00A46C50" w:rsidRPr="001A4BB9" w:rsidRDefault="00A46C50" w:rsidP="00A46C50">
            <w:pPr>
              <w:jc w:val="both"/>
            </w:pPr>
            <w:r w:rsidRPr="001A4BB9">
              <w:lastRenderedPageBreak/>
              <w:t xml:space="preserve">SONG, M., FISHER, R., KWOH, Y. </w:t>
            </w:r>
            <w:r w:rsidRPr="001A4BB9">
              <w:rPr>
                <w:i/>
              </w:rPr>
              <w:t>Technological challenges of green innovation and sustainable resource management with large scale data.</w:t>
            </w:r>
            <w:r w:rsidRPr="001A4BB9">
              <w:t xml:space="preserve"> Technological Forecasting and Social Change</w:t>
            </w:r>
            <w:r w:rsidR="00B32D6B">
              <w:t>, Volume 144,</w:t>
            </w:r>
            <w:r w:rsidRPr="001A4BB9">
              <w:t xml:space="preserve"> </w:t>
            </w:r>
            <w:r w:rsidR="00B32D6B">
              <w:t xml:space="preserve">p. </w:t>
            </w:r>
            <w:r w:rsidR="00B32D6B" w:rsidRPr="001A4BB9">
              <w:t>361-368</w:t>
            </w:r>
            <w:r w:rsidR="00B32D6B">
              <w:t xml:space="preserve">, </w:t>
            </w:r>
            <w:r w:rsidRPr="001A4BB9">
              <w:t>2019.</w:t>
            </w:r>
            <w:r w:rsidR="00B32D6B">
              <w:t xml:space="preserve"> </w:t>
            </w:r>
            <w:hyperlink r:id="rId32" w:history="1">
              <w:r w:rsidR="0043614B" w:rsidRPr="006C2405">
                <w:rPr>
                  <w:rStyle w:val="Hypertextovodkaz"/>
                </w:rPr>
                <w:t>https://doi.org/10.1016/j.techfore.2018.07.055</w:t>
              </w:r>
            </w:hyperlink>
            <w:r w:rsidR="0043614B">
              <w:t xml:space="preserve"> </w:t>
            </w:r>
          </w:p>
          <w:p w14:paraId="3292A5A0" w14:textId="20B7BE57" w:rsidR="00A46C50" w:rsidRDefault="00A46C50" w:rsidP="00A46C50">
            <w:pPr>
              <w:jc w:val="both"/>
            </w:pPr>
            <w:r w:rsidRPr="001A4BB9">
              <w:t xml:space="preserve">REZA, M. I. H., ABDULLAH, S. A. </w:t>
            </w:r>
            <w:r w:rsidRPr="001A4BB9">
              <w:rPr>
                <w:i/>
              </w:rPr>
              <w:t>Regional Index of Ecological Integrity: A need for sustainable management of natural resources</w:t>
            </w:r>
            <w:r w:rsidRPr="001A4BB9">
              <w:t xml:space="preserve">. Ecological indicators, </w:t>
            </w:r>
            <w:r w:rsidR="00432A4C">
              <w:t xml:space="preserve">p. </w:t>
            </w:r>
            <w:r w:rsidRPr="001A4BB9">
              <w:t>220-229</w:t>
            </w:r>
            <w:r w:rsidR="00432A4C">
              <w:t>,</w:t>
            </w:r>
            <w:r w:rsidR="00432A4C" w:rsidRPr="001A4BB9">
              <w:t xml:space="preserve"> 2011</w:t>
            </w:r>
            <w:r w:rsidR="00432A4C">
              <w:t xml:space="preserve">. </w:t>
            </w:r>
            <w:hyperlink r:id="rId33" w:history="1">
              <w:r w:rsidR="0043614B" w:rsidRPr="006C2405">
                <w:rPr>
                  <w:rStyle w:val="Hypertextovodkaz"/>
                </w:rPr>
                <w:t>http://dx.doi.org/10.1016/j.ecolind.2010.08.010</w:t>
              </w:r>
            </w:hyperlink>
            <w:r w:rsidR="0043614B">
              <w:t xml:space="preserve"> </w:t>
            </w:r>
          </w:p>
        </w:tc>
      </w:tr>
      <w:tr w:rsidR="00A46C50" w14:paraId="1EDF928C"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1334DA" w14:textId="77777777" w:rsidR="00A46C50" w:rsidRDefault="00A46C50" w:rsidP="00A46C50">
            <w:pPr>
              <w:jc w:val="center"/>
              <w:rPr>
                <w:b/>
              </w:rPr>
            </w:pPr>
            <w:r>
              <w:rPr>
                <w:b/>
              </w:rPr>
              <w:lastRenderedPageBreak/>
              <w:t>Informace ke kombinované nebo distanční formě</w:t>
            </w:r>
          </w:p>
        </w:tc>
      </w:tr>
      <w:tr w:rsidR="00A46C50" w14:paraId="10FA27AE" w14:textId="77777777" w:rsidTr="00AE4E20">
        <w:tc>
          <w:tcPr>
            <w:tcW w:w="4787" w:type="dxa"/>
            <w:gridSpan w:val="3"/>
            <w:tcBorders>
              <w:top w:val="single" w:sz="2" w:space="0" w:color="auto"/>
            </w:tcBorders>
            <w:shd w:val="clear" w:color="auto" w:fill="F7CAAC"/>
          </w:tcPr>
          <w:p w14:paraId="0205C860" w14:textId="77777777" w:rsidR="00A46C50" w:rsidRDefault="00A46C50" w:rsidP="00A46C50">
            <w:pPr>
              <w:jc w:val="both"/>
            </w:pPr>
            <w:r>
              <w:rPr>
                <w:b/>
              </w:rPr>
              <w:t>Rozsah konzultací (soustředění)</w:t>
            </w:r>
          </w:p>
        </w:tc>
        <w:tc>
          <w:tcPr>
            <w:tcW w:w="889" w:type="dxa"/>
            <w:tcBorders>
              <w:top w:val="single" w:sz="2" w:space="0" w:color="auto"/>
            </w:tcBorders>
          </w:tcPr>
          <w:p w14:paraId="32E4B13D" w14:textId="77777777" w:rsidR="00A46C50" w:rsidRDefault="00A46C50" w:rsidP="00A46C50">
            <w:pPr>
              <w:jc w:val="both"/>
            </w:pPr>
            <w:r>
              <w:t>20</w:t>
            </w:r>
          </w:p>
        </w:tc>
        <w:tc>
          <w:tcPr>
            <w:tcW w:w="4179" w:type="dxa"/>
            <w:gridSpan w:val="4"/>
            <w:tcBorders>
              <w:top w:val="single" w:sz="2" w:space="0" w:color="auto"/>
            </w:tcBorders>
            <w:shd w:val="clear" w:color="auto" w:fill="F7CAAC"/>
          </w:tcPr>
          <w:p w14:paraId="0A704B01" w14:textId="77777777" w:rsidR="00A46C50" w:rsidRDefault="00A46C50" w:rsidP="00A46C50">
            <w:pPr>
              <w:jc w:val="both"/>
              <w:rPr>
                <w:b/>
              </w:rPr>
            </w:pPr>
            <w:r>
              <w:rPr>
                <w:b/>
              </w:rPr>
              <w:t xml:space="preserve">hodin </w:t>
            </w:r>
          </w:p>
        </w:tc>
      </w:tr>
      <w:tr w:rsidR="00A46C50" w14:paraId="5467AF08" w14:textId="77777777" w:rsidTr="00AE4E20">
        <w:tc>
          <w:tcPr>
            <w:tcW w:w="9855" w:type="dxa"/>
            <w:gridSpan w:val="8"/>
            <w:shd w:val="clear" w:color="auto" w:fill="F7CAAC"/>
          </w:tcPr>
          <w:p w14:paraId="67D0E82B" w14:textId="77777777" w:rsidR="00A46C50" w:rsidRDefault="00A46C50" w:rsidP="00A46C50">
            <w:pPr>
              <w:jc w:val="both"/>
              <w:rPr>
                <w:b/>
              </w:rPr>
            </w:pPr>
            <w:r>
              <w:rPr>
                <w:b/>
              </w:rPr>
              <w:t>Informace o způsobu kontaktu s vyučujícím</w:t>
            </w:r>
          </w:p>
        </w:tc>
      </w:tr>
      <w:tr w:rsidR="00A46C50" w14:paraId="375C9786" w14:textId="77777777" w:rsidTr="00AE4E20">
        <w:trPr>
          <w:trHeight w:val="816"/>
        </w:trPr>
        <w:tc>
          <w:tcPr>
            <w:tcW w:w="9855" w:type="dxa"/>
            <w:gridSpan w:val="8"/>
          </w:tcPr>
          <w:p w14:paraId="6B47AA49" w14:textId="62652230"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62DC3D2" w14:textId="77777777" w:rsidR="00A46C50" w:rsidRDefault="00A46C50" w:rsidP="00A46C50"/>
    <w:p w14:paraId="54BE4ED1" w14:textId="77777777" w:rsidR="00A46C50" w:rsidRDefault="00A46C50" w:rsidP="00A46C50"/>
    <w:p w14:paraId="23E287C3" w14:textId="77777777" w:rsidR="00A46C50" w:rsidRDefault="00A46C50" w:rsidP="00A46C50"/>
    <w:p w14:paraId="447F0387" w14:textId="77777777" w:rsidR="00A46C50" w:rsidRDefault="00A46C50" w:rsidP="00A46C50"/>
    <w:p w14:paraId="57B73B04" w14:textId="77777777" w:rsidR="00A46C50" w:rsidRDefault="00A46C50" w:rsidP="00A46C50"/>
    <w:p w14:paraId="2B5FF4A7" w14:textId="77777777" w:rsidR="00A46C50" w:rsidRDefault="00A46C50" w:rsidP="00A46C50"/>
    <w:p w14:paraId="1B39693C" w14:textId="77777777" w:rsidR="00A46C50" w:rsidRDefault="00A46C50" w:rsidP="00A46C50"/>
    <w:p w14:paraId="0486EFFA" w14:textId="77777777" w:rsidR="00A46C50" w:rsidRDefault="00A46C50" w:rsidP="00A46C50"/>
    <w:p w14:paraId="47B100BE" w14:textId="77777777" w:rsidR="00A46C50" w:rsidRDefault="00A46C50" w:rsidP="00A46C50"/>
    <w:p w14:paraId="6C765854" w14:textId="77777777" w:rsidR="00A46C50" w:rsidRDefault="00A46C50" w:rsidP="00A46C50"/>
    <w:p w14:paraId="13279085" w14:textId="77777777" w:rsidR="00A46C50" w:rsidRDefault="00A46C50" w:rsidP="00A46C50"/>
    <w:p w14:paraId="6FDFF77C" w14:textId="77777777" w:rsidR="00A46C50" w:rsidRDefault="00A46C50" w:rsidP="00A46C50"/>
    <w:p w14:paraId="7E264096" w14:textId="77777777" w:rsidR="00A46C50" w:rsidRDefault="00A46C50" w:rsidP="00A46C50"/>
    <w:p w14:paraId="1C88B41A" w14:textId="77777777" w:rsidR="00A46C50" w:rsidRDefault="00A46C50" w:rsidP="00A46C50"/>
    <w:p w14:paraId="43721BCB" w14:textId="77777777" w:rsidR="00A46C50" w:rsidRDefault="00A46C50" w:rsidP="00A46C50"/>
    <w:p w14:paraId="0BA10621" w14:textId="77777777" w:rsidR="00A46C50" w:rsidRDefault="00A46C50" w:rsidP="00A46C50"/>
    <w:p w14:paraId="3B74C920" w14:textId="77777777" w:rsidR="00A46C50" w:rsidRDefault="00A46C50" w:rsidP="00A46C50"/>
    <w:p w14:paraId="0A549FC1" w14:textId="77777777" w:rsidR="00A46C50" w:rsidRDefault="00A46C50" w:rsidP="00A46C50"/>
    <w:p w14:paraId="6B815B65" w14:textId="77777777" w:rsidR="00A46C50" w:rsidRDefault="00A46C50" w:rsidP="00A46C50"/>
    <w:p w14:paraId="5C9C18F1" w14:textId="77777777" w:rsidR="00A46C50" w:rsidRDefault="00A46C50" w:rsidP="00A46C50"/>
    <w:p w14:paraId="6B75BB14" w14:textId="77777777" w:rsidR="00A46C50" w:rsidRDefault="00A46C50" w:rsidP="00A46C50"/>
    <w:p w14:paraId="1E96CCD4" w14:textId="77777777" w:rsidR="00A46C50" w:rsidRDefault="00A46C50" w:rsidP="00A46C50"/>
    <w:p w14:paraId="1A3C9D7C" w14:textId="77777777" w:rsidR="00A46C50" w:rsidRDefault="00A46C50" w:rsidP="00A46C50"/>
    <w:p w14:paraId="227267EE" w14:textId="77777777" w:rsidR="00A46C50" w:rsidRDefault="00A46C50" w:rsidP="00A46C50"/>
    <w:p w14:paraId="1A09CCB0" w14:textId="77777777" w:rsidR="00A46C50" w:rsidRDefault="00A46C50" w:rsidP="00A46C50"/>
    <w:p w14:paraId="04FE2A66" w14:textId="77777777" w:rsidR="00A46C50" w:rsidRDefault="00A46C50" w:rsidP="00A46C50"/>
    <w:p w14:paraId="25AD2FD9" w14:textId="77777777" w:rsidR="00A46C50" w:rsidRDefault="00A46C50" w:rsidP="00A46C50"/>
    <w:p w14:paraId="0011526E" w14:textId="77777777" w:rsidR="00A46C50" w:rsidRDefault="00A46C50" w:rsidP="00A46C50"/>
    <w:p w14:paraId="3393FB16" w14:textId="77777777" w:rsidR="00A46C50" w:rsidRDefault="00A46C50" w:rsidP="00A46C50"/>
    <w:p w14:paraId="4F144C84" w14:textId="77777777" w:rsidR="00A46C50" w:rsidRDefault="00A46C50" w:rsidP="00A46C50"/>
    <w:p w14:paraId="58C83D0B" w14:textId="77777777" w:rsidR="00A46C50" w:rsidRDefault="00A46C50" w:rsidP="00A46C50"/>
    <w:p w14:paraId="14DAA7B7" w14:textId="77777777" w:rsidR="00A46C50" w:rsidRDefault="00A46C50" w:rsidP="00A46C50"/>
    <w:p w14:paraId="2360CD5B" w14:textId="77777777" w:rsidR="00A46C50" w:rsidRDefault="00A46C50" w:rsidP="00A46C50"/>
    <w:p w14:paraId="53B2E689" w14:textId="77777777" w:rsidR="00A46C50" w:rsidRDefault="00A46C50" w:rsidP="00A46C50"/>
    <w:p w14:paraId="114304BE" w14:textId="77777777" w:rsidR="00A46C50" w:rsidRDefault="00A46C50" w:rsidP="00A46C50"/>
    <w:p w14:paraId="5319A0DF" w14:textId="77777777" w:rsidR="00A46C50" w:rsidRDefault="00A46C50" w:rsidP="00A46C50"/>
    <w:p w14:paraId="193D7F87" w14:textId="77777777" w:rsidR="00A46C50" w:rsidRDefault="00A46C50" w:rsidP="00A46C50"/>
    <w:p w14:paraId="675222D3" w14:textId="77777777" w:rsidR="00A46C50" w:rsidRDefault="00A46C50" w:rsidP="00A46C50"/>
    <w:p w14:paraId="550EEF1D" w14:textId="77777777" w:rsidR="00A46C50" w:rsidRDefault="00A46C50" w:rsidP="00A46C50"/>
    <w:p w14:paraId="219A6DD1" w14:textId="77777777" w:rsidR="00AE4E20" w:rsidRDefault="00AE4E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EF2DA0A" w14:textId="77777777" w:rsidTr="00AE4E20">
        <w:tc>
          <w:tcPr>
            <w:tcW w:w="9855" w:type="dxa"/>
            <w:gridSpan w:val="8"/>
            <w:tcBorders>
              <w:bottom w:val="double" w:sz="4" w:space="0" w:color="auto"/>
            </w:tcBorders>
            <w:shd w:val="clear" w:color="auto" w:fill="BDD6EE"/>
          </w:tcPr>
          <w:p w14:paraId="38F80C0B" w14:textId="157416C6" w:rsidR="00A46C50" w:rsidRDefault="00A46C50" w:rsidP="00A46C50">
            <w:pPr>
              <w:jc w:val="both"/>
              <w:rPr>
                <w:b/>
                <w:sz w:val="28"/>
              </w:rPr>
            </w:pPr>
            <w:r>
              <w:lastRenderedPageBreak/>
              <w:br w:type="page"/>
            </w:r>
            <w:r>
              <w:rPr>
                <w:b/>
                <w:sz w:val="28"/>
              </w:rPr>
              <w:t>B-III – Charakteristika studijního předmětu</w:t>
            </w:r>
          </w:p>
        </w:tc>
      </w:tr>
      <w:tr w:rsidR="00A46C50" w14:paraId="16E531EB" w14:textId="77777777" w:rsidTr="00AE4E20">
        <w:tc>
          <w:tcPr>
            <w:tcW w:w="3086" w:type="dxa"/>
            <w:tcBorders>
              <w:top w:val="double" w:sz="4" w:space="0" w:color="auto"/>
            </w:tcBorders>
            <w:shd w:val="clear" w:color="auto" w:fill="F7CAAC"/>
          </w:tcPr>
          <w:p w14:paraId="65A37584"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AE03885" w14:textId="77777777" w:rsidR="00A46C50" w:rsidRDefault="00A46C50" w:rsidP="00A46C50">
            <w:pPr>
              <w:jc w:val="both"/>
            </w:pPr>
            <w:r>
              <w:t>Nakládání s odpady</w:t>
            </w:r>
          </w:p>
        </w:tc>
      </w:tr>
      <w:tr w:rsidR="00A46C50" w14:paraId="3980DEA5" w14:textId="77777777" w:rsidTr="00AE4E20">
        <w:tc>
          <w:tcPr>
            <w:tcW w:w="3086" w:type="dxa"/>
            <w:shd w:val="clear" w:color="auto" w:fill="F7CAAC"/>
          </w:tcPr>
          <w:p w14:paraId="71B8B18D" w14:textId="77777777" w:rsidR="00A46C50" w:rsidRDefault="00A46C50" w:rsidP="00A46C50">
            <w:pPr>
              <w:jc w:val="both"/>
              <w:rPr>
                <w:b/>
              </w:rPr>
            </w:pPr>
            <w:r>
              <w:rPr>
                <w:b/>
              </w:rPr>
              <w:t>Typ předmětu</w:t>
            </w:r>
          </w:p>
        </w:tc>
        <w:tc>
          <w:tcPr>
            <w:tcW w:w="3406" w:type="dxa"/>
            <w:gridSpan w:val="4"/>
          </w:tcPr>
          <w:p w14:paraId="55805C5E" w14:textId="0513C390" w:rsidR="00A46C50" w:rsidRDefault="00A46C50" w:rsidP="00A46C50">
            <w:pPr>
              <w:jc w:val="both"/>
            </w:pPr>
            <w:r>
              <w:t xml:space="preserve">povinný </w:t>
            </w:r>
          </w:p>
        </w:tc>
        <w:tc>
          <w:tcPr>
            <w:tcW w:w="2695" w:type="dxa"/>
            <w:gridSpan w:val="2"/>
            <w:shd w:val="clear" w:color="auto" w:fill="F7CAAC"/>
          </w:tcPr>
          <w:p w14:paraId="38645C96" w14:textId="77777777" w:rsidR="00A46C50" w:rsidRDefault="00A46C50" w:rsidP="00A46C50">
            <w:pPr>
              <w:jc w:val="both"/>
            </w:pPr>
            <w:r>
              <w:rPr>
                <w:b/>
              </w:rPr>
              <w:t>doporučený ročník / semestr</w:t>
            </w:r>
          </w:p>
        </w:tc>
        <w:tc>
          <w:tcPr>
            <w:tcW w:w="668" w:type="dxa"/>
          </w:tcPr>
          <w:p w14:paraId="7D40C98B" w14:textId="77777777" w:rsidR="00A46C50" w:rsidRDefault="00A46C50" w:rsidP="00A46C50">
            <w:pPr>
              <w:jc w:val="both"/>
            </w:pPr>
            <w:r>
              <w:t>2/ZS</w:t>
            </w:r>
          </w:p>
        </w:tc>
      </w:tr>
      <w:tr w:rsidR="00A46C50" w14:paraId="31A1AB1D" w14:textId="77777777" w:rsidTr="00AE4E20">
        <w:tc>
          <w:tcPr>
            <w:tcW w:w="3086" w:type="dxa"/>
            <w:shd w:val="clear" w:color="auto" w:fill="F7CAAC"/>
          </w:tcPr>
          <w:p w14:paraId="1FEA313E" w14:textId="77777777" w:rsidR="00A46C50" w:rsidRDefault="00A46C50" w:rsidP="00A46C50">
            <w:pPr>
              <w:jc w:val="both"/>
              <w:rPr>
                <w:b/>
              </w:rPr>
            </w:pPr>
            <w:r>
              <w:rPr>
                <w:b/>
              </w:rPr>
              <w:t>Rozsah studijního předmětu</w:t>
            </w:r>
          </w:p>
        </w:tc>
        <w:tc>
          <w:tcPr>
            <w:tcW w:w="1701" w:type="dxa"/>
            <w:gridSpan w:val="2"/>
          </w:tcPr>
          <w:p w14:paraId="766FCE11" w14:textId="77777777" w:rsidR="00A46C50" w:rsidRDefault="00A46C50" w:rsidP="00A46C50">
            <w:pPr>
              <w:jc w:val="both"/>
            </w:pPr>
            <w:r>
              <w:t>26p + 13s</w:t>
            </w:r>
          </w:p>
        </w:tc>
        <w:tc>
          <w:tcPr>
            <w:tcW w:w="889" w:type="dxa"/>
            <w:shd w:val="clear" w:color="auto" w:fill="F7CAAC"/>
          </w:tcPr>
          <w:p w14:paraId="3A416B5F" w14:textId="77777777" w:rsidR="00A46C50" w:rsidRDefault="00A46C50" w:rsidP="00A46C50">
            <w:pPr>
              <w:jc w:val="both"/>
              <w:rPr>
                <w:b/>
              </w:rPr>
            </w:pPr>
            <w:r>
              <w:rPr>
                <w:b/>
              </w:rPr>
              <w:t xml:space="preserve">hod. </w:t>
            </w:r>
          </w:p>
        </w:tc>
        <w:tc>
          <w:tcPr>
            <w:tcW w:w="816" w:type="dxa"/>
          </w:tcPr>
          <w:p w14:paraId="7AC0E576" w14:textId="77777777" w:rsidR="00A46C50" w:rsidRDefault="00A46C50" w:rsidP="00A46C50">
            <w:pPr>
              <w:jc w:val="both"/>
            </w:pPr>
            <w:r>
              <w:t>39</w:t>
            </w:r>
          </w:p>
        </w:tc>
        <w:tc>
          <w:tcPr>
            <w:tcW w:w="2156" w:type="dxa"/>
            <w:shd w:val="clear" w:color="auto" w:fill="F7CAAC"/>
          </w:tcPr>
          <w:p w14:paraId="552FEAC9" w14:textId="77777777" w:rsidR="00A46C50" w:rsidRDefault="00A46C50" w:rsidP="00A46C50">
            <w:pPr>
              <w:jc w:val="both"/>
              <w:rPr>
                <w:b/>
              </w:rPr>
            </w:pPr>
            <w:r>
              <w:rPr>
                <w:b/>
              </w:rPr>
              <w:t>kreditů</w:t>
            </w:r>
          </w:p>
        </w:tc>
        <w:tc>
          <w:tcPr>
            <w:tcW w:w="1207" w:type="dxa"/>
            <w:gridSpan w:val="2"/>
          </w:tcPr>
          <w:p w14:paraId="2A4EF1DE" w14:textId="77777777" w:rsidR="00A46C50" w:rsidRDefault="00A46C50" w:rsidP="00A46C50">
            <w:pPr>
              <w:jc w:val="both"/>
            </w:pPr>
            <w:r>
              <w:t>4</w:t>
            </w:r>
          </w:p>
        </w:tc>
      </w:tr>
      <w:tr w:rsidR="00A46C50" w14:paraId="3FD8AC07" w14:textId="77777777" w:rsidTr="00AE4E20">
        <w:tc>
          <w:tcPr>
            <w:tcW w:w="3086" w:type="dxa"/>
            <w:shd w:val="clear" w:color="auto" w:fill="F7CAAC"/>
          </w:tcPr>
          <w:p w14:paraId="222E4CBB" w14:textId="77777777" w:rsidR="00A46C50" w:rsidRDefault="00A46C50" w:rsidP="00A46C50">
            <w:pPr>
              <w:jc w:val="both"/>
              <w:rPr>
                <w:b/>
                <w:sz w:val="22"/>
              </w:rPr>
            </w:pPr>
            <w:r>
              <w:rPr>
                <w:b/>
              </w:rPr>
              <w:t>Prerekvizity, korekvizity, ekvivalence</w:t>
            </w:r>
          </w:p>
        </w:tc>
        <w:tc>
          <w:tcPr>
            <w:tcW w:w="6769" w:type="dxa"/>
            <w:gridSpan w:val="7"/>
          </w:tcPr>
          <w:p w14:paraId="65426990" w14:textId="25C8E194" w:rsidR="00A46C50" w:rsidRDefault="00A46C50" w:rsidP="00A46C50">
            <w:pPr>
              <w:jc w:val="both"/>
            </w:pPr>
          </w:p>
        </w:tc>
      </w:tr>
      <w:tr w:rsidR="00A46C50" w14:paraId="4356E2CF" w14:textId="77777777" w:rsidTr="00AE4E20">
        <w:tc>
          <w:tcPr>
            <w:tcW w:w="3086" w:type="dxa"/>
            <w:shd w:val="clear" w:color="auto" w:fill="F7CAAC"/>
          </w:tcPr>
          <w:p w14:paraId="764C65E7" w14:textId="77777777" w:rsidR="00A46C50" w:rsidRDefault="00A46C50" w:rsidP="00A46C50">
            <w:pPr>
              <w:jc w:val="both"/>
              <w:rPr>
                <w:b/>
              </w:rPr>
            </w:pPr>
            <w:r>
              <w:rPr>
                <w:b/>
              </w:rPr>
              <w:t>Způsob ověření studijních výsledků</w:t>
            </w:r>
          </w:p>
        </w:tc>
        <w:tc>
          <w:tcPr>
            <w:tcW w:w="3406" w:type="dxa"/>
            <w:gridSpan w:val="4"/>
          </w:tcPr>
          <w:p w14:paraId="6BEE3531" w14:textId="77777777" w:rsidR="00A46C50" w:rsidRDefault="00A46C50" w:rsidP="00A46C50">
            <w:pPr>
              <w:jc w:val="both"/>
            </w:pPr>
            <w:r>
              <w:t>zápočet, zkouška</w:t>
            </w:r>
          </w:p>
        </w:tc>
        <w:tc>
          <w:tcPr>
            <w:tcW w:w="2156" w:type="dxa"/>
            <w:shd w:val="clear" w:color="auto" w:fill="F7CAAC"/>
          </w:tcPr>
          <w:p w14:paraId="2C7B96C2" w14:textId="77777777" w:rsidR="00A46C50" w:rsidRDefault="00A46C50" w:rsidP="00A46C50">
            <w:pPr>
              <w:jc w:val="both"/>
              <w:rPr>
                <w:b/>
              </w:rPr>
            </w:pPr>
            <w:r>
              <w:rPr>
                <w:b/>
              </w:rPr>
              <w:t>Forma výuky</w:t>
            </w:r>
          </w:p>
        </w:tc>
        <w:tc>
          <w:tcPr>
            <w:tcW w:w="1207" w:type="dxa"/>
            <w:gridSpan w:val="2"/>
          </w:tcPr>
          <w:p w14:paraId="1C5350FE" w14:textId="77777777" w:rsidR="00A46C50" w:rsidRDefault="00A46C50" w:rsidP="00A46C50">
            <w:pPr>
              <w:jc w:val="both"/>
            </w:pPr>
            <w:r>
              <w:t>přednáška, seminář</w:t>
            </w:r>
          </w:p>
        </w:tc>
      </w:tr>
      <w:tr w:rsidR="00A46C50" w14:paraId="643DA529" w14:textId="77777777" w:rsidTr="00AE4E20">
        <w:tc>
          <w:tcPr>
            <w:tcW w:w="3086" w:type="dxa"/>
            <w:shd w:val="clear" w:color="auto" w:fill="F7CAAC"/>
          </w:tcPr>
          <w:p w14:paraId="7748046D"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15B8475C" w14:textId="4A39674A" w:rsidR="00A46C50" w:rsidRPr="000B7DEE" w:rsidRDefault="00A46C50" w:rsidP="00CD704D">
            <w:pPr>
              <w:jc w:val="both"/>
            </w:pPr>
            <w:r w:rsidRPr="000B7DEE">
              <w:t>Požadavky k zápočtu:</w:t>
            </w:r>
            <w:r w:rsidR="00CD704D">
              <w:t xml:space="preserve"> </w:t>
            </w:r>
            <w:r w:rsidRPr="000B7DEE">
              <w:t>80% účast na zvaných přednáškách a seminářích</w:t>
            </w:r>
            <w:r w:rsidR="00CD704D">
              <w:t xml:space="preserve">; </w:t>
            </w:r>
            <w:r>
              <w:t>vypracování případové studie na zadané téma a její prezentace v</w:t>
            </w:r>
            <w:r w:rsidR="00CD704D">
              <w:t> </w:t>
            </w:r>
            <w:r>
              <w:t>semináři</w:t>
            </w:r>
            <w:r w:rsidR="00CD704D">
              <w:t>.</w:t>
            </w:r>
          </w:p>
          <w:p w14:paraId="19CCE36E" w14:textId="7D8993AC" w:rsidR="00A46C50" w:rsidRDefault="00A46C50" w:rsidP="00CD704D">
            <w:pPr>
              <w:jc w:val="both"/>
            </w:pPr>
            <w:r w:rsidRPr="000B7DEE">
              <w:t>Požadavky ke zkoušce:</w:t>
            </w:r>
            <w:r w:rsidR="00CD704D">
              <w:t xml:space="preserve"> </w:t>
            </w:r>
            <w:r w:rsidRPr="000B7DEE">
              <w:t>zápočet</w:t>
            </w:r>
            <w:r w:rsidR="00CD704D">
              <w:t xml:space="preserve">; </w:t>
            </w:r>
            <w:r w:rsidRPr="000B7DEE">
              <w:t>písemná část na</w:t>
            </w:r>
            <w:r>
              <w:t xml:space="preserve"> min.</w:t>
            </w:r>
            <w:r w:rsidRPr="000B7DEE">
              <w:t xml:space="preserve"> 60%</w:t>
            </w:r>
            <w:r w:rsidR="00CD704D">
              <w:t xml:space="preserve">; </w:t>
            </w:r>
            <w:r w:rsidRPr="000B7DEE">
              <w:t xml:space="preserve">ústní </w:t>
            </w:r>
            <w:r>
              <w:t xml:space="preserve">část </w:t>
            </w:r>
            <w:r w:rsidRPr="000B7DEE">
              <w:t>– výsledná známka je kombinací z obou částí</w:t>
            </w:r>
            <w:r w:rsidR="00CD704D">
              <w:t>.</w:t>
            </w:r>
          </w:p>
        </w:tc>
      </w:tr>
      <w:tr w:rsidR="00A46C50" w14:paraId="18FFE2AC" w14:textId="77777777" w:rsidTr="00AE4E20">
        <w:trPr>
          <w:trHeight w:val="192"/>
        </w:trPr>
        <w:tc>
          <w:tcPr>
            <w:tcW w:w="9855" w:type="dxa"/>
            <w:gridSpan w:val="8"/>
            <w:tcBorders>
              <w:top w:val="nil"/>
            </w:tcBorders>
          </w:tcPr>
          <w:p w14:paraId="2BF60A8F" w14:textId="77777777" w:rsidR="00A46C50" w:rsidRDefault="00A46C50" w:rsidP="00A46C50">
            <w:pPr>
              <w:jc w:val="both"/>
            </w:pPr>
          </w:p>
        </w:tc>
      </w:tr>
      <w:tr w:rsidR="00A46C50" w:rsidRPr="003B1479" w14:paraId="31FED949" w14:textId="77777777" w:rsidTr="00AE4E20">
        <w:trPr>
          <w:trHeight w:val="197"/>
        </w:trPr>
        <w:tc>
          <w:tcPr>
            <w:tcW w:w="3086" w:type="dxa"/>
            <w:tcBorders>
              <w:top w:val="nil"/>
            </w:tcBorders>
            <w:shd w:val="clear" w:color="auto" w:fill="F7CAAC"/>
          </w:tcPr>
          <w:p w14:paraId="2BA7A858" w14:textId="77777777" w:rsidR="00A46C50" w:rsidRDefault="00A46C50" w:rsidP="00A46C50">
            <w:pPr>
              <w:jc w:val="both"/>
              <w:rPr>
                <w:b/>
              </w:rPr>
            </w:pPr>
            <w:r>
              <w:rPr>
                <w:b/>
              </w:rPr>
              <w:t>Garant předmětu</w:t>
            </w:r>
          </w:p>
        </w:tc>
        <w:tc>
          <w:tcPr>
            <w:tcW w:w="6769" w:type="dxa"/>
            <w:gridSpan w:val="7"/>
            <w:tcBorders>
              <w:top w:val="nil"/>
            </w:tcBorders>
          </w:tcPr>
          <w:p w14:paraId="59F1F2DC" w14:textId="77777777" w:rsidR="00A46C50" w:rsidRPr="00921C15" w:rsidRDefault="00A46C50" w:rsidP="00A46C50">
            <w:r w:rsidRPr="00921C15">
              <w:t>doc. Ing. et Ing.  Kuřitka Ph.D. et Ph.D.</w:t>
            </w:r>
          </w:p>
        </w:tc>
      </w:tr>
      <w:tr w:rsidR="00A46C50" w14:paraId="4C03AE4C" w14:textId="77777777" w:rsidTr="00AE4E20">
        <w:trPr>
          <w:trHeight w:val="243"/>
        </w:trPr>
        <w:tc>
          <w:tcPr>
            <w:tcW w:w="3086" w:type="dxa"/>
            <w:tcBorders>
              <w:top w:val="nil"/>
            </w:tcBorders>
            <w:shd w:val="clear" w:color="auto" w:fill="F7CAAC"/>
          </w:tcPr>
          <w:p w14:paraId="18E2868F" w14:textId="77777777" w:rsidR="00A46C50" w:rsidRDefault="00A46C50" w:rsidP="00A46C50">
            <w:pPr>
              <w:jc w:val="both"/>
              <w:rPr>
                <w:b/>
              </w:rPr>
            </w:pPr>
            <w:r>
              <w:rPr>
                <w:b/>
              </w:rPr>
              <w:t>Zapojení garanta do výuky předmětu</w:t>
            </w:r>
          </w:p>
        </w:tc>
        <w:tc>
          <w:tcPr>
            <w:tcW w:w="6769" w:type="dxa"/>
            <w:gridSpan w:val="7"/>
            <w:tcBorders>
              <w:top w:val="nil"/>
            </w:tcBorders>
          </w:tcPr>
          <w:p w14:paraId="4550E8E7" w14:textId="77777777" w:rsidR="00A46C50" w:rsidRDefault="00A46C50" w:rsidP="00A46C50">
            <w:pPr>
              <w:jc w:val="both"/>
            </w:pPr>
            <w:r w:rsidRPr="00392833">
              <w:t xml:space="preserve">Garant se podílí na přednášení v rozsahu </w:t>
            </w:r>
            <w:r>
              <w:t>90</w:t>
            </w:r>
            <w:r w:rsidRPr="00392833">
              <w:t xml:space="preserve"> %, stanovuje koncepci seminářů a podílí se také na jejich koordinaci.</w:t>
            </w:r>
          </w:p>
        </w:tc>
      </w:tr>
      <w:tr w:rsidR="00A46C50" w14:paraId="3266E51B" w14:textId="77777777" w:rsidTr="00AE4E20">
        <w:tc>
          <w:tcPr>
            <w:tcW w:w="3086" w:type="dxa"/>
            <w:shd w:val="clear" w:color="auto" w:fill="F7CAAC"/>
          </w:tcPr>
          <w:p w14:paraId="44428548" w14:textId="77777777" w:rsidR="00A46C50" w:rsidRDefault="00A46C50" w:rsidP="00A46C50">
            <w:pPr>
              <w:jc w:val="both"/>
              <w:rPr>
                <w:b/>
              </w:rPr>
            </w:pPr>
            <w:r>
              <w:rPr>
                <w:b/>
              </w:rPr>
              <w:t>Vyučující</w:t>
            </w:r>
          </w:p>
        </w:tc>
        <w:tc>
          <w:tcPr>
            <w:tcW w:w="6769" w:type="dxa"/>
            <w:gridSpan w:val="7"/>
            <w:tcBorders>
              <w:bottom w:val="nil"/>
            </w:tcBorders>
          </w:tcPr>
          <w:p w14:paraId="46FFF5AB" w14:textId="77777777" w:rsidR="00A46C50" w:rsidRPr="003B1479" w:rsidRDefault="00A46C50" w:rsidP="00A46C50">
            <w:pPr>
              <w:rPr>
                <w:b/>
              </w:rPr>
            </w:pPr>
            <w:r w:rsidRPr="00921C15">
              <w:t>doc. Ing. et Ing.  Kuřitka Ph.D. et Ph.D.</w:t>
            </w:r>
            <w:r>
              <w:rPr>
                <w:b/>
              </w:rPr>
              <w:t xml:space="preserve"> – </w:t>
            </w:r>
            <w:r w:rsidRPr="005B5784">
              <w:t>garant,</w:t>
            </w:r>
            <w:r>
              <w:rPr>
                <w:b/>
              </w:rPr>
              <w:t xml:space="preserve"> </w:t>
            </w:r>
            <w:r w:rsidRPr="001A4BB9">
              <w:t>přednášky</w:t>
            </w:r>
            <w:r>
              <w:rPr>
                <w:b/>
              </w:rPr>
              <w:t xml:space="preserve"> (</w:t>
            </w:r>
            <w:r>
              <w:t>90%)</w:t>
            </w:r>
          </w:p>
          <w:p w14:paraId="64808B25" w14:textId="5FE4948A" w:rsidR="00A46C50" w:rsidRDefault="00700EB4" w:rsidP="00A46C50">
            <w:pPr>
              <w:jc w:val="both"/>
            </w:pPr>
            <w:r>
              <w:t xml:space="preserve">Ing. Zuzana </w:t>
            </w:r>
            <w:r w:rsidR="00A46C50">
              <w:t>Machovská – přednášky (10%)</w:t>
            </w:r>
            <w:r w:rsidR="00AE4E20">
              <w:t>, odborník z praxe</w:t>
            </w:r>
          </w:p>
        </w:tc>
      </w:tr>
      <w:tr w:rsidR="00A46C50" w14:paraId="55E57E34" w14:textId="77777777" w:rsidTr="00AE4E20">
        <w:trPr>
          <w:trHeight w:val="192"/>
        </w:trPr>
        <w:tc>
          <w:tcPr>
            <w:tcW w:w="9855" w:type="dxa"/>
            <w:gridSpan w:val="8"/>
            <w:tcBorders>
              <w:top w:val="nil"/>
            </w:tcBorders>
          </w:tcPr>
          <w:p w14:paraId="30700E68" w14:textId="77777777" w:rsidR="00A46C50" w:rsidRDefault="00A46C50" w:rsidP="00A46C50">
            <w:pPr>
              <w:jc w:val="both"/>
            </w:pPr>
          </w:p>
        </w:tc>
      </w:tr>
      <w:tr w:rsidR="00A46C50" w14:paraId="23970BA2" w14:textId="77777777" w:rsidTr="00AE4E20">
        <w:tc>
          <w:tcPr>
            <w:tcW w:w="3086" w:type="dxa"/>
            <w:shd w:val="clear" w:color="auto" w:fill="F7CAAC"/>
          </w:tcPr>
          <w:p w14:paraId="6027633C" w14:textId="77777777" w:rsidR="00A46C50" w:rsidRDefault="00A46C50" w:rsidP="00A46C50">
            <w:pPr>
              <w:jc w:val="both"/>
              <w:rPr>
                <w:b/>
              </w:rPr>
            </w:pPr>
            <w:r>
              <w:rPr>
                <w:b/>
              </w:rPr>
              <w:t>Stručná anotace předmětu</w:t>
            </w:r>
          </w:p>
        </w:tc>
        <w:tc>
          <w:tcPr>
            <w:tcW w:w="6769" w:type="dxa"/>
            <w:gridSpan w:val="7"/>
            <w:tcBorders>
              <w:bottom w:val="nil"/>
            </w:tcBorders>
          </w:tcPr>
          <w:p w14:paraId="6216E689" w14:textId="77777777" w:rsidR="00A46C50" w:rsidRDefault="00A46C50" w:rsidP="00A46C50">
            <w:pPr>
              <w:jc w:val="both"/>
            </w:pPr>
          </w:p>
        </w:tc>
      </w:tr>
      <w:tr w:rsidR="00A46C50" w14:paraId="659DBE74" w14:textId="77777777" w:rsidTr="00AE4E20">
        <w:trPr>
          <w:trHeight w:val="3938"/>
        </w:trPr>
        <w:tc>
          <w:tcPr>
            <w:tcW w:w="9855" w:type="dxa"/>
            <w:gridSpan w:val="8"/>
            <w:tcBorders>
              <w:top w:val="nil"/>
              <w:bottom w:val="single" w:sz="12" w:space="0" w:color="auto"/>
            </w:tcBorders>
          </w:tcPr>
          <w:p w14:paraId="74A614F9"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seznámení</w:t>
            </w:r>
            <w:r w:rsidRPr="00D574E1">
              <w:rPr>
                <w:color w:val="000000"/>
                <w:shd w:val="clear" w:color="auto" w:fill="FFFFFF"/>
              </w:rPr>
              <w:t xml:space="preserve"> studenta </w:t>
            </w:r>
            <w:r>
              <w:rPr>
                <w:color w:val="000000"/>
                <w:shd w:val="clear" w:color="auto" w:fill="FFFFFF"/>
              </w:rPr>
              <w:t xml:space="preserve">s legislativním, organizačním, ekonomickým, technologickým a přírodovědným pozadím nakládání s odpady, a v tomto kontextu pak s konkrétními druhy odpadů a relevantními způsoby nakládání pro udržitelný rozvoj. Na seminářích budou probírána doplňující témata a ověřován studijní pokrok studentů. </w:t>
            </w:r>
            <w:r w:rsidRPr="002745C3">
              <w:rPr>
                <w:color w:val="000000"/>
                <w:shd w:val="clear" w:color="auto" w:fill="FFFFFF"/>
              </w:rPr>
              <w:t>Součástí semináře bude i exkurze</w:t>
            </w:r>
            <w:r>
              <w:rPr>
                <w:color w:val="000000"/>
                <w:shd w:val="clear" w:color="auto" w:fill="FFFFFF"/>
              </w:rPr>
              <w:t>.</w:t>
            </w:r>
          </w:p>
          <w:p w14:paraId="227F8D78" w14:textId="77777777" w:rsidR="00A46C50" w:rsidRPr="001B13CE" w:rsidRDefault="00A46C50" w:rsidP="00A46C50">
            <w:pPr>
              <w:spacing w:before="60"/>
              <w:jc w:val="both"/>
              <w:rPr>
                <w:u w:val="single"/>
              </w:rPr>
            </w:pPr>
            <w:r w:rsidRPr="001B13CE">
              <w:rPr>
                <w:u w:val="single"/>
              </w:rPr>
              <w:t>Základní témata:</w:t>
            </w:r>
          </w:p>
          <w:p w14:paraId="1262F58F" w14:textId="77777777" w:rsidR="00A46C50" w:rsidRDefault="00A46C50" w:rsidP="00DA5BB8">
            <w:pPr>
              <w:pStyle w:val="Odstavecseseznamem"/>
              <w:numPr>
                <w:ilvl w:val="0"/>
                <w:numId w:val="20"/>
              </w:numPr>
              <w:ind w:left="396" w:hanging="284"/>
              <w:jc w:val="both"/>
            </w:pPr>
            <w:r>
              <w:t>Úvod. Organizace, Technologie, Ekonomika a Legislativa.</w:t>
            </w:r>
          </w:p>
          <w:p w14:paraId="797334EE" w14:textId="77777777" w:rsidR="00A46C50" w:rsidRDefault="00A46C50" w:rsidP="00DA5BB8">
            <w:pPr>
              <w:pStyle w:val="Odstavecseseznamem"/>
              <w:numPr>
                <w:ilvl w:val="0"/>
                <w:numId w:val="20"/>
              </w:numPr>
              <w:ind w:left="396" w:hanging="284"/>
              <w:jc w:val="both"/>
            </w:pPr>
            <w:r>
              <w:t>Vznik a charakteristiky odpadu, druhy odpadu.</w:t>
            </w:r>
          </w:p>
          <w:p w14:paraId="53C28153" w14:textId="77777777" w:rsidR="00A46C50" w:rsidRPr="008162F8" w:rsidRDefault="00A46C50" w:rsidP="00DA5BB8">
            <w:pPr>
              <w:pStyle w:val="Odstavecseseznamem"/>
              <w:numPr>
                <w:ilvl w:val="0"/>
                <w:numId w:val="20"/>
              </w:numPr>
              <w:ind w:left="396" w:hanging="284"/>
              <w:jc w:val="both"/>
            </w:pPr>
            <w:r>
              <w:t>LCA systémů managementu odpadu</w:t>
            </w:r>
          </w:p>
          <w:p w14:paraId="67E83886" w14:textId="77777777" w:rsidR="00A46C50" w:rsidRDefault="00A46C50" w:rsidP="00DA5BB8">
            <w:pPr>
              <w:pStyle w:val="Odstavecseseznamem"/>
              <w:numPr>
                <w:ilvl w:val="0"/>
                <w:numId w:val="20"/>
              </w:numPr>
              <w:ind w:left="396" w:hanging="284"/>
              <w:jc w:val="both"/>
            </w:pPr>
            <w:r w:rsidRPr="001271EE">
              <w:rPr>
                <w:shd w:val="clear" w:color="auto" w:fill="FFFFFF"/>
              </w:rPr>
              <w:t>Odpad a biogeochemické cykly</w:t>
            </w:r>
          </w:p>
          <w:p w14:paraId="52CD51AF" w14:textId="77777777" w:rsidR="00A46C50" w:rsidRDefault="00A46C50" w:rsidP="00DA5BB8">
            <w:pPr>
              <w:pStyle w:val="Odstavecseseznamem"/>
              <w:numPr>
                <w:ilvl w:val="0"/>
                <w:numId w:val="20"/>
              </w:numPr>
              <w:ind w:left="396" w:hanging="284"/>
              <w:jc w:val="both"/>
            </w:pPr>
            <w:r>
              <w:t>Minimalizace odpadu, „zero-waste“ koncept</w:t>
            </w:r>
          </w:p>
          <w:p w14:paraId="29C37AB8" w14:textId="77777777" w:rsidR="00A46C50" w:rsidRPr="008162F8" w:rsidRDefault="00A46C50" w:rsidP="00DA5BB8">
            <w:pPr>
              <w:pStyle w:val="Odstavecseseznamem"/>
              <w:numPr>
                <w:ilvl w:val="0"/>
                <w:numId w:val="20"/>
              </w:numPr>
              <w:ind w:left="396" w:hanging="284"/>
              <w:jc w:val="both"/>
            </w:pPr>
            <w:r w:rsidRPr="001271EE">
              <w:rPr>
                <w:shd w:val="clear" w:color="auto" w:fill="FFFFFF"/>
              </w:rPr>
              <w:t>Recyklace plastů a pryže</w:t>
            </w:r>
          </w:p>
          <w:p w14:paraId="4B47BE02" w14:textId="77777777" w:rsidR="00A46C50" w:rsidRDefault="00A46C50" w:rsidP="00DA5BB8">
            <w:pPr>
              <w:pStyle w:val="Odstavecseseznamem"/>
              <w:numPr>
                <w:ilvl w:val="0"/>
                <w:numId w:val="20"/>
              </w:numPr>
              <w:ind w:left="396" w:hanging="284"/>
              <w:jc w:val="both"/>
            </w:pPr>
            <w:r>
              <w:t xml:space="preserve">Recyklace papíru, přírodních materiálů, recyklace skla, kovů, </w:t>
            </w:r>
          </w:p>
          <w:p w14:paraId="1A51326A" w14:textId="77777777" w:rsidR="00A46C50" w:rsidRPr="0043511B" w:rsidRDefault="00A46C50" w:rsidP="00DA5BB8">
            <w:pPr>
              <w:pStyle w:val="Odstavecseseznamem"/>
              <w:numPr>
                <w:ilvl w:val="0"/>
                <w:numId w:val="20"/>
              </w:numPr>
              <w:ind w:left="396" w:hanging="284"/>
              <w:jc w:val="both"/>
            </w:pPr>
            <w:r>
              <w:t>Stavební odpad, odpady z výroby energie a metalurgie, CO</w:t>
            </w:r>
            <w:r w:rsidRPr="001271EE">
              <w:rPr>
                <w:vertAlign w:val="subscript"/>
              </w:rPr>
              <w:t>2</w:t>
            </w:r>
          </w:p>
          <w:p w14:paraId="3807BE43" w14:textId="77777777" w:rsidR="00A46C50" w:rsidRDefault="00A46C50" w:rsidP="00DA5BB8">
            <w:pPr>
              <w:pStyle w:val="Odstavecseseznamem"/>
              <w:numPr>
                <w:ilvl w:val="0"/>
                <w:numId w:val="20"/>
              </w:numPr>
              <w:ind w:left="396" w:hanging="284"/>
              <w:jc w:val="both"/>
            </w:pPr>
            <w:r>
              <w:t>Tepelné zpracování odpadů – energetické využití, spalování, pyrolýza</w:t>
            </w:r>
          </w:p>
          <w:p w14:paraId="1C1ADB32" w14:textId="77777777" w:rsidR="00A46C50" w:rsidRDefault="00A46C50" w:rsidP="00DA5BB8">
            <w:pPr>
              <w:pStyle w:val="Odstavecseseznamem"/>
              <w:numPr>
                <w:ilvl w:val="0"/>
                <w:numId w:val="20"/>
              </w:numPr>
              <w:ind w:left="396" w:hanging="284"/>
              <w:jc w:val="both"/>
            </w:pPr>
            <w:r>
              <w:t>Biologické zpracování odpadů</w:t>
            </w:r>
          </w:p>
          <w:p w14:paraId="4D57D23F" w14:textId="77777777" w:rsidR="00A46C50" w:rsidRDefault="00A46C50" w:rsidP="00DA5BB8">
            <w:pPr>
              <w:pStyle w:val="Odstavecseseznamem"/>
              <w:numPr>
                <w:ilvl w:val="0"/>
                <w:numId w:val="20"/>
              </w:numPr>
              <w:ind w:left="396" w:hanging="284"/>
              <w:jc w:val="both"/>
            </w:pPr>
            <w:r>
              <w:t>Odpadní vody</w:t>
            </w:r>
          </w:p>
          <w:p w14:paraId="3D29A6DC" w14:textId="77777777" w:rsidR="00A46C50" w:rsidRDefault="00A46C50" w:rsidP="00DA5BB8">
            <w:pPr>
              <w:pStyle w:val="Odstavecseseznamem"/>
              <w:numPr>
                <w:ilvl w:val="0"/>
                <w:numId w:val="20"/>
              </w:numPr>
              <w:ind w:left="396" w:hanging="284"/>
              <w:jc w:val="both"/>
            </w:pPr>
            <w:r>
              <w:t>Skládkování</w:t>
            </w:r>
          </w:p>
          <w:p w14:paraId="01F315F3" w14:textId="77777777" w:rsidR="00A46C50" w:rsidRDefault="00A46C50" w:rsidP="00DA5BB8">
            <w:pPr>
              <w:pStyle w:val="Odstavecseseznamem"/>
              <w:numPr>
                <w:ilvl w:val="0"/>
                <w:numId w:val="20"/>
              </w:numPr>
              <w:ind w:left="396" w:hanging="284"/>
              <w:jc w:val="both"/>
            </w:pPr>
            <w:r>
              <w:t>Speciální a nebezpečné odpady</w:t>
            </w:r>
          </w:p>
        </w:tc>
      </w:tr>
      <w:tr w:rsidR="00A46C50" w14:paraId="4A9CF4DB" w14:textId="77777777" w:rsidTr="00AE4E20">
        <w:trPr>
          <w:trHeight w:val="265"/>
        </w:trPr>
        <w:tc>
          <w:tcPr>
            <w:tcW w:w="3653" w:type="dxa"/>
            <w:gridSpan w:val="2"/>
            <w:tcBorders>
              <w:top w:val="nil"/>
            </w:tcBorders>
            <w:shd w:val="clear" w:color="auto" w:fill="F7CAAC"/>
          </w:tcPr>
          <w:p w14:paraId="6FA0444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2693ED9" w14:textId="77777777" w:rsidR="00A46C50" w:rsidRDefault="00A46C50" w:rsidP="00A46C50">
            <w:pPr>
              <w:jc w:val="both"/>
            </w:pPr>
          </w:p>
        </w:tc>
      </w:tr>
      <w:tr w:rsidR="00A46C50" w14:paraId="6F3DAE9A" w14:textId="77777777" w:rsidTr="00CD704D">
        <w:trPr>
          <w:trHeight w:val="850"/>
        </w:trPr>
        <w:tc>
          <w:tcPr>
            <w:tcW w:w="9855" w:type="dxa"/>
            <w:gridSpan w:val="8"/>
            <w:tcBorders>
              <w:top w:val="nil"/>
            </w:tcBorders>
          </w:tcPr>
          <w:p w14:paraId="026A504D" w14:textId="77777777" w:rsidR="00A46C50" w:rsidRPr="001271EE" w:rsidRDefault="00A46C50" w:rsidP="00A46C50">
            <w:pPr>
              <w:pStyle w:val="Textkomente"/>
              <w:jc w:val="both"/>
              <w:rPr>
                <w:b/>
              </w:rPr>
            </w:pPr>
            <w:r w:rsidRPr="001271EE">
              <w:rPr>
                <w:b/>
              </w:rPr>
              <w:t>Povinná literatura</w:t>
            </w:r>
          </w:p>
          <w:p w14:paraId="43974C2D" w14:textId="3DD58A1A" w:rsidR="00A46C50" w:rsidRPr="001A4BB9" w:rsidRDefault="00A46C50" w:rsidP="00A46C50">
            <w:pPr>
              <w:shd w:val="clear" w:color="auto" w:fill="FFFFFF"/>
              <w:jc w:val="both"/>
            </w:pPr>
            <w:r w:rsidRPr="001A4BB9">
              <w:rPr>
                <w:color w:val="000000"/>
              </w:rPr>
              <w:t>LETCHER,</w:t>
            </w:r>
            <w:r>
              <w:rPr>
                <w:color w:val="000000"/>
              </w:rPr>
              <w:t xml:space="preserve"> T.M.</w:t>
            </w:r>
            <w:r w:rsidR="0043614B">
              <w:rPr>
                <w:color w:val="000000"/>
              </w:rPr>
              <w:t>,</w:t>
            </w:r>
            <w:r w:rsidRPr="001A4BB9">
              <w:rPr>
                <w:color w:val="000000"/>
              </w:rPr>
              <w:t xml:space="preserve"> VALLERO</w:t>
            </w:r>
            <w:r w:rsidR="0043614B">
              <w:rPr>
                <w:color w:val="000000"/>
              </w:rPr>
              <w:t xml:space="preserve">, </w:t>
            </w:r>
            <w:r w:rsidR="0043614B" w:rsidRPr="001A4BB9">
              <w:rPr>
                <w:color w:val="000000"/>
              </w:rPr>
              <w:t xml:space="preserve">D. A. </w:t>
            </w:r>
            <w:r w:rsidRPr="003527B3">
              <w:rPr>
                <w:i/>
                <w:color w:val="000000"/>
              </w:rPr>
              <w:t>Waste: a handbook for management</w:t>
            </w:r>
            <w:r w:rsidRPr="001A4BB9">
              <w:rPr>
                <w:color w:val="000000"/>
              </w:rPr>
              <w:t>. Second edition. Amsterdam: Academic Press</w:t>
            </w:r>
            <w:r w:rsidRPr="001A4BB9">
              <w:t>., 2019</w:t>
            </w:r>
            <w:r w:rsidR="0043614B">
              <w:t>.</w:t>
            </w:r>
            <w:r w:rsidRPr="001A4BB9">
              <w:t xml:space="preserve"> ISBN 978-0-12-815060-3.</w:t>
            </w:r>
          </w:p>
          <w:p w14:paraId="1E5228A7" w14:textId="4981F0AA" w:rsidR="00A46C50" w:rsidRPr="001A4BB9" w:rsidRDefault="00A46C50" w:rsidP="00A46C50">
            <w:pPr>
              <w:pStyle w:val="Textkomente"/>
              <w:jc w:val="both"/>
              <w:rPr>
                <w:rStyle w:val="Hypertextovodkaz"/>
              </w:rPr>
            </w:pPr>
            <w:r w:rsidRPr="001A4BB9">
              <w:t xml:space="preserve">BHAT, R. A., QADRI, </w:t>
            </w:r>
            <w:r w:rsidR="0043614B" w:rsidRPr="001A4BB9">
              <w:t>H.</w:t>
            </w:r>
            <w:r w:rsidR="0043614B">
              <w:t xml:space="preserve">, </w:t>
            </w:r>
            <w:r w:rsidRPr="001A4BB9">
              <w:t xml:space="preserve">WANI, </w:t>
            </w:r>
            <w:r w:rsidR="0043614B" w:rsidRPr="001A4BB9">
              <w:t>K. A.</w:t>
            </w:r>
            <w:r w:rsidR="0043614B">
              <w:t xml:space="preserve">, </w:t>
            </w:r>
            <w:r w:rsidRPr="001A4BB9">
              <w:t>DAR</w:t>
            </w:r>
            <w:r w:rsidR="0043614B">
              <w:t>,</w:t>
            </w:r>
            <w:r w:rsidR="0043614B" w:rsidRPr="001A4BB9">
              <w:t xml:space="preserve"> G. H.</w:t>
            </w:r>
            <w:r w:rsidR="0043614B">
              <w:t xml:space="preserve">, </w:t>
            </w:r>
            <w:r w:rsidRPr="001A4BB9">
              <w:t>MEHMOOD</w:t>
            </w:r>
            <w:r w:rsidR="0043614B">
              <w:t>,</w:t>
            </w:r>
            <w:r w:rsidR="0043614B" w:rsidRPr="001A4BB9">
              <w:t xml:space="preserve"> M. A</w:t>
            </w:r>
            <w:r w:rsidRPr="001A4BB9">
              <w:t>.</w:t>
            </w:r>
            <w:r w:rsidRPr="003527B3">
              <w:rPr>
                <w:i/>
              </w:rPr>
              <w:t xml:space="preserve"> Innovative Waste Management Technologies for Sustainable Development</w:t>
            </w:r>
            <w:r w:rsidRPr="001A4BB9">
              <w:t>. IGI Global, 2020</w:t>
            </w:r>
            <w:r>
              <w:t>,</w:t>
            </w:r>
            <w:r w:rsidRPr="001A4BB9">
              <w:t xml:space="preserve"> Practice, Progress, and Proficiency in Sustainability. ISBN 9781799800316. </w:t>
            </w:r>
            <w:hyperlink r:id="rId34" w:history="1">
              <w:r w:rsidRPr="003B1F39">
                <w:rPr>
                  <w:rStyle w:val="Hypertextovodkaz"/>
                  <w:color w:val="365F91" w:themeColor="accent1" w:themeShade="BF"/>
                </w:rPr>
                <w:t>https://www.igi-global.com/gateway/book/225845</w:t>
              </w:r>
            </w:hyperlink>
            <w:r>
              <w:rPr>
                <w:rStyle w:val="Hypertextovodkaz"/>
              </w:rPr>
              <w:t>.</w:t>
            </w:r>
          </w:p>
          <w:p w14:paraId="50EE5207" w14:textId="028EB24B" w:rsidR="00A46C50" w:rsidRPr="001A4BB9" w:rsidRDefault="00A46C50" w:rsidP="00A46C50">
            <w:pPr>
              <w:shd w:val="clear" w:color="auto" w:fill="FFFFFF"/>
              <w:jc w:val="both"/>
            </w:pPr>
            <w:r w:rsidRPr="001A4BB9">
              <w:t>GUO, W</w:t>
            </w:r>
            <w:r w:rsidR="0043614B">
              <w:t>.</w:t>
            </w:r>
            <w:r w:rsidRPr="001A4BB9">
              <w:t>, NGO</w:t>
            </w:r>
            <w:r w:rsidR="0043614B">
              <w:t>, H. H.</w:t>
            </w:r>
            <w:r w:rsidRPr="001A4BB9">
              <w:t>, SURAMPALLI</w:t>
            </w:r>
            <w:r w:rsidR="0043614B">
              <w:t>, R. Y.,</w:t>
            </w:r>
            <w:r w:rsidRPr="001A4BB9">
              <w:t xml:space="preserve"> ZHANG</w:t>
            </w:r>
            <w:r w:rsidR="0043614B">
              <w:t>, T. C</w:t>
            </w:r>
            <w:r w:rsidRPr="001A4BB9">
              <w:t xml:space="preserve">. </w:t>
            </w:r>
            <w:r w:rsidRPr="003527B3">
              <w:rPr>
                <w:i/>
              </w:rPr>
              <w:t>Sustainable Resource Management</w:t>
            </w:r>
            <w:r w:rsidRPr="001A4BB9">
              <w:t>, Volume I [online]. Wiley, 2021</w:t>
            </w:r>
            <w:r w:rsidR="0043614B">
              <w:t>.</w:t>
            </w:r>
            <w:r w:rsidRPr="001A4BB9">
              <w:t xml:space="preserve"> ISBN 9783527825394. Dostupné z:</w:t>
            </w:r>
            <w:r>
              <w:t xml:space="preserve"> </w:t>
            </w:r>
            <w:hyperlink r:id="rId35" w:history="1">
              <w:r w:rsidRPr="003B1F39">
                <w:rPr>
                  <w:rStyle w:val="Hypertextovodkaz"/>
                  <w:color w:val="365F91" w:themeColor="accent1" w:themeShade="BF"/>
                </w:rPr>
                <w:t>https://onlinelibrary.wiley.com/doi/book/10.1002/9783527825394</w:t>
              </w:r>
            </w:hyperlink>
            <w:r w:rsidRPr="003B1F39">
              <w:rPr>
                <w:color w:val="365F91" w:themeColor="accent1" w:themeShade="BF"/>
                <w:u w:val="single"/>
              </w:rPr>
              <w:t>.</w:t>
            </w:r>
          </w:p>
          <w:p w14:paraId="61CDBBB2" w14:textId="2A9A8FF7" w:rsidR="00A46C50" w:rsidRPr="001271EE" w:rsidRDefault="00A46C50" w:rsidP="00A46C50">
            <w:pPr>
              <w:jc w:val="both"/>
            </w:pPr>
            <w:r w:rsidRPr="001A4BB9">
              <w:t>ZICHA, J</w:t>
            </w:r>
            <w:r w:rsidR="0043614B">
              <w:t>.</w:t>
            </w:r>
            <w:r w:rsidRPr="001A4BB9">
              <w:t>, SMÉKALOVÁ,</w:t>
            </w:r>
            <w:r w:rsidR="0043614B">
              <w:t xml:space="preserve"> L.,</w:t>
            </w:r>
            <w:r w:rsidRPr="001A4BB9">
              <w:t xml:space="preserve"> KAPPLOVÁ</w:t>
            </w:r>
            <w:r w:rsidR="0043614B">
              <w:t>, O.,</w:t>
            </w:r>
            <w:r w:rsidRPr="001A4BB9">
              <w:t xml:space="preserve"> HOLOVKO</w:t>
            </w:r>
            <w:r w:rsidR="0043614B">
              <w:t>, L. O</w:t>
            </w:r>
            <w:r w:rsidRPr="001A4BB9">
              <w:t xml:space="preserve">. </w:t>
            </w:r>
            <w:r w:rsidRPr="003527B3">
              <w:rPr>
                <w:i/>
              </w:rPr>
              <w:t>Management of municipal waste in the EU member states: best practices.</w:t>
            </w:r>
            <w:r w:rsidRPr="001A4BB9">
              <w:t xml:space="preserve"> Zlin: Tomas Bata University, 2021, 1 online zdroj</w:t>
            </w:r>
            <w:r>
              <w:t>,</w:t>
            </w:r>
            <w:r w:rsidRPr="001A4BB9">
              <w:t xml:space="preserve"> 103 s. ISBN 978-80-7678-055-2. Dostupné také z: </w:t>
            </w:r>
            <w:hyperlink r:id="rId36" w:history="1">
              <w:r w:rsidRPr="003B1F39">
                <w:rPr>
                  <w:rStyle w:val="Hypertextovodkaz"/>
                  <w:color w:val="365F91" w:themeColor="accent1" w:themeShade="BF"/>
                </w:rPr>
                <w:t>https://digilib.k.utb.cz/handle/10563/50140</w:t>
              </w:r>
            </w:hyperlink>
            <w:r w:rsidRPr="003B1F39">
              <w:rPr>
                <w:color w:val="365F91" w:themeColor="accent1" w:themeShade="BF"/>
                <w:u w:val="single"/>
              </w:rPr>
              <w:t>.</w:t>
            </w:r>
          </w:p>
          <w:p w14:paraId="2CA67DBF" w14:textId="77777777" w:rsidR="00A46C50" w:rsidRPr="001271EE" w:rsidRDefault="00A46C50" w:rsidP="00A46C50">
            <w:pPr>
              <w:jc w:val="both"/>
              <w:rPr>
                <w:b/>
              </w:rPr>
            </w:pPr>
            <w:r w:rsidRPr="001271EE">
              <w:rPr>
                <w:b/>
              </w:rPr>
              <w:t>Doporučená literatura</w:t>
            </w:r>
          </w:p>
          <w:p w14:paraId="0A32D950" w14:textId="1883753F" w:rsidR="00A46C50" w:rsidRPr="003B1F39" w:rsidRDefault="00A46C50" w:rsidP="00A46C50">
            <w:pPr>
              <w:shd w:val="clear" w:color="auto" w:fill="FFFFFF"/>
              <w:jc w:val="both"/>
              <w:rPr>
                <w:color w:val="365F91" w:themeColor="accent1" w:themeShade="BF"/>
                <w:u w:val="single"/>
              </w:rPr>
            </w:pPr>
            <w:r w:rsidRPr="003527B3">
              <w:t xml:space="preserve">AKKUCUK, U. </w:t>
            </w:r>
            <w:r w:rsidRPr="003527B3">
              <w:rPr>
                <w:i/>
              </w:rPr>
              <w:t>The Circular Economy and Its Implications on Sustainability and the Green Supply Chain</w:t>
            </w:r>
            <w:r w:rsidRPr="003527B3">
              <w:t>. IGI Global, 2019</w:t>
            </w:r>
            <w:r w:rsidR="0043614B">
              <w:t>.</w:t>
            </w:r>
            <w:r w:rsidRPr="003527B3">
              <w:t xml:space="preserve"> ISBN 9781522581093</w:t>
            </w:r>
            <w:r w:rsidR="0043614B">
              <w:t>.</w:t>
            </w:r>
            <w:r w:rsidRPr="003527B3">
              <w:t xml:space="preserve"> </w:t>
            </w:r>
            <w:hyperlink r:id="rId37" w:history="1">
              <w:r w:rsidRPr="003B1F39">
                <w:rPr>
                  <w:rStyle w:val="Hypertextovodkaz"/>
                  <w:color w:val="365F91" w:themeColor="accent1" w:themeShade="BF"/>
                </w:rPr>
                <w:t>https://www.igi-global.com/gateway/book/214498</w:t>
              </w:r>
            </w:hyperlink>
            <w:r w:rsidRPr="003B1F39">
              <w:rPr>
                <w:rStyle w:val="Hypertextovodkaz"/>
                <w:color w:val="365F91" w:themeColor="accent1" w:themeShade="BF"/>
              </w:rPr>
              <w:t>.</w:t>
            </w:r>
          </w:p>
          <w:p w14:paraId="5BC78C21" w14:textId="4AFE1524" w:rsidR="00A46C50" w:rsidRPr="003527B3" w:rsidRDefault="00A46C50" w:rsidP="00A46C50">
            <w:pPr>
              <w:jc w:val="both"/>
            </w:pPr>
            <w:r w:rsidRPr="003527B3">
              <w:t>RUDOLPH, N</w:t>
            </w:r>
            <w:r w:rsidR="0043614B">
              <w:t>.</w:t>
            </w:r>
            <w:r w:rsidRPr="003527B3">
              <w:t>, KIESEL</w:t>
            </w:r>
            <w:r w:rsidR="0043614B">
              <w:t xml:space="preserve">, R., </w:t>
            </w:r>
            <w:r w:rsidRPr="003527B3">
              <w:t>AUMNATE</w:t>
            </w:r>
            <w:r w:rsidR="0043614B">
              <w:t>, CH</w:t>
            </w:r>
            <w:r w:rsidRPr="003527B3">
              <w:t xml:space="preserve">. </w:t>
            </w:r>
            <w:r w:rsidRPr="005A21ED">
              <w:rPr>
                <w:i/>
              </w:rPr>
              <w:t>Understanding plastics recycling: economic, ecological, and technical aspects of plastic waste handling.</w:t>
            </w:r>
            <w:r w:rsidRPr="003527B3">
              <w:t xml:space="preserve"> Munich: Hanser Publishers, 2017</w:t>
            </w:r>
            <w:r>
              <w:t>,</w:t>
            </w:r>
            <w:r w:rsidRPr="003527B3">
              <w:t xml:space="preserve"> 117 s. ISBN 9781569906767.</w:t>
            </w:r>
          </w:p>
          <w:p w14:paraId="344DBE7B" w14:textId="155A0AE4" w:rsidR="0043614B" w:rsidRDefault="00A46C50" w:rsidP="0043614B">
            <w:pPr>
              <w:jc w:val="both"/>
            </w:pPr>
            <w:r w:rsidRPr="003527B3">
              <w:t>H</w:t>
            </w:r>
            <w:r w:rsidRPr="003527B3">
              <w:rPr>
                <w:caps/>
              </w:rPr>
              <w:t>oluszko</w:t>
            </w:r>
            <w:r w:rsidRPr="003527B3">
              <w:t xml:space="preserve">, M.E., </w:t>
            </w:r>
            <w:r w:rsidRPr="003527B3">
              <w:rPr>
                <w:caps/>
              </w:rPr>
              <w:t>Kumar</w:t>
            </w:r>
            <w:r w:rsidRPr="003527B3">
              <w:t xml:space="preserve">, A., </w:t>
            </w:r>
            <w:r w:rsidRPr="003527B3">
              <w:rPr>
                <w:caps/>
              </w:rPr>
              <w:t>Espinosa</w:t>
            </w:r>
            <w:r w:rsidRPr="003527B3">
              <w:t xml:space="preserve">, D.C.R. </w:t>
            </w:r>
            <w:r w:rsidRPr="005A21ED">
              <w:rPr>
                <w:i/>
              </w:rPr>
              <w:t>Electronic Waste: Recycling and Reprocessing for a Sustainable Future</w:t>
            </w:r>
            <w:r>
              <w:rPr>
                <w:i/>
              </w:rPr>
              <w:t>.</w:t>
            </w:r>
            <w:r w:rsidRPr="003527B3">
              <w:t xml:space="preserve"> Weinheim, Germany: Wiley</w:t>
            </w:r>
            <w:r w:rsidR="0043614B">
              <w:t>.</w:t>
            </w:r>
            <w:r w:rsidRPr="003527B3">
              <w:t xml:space="preserve"> 2022</w:t>
            </w:r>
            <w:r w:rsidR="0043614B">
              <w:t>.</w:t>
            </w:r>
            <w:r w:rsidRPr="003527B3">
              <w:t xml:space="preserve"> ISBN 9783527816422</w:t>
            </w:r>
            <w:r w:rsidR="0043614B">
              <w:t xml:space="preserve">. </w:t>
            </w:r>
          </w:p>
          <w:p w14:paraId="1157C56D" w14:textId="712BB1B7" w:rsidR="00A46C50" w:rsidRDefault="00E502A2" w:rsidP="0043614B">
            <w:pPr>
              <w:jc w:val="both"/>
            </w:pPr>
            <w:hyperlink r:id="rId38" w:history="1">
              <w:r w:rsidR="0043614B" w:rsidRPr="006C2405">
                <w:rPr>
                  <w:rStyle w:val="Hypertextovodkaz"/>
                </w:rPr>
                <w:t>https://onlinelibrary.wiley.com/doi/book/10.1002/9783527816392</w:t>
              </w:r>
            </w:hyperlink>
          </w:p>
        </w:tc>
      </w:tr>
      <w:tr w:rsidR="00A46C50" w14:paraId="027CE2D6" w14:textId="77777777" w:rsidTr="00AE4E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603924" w14:textId="77777777" w:rsidR="00A46C50" w:rsidRDefault="00A46C50" w:rsidP="00A46C50">
            <w:pPr>
              <w:jc w:val="center"/>
              <w:rPr>
                <w:b/>
              </w:rPr>
            </w:pPr>
            <w:r>
              <w:rPr>
                <w:b/>
              </w:rPr>
              <w:lastRenderedPageBreak/>
              <w:t>Informace ke kombinované nebo distanční formě</w:t>
            </w:r>
          </w:p>
        </w:tc>
      </w:tr>
      <w:tr w:rsidR="00A46C50" w14:paraId="058D4AB6" w14:textId="77777777" w:rsidTr="00AE4E20">
        <w:tc>
          <w:tcPr>
            <w:tcW w:w="4787" w:type="dxa"/>
            <w:gridSpan w:val="3"/>
            <w:tcBorders>
              <w:top w:val="single" w:sz="2" w:space="0" w:color="auto"/>
            </w:tcBorders>
            <w:shd w:val="clear" w:color="auto" w:fill="F7CAAC"/>
          </w:tcPr>
          <w:p w14:paraId="0C16ED88" w14:textId="77777777" w:rsidR="00A46C50" w:rsidRDefault="00A46C50" w:rsidP="00A46C50">
            <w:pPr>
              <w:jc w:val="both"/>
            </w:pPr>
            <w:r>
              <w:rPr>
                <w:b/>
              </w:rPr>
              <w:t>Rozsah konzultací (soustředění)</w:t>
            </w:r>
          </w:p>
        </w:tc>
        <w:tc>
          <w:tcPr>
            <w:tcW w:w="889" w:type="dxa"/>
            <w:tcBorders>
              <w:top w:val="single" w:sz="2" w:space="0" w:color="auto"/>
            </w:tcBorders>
          </w:tcPr>
          <w:p w14:paraId="66A34051" w14:textId="77777777" w:rsidR="00A46C50" w:rsidRDefault="00A46C50" w:rsidP="00A46C50">
            <w:pPr>
              <w:jc w:val="both"/>
            </w:pPr>
            <w:r>
              <w:t xml:space="preserve"> 15</w:t>
            </w:r>
          </w:p>
        </w:tc>
        <w:tc>
          <w:tcPr>
            <w:tcW w:w="4179" w:type="dxa"/>
            <w:gridSpan w:val="4"/>
            <w:tcBorders>
              <w:top w:val="single" w:sz="2" w:space="0" w:color="auto"/>
            </w:tcBorders>
            <w:shd w:val="clear" w:color="auto" w:fill="F7CAAC"/>
          </w:tcPr>
          <w:p w14:paraId="1FE73FF5" w14:textId="77777777" w:rsidR="00A46C50" w:rsidRDefault="00A46C50" w:rsidP="00A46C50">
            <w:pPr>
              <w:jc w:val="both"/>
              <w:rPr>
                <w:b/>
              </w:rPr>
            </w:pPr>
            <w:r>
              <w:rPr>
                <w:b/>
              </w:rPr>
              <w:t xml:space="preserve">hodin </w:t>
            </w:r>
          </w:p>
        </w:tc>
      </w:tr>
      <w:tr w:rsidR="00A46C50" w14:paraId="4991E37E" w14:textId="77777777" w:rsidTr="00AE4E20">
        <w:tc>
          <w:tcPr>
            <w:tcW w:w="9855" w:type="dxa"/>
            <w:gridSpan w:val="8"/>
            <w:shd w:val="clear" w:color="auto" w:fill="F7CAAC"/>
          </w:tcPr>
          <w:p w14:paraId="1877DE25" w14:textId="77777777" w:rsidR="00A46C50" w:rsidRDefault="00A46C50" w:rsidP="00A46C50">
            <w:pPr>
              <w:jc w:val="both"/>
              <w:rPr>
                <w:b/>
              </w:rPr>
            </w:pPr>
            <w:r>
              <w:rPr>
                <w:b/>
              </w:rPr>
              <w:t>Informace o způsobu kontaktu s vyučujícím</w:t>
            </w:r>
          </w:p>
        </w:tc>
      </w:tr>
      <w:tr w:rsidR="00A46C50" w14:paraId="027DEC78" w14:textId="77777777" w:rsidTr="00597A64">
        <w:trPr>
          <w:trHeight w:val="881"/>
        </w:trPr>
        <w:tc>
          <w:tcPr>
            <w:tcW w:w="9855" w:type="dxa"/>
            <w:gridSpan w:val="8"/>
          </w:tcPr>
          <w:p w14:paraId="7CD13F7F" w14:textId="34FEC0E8"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33E5587D" w14:textId="77777777" w:rsidR="00A46C50" w:rsidRDefault="00A46C50" w:rsidP="00A46C50"/>
    <w:p w14:paraId="0080834A" w14:textId="77777777" w:rsidR="00A46C50" w:rsidRDefault="00A46C50" w:rsidP="00A46C50"/>
    <w:p w14:paraId="5D396A20" w14:textId="77777777" w:rsidR="00A46C50" w:rsidRDefault="00A46C50" w:rsidP="00A46C50"/>
    <w:p w14:paraId="7EA928F6" w14:textId="77777777" w:rsidR="00A46C50" w:rsidRDefault="00A46C50" w:rsidP="00A46C50"/>
    <w:p w14:paraId="3A955AC8" w14:textId="77777777" w:rsidR="00A46C50" w:rsidRDefault="00A46C50" w:rsidP="00A46C50"/>
    <w:p w14:paraId="0EC87669" w14:textId="77777777" w:rsidR="00A46C50" w:rsidRDefault="00A46C50" w:rsidP="00A46C50"/>
    <w:p w14:paraId="3B73661F" w14:textId="77777777" w:rsidR="00A46C50" w:rsidRDefault="00A46C50" w:rsidP="00A46C50"/>
    <w:p w14:paraId="55219425" w14:textId="77777777" w:rsidR="00A46C50" w:rsidRDefault="00A46C50" w:rsidP="00A46C50"/>
    <w:p w14:paraId="043D23F7" w14:textId="77777777" w:rsidR="00A46C50" w:rsidRDefault="00A46C50" w:rsidP="00A46C50"/>
    <w:p w14:paraId="38996A03" w14:textId="77777777" w:rsidR="00A46C50" w:rsidRDefault="00A46C50" w:rsidP="00A46C50"/>
    <w:p w14:paraId="7084C02A" w14:textId="77777777" w:rsidR="00A46C50" w:rsidRDefault="00A46C50" w:rsidP="00A46C50"/>
    <w:p w14:paraId="2FCD0B9C" w14:textId="77777777" w:rsidR="00A46C50" w:rsidRDefault="00A46C50" w:rsidP="00A46C50"/>
    <w:p w14:paraId="68433F5A" w14:textId="77777777" w:rsidR="00A46C50" w:rsidRDefault="00A46C50" w:rsidP="00A46C50"/>
    <w:p w14:paraId="76E25E2C" w14:textId="77777777" w:rsidR="00A46C50" w:rsidRDefault="00A46C50" w:rsidP="00A46C50"/>
    <w:p w14:paraId="6543AF33" w14:textId="77777777" w:rsidR="00A46C50" w:rsidRDefault="00A46C50" w:rsidP="00A46C50"/>
    <w:p w14:paraId="70A5230C" w14:textId="77777777" w:rsidR="00A46C50" w:rsidRDefault="00A46C50" w:rsidP="00A46C50"/>
    <w:p w14:paraId="0A3E764E" w14:textId="77777777" w:rsidR="00A46C50" w:rsidRDefault="00A46C50" w:rsidP="00A46C50"/>
    <w:p w14:paraId="194D3407" w14:textId="77777777" w:rsidR="00A46C50" w:rsidRDefault="00A46C50" w:rsidP="00A46C50"/>
    <w:p w14:paraId="41D1B208" w14:textId="77777777" w:rsidR="00A46C50" w:rsidRDefault="00A46C50" w:rsidP="00A46C50"/>
    <w:p w14:paraId="24A7AD4E" w14:textId="77777777" w:rsidR="00A46C50" w:rsidRDefault="00A46C50" w:rsidP="00A46C50"/>
    <w:p w14:paraId="4FB05F5A" w14:textId="77777777" w:rsidR="00A46C50" w:rsidRDefault="00A46C50" w:rsidP="00A46C50"/>
    <w:p w14:paraId="3C46ED9E" w14:textId="77777777" w:rsidR="00A46C50" w:rsidRDefault="00A46C50" w:rsidP="00A46C50"/>
    <w:p w14:paraId="08168BC9" w14:textId="77777777" w:rsidR="00A46C50" w:rsidRDefault="00A46C50" w:rsidP="00A46C50"/>
    <w:p w14:paraId="63FD5923" w14:textId="77777777" w:rsidR="00A46C50" w:rsidRDefault="00A46C50" w:rsidP="00A46C50"/>
    <w:p w14:paraId="0951799F" w14:textId="77777777" w:rsidR="00A46C50" w:rsidRDefault="00A46C50" w:rsidP="00A46C50"/>
    <w:p w14:paraId="15B37D70" w14:textId="77777777" w:rsidR="00A46C50" w:rsidRDefault="00A46C50" w:rsidP="00A46C50"/>
    <w:p w14:paraId="21DFFFC4" w14:textId="77777777" w:rsidR="00A46C50" w:rsidRDefault="00A46C50" w:rsidP="00A46C50"/>
    <w:p w14:paraId="2963C005" w14:textId="77777777" w:rsidR="00A46C50" w:rsidRDefault="00A46C50" w:rsidP="00A46C50"/>
    <w:p w14:paraId="72CA5408" w14:textId="77777777" w:rsidR="00A46C50" w:rsidRDefault="00A46C50" w:rsidP="00A46C50"/>
    <w:p w14:paraId="5706BD67" w14:textId="77777777" w:rsidR="00A46C50" w:rsidRDefault="00A46C50" w:rsidP="00A46C50"/>
    <w:p w14:paraId="389CF40E" w14:textId="77777777" w:rsidR="00A46C50" w:rsidRDefault="00A46C50" w:rsidP="00A46C50"/>
    <w:p w14:paraId="784B9C8B" w14:textId="77777777" w:rsidR="00A46C50" w:rsidRDefault="00A46C50" w:rsidP="00A46C50"/>
    <w:p w14:paraId="07C16A13" w14:textId="77777777" w:rsidR="00A46C50" w:rsidRDefault="00A46C50" w:rsidP="00A46C50"/>
    <w:p w14:paraId="220F0BD5" w14:textId="77777777" w:rsidR="00A46C50" w:rsidRDefault="00A46C50" w:rsidP="00A46C50"/>
    <w:p w14:paraId="3645B54F" w14:textId="77777777" w:rsidR="00A46C50" w:rsidRDefault="00A46C50" w:rsidP="00A46C50"/>
    <w:p w14:paraId="2B4963C1" w14:textId="77777777" w:rsidR="00A46C50" w:rsidRDefault="00A46C50" w:rsidP="00A46C50"/>
    <w:p w14:paraId="3984A49A" w14:textId="77777777" w:rsidR="00A46C50" w:rsidRDefault="00A46C50" w:rsidP="00A46C50"/>
    <w:p w14:paraId="30AB7858" w14:textId="77777777" w:rsidR="00A46C50" w:rsidRDefault="00A46C50" w:rsidP="00A46C50"/>
    <w:p w14:paraId="3D349DFD" w14:textId="77777777" w:rsidR="00A46C50" w:rsidRDefault="00A46C50" w:rsidP="00A46C50"/>
    <w:p w14:paraId="269DBA78" w14:textId="77777777" w:rsidR="00A46C50" w:rsidRDefault="00A46C50" w:rsidP="00A46C50"/>
    <w:p w14:paraId="0C0752FB" w14:textId="77777777" w:rsidR="00A46C50" w:rsidRDefault="00A46C50" w:rsidP="00A46C50"/>
    <w:p w14:paraId="1007224E" w14:textId="77777777" w:rsidR="00A46C50" w:rsidRDefault="00A46C50" w:rsidP="00A46C50"/>
    <w:p w14:paraId="7834AC0F" w14:textId="6E190AB9" w:rsidR="00597A64" w:rsidRDefault="00597A64"/>
    <w:p w14:paraId="3770668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4B3C716A" w14:textId="77777777" w:rsidTr="00A46C50">
        <w:tc>
          <w:tcPr>
            <w:tcW w:w="9855" w:type="dxa"/>
            <w:gridSpan w:val="8"/>
            <w:tcBorders>
              <w:bottom w:val="double" w:sz="4" w:space="0" w:color="auto"/>
            </w:tcBorders>
            <w:shd w:val="clear" w:color="auto" w:fill="BDD6EE"/>
          </w:tcPr>
          <w:p w14:paraId="7CBBC9DF" w14:textId="7259C057" w:rsidR="00A46C50" w:rsidRDefault="00A46C50" w:rsidP="00A46C50">
            <w:pPr>
              <w:jc w:val="both"/>
              <w:rPr>
                <w:b/>
                <w:sz w:val="28"/>
              </w:rPr>
            </w:pPr>
            <w:r>
              <w:lastRenderedPageBreak/>
              <w:br w:type="page"/>
            </w:r>
            <w:r>
              <w:rPr>
                <w:b/>
                <w:sz w:val="28"/>
              </w:rPr>
              <w:t>B-III – Charakteristika studijního předmětu</w:t>
            </w:r>
          </w:p>
        </w:tc>
      </w:tr>
      <w:tr w:rsidR="00A46C50" w14:paraId="3A66D1CF" w14:textId="77777777" w:rsidTr="00A46C50">
        <w:tc>
          <w:tcPr>
            <w:tcW w:w="3086" w:type="dxa"/>
            <w:tcBorders>
              <w:top w:val="double" w:sz="4" w:space="0" w:color="auto"/>
            </w:tcBorders>
            <w:shd w:val="clear" w:color="auto" w:fill="F7CAAC"/>
          </w:tcPr>
          <w:p w14:paraId="68D7BDA8"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793C12E" w14:textId="77777777" w:rsidR="00A46C50" w:rsidRDefault="00A46C50" w:rsidP="00A46C50">
            <w:pPr>
              <w:jc w:val="both"/>
            </w:pPr>
            <w:r>
              <w:t>Management udržitelného rozvoje</w:t>
            </w:r>
          </w:p>
        </w:tc>
      </w:tr>
      <w:tr w:rsidR="00A46C50" w14:paraId="3AB8C8B4" w14:textId="77777777" w:rsidTr="00A46C50">
        <w:tc>
          <w:tcPr>
            <w:tcW w:w="3086" w:type="dxa"/>
            <w:shd w:val="clear" w:color="auto" w:fill="F7CAAC"/>
          </w:tcPr>
          <w:p w14:paraId="158BD2B6" w14:textId="77777777" w:rsidR="00A46C50" w:rsidRDefault="00A46C50" w:rsidP="00A46C50">
            <w:pPr>
              <w:jc w:val="both"/>
              <w:rPr>
                <w:b/>
              </w:rPr>
            </w:pPr>
            <w:r>
              <w:rPr>
                <w:b/>
              </w:rPr>
              <w:t>Typ předmětu</w:t>
            </w:r>
          </w:p>
        </w:tc>
        <w:tc>
          <w:tcPr>
            <w:tcW w:w="3406" w:type="dxa"/>
            <w:gridSpan w:val="4"/>
          </w:tcPr>
          <w:p w14:paraId="301F41CC" w14:textId="1D8A1E39" w:rsidR="00A46C50" w:rsidRDefault="008D0107" w:rsidP="00A46C50">
            <w:pPr>
              <w:jc w:val="both"/>
            </w:pPr>
            <w:r>
              <w:t>p</w:t>
            </w:r>
            <w:r w:rsidR="00A46C50">
              <w:t>ovinný „PZ“</w:t>
            </w:r>
          </w:p>
        </w:tc>
        <w:tc>
          <w:tcPr>
            <w:tcW w:w="2695" w:type="dxa"/>
            <w:gridSpan w:val="2"/>
            <w:shd w:val="clear" w:color="auto" w:fill="F7CAAC"/>
          </w:tcPr>
          <w:p w14:paraId="3A2BF2FF" w14:textId="77777777" w:rsidR="00A46C50" w:rsidRDefault="00A46C50" w:rsidP="00A46C50">
            <w:pPr>
              <w:jc w:val="both"/>
            </w:pPr>
            <w:r>
              <w:rPr>
                <w:b/>
              </w:rPr>
              <w:t>doporučený ročník / semestr</w:t>
            </w:r>
          </w:p>
        </w:tc>
        <w:tc>
          <w:tcPr>
            <w:tcW w:w="668" w:type="dxa"/>
          </w:tcPr>
          <w:p w14:paraId="4315E9D8" w14:textId="77777777" w:rsidR="00A46C50" w:rsidRDefault="00A46C50" w:rsidP="00A46C50">
            <w:pPr>
              <w:jc w:val="both"/>
            </w:pPr>
            <w:r>
              <w:t>2/ZS</w:t>
            </w:r>
          </w:p>
        </w:tc>
      </w:tr>
      <w:tr w:rsidR="00A46C50" w14:paraId="640EF408" w14:textId="77777777" w:rsidTr="00A46C50">
        <w:tc>
          <w:tcPr>
            <w:tcW w:w="3086" w:type="dxa"/>
            <w:shd w:val="clear" w:color="auto" w:fill="F7CAAC"/>
          </w:tcPr>
          <w:p w14:paraId="5DF874EF" w14:textId="77777777" w:rsidR="00A46C50" w:rsidRDefault="00A46C50" w:rsidP="00A46C50">
            <w:pPr>
              <w:jc w:val="both"/>
              <w:rPr>
                <w:b/>
              </w:rPr>
            </w:pPr>
            <w:r>
              <w:rPr>
                <w:b/>
              </w:rPr>
              <w:t>Rozsah studijního předmětu</w:t>
            </w:r>
          </w:p>
        </w:tc>
        <w:tc>
          <w:tcPr>
            <w:tcW w:w="1701" w:type="dxa"/>
            <w:gridSpan w:val="2"/>
          </w:tcPr>
          <w:p w14:paraId="1FAAE2F9" w14:textId="77777777" w:rsidR="00A46C50" w:rsidRDefault="00A46C50" w:rsidP="00A46C50">
            <w:pPr>
              <w:jc w:val="both"/>
            </w:pPr>
            <w:r>
              <w:t>26p + 13s</w:t>
            </w:r>
          </w:p>
        </w:tc>
        <w:tc>
          <w:tcPr>
            <w:tcW w:w="889" w:type="dxa"/>
            <w:shd w:val="clear" w:color="auto" w:fill="F7CAAC"/>
          </w:tcPr>
          <w:p w14:paraId="79D21E61" w14:textId="77777777" w:rsidR="00A46C50" w:rsidRDefault="00A46C50" w:rsidP="00A46C50">
            <w:pPr>
              <w:jc w:val="both"/>
              <w:rPr>
                <w:b/>
              </w:rPr>
            </w:pPr>
            <w:r>
              <w:rPr>
                <w:b/>
              </w:rPr>
              <w:t xml:space="preserve">hod. </w:t>
            </w:r>
          </w:p>
        </w:tc>
        <w:tc>
          <w:tcPr>
            <w:tcW w:w="816" w:type="dxa"/>
          </w:tcPr>
          <w:p w14:paraId="0CE46AB9" w14:textId="77777777" w:rsidR="00A46C50" w:rsidRDefault="00A46C50" w:rsidP="00A46C50">
            <w:pPr>
              <w:jc w:val="both"/>
            </w:pPr>
            <w:r>
              <w:t>39</w:t>
            </w:r>
          </w:p>
        </w:tc>
        <w:tc>
          <w:tcPr>
            <w:tcW w:w="2156" w:type="dxa"/>
            <w:shd w:val="clear" w:color="auto" w:fill="F7CAAC"/>
          </w:tcPr>
          <w:p w14:paraId="31DEFBDF" w14:textId="77777777" w:rsidR="00A46C50" w:rsidRDefault="00A46C50" w:rsidP="00A46C50">
            <w:pPr>
              <w:jc w:val="both"/>
              <w:rPr>
                <w:b/>
              </w:rPr>
            </w:pPr>
            <w:r>
              <w:rPr>
                <w:b/>
              </w:rPr>
              <w:t>kreditů</w:t>
            </w:r>
          </w:p>
        </w:tc>
        <w:tc>
          <w:tcPr>
            <w:tcW w:w="1207" w:type="dxa"/>
            <w:gridSpan w:val="2"/>
          </w:tcPr>
          <w:p w14:paraId="52716A7C" w14:textId="77777777" w:rsidR="00A46C50" w:rsidRDefault="00A46C50" w:rsidP="00A46C50">
            <w:pPr>
              <w:jc w:val="both"/>
            </w:pPr>
            <w:r>
              <w:t>5</w:t>
            </w:r>
          </w:p>
        </w:tc>
      </w:tr>
      <w:tr w:rsidR="00A46C50" w14:paraId="3047708D" w14:textId="77777777" w:rsidTr="00A46C50">
        <w:tc>
          <w:tcPr>
            <w:tcW w:w="3086" w:type="dxa"/>
            <w:shd w:val="clear" w:color="auto" w:fill="F7CAAC"/>
          </w:tcPr>
          <w:p w14:paraId="2CB4C0B5" w14:textId="77777777" w:rsidR="00A46C50" w:rsidRDefault="00A46C50" w:rsidP="00A46C50">
            <w:pPr>
              <w:jc w:val="both"/>
              <w:rPr>
                <w:b/>
                <w:sz w:val="22"/>
              </w:rPr>
            </w:pPr>
            <w:r>
              <w:rPr>
                <w:b/>
              </w:rPr>
              <w:t>Prerekvizity, korekvizity, ekvivalence</w:t>
            </w:r>
          </w:p>
        </w:tc>
        <w:tc>
          <w:tcPr>
            <w:tcW w:w="6769" w:type="dxa"/>
            <w:gridSpan w:val="7"/>
          </w:tcPr>
          <w:p w14:paraId="2D51A583" w14:textId="77777777" w:rsidR="00A46C50" w:rsidRDefault="00A46C50" w:rsidP="00A46C50">
            <w:pPr>
              <w:jc w:val="both"/>
            </w:pPr>
          </w:p>
        </w:tc>
      </w:tr>
      <w:tr w:rsidR="00A46C50" w14:paraId="31D87EB2" w14:textId="77777777" w:rsidTr="00A46C50">
        <w:tc>
          <w:tcPr>
            <w:tcW w:w="3086" w:type="dxa"/>
            <w:shd w:val="clear" w:color="auto" w:fill="F7CAAC"/>
          </w:tcPr>
          <w:p w14:paraId="3FB5A285" w14:textId="77777777" w:rsidR="00A46C50" w:rsidRDefault="00A46C50" w:rsidP="00A46C50">
            <w:pPr>
              <w:jc w:val="both"/>
              <w:rPr>
                <w:b/>
              </w:rPr>
            </w:pPr>
            <w:r>
              <w:rPr>
                <w:b/>
              </w:rPr>
              <w:t>Způsob ověření studijních výsledků</w:t>
            </w:r>
          </w:p>
        </w:tc>
        <w:tc>
          <w:tcPr>
            <w:tcW w:w="3406" w:type="dxa"/>
            <w:gridSpan w:val="4"/>
          </w:tcPr>
          <w:p w14:paraId="3628A53A" w14:textId="77777777" w:rsidR="00A46C50" w:rsidRDefault="00A46C50" w:rsidP="00A46C50">
            <w:pPr>
              <w:jc w:val="both"/>
            </w:pPr>
            <w:r>
              <w:t>zápočet, zkouška</w:t>
            </w:r>
          </w:p>
        </w:tc>
        <w:tc>
          <w:tcPr>
            <w:tcW w:w="2156" w:type="dxa"/>
            <w:shd w:val="clear" w:color="auto" w:fill="F7CAAC"/>
          </w:tcPr>
          <w:p w14:paraId="505784E6" w14:textId="77777777" w:rsidR="00A46C50" w:rsidRDefault="00A46C50" w:rsidP="00A46C50">
            <w:pPr>
              <w:jc w:val="both"/>
              <w:rPr>
                <w:b/>
              </w:rPr>
            </w:pPr>
            <w:r>
              <w:rPr>
                <w:b/>
              </w:rPr>
              <w:t>Forma výuky</w:t>
            </w:r>
          </w:p>
        </w:tc>
        <w:tc>
          <w:tcPr>
            <w:tcW w:w="1207" w:type="dxa"/>
            <w:gridSpan w:val="2"/>
          </w:tcPr>
          <w:p w14:paraId="48925BCC" w14:textId="77777777" w:rsidR="00A46C50" w:rsidRDefault="00A46C50" w:rsidP="00A46C50">
            <w:pPr>
              <w:jc w:val="both"/>
            </w:pPr>
            <w:r>
              <w:t>přednáška, seminář</w:t>
            </w:r>
          </w:p>
        </w:tc>
      </w:tr>
      <w:tr w:rsidR="00A46C50" w14:paraId="5C8D014A" w14:textId="77777777" w:rsidTr="00A46C50">
        <w:tc>
          <w:tcPr>
            <w:tcW w:w="3086" w:type="dxa"/>
            <w:shd w:val="clear" w:color="auto" w:fill="F7CAAC"/>
          </w:tcPr>
          <w:p w14:paraId="5981477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6D28489" w14:textId="4F979785" w:rsidR="00A46C50" w:rsidRDefault="00A46C50" w:rsidP="00CD704D">
            <w:pPr>
              <w:jc w:val="both"/>
            </w:pPr>
            <w:r>
              <w:t>Požadavky k</w:t>
            </w:r>
            <w:r w:rsidR="00CD704D">
              <w:t> </w:t>
            </w:r>
            <w:r>
              <w:t>zápočtu</w:t>
            </w:r>
            <w:r w:rsidR="00CD704D">
              <w:t xml:space="preserve">: </w:t>
            </w:r>
            <w:r w:rsidRPr="00897246">
              <w:t>vypracování seminární práce dle požadavků vyučujícího</w:t>
            </w:r>
            <w:r w:rsidR="00CD704D">
              <w:t xml:space="preserve">; </w:t>
            </w:r>
            <w:r w:rsidRPr="00897246">
              <w:t>80% aktivní účast na seminářích</w:t>
            </w:r>
            <w:r w:rsidR="00CD704D">
              <w:t>.</w:t>
            </w:r>
          </w:p>
          <w:p w14:paraId="4C33067F" w14:textId="00DB6FFB" w:rsidR="00A46C50" w:rsidRDefault="00A46C50" w:rsidP="00CD704D">
            <w:pPr>
              <w:jc w:val="both"/>
            </w:pPr>
            <w:r>
              <w:t>Požadavky ke zkoušce</w:t>
            </w:r>
            <w:r w:rsidR="00CD704D">
              <w:t xml:space="preserve">: </w:t>
            </w:r>
            <w:r w:rsidRPr="00897246">
              <w:t>písemný test</w:t>
            </w:r>
            <w:r>
              <w:t xml:space="preserve"> s maximálním možným počtem dosažitelných bodů 100</w:t>
            </w:r>
            <w:r w:rsidRPr="00897246">
              <w:t xml:space="preserve"> musí být napsán alespoň na 60 %</w:t>
            </w:r>
            <w:r w:rsidR="00CD704D">
              <w:t xml:space="preserve">; </w:t>
            </w:r>
            <w:r w:rsidRPr="00897246">
              <w:t>následuje ústní zkouška v rozsahu znalost</w:t>
            </w:r>
            <w:r>
              <w:t>í</w:t>
            </w:r>
            <w:r w:rsidRPr="00897246">
              <w:t xml:space="preserve"> přednášek a seminářů</w:t>
            </w:r>
            <w:r w:rsidR="00CD704D">
              <w:t>.</w:t>
            </w:r>
          </w:p>
        </w:tc>
      </w:tr>
      <w:tr w:rsidR="00A46C50" w14:paraId="04FE9799" w14:textId="77777777" w:rsidTr="00597A64">
        <w:trPr>
          <w:trHeight w:val="96"/>
        </w:trPr>
        <w:tc>
          <w:tcPr>
            <w:tcW w:w="9855" w:type="dxa"/>
            <w:gridSpan w:val="8"/>
            <w:tcBorders>
              <w:top w:val="nil"/>
            </w:tcBorders>
          </w:tcPr>
          <w:p w14:paraId="287754D7" w14:textId="77777777" w:rsidR="00A46C50" w:rsidRDefault="00A46C50" w:rsidP="00A46C50">
            <w:pPr>
              <w:jc w:val="both"/>
            </w:pPr>
          </w:p>
        </w:tc>
      </w:tr>
      <w:tr w:rsidR="00A46C50" w:rsidRPr="00D36712" w14:paraId="0B501DCB" w14:textId="77777777" w:rsidTr="00A46C50">
        <w:trPr>
          <w:trHeight w:val="197"/>
        </w:trPr>
        <w:tc>
          <w:tcPr>
            <w:tcW w:w="3086" w:type="dxa"/>
            <w:tcBorders>
              <w:top w:val="nil"/>
            </w:tcBorders>
            <w:shd w:val="clear" w:color="auto" w:fill="F7CAAC"/>
          </w:tcPr>
          <w:p w14:paraId="360A73BE" w14:textId="77777777" w:rsidR="00A46C50" w:rsidRDefault="00A46C50" w:rsidP="00A46C50">
            <w:pPr>
              <w:jc w:val="both"/>
              <w:rPr>
                <w:b/>
              </w:rPr>
            </w:pPr>
            <w:r>
              <w:rPr>
                <w:b/>
              </w:rPr>
              <w:t>Garant předmětu</w:t>
            </w:r>
          </w:p>
        </w:tc>
        <w:tc>
          <w:tcPr>
            <w:tcW w:w="6769" w:type="dxa"/>
            <w:gridSpan w:val="7"/>
            <w:tcBorders>
              <w:top w:val="nil"/>
            </w:tcBorders>
          </w:tcPr>
          <w:p w14:paraId="4A070B7A" w14:textId="77777777" w:rsidR="00A46C50" w:rsidRPr="00D36712" w:rsidRDefault="00A46C50" w:rsidP="00A46C50">
            <w:r w:rsidRPr="00D36712">
              <w:t>doc. Ing. Michal Pilík, Ph.D.</w:t>
            </w:r>
          </w:p>
        </w:tc>
      </w:tr>
      <w:tr w:rsidR="00A46C50" w14:paraId="5506D047" w14:textId="77777777" w:rsidTr="00A46C50">
        <w:trPr>
          <w:trHeight w:val="243"/>
        </w:trPr>
        <w:tc>
          <w:tcPr>
            <w:tcW w:w="3086" w:type="dxa"/>
            <w:tcBorders>
              <w:top w:val="nil"/>
            </w:tcBorders>
            <w:shd w:val="clear" w:color="auto" w:fill="F7CAAC"/>
          </w:tcPr>
          <w:p w14:paraId="1B939963" w14:textId="77777777" w:rsidR="00A46C50" w:rsidRDefault="00A46C50" w:rsidP="00A46C50">
            <w:pPr>
              <w:jc w:val="both"/>
              <w:rPr>
                <w:b/>
              </w:rPr>
            </w:pPr>
            <w:r>
              <w:rPr>
                <w:b/>
              </w:rPr>
              <w:t>Zapojení garanta do výuky předmětu</w:t>
            </w:r>
          </w:p>
        </w:tc>
        <w:tc>
          <w:tcPr>
            <w:tcW w:w="6769" w:type="dxa"/>
            <w:gridSpan w:val="7"/>
            <w:tcBorders>
              <w:top w:val="nil"/>
            </w:tcBorders>
          </w:tcPr>
          <w:p w14:paraId="08703DFD" w14:textId="769C5C78" w:rsidR="00A46C50" w:rsidRDefault="00A46C50" w:rsidP="00A46C50">
            <w:pPr>
              <w:jc w:val="both"/>
            </w:pPr>
            <w:r w:rsidRPr="00DB3747">
              <w:t xml:space="preserve">Garant se podílí na přednášení v rozsahu </w:t>
            </w:r>
            <w:r>
              <w:t>50</w:t>
            </w:r>
            <w:r w:rsidRPr="00DB3747">
              <w:t xml:space="preserve"> %, dále stanovuje koncepci </w:t>
            </w:r>
            <w:r w:rsidR="008D0107">
              <w:t>seminářů</w:t>
            </w:r>
            <w:r w:rsidRPr="00DB3747">
              <w:t xml:space="preserve"> a dohlíží na jejich jednotné vedení.</w:t>
            </w:r>
          </w:p>
        </w:tc>
      </w:tr>
      <w:tr w:rsidR="00A46C50" w14:paraId="5F0E9E85" w14:textId="77777777" w:rsidTr="00A46C50">
        <w:tc>
          <w:tcPr>
            <w:tcW w:w="3086" w:type="dxa"/>
            <w:shd w:val="clear" w:color="auto" w:fill="F7CAAC"/>
          </w:tcPr>
          <w:p w14:paraId="01710492" w14:textId="77777777" w:rsidR="00A46C50" w:rsidRDefault="00A46C50" w:rsidP="00A46C50">
            <w:pPr>
              <w:jc w:val="both"/>
              <w:rPr>
                <w:b/>
              </w:rPr>
            </w:pPr>
            <w:r>
              <w:rPr>
                <w:b/>
              </w:rPr>
              <w:t>Vyučující</w:t>
            </w:r>
          </w:p>
        </w:tc>
        <w:tc>
          <w:tcPr>
            <w:tcW w:w="6769" w:type="dxa"/>
            <w:gridSpan w:val="7"/>
            <w:tcBorders>
              <w:bottom w:val="nil"/>
            </w:tcBorders>
          </w:tcPr>
          <w:p w14:paraId="67C9012B" w14:textId="77777777" w:rsidR="00A46C50" w:rsidRPr="00D36712" w:rsidRDefault="00A46C50" w:rsidP="00A46C50">
            <w:pPr>
              <w:jc w:val="both"/>
            </w:pPr>
            <w:r w:rsidRPr="00D36712">
              <w:t xml:space="preserve">doc. Ing. Michal Pilík, Ph.D. – </w:t>
            </w:r>
            <w:r>
              <w:t xml:space="preserve">garant, </w:t>
            </w:r>
            <w:r w:rsidRPr="00D36712">
              <w:t>přednášky (5</w:t>
            </w:r>
            <w:r>
              <w:t>0</w:t>
            </w:r>
            <w:r w:rsidRPr="00D36712">
              <w:t xml:space="preserve"> %)</w:t>
            </w:r>
          </w:p>
          <w:p w14:paraId="253ECE4D" w14:textId="77777777" w:rsidR="00A46C50" w:rsidRDefault="00A46C50" w:rsidP="00A46C50">
            <w:pPr>
              <w:jc w:val="both"/>
            </w:pPr>
            <w:r>
              <w:t>doc. Ing. Miloslava Chovancová, CSc. – přednášky (25 %)</w:t>
            </w:r>
          </w:p>
          <w:p w14:paraId="757D32B1" w14:textId="77777777" w:rsidR="00A46C50" w:rsidRDefault="00A46C50" w:rsidP="00A46C50">
            <w:pPr>
              <w:jc w:val="both"/>
            </w:pPr>
            <w:r>
              <w:t>Ing. Jiří Bejtkovský, Ph.D. – přednášky (25 %)</w:t>
            </w:r>
          </w:p>
        </w:tc>
      </w:tr>
      <w:tr w:rsidR="00A46C50" w14:paraId="23EAF946" w14:textId="77777777" w:rsidTr="00597A64">
        <w:trPr>
          <w:trHeight w:val="70"/>
        </w:trPr>
        <w:tc>
          <w:tcPr>
            <w:tcW w:w="9855" w:type="dxa"/>
            <w:gridSpan w:val="8"/>
            <w:tcBorders>
              <w:top w:val="nil"/>
            </w:tcBorders>
          </w:tcPr>
          <w:p w14:paraId="4EE435A6" w14:textId="77777777" w:rsidR="00A46C50" w:rsidRDefault="00A46C50" w:rsidP="00A46C50">
            <w:pPr>
              <w:jc w:val="both"/>
            </w:pPr>
          </w:p>
        </w:tc>
      </w:tr>
      <w:tr w:rsidR="00A46C50" w14:paraId="07043642" w14:textId="77777777" w:rsidTr="00A46C50">
        <w:tc>
          <w:tcPr>
            <w:tcW w:w="3086" w:type="dxa"/>
            <w:shd w:val="clear" w:color="auto" w:fill="F7CAAC"/>
          </w:tcPr>
          <w:p w14:paraId="0869AF5A" w14:textId="77777777" w:rsidR="00A46C50" w:rsidRDefault="00A46C50" w:rsidP="00A46C50">
            <w:pPr>
              <w:jc w:val="both"/>
              <w:rPr>
                <w:b/>
              </w:rPr>
            </w:pPr>
            <w:r>
              <w:rPr>
                <w:b/>
              </w:rPr>
              <w:t>Stručná anotace předmětu</w:t>
            </w:r>
          </w:p>
        </w:tc>
        <w:tc>
          <w:tcPr>
            <w:tcW w:w="6769" w:type="dxa"/>
            <w:gridSpan w:val="7"/>
            <w:tcBorders>
              <w:bottom w:val="nil"/>
            </w:tcBorders>
          </w:tcPr>
          <w:p w14:paraId="5978B6A8" w14:textId="77777777" w:rsidR="00A46C50" w:rsidRDefault="00A46C50" w:rsidP="00A46C50">
            <w:pPr>
              <w:jc w:val="both"/>
            </w:pPr>
          </w:p>
        </w:tc>
      </w:tr>
      <w:tr w:rsidR="00A46C50" w14:paraId="7AA7AC43" w14:textId="77777777" w:rsidTr="00A46C50">
        <w:trPr>
          <w:trHeight w:val="3177"/>
        </w:trPr>
        <w:tc>
          <w:tcPr>
            <w:tcW w:w="9855" w:type="dxa"/>
            <w:gridSpan w:val="8"/>
            <w:tcBorders>
              <w:top w:val="nil"/>
              <w:bottom w:val="single" w:sz="12" w:space="0" w:color="auto"/>
            </w:tcBorders>
          </w:tcPr>
          <w:p w14:paraId="47A232AE" w14:textId="77777777" w:rsidR="00A46C50" w:rsidRDefault="00A46C50" w:rsidP="00A46C50">
            <w:pPr>
              <w:jc w:val="both"/>
            </w:pPr>
            <w:r w:rsidRPr="00164909">
              <w:t xml:space="preserve">Udržitelný rozvoj a řízení udržitelnosti se v důsledku megatrendů, jako je změna klimatu, migrace, globalizace nebo populační vývoj, staly důležitými oblastmi zájmu téměř všech firem. </w:t>
            </w:r>
            <w:r>
              <w:t>Tento předmět</w:t>
            </w:r>
            <w:r w:rsidRPr="00164909">
              <w:t xml:space="preserve"> poskytuje komplexní poznatky o řízení udržitelného rozvoje, které umožňují snížit náklady a rizika, zvýšit reputaci a legitimitu, vytvořit konkurenční výhody a podpořit udržitelný rozvoj firem a společnosti. </w:t>
            </w:r>
            <w:r>
              <w:t>Předmět</w:t>
            </w:r>
            <w:r w:rsidRPr="00164909">
              <w:t xml:space="preserve"> zahrnuje nejen koncepty udržitelného rozvoje a managementu udržitelnosti, ale také příslušné nástroje a pomůcky používané ve všech základních oblastech managementu, jako je marketing, účetnictví, řízení dodavatelského řetězce, management inovací </w:t>
            </w:r>
            <w:r>
              <w:t>atd</w:t>
            </w:r>
            <w:r w:rsidRPr="00164909">
              <w:t xml:space="preserve">. </w:t>
            </w:r>
          </w:p>
          <w:p w14:paraId="347F1999" w14:textId="77777777" w:rsidR="00A46C50" w:rsidRPr="007D13E2" w:rsidRDefault="00A46C50" w:rsidP="00A46C50">
            <w:pPr>
              <w:jc w:val="both"/>
              <w:rPr>
                <w:u w:val="single"/>
              </w:rPr>
            </w:pPr>
            <w:r w:rsidRPr="001B13CE">
              <w:rPr>
                <w:u w:val="single"/>
              </w:rPr>
              <w:t>Základní témata:</w:t>
            </w:r>
          </w:p>
          <w:p w14:paraId="0B05DB00" w14:textId="77777777" w:rsidR="00A46C50" w:rsidRDefault="00A46C50" w:rsidP="00DA5BB8">
            <w:pPr>
              <w:pStyle w:val="Odstavecseseznamem"/>
              <w:numPr>
                <w:ilvl w:val="0"/>
                <w:numId w:val="28"/>
              </w:numPr>
              <w:ind w:left="396" w:hanging="284"/>
              <w:jc w:val="both"/>
            </w:pPr>
            <w:r>
              <w:t>Co je řízení udržitelnosti?</w:t>
            </w:r>
          </w:p>
          <w:p w14:paraId="7AAF4F5C" w14:textId="77777777" w:rsidR="00A46C50" w:rsidRDefault="00A46C50" w:rsidP="00DA5BB8">
            <w:pPr>
              <w:pStyle w:val="Odstavecseseznamem"/>
              <w:numPr>
                <w:ilvl w:val="0"/>
                <w:numId w:val="28"/>
              </w:numPr>
              <w:ind w:left="396" w:hanging="284"/>
              <w:jc w:val="both"/>
            </w:pPr>
            <w:r>
              <w:t>Historie řízení udržitelnosti, budoucnost řízení udržitelnosti</w:t>
            </w:r>
          </w:p>
          <w:p w14:paraId="32847DC0" w14:textId="77777777" w:rsidR="00A46C50" w:rsidRDefault="00A46C50" w:rsidP="00DA5BB8">
            <w:pPr>
              <w:pStyle w:val="Odstavecseseznamem"/>
              <w:numPr>
                <w:ilvl w:val="0"/>
                <w:numId w:val="28"/>
              </w:numPr>
              <w:ind w:left="396" w:hanging="284"/>
              <w:jc w:val="both"/>
            </w:pPr>
            <w:r>
              <w:t>Výzvy a příležitosti řízení udržitelnosti</w:t>
            </w:r>
          </w:p>
          <w:p w14:paraId="1FD8F602" w14:textId="77777777" w:rsidR="00A46C50" w:rsidRDefault="00A46C50" w:rsidP="00DA5BB8">
            <w:pPr>
              <w:pStyle w:val="Odstavecseseznamem"/>
              <w:numPr>
                <w:ilvl w:val="0"/>
                <w:numId w:val="28"/>
              </w:numPr>
              <w:ind w:left="396" w:hanging="284"/>
              <w:jc w:val="both"/>
            </w:pPr>
            <w:r>
              <w:t>Marketingové koncepty udržitelnosti (green brand, green marketing)</w:t>
            </w:r>
          </w:p>
          <w:p w14:paraId="61627A99" w14:textId="77777777" w:rsidR="00A46C50" w:rsidRDefault="00A46C50" w:rsidP="00DA5BB8">
            <w:pPr>
              <w:pStyle w:val="Odstavecseseznamem"/>
              <w:numPr>
                <w:ilvl w:val="0"/>
                <w:numId w:val="28"/>
              </w:numPr>
              <w:ind w:left="396" w:hanging="284"/>
              <w:jc w:val="both"/>
            </w:pPr>
            <w:r>
              <w:t>Udržitelné podnikání</w:t>
            </w:r>
          </w:p>
          <w:p w14:paraId="1A06318D" w14:textId="77777777" w:rsidR="00A46C50" w:rsidRDefault="00A46C50" w:rsidP="00DA5BB8">
            <w:pPr>
              <w:pStyle w:val="Odstavecseseznamem"/>
              <w:numPr>
                <w:ilvl w:val="0"/>
                <w:numId w:val="28"/>
              </w:numPr>
              <w:ind w:left="396" w:hanging="284"/>
              <w:jc w:val="both"/>
            </w:pPr>
            <w:r w:rsidRPr="00D857FC">
              <w:t>Udržitelné řízení dodavatelského řetězce</w:t>
            </w:r>
          </w:p>
        </w:tc>
      </w:tr>
      <w:tr w:rsidR="00A46C50" w14:paraId="2D5B488F" w14:textId="77777777" w:rsidTr="00A46C50">
        <w:trPr>
          <w:trHeight w:val="265"/>
        </w:trPr>
        <w:tc>
          <w:tcPr>
            <w:tcW w:w="3653" w:type="dxa"/>
            <w:gridSpan w:val="2"/>
            <w:tcBorders>
              <w:top w:val="nil"/>
            </w:tcBorders>
            <w:shd w:val="clear" w:color="auto" w:fill="F7CAAC"/>
          </w:tcPr>
          <w:p w14:paraId="0D886F7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4628FC13" w14:textId="77777777" w:rsidR="00A46C50" w:rsidRDefault="00A46C50" w:rsidP="00A46C50">
            <w:pPr>
              <w:jc w:val="both"/>
            </w:pPr>
          </w:p>
        </w:tc>
      </w:tr>
      <w:tr w:rsidR="00A46C50" w14:paraId="3AF5216F" w14:textId="77777777" w:rsidTr="00A46C50">
        <w:trPr>
          <w:trHeight w:val="1497"/>
        </w:trPr>
        <w:tc>
          <w:tcPr>
            <w:tcW w:w="9855" w:type="dxa"/>
            <w:gridSpan w:val="8"/>
            <w:tcBorders>
              <w:top w:val="nil"/>
            </w:tcBorders>
          </w:tcPr>
          <w:p w14:paraId="21FB5FC1" w14:textId="77777777" w:rsidR="00A46C50" w:rsidRPr="006C38AC" w:rsidRDefault="00A46C50" w:rsidP="00A46C50">
            <w:pPr>
              <w:jc w:val="both"/>
              <w:rPr>
                <w:b/>
              </w:rPr>
            </w:pPr>
            <w:r w:rsidRPr="006C38AC">
              <w:rPr>
                <w:b/>
              </w:rPr>
              <w:t>Povinná literatura</w:t>
            </w:r>
          </w:p>
          <w:p w14:paraId="439545BB" w14:textId="2EF98C9C" w:rsidR="00A46C50" w:rsidRDefault="00A46C50" w:rsidP="00A46C50">
            <w:pPr>
              <w:jc w:val="both"/>
            </w:pPr>
            <w:r w:rsidRPr="00E533E3">
              <w:t>CARVILL, M</w:t>
            </w:r>
            <w:r w:rsidR="0043614B">
              <w:t>.</w:t>
            </w:r>
            <w:r w:rsidRPr="00E533E3">
              <w:t>,</w:t>
            </w:r>
            <w:r w:rsidR="0043614B">
              <w:t xml:space="preserve"> </w:t>
            </w:r>
            <w:r w:rsidRPr="00E533E3">
              <w:t>BUTLER</w:t>
            </w:r>
            <w:r w:rsidR="0043614B">
              <w:t>, G.,</w:t>
            </w:r>
            <w:r w:rsidRPr="00E533E3">
              <w:t xml:space="preserve"> EVANS</w:t>
            </w:r>
            <w:r w:rsidR="0043614B">
              <w:t>, G.</w:t>
            </w:r>
            <w:r w:rsidRPr="00E533E3">
              <w:t xml:space="preserve"> </w:t>
            </w:r>
            <w:r w:rsidRPr="00E533E3">
              <w:rPr>
                <w:i/>
                <w:iCs/>
              </w:rPr>
              <w:t>Sustainable marketing: how to drive profits with purpose.</w:t>
            </w:r>
            <w:r w:rsidRPr="00E533E3">
              <w:t xml:space="preserve"> London: Bloomsbury business, 2021, 304 s. ISBN 978-1-4729-7913-1.</w:t>
            </w:r>
          </w:p>
          <w:p w14:paraId="50A0EFDF" w14:textId="66BC198B" w:rsidR="00A46C50" w:rsidRDefault="00A46C50" w:rsidP="00A46C50">
            <w:pPr>
              <w:jc w:val="both"/>
            </w:pPr>
            <w:r w:rsidRPr="00520D92">
              <w:t>SHARMA, R</w:t>
            </w:r>
            <w:r w:rsidR="0043614B">
              <w:t>.</w:t>
            </w:r>
            <w:r w:rsidRPr="00520D92">
              <w:t xml:space="preserve"> R</w:t>
            </w:r>
            <w:r w:rsidR="0043614B">
              <w:t>.</w:t>
            </w:r>
            <w:r w:rsidRPr="00520D92">
              <w:t>, KAUR</w:t>
            </w:r>
            <w:r w:rsidR="0043614B">
              <w:t xml:space="preserve">, T., </w:t>
            </w:r>
            <w:r w:rsidRPr="00520D92">
              <w:t>SINGH SYAN</w:t>
            </w:r>
            <w:r w:rsidR="0043614B">
              <w:t>, A</w:t>
            </w:r>
            <w:r w:rsidRPr="00520D92">
              <w:t xml:space="preserve">. </w:t>
            </w:r>
            <w:r w:rsidRPr="00520D92">
              <w:rPr>
                <w:i/>
                <w:iCs/>
              </w:rPr>
              <w:t>Sustainability marketing: new directions and practices</w:t>
            </w:r>
            <w:r w:rsidRPr="00520D92">
              <w:t>. Bingley, U.K.: Emerald Publishing Limited, 2021, 1 online zdroj</w:t>
            </w:r>
            <w:r>
              <w:t>,</w:t>
            </w:r>
            <w:r w:rsidRPr="00520D92">
              <w:t xml:space="preserve"> 296 s. ISBN 9781800712447.</w:t>
            </w:r>
          </w:p>
          <w:p w14:paraId="491F2F27" w14:textId="128A9497" w:rsidR="00A46C50" w:rsidRDefault="00A46C50" w:rsidP="00A46C50">
            <w:pPr>
              <w:jc w:val="both"/>
            </w:pPr>
            <w:r w:rsidRPr="00432E9B">
              <w:t>LANE, H</w:t>
            </w:r>
            <w:r w:rsidR="0043614B">
              <w:t>.</w:t>
            </w:r>
            <w:r w:rsidRPr="00432E9B">
              <w:t xml:space="preserve"> W.</w:t>
            </w:r>
            <w:r w:rsidR="0043614B">
              <w:t xml:space="preserve">, </w:t>
            </w:r>
            <w:r w:rsidRPr="00432E9B">
              <w:t>MAZNEVSKI</w:t>
            </w:r>
            <w:r w:rsidR="0043614B">
              <w:t>, M. L</w:t>
            </w:r>
            <w:r w:rsidRPr="00432E9B">
              <w:t xml:space="preserve">. </w:t>
            </w:r>
            <w:r w:rsidRPr="00432E9B">
              <w:rPr>
                <w:i/>
                <w:iCs/>
              </w:rPr>
              <w:t>International management behavior: global and sustainable leadership</w:t>
            </w:r>
            <w:r w:rsidRPr="00432E9B">
              <w:t>. Eighth edition. Cambridge: Cambridge University Press, 2019, 409 s. ISBN 9781108473286.</w:t>
            </w:r>
          </w:p>
          <w:p w14:paraId="4C60CFA5" w14:textId="77777777" w:rsidR="00A46C50" w:rsidRDefault="00A46C50" w:rsidP="00A46C50">
            <w:pPr>
              <w:jc w:val="both"/>
              <w:rPr>
                <w:b/>
              </w:rPr>
            </w:pPr>
            <w:r w:rsidRPr="006C38AC">
              <w:rPr>
                <w:b/>
              </w:rPr>
              <w:t>Doporučená literatura</w:t>
            </w:r>
          </w:p>
          <w:p w14:paraId="390ADD09" w14:textId="6A5B7670" w:rsidR="00A46C50" w:rsidRDefault="00A46C50" w:rsidP="00A46C50">
            <w:pPr>
              <w:jc w:val="both"/>
              <w:rPr>
                <w:bCs/>
              </w:rPr>
            </w:pPr>
            <w:r w:rsidRPr="00E043DB">
              <w:rPr>
                <w:bCs/>
              </w:rPr>
              <w:t xml:space="preserve">DEKHILI, S. </w:t>
            </w:r>
            <w:r w:rsidRPr="00E043DB">
              <w:rPr>
                <w:bCs/>
                <w:i/>
                <w:iCs/>
              </w:rPr>
              <w:t>Marketing for sustainable development: rethinking consumption models.</w:t>
            </w:r>
            <w:r w:rsidRPr="00E043DB">
              <w:rPr>
                <w:bCs/>
              </w:rPr>
              <w:t xml:space="preserve"> London, UK: ISTE, 2021, 1 online resource. Agronomy and food science. Food chain management. Dostupné z: </w:t>
            </w:r>
            <w:r w:rsidRPr="005B5784">
              <w:rPr>
                <w:bCs/>
                <w:color w:val="365F91" w:themeColor="accent1" w:themeShade="BF"/>
                <w:u w:val="single"/>
              </w:rPr>
              <w:t>doi:9781119882176</w:t>
            </w:r>
            <w:r>
              <w:rPr>
                <w:bCs/>
              </w:rPr>
              <w:t>.</w:t>
            </w:r>
          </w:p>
          <w:p w14:paraId="688A0696" w14:textId="77777777" w:rsidR="00A46C50" w:rsidRDefault="00A46C50" w:rsidP="00A46C50">
            <w:pPr>
              <w:jc w:val="both"/>
              <w:rPr>
                <w:bCs/>
              </w:rPr>
            </w:pPr>
            <w:r w:rsidRPr="00DD60EF">
              <w:rPr>
                <w:bCs/>
              </w:rPr>
              <w:t xml:space="preserve">KOLÁŘOVÁ, M. </w:t>
            </w:r>
            <w:r w:rsidRPr="00DD60EF">
              <w:rPr>
                <w:bCs/>
                <w:i/>
                <w:iCs/>
              </w:rPr>
              <w:t xml:space="preserve">V souladu s přírodou: politika životního stylu, udržitelnost a soběstačnost. </w:t>
            </w:r>
            <w:r w:rsidRPr="00DD60EF">
              <w:rPr>
                <w:bCs/>
              </w:rPr>
              <w:t>Praha: Univerzita Karlova, nakladatelství Karolinum, 2021. Studie. ISBN 978-80-246-4993-1.</w:t>
            </w:r>
          </w:p>
          <w:p w14:paraId="70CE71EA" w14:textId="015C343E" w:rsidR="002434B9" w:rsidRPr="002434B9" w:rsidRDefault="002434B9" w:rsidP="00A46C50">
            <w:pPr>
              <w:jc w:val="both"/>
            </w:pPr>
            <w:r w:rsidRPr="00CC3A40">
              <w:t xml:space="preserve">PETRŮ, N., KUPEC, V. </w:t>
            </w:r>
            <w:r w:rsidRPr="00CC3A40">
              <w:rPr>
                <w:i/>
              </w:rPr>
              <w:t>Marketingové řízení podniků - diskurs podnikové praxe: (prováděcí analýzy - případové studie - příklady a návody)</w:t>
            </w:r>
            <w:r w:rsidRPr="00CC3A40">
              <w:t>. Třetí přepracované a doplněné vydání. Praha: Vysoká škola finanční a správní, 2021, 91 s. ISBN 978-80-7408-228-3.</w:t>
            </w:r>
          </w:p>
        </w:tc>
      </w:tr>
      <w:tr w:rsidR="00A46C50" w14:paraId="35BAAC5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1069E0" w14:textId="77777777" w:rsidR="00A46C50" w:rsidRDefault="00A46C50" w:rsidP="00A46C50">
            <w:pPr>
              <w:jc w:val="center"/>
              <w:rPr>
                <w:b/>
              </w:rPr>
            </w:pPr>
            <w:r>
              <w:rPr>
                <w:b/>
              </w:rPr>
              <w:t>Informace ke kombinované nebo distanční formě</w:t>
            </w:r>
          </w:p>
        </w:tc>
      </w:tr>
      <w:tr w:rsidR="00A46C50" w14:paraId="0DA5A80D" w14:textId="77777777" w:rsidTr="00A46C50">
        <w:tc>
          <w:tcPr>
            <w:tcW w:w="4787" w:type="dxa"/>
            <w:gridSpan w:val="3"/>
            <w:tcBorders>
              <w:top w:val="single" w:sz="2" w:space="0" w:color="auto"/>
            </w:tcBorders>
            <w:shd w:val="clear" w:color="auto" w:fill="F7CAAC"/>
          </w:tcPr>
          <w:p w14:paraId="55714F27" w14:textId="77777777" w:rsidR="00A46C50" w:rsidRDefault="00A46C50" w:rsidP="00A46C50">
            <w:pPr>
              <w:jc w:val="both"/>
            </w:pPr>
            <w:r>
              <w:rPr>
                <w:b/>
              </w:rPr>
              <w:t>Rozsah konzultací (soustředění)</w:t>
            </w:r>
          </w:p>
        </w:tc>
        <w:tc>
          <w:tcPr>
            <w:tcW w:w="889" w:type="dxa"/>
            <w:tcBorders>
              <w:top w:val="single" w:sz="2" w:space="0" w:color="auto"/>
            </w:tcBorders>
          </w:tcPr>
          <w:p w14:paraId="76F6800E" w14:textId="77777777" w:rsidR="00A46C50" w:rsidRDefault="00A46C50" w:rsidP="00A46C50">
            <w:pPr>
              <w:jc w:val="both"/>
            </w:pPr>
            <w:r>
              <w:t>15</w:t>
            </w:r>
          </w:p>
        </w:tc>
        <w:tc>
          <w:tcPr>
            <w:tcW w:w="4179" w:type="dxa"/>
            <w:gridSpan w:val="4"/>
            <w:tcBorders>
              <w:top w:val="single" w:sz="2" w:space="0" w:color="auto"/>
            </w:tcBorders>
            <w:shd w:val="clear" w:color="auto" w:fill="F7CAAC"/>
          </w:tcPr>
          <w:p w14:paraId="699B80B6" w14:textId="77777777" w:rsidR="00A46C50" w:rsidRDefault="00A46C50" w:rsidP="00A46C50">
            <w:pPr>
              <w:jc w:val="both"/>
              <w:rPr>
                <w:b/>
              </w:rPr>
            </w:pPr>
            <w:r>
              <w:rPr>
                <w:b/>
              </w:rPr>
              <w:t xml:space="preserve">hodin </w:t>
            </w:r>
          </w:p>
        </w:tc>
      </w:tr>
      <w:tr w:rsidR="00A46C50" w14:paraId="7A76B16D" w14:textId="77777777" w:rsidTr="00A46C50">
        <w:tc>
          <w:tcPr>
            <w:tcW w:w="9855" w:type="dxa"/>
            <w:gridSpan w:val="8"/>
            <w:shd w:val="clear" w:color="auto" w:fill="F7CAAC"/>
          </w:tcPr>
          <w:p w14:paraId="272CBDB6" w14:textId="77777777" w:rsidR="00A46C50" w:rsidRDefault="00A46C50" w:rsidP="00A46C50">
            <w:pPr>
              <w:jc w:val="both"/>
              <w:rPr>
                <w:b/>
              </w:rPr>
            </w:pPr>
            <w:r>
              <w:rPr>
                <w:b/>
              </w:rPr>
              <w:t>Informace o způsobu kontaktu s vyučujícím</w:t>
            </w:r>
          </w:p>
        </w:tc>
      </w:tr>
      <w:tr w:rsidR="00A46C50" w14:paraId="19D330B8" w14:textId="77777777" w:rsidTr="00597A64">
        <w:trPr>
          <w:trHeight w:val="751"/>
        </w:trPr>
        <w:tc>
          <w:tcPr>
            <w:tcW w:w="9855" w:type="dxa"/>
            <w:gridSpan w:val="8"/>
          </w:tcPr>
          <w:p w14:paraId="24E25492" w14:textId="3E1D64FF" w:rsidR="00A46C50"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2034225"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D294038" w14:textId="77777777" w:rsidTr="00A46C50">
        <w:tc>
          <w:tcPr>
            <w:tcW w:w="9855" w:type="dxa"/>
            <w:gridSpan w:val="8"/>
            <w:tcBorders>
              <w:bottom w:val="double" w:sz="4" w:space="0" w:color="auto"/>
            </w:tcBorders>
            <w:shd w:val="clear" w:color="auto" w:fill="BDD6EE"/>
          </w:tcPr>
          <w:p w14:paraId="4F23D82E" w14:textId="7D63A022" w:rsidR="00A46C50" w:rsidRDefault="00A46C50" w:rsidP="00A46C50">
            <w:pPr>
              <w:jc w:val="both"/>
              <w:rPr>
                <w:b/>
                <w:sz w:val="28"/>
              </w:rPr>
            </w:pPr>
            <w:r>
              <w:lastRenderedPageBreak/>
              <w:br w:type="page"/>
            </w:r>
            <w:r>
              <w:rPr>
                <w:b/>
                <w:sz w:val="28"/>
              </w:rPr>
              <w:t>B-III – Charakteristika studijního předmětu</w:t>
            </w:r>
          </w:p>
        </w:tc>
      </w:tr>
      <w:tr w:rsidR="00A46C50" w:rsidRPr="006F73EA" w14:paraId="2644DE83" w14:textId="77777777" w:rsidTr="00A46C50">
        <w:tc>
          <w:tcPr>
            <w:tcW w:w="3086" w:type="dxa"/>
            <w:tcBorders>
              <w:top w:val="double" w:sz="4" w:space="0" w:color="auto"/>
            </w:tcBorders>
            <w:shd w:val="clear" w:color="auto" w:fill="F7CAAC"/>
          </w:tcPr>
          <w:p w14:paraId="22916037"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3E24D67A" w14:textId="77777777" w:rsidR="00A46C50" w:rsidRPr="006F73EA" w:rsidRDefault="00A46C50" w:rsidP="00A46C50">
            <w:pPr>
              <w:jc w:val="both"/>
            </w:pPr>
            <w:r w:rsidRPr="006F73EA">
              <w:t xml:space="preserve">Odborná praxe </w:t>
            </w:r>
            <w:r>
              <w:t>1</w:t>
            </w:r>
          </w:p>
        </w:tc>
      </w:tr>
      <w:tr w:rsidR="00A46C50" w:rsidRPr="006F73EA" w14:paraId="6BD1D705" w14:textId="77777777" w:rsidTr="00A46C50">
        <w:trPr>
          <w:trHeight w:val="249"/>
        </w:trPr>
        <w:tc>
          <w:tcPr>
            <w:tcW w:w="3086" w:type="dxa"/>
            <w:shd w:val="clear" w:color="auto" w:fill="F7CAAC"/>
          </w:tcPr>
          <w:p w14:paraId="3B19196A" w14:textId="77777777" w:rsidR="00A46C50" w:rsidRPr="006F73EA" w:rsidRDefault="00A46C50" w:rsidP="00A46C50">
            <w:pPr>
              <w:jc w:val="both"/>
              <w:rPr>
                <w:b/>
              </w:rPr>
            </w:pPr>
            <w:r w:rsidRPr="006F73EA">
              <w:rPr>
                <w:b/>
              </w:rPr>
              <w:t>Typ předmětu</w:t>
            </w:r>
          </w:p>
        </w:tc>
        <w:tc>
          <w:tcPr>
            <w:tcW w:w="3406" w:type="dxa"/>
            <w:gridSpan w:val="4"/>
          </w:tcPr>
          <w:p w14:paraId="4CF0B878" w14:textId="77777777" w:rsidR="00A46C50" w:rsidRPr="006F73EA" w:rsidRDefault="00A46C50" w:rsidP="00A46C50">
            <w:pPr>
              <w:jc w:val="both"/>
            </w:pPr>
            <w:r w:rsidRPr="006F73EA">
              <w:t xml:space="preserve">povinný </w:t>
            </w:r>
          </w:p>
        </w:tc>
        <w:tc>
          <w:tcPr>
            <w:tcW w:w="2695" w:type="dxa"/>
            <w:gridSpan w:val="2"/>
            <w:shd w:val="clear" w:color="auto" w:fill="F7CAAC"/>
          </w:tcPr>
          <w:p w14:paraId="49E1BFF1" w14:textId="77777777" w:rsidR="00A46C50" w:rsidRPr="006F73EA" w:rsidRDefault="00A46C50" w:rsidP="00A46C50">
            <w:pPr>
              <w:jc w:val="both"/>
            </w:pPr>
            <w:r w:rsidRPr="006F73EA">
              <w:rPr>
                <w:b/>
              </w:rPr>
              <w:t>doporučený ročník / semestr</w:t>
            </w:r>
          </w:p>
        </w:tc>
        <w:tc>
          <w:tcPr>
            <w:tcW w:w="668" w:type="dxa"/>
          </w:tcPr>
          <w:p w14:paraId="748D4D0D" w14:textId="77777777" w:rsidR="00A46C50" w:rsidRPr="006F73EA" w:rsidRDefault="00A46C50" w:rsidP="00A46C50">
            <w:pPr>
              <w:jc w:val="both"/>
            </w:pPr>
            <w:r>
              <w:t>1/L</w:t>
            </w:r>
          </w:p>
        </w:tc>
      </w:tr>
      <w:tr w:rsidR="00A46C50" w:rsidRPr="006F73EA" w14:paraId="69BA5F85" w14:textId="77777777" w:rsidTr="00A46C50">
        <w:tc>
          <w:tcPr>
            <w:tcW w:w="3086" w:type="dxa"/>
            <w:shd w:val="clear" w:color="auto" w:fill="F7CAAC"/>
          </w:tcPr>
          <w:p w14:paraId="6C32B8D9" w14:textId="77777777" w:rsidR="00A46C50" w:rsidRPr="006F73EA" w:rsidRDefault="00A46C50" w:rsidP="00A46C50">
            <w:pPr>
              <w:jc w:val="both"/>
              <w:rPr>
                <w:b/>
              </w:rPr>
            </w:pPr>
            <w:r w:rsidRPr="006F73EA">
              <w:rPr>
                <w:b/>
              </w:rPr>
              <w:t>Rozsah studijního předmětu</w:t>
            </w:r>
          </w:p>
        </w:tc>
        <w:tc>
          <w:tcPr>
            <w:tcW w:w="1701" w:type="dxa"/>
            <w:gridSpan w:val="2"/>
          </w:tcPr>
          <w:p w14:paraId="70EA5B88" w14:textId="77777777" w:rsidR="00A46C50" w:rsidRPr="006F73EA" w:rsidRDefault="00A46C50" w:rsidP="00A46C50">
            <w:pPr>
              <w:jc w:val="both"/>
            </w:pPr>
            <w:r>
              <w:t>4 týdny/semestr</w:t>
            </w:r>
          </w:p>
        </w:tc>
        <w:tc>
          <w:tcPr>
            <w:tcW w:w="889" w:type="dxa"/>
            <w:shd w:val="clear" w:color="auto" w:fill="F7CAAC"/>
          </w:tcPr>
          <w:p w14:paraId="69C6769A" w14:textId="77777777" w:rsidR="00A46C50" w:rsidRPr="006F73EA" w:rsidRDefault="00A46C50" w:rsidP="00A46C50">
            <w:pPr>
              <w:jc w:val="both"/>
              <w:rPr>
                <w:b/>
              </w:rPr>
            </w:pPr>
            <w:r w:rsidRPr="006F73EA">
              <w:rPr>
                <w:b/>
              </w:rPr>
              <w:t xml:space="preserve">hod. </w:t>
            </w:r>
          </w:p>
        </w:tc>
        <w:tc>
          <w:tcPr>
            <w:tcW w:w="816" w:type="dxa"/>
          </w:tcPr>
          <w:p w14:paraId="7DC0D812" w14:textId="77777777" w:rsidR="00A46C50" w:rsidRPr="006F73EA" w:rsidRDefault="00A46C50" w:rsidP="00A46C50">
            <w:pPr>
              <w:jc w:val="both"/>
            </w:pPr>
            <w:r>
              <w:t>120</w:t>
            </w:r>
          </w:p>
        </w:tc>
        <w:tc>
          <w:tcPr>
            <w:tcW w:w="2156" w:type="dxa"/>
            <w:shd w:val="clear" w:color="auto" w:fill="F7CAAC"/>
          </w:tcPr>
          <w:p w14:paraId="6A2E1A7B" w14:textId="77777777" w:rsidR="00A46C50" w:rsidRPr="006F73EA" w:rsidRDefault="00A46C50" w:rsidP="00A46C50">
            <w:pPr>
              <w:jc w:val="both"/>
              <w:rPr>
                <w:b/>
              </w:rPr>
            </w:pPr>
            <w:r w:rsidRPr="006F73EA">
              <w:rPr>
                <w:b/>
              </w:rPr>
              <w:t>kreditů</w:t>
            </w:r>
          </w:p>
        </w:tc>
        <w:tc>
          <w:tcPr>
            <w:tcW w:w="1207" w:type="dxa"/>
            <w:gridSpan w:val="2"/>
          </w:tcPr>
          <w:p w14:paraId="05BAC8EA" w14:textId="77777777" w:rsidR="00A46C50" w:rsidRPr="006F73EA" w:rsidRDefault="00A46C50" w:rsidP="00A46C50">
            <w:pPr>
              <w:jc w:val="both"/>
            </w:pPr>
            <w:r>
              <w:t>9</w:t>
            </w:r>
          </w:p>
        </w:tc>
      </w:tr>
      <w:tr w:rsidR="00A46C50" w:rsidRPr="006F73EA" w14:paraId="0B3406F2" w14:textId="77777777" w:rsidTr="00A46C50">
        <w:tc>
          <w:tcPr>
            <w:tcW w:w="3086" w:type="dxa"/>
            <w:shd w:val="clear" w:color="auto" w:fill="F7CAAC"/>
          </w:tcPr>
          <w:p w14:paraId="2DEF5918" w14:textId="77777777" w:rsidR="00A46C50" w:rsidRPr="006F73EA" w:rsidRDefault="00A46C50" w:rsidP="00A46C50">
            <w:pPr>
              <w:jc w:val="both"/>
              <w:rPr>
                <w:b/>
              </w:rPr>
            </w:pPr>
            <w:r w:rsidRPr="006F73EA">
              <w:rPr>
                <w:b/>
              </w:rPr>
              <w:t>Prerekvizity, korekvizity, ekvivalence</w:t>
            </w:r>
          </w:p>
        </w:tc>
        <w:tc>
          <w:tcPr>
            <w:tcW w:w="6769" w:type="dxa"/>
            <w:gridSpan w:val="7"/>
          </w:tcPr>
          <w:p w14:paraId="5239B726" w14:textId="77777777" w:rsidR="00A46C50" w:rsidRPr="006F73EA" w:rsidRDefault="00A46C50" w:rsidP="00A46C50">
            <w:pPr>
              <w:jc w:val="both"/>
            </w:pPr>
          </w:p>
        </w:tc>
      </w:tr>
      <w:tr w:rsidR="00A46C50" w:rsidRPr="006F73EA" w14:paraId="7C265375" w14:textId="77777777" w:rsidTr="00A46C50">
        <w:tc>
          <w:tcPr>
            <w:tcW w:w="3086" w:type="dxa"/>
            <w:shd w:val="clear" w:color="auto" w:fill="F7CAAC"/>
          </w:tcPr>
          <w:p w14:paraId="65FB3918" w14:textId="77777777" w:rsidR="00A46C50" w:rsidRPr="006F73EA" w:rsidRDefault="00A46C50" w:rsidP="00A46C50">
            <w:pPr>
              <w:jc w:val="both"/>
              <w:rPr>
                <w:b/>
              </w:rPr>
            </w:pPr>
            <w:r w:rsidRPr="006F73EA">
              <w:rPr>
                <w:b/>
              </w:rPr>
              <w:t>Způsob ověření studijních výsledků</w:t>
            </w:r>
          </w:p>
        </w:tc>
        <w:tc>
          <w:tcPr>
            <w:tcW w:w="3406" w:type="dxa"/>
            <w:gridSpan w:val="4"/>
          </w:tcPr>
          <w:p w14:paraId="71CA3CFC" w14:textId="77777777" w:rsidR="00A46C50" w:rsidRPr="006F73EA" w:rsidRDefault="00A46C50" w:rsidP="00A46C50">
            <w:pPr>
              <w:jc w:val="both"/>
            </w:pPr>
            <w:r w:rsidRPr="006F73EA">
              <w:t>zápočet</w:t>
            </w:r>
          </w:p>
        </w:tc>
        <w:tc>
          <w:tcPr>
            <w:tcW w:w="2156" w:type="dxa"/>
            <w:shd w:val="clear" w:color="auto" w:fill="F7CAAC"/>
          </w:tcPr>
          <w:p w14:paraId="769285A1" w14:textId="77777777" w:rsidR="00A46C50" w:rsidRPr="006F73EA" w:rsidRDefault="00A46C50" w:rsidP="00A46C50">
            <w:pPr>
              <w:jc w:val="both"/>
              <w:rPr>
                <w:b/>
              </w:rPr>
            </w:pPr>
            <w:r w:rsidRPr="006F73EA">
              <w:rPr>
                <w:b/>
              </w:rPr>
              <w:t>Forma výuky</w:t>
            </w:r>
          </w:p>
        </w:tc>
        <w:tc>
          <w:tcPr>
            <w:tcW w:w="1207" w:type="dxa"/>
            <w:gridSpan w:val="2"/>
          </w:tcPr>
          <w:p w14:paraId="6E1D7BE1" w14:textId="42423B96" w:rsidR="00A46C50" w:rsidRPr="006F73EA" w:rsidRDefault="008D0107" w:rsidP="00A46C50">
            <w:pPr>
              <w:jc w:val="both"/>
            </w:pPr>
            <w:r>
              <w:t>o</w:t>
            </w:r>
            <w:r w:rsidR="00A46C50" w:rsidRPr="006F73EA">
              <w:t>dborné praxe</w:t>
            </w:r>
          </w:p>
        </w:tc>
      </w:tr>
      <w:tr w:rsidR="00A46C50" w:rsidRPr="006F73EA" w14:paraId="13F14E9C" w14:textId="77777777" w:rsidTr="00A46C50">
        <w:tc>
          <w:tcPr>
            <w:tcW w:w="3086" w:type="dxa"/>
            <w:shd w:val="clear" w:color="auto" w:fill="F7CAAC"/>
          </w:tcPr>
          <w:p w14:paraId="655C9EEC"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2D49A179" w14:textId="01F4B4E0" w:rsidR="00A46C50" w:rsidRPr="006F73EA" w:rsidRDefault="00A46C50" w:rsidP="00A46C50">
            <w:r w:rsidRPr="006F73EA">
              <w:t xml:space="preserve">Požadavky na studenta </w:t>
            </w:r>
            <w:r w:rsidRPr="006F73EA">
              <w:br/>
              <w:t>Pro získání zápočtu je nutné:</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14:paraId="7CC45B59" w14:textId="77777777" w:rsidR="00A46C50" w:rsidRPr="006F73EA" w:rsidRDefault="00A46C50" w:rsidP="00A46C50">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5462B7C4" w14:textId="77777777" w:rsidTr="00597A64">
        <w:trPr>
          <w:trHeight w:val="70"/>
        </w:trPr>
        <w:tc>
          <w:tcPr>
            <w:tcW w:w="9855" w:type="dxa"/>
            <w:gridSpan w:val="8"/>
            <w:tcBorders>
              <w:top w:val="nil"/>
            </w:tcBorders>
          </w:tcPr>
          <w:p w14:paraId="2B617217" w14:textId="77777777" w:rsidR="00A46C50" w:rsidRPr="006F73EA" w:rsidRDefault="00A46C50" w:rsidP="00A46C50">
            <w:pPr>
              <w:jc w:val="both"/>
            </w:pPr>
          </w:p>
        </w:tc>
      </w:tr>
      <w:tr w:rsidR="00A46C50" w:rsidRPr="006F73EA" w14:paraId="62EA6ED5" w14:textId="77777777" w:rsidTr="00A46C50">
        <w:trPr>
          <w:trHeight w:val="197"/>
        </w:trPr>
        <w:tc>
          <w:tcPr>
            <w:tcW w:w="3086" w:type="dxa"/>
            <w:tcBorders>
              <w:top w:val="nil"/>
            </w:tcBorders>
            <w:shd w:val="clear" w:color="auto" w:fill="F7CAAC"/>
          </w:tcPr>
          <w:p w14:paraId="6A30CB1E"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6CED33D5" w14:textId="77777777" w:rsidR="00A46C50" w:rsidRPr="006F73EA" w:rsidRDefault="00A46C50" w:rsidP="00A46C50">
            <w:pPr>
              <w:jc w:val="both"/>
            </w:pPr>
            <w:r>
              <w:t>doc. Ing. Zuzana Tučková, Ph.D.</w:t>
            </w:r>
          </w:p>
        </w:tc>
      </w:tr>
      <w:tr w:rsidR="00A46C50" w:rsidRPr="006F73EA" w14:paraId="2473A044" w14:textId="77777777" w:rsidTr="00A46C50">
        <w:trPr>
          <w:trHeight w:val="243"/>
        </w:trPr>
        <w:tc>
          <w:tcPr>
            <w:tcW w:w="3086" w:type="dxa"/>
            <w:tcBorders>
              <w:top w:val="nil"/>
            </w:tcBorders>
            <w:shd w:val="clear" w:color="auto" w:fill="F7CAAC"/>
          </w:tcPr>
          <w:p w14:paraId="56AAD657"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72EDB632"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41D96DE0" w14:textId="77777777" w:rsidTr="00A46C50">
        <w:tc>
          <w:tcPr>
            <w:tcW w:w="3086" w:type="dxa"/>
            <w:shd w:val="clear" w:color="auto" w:fill="F7CAAC"/>
          </w:tcPr>
          <w:p w14:paraId="02D80D2D"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357E1ADD" w14:textId="77777777" w:rsidR="00A46C50" w:rsidRPr="006F73EA" w:rsidRDefault="00A46C50" w:rsidP="00A46C50">
            <w:pPr>
              <w:jc w:val="both"/>
            </w:pPr>
          </w:p>
        </w:tc>
      </w:tr>
      <w:tr w:rsidR="00A46C50" w:rsidRPr="006F73EA" w14:paraId="67F5A6D4" w14:textId="77777777" w:rsidTr="00597A64">
        <w:trPr>
          <w:trHeight w:val="146"/>
        </w:trPr>
        <w:tc>
          <w:tcPr>
            <w:tcW w:w="9855" w:type="dxa"/>
            <w:gridSpan w:val="8"/>
            <w:tcBorders>
              <w:top w:val="nil"/>
            </w:tcBorders>
          </w:tcPr>
          <w:p w14:paraId="4D58EFD5" w14:textId="77777777" w:rsidR="00A46C50" w:rsidRPr="006F73EA" w:rsidRDefault="00A46C50" w:rsidP="00A46C50">
            <w:pPr>
              <w:jc w:val="both"/>
            </w:pPr>
          </w:p>
        </w:tc>
      </w:tr>
      <w:tr w:rsidR="00A46C50" w:rsidRPr="006F73EA" w14:paraId="562E0C3B" w14:textId="77777777" w:rsidTr="00A46C50">
        <w:tc>
          <w:tcPr>
            <w:tcW w:w="3086" w:type="dxa"/>
            <w:shd w:val="clear" w:color="auto" w:fill="F7CAAC"/>
          </w:tcPr>
          <w:p w14:paraId="560DF4CC"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70751185" w14:textId="77777777" w:rsidR="00A46C50" w:rsidRPr="006F73EA" w:rsidRDefault="00A46C50" w:rsidP="00A46C50">
            <w:pPr>
              <w:jc w:val="both"/>
            </w:pPr>
          </w:p>
        </w:tc>
      </w:tr>
      <w:tr w:rsidR="00A46C50" w:rsidRPr="006F73EA" w14:paraId="0DFB2BC4" w14:textId="77777777" w:rsidTr="00A46C50">
        <w:trPr>
          <w:trHeight w:val="1691"/>
        </w:trPr>
        <w:tc>
          <w:tcPr>
            <w:tcW w:w="9855" w:type="dxa"/>
            <w:gridSpan w:val="8"/>
            <w:tcBorders>
              <w:top w:val="nil"/>
              <w:bottom w:val="single" w:sz="12" w:space="0" w:color="auto"/>
            </w:tcBorders>
          </w:tcPr>
          <w:p w14:paraId="3F982972" w14:textId="152CCB65" w:rsidR="00A46C50"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B7AD77A" w14:textId="77777777" w:rsidR="00A46C50" w:rsidRPr="00AA1BB1" w:rsidRDefault="00A46C50" w:rsidP="00597A64">
            <w:pPr>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42A92DB9" w14:textId="00802B53" w:rsidR="00A46C50" w:rsidRDefault="00A46C50" w:rsidP="00DA5BB8">
            <w:pPr>
              <w:pStyle w:val="Odstavecseseznamem"/>
              <w:numPr>
                <w:ilvl w:val="0"/>
                <w:numId w:val="37"/>
              </w:numPr>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6F4BFA34" w14:textId="114A942F" w:rsidR="00A46C50" w:rsidRPr="00AA1BB1" w:rsidRDefault="00A46C50" w:rsidP="00DA5BB8">
            <w:pPr>
              <w:pStyle w:val="Odstavecseseznamem"/>
              <w:numPr>
                <w:ilvl w:val="0"/>
                <w:numId w:val="37"/>
              </w:numPr>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0CAA197" w14:textId="1BFD0D6C" w:rsidR="00A46C50" w:rsidRPr="00AA1BB1" w:rsidRDefault="00A46C50" w:rsidP="00DA5BB8">
            <w:pPr>
              <w:pStyle w:val="Odstavecseseznamem"/>
              <w:numPr>
                <w:ilvl w:val="0"/>
                <w:numId w:val="37"/>
              </w:numPr>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08A5EBB6" w14:textId="65A82109" w:rsidR="00A46C50" w:rsidRPr="00AA1BB1" w:rsidRDefault="00A46C50" w:rsidP="00DA5BB8">
            <w:pPr>
              <w:pStyle w:val="Odstavecseseznamem"/>
              <w:numPr>
                <w:ilvl w:val="0"/>
                <w:numId w:val="37"/>
              </w:numPr>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60504E07" w14:textId="12CE88A6" w:rsidR="00A46C50" w:rsidRPr="00AA1BB1" w:rsidRDefault="00A46C50" w:rsidP="00DA5BB8">
            <w:pPr>
              <w:pStyle w:val="Odstavecseseznamem"/>
              <w:numPr>
                <w:ilvl w:val="0"/>
                <w:numId w:val="37"/>
              </w:numPr>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03CE4321" w14:textId="7C2D26E1" w:rsidR="00A46C50" w:rsidRDefault="00A46C50" w:rsidP="00DA5BB8">
            <w:pPr>
              <w:pStyle w:val="Odstavecseseznamem"/>
              <w:numPr>
                <w:ilvl w:val="0"/>
                <w:numId w:val="37"/>
              </w:numPr>
              <w:jc w:val="both"/>
            </w:pPr>
            <w:r w:rsidRPr="00AA1BB1">
              <w:t>identifikovat svou roli v</w:t>
            </w:r>
            <w:r>
              <w:t> </w:t>
            </w:r>
            <w:r w:rsidRPr="00AA1BB1">
              <w:t>t</w:t>
            </w:r>
            <w:r w:rsidRPr="00AA1BB1">
              <w:rPr>
                <w:rFonts w:hint="eastAsia"/>
              </w:rPr>
              <w:t>ý</w:t>
            </w:r>
            <w:r w:rsidRPr="00AA1BB1">
              <w:t>mu</w:t>
            </w:r>
          </w:p>
          <w:p w14:paraId="1AF201A3" w14:textId="77777777" w:rsidR="00A46C50" w:rsidRDefault="00A46C50" w:rsidP="00597A64">
            <w:pPr>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513589FA" w14:textId="77777777" w:rsidR="00A46C50" w:rsidRPr="006F73EA" w:rsidRDefault="00A46C50" w:rsidP="00597A64">
            <w:pPr>
              <w:jc w:val="both"/>
            </w:pPr>
            <w:r>
              <w:t xml:space="preserve">V případě, že student pokračuje ve stejné organizaci na praxi, je možné zprávu z praxe pouze rozšířit o činnosti v druhém semestru konání praxe. </w:t>
            </w:r>
          </w:p>
        </w:tc>
      </w:tr>
      <w:tr w:rsidR="00A46C50" w:rsidRPr="006F73EA" w14:paraId="583C1BB7" w14:textId="77777777" w:rsidTr="00A46C50">
        <w:trPr>
          <w:trHeight w:val="265"/>
        </w:trPr>
        <w:tc>
          <w:tcPr>
            <w:tcW w:w="3653" w:type="dxa"/>
            <w:gridSpan w:val="2"/>
            <w:tcBorders>
              <w:top w:val="nil"/>
            </w:tcBorders>
            <w:shd w:val="clear" w:color="auto" w:fill="F7CAAC"/>
          </w:tcPr>
          <w:p w14:paraId="77CABFEA" w14:textId="19834468"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38315950" w14:textId="77777777" w:rsidR="00A46C50" w:rsidRPr="006F73EA" w:rsidRDefault="00A46C50" w:rsidP="00A46C50">
            <w:pPr>
              <w:jc w:val="both"/>
            </w:pPr>
          </w:p>
        </w:tc>
      </w:tr>
      <w:tr w:rsidR="00A46C50" w:rsidRPr="006F73EA" w14:paraId="426C37DD" w14:textId="77777777" w:rsidTr="00CD704D">
        <w:trPr>
          <w:trHeight w:val="708"/>
        </w:trPr>
        <w:tc>
          <w:tcPr>
            <w:tcW w:w="9855" w:type="dxa"/>
            <w:gridSpan w:val="8"/>
            <w:tcBorders>
              <w:top w:val="nil"/>
            </w:tcBorders>
          </w:tcPr>
          <w:p w14:paraId="15002A87" w14:textId="77777777" w:rsidR="00A46C50" w:rsidRPr="006F73EA" w:rsidRDefault="00A46C50" w:rsidP="00A46C50">
            <w:pPr>
              <w:jc w:val="both"/>
            </w:pPr>
          </w:p>
        </w:tc>
      </w:tr>
      <w:tr w:rsidR="00A46C50" w:rsidRPr="006F73EA" w14:paraId="5FC85F95"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A7E350" w14:textId="77777777" w:rsidR="00A46C50" w:rsidRPr="006F73EA" w:rsidRDefault="00A46C50" w:rsidP="00A46C50">
            <w:pPr>
              <w:jc w:val="center"/>
              <w:rPr>
                <w:b/>
              </w:rPr>
            </w:pPr>
            <w:r w:rsidRPr="006F73EA">
              <w:rPr>
                <w:b/>
              </w:rPr>
              <w:t>Informace ke kombinované nebo distanční formě</w:t>
            </w:r>
          </w:p>
        </w:tc>
      </w:tr>
      <w:tr w:rsidR="00A46C50" w:rsidRPr="006F73EA" w14:paraId="5EDA645E" w14:textId="77777777" w:rsidTr="00A46C50">
        <w:tc>
          <w:tcPr>
            <w:tcW w:w="4787" w:type="dxa"/>
            <w:gridSpan w:val="3"/>
            <w:tcBorders>
              <w:top w:val="single" w:sz="2" w:space="0" w:color="auto"/>
            </w:tcBorders>
            <w:shd w:val="clear" w:color="auto" w:fill="F7CAAC"/>
          </w:tcPr>
          <w:p w14:paraId="2507CA12"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36DFE071"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45B228F7" w14:textId="77777777" w:rsidR="00A46C50" w:rsidRPr="006F73EA" w:rsidRDefault="00A46C50" w:rsidP="00A46C50">
            <w:pPr>
              <w:jc w:val="both"/>
              <w:rPr>
                <w:b/>
              </w:rPr>
            </w:pPr>
            <w:r w:rsidRPr="006F73EA">
              <w:rPr>
                <w:b/>
              </w:rPr>
              <w:t xml:space="preserve">hodin </w:t>
            </w:r>
          </w:p>
        </w:tc>
      </w:tr>
      <w:tr w:rsidR="00A46C50" w:rsidRPr="006F73EA" w14:paraId="49D27841" w14:textId="77777777" w:rsidTr="00A46C50">
        <w:tc>
          <w:tcPr>
            <w:tcW w:w="9855" w:type="dxa"/>
            <w:gridSpan w:val="8"/>
            <w:shd w:val="clear" w:color="auto" w:fill="F7CAAC"/>
          </w:tcPr>
          <w:p w14:paraId="7B4965C7" w14:textId="77777777" w:rsidR="00A46C50" w:rsidRPr="006F73EA" w:rsidRDefault="00A46C50" w:rsidP="00A46C50">
            <w:pPr>
              <w:jc w:val="both"/>
              <w:rPr>
                <w:b/>
              </w:rPr>
            </w:pPr>
            <w:r w:rsidRPr="006F73EA">
              <w:rPr>
                <w:b/>
              </w:rPr>
              <w:lastRenderedPageBreak/>
              <w:t>Informace o způsobu kontaktu s vyučujícím</w:t>
            </w:r>
          </w:p>
        </w:tc>
      </w:tr>
      <w:tr w:rsidR="00A46C50" w:rsidRPr="006F73EA" w14:paraId="5087E13C" w14:textId="77777777" w:rsidTr="00A46C50">
        <w:trPr>
          <w:trHeight w:val="1373"/>
        </w:trPr>
        <w:tc>
          <w:tcPr>
            <w:tcW w:w="9855" w:type="dxa"/>
            <w:gridSpan w:val="8"/>
          </w:tcPr>
          <w:p w14:paraId="3B497A7D" w14:textId="77777777" w:rsidR="0043614B" w:rsidRDefault="0043614B"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30B462DC" w14:textId="226FEFA6" w:rsidR="00A46C50" w:rsidRPr="006F73EA" w:rsidRDefault="00A46C50" w:rsidP="00A46C50">
            <w:pPr>
              <w:jc w:val="both"/>
            </w:pPr>
            <w:r>
              <w:t>Student kombinované formy studia může vykonávat praxi v organizaci ve které pracuje, musí ale dodržet náležitosti výše uvedené.</w:t>
            </w:r>
          </w:p>
          <w:p w14:paraId="1341708F" w14:textId="77777777" w:rsidR="00A46C50" w:rsidRPr="006F73EA" w:rsidRDefault="00A46C50" w:rsidP="00A46C50">
            <w:pPr>
              <w:jc w:val="both"/>
            </w:pPr>
          </w:p>
        </w:tc>
      </w:tr>
    </w:tbl>
    <w:p w14:paraId="07D898FC" w14:textId="77777777" w:rsidR="00A46C50" w:rsidRDefault="00A46C50" w:rsidP="00A46C50"/>
    <w:p w14:paraId="1B71BB63" w14:textId="77777777" w:rsidR="00A46C50" w:rsidRDefault="00A46C50" w:rsidP="00A46C50"/>
    <w:p w14:paraId="752E9583" w14:textId="77777777" w:rsidR="00A46C50" w:rsidRDefault="00A46C50" w:rsidP="00A46C50"/>
    <w:p w14:paraId="172AA68C" w14:textId="77777777" w:rsidR="00A46C50" w:rsidRDefault="00A46C50" w:rsidP="00A46C50"/>
    <w:p w14:paraId="5A440853" w14:textId="77777777" w:rsidR="00A46C50" w:rsidRDefault="00A46C50" w:rsidP="00A46C50"/>
    <w:p w14:paraId="7F002C38" w14:textId="77777777" w:rsidR="00A46C50" w:rsidRDefault="00A46C50" w:rsidP="00A46C50"/>
    <w:p w14:paraId="44AD58E7" w14:textId="77777777" w:rsidR="00A46C50" w:rsidRDefault="00A46C50" w:rsidP="00A46C50"/>
    <w:p w14:paraId="493879CC" w14:textId="77777777" w:rsidR="00A46C50" w:rsidRDefault="00A46C50" w:rsidP="00A46C50"/>
    <w:p w14:paraId="16A565D2" w14:textId="77777777" w:rsidR="00A46C50" w:rsidRDefault="00A46C50" w:rsidP="00A46C50"/>
    <w:p w14:paraId="623FF38B" w14:textId="77777777" w:rsidR="00A46C50" w:rsidRDefault="00A46C50" w:rsidP="00A46C50"/>
    <w:p w14:paraId="4A6EF58F" w14:textId="77777777" w:rsidR="00A46C50" w:rsidRDefault="00A46C50" w:rsidP="00A46C50"/>
    <w:p w14:paraId="1DCF5587" w14:textId="77777777" w:rsidR="00A46C50" w:rsidRDefault="00A46C50" w:rsidP="00A46C50"/>
    <w:p w14:paraId="3610E912" w14:textId="77777777" w:rsidR="00A46C50" w:rsidRDefault="00A46C50" w:rsidP="00A46C50"/>
    <w:p w14:paraId="41CA26E3" w14:textId="77777777" w:rsidR="00A46C50" w:rsidRDefault="00A46C50" w:rsidP="00A46C50"/>
    <w:p w14:paraId="0342BA05" w14:textId="77777777" w:rsidR="00A46C50" w:rsidRDefault="00A46C50" w:rsidP="00A46C50"/>
    <w:p w14:paraId="31E70658" w14:textId="77777777" w:rsidR="00A46C50" w:rsidRDefault="00A46C50" w:rsidP="00A46C50"/>
    <w:p w14:paraId="06EB1E1D" w14:textId="77777777" w:rsidR="00A46C50" w:rsidRDefault="00A46C50" w:rsidP="00A46C50"/>
    <w:p w14:paraId="04EEF53D" w14:textId="77777777" w:rsidR="00A46C50" w:rsidRDefault="00A46C50" w:rsidP="00A46C50"/>
    <w:p w14:paraId="5E42C933" w14:textId="77777777" w:rsidR="00A46C50" w:rsidRDefault="00A46C50" w:rsidP="00A46C50"/>
    <w:p w14:paraId="432D9187" w14:textId="77777777" w:rsidR="00A46C50" w:rsidRDefault="00A46C50" w:rsidP="00A46C50"/>
    <w:p w14:paraId="4634C661" w14:textId="77777777" w:rsidR="00A46C50" w:rsidRDefault="00A46C50" w:rsidP="00A46C50"/>
    <w:p w14:paraId="71AB4503" w14:textId="77777777" w:rsidR="00A46C50" w:rsidRDefault="00A46C50" w:rsidP="00A46C50"/>
    <w:p w14:paraId="528372C2" w14:textId="77777777" w:rsidR="00A46C50" w:rsidRDefault="00A46C50" w:rsidP="00A46C50"/>
    <w:p w14:paraId="17D66142" w14:textId="77777777" w:rsidR="00A46C50" w:rsidRDefault="00A46C50" w:rsidP="00A46C50"/>
    <w:p w14:paraId="165DE038" w14:textId="77777777" w:rsidR="00A46C50" w:rsidRDefault="00A46C50" w:rsidP="00A46C50"/>
    <w:p w14:paraId="2A6F8383" w14:textId="77777777" w:rsidR="00A46C50" w:rsidRDefault="00A46C50" w:rsidP="00A46C50"/>
    <w:p w14:paraId="1314F0CA" w14:textId="77777777" w:rsidR="00A46C50" w:rsidRDefault="00A46C50" w:rsidP="00A46C50"/>
    <w:p w14:paraId="256631B4" w14:textId="77777777" w:rsidR="00A46C50" w:rsidRDefault="00A46C50" w:rsidP="00A46C50"/>
    <w:p w14:paraId="5C8D8255" w14:textId="77777777" w:rsidR="00A46C50" w:rsidRDefault="00A46C50" w:rsidP="00A46C50"/>
    <w:p w14:paraId="3BCDDCB5" w14:textId="77777777" w:rsidR="00A46C50" w:rsidRDefault="00A46C50" w:rsidP="00A46C50"/>
    <w:p w14:paraId="6398DFD2" w14:textId="77777777" w:rsidR="00A46C50" w:rsidRDefault="00A46C50" w:rsidP="00A46C50"/>
    <w:p w14:paraId="7ACF73D8" w14:textId="77777777" w:rsidR="00A46C50" w:rsidRDefault="00A46C50" w:rsidP="00A46C50"/>
    <w:p w14:paraId="039C2FA4" w14:textId="77777777" w:rsidR="00A46C50" w:rsidRDefault="00A46C50" w:rsidP="00A46C50"/>
    <w:p w14:paraId="19DC57F5" w14:textId="77777777" w:rsidR="00A46C50" w:rsidRDefault="00A46C50" w:rsidP="00A46C50"/>
    <w:p w14:paraId="35272061" w14:textId="77777777" w:rsidR="00A46C50" w:rsidRDefault="00A46C50" w:rsidP="00A46C50"/>
    <w:p w14:paraId="391202EE" w14:textId="77777777" w:rsidR="00A46C50" w:rsidRDefault="00A46C50" w:rsidP="00A46C50"/>
    <w:p w14:paraId="03072833" w14:textId="77777777" w:rsidR="00A46C50" w:rsidRDefault="00A46C50" w:rsidP="00A46C50"/>
    <w:p w14:paraId="3C934E26"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8D24A96" w14:textId="77777777" w:rsidTr="00A46C50">
        <w:tc>
          <w:tcPr>
            <w:tcW w:w="9855" w:type="dxa"/>
            <w:gridSpan w:val="8"/>
            <w:tcBorders>
              <w:bottom w:val="double" w:sz="4" w:space="0" w:color="auto"/>
            </w:tcBorders>
            <w:shd w:val="clear" w:color="auto" w:fill="BDD6EE"/>
          </w:tcPr>
          <w:p w14:paraId="449DE7CC" w14:textId="58BBED81" w:rsidR="00A46C50" w:rsidRDefault="00A46C50" w:rsidP="00A46C50">
            <w:pPr>
              <w:jc w:val="both"/>
              <w:rPr>
                <w:b/>
                <w:sz w:val="28"/>
              </w:rPr>
            </w:pPr>
            <w:r>
              <w:lastRenderedPageBreak/>
              <w:br w:type="page"/>
            </w:r>
            <w:r>
              <w:rPr>
                <w:b/>
                <w:sz w:val="28"/>
              </w:rPr>
              <w:t>B-III – Charakteristika studijního předmětu</w:t>
            </w:r>
          </w:p>
        </w:tc>
      </w:tr>
      <w:tr w:rsidR="00A46C50" w:rsidRPr="007E162A" w14:paraId="32C11153" w14:textId="77777777" w:rsidTr="00A46C50">
        <w:tc>
          <w:tcPr>
            <w:tcW w:w="3086" w:type="dxa"/>
            <w:tcBorders>
              <w:top w:val="double" w:sz="4" w:space="0" w:color="auto"/>
            </w:tcBorders>
            <w:shd w:val="clear" w:color="auto" w:fill="F7CAAC"/>
          </w:tcPr>
          <w:p w14:paraId="3684464B"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0B897102" w14:textId="77777777" w:rsidR="00A46C50" w:rsidRPr="00E9431D" w:rsidRDefault="00A46C50" w:rsidP="00A46C50">
            <w:pPr>
              <w:jc w:val="both"/>
            </w:pPr>
            <w:r w:rsidRPr="00E9431D">
              <w:t>Seminář k diplomové práci</w:t>
            </w:r>
          </w:p>
        </w:tc>
      </w:tr>
      <w:tr w:rsidR="00A46C50" w14:paraId="5B17BE00" w14:textId="77777777" w:rsidTr="00A46C50">
        <w:tc>
          <w:tcPr>
            <w:tcW w:w="3086" w:type="dxa"/>
            <w:shd w:val="clear" w:color="auto" w:fill="F7CAAC"/>
          </w:tcPr>
          <w:p w14:paraId="33C26E73" w14:textId="77777777" w:rsidR="00A46C50" w:rsidRDefault="00A46C50" w:rsidP="00A46C50">
            <w:pPr>
              <w:jc w:val="both"/>
              <w:rPr>
                <w:b/>
              </w:rPr>
            </w:pPr>
            <w:r>
              <w:rPr>
                <w:b/>
              </w:rPr>
              <w:t>Typ předmětu</w:t>
            </w:r>
          </w:p>
        </w:tc>
        <w:tc>
          <w:tcPr>
            <w:tcW w:w="3406" w:type="dxa"/>
            <w:gridSpan w:val="4"/>
          </w:tcPr>
          <w:p w14:paraId="45140EB0" w14:textId="558CD6B7" w:rsidR="00A46C50" w:rsidRDefault="008D0107" w:rsidP="00A46C50">
            <w:pPr>
              <w:jc w:val="both"/>
            </w:pPr>
            <w:r>
              <w:t>p</w:t>
            </w:r>
            <w:r w:rsidR="00A46C50">
              <w:t>ovinný</w:t>
            </w:r>
          </w:p>
        </w:tc>
        <w:tc>
          <w:tcPr>
            <w:tcW w:w="2695" w:type="dxa"/>
            <w:gridSpan w:val="2"/>
            <w:shd w:val="clear" w:color="auto" w:fill="F7CAAC"/>
          </w:tcPr>
          <w:p w14:paraId="2D8458C5" w14:textId="77777777" w:rsidR="00A46C50" w:rsidRDefault="00A46C50" w:rsidP="00A46C50">
            <w:pPr>
              <w:jc w:val="both"/>
            </w:pPr>
            <w:r>
              <w:rPr>
                <w:b/>
              </w:rPr>
              <w:t>doporučený ročník / semestr</w:t>
            </w:r>
          </w:p>
        </w:tc>
        <w:tc>
          <w:tcPr>
            <w:tcW w:w="668" w:type="dxa"/>
          </w:tcPr>
          <w:p w14:paraId="494E4772" w14:textId="77777777" w:rsidR="00A46C50" w:rsidRDefault="00A46C50" w:rsidP="00A46C50">
            <w:pPr>
              <w:jc w:val="both"/>
            </w:pPr>
            <w:r>
              <w:t>2/ZS</w:t>
            </w:r>
          </w:p>
        </w:tc>
      </w:tr>
      <w:tr w:rsidR="00A46C50" w14:paraId="57EC49E4" w14:textId="77777777" w:rsidTr="00A46C50">
        <w:tc>
          <w:tcPr>
            <w:tcW w:w="3086" w:type="dxa"/>
            <w:shd w:val="clear" w:color="auto" w:fill="F7CAAC"/>
          </w:tcPr>
          <w:p w14:paraId="38E0DAD2" w14:textId="77777777" w:rsidR="00A46C50" w:rsidRDefault="00A46C50" w:rsidP="00A46C50">
            <w:pPr>
              <w:jc w:val="both"/>
              <w:rPr>
                <w:b/>
              </w:rPr>
            </w:pPr>
            <w:r>
              <w:rPr>
                <w:b/>
              </w:rPr>
              <w:t>Rozsah studijního předmětu</w:t>
            </w:r>
          </w:p>
        </w:tc>
        <w:tc>
          <w:tcPr>
            <w:tcW w:w="1701" w:type="dxa"/>
            <w:gridSpan w:val="2"/>
          </w:tcPr>
          <w:p w14:paraId="25377572" w14:textId="77777777" w:rsidR="00A46C50" w:rsidRDefault="00A46C50" w:rsidP="00A46C50">
            <w:pPr>
              <w:jc w:val="both"/>
            </w:pPr>
            <w:r>
              <w:t>13s</w:t>
            </w:r>
          </w:p>
        </w:tc>
        <w:tc>
          <w:tcPr>
            <w:tcW w:w="889" w:type="dxa"/>
            <w:shd w:val="clear" w:color="auto" w:fill="F7CAAC"/>
          </w:tcPr>
          <w:p w14:paraId="5BA15102" w14:textId="77777777" w:rsidR="00A46C50" w:rsidRDefault="00A46C50" w:rsidP="00A46C50">
            <w:pPr>
              <w:jc w:val="both"/>
              <w:rPr>
                <w:b/>
              </w:rPr>
            </w:pPr>
            <w:r>
              <w:rPr>
                <w:b/>
              </w:rPr>
              <w:t xml:space="preserve">hod. </w:t>
            </w:r>
          </w:p>
        </w:tc>
        <w:tc>
          <w:tcPr>
            <w:tcW w:w="816" w:type="dxa"/>
          </w:tcPr>
          <w:p w14:paraId="56AD9537" w14:textId="77777777" w:rsidR="00A46C50" w:rsidRDefault="00A46C50" w:rsidP="00A46C50">
            <w:pPr>
              <w:jc w:val="both"/>
            </w:pPr>
            <w:r>
              <w:t>13</w:t>
            </w:r>
          </w:p>
        </w:tc>
        <w:tc>
          <w:tcPr>
            <w:tcW w:w="2156" w:type="dxa"/>
            <w:shd w:val="clear" w:color="auto" w:fill="F7CAAC"/>
          </w:tcPr>
          <w:p w14:paraId="5C423080" w14:textId="77777777" w:rsidR="00A46C50" w:rsidRDefault="00A46C50" w:rsidP="00A46C50">
            <w:pPr>
              <w:jc w:val="both"/>
              <w:rPr>
                <w:b/>
              </w:rPr>
            </w:pPr>
            <w:r>
              <w:rPr>
                <w:b/>
              </w:rPr>
              <w:t>kreditů</w:t>
            </w:r>
          </w:p>
        </w:tc>
        <w:tc>
          <w:tcPr>
            <w:tcW w:w="1207" w:type="dxa"/>
            <w:gridSpan w:val="2"/>
          </w:tcPr>
          <w:p w14:paraId="724B9050" w14:textId="77777777" w:rsidR="00A46C50" w:rsidRDefault="00A46C50" w:rsidP="00A46C50">
            <w:pPr>
              <w:jc w:val="both"/>
            </w:pPr>
            <w:r>
              <w:t>2</w:t>
            </w:r>
          </w:p>
        </w:tc>
      </w:tr>
      <w:tr w:rsidR="00A46C50" w14:paraId="51569896" w14:textId="77777777" w:rsidTr="00A46C50">
        <w:tc>
          <w:tcPr>
            <w:tcW w:w="3086" w:type="dxa"/>
            <w:shd w:val="clear" w:color="auto" w:fill="F7CAAC"/>
          </w:tcPr>
          <w:p w14:paraId="1EDBA159" w14:textId="77777777" w:rsidR="00A46C50" w:rsidRDefault="00A46C50" w:rsidP="00A46C50">
            <w:pPr>
              <w:jc w:val="both"/>
              <w:rPr>
                <w:b/>
                <w:sz w:val="22"/>
              </w:rPr>
            </w:pPr>
            <w:r>
              <w:rPr>
                <w:b/>
              </w:rPr>
              <w:t>Prerekvizity, korekvizity, ekvivalence</w:t>
            </w:r>
          </w:p>
        </w:tc>
        <w:tc>
          <w:tcPr>
            <w:tcW w:w="6769" w:type="dxa"/>
            <w:gridSpan w:val="7"/>
          </w:tcPr>
          <w:p w14:paraId="6AC98DEC" w14:textId="77777777" w:rsidR="00A46C50" w:rsidRDefault="00A46C50" w:rsidP="00A46C50">
            <w:pPr>
              <w:jc w:val="both"/>
            </w:pPr>
          </w:p>
        </w:tc>
      </w:tr>
      <w:tr w:rsidR="00A46C50" w14:paraId="0B5B00E1" w14:textId="77777777" w:rsidTr="00A46C50">
        <w:tc>
          <w:tcPr>
            <w:tcW w:w="3086" w:type="dxa"/>
            <w:shd w:val="clear" w:color="auto" w:fill="F7CAAC"/>
          </w:tcPr>
          <w:p w14:paraId="02288418" w14:textId="77777777" w:rsidR="00A46C50" w:rsidRDefault="00A46C50" w:rsidP="00A46C50">
            <w:pPr>
              <w:jc w:val="both"/>
              <w:rPr>
                <w:b/>
              </w:rPr>
            </w:pPr>
            <w:r>
              <w:rPr>
                <w:b/>
              </w:rPr>
              <w:t>Způsob ověření studijních výsledků</w:t>
            </w:r>
          </w:p>
        </w:tc>
        <w:tc>
          <w:tcPr>
            <w:tcW w:w="3406" w:type="dxa"/>
            <w:gridSpan w:val="4"/>
          </w:tcPr>
          <w:p w14:paraId="676038C6" w14:textId="4051DA9A" w:rsidR="00A46C50" w:rsidRDefault="00CD704D" w:rsidP="00A46C50">
            <w:pPr>
              <w:jc w:val="both"/>
            </w:pPr>
            <w:r>
              <w:t>z</w:t>
            </w:r>
            <w:r w:rsidR="00A46C50">
              <w:t>ápočet</w:t>
            </w:r>
          </w:p>
        </w:tc>
        <w:tc>
          <w:tcPr>
            <w:tcW w:w="2156" w:type="dxa"/>
            <w:shd w:val="clear" w:color="auto" w:fill="F7CAAC"/>
          </w:tcPr>
          <w:p w14:paraId="716EFCA4" w14:textId="77777777" w:rsidR="00A46C50" w:rsidRDefault="00A46C50" w:rsidP="00A46C50">
            <w:pPr>
              <w:jc w:val="both"/>
              <w:rPr>
                <w:b/>
              </w:rPr>
            </w:pPr>
            <w:r>
              <w:rPr>
                <w:b/>
              </w:rPr>
              <w:t>Forma výuky</w:t>
            </w:r>
          </w:p>
        </w:tc>
        <w:tc>
          <w:tcPr>
            <w:tcW w:w="1207" w:type="dxa"/>
            <w:gridSpan w:val="2"/>
          </w:tcPr>
          <w:p w14:paraId="49DF01F5" w14:textId="77777777" w:rsidR="00A46C50" w:rsidRDefault="00A46C50" w:rsidP="00A46C50">
            <w:pPr>
              <w:jc w:val="both"/>
            </w:pPr>
            <w:r>
              <w:t>seminář</w:t>
            </w:r>
          </w:p>
        </w:tc>
      </w:tr>
      <w:tr w:rsidR="00A46C50" w14:paraId="5BF74AD0" w14:textId="77777777" w:rsidTr="00A46C50">
        <w:tc>
          <w:tcPr>
            <w:tcW w:w="3086" w:type="dxa"/>
            <w:shd w:val="clear" w:color="auto" w:fill="F7CAAC"/>
          </w:tcPr>
          <w:p w14:paraId="3D3D684B"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554F3D80" w14:textId="5A983374" w:rsidR="00A46C50" w:rsidRDefault="00CD704D" w:rsidP="00CD704D">
            <w:r>
              <w:t xml:space="preserve">Požadavky k zápočtu: </w:t>
            </w:r>
            <w:r w:rsidR="00A46C50">
              <w:t>v</w:t>
            </w:r>
            <w:r w:rsidR="00A46C50" w:rsidRPr="003F1928">
              <w:t xml:space="preserve">ypracování návrhu </w:t>
            </w:r>
            <w:r w:rsidR="00A46C50">
              <w:t>p</w:t>
            </w:r>
            <w:r w:rsidR="00A46C50" w:rsidRPr="003F1928">
              <w:t xml:space="preserve">odkladu pro zadání </w:t>
            </w:r>
            <w:r w:rsidR="00A46C50">
              <w:t>diplomové práce;</w:t>
            </w:r>
            <w:r w:rsidR="00A46C50" w:rsidRPr="003F1928">
              <w:t xml:space="preserve"> </w:t>
            </w:r>
            <w:r w:rsidR="00A46C50">
              <w:t>v</w:t>
            </w:r>
            <w:r w:rsidR="00A46C50" w:rsidRPr="003F1928">
              <w:t xml:space="preserve">ypracování návrhu osnovy </w:t>
            </w:r>
            <w:r w:rsidR="00A46C50">
              <w:t>diplomové práce</w:t>
            </w:r>
            <w:r>
              <w:t xml:space="preserve"> </w:t>
            </w:r>
            <w:r w:rsidR="00A46C50">
              <w:t>v předem stanoveném termínu.</w:t>
            </w:r>
          </w:p>
        </w:tc>
      </w:tr>
      <w:tr w:rsidR="00A46C50" w14:paraId="02C52803" w14:textId="77777777" w:rsidTr="00597A64">
        <w:trPr>
          <w:trHeight w:val="70"/>
        </w:trPr>
        <w:tc>
          <w:tcPr>
            <w:tcW w:w="9855" w:type="dxa"/>
            <w:gridSpan w:val="8"/>
            <w:tcBorders>
              <w:top w:val="nil"/>
            </w:tcBorders>
          </w:tcPr>
          <w:p w14:paraId="38FDFC4F" w14:textId="77777777" w:rsidR="00A46C50" w:rsidRDefault="00A46C50" w:rsidP="00A46C50">
            <w:pPr>
              <w:jc w:val="both"/>
            </w:pPr>
          </w:p>
        </w:tc>
      </w:tr>
      <w:tr w:rsidR="00A46C50" w14:paraId="516379BD" w14:textId="77777777" w:rsidTr="00A46C50">
        <w:trPr>
          <w:trHeight w:val="197"/>
        </w:trPr>
        <w:tc>
          <w:tcPr>
            <w:tcW w:w="3086" w:type="dxa"/>
            <w:tcBorders>
              <w:top w:val="nil"/>
            </w:tcBorders>
            <w:shd w:val="clear" w:color="auto" w:fill="F7CAAC"/>
          </w:tcPr>
          <w:p w14:paraId="609CAF3D" w14:textId="77777777" w:rsidR="00A46C50" w:rsidRDefault="00A46C50" w:rsidP="00A46C50">
            <w:pPr>
              <w:jc w:val="both"/>
              <w:rPr>
                <w:b/>
              </w:rPr>
            </w:pPr>
            <w:r>
              <w:rPr>
                <w:b/>
              </w:rPr>
              <w:t>Garant předmětu</w:t>
            </w:r>
          </w:p>
        </w:tc>
        <w:tc>
          <w:tcPr>
            <w:tcW w:w="6769" w:type="dxa"/>
            <w:gridSpan w:val="7"/>
            <w:tcBorders>
              <w:top w:val="nil"/>
            </w:tcBorders>
          </w:tcPr>
          <w:p w14:paraId="75FBA12F" w14:textId="77777777" w:rsidR="00A46C50" w:rsidRDefault="00A46C50" w:rsidP="00A46C50">
            <w:pPr>
              <w:jc w:val="both"/>
            </w:pPr>
            <w:r>
              <w:t xml:space="preserve">doc. Ing. Zuzana Tučková, Ph.D. </w:t>
            </w:r>
          </w:p>
        </w:tc>
      </w:tr>
      <w:tr w:rsidR="00A46C50" w14:paraId="448CFF8A" w14:textId="77777777" w:rsidTr="00A46C50">
        <w:trPr>
          <w:trHeight w:val="243"/>
        </w:trPr>
        <w:tc>
          <w:tcPr>
            <w:tcW w:w="3086" w:type="dxa"/>
            <w:tcBorders>
              <w:top w:val="nil"/>
            </w:tcBorders>
            <w:shd w:val="clear" w:color="auto" w:fill="F7CAAC"/>
          </w:tcPr>
          <w:p w14:paraId="704236A0" w14:textId="77777777" w:rsidR="00A46C50" w:rsidRDefault="00A46C50" w:rsidP="00A46C50">
            <w:pPr>
              <w:jc w:val="both"/>
              <w:rPr>
                <w:b/>
              </w:rPr>
            </w:pPr>
            <w:r>
              <w:rPr>
                <w:b/>
              </w:rPr>
              <w:t>Zapojení garanta do výuky předmětu</w:t>
            </w:r>
          </w:p>
        </w:tc>
        <w:tc>
          <w:tcPr>
            <w:tcW w:w="6769" w:type="dxa"/>
            <w:gridSpan w:val="7"/>
            <w:tcBorders>
              <w:top w:val="nil"/>
            </w:tcBorders>
          </w:tcPr>
          <w:p w14:paraId="373698B4" w14:textId="33DC02EC" w:rsidR="00A46C50" w:rsidRDefault="00A46C50" w:rsidP="00A46C50">
            <w:pPr>
              <w:jc w:val="both"/>
            </w:pPr>
            <w:r>
              <w:t>Garant stanovuje koncepci předmětu a vede semináře</w:t>
            </w:r>
            <w:r w:rsidR="008D0107">
              <w:t xml:space="preserve"> </w:t>
            </w:r>
            <w:r w:rsidR="008D0107" w:rsidRPr="00DB3747">
              <w:t xml:space="preserve">v rozsahu </w:t>
            </w:r>
            <w:r w:rsidR="008D0107">
              <w:t>70</w:t>
            </w:r>
            <w:r w:rsidR="008D0107" w:rsidRPr="00DB3747">
              <w:t xml:space="preserve"> %</w:t>
            </w:r>
            <w:r w:rsidR="008D0107">
              <w:t>.</w:t>
            </w:r>
          </w:p>
        </w:tc>
      </w:tr>
      <w:tr w:rsidR="00A46C50" w14:paraId="59DED92C" w14:textId="77777777" w:rsidTr="00A46C50">
        <w:tc>
          <w:tcPr>
            <w:tcW w:w="3086" w:type="dxa"/>
            <w:shd w:val="clear" w:color="auto" w:fill="F7CAAC"/>
          </w:tcPr>
          <w:p w14:paraId="70343C47" w14:textId="77777777" w:rsidR="00A46C50" w:rsidRDefault="00A46C50" w:rsidP="00A46C50">
            <w:pPr>
              <w:jc w:val="both"/>
              <w:rPr>
                <w:b/>
              </w:rPr>
            </w:pPr>
            <w:r>
              <w:rPr>
                <w:b/>
              </w:rPr>
              <w:t>Vyučující</w:t>
            </w:r>
          </w:p>
        </w:tc>
        <w:tc>
          <w:tcPr>
            <w:tcW w:w="6769" w:type="dxa"/>
            <w:gridSpan w:val="7"/>
            <w:tcBorders>
              <w:bottom w:val="nil"/>
            </w:tcBorders>
          </w:tcPr>
          <w:p w14:paraId="1EF96642" w14:textId="77777777" w:rsidR="00A46C50" w:rsidRDefault="00A46C50" w:rsidP="00A46C50">
            <w:pPr>
              <w:jc w:val="both"/>
            </w:pPr>
            <w:r>
              <w:t>doc. Ing. Zuzana Tučková, Ph.D. - vede semináře (70 %)</w:t>
            </w:r>
          </w:p>
          <w:p w14:paraId="60D4AC32" w14:textId="77777777" w:rsidR="00A46C50" w:rsidRDefault="00A46C50" w:rsidP="00A46C50">
            <w:pPr>
              <w:jc w:val="both"/>
            </w:pPr>
            <w:r>
              <w:t xml:space="preserve">Ing. Zuzana Vaculčíková, Ph.D. - </w:t>
            </w:r>
            <w:r w:rsidRPr="00D17B98">
              <w:t>vede semináře (</w:t>
            </w:r>
            <w:r>
              <w:t>3</w:t>
            </w:r>
            <w:r w:rsidRPr="00D17B98">
              <w:t>0 %)</w:t>
            </w:r>
          </w:p>
        </w:tc>
      </w:tr>
      <w:tr w:rsidR="00A46C50" w14:paraId="5307491D" w14:textId="77777777" w:rsidTr="00597A64">
        <w:trPr>
          <w:trHeight w:val="78"/>
        </w:trPr>
        <w:tc>
          <w:tcPr>
            <w:tcW w:w="9855" w:type="dxa"/>
            <w:gridSpan w:val="8"/>
            <w:tcBorders>
              <w:top w:val="nil"/>
            </w:tcBorders>
          </w:tcPr>
          <w:p w14:paraId="553E531C" w14:textId="77777777" w:rsidR="00A46C50" w:rsidRDefault="00A46C50" w:rsidP="00A46C50">
            <w:pPr>
              <w:jc w:val="both"/>
            </w:pPr>
          </w:p>
        </w:tc>
      </w:tr>
      <w:tr w:rsidR="00A46C50" w14:paraId="1194FE7A" w14:textId="77777777" w:rsidTr="00A46C50">
        <w:tc>
          <w:tcPr>
            <w:tcW w:w="3086" w:type="dxa"/>
            <w:shd w:val="clear" w:color="auto" w:fill="F7CAAC"/>
          </w:tcPr>
          <w:p w14:paraId="598CC59C" w14:textId="77777777" w:rsidR="00A46C50" w:rsidRDefault="00A46C50" w:rsidP="00A46C50">
            <w:pPr>
              <w:jc w:val="both"/>
              <w:rPr>
                <w:b/>
              </w:rPr>
            </w:pPr>
            <w:r>
              <w:rPr>
                <w:b/>
              </w:rPr>
              <w:t>Stručná anotace předmětu</w:t>
            </w:r>
          </w:p>
        </w:tc>
        <w:tc>
          <w:tcPr>
            <w:tcW w:w="6769" w:type="dxa"/>
            <w:gridSpan w:val="7"/>
            <w:tcBorders>
              <w:bottom w:val="nil"/>
            </w:tcBorders>
          </w:tcPr>
          <w:p w14:paraId="0885D6FB" w14:textId="77777777" w:rsidR="00A46C50" w:rsidRDefault="00A46C50" w:rsidP="00A46C50">
            <w:pPr>
              <w:jc w:val="both"/>
            </w:pPr>
          </w:p>
        </w:tc>
      </w:tr>
      <w:tr w:rsidR="00A46C50" w14:paraId="3092F9B5" w14:textId="77777777" w:rsidTr="00A46C50">
        <w:trPr>
          <w:trHeight w:val="3938"/>
        </w:trPr>
        <w:tc>
          <w:tcPr>
            <w:tcW w:w="9855" w:type="dxa"/>
            <w:gridSpan w:val="8"/>
            <w:tcBorders>
              <w:top w:val="nil"/>
              <w:bottom w:val="single" w:sz="4" w:space="0" w:color="auto"/>
            </w:tcBorders>
          </w:tcPr>
          <w:p w14:paraId="615D7C2E" w14:textId="77777777" w:rsidR="00A46C50" w:rsidRDefault="00A46C50" w:rsidP="00A46C50">
            <w:pPr>
              <w:jc w:val="both"/>
              <w:rPr>
                <w:bCs/>
              </w:rPr>
            </w:pPr>
            <w:r w:rsidRPr="00A9520A">
              <w:rPr>
                <w:bCs/>
              </w:rPr>
              <w:t xml:space="preserve">Předmět je zaměřen na získání znalostí a dovedností v oblasti písemného odborného vyjadřování, které by měly vyústit v napsání diplomové práce. </w:t>
            </w:r>
            <w:r>
              <w:rPr>
                <w:bCs/>
              </w:rPr>
              <w:t>Cílem</w:t>
            </w:r>
            <w:r w:rsidRPr="00A9520A">
              <w:rPr>
                <w:bCs/>
              </w:rPr>
              <w:t xml:space="preserve"> předmětu je prohloubit znalostí studentů v oblasti vyhledávání informačních zdrojů, odborné literatury, zpracování rešerší, správnosti citací, ale také plánovat celý proces tvorby diplomové práce a seznámit je s klíčovými zásadami její formální a obsahové úrovně. Seznámit je s nejnovějšími poznatky metodologie a teorie v oblasti tvorby diplomové práce a naučit je zásady efektivní prezentace odborných výsledků a obhajoby vlastního názoru</w:t>
            </w:r>
            <w:r>
              <w:rPr>
                <w:bCs/>
              </w:rPr>
              <w:t>.</w:t>
            </w:r>
          </w:p>
          <w:p w14:paraId="5A71E11A" w14:textId="77777777" w:rsidR="00A46C50" w:rsidRPr="007D13E2" w:rsidRDefault="00A46C50" w:rsidP="00A46C50">
            <w:pPr>
              <w:jc w:val="both"/>
              <w:rPr>
                <w:u w:val="single"/>
              </w:rPr>
            </w:pPr>
            <w:r w:rsidRPr="001B13CE">
              <w:rPr>
                <w:u w:val="single"/>
              </w:rPr>
              <w:t>Základní témata:</w:t>
            </w:r>
          </w:p>
          <w:p w14:paraId="5DD58DF7" w14:textId="77777777" w:rsidR="00A46C50" w:rsidRPr="00BB261C" w:rsidRDefault="00A46C50" w:rsidP="00DA5BB8">
            <w:pPr>
              <w:pStyle w:val="Odstavecseseznamem"/>
              <w:numPr>
                <w:ilvl w:val="0"/>
                <w:numId w:val="33"/>
              </w:numPr>
              <w:ind w:left="396" w:hanging="284"/>
              <w:jc w:val="both"/>
              <w:rPr>
                <w:bCs/>
              </w:rPr>
            </w:pPr>
            <w:r w:rsidRPr="00BB261C">
              <w:rPr>
                <w:bCs/>
              </w:rPr>
              <w:t>Struktura a náležitosti diplomové práce;</w:t>
            </w:r>
          </w:p>
          <w:p w14:paraId="64B42FAB" w14:textId="77777777" w:rsidR="00A46C50" w:rsidRPr="00BB261C" w:rsidRDefault="00A46C50" w:rsidP="00DA5BB8">
            <w:pPr>
              <w:pStyle w:val="Odstavecseseznamem"/>
              <w:numPr>
                <w:ilvl w:val="0"/>
                <w:numId w:val="33"/>
              </w:numPr>
              <w:ind w:left="396" w:hanging="284"/>
              <w:jc w:val="both"/>
              <w:rPr>
                <w:bCs/>
              </w:rPr>
            </w:pPr>
            <w:r w:rsidRPr="00BB261C">
              <w:rPr>
                <w:bCs/>
              </w:rPr>
              <w:t>Zásady zpracování teoretické části práce, práce s odbornou literaturou;</w:t>
            </w:r>
          </w:p>
          <w:p w14:paraId="6F95A562" w14:textId="77777777" w:rsidR="00A46C50" w:rsidRPr="00BB261C" w:rsidRDefault="00A46C50" w:rsidP="00DA5BB8">
            <w:pPr>
              <w:pStyle w:val="Odstavecseseznamem"/>
              <w:numPr>
                <w:ilvl w:val="0"/>
                <w:numId w:val="33"/>
              </w:numPr>
              <w:ind w:left="396" w:hanging="284"/>
              <w:jc w:val="both"/>
              <w:rPr>
                <w:bCs/>
              </w:rPr>
            </w:pPr>
            <w:r w:rsidRPr="00BB261C">
              <w:rPr>
                <w:bCs/>
              </w:rPr>
              <w:t>Vyhledávání zdrojů informací;</w:t>
            </w:r>
          </w:p>
          <w:p w14:paraId="5AF6A0E1" w14:textId="77777777" w:rsidR="00A46C50" w:rsidRPr="00BB261C" w:rsidRDefault="00A46C50" w:rsidP="00DA5BB8">
            <w:pPr>
              <w:pStyle w:val="Odstavecseseznamem"/>
              <w:numPr>
                <w:ilvl w:val="0"/>
                <w:numId w:val="33"/>
              </w:numPr>
              <w:ind w:left="396" w:hanging="284"/>
              <w:jc w:val="both"/>
              <w:rPr>
                <w:bCs/>
              </w:rPr>
            </w:pPr>
            <w:r w:rsidRPr="00BB261C">
              <w:rPr>
                <w:bCs/>
              </w:rPr>
              <w:t>Zásady citování použitých zdrojů;</w:t>
            </w:r>
          </w:p>
          <w:p w14:paraId="4286B061" w14:textId="77777777" w:rsidR="00A46C50" w:rsidRPr="00BB261C" w:rsidRDefault="00A46C50" w:rsidP="00DA5BB8">
            <w:pPr>
              <w:pStyle w:val="Odstavecseseznamem"/>
              <w:numPr>
                <w:ilvl w:val="0"/>
                <w:numId w:val="33"/>
              </w:numPr>
              <w:ind w:left="396" w:hanging="284"/>
              <w:jc w:val="both"/>
              <w:rPr>
                <w:bCs/>
              </w:rPr>
            </w:pPr>
            <w:r w:rsidRPr="00BB261C">
              <w:rPr>
                <w:bCs/>
              </w:rPr>
              <w:t>Formulace cíle práce;</w:t>
            </w:r>
          </w:p>
          <w:p w14:paraId="44294E82" w14:textId="77777777" w:rsidR="00A46C50" w:rsidRPr="00BB261C" w:rsidRDefault="00A46C50" w:rsidP="00DA5BB8">
            <w:pPr>
              <w:pStyle w:val="Odstavecseseznamem"/>
              <w:numPr>
                <w:ilvl w:val="0"/>
                <w:numId w:val="33"/>
              </w:numPr>
              <w:ind w:left="396" w:hanging="284"/>
              <w:jc w:val="both"/>
              <w:rPr>
                <w:bCs/>
              </w:rPr>
            </w:pPr>
            <w:r w:rsidRPr="00BB261C">
              <w:rPr>
                <w:bCs/>
              </w:rPr>
              <w:t>Metodologie a její využití v rámci diplomové práce;</w:t>
            </w:r>
          </w:p>
          <w:p w14:paraId="7FB59FD3" w14:textId="77777777" w:rsidR="00A46C50" w:rsidRPr="00BB261C" w:rsidRDefault="00A46C50" w:rsidP="00DA5BB8">
            <w:pPr>
              <w:pStyle w:val="Odstavecseseznamem"/>
              <w:numPr>
                <w:ilvl w:val="0"/>
                <w:numId w:val="33"/>
              </w:numPr>
              <w:ind w:left="396" w:hanging="284"/>
              <w:jc w:val="both"/>
              <w:rPr>
                <w:bCs/>
              </w:rPr>
            </w:pPr>
            <w:r w:rsidRPr="00BB261C">
              <w:rPr>
                <w:bCs/>
              </w:rPr>
              <w:t>Metody kvalitativního výzkumu;</w:t>
            </w:r>
          </w:p>
          <w:p w14:paraId="75C1503E" w14:textId="77777777" w:rsidR="00A46C50" w:rsidRPr="00BB261C" w:rsidRDefault="00A46C50" w:rsidP="00DA5BB8">
            <w:pPr>
              <w:pStyle w:val="Odstavecseseznamem"/>
              <w:numPr>
                <w:ilvl w:val="0"/>
                <w:numId w:val="33"/>
              </w:numPr>
              <w:ind w:left="396" w:hanging="284"/>
              <w:jc w:val="both"/>
              <w:rPr>
                <w:bCs/>
              </w:rPr>
            </w:pPr>
            <w:r w:rsidRPr="00BB261C">
              <w:rPr>
                <w:bCs/>
              </w:rPr>
              <w:t>Metody kvantitativního výzkumu;</w:t>
            </w:r>
          </w:p>
          <w:p w14:paraId="14305EA0" w14:textId="77777777" w:rsidR="00A46C50" w:rsidRPr="00BB261C" w:rsidRDefault="00A46C50" w:rsidP="00DA5BB8">
            <w:pPr>
              <w:pStyle w:val="Odstavecseseznamem"/>
              <w:numPr>
                <w:ilvl w:val="0"/>
                <w:numId w:val="33"/>
              </w:numPr>
              <w:ind w:left="396" w:hanging="284"/>
              <w:jc w:val="both"/>
              <w:rPr>
                <w:bCs/>
              </w:rPr>
            </w:pPr>
            <w:r w:rsidRPr="00BB261C">
              <w:rPr>
                <w:bCs/>
              </w:rPr>
              <w:t>Formulace hypotéz a jejich testování;</w:t>
            </w:r>
          </w:p>
          <w:p w14:paraId="1EAADC98" w14:textId="77777777" w:rsidR="00A46C50" w:rsidRPr="00BB261C" w:rsidRDefault="00A46C50" w:rsidP="00DA5BB8">
            <w:pPr>
              <w:pStyle w:val="Odstavecseseznamem"/>
              <w:numPr>
                <w:ilvl w:val="0"/>
                <w:numId w:val="33"/>
              </w:numPr>
              <w:ind w:left="396" w:hanging="284"/>
              <w:jc w:val="both"/>
              <w:rPr>
                <w:bCs/>
              </w:rPr>
            </w:pPr>
            <w:r w:rsidRPr="00BB261C">
              <w:rPr>
                <w:bCs/>
              </w:rPr>
              <w:t>Formální úprava diplomové práce;</w:t>
            </w:r>
          </w:p>
          <w:p w14:paraId="1BDD7D1A" w14:textId="77777777" w:rsidR="00A46C50" w:rsidRPr="00BB261C" w:rsidRDefault="00A46C50" w:rsidP="00DA5BB8">
            <w:pPr>
              <w:pStyle w:val="Odstavecseseznamem"/>
              <w:numPr>
                <w:ilvl w:val="0"/>
                <w:numId w:val="33"/>
              </w:numPr>
              <w:ind w:left="396" w:hanging="284"/>
              <w:jc w:val="both"/>
              <w:rPr>
                <w:bCs/>
              </w:rPr>
            </w:pPr>
            <w:r w:rsidRPr="00BB261C">
              <w:rPr>
                <w:bCs/>
              </w:rPr>
              <w:t>Pravidla použití a úpravy převzatých obrázků a tabulek;</w:t>
            </w:r>
          </w:p>
          <w:p w14:paraId="1B1505AC" w14:textId="77777777" w:rsidR="00A46C50" w:rsidRPr="00BB261C" w:rsidRDefault="00A46C50" w:rsidP="00DA5BB8">
            <w:pPr>
              <w:pStyle w:val="Odstavecseseznamem"/>
              <w:numPr>
                <w:ilvl w:val="0"/>
                <w:numId w:val="33"/>
              </w:numPr>
              <w:ind w:left="396" w:hanging="284"/>
              <w:jc w:val="both"/>
              <w:rPr>
                <w:bCs/>
              </w:rPr>
            </w:pPr>
            <w:r w:rsidRPr="00BB261C">
              <w:rPr>
                <w:bCs/>
              </w:rPr>
              <w:t>Zásady tvorby prezentace pro obhajobu diplomové práce;</w:t>
            </w:r>
          </w:p>
          <w:p w14:paraId="108745F1" w14:textId="77777777" w:rsidR="00A46C50" w:rsidRPr="00BB261C" w:rsidRDefault="00A46C50" w:rsidP="00DA5BB8">
            <w:pPr>
              <w:pStyle w:val="Odstavecseseznamem"/>
              <w:numPr>
                <w:ilvl w:val="0"/>
                <w:numId w:val="33"/>
              </w:numPr>
              <w:ind w:left="396" w:hanging="284"/>
              <w:jc w:val="both"/>
              <w:rPr>
                <w:bCs/>
              </w:rPr>
            </w:pPr>
            <w:r w:rsidRPr="00BB261C">
              <w:rPr>
                <w:bCs/>
              </w:rPr>
              <w:t>Doporučení pro prezentaci diplomové práce.</w:t>
            </w:r>
          </w:p>
        </w:tc>
      </w:tr>
      <w:tr w:rsidR="00A46C50" w14:paraId="3B991DD0" w14:textId="77777777" w:rsidTr="00A46C50">
        <w:trPr>
          <w:trHeight w:val="265"/>
        </w:trPr>
        <w:tc>
          <w:tcPr>
            <w:tcW w:w="3653" w:type="dxa"/>
            <w:gridSpan w:val="2"/>
            <w:tcBorders>
              <w:top w:val="single" w:sz="4" w:space="0" w:color="auto"/>
            </w:tcBorders>
            <w:shd w:val="clear" w:color="auto" w:fill="F7CAAC"/>
          </w:tcPr>
          <w:p w14:paraId="11824F5A" w14:textId="77777777" w:rsidR="00A46C50" w:rsidRDefault="00A46C50" w:rsidP="00A46C50">
            <w:pPr>
              <w:jc w:val="both"/>
            </w:pPr>
            <w:r>
              <w:rPr>
                <w:b/>
              </w:rPr>
              <w:t>Studijní literatura a studijní pomůcky</w:t>
            </w:r>
          </w:p>
        </w:tc>
        <w:tc>
          <w:tcPr>
            <w:tcW w:w="6202" w:type="dxa"/>
            <w:gridSpan w:val="6"/>
            <w:tcBorders>
              <w:top w:val="single" w:sz="4" w:space="0" w:color="auto"/>
              <w:bottom w:val="nil"/>
            </w:tcBorders>
          </w:tcPr>
          <w:p w14:paraId="4F2AE4D2" w14:textId="77777777" w:rsidR="00A46C50" w:rsidRDefault="00A46C50" w:rsidP="00A46C50">
            <w:pPr>
              <w:jc w:val="both"/>
            </w:pPr>
          </w:p>
        </w:tc>
      </w:tr>
      <w:tr w:rsidR="00A46C50" w:rsidRPr="00D17B98" w14:paraId="45B32495" w14:textId="77777777" w:rsidTr="00A46C50">
        <w:trPr>
          <w:trHeight w:val="1497"/>
        </w:trPr>
        <w:tc>
          <w:tcPr>
            <w:tcW w:w="9855" w:type="dxa"/>
            <w:gridSpan w:val="8"/>
            <w:tcBorders>
              <w:top w:val="nil"/>
            </w:tcBorders>
          </w:tcPr>
          <w:p w14:paraId="7C198003" w14:textId="77777777" w:rsidR="00A46C50" w:rsidRPr="00A9520A" w:rsidRDefault="00A46C50" w:rsidP="00A46C50">
            <w:pPr>
              <w:jc w:val="both"/>
              <w:rPr>
                <w:b/>
              </w:rPr>
            </w:pPr>
            <w:r>
              <w:rPr>
                <w:b/>
              </w:rPr>
              <w:t>Povinná literatura</w:t>
            </w:r>
          </w:p>
          <w:p w14:paraId="7950EFEB" w14:textId="77777777" w:rsidR="00A46C50" w:rsidRDefault="00A46C50" w:rsidP="00A46C50">
            <w:pPr>
              <w:jc w:val="both"/>
            </w:pPr>
            <w:r w:rsidRPr="00646F1B">
              <w:t>Literatura zaměřená k zadanému tématu diplomové práce – bude konkretizována v každém zadání diplomové práce.</w:t>
            </w:r>
          </w:p>
          <w:p w14:paraId="3110FBE4" w14:textId="77777777" w:rsidR="00A46C50" w:rsidRPr="00646F1B" w:rsidRDefault="00A46C50" w:rsidP="00A46C50">
            <w:pPr>
              <w:autoSpaceDE w:val="0"/>
              <w:autoSpaceDN w:val="0"/>
              <w:adjustRightInd w:val="0"/>
              <w:jc w:val="both"/>
            </w:pPr>
            <w:r w:rsidRPr="00646F1B">
              <w:t>Směrnice rektora 33/2019</w:t>
            </w:r>
            <w:r w:rsidRPr="00646F1B">
              <w:rPr>
                <w:i/>
              </w:rPr>
              <w:t xml:space="preserve"> </w:t>
            </w:r>
            <w:r w:rsidRPr="00646F1B">
              <w:rPr>
                <w:bCs/>
                <w:shd w:val="clear" w:color="auto" w:fill="FFFFFF"/>
              </w:rPr>
              <w:t>Pravidla pro zadávání a zpracování bakalářských, diplomových a rigorózních prací, jejich uložení, zpřístupnění a kontrola původnosti</w:t>
            </w:r>
            <w:r w:rsidRPr="00646F1B">
              <w:t>.</w:t>
            </w:r>
          </w:p>
          <w:p w14:paraId="739C147F" w14:textId="77777777" w:rsidR="00A46C50" w:rsidRDefault="00A46C50" w:rsidP="00A46C50">
            <w:pPr>
              <w:jc w:val="both"/>
            </w:pPr>
            <w:r w:rsidRPr="00646F1B">
              <w:t>Směrnice děkan</w:t>
            </w:r>
            <w:r>
              <w:t>a</w:t>
            </w:r>
            <w:r w:rsidRPr="00646F1B">
              <w:t xml:space="preserve"> </w:t>
            </w:r>
            <w:r>
              <w:t xml:space="preserve">SD/14/2020 Směrnice děkana doplňující SR/33/2019 „Pravidla pro zadávání a zpracování bakalářských, diplomových a rigorózních prací, jejich uložení, zpřístupnění a kontrola původnosti“ na FaME. </w:t>
            </w:r>
          </w:p>
          <w:p w14:paraId="45CB2E98" w14:textId="77777777" w:rsidR="00A46C50" w:rsidRDefault="00A46C50" w:rsidP="00A46C50">
            <w:pPr>
              <w:jc w:val="both"/>
              <w:rPr>
                <w:b/>
              </w:rPr>
            </w:pPr>
            <w:r w:rsidRPr="006C38AC">
              <w:rPr>
                <w:b/>
              </w:rPr>
              <w:t>Doporučená literatura</w:t>
            </w:r>
          </w:p>
          <w:p w14:paraId="1EC74AC6" w14:textId="77777777" w:rsidR="00A46C50" w:rsidRPr="003E57AC" w:rsidRDefault="00A46C50" w:rsidP="00A46C50">
            <w:pPr>
              <w:pStyle w:val="Normlnweb"/>
              <w:spacing w:beforeAutospacing="0" w:afterAutospacing="0"/>
              <w:jc w:val="both"/>
              <w:rPr>
                <w:sz w:val="20"/>
                <w:szCs w:val="20"/>
              </w:rPr>
            </w:pPr>
            <w:r w:rsidRPr="003E57AC">
              <w:rPr>
                <w:i/>
                <w:iCs/>
                <w:sz w:val="20"/>
                <w:szCs w:val="20"/>
              </w:rPr>
              <w:t>ČSN ISO 690 (010197) A Informace a dokumentace – Pravidla pro bibliografické odkazy a citace informačních zdrojů</w:t>
            </w:r>
            <w:r w:rsidRPr="003E57AC">
              <w:rPr>
                <w:sz w:val="20"/>
                <w:szCs w:val="20"/>
              </w:rPr>
              <w:t>. Praha: Úřad pro technickou normalizaci, metrologii a státní zkušebnictví, 2022</w:t>
            </w:r>
            <w:r>
              <w:rPr>
                <w:sz w:val="20"/>
                <w:szCs w:val="20"/>
              </w:rPr>
              <w:t>.</w:t>
            </w:r>
          </w:p>
          <w:p w14:paraId="5E8C4154" w14:textId="77777777" w:rsidR="00A46C50" w:rsidRPr="00D17B98" w:rsidRDefault="00A46C50" w:rsidP="00A46C50">
            <w:pPr>
              <w:pStyle w:val="Normlnweb"/>
              <w:spacing w:beforeAutospacing="0" w:afterAutospacing="0"/>
              <w:jc w:val="both"/>
              <w:rPr>
                <w:sz w:val="20"/>
                <w:szCs w:val="20"/>
              </w:rPr>
            </w:pPr>
            <w:r w:rsidRPr="003E57AC">
              <w:rPr>
                <w:i/>
                <w:iCs/>
                <w:sz w:val="20"/>
                <w:szCs w:val="20"/>
              </w:rPr>
              <w:t>ČSN ISO 7144 (01 0161)</w:t>
            </w:r>
            <w:r w:rsidRPr="003E57AC">
              <w:rPr>
                <w:sz w:val="20"/>
                <w:szCs w:val="20"/>
              </w:rPr>
              <w:t xml:space="preserve"> </w:t>
            </w:r>
            <w:r>
              <w:rPr>
                <w:sz w:val="20"/>
                <w:szCs w:val="20"/>
              </w:rPr>
              <w:t xml:space="preserve">A </w:t>
            </w:r>
            <w:r w:rsidRPr="003E57AC">
              <w:rPr>
                <w:rStyle w:val="Zdraznn"/>
                <w:sz w:val="20"/>
                <w:szCs w:val="20"/>
              </w:rPr>
              <w:t>Dokumentace</w:t>
            </w:r>
            <w:r>
              <w:rPr>
                <w:rStyle w:val="Zdraznn"/>
                <w:sz w:val="20"/>
                <w:szCs w:val="20"/>
              </w:rPr>
              <w:t xml:space="preserve"> – Formální</w:t>
            </w:r>
            <w:r w:rsidRPr="003E57AC">
              <w:rPr>
                <w:rStyle w:val="Zdraznn"/>
                <w:sz w:val="20"/>
                <w:szCs w:val="20"/>
              </w:rPr>
              <w:t xml:space="preserve"> úprava disertací a podobných dokumentů</w:t>
            </w:r>
            <w:r w:rsidRPr="0030329C">
              <w:rPr>
                <w:rStyle w:val="Zdraznn"/>
                <w:sz w:val="20"/>
                <w:szCs w:val="20"/>
              </w:rPr>
              <w:t>.</w:t>
            </w:r>
            <w:r w:rsidRPr="0030329C">
              <w:rPr>
                <w:sz w:val="20"/>
                <w:szCs w:val="20"/>
              </w:rPr>
              <w:t xml:space="preserve"> Praha: Český normalizační institut, 199</w:t>
            </w:r>
            <w:r>
              <w:rPr>
                <w:sz w:val="20"/>
                <w:szCs w:val="20"/>
              </w:rPr>
              <w:t>7.</w:t>
            </w:r>
          </w:p>
        </w:tc>
      </w:tr>
      <w:tr w:rsidR="00A46C50" w14:paraId="076F726F"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8F45A5" w14:textId="77777777" w:rsidR="00A46C50" w:rsidRDefault="00A46C50" w:rsidP="00A46C50">
            <w:pPr>
              <w:jc w:val="center"/>
              <w:rPr>
                <w:b/>
              </w:rPr>
            </w:pPr>
            <w:r>
              <w:rPr>
                <w:b/>
              </w:rPr>
              <w:t>Informace ke kombinované nebo distanční formě</w:t>
            </w:r>
          </w:p>
        </w:tc>
      </w:tr>
      <w:tr w:rsidR="00A46C50" w14:paraId="7490F603" w14:textId="77777777" w:rsidTr="00A46C50">
        <w:tc>
          <w:tcPr>
            <w:tcW w:w="4787" w:type="dxa"/>
            <w:gridSpan w:val="3"/>
            <w:tcBorders>
              <w:top w:val="single" w:sz="2" w:space="0" w:color="auto"/>
            </w:tcBorders>
            <w:shd w:val="clear" w:color="auto" w:fill="F7CAAC"/>
          </w:tcPr>
          <w:p w14:paraId="5985B53C" w14:textId="77777777" w:rsidR="00A46C50" w:rsidRDefault="00A46C50" w:rsidP="00A46C50">
            <w:pPr>
              <w:jc w:val="both"/>
            </w:pPr>
            <w:r>
              <w:rPr>
                <w:b/>
              </w:rPr>
              <w:t>Rozsah konzultací (soustředění)</w:t>
            </w:r>
          </w:p>
        </w:tc>
        <w:tc>
          <w:tcPr>
            <w:tcW w:w="889" w:type="dxa"/>
            <w:tcBorders>
              <w:top w:val="single" w:sz="2" w:space="0" w:color="auto"/>
            </w:tcBorders>
          </w:tcPr>
          <w:p w14:paraId="79869F60"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C9D2B3F" w14:textId="77777777" w:rsidR="00A46C50" w:rsidRDefault="00A46C50" w:rsidP="00A46C50">
            <w:pPr>
              <w:jc w:val="both"/>
              <w:rPr>
                <w:b/>
              </w:rPr>
            </w:pPr>
            <w:r>
              <w:rPr>
                <w:b/>
              </w:rPr>
              <w:t xml:space="preserve">hodin </w:t>
            </w:r>
          </w:p>
        </w:tc>
      </w:tr>
      <w:tr w:rsidR="00A46C50" w14:paraId="010C3823" w14:textId="77777777" w:rsidTr="00A46C50">
        <w:tc>
          <w:tcPr>
            <w:tcW w:w="9855" w:type="dxa"/>
            <w:gridSpan w:val="8"/>
            <w:shd w:val="clear" w:color="auto" w:fill="F7CAAC"/>
          </w:tcPr>
          <w:p w14:paraId="783AC108" w14:textId="77777777" w:rsidR="00A46C50" w:rsidRDefault="00A46C50" w:rsidP="00A46C50">
            <w:pPr>
              <w:jc w:val="both"/>
              <w:rPr>
                <w:b/>
              </w:rPr>
            </w:pPr>
            <w:r>
              <w:rPr>
                <w:b/>
              </w:rPr>
              <w:t>Informace o způsobu kontaktu s vyučujícím</w:t>
            </w:r>
          </w:p>
        </w:tc>
      </w:tr>
      <w:tr w:rsidR="00A46C50" w14:paraId="1FF6E09E" w14:textId="77777777" w:rsidTr="00A46C50">
        <w:trPr>
          <w:trHeight w:val="1373"/>
        </w:trPr>
        <w:tc>
          <w:tcPr>
            <w:tcW w:w="9855" w:type="dxa"/>
            <w:gridSpan w:val="8"/>
          </w:tcPr>
          <w:p w14:paraId="4CD23D4D" w14:textId="79439E32" w:rsidR="00A46C50" w:rsidRPr="00CC048D" w:rsidRDefault="00A46C50" w:rsidP="00A46C50">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w:t>
            </w:r>
            <w:r w:rsidR="00D82CCC">
              <w:t>, MS TEAMS</w:t>
            </w:r>
            <w:r w:rsidRPr="00CC048D">
              <w:t xml:space="preserve"> nebo v systému MOODLE. </w:t>
            </w:r>
          </w:p>
          <w:p w14:paraId="3886A1B8"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5D13DFE5" w14:textId="77777777" w:rsidR="00A46C50" w:rsidRDefault="00A46C50" w:rsidP="00A46C50"/>
    <w:p w14:paraId="5E812D81" w14:textId="77777777" w:rsidR="00A46C50" w:rsidRDefault="00A46C50" w:rsidP="00A46C50"/>
    <w:p w14:paraId="1CBB9B7C" w14:textId="77777777" w:rsidR="00A46C50" w:rsidRDefault="00A46C50" w:rsidP="00A46C50"/>
    <w:p w14:paraId="6448B3EB" w14:textId="77777777" w:rsidR="00A46C50" w:rsidRDefault="00A46C50" w:rsidP="00A46C50"/>
    <w:p w14:paraId="542B3056" w14:textId="77777777" w:rsidR="00A46C50" w:rsidRDefault="00A46C50" w:rsidP="00A46C50"/>
    <w:p w14:paraId="17EA37A6" w14:textId="77777777" w:rsidR="00A46C50" w:rsidRDefault="00A46C50" w:rsidP="00A46C50"/>
    <w:p w14:paraId="0F659E12" w14:textId="77777777" w:rsidR="00A46C50" w:rsidRDefault="00A46C50" w:rsidP="00A46C50"/>
    <w:p w14:paraId="486DC5F2" w14:textId="77777777" w:rsidR="00A46C50" w:rsidRDefault="00A46C50" w:rsidP="00A46C50"/>
    <w:p w14:paraId="364FB19A" w14:textId="77777777" w:rsidR="00A46C50" w:rsidRDefault="00A46C50" w:rsidP="00A46C50"/>
    <w:p w14:paraId="2A5D2EDF" w14:textId="77777777" w:rsidR="00A46C50" w:rsidRDefault="00A46C50" w:rsidP="00A46C50"/>
    <w:p w14:paraId="53DBF741" w14:textId="77777777" w:rsidR="00A46C50" w:rsidRDefault="00A46C50" w:rsidP="00A46C50"/>
    <w:p w14:paraId="38A95513" w14:textId="77777777" w:rsidR="00A46C50" w:rsidRDefault="00A46C50" w:rsidP="00A46C50"/>
    <w:p w14:paraId="53319949" w14:textId="77777777" w:rsidR="00A46C50" w:rsidRDefault="00A46C50" w:rsidP="00A46C50"/>
    <w:p w14:paraId="30D26820" w14:textId="77777777" w:rsidR="00A46C50" w:rsidRDefault="00A46C50" w:rsidP="00A46C50"/>
    <w:p w14:paraId="12F16EF7" w14:textId="77777777" w:rsidR="00A46C50" w:rsidRDefault="00A46C50" w:rsidP="00A46C50"/>
    <w:p w14:paraId="533ABD51" w14:textId="77777777" w:rsidR="00A46C50" w:rsidRDefault="00A46C50" w:rsidP="00A46C50"/>
    <w:p w14:paraId="0F7DA020" w14:textId="77777777" w:rsidR="00A46C50" w:rsidRDefault="00A46C50" w:rsidP="00A46C50"/>
    <w:p w14:paraId="61749AFA" w14:textId="77777777" w:rsidR="00A46C50" w:rsidRDefault="00A46C50" w:rsidP="00A46C50"/>
    <w:p w14:paraId="516A613B" w14:textId="77777777" w:rsidR="00A46C50" w:rsidRDefault="00A46C50" w:rsidP="00A46C50"/>
    <w:p w14:paraId="7920EA4C" w14:textId="77777777" w:rsidR="00A46C50" w:rsidRDefault="00A46C50" w:rsidP="00A46C50"/>
    <w:p w14:paraId="7EC96BF4" w14:textId="77777777" w:rsidR="00A46C50" w:rsidRDefault="00A46C50" w:rsidP="00A46C50"/>
    <w:p w14:paraId="103F63B5" w14:textId="77777777" w:rsidR="00A46C50" w:rsidRDefault="00A46C50" w:rsidP="00A46C50"/>
    <w:p w14:paraId="6AE0D82A" w14:textId="77777777" w:rsidR="00A46C50" w:rsidRDefault="00A46C50" w:rsidP="00A46C50"/>
    <w:p w14:paraId="4ED1B30D" w14:textId="77777777" w:rsidR="00A46C50" w:rsidRDefault="00A46C50" w:rsidP="00A46C50"/>
    <w:p w14:paraId="5DCED3DC" w14:textId="77777777" w:rsidR="00A46C50" w:rsidRDefault="00A46C50" w:rsidP="00A46C50"/>
    <w:p w14:paraId="62A28C77" w14:textId="77777777" w:rsidR="00A46C50" w:rsidRDefault="00A46C50" w:rsidP="00A46C50"/>
    <w:p w14:paraId="10F3A081" w14:textId="77777777" w:rsidR="00A46C50" w:rsidRDefault="00A46C50" w:rsidP="00A46C50"/>
    <w:p w14:paraId="6D611E39" w14:textId="77777777" w:rsidR="00A46C50" w:rsidRDefault="00A46C50" w:rsidP="00A46C50"/>
    <w:p w14:paraId="41D154BD" w14:textId="77777777" w:rsidR="00A46C50" w:rsidRDefault="00A46C50" w:rsidP="00A46C50"/>
    <w:p w14:paraId="16AC9D05" w14:textId="77777777" w:rsidR="00A46C50" w:rsidRDefault="00A46C50" w:rsidP="00A46C50"/>
    <w:p w14:paraId="771091CB" w14:textId="77777777" w:rsidR="00A46C50" w:rsidRDefault="00A46C50" w:rsidP="00A46C50"/>
    <w:p w14:paraId="51B615CD" w14:textId="77777777" w:rsidR="00A46C50" w:rsidRDefault="00A46C50" w:rsidP="00A46C50"/>
    <w:p w14:paraId="516F3974" w14:textId="77777777" w:rsidR="00A46C50" w:rsidRDefault="00A46C50" w:rsidP="00A46C50"/>
    <w:p w14:paraId="32FC0B21" w14:textId="77777777" w:rsidR="00A46C50" w:rsidRDefault="00A46C50" w:rsidP="00A46C50"/>
    <w:p w14:paraId="0A43D1B9" w14:textId="77777777" w:rsidR="00A46C50" w:rsidRDefault="00A46C50" w:rsidP="00A46C50"/>
    <w:p w14:paraId="66D16CCA" w14:textId="77777777" w:rsidR="00A46C50" w:rsidRDefault="00A46C50" w:rsidP="00A46C50"/>
    <w:p w14:paraId="0B475F46" w14:textId="77777777" w:rsidR="00A46C50" w:rsidRDefault="00A46C50" w:rsidP="00A46C50"/>
    <w:p w14:paraId="4C1EA465" w14:textId="77777777" w:rsidR="00A46C50" w:rsidRDefault="00A46C50" w:rsidP="00A46C50"/>
    <w:p w14:paraId="4E9597B9" w14:textId="77777777" w:rsidR="00A46C50" w:rsidRDefault="00A46C50" w:rsidP="00A46C50"/>
    <w:p w14:paraId="5BEA76A9" w14:textId="77777777" w:rsidR="00A46C50" w:rsidRDefault="00A46C50" w:rsidP="00A46C50"/>
    <w:p w14:paraId="4CD72529" w14:textId="77777777" w:rsidR="00A46C50" w:rsidRDefault="00A46C50" w:rsidP="00A46C50"/>
    <w:p w14:paraId="74B961B8" w14:textId="77777777" w:rsidR="00A46C50" w:rsidRDefault="00A46C50" w:rsidP="00A46C50"/>
    <w:p w14:paraId="06E6C928" w14:textId="77777777" w:rsidR="00A46C50" w:rsidRDefault="00A46C50" w:rsidP="00A46C50"/>
    <w:p w14:paraId="5EBFBA01" w14:textId="77777777" w:rsidR="00A46C50" w:rsidRDefault="00A46C50" w:rsidP="00A46C50"/>
    <w:p w14:paraId="7C4F9439" w14:textId="77777777" w:rsidR="00A46C50" w:rsidRDefault="00A46C50" w:rsidP="00A46C50"/>
    <w:p w14:paraId="13F64313" w14:textId="77777777" w:rsidR="00A46C50" w:rsidRDefault="00A46C50" w:rsidP="00A46C50"/>
    <w:p w14:paraId="6977E6D3" w14:textId="77777777" w:rsidR="00A46C50" w:rsidRDefault="00A46C50" w:rsidP="00A46C50"/>
    <w:p w14:paraId="37DF0BF6" w14:textId="77777777" w:rsidR="00A46C50" w:rsidRDefault="00A46C50" w:rsidP="00A46C50"/>
    <w:p w14:paraId="02DAB802" w14:textId="77777777" w:rsidR="00A46C50" w:rsidRDefault="00A46C50" w:rsidP="00A46C50"/>
    <w:p w14:paraId="1BD1DDD3" w14:textId="77777777" w:rsidR="00A46C50" w:rsidRDefault="00A46C50" w:rsidP="00A46C50"/>
    <w:p w14:paraId="5D37AADD" w14:textId="77777777" w:rsidR="00A46C50" w:rsidRDefault="00A46C50" w:rsidP="00A46C50"/>
    <w:p w14:paraId="3BA2CE81" w14:textId="77777777" w:rsidR="00A46C50" w:rsidRDefault="00A46C50" w:rsidP="00A46C50"/>
    <w:p w14:paraId="6FD90C1E" w14:textId="77777777" w:rsidR="00A46C50" w:rsidRDefault="00A46C50" w:rsidP="00A46C50"/>
    <w:p w14:paraId="70B963A9"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0B391575" w14:textId="77777777" w:rsidTr="00A46C50">
        <w:tc>
          <w:tcPr>
            <w:tcW w:w="9855" w:type="dxa"/>
            <w:gridSpan w:val="8"/>
            <w:tcBorders>
              <w:bottom w:val="double" w:sz="4" w:space="0" w:color="auto"/>
            </w:tcBorders>
            <w:shd w:val="clear" w:color="auto" w:fill="BDD6EE"/>
          </w:tcPr>
          <w:p w14:paraId="74B2D242" w14:textId="19EE943B" w:rsidR="00A46C50" w:rsidRDefault="00A46C50" w:rsidP="00A46C50">
            <w:pPr>
              <w:jc w:val="both"/>
              <w:rPr>
                <w:b/>
                <w:sz w:val="28"/>
              </w:rPr>
            </w:pPr>
            <w:r>
              <w:lastRenderedPageBreak/>
              <w:br w:type="page"/>
            </w:r>
            <w:r>
              <w:rPr>
                <w:b/>
                <w:sz w:val="28"/>
              </w:rPr>
              <w:t>B-III – Charakteristika studijního předmětu</w:t>
            </w:r>
          </w:p>
        </w:tc>
      </w:tr>
      <w:tr w:rsidR="00A46C50" w:rsidRPr="00317A04" w14:paraId="2030197B" w14:textId="77777777" w:rsidTr="00A46C50">
        <w:tc>
          <w:tcPr>
            <w:tcW w:w="3086" w:type="dxa"/>
            <w:tcBorders>
              <w:top w:val="double" w:sz="4" w:space="0" w:color="auto"/>
            </w:tcBorders>
            <w:shd w:val="clear" w:color="auto" w:fill="F7CAAC"/>
          </w:tcPr>
          <w:p w14:paraId="27F8D723"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06224F2" w14:textId="77777777" w:rsidR="00A46C50" w:rsidRPr="00317A04" w:rsidRDefault="00A46C50" w:rsidP="00A46C50">
            <w:pPr>
              <w:jc w:val="both"/>
            </w:pPr>
            <w:r w:rsidRPr="00317A04">
              <w:t>Příprava diplomová práce</w:t>
            </w:r>
          </w:p>
        </w:tc>
      </w:tr>
      <w:tr w:rsidR="00A46C50" w14:paraId="2D8B93F7" w14:textId="77777777" w:rsidTr="00A46C50">
        <w:tc>
          <w:tcPr>
            <w:tcW w:w="3086" w:type="dxa"/>
            <w:shd w:val="clear" w:color="auto" w:fill="F7CAAC"/>
          </w:tcPr>
          <w:p w14:paraId="704E34AF" w14:textId="77777777" w:rsidR="00A46C50" w:rsidRDefault="00A46C50" w:rsidP="00A46C50">
            <w:pPr>
              <w:jc w:val="both"/>
              <w:rPr>
                <w:b/>
              </w:rPr>
            </w:pPr>
            <w:r>
              <w:rPr>
                <w:b/>
              </w:rPr>
              <w:t>Typ předmětu</w:t>
            </w:r>
          </w:p>
        </w:tc>
        <w:tc>
          <w:tcPr>
            <w:tcW w:w="3406" w:type="dxa"/>
            <w:gridSpan w:val="4"/>
          </w:tcPr>
          <w:p w14:paraId="034815D7" w14:textId="77777777" w:rsidR="00A46C50" w:rsidRDefault="00A46C50" w:rsidP="00A46C50">
            <w:pPr>
              <w:jc w:val="both"/>
            </w:pPr>
            <w:r>
              <w:t>povinný</w:t>
            </w:r>
          </w:p>
        </w:tc>
        <w:tc>
          <w:tcPr>
            <w:tcW w:w="2695" w:type="dxa"/>
            <w:gridSpan w:val="2"/>
            <w:shd w:val="clear" w:color="auto" w:fill="F7CAAC"/>
          </w:tcPr>
          <w:p w14:paraId="7F7A7ABF" w14:textId="77777777" w:rsidR="00A46C50" w:rsidRDefault="00A46C50" w:rsidP="00A46C50">
            <w:pPr>
              <w:jc w:val="both"/>
            </w:pPr>
            <w:r>
              <w:rPr>
                <w:b/>
              </w:rPr>
              <w:t>doporučený ročník / semestr</w:t>
            </w:r>
          </w:p>
        </w:tc>
        <w:tc>
          <w:tcPr>
            <w:tcW w:w="668" w:type="dxa"/>
          </w:tcPr>
          <w:p w14:paraId="18C3E096" w14:textId="77777777" w:rsidR="00A46C50" w:rsidRDefault="00A46C50" w:rsidP="00A46C50">
            <w:pPr>
              <w:jc w:val="both"/>
            </w:pPr>
            <w:r>
              <w:t>2/LS</w:t>
            </w:r>
          </w:p>
        </w:tc>
      </w:tr>
      <w:tr w:rsidR="00A46C50" w14:paraId="3E5EE57E" w14:textId="77777777" w:rsidTr="00A46C50">
        <w:tc>
          <w:tcPr>
            <w:tcW w:w="3086" w:type="dxa"/>
            <w:shd w:val="clear" w:color="auto" w:fill="F7CAAC"/>
          </w:tcPr>
          <w:p w14:paraId="5EB82A6B" w14:textId="77777777" w:rsidR="00A46C50" w:rsidRDefault="00A46C50" w:rsidP="00A46C50">
            <w:pPr>
              <w:jc w:val="both"/>
              <w:rPr>
                <w:b/>
              </w:rPr>
            </w:pPr>
            <w:r>
              <w:rPr>
                <w:b/>
              </w:rPr>
              <w:t>Rozsah studijního předmětu</w:t>
            </w:r>
          </w:p>
        </w:tc>
        <w:tc>
          <w:tcPr>
            <w:tcW w:w="1701" w:type="dxa"/>
            <w:gridSpan w:val="2"/>
          </w:tcPr>
          <w:p w14:paraId="5A4033D8" w14:textId="77777777" w:rsidR="00A46C50" w:rsidRDefault="00A46C50" w:rsidP="00A46C50">
            <w:pPr>
              <w:jc w:val="both"/>
            </w:pPr>
            <w:r>
              <w:t>0</w:t>
            </w:r>
          </w:p>
        </w:tc>
        <w:tc>
          <w:tcPr>
            <w:tcW w:w="889" w:type="dxa"/>
            <w:shd w:val="clear" w:color="auto" w:fill="F7CAAC"/>
          </w:tcPr>
          <w:p w14:paraId="6C11D1AA" w14:textId="77777777" w:rsidR="00A46C50" w:rsidRDefault="00A46C50" w:rsidP="00A46C50">
            <w:pPr>
              <w:jc w:val="both"/>
              <w:rPr>
                <w:b/>
              </w:rPr>
            </w:pPr>
            <w:r>
              <w:rPr>
                <w:b/>
              </w:rPr>
              <w:t xml:space="preserve">hod. </w:t>
            </w:r>
          </w:p>
        </w:tc>
        <w:tc>
          <w:tcPr>
            <w:tcW w:w="816" w:type="dxa"/>
          </w:tcPr>
          <w:p w14:paraId="02A54BB1" w14:textId="77777777" w:rsidR="00A46C50" w:rsidRDefault="00A46C50" w:rsidP="00A46C50">
            <w:pPr>
              <w:jc w:val="both"/>
            </w:pPr>
            <w:r>
              <w:t>80</w:t>
            </w:r>
          </w:p>
        </w:tc>
        <w:tc>
          <w:tcPr>
            <w:tcW w:w="2156" w:type="dxa"/>
            <w:shd w:val="clear" w:color="auto" w:fill="F7CAAC"/>
          </w:tcPr>
          <w:p w14:paraId="1A556C31" w14:textId="77777777" w:rsidR="00A46C50" w:rsidRDefault="00A46C50" w:rsidP="00A46C50">
            <w:pPr>
              <w:jc w:val="both"/>
              <w:rPr>
                <w:b/>
              </w:rPr>
            </w:pPr>
            <w:r>
              <w:rPr>
                <w:b/>
              </w:rPr>
              <w:t>kreditů</w:t>
            </w:r>
          </w:p>
        </w:tc>
        <w:tc>
          <w:tcPr>
            <w:tcW w:w="1207" w:type="dxa"/>
            <w:gridSpan w:val="2"/>
          </w:tcPr>
          <w:p w14:paraId="5A2451B1" w14:textId="77777777" w:rsidR="00A46C50" w:rsidRDefault="00A46C50" w:rsidP="00A46C50">
            <w:pPr>
              <w:jc w:val="both"/>
            </w:pPr>
            <w:r>
              <w:t>15</w:t>
            </w:r>
          </w:p>
        </w:tc>
      </w:tr>
      <w:tr w:rsidR="00A46C50" w14:paraId="12D92F35" w14:textId="77777777" w:rsidTr="00A46C50">
        <w:tc>
          <w:tcPr>
            <w:tcW w:w="3086" w:type="dxa"/>
            <w:shd w:val="clear" w:color="auto" w:fill="F7CAAC"/>
          </w:tcPr>
          <w:p w14:paraId="5996E5B8" w14:textId="77777777" w:rsidR="00A46C50" w:rsidRDefault="00A46C50" w:rsidP="00A46C50">
            <w:pPr>
              <w:jc w:val="both"/>
              <w:rPr>
                <w:b/>
                <w:sz w:val="22"/>
              </w:rPr>
            </w:pPr>
            <w:r>
              <w:rPr>
                <w:b/>
              </w:rPr>
              <w:t>Prerekvizity, korekvizity, ekvivalence</w:t>
            </w:r>
          </w:p>
        </w:tc>
        <w:tc>
          <w:tcPr>
            <w:tcW w:w="6769" w:type="dxa"/>
            <w:gridSpan w:val="7"/>
          </w:tcPr>
          <w:p w14:paraId="0CF7A09C" w14:textId="77777777" w:rsidR="00A46C50" w:rsidRDefault="00A46C50" w:rsidP="00A46C50">
            <w:pPr>
              <w:jc w:val="both"/>
            </w:pPr>
          </w:p>
        </w:tc>
      </w:tr>
      <w:tr w:rsidR="00A46C50" w14:paraId="4033E45C" w14:textId="77777777" w:rsidTr="00A46C50">
        <w:tc>
          <w:tcPr>
            <w:tcW w:w="3086" w:type="dxa"/>
            <w:shd w:val="clear" w:color="auto" w:fill="F7CAAC"/>
          </w:tcPr>
          <w:p w14:paraId="30F4B003" w14:textId="77777777" w:rsidR="00A46C50" w:rsidRDefault="00A46C50" w:rsidP="00A46C50">
            <w:pPr>
              <w:jc w:val="both"/>
              <w:rPr>
                <w:b/>
              </w:rPr>
            </w:pPr>
            <w:r>
              <w:rPr>
                <w:b/>
              </w:rPr>
              <w:t>Způsob ověření studijních výsledků</w:t>
            </w:r>
          </w:p>
        </w:tc>
        <w:tc>
          <w:tcPr>
            <w:tcW w:w="3406" w:type="dxa"/>
            <w:gridSpan w:val="4"/>
          </w:tcPr>
          <w:p w14:paraId="36113FED" w14:textId="7FEB73C6" w:rsidR="00A46C50" w:rsidRDefault="00CD704D" w:rsidP="00A46C50">
            <w:pPr>
              <w:jc w:val="both"/>
            </w:pPr>
            <w:r>
              <w:t>z</w:t>
            </w:r>
            <w:r w:rsidR="00A46C50">
              <w:t>ápočet</w:t>
            </w:r>
          </w:p>
        </w:tc>
        <w:tc>
          <w:tcPr>
            <w:tcW w:w="2156" w:type="dxa"/>
            <w:shd w:val="clear" w:color="auto" w:fill="F7CAAC"/>
          </w:tcPr>
          <w:p w14:paraId="4ECE42F6" w14:textId="77777777" w:rsidR="00A46C50" w:rsidRDefault="00A46C50" w:rsidP="00A46C50">
            <w:pPr>
              <w:jc w:val="both"/>
              <w:rPr>
                <w:b/>
              </w:rPr>
            </w:pPr>
            <w:r>
              <w:rPr>
                <w:b/>
              </w:rPr>
              <w:t>Forma výuky</w:t>
            </w:r>
          </w:p>
        </w:tc>
        <w:tc>
          <w:tcPr>
            <w:tcW w:w="1207" w:type="dxa"/>
            <w:gridSpan w:val="2"/>
          </w:tcPr>
          <w:p w14:paraId="59EBA55E" w14:textId="77777777" w:rsidR="00A46C50" w:rsidRDefault="00A46C50" w:rsidP="00A46C50">
            <w:pPr>
              <w:jc w:val="both"/>
            </w:pPr>
            <w:r>
              <w:t>individuální</w:t>
            </w:r>
          </w:p>
        </w:tc>
      </w:tr>
      <w:tr w:rsidR="00A46C50" w14:paraId="6A9AA3DA" w14:textId="77777777" w:rsidTr="00A46C50">
        <w:tc>
          <w:tcPr>
            <w:tcW w:w="3086" w:type="dxa"/>
            <w:shd w:val="clear" w:color="auto" w:fill="F7CAAC"/>
          </w:tcPr>
          <w:p w14:paraId="21CC75C4"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BCE9999" w14:textId="77777777" w:rsidR="00A46C50" w:rsidRDefault="00A46C50" w:rsidP="00A46C50">
            <w:pPr>
              <w:jc w:val="both"/>
            </w:pPr>
            <w:r w:rsidRPr="00703E5A">
              <w:t>Zápočet: aktivní spolupráce s vedoucím práce, stanovení</w:t>
            </w:r>
            <w:r>
              <w:t xml:space="preserve"> </w:t>
            </w:r>
            <w:r w:rsidRPr="00703E5A">
              <w:t>cíl</w:t>
            </w:r>
            <w:r>
              <w:t>ů</w:t>
            </w:r>
            <w:r w:rsidRPr="00703E5A">
              <w:t xml:space="preserve"> prá</w:t>
            </w:r>
            <w:r>
              <w:t>ce</w:t>
            </w:r>
            <w:r w:rsidRPr="00703E5A">
              <w:t>,</w:t>
            </w:r>
            <w:r>
              <w:t xml:space="preserve"> </w:t>
            </w:r>
            <w:r w:rsidRPr="00703E5A">
              <w:t>popis metodiky práce, nastudování literatury a dalších pramenů, předložení konceptu diplomové práce</w:t>
            </w:r>
            <w:r>
              <w:t>.</w:t>
            </w:r>
          </w:p>
          <w:p w14:paraId="7FE761AA" w14:textId="77777777" w:rsidR="00A46C50" w:rsidRDefault="00A46C50" w:rsidP="00A46C50">
            <w:pPr>
              <w:jc w:val="both"/>
            </w:pPr>
            <w:r>
              <w:t>Zápočet bude udělen až po prověření v systému STAG, že práce není plagiát.</w:t>
            </w:r>
          </w:p>
        </w:tc>
      </w:tr>
      <w:tr w:rsidR="00A46C50" w14:paraId="39C857E7" w14:textId="77777777" w:rsidTr="00597A64">
        <w:trPr>
          <w:trHeight w:val="70"/>
        </w:trPr>
        <w:tc>
          <w:tcPr>
            <w:tcW w:w="9855" w:type="dxa"/>
            <w:gridSpan w:val="8"/>
            <w:tcBorders>
              <w:top w:val="nil"/>
            </w:tcBorders>
          </w:tcPr>
          <w:p w14:paraId="498CCE04" w14:textId="77777777" w:rsidR="00A46C50" w:rsidRDefault="00A46C50" w:rsidP="00A46C50">
            <w:pPr>
              <w:jc w:val="both"/>
            </w:pPr>
          </w:p>
        </w:tc>
      </w:tr>
      <w:tr w:rsidR="00A46C50" w14:paraId="604B599A" w14:textId="77777777" w:rsidTr="00A46C50">
        <w:trPr>
          <w:trHeight w:val="197"/>
        </w:trPr>
        <w:tc>
          <w:tcPr>
            <w:tcW w:w="3086" w:type="dxa"/>
            <w:tcBorders>
              <w:top w:val="nil"/>
            </w:tcBorders>
            <w:shd w:val="clear" w:color="auto" w:fill="F7CAAC"/>
          </w:tcPr>
          <w:p w14:paraId="55E11AB3" w14:textId="77777777" w:rsidR="00A46C50" w:rsidRDefault="00A46C50" w:rsidP="00A46C50">
            <w:pPr>
              <w:jc w:val="both"/>
              <w:rPr>
                <w:b/>
              </w:rPr>
            </w:pPr>
            <w:r>
              <w:rPr>
                <w:b/>
              </w:rPr>
              <w:t>Garant předmětu</w:t>
            </w:r>
          </w:p>
        </w:tc>
        <w:tc>
          <w:tcPr>
            <w:tcW w:w="6769" w:type="dxa"/>
            <w:gridSpan w:val="7"/>
            <w:tcBorders>
              <w:top w:val="nil"/>
            </w:tcBorders>
          </w:tcPr>
          <w:p w14:paraId="37CA2071" w14:textId="77777777" w:rsidR="00A46C50" w:rsidRDefault="00A46C50" w:rsidP="00A46C50">
            <w:pPr>
              <w:jc w:val="both"/>
            </w:pPr>
            <w:r>
              <w:t>doc. Ing. Zuzana Tučková, Ph.D.</w:t>
            </w:r>
          </w:p>
        </w:tc>
      </w:tr>
      <w:tr w:rsidR="00A46C50" w14:paraId="24B47EB1" w14:textId="77777777" w:rsidTr="00A46C50">
        <w:trPr>
          <w:trHeight w:val="243"/>
        </w:trPr>
        <w:tc>
          <w:tcPr>
            <w:tcW w:w="3086" w:type="dxa"/>
            <w:tcBorders>
              <w:top w:val="nil"/>
            </w:tcBorders>
            <w:shd w:val="clear" w:color="auto" w:fill="F7CAAC"/>
          </w:tcPr>
          <w:p w14:paraId="45B95EE2" w14:textId="77777777" w:rsidR="00A46C50" w:rsidRDefault="00A46C50" w:rsidP="00A46C50">
            <w:pPr>
              <w:jc w:val="both"/>
              <w:rPr>
                <w:b/>
              </w:rPr>
            </w:pPr>
            <w:r>
              <w:rPr>
                <w:b/>
              </w:rPr>
              <w:t>Zapojení garanta do výuky předmětu</w:t>
            </w:r>
          </w:p>
        </w:tc>
        <w:tc>
          <w:tcPr>
            <w:tcW w:w="6769" w:type="dxa"/>
            <w:gridSpan w:val="7"/>
            <w:tcBorders>
              <w:top w:val="nil"/>
            </w:tcBorders>
          </w:tcPr>
          <w:p w14:paraId="7379DA31" w14:textId="77777777" w:rsidR="00A46C50" w:rsidRDefault="00A46C50" w:rsidP="00A46C50">
            <w:pPr>
              <w:jc w:val="both"/>
            </w:pPr>
          </w:p>
        </w:tc>
      </w:tr>
      <w:tr w:rsidR="00A46C50" w14:paraId="72546700" w14:textId="77777777" w:rsidTr="00A46C50">
        <w:tc>
          <w:tcPr>
            <w:tcW w:w="3086" w:type="dxa"/>
            <w:shd w:val="clear" w:color="auto" w:fill="F7CAAC"/>
          </w:tcPr>
          <w:p w14:paraId="3B6D0D90" w14:textId="77777777" w:rsidR="00A46C50" w:rsidRDefault="00A46C50" w:rsidP="00A46C50">
            <w:pPr>
              <w:jc w:val="both"/>
              <w:rPr>
                <w:b/>
              </w:rPr>
            </w:pPr>
            <w:r>
              <w:rPr>
                <w:b/>
              </w:rPr>
              <w:t>Vyučující</w:t>
            </w:r>
          </w:p>
        </w:tc>
        <w:tc>
          <w:tcPr>
            <w:tcW w:w="6769" w:type="dxa"/>
            <w:gridSpan w:val="7"/>
            <w:tcBorders>
              <w:bottom w:val="nil"/>
            </w:tcBorders>
          </w:tcPr>
          <w:p w14:paraId="61AE2F2B" w14:textId="77777777" w:rsidR="00A46C50" w:rsidRDefault="00A46C50" w:rsidP="00A46C50">
            <w:pPr>
              <w:jc w:val="both"/>
            </w:pPr>
            <w:r w:rsidRPr="00027AF5">
              <w:t>vedoucí diplomových prací</w:t>
            </w:r>
          </w:p>
        </w:tc>
      </w:tr>
      <w:tr w:rsidR="00A46C50" w14:paraId="4734FD0F" w14:textId="77777777" w:rsidTr="00597A64">
        <w:trPr>
          <w:trHeight w:val="70"/>
        </w:trPr>
        <w:tc>
          <w:tcPr>
            <w:tcW w:w="9855" w:type="dxa"/>
            <w:gridSpan w:val="8"/>
            <w:tcBorders>
              <w:top w:val="nil"/>
            </w:tcBorders>
          </w:tcPr>
          <w:p w14:paraId="2B0057CC" w14:textId="77777777" w:rsidR="00A46C50" w:rsidRDefault="00A46C50" w:rsidP="00A46C50">
            <w:pPr>
              <w:jc w:val="both"/>
            </w:pPr>
            <w:r>
              <w:t xml:space="preserve"> </w:t>
            </w:r>
          </w:p>
        </w:tc>
      </w:tr>
      <w:tr w:rsidR="00A46C50" w14:paraId="1293DB96" w14:textId="77777777" w:rsidTr="00A46C50">
        <w:tc>
          <w:tcPr>
            <w:tcW w:w="3086" w:type="dxa"/>
            <w:shd w:val="clear" w:color="auto" w:fill="F7CAAC"/>
          </w:tcPr>
          <w:p w14:paraId="56DCFB05" w14:textId="77777777" w:rsidR="00A46C50" w:rsidRDefault="00A46C50" w:rsidP="00A46C50">
            <w:pPr>
              <w:jc w:val="both"/>
              <w:rPr>
                <w:b/>
              </w:rPr>
            </w:pPr>
            <w:r>
              <w:rPr>
                <w:b/>
              </w:rPr>
              <w:t>Stručná anotace předmětu</w:t>
            </w:r>
          </w:p>
        </w:tc>
        <w:tc>
          <w:tcPr>
            <w:tcW w:w="6769" w:type="dxa"/>
            <w:gridSpan w:val="7"/>
            <w:tcBorders>
              <w:bottom w:val="nil"/>
            </w:tcBorders>
          </w:tcPr>
          <w:p w14:paraId="7696CF19" w14:textId="77777777" w:rsidR="00A46C50" w:rsidRDefault="00A46C50" w:rsidP="00A46C50">
            <w:pPr>
              <w:jc w:val="both"/>
            </w:pPr>
          </w:p>
        </w:tc>
      </w:tr>
      <w:tr w:rsidR="00A46C50" w14:paraId="3ED9927D" w14:textId="77777777" w:rsidTr="00A46C50">
        <w:trPr>
          <w:trHeight w:val="2551"/>
        </w:trPr>
        <w:tc>
          <w:tcPr>
            <w:tcW w:w="9855" w:type="dxa"/>
            <w:gridSpan w:val="8"/>
            <w:tcBorders>
              <w:top w:val="nil"/>
              <w:bottom w:val="single" w:sz="12" w:space="0" w:color="auto"/>
            </w:tcBorders>
          </w:tcPr>
          <w:p w14:paraId="4D5BB360" w14:textId="77777777" w:rsidR="00A46C50" w:rsidRDefault="00A46C50" w:rsidP="00A46C50">
            <w:pPr>
              <w:jc w:val="both"/>
            </w:pPr>
            <w:r w:rsidRPr="00027AF5">
              <w:t xml:space="preserve">Vypracování a obhájení diplomové práce </w:t>
            </w:r>
            <w:r>
              <w:t xml:space="preserve">je </w:t>
            </w:r>
            <w:r w:rsidRPr="00027AF5">
              <w:t>podle schváleného zadání. Účelem předmětu je samostatná práce studentů na řešení problematiky, která byla zadána jako diplo</w:t>
            </w:r>
            <w:r>
              <w:t xml:space="preserve">mová práce. Předmět je zaměřen </w:t>
            </w:r>
            <w:r w:rsidRPr="00027AF5">
              <w:t>na zdokonalení samostatné tvůrčí práce, analytického úsudku a hodnotících schopností studenta, vše s podporou výpočetní techniky</w:t>
            </w:r>
            <w:r>
              <w:t>. Podporuje také s</w:t>
            </w:r>
            <w:r w:rsidRPr="00027AF5">
              <w:t>amostatné teoretické a praktické řešení a písemné zpracová</w:t>
            </w:r>
            <w:r>
              <w:t xml:space="preserve">ní zadaného odborného problému </w:t>
            </w:r>
            <w:r w:rsidRPr="00027AF5">
              <w:t xml:space="preserve">pod metodickým vedením </w:t>
            </w:r>
            <w:r>
              <w:t>vedoucího práce</w:t>
            </w:r>
            <w:r w:rsidRPr="00027AF5">
              <w:t xml:space="preserve"> </w:t>
            </w:r>
            <w:r>
              <w:t>či</w:t>
            </w:r>
            <w:r w:rsidRPr="00027AF5">
              <w:t xml:space="preserve"> pracovníka spolupracujícího </w:t>
            </w:r>
            <w:r>
              <w:t xml:space="preserve">z </w:t>
            </w:r>
            <w:r w:rsidRPr="00027AF5">
              <w:t>externího pracoviště. Výstupem je diplomová práce, která je nezbytným předpokladem pro realizaci státní závěrečné zkoušky.  Každoroční nabídka témat diplomových prací na základě návrhů učitelů i studentů zohledňuje aktuální problémy společnosti, firem, požadavky praxe</w:t>
            </w:r>
            <w:r>
              <w:t xml:space="preserve"> </w:t>
            </w:r>
            <w:r w:rsidRPr="00027AF5">
              <w:t xml:space="preserve">apod. Realizace </w:t>
            </w:r>
            <w:r>
              <w:t xml:space="preserve">vlastní práce </w:t>
            </w:r>
            <w:r w:rsidRPr="00027AF5">
              <w:t>je možná v prostorách školy i podniku podle dohody vedoucího diplomové práce a studenta.</w:t>
            </w:r>
            <w:r>
              <w:t xml:space="preserve"> </w:t>
            </w:r>
            <w:r w:rsidRPr="00027AF5">
              <w:t>Po dohodě s vedoucím diplomové práce je možn</w:t>
            </w:r>
            <w:r>
              <w:t>é</w:t>
            </w:r>
            <w:r w:rsidRPr="00027AF5">
              <w:t xml:space="preserve"> realizovat i experimentální práci.</w:t>
            </w:r>
            <w:r>
              <w:t xml:space="preserve"> Student</w:t>
            </w:r>
            <w:r w:rsidRPr="00D029B7">
              <w:t xml:space="preserve"> vypracovává diplomovou práci v souladu se zadáním, kterou následně prezentuje a obhajuje před státní zkušební komisí.</w:t>
            </w:r>
          </w:p>
          <w:p w14:paraId="7F321196" w14:textId="77777777" w:rsidR="00A46C50" w:rsidRDefault="00A46C50" w:rsidP="00A46C50">
            <w:pPr>
              <w:jc w:val="both"/>
            </w:pPr>
          </w:p>
        </w:tc>
      </w:tr>
      <w:tr w:rsidR="00A46C50" w14:paraId="05C9E8B3" w14:textId="77777777" w:rsidTr="00A46C50">
        <w:trPr>
          <w:trHeight w:val="265"/>
        </w:trPr>
        <w:tc>
          <w:tcPr>
            <w:tcW w:w="3653" w:type="dxa"/>
            <w:gridSpan w:val="2"/>
            <w:tcBorders>
              <w:top w:val="nil"/>
            </w:tcBorders>
            <w:shd w:val="clear" w:color="auto" w:fill="F7CAAC"/>
          </w:tcPr>
          <w:p w14:paraId="3BD5ADF0"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0F7E9294" w14:textId="77777777" w:rsidR="00A46C50" w:rsidRDefault="00A46C50" w:rsidP="00A46C50">
            <w:pPr>
              <w:jc w:val="both"/>
            </w:pPr>
          </w:p>
        </w:tc>
      </w:tr>
      <w:tr w:rsidR="00A46C50" w14:paraId="7A5BD9C8" w14:textId="77777777" w:rsidTr="00A46C50">
        <w:trPr>
          <w:trHeight w:val="140"/>
        </w:trPr>
        <w:tc>
          <w:tcPr>
            <w:tcW w:w="9855" w:type="dxa"/>
            <w:gridSpan w:val="8"/>
            <w:tcBorders>
              <w:top w:val="nil"/>
            </w:tcBorders>
          </w:tcPr>
          <w:p w14:paraId="2DF0BF98" w14:textId="77777777" w:rsidR="00A46C50" w:rsidRPr="00027AF5" w:rsidRDefault="00A46C50" w:rsidP="00A46C50">
            <w:pPr>
              <w:jc w:val="both"/>
              <w:rPr>
                <w:b/>
              </w:rPr>
            </w:pPr>
            <w:r>
              <w:rPr>
                <w:b/>
              </w:rPr>
              <w:t>Povinná literatura</w:t>
            </w:r>
          </w:p>
          <w:p w14:paraId="07F2F646" w14:textId="77777777" w:rsidR="00A46C50" w:rsidRPr="00D82CCC" w:rsidRDefault="00A46C50" w:rsidP="00A46C50">
            <w:pPr>
              <w:jc w:val="both"/>
            </w:pPr>
            <w:r w:rsidRPr="00D82CCC">
              <w:t>Literatura zaměřená k zadanému tématu diplomové práce – bude konkretizována v každém zadání diplomové práce.</w:t>
            </w:r>
          </w:p>
          <w:p w14:paraId="0EDE9CEC" w14:textId="77777777" w:rsidR="00A46C50" w:rsidRPr="00D82CCC" w:rsidRDefault="00A46C50" w:rsidP="00A46C50">
            <w:pPr>
              <w:autoSpaceDE w:val="0"/>
              <w:autoSpaceDN w:val="0"/>
              <w:adjustRightInd w:val="0"/>
              <w:jc w:val="both"/>
              <w:rPr>
                <w:color w:val="000000"/>
                <w:shd w:val="clear" w:color="auto" w:fill="FFFFFF"/>
              </w:rPr>
            </w:pPr>
            <w:r w:rsidRPr="00D82CCC">
              <w:rPr>
                <w:color w:val="000000"/>
                <w:shd w:val="clear" w:color="auto" w:fill="FFFFFF"/>
              </w:rPr>
              <w:t xml:space="preserve">Směrnice rektora č. 33/2019. </w:t>
            </w:r>
            <w:r w:rsidRPr="00D82CCC">
              <w:rPr>
                <w:i/>
                <w:iCs/>
                <w:color w:val="000000"/>
                <w:shd w:val="clear" w:color="auto" w:fill="FFFFFF"/>
              </w:rPr>
              <w:t>Pravidla pro zadávání a zpracování bakalářských, diplomových a rigorózních prací, jejich uložení, zpřístupnění a kontrola původnosti</w:t>
            </w:r>
            <w:r w:rsidRPr="00D82CCC">
              <w:rPr>
                <w:color w:val="000000"/>
                <w:shd w:val="clear" w:color="auto" w:fill="FFFFFF"/>
              </w:rPr>
              <w:t>.</w:t>
            </w:r>
          </w:p>
          <w:p w14:paraId="0D36B3C6" w14:textId="7283AE7D" w:rsidR="00A46C50" w:rsidRPr="00D82CCC" w:rsidRDefault="00A46C50" w:rsidP="00A46C50">
            <w:pPr>
              <w:jc w:val="both"/>
              <w:rPr>
                <w:rStyle w:val="Hypertextovodkaz"/>
              </w:rPr>
            </w:pPr>
            <w:r w:rsidRPr="00D82CCC">
              <w:t xml:space="preserve">BRATKOVÁ, E. </w:t>
            </w:r>
            <w:r w:rsidRPr="00D82CCC">
              <w:rPr>
                <w:rStyle w:val="Zdraznn"/>
              </w:rPr>
              <w:t>Metody citování literatury a strukturování bibliografických záznamů podle mezinárodních norem ISO 690 a ISO 690-2: Metodický materiál pro autory vysokoškolských kvalifikačních prací.</w:t>
            </w:r>
            <w:r w:rsidRPr="00D82CCC">
              <w:t xml:space="preserve"> Verze: 1.0. Odborná komise pro otázky elektronického zpřístupňování vysokoškolských kvalifikačních prací Asociace knihoven vysokých škol České republiky, 2006.</w:t>
            </w:r>
          </w:p>
          <w:p w14:paraId="069B6297" w14:textId="77777777" w:rsidR="00A46C50" w:rsidRPr="00D82CCC" w:rsidRDefault="00A46C50" w:rsidP="00A46C50">
            <w:pPr>
              <w:jc w:val="both"/>
              <w:rPr>
                <w:b/>
              </w:rPr>
            </w:pPr>
            <w:r w:rsidRPr="00D82CCC">
              <w:rPr>
                <w:b/>
              </w:rPr>
              <w:t>Doporučená literatura</w:t>
            </w:r>
          </w:p>
          <w:p w14:paraId="1221DC0D"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690 (010197) A Informace a dokumentace – Pravidla pro bibliografické odkazy a citace informačních zdrojů</w:t>
            </w:r>
            <w:r w:rsidRPr="00D82CCC">
              <w:rPr>
                <w:sz w:val="20"/>
                <w:szCs w:val="20"/>
              </w:rPr>
              <w:t>. Praha: Úřad pro technickou normalizaci, metrologii a státní zkušebnictví, 2022.</w:t>
            </w:r>
          </w:p>
          <w:p w14:paraId="3803A41B" w14:textId="77777777" w:rsidR="00A46C50" w:rsidRPr="00D82CCC" w:rsidRDefault="00A46C50" w:rsidP="00A46C50">
            <w:pPr>
              <w:pStyle w:val="Normlnweb"/>
              <w:spacing w:beforeAutospacing="0" w:afterAutospacing="0"/>
              <w:jc w:val="both"/>
              <w:rPr>
                <w:sz w:val="20"/>
                <w:szCs w:val="20"/>
              </w:rPr>
            </w:pPr>
            <w:r w:rsidRPr="00D82CCC">
              <w:rPr>
                <w:i/>
                <w:iCs/>
                <w:sz w:val="20"/>
                <w:szCs w:val="20"/>
              </w:rPr>
              <w:t>ČSN ISO 7144 (01 0161)</w:t>
            </w:r>
            <w:r w:rsidRPr="00D82CCC">
              <w:rPr>
                <w:sz w:val="20"/>
                <w:szCs w:val="20"/>
              </w:rPr>
              <w:t xml:space="preserve"> A </w:t>
            </w:r>
            <w:r w:rsidRPr="00D82CCC">
              <w:rPr>
                <w:rStyle w:val="Zdraznn"/>
                <w:sz w:val="20"/>
                <w:szCs w:val="20"/>
              </w:rPr>
              <w:t>Dokumentace – Formální úprava disertací a podobných dokumentů.</w:t>
            </w:r>
            <w:r w:rsidRPr="00D82CCC">
              <w:rPr>
                <w:sz w:val="20"/>
                <w:szCs w:val="20"/>
              </w:rPr>
              <w:t xml:space="preserve"> Praha: Český normalizační institut, 1997.</w:t>
            </w:r>
          </w:p>
          <w:p w14:paraId="7EBB8149" w14:textId="77777777" w:rsidR="00A46C50" w:rsidRDefault="00A46C50" w:rsidP="00A46C50">
            <w:pPr>
              <w:jc w:val="both"/>
            </w:pPr>
          </w:p>
        </w:tc>
      </w:tr>
      <w:tr w:rsidR="00A46C50" w14:paraId="231A409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BECF0F" w14:textId="77777777" w:rsidR="00A46C50" w:rsidRDefault="00A46C50" w:rsidP="00A46C50">
            <w:pPr>
              <w:jc w:val="center"/>
              <w:rPr>
                <w:b/>
              </w:rPr>
            </w:pPr>
            <w:r>
              <w:rPr>
                <w:b/>
              </w:rPr>
              <w:t>Informace ke kombinované nebo distanční formě</w:t>
            </w:r>
          </w:p>
        </w:tc>
      </w:tr>
      <w:tr w:rsidR="00A46C50" w14:paraId="71BB1F8C" w14:textId="77777777" w:rsidTr="00A46C50">
        <w:tc>
          <w:tcPr>
            <w:tcW w:w="4787" w:type="dxa"/>
            <w:gridSpan w:val="3"/>
            <w:tcBorders>
              <w:top w:val="single" w:sz="2" w:space="0" w:color="auto"/>
            </w:tcBorders>
            <w:shd w:val="clear" w:color="auto" w:fill="F7CAAC"/>
          </w:tcPr>
          <w:p w14:paraId="412D18BB" w14:textId="77777777" w:rsidR="00A46C50" w:rsidRDefault="00A46C50" w:rsidP="00A46C50">
            <w:pPr>
              <w:jc w:val="both"/>
            </w:pPr>
            <w:r>
              <w:rPr>
                <w:b/>
              </w:rPr>
              <w:t>Rozsah konzultací (soustředění)</w:t>
            </w:r>
          </w:p>
        </w:tc>
        <w:tc>
          <w:tcPr>
            <w:tcW w:w="889" w:type="dxa"/>
            <w:tcBorders>
              <w:top w:val="single" w:sz="2" w:space="0" w:color="auto"/>
            </w:tcBorders>
          </w:tcPr>
          <w:p w14:paraId="7A1A8E07" w14:textId="66B69FD8" w:rsidR="00A46C50" w:rsidRDefault="00070B15" w:rsidP="00A46C50">
            <w:pPr>
              <w:jc w:val="both"/>
            </w:pPr>
            <w:r>
              <w:t>0</w:t>
            </w:r>
          </w:p>
        </w:tc>
        <w:tc>
          <w:tcPr>
            <w:tcW w:w="4179" w:type="dxa"/>
            <w:gridSpan w:val="4"/>
            <w:tcBorders>
              <w:top w:val="single" w:sz="2" w:space="0" w:color="auto"/>
            </w:tcBorders>
            <w:shd w:val="clear" w:color="auto" w:fill="F7CAAC"/>
          </w:tcPr>
          <w:p w14:paraId="67C7A969" w14:textId="77777777" w:rsidR="00A46C50" w:rsidRDefault="00A46C50" w:rsidP="00A46C50">
            <w:pPr>
              <w:jc w:val="both"/>
              <w:rPr>
                <w:b/>
              </w:rPr>
            </w:pPr>
            <w:r>
              <w:rPr>
                <w:b/>
              </w:rPr>
              <w:t xml:space="preserve">hodin </w:t>
            </w:r>
          </w:p>
        </w:tc>
      </w:tr>
      <w:tr w:rsidR="00A46C50" w14:paraId="112D8388" w14:textId="77777777" w:rsidTr="00A46C50">
        <w:tc>
          <w:tcPr>
            <w:tcW w:w="9855" w:type="dxa"/>
            <w:gridSpan w:val="8"/>
            <w:shd w:val="clear" w:color="auto" w:fill="F7CAAC"/>
          </w:tcPr>
          <w:p w14:paraId="32B6281C" w14:textId="77777777" w:rsidR="00A46C50" w:rsidRDefault="00A46C50" w:rsidP="00A46C50">
            <w:pPr>
              <w:jc w:val="both"/>
              <w:rPr>
                <w:b/>
              </w:rPr>
            </w:pPr>
            <w:r>
              <w:rPr>
                <w:b/>
              </w:rPr>
              <w:t>Informace o způsobu kontaktu s vyučujícím</w:t>
            </w:r>
          </w:p>
        </w:tc>
      </w:tr>
      <w:tr w:rsidR="00A46C50" w14:paraId="14978B0E" w14:textId="77777777" w:rsidTr="00A46C50">
        <w:trPr>
          <w:trHeight w:val="1134"/>
        </w:trPr>
        <w:tc>
          <w:tcPr>
            <w:tcW w:w="9855" w:type="dxa"/>
            <w:gridSpan w:val="8"/>
          </w:tcPr>
          <w:p w14:paraId="1A1BA537" w14:textId="74FFC6F3" w:rsidR="00A46C50" w:rsidRPr="00CC048D" w:rsidRDefault="00A46C50" w:rsidP="00A46C50">
            <w:pPr>
              <w:jc w:val="both"/>
            </w:pPr>
            <w:r>
              <w:t xml:space="preserve">Individuální konzultace s vedoucími práce. Komunikace probíhá při osobních konzultacích, </w:t>
            </w:r>
            <w:r w:rsidRPr="00CC048D">
              <w:t>prostřednictvím elektronické pošty, portálu UTB</w:t>
            </w:r>
            <w:r w:rsidR="00D82CCC">
              <w:t>, MS TEAMS</w:t>
            </w:r>
            <w:r w:rsidRPr="00CC048D">
              <w:t xml:space="preserve"> nebo v systému MOODLE. </w:t>
            </w:r>
          </w:p>
          <w:p w14:paraId="319DFA49" w14:textId="77777777" w:rsidR="00A46C50" w:rsidRDefault="00A46C50" w:rsidP="00A46C50">
            <w:pPr>
              <w:jc w:val="both"/>
            </w:pPr>
            <w:r w:rsidRPr="00CC048D">
              <w:t>Podle Vnitřního předpisu F</w:t>
            </w:r>
            <w:r>
              <w:t>aME</w:t>
            </w:r>
            <w:r w:rsidRPr="00CC048D">
              <w:t xml:space="preserve"> má každý akademický pracovník stanoveny konzultační hodiny v rozsahu </w:t>
            </w:r>
            <w:r>
              <w:t xml:space="preserve">nejméně </w:t>
            </w:r>
            <w:r w:rsidRPr="00CC048D">
              <w:t>2h týdně. Dle potřeby jsou dále konzultace možné i po předchozí emailové či telefonické dohodě.</w:t>
            </w:r>
          </w:p>
        </w:tc>
      </w:tr>
    </w:tbl>
    <w:p w14:paraId="14BE44F9" w14:textId="77777777" w:rsidR="00A46C50" w:rsidRDefault="00A46C50" w:rsidP="00A46C50"/>
    <w:p w14:paraId="6268B05D" w14:textId="77777777" w:rsidR="00A46C50" w:rsidRDefault="00A46C50" w:rsidP="00A46C50"/>
    <w:p w14:paraId="6542CA8E" w14:textId="77777777" w:rsidR="00A46C50" w:rsidRDefault="00A46C50" w:rsidP="00A46C50"/>
    <w:p w14:paraId="26478242"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2CCE6CB" w14:textId="77777777" w:rsidTr="00A46C50">
        <w:tc>
          <w:tcPr>
            <w:tcW w:w="9855" w:type="dxa"/>
            <w:gridSpan w:val="8"/>
            <w:tcBorders>
              <w:bottom w:val="double" w:sz="4" w:space="0" w:color="auto"/>
            </w:tcBorders>
            <w:shd w:val="clear" w:color="auto" w:fill="BDD6EE"/>
          </w:tcPr>
          <w:p w14:paraId="4E61A392" w14:textId="060C7094" w:rsidR="00A46C50" w:rsidRDefault="00A46C50" w:rsidP="00A46C50">
            <w:pPr>
              <w:jc w:val="both"/>
              <w:rPr>
                <w:b/>
                <w:sz w:val="28"/>
              </w:rPr>
            </w:pPr>
            <w:r>
              <w:lastRenderedPageBreak/>
              <w:br w:type="page"/>
            </w:r>
            <w:r>
              <w:rPr>
                <w:b/>
                <w:sz w:val="28"/>
              </w:rPr>
              <w:t>B-III – Charakteristika studijního předmětu</w:t>
            </w:r>
          </w:p>
        </w:tc>
      </w:tr>
      <w:tr w:rsidR="00A46C50" w:rsidRPr="006F73EA" w14:paraId="517A5EFC" w14:textId="77777777" w:rsidTr="00A46C50">
        <w:tc>
          <w:tcPr>
            <w:tcW w:w="3086" w:type="dxa"/>
            <w:tcBorders>
              <w:top w:val="double" w:sz="4" w:space="0" w:color="auto"/>
            </w:tcBorders>
            <w:shd w:val="clear" w:color="auto" w:fill="F7CAAC"/>
          </w:tcPr>
          <w:p w14:paraId="59BEA98D" w14:textId="77777777" w:rsidR="00A46C50" w:rsidRPr="006F73EA" w:rsidRDefault="00A46C50" w:rsidP="00A46C50">
            <w:pPr>
              <w:jc w:val="both"/>
              <w:rPr>
                <w:b/>
              </w:rPr>
            </w:pPr>
            <w:r w:rsidRPr="006F73EA">
              <w:rPr>
                <w:b/>
              </w:rPr>
              <w:t>Název studijního předmětu</w:t>
            </w:r>
          </w:p>
        </w:tc>
        <w:tc>
          <w:tcPr>
            <w:tcW w:w="6769" w:type="dxa"/>
            <w:gridSpan w:val="7"/>
            <w:tcBorders>
              <w:top w:val="double" w:sz="4" w:space="0" w:color="auto"/>
            </w:tcBorders>
          </w:tcPr>
          <w:p w14:paraId="027B5BB8" w14:textId="77777777" w:rsidR="00A46C50" w:rsidRPr="006F73EA" w:rsidRDefault="00A46C50" w:rsidP="00A46C50">
            <w:pPr>
              <w:jc w:val="both"/>
            </w:pPr>
            <w:r w:rsidRPr="006F73EA">
              <w:t xml:space="preserve">Odborná praxe </w:t>
            </w:r>
            <w:r>
              <w:t>2</w:t>
            </w:r>
          </w:p>
        </w:tc>
      </w:tr>
      <w:tr w:rsidR="00A46C50" w:rsidRPr="006F73EA" w14:paraId="620D0F19" w14:textId="77777777" w:rsidTr="00A46C50">
        <w:trPr>
          <w:trHeight w:val="249"/>
        </w:trPr>
        <w:tc>
          <w:tcPr>
            <w:tcW w:w="3086" w:type="dxa"/>
            <w:shd w:val="clear" w:color="auto" w:fill="F7CAAC"/>
          </w:tcPr>
          <w:p w14:paraId="5E9ACBC7" w14:textId="77777777" w:rsidR="00A46C50" w:rsidRPr="006F73EA" w:rsidRDefault="00A46C50" w:rsidP="00A46C50">
            <w:pPr>
              <w:jc w:val="both"/>
              <w:rPr>
                <w:b/>
              </w:rPr>
            </w:pPr>
            <w:r w:rsidRPr="006F73EA">
              <w:rPr>
                <w:b/>
              </w:rPr>
              <w:t>Typ předmětu</w:t>
            </w:r>
          </w:p>
        </w:tc>
        <w:tc>
          <w:tcPr>
            <w:tcW w:w="3406" w:type="dxa"/>
            <w:gridSpan w:val="4"/>
          </w:tcPr>
          <w:p w14:paraId="73888727" w14:textId="77777777" w:rsidR="00A46C50" w:rsidRPr="006F73EA" w:rsidRDefault="00A46C50" w:rsidP="00A46C50">
            <w:pPr>
              <w:jc w:val="both"/>
            </w:pPr>
            <w:r w:rsidRPr="006F73EA">
              <w:t xml:space="preserve">povinný </w:t>
            </w:r>
          </w:p>
        </w:tc>
        <w:tc>
          <w:tcPr>
            <w:tcW w:w="2695" w:type="dxa"/>
            <w:gridSpan w:val="2"/>
            <w:shd w:val="clear" w:color="auto" w:fill="F7CAAC"/>
          </w:tcPr>
          <w:p w14:paraId="57B5D8A8" w14:textId="77777777" w:rsidR="00A46C50" w:rsidRPr="006F73EA" w:rsidRDefault="00A46C50" w:rsidP="00A46C50">
            <w:pPr>
              <w:jc w:val="both"/>
            </w:pPr>
            <w:r w:rsidRPr="006F73EA">
              <w:rPr>
                <w:b/>
              </w:rPr>
              <w:t>doporučený ročník / semestr</w:t>
            </w:r>
          </w:p>
        </w:tc>
        <w:tc>
          <w:tcPr>
            <w:tcW w:w="668" w:type="dxa"/>
          </w:tcPr>
          <w:p w14:paraId="764577AD" w14:textId="77777777" w:rsidR="00A46C50" w:rsidRPr="006F73EA" w:rsidRDefault="00A46C50" w:rsidP="00A46C50">
            <w:pPr>
              <w:jc w:val="both"/>
            </w:pPr>
            <w:r>
              <w:t>2/L</w:t>
            </w:r>
          </w:p>
        </w:tc>
      </w:tr>
      <w:tr w:rsidR="00A46C50" w:rsidRPr="006F73EA" w14:paraId="62A60A63" w14:textId="77777777" w:rsidTr="00A46C50">
        <w:tc>
          <w:tcPr>
            <w:tcW w:w="3086" w:type="dxa"/>
            <w:shd w:val="clear" w:color="auto" w:fill="F7CAAC"/>
          </w:tcPr>
          <w:p w14:paraId="2A09179D" w14:textId="77777777" w:rsidR="00A46C50" w:rsidRPr="006F73EA" w:rsidRDefault="00A46C50" w:rsidP="00A46C50">
            <w:pPr>
              <w:jc w:val="both"/>
              <w:rPr>
                <w:b/>
              </w:rPr>
            </w:pPr>
            <w:r w:rsidRPr="006F73EA">
              <w:rPr>
                <w:b/>
              </w:rPr>
              <w:t>Rozsah studijního předmětu</w:t>
            </w:r>
          </w:p>
        </w:tc>
        <w:tc>
          <w:tcPr>
            <w:tcW w:w="1701" w:type="dxa"/>
            <w:gridSpan w:val="2"/>
          </w:tcPr>
          <w:p w14:paraId="39DB9A3B" w14:textId="77777777" w:rsidR="00A46C50" w:rsidRPr="006F73EA" w:rsidRDefault="00A46C50" w:rsidP="00A46C50">
            <w:pPr>
              <w:jc w:val="both"/>
            </w:pPr>
            <w:r>
              <w:t>4 týdny/semestr</w:t>
            </w:r>
          </w:p>
        </w:tc>
        <w:tc>
          <w:tcPr>
            <w:tcW w:w="889" w:type="dxa"/>
            <w:shd w:val="clear" w:color="auto" w:fill="F7CAAC"/>
          </w:tcPr>
          <w:p w14:paraId="38B8AC1D" w14:textId="77777777" w:rsidR="00A46C50" w:rsidRPr="006F73EA" w:rsidRDefault="00A46C50" w:rsidP="00A46C50">
            <w:pPr>
              <w:jc w:val="both"/>
              <w:rPr>
                <w:b/>
              </w:rPr>
            </w:pPr>
            <w:r w:rsidRPr="006F73EA">
              <w:rPr>
                <w:b/>
              </w:rPr>
              <w:t xml:space="preserve">hod. </w:t>
            </w:r>
          </w:p>
        </w:tc>
        <w:tc>
          <w:tcPr>
            <w:tcW w:w="816" w:type="dxa"/>
          </w:tcPr>
          <w:p w14:paraId="1FAFB6D8" w14:textId="77777777" w:rsidR="00A46C50" w:rsidRPr="006F73EA" w:rsidRDefault="00A46C50" w:rsidP="00A46C50">
            <w:pPr>
              <w:jc w:val="both"/>
            </w:pPr>
            <w:r>
              <w:t>120</w:t>
            </w:r>
          </w:p>
        </w:tc>
        <w:tc>
          <w:tcPr>
            <w:tcW w:w="2156" w:type="dxa"/>
            <w:shd w:val="clear" w:color="auto" w:fill="F7CAAC"/>
          </w:tcPr>
          <w:p w14:paraId="33063BEF" w14:textId="77777777" w:rsidR="00A46C50" w:rsidRPr="006F73EA" w:rsidRDefault="00A46C50" w:rsidP="00A46C50">
            <w:pPr>
              <w:jc w:val="both"/>
              <w:rPr>
                <w:b/>
              </w:rPr>
            </w:pPr>
            <w:r w:rsidRPr="006F73EA">
              <w:rPr>
                <w:b/>
              </w:rPr>
              <w:t>kreditů</w:t>
            </w:r>
          </w:p>
        </w:tc>
        <w:tc>
          <w:tcPr>
            <w:tcW w:w="1207" w:type="dxa"/>
            <w:gridSpan w:val="2"/>
          </w:tcPr>
          <w:p w14:paraId="113613E6" w14:textId="77777777" w:rsidR="00A46C50" w:rsidRPr="006F73EA" w:rsidRDefault="00A46C50" w:rsidP="00A46C50">
            <w:pPr>
              <w:jc w:val="both"/>
            </w:pPr>
            <w:r>
              <w:t>9</w:t>
            </w:r>
          </w:p>
        </w:tc>
      </w:tr>
      <w:tr w:rsidR="00A46C50" w:rsidRPr="006F73EA" w14:paraId="6DB1E112" w14:textId="77777777" w:rsidTr="00A46C50">
        <w:tc>
          <w:tcPr>
            <w:tcW w:w="3086" w:type="dxa"/>
            <w:shd w:val="clear" w:color="auto" w:fill="F7CAAC"/>
          </w:tcPr>
          <w:p w14:paraId="16E95BC6" w14:textId="77777777" w:rsidR="00A46C50" w:rsidRPr="006F73EA" w:rsidRDefault="00A46C50" w:rsidP="00A46C50">
            <w:pPr>
              <w:jc w:val="both"/>
              <w:rPr>
                <w:b/>
              </w:rPr>
            </w:pPr>
            <w:r w:rsidRPr="006F73EA">
              <w:rPr>
                <w:b/>
              </w:rPr>
              <w:t>Prerekvizity, korekvizity, ekvivalence</w:t>
            </w:r>
          </w:p>
        </w:tc>
        <w:tc>
          <w:tcPr>
            <w:tcW w:w="6769" w:type="dxa"/>
            <w:gridSpan w:val="7"/>
          </w:tcPr>
          <w:p w14:paraId="11726C50" w14:textId="77777777" w:rsidR="00A46C50" w:rsidRPr="006F73EA" w:rsidRDefault="00A46C50" w:rsidP="00A46C50">
            <w:pPr>
              <w:jc w:val="both"/>
            </w:pPr>
          </w:p>
        </w:tc>
      </w:tr>
      <w:tr w:rsidR="00A46C50" w:rsidRPr="006F73EA" w14:paraId="22C39C5B" w14:textId="77777777" w:rsidTr="00A46C50">
        <w:tc>
          <w:tcPr>
            <w:tcW w:w="3086" w:type="dxa"/>
            <w:shd w:val="clear" w:color="auto" w:fill="F7CAAC"/>
          </w:tcPr>
          <w:p w14:paraId="5C146F97" w14:textId="77777777" w:rsidR="00A46C50" w:rsidRPr="006F73EA" w:rsidRDefault="00A46C50" w:rsidP="00A46C50">
            <w:pPr>
              <w:jc w:val="both"/>
              <w:rPr>
                <w:b/>
              </w:rPr>
            </w:pPr>
            <w:r w:rsidRPr="006F73EA">
              <w:rPr>
                <w:b/>
              </w:rPr>
              <w:t>Způsob ověření studijních výsledků</w:t>
            </w:r>
          </w:p>
        </w:tc>
        <w:tc>
          <w:tcPr>
            <w:tcW w:w="3406" w:type="dxa"/>
            <w:gridSpan w:val="4"/>
          </w:tcPr>
          <w:p w14:paraId="1709DE08" w14:textId="77777777" w:rsidR="00A46C50" w:rsidRPr="006F73EA" w:rsidRDefault="00A46C50" w:rsidP="00A46C50">
            <w:pPr>
              <w:jc w:val="both"/>
            </w:pPr>
            <w:r w:rsidRPr="006F73EA">
              <w:t>zápočet</w:t>
            </w:r>
          </w:p>
        </w:tc>
        <w:tc>
          <w:tcPr>
            <w:tcW w:w="2156" w:type="dxa"/>
            <w:shd w:val="clear" w:color="auto" w:fill="F7CAAC"/>
          </w:tcPr>
          <w:p w14:paraId="70979B24" w14:textId="77777777" w:rsidR="00A46C50" w:rsidRPr="006F73EA" w:rsidRDefault="00A46C50" w:rsidP="00A46C50">
            <w:pPr>
              <w:jc w:val="both"/>
              <w:rPr>
                <w:b/>
              </w:rPr>
            </w:pPr>
            <w:r w:rsidRPr="006F73EA">
              <w:rPr>
                <w:b/>
              </w:rPr>
              <w:t>Forma výuky</w:t>
            </w:r>
          </w:p>
        </w:tc>
        <w:tc>
          <w:tcPr>
            <w:tcW w:w="1207" w:type="dxa"/>
            <w:gridSpan w:val="2"/>
          </w:tcPr>
          <w:p w14:paraId="0327A3CD" w14:textId="24708559" w:rsidR="00A46C50" w:rsidRPr="006F73EA" w:rsidRDefault="00C40F92" w:rsidP="00A46C50">
            <w:pPr>
              <w:jc w:val="both"/>
            </w:pPr>
            <w:r>
              <w:t>o</w:t>
            </w:r>
            <w:r w:rsidR="00A46C50" w:rsidRPr="006F73EA">
              <w:t>dborné praxe</w:t>
            </w:r>
          </w:p>
        </w:tc>
      </w:tr>
      <w:tr w:rsidR="00A46C50" w:rsidRPr="006F73EA" w14:paraId="4FA3101F" w14:textId="77777777" w:rsidTr="00A46C50">
        <w:tc>
          <w:tcPr>
            <w:tcW w:w="3086" w:type="dxa"/>
            <w:shd w:val="clear" w:color="auto" w:fill="F7CAAC"/>
          </w:tcPr>
          <w:p w14:paraId="45522155" w14:textId="77777777" w:rsidR="00A46C50" w:rsidRPr="006F73EA" w:rsidRDefault="00A46C50" w:rsidP="00A46C50">
            <w:pPr>
              <w:jc w:val="both"/>
              <w:rPr>
                <w:b/>
              </w:rPr>
            </w:pPr>
            <w:r w:rsidRPr="006F73EA">
              <w:rPr>
                <w:b/>
              </w:rPr>
              <w:t>Forma způsobu ověření studijních výsledků a další požadavky na studenta</w:t>
            </w:r>
          </w:p>
        </w:tc>
        <w:tc>
          <w:tcPr>
            <w:tcW w:w="6769" w:type="dxa"/>
            <w:gridSpan w:val="7"/>
            <w:tcBorders>
              <w:bottom w:val="nil"/>
            </w:tcBorders>
          </w:tcPr>
          <w:p w14:paraId="694CB698" w14:textId="77777777" w:rsidR="00D82CCC" w:rsidRDefault="00A46C50" w:rsidP="00D82CCC">
            <w:pPr>
              <w:jc w:val="both"/>
            </w:pPr>
            <w:r w:rsidRPr="006F73EA">
              <w:t>Požadavky na studenta</w:t>
            </w:r>
          </w:p>
          <w:p w14:paraId="6327FFFF" w14:textId="77777777" w:rsidR="00D82CCC" w:rsidRDefault="00A46C50" w:rsidP="00D82CCC">
            <w:pPr>
              <w:jc w:val="both"/>
            </w:pPr>
            <w:r w:rsidRPr="006F73EA">
              <w:t>Pro získání zápočtu je nutné:</w:t>
            </w:r>
          </w:p>
          <w:p w14:paraId="05D61E7F" w14:textId="025CABE2" w:rsidR="00D82CCC" w:rsidRDefault="00A46C50" w:rsidP="00D82CCC">
            <w:pPr>
              <w:pStyle w:val="Odstavecseseznamem"/>
              <w:numPr>
                <w:ilvl w:val="0"/>
                <w:numId w:val="72"/>
              </w:numPr>
              <w:ind w:left="281" w:hanging="281"/>
              <w:jc w:val="both"/>
            </w:pPr>
            <w:r w:rsidRPr="006F73EA">
              <w:t>Akceptovat pokyny k praxím uvedené v sylabu předmětu.</w:t>
            </w:r>
          </w:p>
          <w:p w14:paraId="6659BC50" w14:textId="77777777" w:rsidR="00D82CCC" w:rsidRDefault="00A46C50" w:rsidP="00D82CCC">
            <w:pPr>
              <w:pStyle w:val="Odstavecseseznamem"/>
              <w:numPr>
                <w:ilvl w:val="0"/>
                <w:numId w:val="72"/>
              </w:numPr>
              <w:ind w:left="281" w:hanging="281"/>
              <w:jc w:val="both"/>
            </w:pPr>
            <w:r w:rsidRPr="006F73EA">
              <w:t>Splnit úkoly zadané ze strany organizace.</w:t>
            </w:r>
          </w:p>
          <w:p w14:paraId="12121C21" w14:textId="77777777" w:rsidR="00D82CCC" w:rsidRDefault="00A46C50" w:rsidP="00D82CCC">
            <w:pPr>
              <w:pStyle w:val="Odstavecseseznamem"/>
              <w:numPr>
                <w:ilvl w:val="0"/>
                <w:numId w:val="72"/>
              </w:numPr>
              <w:ind w:left="281" w:hanging="281"/>
              <w:jc w:val="both"/>
            </w:pPr>
            <w:r w:rsidRPr="006F73EA">
              <w:t>Vypracování závěrečné zprávy, po absolvování odborné praxe.</w:t>
            </w:r>
          </w:p>
          <w:p w14:paraId="0073E17C" w14:textId="77777777" w:rsidR="00D82CCC" w:rsidRDefault="00A46C50" w:rsidP="00D82CCC">
            <w:pPr>
              <w:pStyle w:val="Odstavecseseznamem"/>
              <w:numPr>
                <w:ilvl w:val="0"/>
                <w:numId w:val="72"/>
              </w:numPr>
              <w:ind w:left="281" w:hanging="281"/>
              <w:jc w:val="both"/>
            </w:pPr>
            <w:r w:rsidRPr="006F73EA">
              <w:t>Vyplnění a odevzdání dotazníků Hodnocení praxe praktikantem/stážistou</w:t>
            </w:r>
            <w:r w:rsidR="00D82CCC">
              <w:t xml:space="preserve"> </w:t>
            </w:r>
            <w:r w:rsidRPr="006F73EA">
              <w:t>a Hodnocení praktikanta stážisty/firmou.</w:t>
            </w:r>
          </w:p>
          <w:p w14:paraId="00B100AB" w14:textId="77777777" w:rsidR="00D82CCC" w:rsidRDefault="00A46C50" w:rsidP="00D82CCC">
            <w:pPr>
              <w:jc w:val="both"/>
            </w:pPr>
            <w:r w:rsidRPr="006F73EA">
              <w:br/>
              <w:t>Náležitosti "Závěrečné zprávy z odborné praxe":</w:t>
            </w:r>
          </w:p>
          <w:p w14:paraId="7AD5954A" w14:textId="060D2505" w:rsidR="00A46C50" w:rsidRDefault="00D82CCC" w:rsidP="00D82CCC">
            <w:pPr>
              <w:jc w:val="both"/>
            </w:pPr>
            <w:r>
              <w:t>-</w:t>
            </w:r>
            <w:r w:rsidR="00A46C50" w:rsidRPr="006F73EA">
              <w:t xml:space="preserve"> musí být zpracována formou eseje</w:t>
            </w:r>
          </w:p>
          <w:p w14:paraId="77C9C90A" w14:textId="27320E14" w:rsidR="00D82CCC" w:rsidRDefault="00A46C50" w:rsidP="00D82CCC">
            <w:pPr>
              <w:jc w:val="both"/>
            </w:pPr>
            <w:r w:rsidRPr="006F73EA">
              <w:t>- na tvorbu závěrečné zprávy využijte šablonu BP UTB, (délka eseje minimálně 15000 znaků včetně mezer);</w:t>
            </w:r>
          </w:p>
          <w:p w14:paraId="6ECD28CC" w14:textId="5ACA8A8C" w:rsidR="00A46C50" w:rsidRPr="006F73EA" w:rsidRDefault="00A46C50" w:rsidP="00D82CCC">
            <w:pPr>
              <w:jc w:val="both"/>
            </w:pPr>
            <w:r w:rsidRPr="006F73EA">
              <w:t>- esej by měla obsahovat popis věcné náplně praxe: cíl, postup realizace, výsledky,</w:t>
            </w:r>
            <w:r w:rsidR="00D82CCC">
              <w:t xml:space="preserve"> </w:t>
            </w:r>
            <w:r w:rsidRPr="006F73EA">
              <w:t>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A46C50" w:rsidRPr="006F73EA" w14:paraId="639BE46D" w14:textId="77777777" w:rsidTr="00597A64">
        <w:trPr>
          <w:trHeight w:val="70"/>
        </w:trPr>
        <w:tc>
          <w:tcPr>
            <w:tcW w:w="9855" w:type="dxa"/>
            <w:gridSpan w:val="8"/>
            <w:tcBorders>
              <w:top w:val="nil"/>
            </w:tcBorders>
          </w:tcPr>
          <w:p w14:paraId="3DAE5266" w14:textId="77777777" w:rsidR="00A46C50" w:rsidRPr="006F73EA" w:rsidRDefault="00A46C50" w:rsidP="00A46C50">
            <w:pPr>
              <w:jc w:val="both"/>
            </w:pPr>
          </w:p>
        </w:tc>
      </w:tr>
      <w:tr w:rsidR="00A46C50" w:rsidRPr="006F73EA" w14:paraId="215B5D2A" w14:textId="77777777" w:rsidTr="00A46C50">
        <w:trPr>
          <w:trHeight w:val="197"/>
        </w:trPr>
        <w:tc>
          <w:tcPr>
            <w:tcW w:w="3086" w:type="dxa"/>
            <w:tcBorders>
              <w:top w:val="nil"/>
            </w:tcBorders>
            <w:shd w:val="clear" w:color="auto" w:fill="F7CAAC"/>
          </w:tcPr>
          <w:p w14:paraId="6E970D79" w14:textId="77777777" w:rsidR="00A46C50" w:rsidRPr="006F73EA" w:rsidRDefault="00A46C50" w:rsidP="00A46C50">
            <w:pPr>
              <w:jc w:val="both"/>
              <w:rPr>
                <w:b/>
              </w:rPr>
            </w:pPr>
            <w:r w:rsidRPr="006F73EA">
              <w:rPr>
                <w:b/>
              </w:rPr>
              <w:t>Garant předmětu</w:t>
            </w:r>
          </w:p>
        </w:tc>
        <w:tc>
          <w:tcPr>
            <w:tcW w:w="6769" w:type="dxa"/>
            <w:gridSpan w:val="7"/>
            <w:tcBorders>
              <w:top w:val="nil"/>
            </w:tcBorders>
          </w:tcPr>
          <w:p w14:paraId="33ECE008" w14:textId="1EC2A21A" w:rsidR="00A46C50" w:rsidRPr="006F73EA" w:rsidRDefault="00A46C50" w:rsidP="00A46C50">
            <w:pPr>
              <w:jc w:val="both"/>
            </w:pPr>
            <w:r>
              <w:t xml:space="preserve">doc. Ing. </w:t>
            </w:r>
            <w:r w:rsidR="00D82CCC">
              <w:t>Z</w:t>
            </w:r>
            <w:r>
              <w:t>uzana Tučková, Ph.D.</w:t>
            </w:r>
          </w:p>
        </w:tc>
      </w:tr>
      <w:tr w:rsidR="00A46C50" w:rsidRPr="006F73EA" w14:paraId="51576928" w14:textId="77777777" w:rsidTr="00A46C50">
        <w:trPr>
          <w:trHeight w:val="243"/>
        </w:trPr>
        <w:tc>
          <w:tcPr>
            <w:tcW w:w="3086" w:type="dxa"/>
            <w:tcBorders>
              <w:top w:val="nil"/>
            </w:tcBorders>
            <w:shd w:val="clear" w:color="auto" w:fill="F7CAAC"/>
          </w:tcPr>
          <w:p w14:paraId="4911C7F5" w14:textId="77777777" w:rsidR="00A46C50" w:rsidRPr="006F73EA" w:rsidRDefault="00A46C50" w:rsidP="00A46C50">
            <w:pPr>
              <w:jc w:val="both"/>
              <w:rPr>
                <w:b/>
              </w:rPr>
            </w:pPr>
            <w:r w:rsidRPr="006F73EA">
              <w:rPr>
                <w:b/>
              </w:rPr>
              <w:t>Zapojení garanta do výuky předmětu</w:t>
            </w:r>
          </w:p>
        </w:tc>
        <w:tc>
          <w:tcPr>
            <w:tcW w:w="6769" w:type="dxa"/>
            <w:gridSpan w:val="7"/>
            <w:tcBorders>
              <w:top w:val="nil"/>
            </w:tcBorders>
          </w:tcPr>
          <w:p w14:paraId="4A30E895" w14:textId="77777777" w:rsidR="00A46C50" w:rsidRPr="006F73EA" w:rsidRDefault="00A46C50" w:rsidP="00A46C50">
            <w:pPr>
              <w:jc w:val="both"/>
            </w:pPr>
            <w:r w:rsidRPr="006F73EA">
              <w:t xml:space="preserve">Garant se podílí na řízení systému nabídky odborných prací, dále dohlíží na kvalitu a vyhodnocení zpracovaných esejí. </w:t>
            </w:r>
          </w:p>
        </w:tc>
      </w:tr>
      <w:tr w:rsidR="00A46C50" w:rsidRPr="006F73EA" w14:paraId="687AB6C5" w14:textId="77777777" w:rsidTr="00A46C50">
        <w:tc>
          <w:tcPr>
            <w:tcW w:w="3086" w:type="dxa"/>
            <w:shd w:val="clear" w:color="auto" w:fill="F7CAAC"/>
          </w:tcPr>
          <w:p w14:paraId="2169F2E2" w14:textId="77777777" w:rsidR="00A46C50" w:rsidRPr="006F73EA" w:rsidRDefault="00A46C50" w:rsidP="00A46C50">
            <w:pPr>
              <w:jc w:val="both"/>
              <w:rPr>
                <w:b/>
              </w:rPr>
            </w:pPr>
            <w:r w:rsidRPr="006F73EA">
              <w:rPr>
                <w:b/>
              </w:rPr>
              <w:t>Vyučující</w:t>
            </w:r>
          </w:p>
        </w:tc>
        <w:tc>
          <w:tcPr>
            <w:tcW w:w="6769" w:type="dxa"/>
            <w:gridSpan w:val="7"/>
            <w:tcBorders>
              <w:bottom w:val="nil"/>
            </w:tcBorders>
          </w:tcPr>
          <w:p w14:paraId="78978949" w14:textId="77777777" w:rsidR="00A46C50" w:rsidRPr="006F73EA" w:rsidRDefault="00A46C50" w:rsidP="00A46C50">
            <w:pPr>
              <w:jc w:val="both"/>
            </w:pPr>
          </w:p>
        </w:tc>
      </w:tr>
      <w:tr w:rsidR="00A46C50" w:rsidRPr="006F73EA" w14:paraId="303A7A78" w14:textId="77777777" w:rsidTr="00597A64">
        <w:trPr>
          <w:trHeight w:val="70"/>
        </w:trPr>
        <w:tc>
          <w:tcPr>
            <w:tcW w:w="9855" w:type="dxa"/>
            <w:gridSpan w:val="8"/>
            <w:tcBorders>
              <w:top w:val="nil"/>
            </w:tcBorders>
          </w:tcPr>
          <w:p w14:paraId="46C28A25" w14:textId="77777777" w:rsidR="00A46C50" w:rsidRPr="006F73EA" w:rsidRDefault="00A46C50" w:rsidP="00A46C50">
            <w:pPr>
              <w:jc w:val="both"/>
            </w:pPr>
          </w:p>
        </w:tc>
      </w:tr>
      <w:tr w:rsidR="00A46C50" w:rsidRPr="006F73EA" w14:paraId="2D608D56" w14:textId="77777777" w:rsidTr="00A46C50">
        <w:tc>
          <w:tcPr>
            <w:tcW w:w="3086" w:type="dxa"/>
            <w:shd w:val="clear" w:color="auto" w:fill="F7CAAC"/>
          </w:tcPr>
          <w:p w14:paraId="4E791CF1" w14:textId="77777777" w:rsidR="00A46C50" w:rsidRPr="006F73EA" w:rsidRDefault="00A46C50" w:rsidP="00A46C50">
            <w:pPr>
              <w:jc w:val="both"/>
              <w:rPr>
                <w:b/>
              </w:rPr>
            </w:pPr>
            <w:r w:rsidRPr="006F73EA">
              <w:rPr>
                <w:b/>
              </w:rPr>
              <w:t>Stručná anotace předmětu</w:t>
            </w:r>
          </w:p>
        </w:tc>
        <w:tc>
          <w:tcPr>
            <w:tcW w:w="6769" w:type="dxa"/>
            <w:gridSpan w:val="7"/>
            <w:tcBorders>
              <w:bottom w:val="nil"/>
            </w:tcBorders>
          </w:tcPr>
          <w:p w14:paraId="1758311B" w14:textId="77777777" w:rsidR="00A46C50" w:rsidRPr="006F73EA" w:rsidRDefault="00A46C50" w:rsidP="00A46C50">
            <w:pPr>
              <w:jc w:val="both"/>
            </w:pPr>
          </w:p>
        </w:tc>
      </w:tr>
      <w:tr w:rsidR="00A46C50" w:rsidRPr="006F73EA" w14:paraId="1FDABC0A" w14:textId="77777777" w:rsidTr="00A46C50">
        <w:trPr>
          <w:trHeight w:val="1691"/>
        </w:trPr>
        <w:tc>
          <w:tcPr>
            <w:tcW w:w="9855" w:type="dxa"/>
            <w:gridSpan w:val="8"/>
            <w:tcBorders>
              <w:top w:val="nil"/>
              <w:bottom w:val="single" w:sz="12" w:space="0" w:color="auto"/>
            </w:tcBorders>
          </w:tcPr>
          <w:p w14:paraId="6C1ADC61" w14:textId="77777777" w:rsidR="00A46C50" w:rsidRPr="006F73EA" w:rsidRDefault="00A46C50" w:rsidP="00A46C50">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udržitelného rozvoje.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FaME. </w:t>
            </w:r>
            <w:r w:rsidRPr="006F73EA">
              <w:t xml:space="preserve"> V rámci Odborné praxe jsou rozvíjeny zvláště odbornost</w:t>
            </w:r>
            <w:r>
              <w:t>i</w:t>
            </w:r>
            <w:r w:rsidRPr="006F73EA">
              <w:t xml:space="preserve"> v oblasti </w:t>
            </w:r>
            <w:r>
              <w:t xml:space="preserve">udržitelného rozvoje, aplikace poznatků z výuky apod.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610063F0" w14:textId="77777777" w:rsidR="00A46C50" w:rsidRPr="00AA1BB1" w:rsidRDefault="00A46C50" w:rsidP="00A46C50">
            <w:pPr>
              <w:spacing w:after="120"/>
              <w:jc w:val="both"/>
            </w:pPr>
            <w:r w:rsidRPr="00AA1BB1">
              <w:t>Odborn</w:t>
            </w:r>
            <w:r w:rsidRPr="00AA1BB1">
              <w:rPr>
                <w:rFonts w:hint="eastAsia"/>
              </w:rPr>
              <w:t>á</w:t>
            </w:r>
            <w:r w:rsidRPr="00AA1BB1">
              <w:t xml:space="preserve"> praxe propojuje studium teorie s praktick</w:t>
            </w:r>
            <w:r w:rsidRPr="00AA1BB1">
              <w:rPr>
                <w:rFonts w:hint="eastAsia"/>
              </w:rPr>
              <w:t>ý</w:t>
            </w:r>
            <w:r w:rsidRPr="00AA1BB1">
              <w:t xml:space="preserve">mi </w:t>
            </w:r>
            <w:r w:rsidRPr="00AA1BB1">
              <w:rPr>
                <w:rFonts w:hint="eastAsia"/>
              </w:rPr>
              <w:t>č</w:t>
            </w:r>
            <w:r w:rsidRPr="00AA1BB1">
              <w:t>innostmi studenta ve firemn</w:t>
            </w:r>
            <w:r w:rsidRPr="00AA1BB1">
              <w:rPr>
                <w:rFonts w:hint="eastAsia"/>
              </w:rPr>
              <w:t>í</w:t>
            </w:r>
            <w:r w:rsidRPr="00AA1BB1">
              <w:t>m prost</w:t>
            </w:r>
            <w:r w:rsidRPr="00AA1BB1">
              <w:rPr>
                <w:rFonts w:hint="eastAsia"/>
              </w:rPr>
              <w:t>ř</w:t>
            </w:r>
            <w:r w:rsidRPr="00AA1BB1">
              <w:t>ed</w:t>
            </w:r>
            <w:r w:rsidRPr="00AA1BB1">
              <w:rPr>
                <w:rFonts w:hint="eastAsia"/>
              </w:rPr>
              <w:t>í</w:t>
            </w:r>
            <w:r w:rsidRPr="00AA1BB1">
              <w:t>. Po absolvov</w:t>
            </w:r>
            <w:r w:rsidRPr="00AA1BB1">
              <w:rPr>
                <w:rFonts w:hint="eastAsia"/>
              </w:rPr>
              <w:t>á</w:t>
            </w:r>
            <w:r w:rsidRPr="00AA1BB1">
              <w:t>n</w:t>
            </w:r>
            <w:r w:rsidRPr="00AA1BB1">
              <w:rPr>
                <w:rFonts w:hint="eastAsia"/>
              </w:rPr>
              <w:t>í</w:t>
            </w:r>
            <w:r w:rsidRPr="00AA1BB1">
              <w:t xml:space="preserve"> p</w:t>
            </w:r>
            <w:r w:rsidRPr="00AA1BB1">
              <w:rPr>
                <w:rFonts w:hint="eastAsia"/>
              </w:rPr>
              <w:t>ř</w:t>
            </w:r>
            <w:r w:rsidRPr="00AA1BB1">
              <w:t>edm</w:t>
            </w:r>
            <w:r w:rsidRPr="00AA1BB1">
              <w:rPr>
                <w:rFonts w:hint="eastAsia"/>
              </w:rPr>
              <w:t>ě</w:t>
            </w:r>
            <w:r w:rsidRPr="00AA1BB1">
              <w:t>tu studenti budou schopni:</w:t>
            </w:r>
          </w:p>
          <w:p w14:paraId="6706DC54" w14:textId="77FFC32D" w:rsidR="00A46C50" w:rsidRDefault="00A46C50" w:rsidP="00DA5BB8">
            <w:pPr>
              <w:pStyle w:val="Odstavecseseznamem"/>
              <w:numPr>
                <w:ilvl w:val="0"/>
                <w:numId w:val="35"/>
              </w:numPr>
              <w:spacing w:after="120"/>
              <w:jc w:val="both"/>
            </w:pPr>
            <w:r w:rsidRPr="00AA1BB1">
              <w:t>l</w:t>
            </w:r>
            <w:r w:rsidRPr="00AA1BB1">
              <w:rPr>
                <w:rFonts w:hint="eastAsia"/>
              </w:rPr>
              <w:t>é</w:t>
            </w:r>
            <w:r w:rsidRPr="00AA1BB1">
              <w:t>pe se orientovat v re</w:t>
            </w:r>
            <w:r w:rsidRPr="00AA1BB1">
              <w:rPr>
                <w:rFonts w:hint="eastAsia"/>
              </w:rPr>
              <w:t>á</w:t>
            </w:r>
            <w:r w:rsidRPr="00AA1BB1">
              <w:t>ln</w:t>
            </w:r>
            <w:r w:rsidRPr="00AA1BB1">
              <w:rPr>
                <w:rFonts w:hint="eastAsia"/>
              </w:rPr>
              <w:t>é</w:t>
            </w:r>
            <w:r w:rsidRPr="00AA1BB1">
              <w:t>m prost</w:t>
            </w:r>
            <w:r w:rsidRPr="00AA1BB1">
              <w:rPr>
                <w:rFonts w:hint="eastAsia"/>
              </w:rPr>
              <w:t>ř</w:t>
            </w:r>
            <w:r w:rsidRPr="00AA1BB1">
              <w:t>ed</w:t>
            </w:r>
            <w:r w:rsidRPr="00AA1BB1">
              <w:rPr>
                <w:rFonts w:hint="eastAsia"/>
              </w:rPr>
              <w:t>í</w:t>
            </w:r>
            <w:r w:rsidRPr="00AA1BB1">
              <w:t>, prezentovat sv</w:t>
            </w:r>
            <w:r w:rsidRPr="00AA1BB1">
              <w:rPr>
                <w:rFonts w:hint="eastAsia"/>
              </w:rPr>
              <w:t>é</w:t>
            </w:r>
            <w:r w:rsidRPr="00AA1BB1">
              <w:t xml:space="preserve"> zku</w:t>
            </w:r>
            <w:r w:rsidRPr="00AA1BB1">
              <w:rPr>
                <w:rFonts w:hint="eastAsia"/>
              </w:rPr>
              <w:t>š</w:t>
            </w:r>
            <w:r w:rsidRPr="00AA1BB1">
              <w:t>enosti, dovednosti a poznatky</w:t>
            </w:r>
          </w:p>
          <w:p w14:paraId="0D3F832C" w14:textId="2D6FA288" w:rsidR="00A46C50" w:rsidRPr="00AA1BB1" w:rsidRDefault="00A46C50" w:rsidP="00DA5BB8">
            <w:pPr>
              <w:pStyle w:val="Odstavecseseznamem"/>
              <w:numPr>
                <w:ilvl w:val="0"/>
                <w:numId w:val="35"/>
              </w:numPr>
              <w:spacing w:after="120"/>
              <w:jc w:val="both"/>
            </w:pPr>
            <w:r w:rsidRPr="00AA1BB1">
              <w:t>kriticky zhodnotit fungov</w:t>
            </w:r>
            <w:r w:rsidRPr="00AA1BB1">
              <w:rPr>
                <w:rFonts w:hint="eastAsia"/>
              </w:rPr>
              <w:t>á</w:t>
            </w:r>
            <w:r w:rsidRPr="00AA1BB1">
              <w:t>n</w:t>
            </w:r>
            <w:r w:rsidRPr="00AA1BB1">
              <w:rPr>
                <w:rFonts w:hint="eastAsia"/>
              </w:rPr>
              <w:t>í</w:t>
            </w:r>
            <w:r w:rsidRPr="00AA1BB1">
              <w:t xml:space="preserve"> dan</w:t>
            </w:r>
            <w:r w:rsidRPr="00AA1BB1">
              <w:rPr>
                <w:rFonts w:hint="eastAsia"/>
              </w:rPr>
              <w:t>é</w:t>
            </w:r>
            <w:r w:rsidRPr="00AA1BB1">
              <w:t xml:space="preserve"> firmy na z</w:t>
            </w:r>
            <w:r w:rsidRPr="00AA1BB1">
              <w:rPr>
                <w:rFonts w:hint="eastAsia"/>
              </w:rPr>
              <w:t>á</w:t>
            </w:r>
            <w:r w:rsidRPr="00AA1BB1">
              <w:t>klad</w:t>
            </w:r>
            <w:r w:rsidRPr="00AA1BB1">
              <w:rPr>
                <w:rFonts w:hint="eastAsia"/>
              </w:rPr>
              <w:t>ě</w:t>
            </w:r>
            <w:r w:rsidRPr="00AA1BB1">
              <w:t xml:space="preserve"> relevantn</w:t>
            </w:r>
            <w:r w:rsidRPr="00AA1BB1">
              <w:rPr>
                <w:rFonts w:hint="eastAsia"/>
              </w:rPr>
              <w:t>í</w:t>
            </w:r>
            <w:r w:rsidRPr="00AA1BB1">
              <w:t xml:space="preserve">ch </w:t>
            </w:r>
            <w:r w:rsidRPr="00AA1BB1">
              <w:rPr>
                <w:rFonts w:hint="eastAsia"/>
              </w:rPr>
              <w:t>ú</w:t>
            </w:r>
            <w:r w:rsidRPr="00AA1BB1">
              <w:t>daj</w:t>
            </w:r>
            <w:r w:rsidRPr="00AA1BB1">
              <w:rPr>
                <w:rFonts w:hint="eastAsia"/>
              </w:rPr>
              <w:t>ů</w:t>
            </w:r>
            <w:r w:rsidRPr="00AA1BB1">
              <w:t xml:space="preserve"> a z</w:t>
            </w:r>
            <w:r w:rsidRPr="00AA1BB1">
              <w:rPr>
                <w:rFonts w:hint="eastAsia"/>
              </w:rPr>
              <w:t>í</w:t>
            </w:r>
            <w:r w:rsidRPr="00AA1BB1">
              <w:t>skaj</w:t>
            </w:r>
            <w:r w:rsidRPr="00AA1BB1">
              <w:rPr>
                <w:rFonts w:hint="eastAsia"/>
              </w:rPr>
              <w:t>í</w:t>
            </w:r>
            <w:r w:rsidRPr="00AA1BB1">
              <w:t xml:space="preserve"> znalosti o n</w:t>
            </w:r>
            <w:r w:rsidRPr="00AA1BB1">
              <w:rPr>
                <w:rFonts w:hint="eastAsia"/>
              </w:rPr>
              <w:t>á</w:t>
            </w:r>
            <w:r w:rsidRPr="00AA1BB1">
              <w:t>roc</w:t>
            </w:r>
            <w:r w:rsidRPr="00AA1BB1">
              <w:rPr>
                <w:rFonts w:hint="eastAsia"/>
              </w:rPr>
              <w:t>í</w:t>
            </w:r>
            <w:r w:rsidRPr="00AA1BB1">
              <w:t>ch dan</w:t>
            </w:r>
            <w:r w:rsidRPr="00AA1BB1">
              <w:rPr>
                <w:rFonts w:hint="eastAsia"/>
              </w:rPr>
              <w:t>é</w:t>
            </w:r>
            <w:r w:rsidRPr="00AA1BB1">
              <w:t xml:space="preserve"> profese</w:t>
            </w:r>
          </w:p>
          <w:p w14:paraId="5897DDBD" w14:textId="25D0F11F" w:rsidR="00A46C50" w:rsidRPr="00AA1BB1" w:rsidRDefault="00A46C50" w:rsidP="00DA5BB8">
            <w:pPr>
              <w:pStyle w:val="Odstavecseseznamem"/>
              <w:numPr>
                <w:ilvl w:val="0"/>
                <w:numId w:val="35"/>
              </w:numPr>
              <w:spacing w:after="120"/>
              <w:jc w:val="both"/>
            </w:pPr>
            <w:r w:rsidRPr="00AA1BB1">
              <w:t>na z</w:t>
            </w:r>
            <w:r w:rsidRPr="00AA1BB1">
              <w:rPr>
                <w:rFonts w:hint="eastAsia"/>
              </w:rPr>
              <w:t>á</w:t>
            </w:r>
            <w:r w:rsidRPr="00AA1BB1">
              <w:t>klad</w:t>
            </w:r>
            <w:r w:rsidRPr="00AA1BB1">
              <w:rPr>
                <w:rFonts w:hint="eastAsia"/>
              </w:rPr>
              <w:t>ě</w:t>
            </w:r>
            <w:r w:rsidRPr="00AA1BB1">
              <w:t xml:space="preserve"> sezn</w:t>
            </w:r>
            <w:r w:rsidRPr="00AA1BB1">
              <w:rPr>
                <w:rFonts w:hint="eastAsia"/>
              </w:rPr>
              <w:t>á</w:t>
            </w:r>
            <w:r w:rsidRPr="00AA1BB1">
              <w:t>men</w:t>
            </w:r>
            <w:r w:rsidRPr="00AA1BB1">
              <w:rPr>
                <w:rFonts w:hint="eastAsia"/>
              </w:rPr>
              <w:t>í</w:t>
            </w:r>
            <w:r w:rsidRPr="00AA1BB1">
              <w:t xml:space="preserve"> se s prax</w:t>
            </w:r>
            <w:r w:rsidRPr="00AA1BB1">
              <w:rPr>
                <w:rFonts w:hint="eastAsia"/>
              </w:rPr>
              <w:t>í</w:t>
            </w:r>
            <w:r w:rsidRPr="00AA1BB1">
              <w:t xml:space="preserve"> identifikovati oblasti pro osobn</w:t>
            </w:r>
            <w:r w:rsidRPr="00AA1BB1">
              <w:rPr>
                <w:rFonts w:hint="eastAsia"/>
              </w:rPr>
              <w:t>í</w:t>
            </w:r>
            <w:r w:rsidRPr="00AA1BB1">
              <w:t xml:space="preserve"> (profesn</w:t>
            </w:r>
            <w:r w:rsidRPr="00AA1BB1">
              <w:rPr>
                <w:rFonts w:hint="eastAsia"/>
              </w:rPr>
              <w:t>í</w:t>
            </w:r>
            <w:r w:rsidRPr="00AA1BB1">
              <w:t>) rozvoj</w:t>
            </w:r>
          </w:p>
          <w:p w14:paraId="552282B0" w14:textId="3903A9F1" w:rsidR="00A46C50" w:rsidRPr="00AA1BB1" w:rsidRDefault="00A46C50" w:rsidP="00DA5BB8">
            <w:pPr>
              <w:pStyle w:val="Odstavecseseznamem"/>
              <w:numPr>
                <w:ilvl w:val="0"/>
                <w:numId w:val="35"/>
              </w:numPr>
              <w:spacing w:after="120"/>
              <w:jc w:val="both"/>
            </w:pPr>
            <w:r w:rsidRPr="00AA1BB1">
              <w:t>formulovat a obhajovat sv</w:t>
            </w:r>
            <w:r w:rsidRPr="00AA1BB1">
              <w:rPr>
                <w:rFonts w:hint="eastAsia"/>
              </w:rPr>
              <w:t>é</w:t>
            </w:r>
            <w:r w:rsidRPr="00AA1BB1">
              <w:t xml:space="preserve"> n</w:t>
            </w:r>
            <w:r w:rsidRPr="00AA1BB1">
              <w:rPr>
                <w:rFonts w:hint="eastAsia"/>
              </w:rPr>
              <w:t>á</w:t>
            </w:r>
            <w:r w:rsidRPr="00AA1BB1">
              <w:t>zory a prezentovat v</w:t>
            </w:r>
            <w:r w:rsidRPr="00AA1BB1">
              <w:rPr>
                <w:rFonts w:hint="eastAsia"/>
              </w:rPr>
              <w:t>ý</w:t>
            </w:r>
            <w:r w:rsidRPr="00AA1BB1">
              <w:t>sledky vlastn</w:t>
            </w:r>
            <w:r w:rsidRPr="00AA1BB1">
              <w:rPr>
                <w:rFonts w:hint="eastAsia"/>
              </w:rPr>
              <w:t>í</w:t>
            </w:r>
            <w:r w:rsidRPr="00AA1BB1">
              <w:t xml:space="preserve"> pr</w:t>
            </w:r>
            <w:r w:rsidRPr="00AA1BB1">
              <w:rPr>
                <w:rFonts w:hint="eastAsia"/>
              </w:rPr>
              <w:t>á</w:t>
            </w:r>
            <w:r w:rsidRPr="00AA1BB1">
              <w:t>ce</w:t>
            </w:r>
          </w:p>
          <w:p w14:paraId="27FC6A6A" w14:textId="684E5C9C" w:rsidR="00A46C50" w:rsidRPr="00AA1BB1" w:rsidRDefault="00A46C50" w:rsidP="00DA5BB8">
            <w:pPr>
              <w:pStyle w:val="Odstavecseseznamem"/>
              <w:numPr>
                <w:ilvl w:val="0"/>
                <w:numId w:val="35"/>
              </w:numPr>
              <w:spacing w:after="120"/>
              <w:jc w:val="both"/>
            </w:pPr>
            <w:r w:rsidRPr="00AA1BB1">
              <w:t>ukotvit v praxi studiem nabyt</w:t>
            </w:r>
            <w:r w:rsidRPr="00AA1BB1">
              <w:rPr>
                <w:rFonts w:hint="eastAsia"/>
              </w:rPr>
              <w:t>é</w:t>
            </w:r>
            <w:r w:rsidRPr="00AA1BB1">
              <w:t xml:space="preserve"> v</w:t>
            </w:r>
            <w:r w:rsidRPr="00AA1BB1">
              <w:rPr>
                <w:rFonts w:hint="eastAsia"/>
              </w:rPr>
              <w:t>ě</w:t>
            </w:r>
            <w:r w:rsidRPr="00AA1BB1">
              <w:t>domosti</w:t>
            </w:r>
          </w:p>
          <w:p w14:paraId="198B1B22" w14:textId="44070A10" w:rsidR="00A46C50" w:rsidRDefault="00A46C50" w:rsidP="00DA5BB8">
            <w:pPr>
              <w:pStyle w:val="Odstavecseseznamem"/>
              <w:numPr>
                <w:ilvl w:val="0"/>
                <w:numId w:val="35"/>
              </w:numPr>
              <w:spacing w:after="120"/>
              <w:jc w:val="both"/>
            </w:pPr>
            <w:r w:rsidRPr="00AA1BB1">
              <w:t>identifikovat svou roli v</w:t>
            </w:r>
            <w:r>
              <w:t> </w:t>
            </w:r>
            <w:r w:rsidRPr="00AA1BB1">
              <w:t>t</w:t>
            </w:r>
            <w:r w:rsidRPr="00AA1BB1">
              <w:rPr>
                <w:rFonts w:hint="eastAsia"/>
              </w:rPr>
              <w:t>ý</w:t>
            </w:r>
            <w:r w:rsidRPr="00AA1BB1">
              <w:t>mu</w:t>
            </w:r>
          </w:p>
          <w:p w14:paraId="089CAACA" w14:textId="77777777" w:rsidR="00A46C50" w:rsidRDefault="00A46C50" w:rsidP="00A46C50">
            <w:pPr>
              <w:spacing w:after="120"/>
              <w:jc w:val="both"/>
            </w:pPr>
            <w:r w:rsidRPr="006F73EA">
              <w:t xml:space="preserve">Délka pobytu studenta v daném podniku (organizaci), je omezena pouze minimální vyžadovanou délkou a ta </w:t>
            </w:r>
            <w:r>
              <w:t>120</w:t>
            </w:r>
            <w:r w:rsidRPr="00AA1BB1">
              <w:t>hod/semestr</w:t>
            </w:r>
            <w:r w:rsidRPr="006F73EA">
              <w:rPr>
                <w:color w:val="FF0000"/>
              </w:rPr>
              <w:t xml:space="preserve"> </w:t>
            </w:r>
            <w:r w:rsidRPr="006F73EA">
              <w:t>a může probíhat blokově</w:t>
            </w:r>
            <w:r>
              <w:t xml:space="preserve"> či po dobu celého semestru</w:t>
            </w:r>
            <w:r w:rsidRPr="006F73EA">
              <w:t xml:space="preserve">. </w:t>
            </w:r>
          </w:p>
          <w:p w14:paraId="7D50CD23" w14:textId="77777777" w:rsidR="00A46C50" w:rsidRPr="006F73EA" w:rsidRDefault="00A46C50" w:rsidP="00A46C50">
            <w:pPr>
              <w:spacing w:after="120"/>
              <w:jc w:val="both"/>
            </w:pPr>
            <w:r>
              <w:t xml:space="preserve">V případě, že student pokračuje ve stejné organizaci na praxi, je možné zprávu z praxe pouze rozšířit o činnosti v druhém semestru konání praxe. </w:t>
            </w:r>
          </w:p>
        </w:tc>
      </w:tr>
      <w:tr w:rsidR="00A46C50" w:rsidRPr="006F73EA" w14:paraId="01C57A21" w14:textId="77777777" w:rsidTr="00A46C50">
        <w:trPr>
          <w:trHeight w:val="265"/>
        </w:trPr>
        <w:tc>
          <w:tcPr>
            <w:tcW w:w="3653" w:type="dxa"/>
            <w:gridSpan w:val="2"/>
            <w:tcBorders>
              <w:top w:val="nil"/>
            </w:tcBorders>
            <w:shd w:val="clear" w:color="auto" w:fill="F7CAAC"/>
          </w:tcPr>
          <w:p w14:paraId="256C9D15" w14:textId="77777777" w:rsidR="00A46C50" w:rsidRPr="006F73EA" w:rsidRDefault="00A46C50" w:rsidP="00A46C50">
            <w:pPr>
              <w:jc w:val="both"/>
            </w:pPr>
            <w:r w:rsidRPr="006F73EA">
              <w:rPr>
                <w:b/>
              </w:rPr>
              <w:t>Studijní literatura a studijní pomůcky</w:t>
            </w:r>
          </w:p>
        </w:tc>
        <w:tc>
          <w:tcPr>
            <w:tcW w:w="6202" w:type="dxa"/>
            <w:gridSpan w:val="6"/>
            <w:tcBorders>
              <w:top w:val="nil"/>
              <w:bottom w:val="nil"/>
            </w:tcBorders>
          </w:tcPr>
          <w:p w14:paraId="52D2F31D" w14:textId="77777777" w:rsidR="00A46C50" w:rsidRPr="006F73EA" w:rsidRDefault="00A46C50" w:rsidP="00A46C50">
            <w:pPr>
              <w:jc w:val="both"/>
            </w:pPr>
          </w:p>
        </w:tc>
      </w:tr>
      <w:tr w:rsidR="00A46C50" w:rsidRPr="006F73EA" w14:paraId="41DCDC28" w14:textId="77777777" w:rsidTr="00597A64">
        <w:trPr>
          <w:trHeight w:val="566"/>
        </w:trPr>
        <w:tc>
          <w:tcPr>
            <w:tcW w:w="9855" w:type="dxa"/>
            <w:gridSpan w:val="8"/>
            <w:tcBorders>
              <w:top w:val="nil"/>
            </w:tcBorders>
          </w:tcPr>
          <w:p w14:paraId="0FEAE842" w14:textId="77777777" w:rsidR="00A46C50" w:rsidRPr="006F73EA" w:rsidRDefault="00A46C50" w:rsidP="00A46C50">
            <w:pPr>
              <w:jc w:val="both"/>
            </w:pPr>
          </w:p>
        </w:tc>
      </w:tr>
      <w:tr w:rsidR="00A46C50" w:rsidRPr="006F73EA" w14:paraId="281CE810"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F6D381" w14:textId="77777777" w:rsidR="00A46C50" w:rsidRPr="006F73EA" w:rsidRDefault="00A46C50" w:rsidP="00A46C50">
            <w:pPr>
              <w:jc w:val="center"/>
              <w:rPr>
                <w:b/>
              </w:rPr>
            </w:pPr>
            <w:r w:rsidRPr="006F73EA">
              <w:rPr>
                <w:b/>
              </w:rPr>
              <w:lastRenderedPageBreak/>
              <w:t>Informace ke kombinované nebo distanční formě</w:t>
            </w:r>
          </w:p>
        </w:tc>
      </w:tr>
      <w:tr w:rsidR="00A46C50" w:rsidRPr="006F73EA" w14:paraId="424E0FCC" w14:textId="77777777" w:rsidTr="00A46C50">
        <w:tc>
          <w:tcPr>
            <w:tcW w:w="4787" w:type="dxa"/>
            <w:gridSpan w:val="3"/>
            <w:tcBorders>
              <w:top w:val="single" w:sz="2" w:space="0" w:color="auto"/>
            </w:tcBorders>
            <w:shd w:val="clear" w:color="auto" w:fill="F7CAAC"/>
          </w:tcPr>
          <w:p w14:paraId="77FF6C60" w14:textId="77777777" w:rsidR="00A46C50" w:rsidRPr="006F73EA" w:rsidRDefault="00A46C50" w:rsidP="00A46C50">
            <w:pPr>
              <w:jc w:val="both"/>
            </w:pPr>
            <w:r w:rsidRPr="006F73EA">
              <w:rPr>
                <w:b/>
              </w:rPr>
              <w:t>Rozsah konzultací (soustředění)</w:t>
            </w:r>
          </w:p>
        </w:tc>
        <w:tc>
          <w:tcPr>
            <w:tcW w:w="889" w:type="dxa"/>
            <w:tcBorders>
              <w:top w:val="single" w:sz="2" w:space="0" w:color="auto"/>
            </w:tcBorders>
          </w:tcPr>
          <w:p w14:paraId="1CED926B" w14:textId="77777777" w:rsidR="00A46C50" w:rsidRPr="006F73EA" w:rsidRDefault="00A46C50" w:rsidP="00A46C50">
            <w:pPr>
              <w:jc w:val="both"/>
            </w:pPr>
            <w:r>
              <w:t>120</w:t>
            </w:r>
          </w:p>
        </w:tc>
        <w:tc>
          <w:tcPr>
            <w:tcW w:w="4179" w:type="dxa"/>
            <w:gridSpan w:val="4"/>
            <w:tcBorders>
              <w:top w:val="single" w:sz="2" w:space="0" w:color="auto"/>
            </w:tcBorders>
            <w:shd w:val="clear" w:color="auto" w:fill="F7CAAC"/>
          </w:tcPr>
          <w:p w14:paraId="6116C9F1" w14:textId="77777777" w:rsidR="00A46C50" w:rsidRPr="006F73EA" w:rsidRDefault="00A46C50" w:rsidP="00A46C50">
            <w:pPr>
              <w:jc w:val="both"/>
              <w:rPr>
                <w:b/>
              </w:rPr>
            </w:pPr>
            <w:r w:rsidRPr="006F73EA">
              <w:rPr>
                <w:b/>
              </w:rPr>
              <w:t xml:space="preserve">hodin </w:t>
            </w:r>
          </w:p>
        </w:tc>
      </w:tr>
      <w:tr w:rsidR="00A46C50" w:rsidRPr="006F73EA" w14:paraId="4C3EAD12" w14:textId="77777777" w:rsidTr="00A46C50">
        <w:tc>
          <w:tcPr>
            <w:tcW w:w="9855" w:type="dxa"/>
            <w:gridSpan w:val="8"/>
            <w:shd w:val="clear" w:color="auto" w:fill="F7CAAC"/>
          </w:tcPr>
          <w:p w14:paraId="47C0D881" w14:textId="77777777" w:rsidR="00A46C50" w:rsidRPr="006F73EA" w:rsidRDefault="00A46C50" w:rsidP="00A46C50">
            <w:pPr>
              <w:jc w:val="both"/>
              <w:rPr>
                <w:b/>
              </w:rPr>
            </w:pPr>
            <w:r w:rsidRPr="006F73EA">
              <w:rPr>
                <w:b/>
              </w:rPr>
              <w:t>Informace o způsobu kontaktu s vyučujícím</w:t>
            </w:r>
          </w:p>
        </w:tc>
      </w:tr>
      <w:tr w:rsidR="00A46C50" w:rsidRPr="006F73EA" w14:paraId="58745617" w14:textId="77777777" w:rsidTr="00CD704D">
        <w:trPr>
          <w:trHeight w:val="1243"/>
        </w:trPr>
        <w:tc>
          <w:tcPr>
            <w:tcW w:w="9855" w:type="dxa"/>
            <w:gridSpan w:val="8"/>
          </w:tcPr>
          <w:p w14:paraId="1B826E13" w14:textId="059A9732" w:rsidR="00A46C50" w:rsidRDefault="00A46C50" w:rsidP="00A46C50">
            <w:pPr>
              <w:jc w:val="both"/>
            </w:pPr>
            <w:r w:rsidRPr="006F73EA">
              <w:t>Podle Vnitřního předpisu FaME má každý akademický pracovník stanoveny konzultační hodiny v rozsahu 2h týdně. Dále je možno komunikovat s vyučujícím prostřednictvím e-mailu</w:t>
            </w:r>
            <w:r w:rsidR="00D82CCC">
              <w:t>, MS TEAMS</w:t>
            </w:r>
            <w:r w:rsidRPr="006F73EA">
              <w:t xml:space="preserve"> nebo v rámci LMS Moodle, ve kterém jsou připraveny všechny předměty Fakulty managementu a ekonomiky.</w:t>
            </w:r>
          </w:p>
          <w:p w14:paraId="3455BE5A" w14:textId="79C99BC2" w:rsidR="00A46C50" w:rsidRPr="006F73EA" w:rsidRDefault="00A46C50" w:rsidP="00CD704D">
            <w:pPr>
              <w:jc w:val="both"/>
            </w:pPr>
            <w:r>
              <w:t>Student kombinované formy studia může vykonávat praxi v organizaci ve které pracuje, musí ale dodržet náležitosti výše uvedené.</w:t>
            </w:r>
          </w:p>
        </w:tc>
      </w:tr>
    </w:tbl>
    <w:p w14:paraId="02179091" w14:textId="77777777" w:rsidR="00A46C50" w:rsidRDefault="00A46C50" w:rsidP="00A46C50"/>
    <w:p w14:paraId="5D11C6D7" w14:textId="77777777" w:rsidR="00A46C50" w:rsidRDefault="00A46C50" w:rsidP="00A46C50"/>
    <w:p w14:paraId="0E0620D8" w14:textId="77777777" w:rsidR="00A46C50" w:rsidRDefault="00A46C50" w:rsidP="00A46C50"/>
    <w:p w14:paraId="1C26B6D1" w14:textId="77777777" w:rsidR="00A46C50" w:rsidRDefault="00A46C50" w:rsidP="00A46C50"/>
    <w:p w14:paraId="14403A2F" w14:textId="77777777" w:rsidR="00A46C50" w:rsidRDefault="00A46C50" w:rsidP="00A46C50"/>
    <w:p w14:paraId="7F04D0C5" w14:textId="77777777" w:rsidR="00A46C50" w:rsidRDefault="00A46C50" w:rsidP="00A46C50"/>
    <w:p w14:paraId="76CA2281" w14:textId="77777777" w:rsidR="00A46C50" w:rsidRDefault="00A46C50" w:rsidP="00A46C50"/>
    <w:p w14:paraId="439AA254" w14:textId="77777777" w:rsidR="00A46C50" w:rsidRDefault="00A46C50" w:rsidP="00A46C50"/>
    <w:p w14:paraId="1E5246E9" w14:textId="77777777" w:rsidR="00A46C50" w:rsidRDefault="00A46C50" w:rsidP="00A46C50"/>
    <w:p w14:paraId="55771CAE" w14:textId="77777777" w:rsidR="00A46C50" w:rsidRDefault="00A46C50" w:rsidP="00A46C50"/>
    <w:p w14:paraId="5594165A" w14:textId="77777777" w:rsidR="00A46C50" w:rsidRDefault="00A46C50" w:rsidP="00A46C50"/>
    <w:p w14:paraId="2D2A5E0D" w14:textId="77777777" w:rsidR="00A46C50" w:rsidRDefault="00A46C50" w:rsidP="00A46C50"/>
    <w:p w14:paraId="4D66ED04" w14:textId="77777777" w:rsidR="00A46C50" w:rsidRDefault="00A46C50" w:rsidP="00A46C50"/>
    <w:p w14:paraId="009F998F" w14:textId="77777777" w:rsidR="00A46C50" w:rsidRDefault="00A46C50" w:rsidP="00A46C50"/>
    <w:p w14:paraId="05D2B408" w14:textId="77777777" w:rsidR="00A46C50" w:rsidRDefault="00A46C50" w:rsidP="00A46C50"/>
    <w:p w14:paraId="7F514968" w14:textId="77777777" w:rsidR="00A46C50" w:rsidRDefault="00A46C50" w:rsidP="00A46C50"/>
    <w:p w14:paraId="6C7A1073" w14:textId="77777777" w:rsidR="00A46C50" w:rsidRDefault="00A46C50" w:rsidP="00A46C50"/>
    <w:p w14:paraId="21D5FB7F" w14:textId="77777777" w:rsidR="00A46C50" w:rsidRDefault="00A46C50" w:rsidP="00A46C50"/>
    <w:p w14:paraId="291E0A62" w14:textId="77777777" w:rsidR="00A46C50" w:rsidRDefault="00A46C50" w:rsidP="00A46C50"/>
    <w:p w14:paraId="008123E1" w14:textId="77777777" w:rsidR="00A46C50" w:rsidRDefault="00A46C50" w:rsidP="00A46C50"/>
    <w:p w14:paraId="754A0CC8" w14:textId="77777777" w:rsidR="00A46C50" w:rsidRDefault="00A46C50" w:rsidP="00A46C50"/>
    <w:p w14:paraId="34D94EA4" w14:textId="77777777" w:rsidR="00A46C50" w:rsidRDefault="00A46C50" w:rsidP="00A46C50"/>
    <w:p w14:paraId="0FAAC3DF" w14:textId="77777777" w:rsidR="00A46C50" w:rsidRDefault="00A46C50" w:rsidP="00A46C50"/>
    <w:p w14:paraId="2528F0C5" w14:textId="77777777" w:rsidR="00A46C50" w:rsidRDefault="00A46C50" w:rsidP="00A46C50"/>
    <w:p w14:paraId="2EA9763B" w14:textId="77777777" w:rsidR="00A46C50" w:rsidRDefault="00A46C50" w:rsidP="00A46C50"/>
    <w:p w14:paraId="362985E8" w14:textId="77777777" w:rsidR="00A46C50" w:rsidRDefault="00A46C50" w:rsidP="00A46C50"/>
    <w:p w14:paraId="7202F244" w14:textId="77777777" w:rsidR="00A46C50" w:rsidRDefault="00A46C50" w:rsidP="00A46C50"/>
    <w:p w14:paraId="76150480" w14:textId="77777777" w:rsidR="00A46C50" w:rsidRDefault="00A46C50" w:rsidP="00A46C50"/>
    <w:p w14:paraId="1F5A8EA0" w14:textId="77777777" w:rsidR="00A46C50" w:rsidRDefault="00A46C50" w:rsidP="00A46C50"/>
    <w:p w14:paraId="701E47CB" w14:textId="77777777" w:rsidR="00A46C50" w:rsidRDefault="00A46C50" w:rsidP="00A46C50"/>
    <w:p w14:paraId="54B53560" w14:textId="77777777" w:rsidR="00A46C50" w:rsidRDefault="00A46C50" w:rsidP="00A46C50"/>
    <w:p w14:paraId="46CD7CD1" w14:textId="77777777" w:rsidR="00A46C50" w:rsidRDefault="00A46C50" w:rsidP="00A46C50"/>
    <w:p w14:paraId="543A28B4" w14:textId="77777777" w:rsidR="00A46C50" w:rsidRDefault="00A46C50" w:rsidP="00A46C50"/>
    <w:p w14:paraId="563865DE" w14:textId="77777777" w:rsidR="00A46C50" w:rsidRDefault="00A46C50" w:rsidP="00A46C50"/>
    <w:p w14:paraId="4CA8E5BE" w14:textId="77777777" w:rsidR="00A46C50" w:rsidRDefault="00A46C50" w:rsidP="00A46C50"/>
    <w:p w14:paraId="068279AD" w14:textId="77777777" w:rsidR="00A46C50" w:rsidRDefault="00A46C50" w:rsidP="00A46C50"/>
    <w:p w14:paraId="5682988B" w14:textId="77777777" w:rsidR="00A46C50" w:rsidRDefault="00A46C50" w:rsidP="00A46C50"/>
    <w:p w14:paraId="18EE0DC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rsidDel="00093999" w14:paraId="385ADB57" w14:textId="2682340F" w:rsidTr="00A46C50">
        <w:trPr>
          <w:del w:id="51" w:author="Pavla Trefilová" w:date="2023-06-05T10:36:00Z"/>
        </w:trPr>
        <w:tc>
          <w:tcPr>
            <w:tcW w:w="9855" w:type="dxa"/>
            <w:gridSpan w:val="8"/>
            <w:tcBorders>
              <w:bottom w:val="double" w:sz="4" w:space="0" w:color="auto"/>
            </w:tcBorders>
            <w:shd w:val="clear" w:color="auto" w:fill="BDD6EE"/>
          </w:tcPr>
          <w:p w14:paraId="6B22FD43" w14:textId="5B38A0EB" w:rsidR="00A46C50" w:rsidDel="00093999" w:rsidRDefault="00A46C50" w:rsidP="00A46C50">
            <w:pPr>
              <w:jc w:val="both"/>
              <w:rPr>
                <w:del w:id="52" w:author="Pavla Trefilová" w:date="2023-06-05T10:36:00Z"/>
                <w:b/>
                <w:sz w:val="28"/>
              </w:rPr>
            </w:pPr>
            <w:del w:id="53" w:author="Pavla Trefilová" w:date="2023-06-05T10:36:00Z">
              <w:r w:rsidDel="00093999">
                <w:lastRenderedPageBreak/>
                <w:br w:type="page"/>
              </w:r>
              <w:r w:rsidDel="00093999">
                <w:rPr>
                  <w:b/>
                  <w:sz w:val="28"/>
                </w:rPr>
                <w:delText>B-III – Charakteristika studijního předmětu</w:delText>
              </w:r>
            </w:del>
          </w:p>
        </w:tc>
      </w:tr>
      <w:tr w:rsidR="00A46C50" w:rsidDel="00093999" w14:paraId="148063D3" w14:textId="6200496F" w:rsidTr="00A46C50">
        <w:trPr>
          <w:del w:id="54" w:author="Pavla Trefilová" w:date="2023-06-05T10:36:00Z"/>
        </w:trPr>
        <w:tc>
          <w:tcPr>
            <w:tcW w:w="3086" w:type="dxa"/>
            <w:tcBorders>
              <w:top w:val="double" w:sz="4" w:space="0" w:color="auto"/>
            </w:tcBorders>
            <w:shd w:val="clear" w:color="auto" w:fill="F7CAAC"/>
          </w:tcPr>
          <w:p w14:paraId="109D76F2" w14:textId="6C13F15F" w:rsidR="00A46C50" w:rsidDel="00093999" w:rsidRDefault="00A46C50" w:rsidP="00A46C50">
            <w:pPr>
              <w:jc w:val="both"/>
              <w:rPr>
                <w:del w:id="55" w:author="Pavla Trefilová" w:date="2023-06-05T10:36:00Z"/>
                <w:b/>
              </w:rPr>
            </w:pPr>
            <w:del w:id="56" w:author="Pavla Trefilová" w:date="2023-06-05T10:36:00Z">
              <w:r w:rsidDel="00093999">
                <w:rPr>
                  <w:b/>
                </w:rPr>
                <w:delText>Název studijního předmětu</w:delText>
              </w:r>
            </w:del>
          </w:p>
        </w:tc>
        <w:tc>
          <w:tcPr>
            <w:tcW w:w="6769" w:type="dxa"/>
            <w:gridSpan w:val="7"/>
            <w:tcBorders>
              <w:top w:val="double" w:sz="4" w:space="0" w:color="auto"/>
            </w:tcBorders>
          </w:tcPr>
          <w:p w14:paraId="03E8C955" w14:textId="541FC61E" w:rsidR="00A46C50" w:rsidDel="00093999" w:rsidRDefault="00A46C50" w:rsidP="00A46C50">
            <w:pPr>
              <w:jc w:val="both"/>
              <w:rPr>
                <w:del w:id="57" w:author="Pavla Trefilová" w:date="2023-06-05T10:36:00Z"/>
              </w:rPr>
            </w:pPr>
            <w:del w:id="58" w:author="Pavla Trefilová" w:date="2023-06-05T10:36:00Z">
              <w:r w:rsidDel="00093999">
                <w:delText>Management značky</w:delText>
              </w:r>
            </w:del>
          </w:p>
        </w:tc>
      </w:tr>
      <w:tr w:rsidR="00A46C50" w:rsidDel="00093999" w14:paraId="5FD84624" w14:textId="226F8644" w:rsidTr="00A46C50">
        <w:trPr>
          <w:del w:id="59" w:author="Pavla Trefilová" w:date="2023-06-05T10:36:00Z"/>
        </w:trPr>
        <w:tc>
          <w:tcPr>
            <w:tcW w:w="3086" w:type="dxa"/>
            <w:shd w:val="clear" w:color="auto" w:fill="F7CAAC"/>
          </w:tcPr>
          <w:p w14:paraId="1C8253FF" w14:textId="400E0DAD" w:rsidR="00A46C50" w:rsidDel="00093999" w:rsidRDefault="00A46C50" w:rsidP="00A46C50">
            <w:pPr>
              <w:jc w:val="both"/>
              <w:rPr>
                <w:del w:id="60" w:author="Pavla Trefilová" w:date="2023-06-05T10:36:00Z"/>
                <w:b/>
              </w:rPr>
            </w:pPr>
            <w:del w:id="61" w:author="Pavla Trefilová" w:date="2023-06-05T10:36:00Z">
              <w:r w:rsidDel="00093999">
                <w:rPr>
                  <w:b/>
                </w:rPr>
                <w:delText>Typ předmětu</w:delText>
              </w:r>
            </w:del>
          </w:p>
        </w:tc>
        <w:tc>
          <w:tcPr>
            <w:tcW w:w="3406" w:type="dxa"/>
            <w:gridSpan w:val="4"/>
          </w:tcPr>
          <w:p w14:paraId="4EDD15E8" w14:textId="762F8454" w:rsidR="00A46C50" w:rsidDel="00093999" w:rsidRDefault="00A46C50" w:rsidP="00A46C50">
            <w:pPr>
              <w:jc w:val="both"/>
              <w:rPr>
                <w:del w:id="62" w:author="Pavla Trefilová" w:date="2023-06-05T10:36:00Z"/>
              </w:rPr>
            </w:pPr>
            <w:del w:id="63" w:author="Pavla Trefilová" w:date="2023-06-05T10:36:00Z">
              <w:r w:rsidDel="00093999">
                <w:delText>povinně volitelný „PV“</w:delText>
              </w:r>
            </w:del>
          </w:p>
        </w:tc>
        <w:tc>
          <w:tcPr>
            <w:tcW w:w="2695" w:type="dxa"/>
            <w:gridSpan w:val="2"/>
            <w:shd w:val="clear" w:color="auto" w:fill="F7CAAC"/>
          </w:tcPr>
          <w:p w14:paraId="129E4EEF" w14:textId="1BC26349" w:rsidR="00A46C50" w:rsidDel="00093999" w:rsidRDefault="00A46C50" w:rsidP="00A46C50">
            <w:pPr>
              <w:jc w:val="both"/>
              <w:rPr>
                <w:del w:id="64" w:author="Pavla Trefilová" w:date="2023-06-05T10:36:00Z"/>
              </w:rPr>
            </w:pPr>
            <w:del w:id="65" w:author="Pavla Trefilová" w:date="2023-06-05T10:36:00Z">
              <w:r w:rsidDel="00093999">
                <w:rPr>
                  <w:b/>
                </w:rPr>
                <w:delText>doporučený ročník / semestr</w:delText>
              </w:r>
            </w:del>
          </w:p>
        </w:tc>
        <w:tc>
          <w:tcPr>
            <w:tcW w:w="668" w:type="dxa"/>
          </w:tcPr>
          <w:p w14:paraId="5E46DEA5" w14:textId="0B67A69D" w:rsidR="00A46C50" w:rsidDel="00093999" w:rsidRDefault="00A46C50" w:rsidP="00A46C50">
            <w:pPr>
              <w:jc w:val="both"/>
              <w:rPr>
                <w:del w:id="66" w:author="Pavla Trefilová" w:date="2023-06-05T10:36:00Z"/>
              </w:rPr>
            </w:pPr>
            <w:del w:id="67" w:author="Pavla Trefilová" w:date="2023-06-05T10:36:00Z">
              <w:r w:rsidDel="00093999">
                <w:delText>1/ZS</w:delText>
              </w:r>
            </w:del>
          </w:p>
        </w:tc>
      </w:tr>
      <w:tr w:rsidR="00A46C50" w:rsidDel="00093999" w14:paraId="3D9C2E21" w14:textId="08E08976" w:rsidTr="00A46C50">
        <w:trPr>
          <w:del w:id="68" w:author="Pavla Trefilová" w:date="2023-06-05T10:36:00Z"/>
        </w:trPr>
        <w:tc>
          <w:tcPr>
            <w:tcW w:w="3086" w:type="dxa"/>
            <w:shd w:val="clear" w:color="auto" w:fill="F7CAAC"/>
          </w:tcPr>
          <w:p w14:paraId="0707C9FE" w14:textId="2B7E9F25" w:rsidR="00A46C50" w:rsidDel="00093999" w:rsidRDefault="00A46C50" w:rsidP="00A46C50">
            <w:pPr>
              <w:jc w:val="both"/>
              <w:rPr>
                <w:del w:id="69" w:author="Pavla Trefilová" w:date="2023-06-05T10:36:00Z"/>
                <w:b/>
              </w:rPr>
            </w:pPr>
            <w:del w:id="70" w:author="Pavla Trefilová" w:date="2023-06-05T10:36:00Z">
              <w:r w:rsidDel="00093999">
                <w:rPr>
                  <w:b/>
                </w:rPr>
                <w:delText>Rozsah studijního předmětu</w:delText>
              </w:r>
            </w:del>
          </w:p>
        </w:tc>
        <w:tc>
          <w:tcPr>
            <w:tcW w:w="1701" w:type="dxa"/>
            <w:gridSpan w:val="2"/>
          </w:tcPr>
          <w:p w14:paraId="50DCD2DD" w14:textId="33AC0A03" w:rsidR="00A46C50" w:rsidDel="00093999" w:rsidRDefault="00A46C50" w:rsidP="00A46C50">
            <w:pPr>
              <w:jc w:val="both"/>
              <w:rPr>
                <w:del w:id="71" w:author="Pavla Trefilová" w:date="2023-06-05T10:36:00Z"/>
              </w:rPr>
            </w:pPr>
            <w:del w:id="72" w:author="Pavla Trefilová" w:date="2023-06-05T10:36:00Z">
              <w:r w:rsidDel="00093999">
                <w:delText>26p + 13s</w:delText>
              </w:r>
            </w:del>
          </w:p>
        </w:tc>
        <w:tc>
          <w:tcPr>
            <w:tcW w:w="889" w:type="dxa"/>
            <w:shd w:val="clear" w:color="auto" w:fill="F7CAAC"/>
          </w:tcPr>
          <w:p w14:paraId="42924DF7" w14:textId="6A08D813" w:rsidR="00A46C50" w:rsidDel="00093999" w:rsidRDefault="00A46C50" w:rsidP="00A46C50">
            <w:pPr>
              <w:jc w:val="both"/>
              <w:rPr>
                <w:del w:id="73" w:author="Pavla Trefilová" w:date="2023-06-05T10:36:00Z"/>
                <w:b/>
              </w:rPr>
            </w:pPr>
            <w:del w:id="74" w:author="Pavla Trefilová" w:date="2023-06-05T10:36:00Z">
              <w:r w:rsidDel="00093999">
                <w:rPr>
                  <w:b/>
                </w:rPr>
                <w:delText xml:space="preserve">hod. </w:delText>
              </w:r>
            </w:del>
          </w:p>
        </w:tc>
        <w:tc>
          <w:tcPr>
            <w:tcW w:w="816" w:type="dxa"/>
          </w:tcPr>
          <w:p w14:paraId="01C5C2DE" w14:textId="70563993" w:rsidR="00A46C50" w:rsidDel="00093999" w:rsidRDefault="00A46C50" w:rsidP="00A46C50">
            <w:pPr>
              <w:jc w:val="both"/>
              <w:rPr>
                <w:del w:id="75" w:author="Pavla Trefilová" w:date="2023-06-05T10:36:00Z"/>
              </w:rPr>
            </w:pPr>
            <w:del w:id="76" w:author="Pavla Trefilová" w:date="2023-06-05T10:36:00Z">
              <w:r w:rsidDel="00093999">
                <w:delText>39</w:delText>
              </w:r>
            </w:del>
          </w:p>
        </w:tc>
        <w:tc>
          <w:tcPr>
            <w:tcW w:w="2156" w:type="dxa"/>
            <w:shd w:val="clear" w:color="auto" w:fill="F7CAAC"/>
          </w:tcPr>
          <w:p w14:paraId="1AD172BA" w14:textId="36EBB317" w:rsidR="00A46C50" w:rsidDel="00093999" w:rsidRDefault="00A46C50" w:rsidP="00A46C50">
            <w:pPr>
              <w:jc w:val="both"/>
              <w:rPr>
                <w:del w:id="77" w:author="Pavla Trefilová" w:date="2023-06-05T10:36:00Z"/>
                <w:b/>
              </w:rPr>
            </w:pPr>
            <w:del w:id="78" w:author="Pavla Trefilová" w:date="2023-06-05T10:36:00Z">
              <w:r w:rsidDel="00093999">
                <w:rPr>
                  <w:b/>
                </w:rPr>
                <w:delText>kreditů</w:delText>
              </w:r>
            </w:del>
          </w:p>
        </w:tc>
        <w:tc>
          <w:tcPr>
            <w:tcW w:w="1207" w:type="dxa"/>
            <w:gridSpan w:val="2"/>
          </w:tcPr>
          <w:p w14:paraId="702B0643" w14:textId="0B424869" w:rsidR="00A46C50" w:rsidDel="00093999" w:rsidRDefault="00A46C50" w:rsidP="00A46C50">
            <w:pPr>
              <w:jc w:val="both"/>
              <w:rPr>
                <w:del w:id="79" w:author="Pavla Trefilová" w:date="2023-06-05T10:36:00Z"/>
              </w:rPr>
            </w:pPr>
            <w:del w:id="80" w:author="Pavla Trefilová" w:date="2023-06-05T10:36:00Z">
              <w:r w:rsidDel="00093999">
                <w:delText>4</w:delText>
              </w:r>
            </w:del>
          </w:p>
        </w:tc>
      </w:tr>
      <w:tr w:rsidR="00A46C50" w:rsidDel="00093999" w14:paraId="6A886221" w14:textId="7E3691D4" w:rsidTr="00A46C50">
        <w:trPr>
          <w:del w:id="81" w:author="Pavla Trefilová" w:date="2023-06-05T10:36:00Z"/>
        </w:trPr>
        <w:tc>
          <w:tcPr>
            <w:tcW w:w="3086" w:type="dxa"/>
            <w:shd w:val="clear" w:color="auto" w:fill="F7CAAC"/>
          </w:tcPr>
          <w:p w14:paraId="2BA27025" w14:textId="6EC0CE60" w:rsidR="00A46C50" w:rsidDel="00093999" w:rsidRDefault="00A46C50" w:rsidP="00A46C50">
            <w:pPr>
              <w:jc w:val="both"/>
              <w:rPr>
                <w:del w:id="82" w:author="Pavla Trefilová" w:date="2023-06-05T10:36:00Z"/>
                <w:b/>
                <w:sz w:val="22"/>
              </w:rPr>
            </w:pPr>
            <w:del w:id="83" w:author="Pavla Trefilová" w:date="2023-06-05T10:36:00Z">
              <w:r w:rsidDel="00093999">
                <w:rPr>
                  <w:b/>
                </w:rPr>
                <w:delText>Prerekvizity, korekvizity, ekvivalence</w:delText>
              </w:r>
            </w:del>
          </w:p>
        </w:tc>
        <w:tc>
          <w:tcPr>
            <w:tcW w:w="6769" w:type="dxa"/>
            <w:gridSpan w:val="7"/>
          </w:tcPr>
          <w:p w14:paraId="11B51236" w14:textId="03520FD8" w:rsidR="00A46C50" w:rsidDel="00093999" w:rsidRDefault="00CD704D" w:rsidP="00A46C50">
            <w:pPr>
              <w:jc w:val="both"/>
              <w:rPr>
                <w:del w:id="84" w:author="Pavla Trefilová" w:date="2023-06-05T10:36:00Z"/>
              </w:rPr>
            </w:pPr>
            <w:del w:id="85" w:author="Pavla Trefilová" w:date="2023-06-05T10:36:00Z">
              <w:r w:rsidRPr="00FD7EC1" w:rsidDel="00093999">
                <w:delText>Ekvivalence (Brand Management)</w:delText>
              </w:r>
            </w:del>
          </w:p>
        </w:tc>
      </w:tr>
      <w:tr w:rsidR="00A46C50" w:rsidDel="00093999" w14:paraId="3FE1D605" w14:textId="6058DC19" w:rsidTr="00A46C50">
        <w:trPr>
          <w:del w:id="86" w:author="Pavla Trefilová" w:date="2023-06-05T10:36:00Z"/>
        </w:trPr>
        <w:tc>
          <w:tcPr>
            <w:tcW w:w="3086" w:type="dxa"/>
            <w:shd w:val="clear" w:color="auto" w:fill="F7CAAC"/>
          </w:tcPr>
          <w:p w14:paraId="0D2974E4" w14:textId="30A6D528" w:rsidR="00A46C50" w:rsidDel="00093999" w:rsidRDefault="00A46C50" w:rsidP="00A46C50">
            <w:pPr>
              <w:jc w:val="both"/>
              <w:rPr>
                <w:del w:id="87" w:author="Pavla Trefilová" w:date="2023-06-05T10:36:00Z"/>
                <w:b/>
              </w:rPr>
            </w:pPr>
            <w:del w:id="88" w:author="Pavla Trefilová" w:date="2023-06-05T10:36:00Z">
              <w:r w:rsidDel="00093999">
                <w:rPr>
                  <w:b/>
                </w:rPr>
                <w:delText>Způsob ověření studijních výsledků</w:delText>
              </w:r>
            </w:del>
          </w:p>
        </w:tc>
        <w:tc>
          <w:tcPr>
            <w:tcW w:w="3406" w:type="dxa"/>
            <w:gridSpan w:val="4"/>
          </w:tcPr>
          <w:p w14:paraId="0A760DB2" w14:textId="0B4C1F60" w:rsidR="00A46C50" w:rsidDel="00093999" w:rsidRDefault="00A46C50" w:rsidP="00A46C50">
            <w:pPr>
              <w:jc w:val="both"/>
              <w:rPr>
                <w:del w:id="89" w:author="Pavla Trefilová" w:date="2023-06-05T10:36:00Z"/>
              </w:rPr>
            </w:pPr>
            <w:del w:id="90" w:author="Pavla Trefilová" w:date="2023-06-05T10:36:00Z">
              <w:r w:rsidDel="00093999">
                <w:delText>zápočet, zkouška</w:delText>
              </w:r>
            </w:del>
          </w:p>
        </w:tc>
        <w:tc>
          <w:tcPr>
            <w:tcW w:w="2156" w:type="dxa"/>
            <w:shd w:val="clear" w:color="auto" w:fill="F7CAAC"/>
          </w:tcPr>
          <w:p w14:paraId="6DF82859" w14:textId="025C5010" w:rsidR="00A46C50" w:rsidDel="00093999" w:rsidRDefault="00A46C50" w:rsidP="00A46C50">
            <w:pPr>
              <w:jc w:val="both"/>
              <w:rPr>
                <w:del w:id="91" w:author="Pavla Trefilová" w:date="2023-06-05T10:36:00Z"/>
                <w:b/>
              </w:rPr>
            </w:pPr>
            <w:del w:id="92" w:author="Pavla Trefilová" w:date="2023-06-05T10:36:00Z">
              <w:r w:rsidDel="00093999">
                <w:rPr>
                  <w:b/>
                </w:rPr>
                <w:delText>Forma výuky</w:delText>
              </w:r>
            </w:del>
          </w:p>
        </w:tc>
        <w:tc>
          <w:tcPr>
            <w:tcW w:w="1207" w:type="dxa"/>
            <w:gridSpan w:val="2"/>
          </w:tcPr>
          <w:p w14:paraId="6430D17F" w14:textId="2A783368" w:rsidR="00A46C50" w:rsidDel="00093999" w:rsidRDefault="00A46C50" w:rsidP="00A46C50">
            <w:pPr>
              <w:jc w:val="both"/>
              <w:rPr>
                <w:del w:id="93" w:author="Pavla Trefilová" w:date="2023-06-05T10:36:00Z"/>
              </w:rPr>
            </w:pPr>
            <w:del w:id="94" w:author="Pavla Trefilová" w:date="2023-06-05T10:36:00Z">
              <w:r w:rsidDel="00093999">
                <w:delText>přednáška, seminář</w:delText>
              </w:r>
            </w:del>
          </w:p>
        </w:tc>
      </w:tr>
      <w:tr w:rsidR="00A46C50" w:rsidDel="00093999" w14:paraId="3F93E6DE" w14:textId="19C29C45" w:rsidTr="00A46C50">
        <w:trPr>
          <w:del w:id="95" w:author="Pavla Trefilová" w:date="2023-06-05T10:36:00Z"/>
        </w:trPr>
        <w:tc>
          <w:tcPr>
            <w:tcW w:w="3086" w:type="dxa"/>
            <w:shd w:val="clear" w:color="auto" w:fill="F7CAAC"/>
          </w:tcPr>
          <w:p w14:paraId="55DC5256" w14:textId="4C008838" w:rsidR="00A46C50" w:rsidDel="00093999" w:rsidRDefault="00A46C50" w:rsidP="00A46C50">
            <w:pPr>
              <w:jc w:val="both"/>
              <w:rPr>
                <w:del w:id="96" w:author="Pavla Trefilová" w:date="2023-06-05T10:36:00Z"/>
                <w:b/>
              </w:rPr>
            </w:pPr>
            <w:del w:id="97" w:author="Pavla Trefilová" w:date="2023-06-05T10:36:00Z">
              <w:r w:rsidDel="00093999">
                <w:rPr>
                  <w:b/>
                </w:rPr>
                <w:delText>Forma způsobu ověření studijních výsledků a další požadavky na studenta</w:delText>
              </w:r>
            </w:del>
          </w:p>
        </w:tc>
        <w:tc>
          <w:tcPr>
            <w:tcW w:w="6769" w:type="dxa"/>
            <w:gridSpan w:val="7"/>
            <w:tcBorders>
              <w:bottom w:val="nil"/>
            </w:tcBorders>
          </w:tcPr>
          <w:p w14:paraId="5D43F37C" w14:textId="6749C76B" w:rsidR="00A46C50" w:rsidRPr="000777B3" w:rsidDel="00093999" w:rsidRDefault="00A46C50" w:rsidP="00CD704D">
            <w:pPr>
              <w:jc w:val="both"/>
              <w:rPr>
                <w:del w:id="98" w:author="Pavla Trefilová" w:date="2023-06-05T10:36:00Z"/>
              </w:rPr>
            </w:pPr>
            <w:del w:id="99" w:author="Pavla Trefilová" w:date="2023-06-05T10:36:00Z">
              <w:r w:rsidDel="00093999">
                <w:delText>Požadavky k</w:delText>
              </w:r>
              <w:r w:rsidR="00CD704D" w:rsidDel="00093999">
                <w:delText> </w:delText>
              </w:r>
              <w:r w:rsidDel="00093999">
                <w:delText>zápočtu</w:delText>
              </w:r>
              <w:r w:rsidR="00CD704D" w:rsidDel="00093999">
                <w:delText xml:space="preserve">: </w:delText>
              </w:r>
              <w:r w:rsidRPr="000777B3" w:rsidDel="00093999">
                <w:delText>vypracování seminární práce dle požadavků vyučujícího</w:delText>
              </w:r>
              <w:r w:rsidR="00CD704D" w:rsidDel="00093999">
                <w:delText xml:space="preserve">; </w:delText>
              </w:r>
              <w:r w:rsidR="00C40F92" w:rsidDel="00093999">
                <w:br/>
              </w:r>
              <w:r w:rsidRPr="000777B3" w:rsidDel="00093999">
                <w:delText>80</w:delText>
              </w:r>
              <w:r w:rsidR="00CD704D" w:rsidDel="00093999">
                <w:delText xml:space="preserve"> </w:delText>
              </w:r>
              <w:r w:rsidRPr="000777B3" w:rsidDel="00093999">
                <w:delText>% aktivní účast na seminářích</w:delText>
              </w:r>
            </w:del>
          </w:p>
          <w:p w14:paraId="7D3A45C7" w14:textId="13F78554" w:rsidR="00A46C50" w:rsidDel="00093999" w:rsidRDefault="00A46C50" w:rsidP="00CD704D">
            <w:pPr>
              <w:jc w:val="both"/>
              <w:rPr>
                <w:del w:id="100" w:author="Pavla Trefilová" w:date="2023-06-05T10:36:00Z"/>
              </w:rPr>
            </w:pPr>
            <w:del w:id="101" w:author="Pavla Trefilová" w:date="2023-06-05T10:36:00Z">
              <w:r w:rsidDel="00093999">
                <w:delText>Požadavky ke zkoušce</w:delText>
              </w:r>
              <w:r w:rsidR="00CD704D" w:rsidDel="00093999">
                <w:delText xml:space="preserve">: </w:delText>
              </w:r>
              <w:r w:rsidRPr="000777B3" w:rsidDel="00093999">
                <w:delText>písemný test s maximálním možným počtem dosažitelných bodů 100, musí být napsán alespoň na 60 %</w:delText>
              </w:r>
              <w:r w:rsidR="00CD704D" w:rsidDel="00093999">
                <w:delText xml:space="preserve">; </w:delText>
              </w:r>
              <w:r w:rsidRPr="000777B3" w:rsidDel="00093999">
                <w:delText>následuje ústní zkouška v rozsahu znalostí přednášek a seminářů</w:delText>
              </w:r>
              <w:r w:rsidR="00CD704D" w:rsidDel="00093999">
                <w:delText>.</w:delText>
              </w:r>
            </w:del>
          </w:p>
        </w:tc>
      </w:tr>
      <w:tr w:rsidR="00A46C50" w:rsidDel="00093999" w14:paraId="09088BAC" w14:textId="283CCC72" w:rsidTr="00A46C50">
        <w:trPr>
          <w:trHeight w:val="274"/>
          <w:del w:id="102" w:author="Pavla Trefilová" w:date="2023-06-05T10:36:00Z"/>
        </w:trPr>
        <w:tc>
          <w:tcPr>
            <w:tcW w:w="9855" w:type="dxa"/>
            <w:gridSpan w:val="8"/>
            <w:tcBorders>
              <w:top w:val="nil"/>
            </w:tcBorders>
          </w:tcPr>
          <w:p w14:paraId="280CAAFE" w14:textId="59F1B1BF" w:rsidR="00A46C50" w:rsidDel="00093999" w:rsidRDefault="00A46C50" w:rsidP="00A46C50">
            <w:pPr>
              <w:jc w:val="both"/>
              <w:rPr>
                <w:del w:id="103" w:author="Pavla Trefilová" w:date="2023-06-05T10:36:00Z"/>
              </w:rPr>
            </w:pPr>
          </w:p>
        </w:tc>
      </w:tr>
      <w:tr w:rsidR="00A46C50" w:rsidRPr="00662F48" w:rsidDel="00093999" w14:paraId="6DA2985E" w14:textId="45C66B90" w:rsidTr="00A46C50">
        <w:trPr>
          <w:trHeight w:val="197"/>
          <w:del w:id="104" w:author="Pavla Trefilová" w:date="2023-06-05T10:36:00Z"/>
        </w:trPr>
        <w:tc>
          <w:tcPr>
            <w:tcW w:w="3086" w:type="dxa"/>
            <w:tcBorders>
              <w:top w:val="nil"/>
            </w:tcBorders>
            <w:shd w:val="clear" w:color="auto" w:fill="F7CAAC"/>
          </w:tcPr>
          <w:p w14:paraId="27E2FE35" w14:textId="3F7C0602" w:rsidR="00A46C50" w:rsidDel="00093999" w:rsidRDefault="00A46C50" w:rsidP="00A46C50">
            <w:pPr>
              <w:jc w:val="both"/>
              <w:rPr>
                <w:del w:id="105" w:author="Pavla Trefilová" w:date="2023-06-05T10:36:00Z"/>
                <w:b/>
              </w:rPr>
            </w:pPr>
            <w:del w:id="106" w:author="Pavla Trefilová" w:date="2023-06-05T10:36:00Z">
              <w:r w:rsidDel="00093999">
                <w:rPr>
                  <w:b/>
                </w:rPr>
                <w:delText>Garant předmětu</w:delText>
              </w:r>
            </w:del>
          </w:p>
        </w:tc>
        <w:tc>
          <w:tcPr>
            <w:tcW w:w="6769" w:type="dxa"/>
            <w:gridSpan w:val="7"/>
            <w:tcBorders>
              <w:top w:val="nil"/>
            </w:tcBorders>
          </w:tcPr>
          <w:p w14:paraId="4A3EFDFC" w14:textId="13FF5757" w:rsidR="00A46C50" w:rsidRPr="00662F48" w:rsidDel="00093999" w:rsidRDefault="00A46C50" w:rsidP="00A46C50">
            <w:pPr>
              <w:jc w:val="both"/>
              <w:rPr>
                <w:del w:id="107" w:author="Pavla Trefilová" w:date="2023-06-05T10:36:00Z"/>
              </w:rPr>
            </w:pPr>
            <w:del w:id="108" w:author="Pavla Trefilová" w:date="2023-06-05T10:36:00Z">
              <w:r w:rsidRPr="00662F48" w:rsidDel="00093999">
                <w:delText>doc. Ing. Miloslava Chovancová, CSc.</w:delText>
              </w:r>
            </w:del>
          </w:p>
        </w:tc>
      </w:tr>
      <w:tr w:rsidR="00A46C50" w:rsidDel="00093999" w14:paraId="728123F0" w14:textId="59CCE01F" w:rsidTr="00A46C50">
        <w:trPr>
          <w:trHeight w:val="243"/>
          <w:del w:id="109" w:author="Pavla Trefilová" w:date="2023-06-05T10:36:00Z"/>
        </w:trPr>
        <w:tc>
          <w:tcPr>
            <w:tcW w:w="3086" w:type="dxa"/>
            <w:tcBorders>
              <w:top w:val="nil"/>
            </w:tcBorders>
            <w:shd w:val="clear" w:color="auto" w:fill="F7CAAC"/>
          </w:tcPr>
          <w:p w14:paraId="11BC369A" w14:textId="2DC5C1F0" w:rsidR="00A46C50" w:rsidDel="00093999" w:rsidRDefault="00A46C50" w:rsidP="00A46C50">
            <w:pPr>
              <w:jc w:val="both"/>
              <w:rPr>
                <w:del w:id="110" w:author="Pavla Trefilová" w:date="2023-06-05T10:36:00Z"/>
                <w:b/>
              </w:rPr>
            </w:pPr>
            <w:del w:id="111" w:author="Pavla Trefilová" w:date="2023-06-05T10:36:00Z">
              <w:r w:rsidDel="00093999">
                <w:rPr>
                  <w:b/>
                </w:rPr>
                <w:delText>Zapojení garanta do výuky předmětu</w:delText>
              </w:r>
            </w:del>
          </w:p>
        </w:tc>
        <w:tc>
          <w:tcPr>
            <w:tcW w:w="6769" w:type="dxa"/>
            <w:gridSpan w:val="7"/>
            <w:tcBorders>
              <w:top w:val="nil"/>
            </w:tcBorders>
          </w:tcPr>
          <w:p w14:paraId="7C876D83" w14:textId="252D66C8" w:rsidR="00A46C50" w:rsidDel="00093999" w:rsidRDefault="00A46C50" w:rsidP="00A46C50">
            <w:pPr>
              <w:jc w:val="both"/>
              <w:rPr>
                <w:del w:id="112" w:author="Pavla Trefilová" w:date="2023-06-05T10:36:00Z"/>
              </w:rPr>
            </w:pPr>
            <w:del w:id="113" w:author="Pavla Trefilová" w:date="2023-06-05T10:36:00Z">
              <w:r w:rsidRPr="00FD7EC1" w:rsidDel="00093999">
                <w:delText>Garant se podílí na přednáškách v rozsahu 50%, dále stanovuje koncepci seminářů a dohlíží na jejich jednotné vedení.</w:delText>
              </w:r>
            </w:del>
          </w:p>
        </w:tc>
      </w:tr>
      <w:tr w:rsidR="00A46C50" w:rsidDel="00093999" w14:paraId="709B6E2E" w14:textId="13DC3FA0" w:rsidTr="00A46C50">
        <w:trPr>
          <w:del w:id="114" w:author="Pavla Trefilová" w:date="2023-06-05T10:36:00Z"/>
        </w:trPr>
        <w:tc>
          <w:tcPr>
            <w:tcW w:w="3086" w:type="dxa"/>
            <w:shd w:val="clear" w:color="auto" w:fill="F7CAAC"/>
          </w:tcPr>
          <w:p w14:paraId="5F4C9703" w14:textId="23BEDA75" w:rsidR="00A46C50" w:rsidDel="00093999" w:rsidRDefault="00A46C50" w:rsidP="00A46C50">
            <w:pPr>
              <w:jc w:val="both"/>
              <w:rPr>
                <w:del w:id="115" w:author="Pavla Trefilová" w:date="2023-06-05T10:36:00Z"/>
                <w:b/>
              </w:rPr>
            </w:pPr>
            <w:del w:id="116" w:author="Pavla Trefilová" w:date="2023-06-05T10:36:00Z">
              <w:r w:rsidDel="00093999">
                <w:rPr>
                  <w:b/>
                </w:rPr>
                <w:delText>Vyučující</w:delText>
              </w:r>
            </w:del>
          </w:p>
        </w:tc>
        <w:tc>
          <w:tcPr>
            <w:tcW w:w="6769" w:type="dxa"/>
            <w:gridSpan w:val="7"/>
            <w:tcBorders>
              <w:bottom w:val="nil"/>
            </w:tcBorders>
          </w:tcPr>
          <w:p w14:paraId="184A2C6D" w14:textId="603A9FEA" w:rsidR="00A46C50" w:rsidDel="00093999" w:rsidRDefault="00A46C50" w:rsidP="00A46C50">
            <w:pPr>
              <w:rPr>
                <w:del w:id="117" w:author="Pavla Trefilová" w:date="2023-06-05T10:36:00Z"/>
              </w:rPr>
            </w:pPr>
            <w:del w:id="118" w:author="Pavla Trefilová" w:date="2023-06-05T10:36:00Z">
              <w:r w:rsidRPr="00FD7EC1" w:rsidDel="00093999">
                <w:delText xml:space="preserve">doc. Ing. Miloslava Chovancová, CSc. – </w:delText>
              </w:r>
              <w:r w:rsidDel="00093999">
                <w:delText xml:space="preserve">garant, </w:delText>
              </w:r>
              <w:r w:rsidRPr="00FD7EC1" w:rsidDel="00093999">
                <w:delText xml:space="preserve">přednášky (50%) </w:delText>
              </w:r>
            </w:del>
          </w:p>
          <w:p w14:paraId="70971F5F" w14:textId="1BD34A76" w:rsidR="00A46C50" w:rsidDel="00093999" w:rsidRDefault="00A46C50" w:rsidP="00A46C50">
            <w:pPr>
              <w:rPr>
                <w:del w:id="119" w:author="Pavla Trefilová" w:date="2023-06-05T10:36:00Z"/>
              </w:rPr>
            </w:pPr>
            <w:del w:id="120" w:author="Pavla Trefilová" w:date="2023-06-05T10:36:00Z">
              <w:r w:rsidRPr="00FD7EC1" w:rsidDel="00093999">
                <w:delText>Ing. Jiří Bejtkovský, Ph.D. - přednášky (50%)</w:delText>
              </w:r>
            </w:del>
          </w:p>
        </w:tc>
      </w:tr>
      <w:tr w:rsidR="00A46C50" w:rsidDel="00093999" w14:paraId="1D650417" w14:textId="1E8F1EDC" w:rsidTr="00A46C50">
        <w:trPr>
          <w:trHeight w:val="239"/>
          <w:del w:id="121" w:author="Pavla Trefilová" w:date="2023-06-05T10:36:00Z"/>
        </w:trPr>
        <w:tc>
          <w:tcPr>
            <w:tcW w:w="9855" w:type="dxa"/>
            <w:gridSpan w:val="8"/>
            <w:tcBorders>
              <w:top w:val="nil"/>
            </w:tcBorders>
          </w:tcPr>
          <w:p w14:paraId="15DEBF7E" w14:textId="03819DCB" w:rsidR="00A46C50" w:rsidDel="00093999" w:rsidRDefault="00A46C50" w:rsidP="00A46C50">
            <w:pPr>
              <w:jc w:val="both"/>
              <w:rPr>
                <w:del w:id="122" w:author="Pavla Trefilová" w:date="2023-06-05T10:36:00Z"/>
              </w:rPr>
            </w:pPr>
          </w:p>
        </w:tc>
      </w:tr>
      <w:tr w:rsidR="00A46C50" w:rsidDel="00093999" w14:paraId="70F194E2" w14:textId="7D1D635D" w:rsidTr="00A46C50">
        <w:trPr>
          <w:del w:id="123" w:author="Pavla Trefilová" w:date="2023-06-05T10:36:00Z"/>
        </w:trPr>
        <w:tc>
          <w:tcPr>
            <w:tcW w:w="3086" w:type="dxa"/>
            <w:shd w:val="clear" w:color="auto" w:fill="F7CAAC"/>
          </w:tcPr>
          <w:p w14:paraId="475AAC7D" w14:textId="739F948B" w:rsidR="00A46C50" w:rsidDel="00093999" w:rsidRDefault="00A46C50" w:rsidP="00A46C50">
            <w:pPr>
              <w:jc w:val="both"/>
              <w:rPr>
                <w:del w:id="124" w:author="Pavla Trefilová" w:date="2023-06-05T10:36:00Z"/>
                <w:b/>
              </w:rPr>
            </w:pPr>
            <w:del w:id="125" w:author="Pavla Trefilová" w:date="2023-06-05T10:36:00Z">
              <w:r w:rsidDel="00093999">
                <w:rPr>
                  <w:b/>
                </w:rPr>
                <w:delText>Stručná anotace předmětu</w:delText>
              </w:r>
            </w:del>
          </w:p>
        </w:tc>
        <w:tc>
          <w:tcPr>
            <w:tcW w:w="6769" w:type="dxa"/>
            <w:gridSpan w:val="7"/>
            <w:tcBorders>
              <w:bottom w:val="nil"/>
            </w:tcBorders>
          </w:tcPr>
          <w:p w14:paraId="7C9811D8" w14:textId="4C12824B" w:rsidR="00A46C50" w:rsidDel="00093999" w:rsidRDefault="00A46C50" w:rsidP="00A46C50">
            <w:pPr>
              <w:jc w:val="both"/>
              <w:rPr>
                <w:del w:id="126" w:author="Pavla Trefilová" w:date="2023-06-05T10:36:00Z"/>
              </w:rPr>
            </w:pPr>
          </w:p>
        </w:tc>
      </w:tr>
      <w:tr w:rsidR="00A46C50" w:rsidDel="00093999" w14:paraId="00A0363D" w14:textId="3B7C6336" w:rsidTr="00A46C50">
        <w:trPr>
          <w:trHeight w:val="3938"/>
          <w:del w:id="127" w:author="Pavla Trefilová" w:date="2023-06-05T10:36:00Z"/>
        </w:trPr>
        <w:tc>
          <w:tcPr>
            <w:tcW w:w="9855" w:type="dxa"/>
            <w:gridSpan w:val="8"/>
            <w:tcBorders>
              <w:top w:val="nil"/>
              <w:bottom w:val="single" w:sz="12" w:space="0" w:color="auto"/>
            </w:tcBorders>
          </w:tcPr>
          <w:p w14:paraId="7EE9A765" w14:textId="30FD3253" w:rsidR="00A46C50" w:rsidDel="00093999" w:rsidRDefault="00A46C50" w:rsidP="00A46C50">
            <w:pPr>
              <w:jc w:val="both"/>
              <w:rPr>
                <w:del w:id="128" w:author="Pavla Trefilová" w:date="2023-06-05T10:36:00Z"/>
              </w:rPr>
            </w:pPr>
            <w:del w:id="129" w:author="Pavla Trefilová" w:date="2023-06-05T10:36:00Z">
              <w:r w:rsidRPr="004A4B32" w:rsidDel="00093999">
                <w:delText>Cílem předmětu je seznámit studenty s problematikou managementu značky, který je zaměřen na aplikaci marketingu a rozhodování o značkách. Studenti získají velmi pokročilé znalosti o životním cyklu značky, znalostech o značce, hodnotě značky (brand equity), významu ochranných známek a marketingových akcích, s cílem ovlivnit chování spotřebitele.</w:delText>
              </w:r>
            </w:del>
          </w:p>
          <w:p w14:paraId="64C7D349" w14:textId="6256FDD6" w:rsidR="00A46C50" w:rsidRPr="007D13E2" w:rsidDel="00093999" w:rsidRDefault="00A46C50" w:rsidP="00A46C50">
            <w:pPr>
              <w:jc w:val="both"/>
              <w:rPr>
                <w:del w:id="130" w:author="Pavla Trefilová" w:date="2023-06-05T10:36:00Z"/>
                <w:u w:val="single"/>
              </w:rPr>
            </w:pPr>
            <w:del w:id="131" w:author="Pavla Trefilová" w:date="2023-06-05T10:36:00Z">
              <w:r w:rsidRPr="001B13CE" w:rsidDel="00093999">
                <w:rPr>
                  <w:u w:val="single"/>
                </w:rPr>
                <w:delText>Základní témata:</w:delText>
              </w:r>
            </w:del>
          </w:p>
          <w:p w14:paraId="610192A0" w14:textId="3E54F819" w:rsidR="00A46C50" w:rsidRPr="00177DC8" w:rsidDel="00093999" w:rsidRDefault="00A46C50" w:rsidP="00DA5BB8">
            <w:pPr>
              <w:pStyle w:val="Odstavecseseznamem"/>
              <w:numPr>
                <w:ilvl w:val="0"/>
                <w:numId w:val="21"/>
              </w:numPr>
              <w:ind w:left="396" w:hanging="284"/>
              <w:jc w:val="both"/>
              <w:rPr>
                <w:del w:id="132" w:author="Pavla Trefilová" w:date="2023-06-05T10:36:00Z"/>
              </w:rPr>
            </w:pPr>
            <w:del w:id="133" w:author="Pavla Trefilová" w:date="2023-06-05T10:36:00Z">
              <w:r w:rsidRPr="00177DC8" w:rsidDel="00093999">
                <w:delText>Úvod do managementu značky a původ značek.</w:delText>
              </w:r>
            </w:del>
          </w:p>
          <w:p w14:paraId="1462EEAD" w14:textId="19EC870A" w:rsidR="00A46C50" w:rsidRPr="00177DC8" w:rsidDel="00093999" w:rsidRDefault="00A46C50" w:rsidP="00DA5BB8">
            <w:pPr>
              <w:pStyle w:val="Odstavecseseznamem"/>
              <w:numPr>
                <w:ilvl w:val="0"/>
                <w:numId w:val="21"/>
              </w:numPr>
              <w:ind w:left="396" w:hanging="284"/>
              <w:jc w:val="both"/>
              <w:rPr>
                <w:del w:id="134" w:author="Pavla Trefilová" w:date="2023-06-05T10:36:00Z"/>
              </w:rPr>
            </w:pPr>
            <w:del w:id="135" w:author="Pavla Trefilová" w:date="2023-06-05T10:36:00Z">
              <w:r w:rsidRPr="00A81009" w:rsidDel="00093999">
                <w:delText>Management značky a základní funkce značky</w:delText>
              </w:r>
            </w:del>
          </w:p>
          <w:p w14:paraId="326B2190" w14:textId="3DA01099" w:rsidR="00A46C50" w:rsidDel="00093999" w:rsidRDefault="00A46C50" w:rsidP="00DA5BB8">
            <w:pPr>
              <w:pStyle w:val="Odstavecseseznamem"/>
              <w:numPr>
                <w:ilvl w:val="0"/>
                <w:numId w:val="21"/>
              </w:numPr>
              <w:ind w:left="396" w:hanging="284"/>
              <w:jc w:val="both"/>
              <w:rPr>
                <w:del w:id="136" w:author="Pavla Trefilová" w:date="2023-06-05T10:36:00Z"/>
              </w:rPr>
            </w:pPr>
            <w:del w:id="137" w:author="Pavla Trefilová" w:date="2023-06-05T10:36:00Z">
              <w:r w:rsidRPr="00A81009" w:rsidDel="00093999">
                <w:delText xml:space="preserve">Management značky versus značkový produkt; podstata a prvky značky. </w:delText>
              </w:r>
            </w:del>
          </w:p>
          <w:p w14:paraId="52F36C6D" w14:textId="4705C62E" w:rsidR="00A46C50" w:rsidRPr="00177DC8" w:rsidDel="00093999" w:rsidRDefault="00A46C50" w:rsidP="00DA5BB8">
            <w:pPr>
              <w:pStyle w:val="Odstavecseseznamem"/>
              <w:numPr>
                <w:ilvl w:val="0"/>
                <w:numId w:val="21"/>
              </w:numPr>
              <w:ind w:left="396" w:hanging="284"/>
              <w:jc w:val="both"/>
              <w:rPr>
                <w:del w:id="138" w:author="Pavla Trefilová" w:date="2023-06-05T10:36:00Z"/>
              </w:rPr>
            </w:pPr>
            <w:del w:id="139" w:author="Pavla Trefilová" w:date="2023-06-05T10:36:00Z">
              <w:r w:rsidRPr="00A81009" w:rsidDel="00093999">
                <w:delText>Přístupy k rozdělení značek: podle vlastnictví a podle kategorií</w:delText>
              </w:r>
            </w:del>
          </w:p>
          <w:p w14:paraId="5F9366A4" w14:textId="4390AA4D" w:rsidR="00A46C50" w:rsidRPr="00A81009" w:rsidDel="00093999" w:rsidRDefault="00A46C50" w:rsidP="00DA5BB8">
            <w:pPr>
              <w:pStyle w:val="Odstavecseseznamem"/>
              <w:numPr>
                <w:ilvl w:val="0"/>
                <w:numId w:val="21"/>
              </w:numPr>
              <w:ind w:left="396" w:hanging="284"/>
              <w:jc w:val="both"/>
              <w:rPr>
                <w:del w:id="140" w:author="Pavla Trefilová" w:date="2023-06-05T10:36:00Z"/>
              </w:rPr>
            </w:pPr>
            <w:del w:id="141" w:author="Pavla Trefilová" w:date="2023-06-05T10:36:00Z">
              <w:r w:rsidRPr="00A81009" w:rsidDel="00093999">
                <w:delText xml:space="preserve">Identita značky, umístění značky a znalost o značce. </w:delText>
              </w:r>
            </w:del>
          </w:p>
          <w:p w14:paraId="34D581A3" w14:textId="1FE232C7" w:rsidR="00A46C50" w:rsidRPr="00177DC8" w:rsidDel="00093999" w:rsidRDefault="00A46C50" w:rsidP="00DA5BB8">
            <w:pPr>
              <w:pStyle w:val="Odstavecseseznamem"/>
              <w:numPr>
                <w:ilvl w:val="0"/>
                <w:numId w:val="21"/>
              </w:numPr>
              <w:ind w:left="396" w:hanging="284"/>
              <w:jc w:val="both"/>
              <w:rPr>
                <w:del w:id="142" w:author="Pavla Trefilová" w:date="2023-06-05T10:36:00Z"/>
              </w:rPr>
            </w:pPr>
            <w:del w:id="143" w:author="Pavla Trefilová" w:date="2023-06-05T10:36:00Z">
              <w:r w:rsidRPr="00177DC8" w:rsidDel="00093999">
                <w:delText>Hodnota značky a modely hodnoty značky.</w:delText>
              </w:r>
            </w:del>
          </w:p>
          <w:p w14:paraId="7DDB1ECE" w14:textId="43C2B7DC" w:rsidR="00A46C50" w:rsidRPr="00177DC8" w:rsidDel="00093999" w:rsidRDefault="00A46C50" w:rsidP="00DA5BB8">
            <w:pPr>
              <w:pStyle w:val="Odstavecseseznamem"/>
              <w:numPr>
                <w:ilvl w:val="0"/>
                <w:numId w:val="21"/>
              </w:numPr>
              <w:ind w:left="396" w:hanging="284"/>
              <w:jc w:val="both"/>
              <w:rPr>
                <w:del w:id="144" w:author="Pavla Trefilová" w:date="2023-06-05T10:36:00Z"/>
              </w:rPr>
            </w:pPr>
            <w:del w:id="145" w:author="Pavla Trefilová" w:date="2023-06-05T10:36:00Z">
              <w:r w:rsidRPr="00177DC8" w:rsidDel="00093999">
                <w:delText>Aakerův model hodnoty značky.</w:delText>
              </w:r>
            </w:del>
          </w:p>
          <w:p w14:paraId="5A39C7CF" w14:textId="4824ABBE" w:rsidR="00A46C50" w:rsidRPr="00177DC8" w:rsidDel="00093999" w:rsidRDefault="00A46C50" w:rsidP="00DA5BB8">
            <w:pPr>
              <w:pStyle w:val="Odstavecseseznamem"/>
              <w:numPr>
                <w:ilvl w:val="0"/>
                <w:numId w:val="21"/>
              </w:numPr>
              <w:ind w:left="396" w:hanging="284"/>
              <w:jc w:val="both"/>
              <w:rPr>
                <w:del w:id="146" w:author="Pavla Trefilová" w:date="2023-06-05T10:36:00Z"/>
              </w:rPr>
            </w:pPr>
            <w:del w:id="147" w:author="Pavla Trefilová" w:date="2023-06-05T10:36:00Z">
              <w:r w:rsidRPr="00177DC8" w:rsidDel="00093999">
                <w:delText>Kellerův model hodnoty značky.</w:delText>
              </w:r>
            </w:del>
          </w:p>
          <w:p w14:paraId="75B33D84" w14:textId="41DD6859" w:rsidR="00A46C50" w:rsidRPr="00177DC8" w:rsidDel="00093999" w:rsidRDefault="00A46C50" w:rsidP="00DA5BB8">
            <w:pPr>
              <w:pStyle w:val="Odstavecseseznamem"/>
              <w:numPr>
                <w:ilvl w:val="0"/>
                <w:numId w:val="21"/>
              </w:numPr>
              <w:ind w:left="396" w:hanging="284"/>
              <w:jc w:val="both"/>
              <w:rPr>
                <w:del w:id="148" w:author="Pavla Trefilová" w:date="2023-06-05T10:36:00Z"/>
              </w:rPr>
            </w:pPr>
            <w:del w:id="149" w:author="Pavla Trefilová" w:date="2023-06-05T10:36:00Z">
              <w:r w:rsidRPr="00177DC8" w:rsidDel="00093999">
                <w:delText>Budování silné značky.</w:delText>
              </w:r>
            </w:del>
          </w:p>
          <w:p w14:paraId="784BF1AD" w14:textId="65F8ED61" w:rsidR="00A46C50" w:rsidRPr="00177DC8" w:rsidDel="00093999" w:rsidRDefault="00A46C50" w:rsidP="00DA5BB8">
            <w:pPr>
              <w:pStyle w:val="Odstavecseseznamem"/>
              <w:numPr>
                <w:ilvl w:val="0"/>
                <w:numId w:val="21"/>
              </w:numPr>
              <w:ind w:left="396" w:hanging="284"/>
              <w:jc w:val="both"/>
              <w:rPr>
                <w:del w:id="150" w:author="Pavla Trefilová" w:date="2023-06-05T10:36:00Z"/>
              </w:rPr>
            </w:pPr>
            <w:del w:id="151" w:author="Pavla Trefilová" w:date="2023-06-05T10:36:00Z">
              <w:r w:rsidRPr="00177DC8" w:rsidDel="00093999">
                <w:delText>Architektura značky.</w:delText>
              </w:r>
            </w:del>
          </w:p>
          <w:p w14:paraId="14837C73" w14:textId="19B79448" w:rsidR="00A46C50" w:rsidRPr="00177DC8" w:rsidDel="00093999" w:rsidRDefault="00A46C50" w:rsidP="00DA5BB8">
            <w:pPr>
              <w:pStyle w:val="Odstavecseseznamem"/>
              <w:numPr>
                <w:ilvl w:val="0"/>
                <w:numId w:val="21"/>
              </w:numPr>
              <w:ind w:left="396" w:hanging="284"/>
              <w:jc w:val="both"/>
              <w:rPr>
                <w:del w:id="152" w:author="Pavla Trefilová" w:date="2023-06-05T10:36:00Z"/>
              </w:rPr>
            </w:pPr>
            <w:del w:id="153" w:author="Pavla Trefilová" w:date="2023-06-05T10:36:00Z">
              <w:r w:rsidRPr="00177DC8" w:rsidDel="00093999">
                <w:delText>Výběr vhodné strategie značky.</w:delText>
              </w:r>
            </w:del>
          </w:p>
          <w:p w14:paraId="134A1256" w14:textId="32C0532B" w:rsidR="00A46C50" w:rsidRPr="00177DC8" w:rsidDel="00093999" w:rsidRDefault="00A46C50" w:rsidP="00DA5BB8">
            <w:pPr>
              <w:pStyle w:val="Odstavecseseznamem"/>
              <w:numPr>
                <w:ilvl w:val="0"/>
                <w:numId w:val="21"/>
              </w:numPr>
              <w:ind w:left="396" w:hanging="284"/>
              <w:jc w:val="both"/>
              <w:rPr>
                <w:del w:id="154" w:author="Pavla Trefilová" w:date="2023-06-05T10:36:00Z"/>
              </w:rPr>
            </w:pPr>
            <w:del w:id="155" w:author="Pavla Trefilová" w:date="2023-06-05T10:36:00Z">
              <w:r w:rsidRPr="00177DC8" w:rsidDel="00093999">
                <w:delText>Branding a porozumění chování spotřebitele.</w:delText>
              </w:r>
            </w:del>
          </w:p>
          <w:p w14:paraId="1BAE1675" w14:textId="0D77797D" w:rsidR="00A46C50" w:rsidDel="00093999" w:rsidRDefault="00A46C50" w:rsidP="00DA5BB8">
            <w:pPr>
              <w:pStyle w:val="Odstavecseseznamem"/>
              <w:numPr>
                <w:ilvl w:val="0"/>
                <w:numId w:val="21"/>
              </w:numPr>
              <w:ind w:left="396" w:hanging="284"/>
              <w:jc w:val="both"/>
              <w:rPr>
                <w:del w:id="156" w:author="Pavla Trefilová" w:date="2023-06-05T10:36:00Z"/>
              </w:rPr>
            </w:pPr>
            <w:del w:id="157" w:author="Pavla Trefilová" w:date="2023-06-05T10:36:00Z">
              <w:r w:rsidRPr="00177DC8" w:rsidDel="00093999">
                <w:delText>Dopad značky na marketingový program společnosti</w:delText>
              </w:r>
            </w:del>
          </w:p>
        </w:tc>
      </w:tr>
      <w:tr w:rsidR="00A46C50" w:rsidDel="00093999" w14:paraId="6F93D6DD" w14:textId="374A9DC7" w:rsidTr="00A46C50">
        <w:trPr>
          <w:trHeight w:val="265"/>
          <w:del w:id="158" w:author="Pavla Trefilová" w:date="2023-06-05T10:36:00Z"/>
        </w:trPr>
        <w:tc>
          <w:tcPr>
            <w:tcW w:w="3653" w:type="dxa"/>
            <w:gridSpan w:val="2"/>
            <w:tcBorders>
              <w:top w:val="nil"/>
            </w:tcBorders>
            <w:shd w:val="clear" w:color="auto" w:fill="F7CAAC"/>
          </w:tcPr>
          <w:p w14:paraId="1D4D6A53" w14:textId="7520D816" w:rsidR="00A46C50" w:rsidDel="00093999" w:rsidRDefault="00A46C50" w:rsidP="00A46C50">
            <w:pPr>
              <w:jc w:val="both"/>
              <w:rPr>
                <w:del w:id="159" w:author="Pavla Trefilová" w:date="2023-06-05T10:36:00Z"/>
              </w:rPr>
            </w:pPr>
            <w:del w:id="160" w:author="Pavla Trefilová" w:date="2023-06-05T10:36:00Z">
              <w:r w:rsidDel="00093999">
                <w:rPr>
                  <w:b/>
                </w:rPr>
                <w:delText>Studijní literatura a studijní pomůcky</w:delText>
              </w:r>
            </w:del>
          </w:p>
        </w:tc>
        <w:tc>
          <w:tcPr>
            <w:tcW w:w="6202" w:type="dxa"/>
            <w:gridSpan w:val="6"/>
            <w:tcBorders>
              <w:top w:val="nil"/>
              <w:bottom w:val="nil"/>
            </w:tcBorders>
          </w:tcPr>
          <w:p w14:paraId="3DF4B36B" w14:textId="080EB536" w:rsidR="00A46C50" w:rsidDel="00093999" w:rsidRDefault="00A46C50" w:rsidP="00A46C50">
            <w:pPr>
              <w:jc w:val="both"/>
              <w:rPr>
                <w:del w:id="161" w:author="Pavla Trefilová" w:date="2023-06-05T10:36:00Z"/>
              </w:rPr>
            </w:pPr>
          </w:p>
        </w:tc>
      </w:tr>
      <w:tr w:rsidR="00A46C50" w:rsidDel="00093999" w14:paraId="4ECFAE27" w14:textId="20BECE60" w:rsidTr="00A46C50">
        <w:trPr>
          <w:trHeight w:val="566"/>
          <w:del w:id="162" w:author="Pavla Trefilová" w:date="2023-06-05T10:36:00Z"/>
        </w:trPr>
        <w:tc>
          <w:tcPr>
            <w:tcW w:w="9855" w:type="dxa"/>
            <w:gridSpan w:val="8"/>
            <w:tcBorders>
              <w:top w:val="nil"/>
            </w:tcBorders>
          </w:tcPr>
          <w:p w14:paraId="15A6CD48" w14:textId="4493A7DF" w:rsidR="00A46C50" w:rsidRPr="006C38AC" w:rsidDel="00093999" w:rsidRDefault="00A46C50" w:rsidP="00597A64">
            <w:pPr>
              <w:contextualSpacing/>
              <w:jc w:val="both"/>
              <w:rPr>
                <w:del w:id="163" w:author="Pavla Trefilová" w:date="2023-06-05T10:36:00Z"/>
                <w:b/>
              </w:rPr>
            </w:pPr>
            <w:del w:id="164" w:author="Pavla Trefilová" w:date="2023-06-05T10:36:00Z">
              <w:r w:rsidRPr="006C38AC" w:rsidDel="00093999">
                <w:rPr>
                  <w:b/>
                </w:rPr>
                <w:delText>Povinná literatura</w:delText>
              </w:r>
            </w:del>
          </w:p>
          <w:p w14:paraId="3B1DF356" w14:textId="5AD6F524" w:rsidR="00A46C50" w:rsidDel="00093999" w:rsidRDefault="00A46C50" w:rsidP="00597A64">
            <w:pPr>
              <w:pStyle w:val="xmsonormal"/>
              <w:shd w:val="clear" w:color="auto" w:fill="FFFFFF"/>
              <w:spacing w:before="0" w:beforeAutospacing="0" w:after="0" w:afterAutospacing="0"/>
              <w:contextualSpacing/>
              <w:jc w:val="both"/>
              <w:rPr>
                <w:del w:id="165" w:author="Pavla Trefilová" w:date="2023-06-05T10:36:00Z"/>
                <w:color w:val="000000"/>
                <w:sz w:val="20"/>
                <w:szCs w:val="20"/>
              </w:rPr>
            </w:pPr>
            <w:del w:id="166" w:author="Pavla Trefilová" w:date="2023-06-05T10:36:00Z">
              <w:r w:rsidDel="00093999">
                <w:rPr>
                  <w:color w:val="000000"/>
                  <w:sz w:val="20"/>
                  <w:szCs w:val="20"/>
                </w:rPr>
                <w:delText>DE CHERNATONY, L. </w:delText>
              </w:r>
              <w:r w:rsidDel="00093999">
                <w:rPr>
                  <w:i/>
                  <w:iCs/>
                  <w:color w:val="000000"/>
                  <w:sz w:val="20"/>
                  <w:szCs w:val="20"/>
                </w:rPr>
                <w:delText>Značka: od vize k vyšším ziskům – Strategický proces budování a posilování značky</w:delText>
              </w:r>
              <w:r w:rsidDel="00093999">
                <w:rPr>
                  <w:color w:val="000000"/>
                  <w:sz w:val="20"/>
                  <w:szCs w:val="20"/>
                </w:rPr>
                <w:delText>. 1. vyd. Brno: BizBooks, 2009, 315 s. ISBN 978-80-2512-007-1.</w:delText>
              </w:r>
            </w:del>
          </w:p>
          <w:p w14:paraId="070CFC38" w14:textId="2C1CF7CF" w:rsidR="00A46C50" w:rsidDel="00093999" w:rsidRDefault="00A46C50" w:rsidP="00597A64">
            <w:pPr>
              <w:pStyle w:val="xmsonormal"/>
              <w:shd w:val="clear" w:color="auto" w:fill="FFFFFF"/>
              <w:spacing w:before="0" w:beforeAutospacing="0" w:after="0" w:afterAutospacing="0"/>
              <w:contextualSpacing/>
              <w:jc w:val="both"/>
              <w:rPr>
                <w:del w:id="167" w:author="Pavla Trefilová" w:date="2023-06-05T10:36:00Z"/>
                <w:color w:val="000000"/>
                <w:sz w:val="20"/>
                <w:szCs w:val="20"/>
              </w:rPr>
            </w:pPr>
            <w:del w:id="168" w:author="Pavla Trefilová" w:date="2023-06-05T10:36:00Z">
              <w:r w:rsidDel="00093999">
                <w:rPr>
                  <w:color w:val="000000"/>
                  <w:sz w:val="20"/>
                  <w:szCs w:val="20"/>
                </w:rPr>
                <w:delText>SHARP, B. </w:delText>
              </w:r>
              <w:r w:rsidDel="00093999">
                <w:rPr>
                  <w:i/>
                  <w:iCs/>
                  <w:color w:val="000000"/>
                  <w:sz w:val="20"/>
                  <w:szCs w:val="20"/>
                </w:rPr>
                <w:delText>Jak se budují značky. Co obchodníci nevědí</w:delText>
              </w:r>
              <w:r w:rsidDel="00093999">
                <w:rPr>
                  <w:color w:val="000000"/>
                  <w:sz w:val="20"/>
                  <w:szCs w:val="20"/>
                </w:rPr>
                <w:delText>. 1. vyd. Praha: Omega, 2018, 241 s. ISBN 978-80-7390-618-4.</w:delText>
              </w:r>
            </w:del>
          </w:p>
          <w:p w14:paraId="183498E2" w14:textId="601DBBBC" w:rsidR="00A46C50" w:rsidDel="00093999" w:rsidRDefault="00A46C50" w:rsidP="00597A64">
            <w:pPr>
              <w:contextualSpacing/>
              <w:jc w:val="both"/>
              <w:rPr>
                <w:del w:id="169" w:author="Pavla Trefilová" w:date="2023-06-05T10:36:00Z"/>
                <w:b/>
              </w:rPr>
            </w:pPr>
            <w:del w:id="170" w:author="Pavla Trefilová" w:date="2023-06-05T10:36:00Z">
              <w:r w:rsidRPr="006C38AC" w:rsidDel="00093999">
                <w:rPr>
                  <w:b/>
                </w:rPr>
                <w:delText>Doporučená literatura</w:delText>
              </w:r>
            </w:del>
          </w:p>
          <w:p w14:paraId="34D9D3D8" w14:textId="3417156B" w:rsidR="00A46C50" w:rsidDel="00093999" w:rsidRDefault="00A46C50" w:rsidP="00597A64">
            <w:pPr>
              <w:pStyle w:val="xmsonormal"/>
              <w:shd w:val="clear" w:color="auto" w:fill="FFFFFF"/>
              <w:spacing w:before="0" w:beforeAutospacing="0" w:after="0" w:afterAutospacing="0"/>
              <w:contextualSpacing/>
              <w:jc w:val="both"/>
              <w:rPr>
                <w:del w:id="171" w:author="Pavla Trefilová" w:date="2023-06-05T10:36:00Z"/>
                <w:color w:val="000000"/>
                <w:sz w:val="20"/>
                <w:szCs w:val="20"/>
              </w:rPr>
            </w:pPr>
            <w:del w:id="172" w:author="Pavla Trefilová" w:date="2023-06-05T10:36:00Z">
              <w:r w:rsidDel="00093999">
                <w:rPr>
                  <w:color w:val="000000"/>
                  <w:sz w:val="20"/>
                  <w:szCs w:val="20"/>
                </w:rPr>
                <w:delText>BANYÁR, M. </w:delText>
              </w:r>
              <w:r w:rsidDel="00093999">
                <w:rPr>
                  <w:i/>
                  <w:iCs/>
                  <w:color w:val="000000"/>
                  <w:sz w:val="20"/>
                  <w:szCs w:val="20"/>
                  <w:lang w:val="sk-SK"/>
                </w:rPr>
                <w:delText>Značka a logo: vizuálne prvky značky a ich význam v procese brandingu</w:delText>
              </w:r>
              <w:r w:rsidDel="00093999">
                <w:rPr>
                  <w:color w:val="000000"/>
                  <w:sz w:val="20"/>
                  <w:szCs w:val="20"/>
                </w:rPr>
                <w:delText>. 1. vyd. Zlín: Univerzita Tomáše Bati, Fakulta multimediálních komunikací, 2017, 300 s. ISBN 978-80-7454-681-5.</w:delText>
              </w:r>
            </w:del>
          </w:p>
          <w:p w14:paraId="23A0D2B9" w14:textId="27A86070" w:rsidR="00A46C50" w:rsidDel="00093999" w:rsidRDefault="00A46C50" w:rsidP="00597A64">
            <w:pPr>
              <w:pStyle w:val="xmsonormal"/>
              <w:shd w:val="clear" w:color="auto" w:fill="FFFFFF"/>
              <w:spacing w:before="0" w:beforeAutospacing="0" w:after="0" w:afterAutospacing="0"/>
              <w:contextualSpacing/>
              <w:jc w:val="both"/>
              <w:rPr>
                <w:del w:id="173" w:author="Pavla Trefilová" w:date="2023-06-05T10:36:00Z"/>
                <w:color w:val="000000"/>
                <w:sz w:val="20"/>
                <w:szCs w:val="20"/>
              </w:rPr>
            </w:pPr>
            <w:del w:id="174" w:author="Pavla Trefilová" w:date="2023-06-05T10:36:00Z">
              <w:r w:rsidDel="00093999">
                <w:rPr>
                  <w:color w:val="000000"/>
                  <w:sz w:val="20"/>
                  <w:szCs w:val="20"/>
                </w:rPr>
                <w:delText>HOMMEROVÁ, D. </w:delText>
              </w:r>
              <w:r w:rsidDel="00093999">
                <w:rPr>
                  <w:i/>
                  <w:iCs/>
                  <w:color w:val="000000"/>
                  <w:sz w:val="20"/>
                  <w:szCs w:val="20"/>
                </w:rPr>
                <w:delText>Branding neziskových organizací</w:delText>
              </w:r>
              <w:r w:rsidDel="00093999">
                <w:rPr>
                  <w:color w:val="000000"/>
                  <w:sz w:val="20"/>
                  <w:szCs w:val="20"/>
                </w:rPr>
                <w:delText>. 1. vyd. Žatec: Ohře Media, 2015, 108 s. ISBN 978-80-905122-8-3.</w:delText>
              </w:r>
            </w:del>
          </w:p>
          <w:p w14:paraId="6BC0C118" w14:textId="7C5E1FC7" w:rsidR="00A46C50" w:rsidDel="00093999" w:rsidRDefault="00A46C50" w:rsidP="00597A64">
            <w:pPr>
              <w:pStyle w:val="xmsonormal"/>
              <w:shd w:val="clear" w:color="auto" w:fill="FFFFFF"/>
              <w:spacing w:before="0" w:beforeAutospacing="0" w:after="0" w:afterAutospacing="0"/>
              <w:contextualSpacing/>
              <w:jc w:val="both"/>
              <w:rPr>
                <w:del w:id="175" w:author="Pavla Trefilová" w:date="2023-06-05T10:36:00Z"/>
                <w:color w:val="000000"/>
                <w:sz w:val="20"/>
                <w:szCs w:val="20"/>
              </w:rPr>
            </w:pPr>
            <w:del w:id="176" w:author="Pavla Trefilová" w:date="2023-06-05T10:36:00Z">
              <w:r w:rsidDel="00093999">
                <w:rPr>
                  <w:color w:val="000000"/>
                  <w:sz w:val="20"/>
                  <w:szCs w:val="20"/>
                </w:rPr>
                <w:delText>KELLER, K</w:delText>
              </w:r>
              <w:r w:rsidR="00D82CCC" w:rsidDel="00093999">
                <w:rPr>
                  <w:color w:val="000000"/>
                  <w:sz w:val="20"/>
                  <w:szCs w:val="20"/>
                </w:rPr>
                <w:delText>.</w:delText>
              </w:r>
              <w:r w:rsidDel="00093999">
                <w:rPr>
                  <w:color w:val="000000"/>
                  <w:sz w:val="20"/>
                  <w:szCs w:val="20"/>
                </w:rPr>
                <w:delText xml:space="preserve"> L. </w:delText>
              </w:r>
              <w:r w:rsidDel="00093999">
                <w:rPr>
                  <w:i/>
                  <w:iCs/>
                  <w:color w:val="000000"/>
                  <w:sz w:val="20"/>
                  <w:szCs w:val="20"/>
                </w:rPr>
                <w:delText>Strategické řízení značky</w:delText>
              </w:r>
              <w:r w:rsidDel="00093999">
                <w:rPr>
                  <w:color w:val="000000"/>
                  <w:sz w:val="20"/>
                  <w:szCs w:val="20"/>
                </w:rPr>
                <w:delText>. 1.vyd. Praha: Grada, 2007, 796 s. ISBN 978-80-247-1481-3.</w:delText>
              </w:r>
            </w:del>
          </w:p>
          <w:p w14:paraId="5CBCB745" w14:textId="571D792E" w:rsidR="00A46C50" w:rsidDel="00093999" w:rsidRDefault="00A46C50" w:rsidP="00597A64">
            <w:pPr>
              <w:contextualSpacing/>
              <w:jc w:val="both"/>
              <w:rPr>
                <w:del w:id="177" w:author="Pavla Trefilová" w:date="2023-06-05T10:36:00Z"/>
              </w:rPr>
            </w:pPr>
            <w:del w:id="178" w:author="Pavla Trefilová" w:date="2023-06-05T10:36:00Z">
              <w:r w:rsidDel="00093999">
                <w:rPr>
                  <w:color w:val="000000"/>
                </w:rPr>
                <w:delText>TAYLOR, D. </w:delText>
              </w:r>
              <w:r w:rsidDel="00093999">
                <w:rPr>
                  <w:i/>
                  <w:iCs/>
                  <w:color w:val="000000"/>
                </w:rPr>
                <w:delText>Brand management. Budování značky od vize k cíli</w:delText>
              </w:r>
              <w:r w:rsidDel="00093999">
                <w:rPr>
                  <w:color w:val="000000"/>
                </w:rPr>
                <w:delText>. 1. vyd. Brno: BizBooks, 2007, 240 s. ISBN 978-80-2511-818-4.</w:delText>
              </w:r>
            </w:del>
          </w:p>
        </w:tc>
      </w:tr>
      <w:tr w:rsidR="00A46C50" w:rsidDel="00093999" w14:paraId="3F2536C0" w14:textId="43C9B470" w:rsidTr="00A46C50">
        <w:trPr>
          <w:del w:id="179" w:author="Pavla Trefilová" w:date="2023-06-05T10:3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58F114" w14:textId="53000B98" w:rsidR="00A46C50" w:rsidDel="00093999" w:rsidRDefault="00A46C50" w:rsidP="00A46C50">
            <w:pPr>
              <w:jc w:val="center"/>
              <w:rPr>
                <w:del w:id="180" w:author="Pavla Trefilová" w:date="2023-06-05T10:36:00Z"/>
                <w:b/>
              </w:rPr>
            </w:pPr>
            <w:del w:id="181" w:author="Pavla Trefilová" w:date="2023-06-05T10:36:00Z">
              <w:r w:rsidDel="00093999">
                <w:rPr>
                  <w:b/>
                </w:rPr>
                <w:delText>Informace ke kombinované nebo distanční formě</w:delText>
              </w:r>
            </w:del>
          </w:p>
        </w:tc>
      </w:tr>
      <w:tr w:rsidR="00A46C50" w:rsidDel="00093999" w14:paraId="35BDD689" w14:textId="36693D72" w:rsidTr="00A46C50">
        <w:trPr>
          <w:del w:id="182" w:author="Pavla Trefilová" w:date="2023-06-05T10:36:00Z"/>
        </w:trPr>
        <w:tc>
          <w:tcPr>
            <w:tcW w:w="4787" w:type="dxa"/>
            <w:gridSpan w:val="3"/>
            <w:tcBorders>
              <w:top w:val="single" w:sz="2" w:space="0" w:color="auto"/>
            </w:tcBorders>
            <w:shd w:val="clear" w:color="auto" w:fill="F7CAAC"/>
          </w:tcPr>
          <w:p w14:paraId="11B23D38" w14:textId="4B4FCDE9" w:rsidR="00A46C50" w:rsidDel="00093999" w:rsidRDefault="00A46C50" w:rsidP="00A46C50">
            <w:pPr>
              <w:jc w:val="both"/>
              <w:rPr>
                <w:del w:id="183" w:author="Pavla Trefilová" w:date="2023-06-05T10:36:00Z"/>
              </w:rPr>
            </w:pPr>
            <w:del w:id="184" w:author="Pavla Trefilová" w:date="2023-06-05T10:36:00Z">
              <w:r w:rsidDel="00093999">
                <w:rPr>
                  <w:b/>
                </w:rPr>
                <w:delText>Rozsah konzultací (soustředění)</w:delText>
              </w:r>
            </w:del>
          </w:p>
        </w:tc>
        <w:tc>
          <w:tcPr>
            <w:tcW w:w="889" w:type="dxa"/>
            <w:tcBorders>
              <w:top w:val="single" w:sz="2" w:space="0" w:color="auto"/>
            </w:tcBorders>
          </w:tcPr>
          <w:p w14:paraId="7DE33C2C" w14:textId="4F9B4B0C" w:rsidR="00A46C50" w:rsidDel="00093999" w:rsidRDefault="00A46C50" w:rsidP="00A46C50">
            <w:pPr>
              <w:jc w:val="both"/>
              <w:rPr>
                <w:del w:id="185" w:author="Pavla Trefilová" w:date="2023-06-05T10:36:00Z"/>
              </w:rPr>
            </w:pPr>
            <w:del w:id="186" w:author="Pavla Trefilová" w:date="2023-06-05T10:36:00Z">
              <w:r w:rsidDel="00093999">
                <w:delText>15</w:delText>
              </w:r>
            </w:del>
          </w:p>
        </w:tc>
        <w:tc>
          <w:tcPr>
            <w:tcW w:w="4179" w:type="dxa"/>
            <w:gridSpan w:val="4"/>
            <w:tcBorders>
              <w:top w:val="single" w:sz="2" w:space="0" w:color="auto"/>
            </w:tcBorders>
            <w:shd w:val="clear" w:color="auto" w:fill="F7CAAC"/>
          </w:tcPr>
          <w:p w14:paraId="118851FB" w14:textId="139AD850" w:rsidR="00A46C50" w:rsidDel="00093999" w:rsidRDefault="00A46C50" w:rsidP="00A46C50">
            <w:pPr>
              <w:jc w:val="both"/>
              <w:rPr>
                <w:del w:id="187" w:author="Pavla Trefilová" w:date="2023-06-05T10:36:00Z"/>
                <w:b/>
              </w:rPr>
            </w:pPr>
            <w:del w:id="188" w:author="Pavla Trefilová" w:date="2023-06-05T10:36:00Z">
              <w:r w:rsidDel="00093999">
                <w:rPr>
                  <w:b/>
                </w:rPr>
                <w:delText xml:space="preserve">hodin </w:delText>
              </w:r>
            </w:del>
          </w:p>
        </w:tc>
      </w:tr>
      <w:tr w:rsidR="00A46C50" w:rsidDel="00093999" w14:paraId="6E3C8F43" w14:textId="5106AAB8" w:rsidTr="00A46C50">
        <w:trPr>
          <w:del w:id="189" w:author="Pavla Trefilová" w:date="2023-06-05T10:36:00Z"/>
        </w:trPr>
        <w:tc>
          <w:tcPr>
            <w:tcW w:w="9855" w:type="dxa"/>
            <w:gridSpan w:val="8"/>
            <w:shd w:val="clear" w:color="auto" w:fill="F7CAAC"/>
          </w:tcPr>
          <w:p w14:paraId="4EDC2321" w14:textId="7E6703B8" w:rsidR="00A46C50" w:rsidDel="00093999" w:rsidRDefault="00A46C50" w:rsidP="00A46C50">
            <w:pPr>
              <w:jc w:val="both"/>
              <w:rPr>
                <w:del w:id="190" w:author="Pavla Trefilová" w:date="2023-06-05T10:36:00Z"/>
                <w:b/>
              </w:rPr>
            </w:pPr>
            <w:del w:id="191" w:author="Pavla Trefilová" w:date="2023-06-05T10:36:00Z">
              <w:r w:rsidDel="00093999">
                <w:rPr>
                  <w:b/>
                </w:rPr>
                <w:delText>Informace o způsobu kontaktu s vyučujícím</w:delText>
              </w:r>
            </w:del>
          </w:p>
        </w:tc>
      </w:tr>
      <w:tr w:rsidR="00A46C50" w:rsidDel="00093999" w14:paraId="2BC96B67" w14:textId="185788D2" w:rsidTr="00A46C50">
        <w:trPr>
          <w:trHeight w:val="684"/>
          <w:del w:id="192" w:author="Pavla Trefilová" w:date="2023-06-05T10:36:00Z"/>
        </w:trPr>
        <w:tc>
          <w:tcPr>
            <w:tcW w:w="9855" w:type="dxa"/>
            <w:gridSpan w:val="8"/>
          </w:tcPr>
          <w:p w14:paraId="51C2732D" w14:textId="75BABFA8" w:rsidR="00A46C50" w:rsidDel="00093999" w:rsidRDefault="00D82CCC" w:rsidP="00A46C50">
            <w:pPr>
              <w:jc w:val="both"/>
              <w:rPr>
                <w:del w:id="193" w:author="Pavla Trefilová" w:date="2023-06-05T10:36:00Z"/>
              </w:rPr>
            </w:pPr>
            <w:del w:id="194" w:author="Pavla Trefilová" w:date="2023-06-05T10:36:00Z">
              <w:r w:rsidDel="00093999">
                <w:delTex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delText>
              </w:r>
            </w:del>
          </w:p>
        </w:tc>
      </w:tr>
      <w:tr w:rsidR="00CD704D" w14:paraId="1162CD91" w14:textId="77777777" w:rsidTr="00CD704D">
        <w:tc>
          <w:tcPr>
            <w:tcW w:w="9855" w:type="dxa"/>
            <w:gridSpan w:val="8"/>
            <w:tcBorders>
              <w:bottom w:val="double" w:sz="4" w:space="0" w:color="auto"/>
            </w:tcBorders>
            <w:shd w:val="clear" w:color="auto" w:fill="BDD6EE"/>
          </w:tcPr>
          <w:p w14:paraId="61D05BE8" w14:textId="77777777" w:rsidR="00CD704D" w:rsidRDefault="00CD704D" w:rsidP="00CD704D">
            <w:pPr>
              <w:jc w:val="both"/>
              <w:rPr>
                <w:b/>
                <w:sz w:val="28"/>
              </w:rPr>
            </w:pPr>
            <w:r>
              <w:lastRenderedPageBreak/>
              <w:br w:type="page"/>
            </w:r>
            <w:r>
              <w:rPr>
                <w:b/>
                <w:sz w:val="28"/>
              </w:rPr>
              <w:t>B-III – Charakteristika studijního předmětu</w:t>
            </w:r>
          </w:p>
        </w:tc>
      </w:tr>
      <w:tr w:rsidR="00CD704D" w14:paraId="7CFB7D00" w14:textId="77777777" w:rsidTr="00CD704D">
        <w:tc>
          <w:tcPr>
            <w:tcW w:w="3086" w:type="dxa"/>
            <w:tcBorders>
              <w:top w:val="double" w:sz="4" w:space="0" w:color="auto"/>
            </w:tcBorders>
            <w:shd w:val="clear" w:color="auto" w:fill="F7CAAC"/>
          </w:tcPr>
          <w:p w14:paraId="1674F7F0"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05877E0" w14:textId="5B5D934D" w:rsidR="00CD704D" w:rsidRDefault="00CD704D" w:rsidP="00CD704D">
            <w:pPr>
              <w:jc w:val="both"/>
            </w:pPr>
            <w:r w:rsidRPr="00FD7EC1">
              <w:t>Brand Management</w:t>
            </w:r>
          </w:p>
        </w:tc>
      </w:tr>
      <w:tr w:rsidR="00CD704D" w14:paraId="45193B1F" w14:textId="77777777" w:rsidTr="00CD704D">
        <w:tc>
          <w:tcPr>
            <w:tcW w:w="3086" w:type="dxa"/>
            <w:shd w:val="clear" w:color="auto" w:fill="F7CAAC"/>
          </w:tcPr>
          <w:p w14:paraId="56F764C8" w14:textId="77777777" w:rsidR="00CD704D" w:rsidRDefault="00CD704D" w:rsidP="00CD704D">
            <w:pPr>
              <w:jc w:val="both"/>
              <w:rPr>
                <w:b/>
              </w:rPr>
            </w:pPr>
            <w:r>
              <w:rPr>
                <w:b/>
              </w:rPr>
              <w:t>Typ předmětu</w:t>
            </w:r>
          </w:p>
        </w:tc>
        <w:tc>
          <w:tcPr>
            <w:tcW w:w="3406" w:type="dxa"/>
            <w:gridSpan w:val="4"/>
          </w:tcPr>
          <w:p w14:paraId="6BE22931" w14:textId="77777777" w:rsidR="00CD704D" w:rsidRDefault="00CD704D" w:rsidP="00CD704D">
            <w:pPr>
              <w:jc w:val="both"/>
            </w:pPr>
            <w:r>
              <w:t>povinně volitelný „PV“</w:t>
            </w:r>
          </w:p>
        </w:tc>
        <w:tc>
          <w:tcPr>
            <w:tcW w:w="2695" w:type="dxa"/>
            <w:gridSpan w:val="2"/>
            <w:shd w:val="clear" w:color="auto" w:fill="F7CAAC"/>
          </w:tcPr>
          <w:p w14:paraId="5E532327" w14:textId="77777777" w:rsidR="00CD704D" w:rsidRDefault="00CD704D" w:rsidP="00CD704D">
            <w:pPr>
              <w:jc w:val="both"/>
            </w:pPr>
            <w:r>
              <w:rPr>
                <w:b/>
              </w:rPr>
              <w:t>doporučený ročník / semestr</w:t>
            </w:r>
          </w:p>
        </w:tc>
        <w:tc>
          <w:tcPr>
            <w:tcW w:w="668" w:type="dxa"/>
          </w:tcPr>
          <w:p w14:paraId="36786DCE" w14:textId="77777777" w:rsidR="00CD704D" w:rsidRDefault="00CD704D" w:rsidP="00CD704D">
            <w:pPr>
              <w:jc w:val="both"/>
            </w:pPr>
            <w:r>
              <w:t>1/ZS</w:t>
            </w:r>
          </w:p>
        </w:tc>
      </w:tr>
      <w:tr w:rsidR="00CD704D" w14:paraId="229641F3" w14:textId="77777777" w:rsidTr="00CD704D">
        <w:tc>
          <w:tcPr>
            <w:tcW w:w="3086" w:type="dxa"/>
            <w:shd w:val="clear" w:color="auto" w:fill="F7CAAC"/>
          </w:tcPr>
          <w:p w14:paraId="73FDF272" w14:textId="77777777" w:rsidR="00CD704D" w:rsidRDefault="00CD704D" w:rsidP="00CD704D">
            <w:pPr>
              <w:jc w:val="both"/>
              <w:rPr>
                <w:b/>
              </w:rPr>
            </w:pPr>
            <w:r>
              <w:rPr>
                <w:b/>
              </w:rPr>
              <w:t>Rozsah studijního předmětu</w:t>
            </w:r>
          </w:p>
        </w:tc>
        <w:tc>
          <w:tcPr>
            <w:tcW w:w="1701" w:type="dxa"/>
            <w:gridSpan w:val="2"/>
          </w:tcPr>
          <w:p w14:paraId="704AE59D" w14:textId="77777777" w:rsidR="00CD704D" w:rsidRDefault="00CD704D" w:rsidP="00CD704D">
            <w:pPr>
              <w:jc w:val="both"/>
            </w:pPr>
            <w:r>
              <w:t>26p + 13s</w:t>
            </w:r>
          </w:p>
        </w:tc>
        <w:tc>
          <w:tcPr>
            <w:tcW w:w="889" w:type="dxa"/>
            <w:shd w:val="clear" w:color="auto" w:fill="F7CAAC"/>
          </w:tcPr>
          <w:p w14:paraId="0457AEF3" w14:textId="77777777" w:rsidR="00CD704D" w:rsidRDefault="00CD704D" w:rsidP="00CD704D">
            <w:pPr>
              <w:jc w:val="both"/>
              <w:rPr>
                <w:b/>
              </w:rPr>
            </w:pPr>
            <w:r>
              <w:rPr>
                <w:b/>
              </w:rPr>
              <w:t xml:space="preserve">hod. </w:t>
            </w:r>
          </w:p>
        </w:tc>
        <w:tc>
          <w:tcPr>
            <w:tcW w:w="816" w:type="dxa"/>
          </w:tcPr>
          <w:p w14:paraId="32DF5DF2" w14:textId="77777777" w:rsidR="00CD704D" w:rsidRDefault="00CD704D" w:rsidP="00CD704D">
            <w:pPr>
              <w:jc w:val="both"/>
            </w:pPr>
            <w:r>
              <w:t>39</w:t>
            </w:r>
          </w:p>
        </w:tc>
        <w:tc>
          <w:tcPr>
            <w:tcW w:w="2156" w:type="dxa"/>
            <w:shd w:val="clear" w:color="auto" w:fill="F7CAAC"/>
          </w:tcPr>
          <w:p w14:paraId="3E23D332" w14:textId="77777777" w:rsidR="00CD704D" w:rsidRDefault="00CD704D" w:rsidP="00CD704D">
            <w:pPr>
              <w:jc w:val="both"/>
              <w:rPr>
                <w:b/>
              </w:rPr>
            </w:pPr>
            <w:r>
              <w:rPr>
                <w:b/>
              </w:rPr>
              <w:t>kreditů</w:t>
            </w:r>
          </w:p>
        </w:tc>
        <w:tc>
          <w:tcPr>
            <w:tcW w:w="1207" w:type="dxa"/>
            <w:gridSpan w:val="2"/>
          </w:tcPr>
          <w:p w14:paraId="7F6A0D89" w14:textId="77777777" w:rsidR="00CD704D" w:rsidRDefault="00CD704D" w:rsidP="00CD704D">
            <w:pPr>
              <w:jc w:val="both"/>
            </w:pPr>
            <w:r>
              <w:t>4</w:t>
            </w:r>
          </w:p>
        </w:tc>
      </w:tr>
      <w:tr w:rsidR="00CD704D" w14:paraId="49FA1B40" w14:textId="77777777" w:rsidTr="00CD704D">
        <w:tc>
          <w:tcPr>
            <w:tcW w:w="3086" w:type="dxa"/>
            <w:shd w:val="clear" w:color="auto" w:fill="F7CAAC"/>
          </w:tcPr>
          <w:p w14:paraId="796CC072" w14:textId="77777777" w:rsidR="00CD704D" w:rsidRDefault="00CD704D" w:rsidP="00CD704D">
            <w:pPr>
              <w:jc w:val="both"/>
              <w:rPr>
                <w:b/>
                <w:sz w:val="22"/>
              </w:rPr>
            </w:pPr>
            <w:r>
              <w:rPr>
                <w:b/>
              </w:rPr>
              <w:t>Prerekvizity, korekvizity, ekvivalence</w:t>
            </w:r>
          </w:p>
        </w:tc>
        <w:tc>
          <w:tcPr>
            <w:tcW w:w="6769" w:type="dxa"/>
            <w:gridSpan w:val="7"/>
          </w:tcPr>
          <w:p w14:paraId="5C1FC5F4" w14:textId="0CA8EE9F" w:rsidR="00CD704D" w:rsidRDefault="00CD704D" w:rsidP="00CD704D">
            <w:pPr>
              <w:jc w:val="both"/>
            </w:pPr>
            <w:del w:id="195" w:author="Pavla Trefilová" w:date="2023-06-05T10:36:00Z">
              <w:r w:rsidRPr="00FD7EC1" w:rsidDel="00093999">
                <w:delText>Ekvivalence (</w:delText>
              </w:r>
              <w:r w:rsidDel="00093999">
                <w:delText>Management značky</w:delText>
              </w:r>
              <w:r w:rsidRPr="00FD7EC1" w:rsidDel="00093999">
                <w:delText>)</w:delText>
              </w:r>
            </w:del>
          </w:p>
        </w:tc>
      </w:tr>
      <w:tr w:rsidR="00CD704D" w14:paraId="0070EA36" w14:textId="77777777" w:rsidTr="00CD704D">
        <w:tc>
          <w:tcPr>
            <w:tcW w:w="3086" w:type="dxa"/>
            <w:shd w:val="clear" w:color="auto" w:fill="F7CAAC"/>
          </w:tcPr>
          <w:p w14:paraId="1AF43886" w14:textId="77777777" w:rsidR="00CD704D" w:rsidRDefault="00CD704D" w:rsidP="00CD704D">
            <w:pPr>
              <w:jc w:val="both"/>
              <w:rPr>
                <w:b/>
              </w:rPr>
            </w:pPr>
            <w:r>
              <w:rPr>
                <w:b/>
              </w:rPr>
              <w:t>Způsob ověření studijních výsledků</w:t>
            </w:r>
          </w:p>
        </w:tc>
        <w:tc>
          <w:tcPr>
            <w:tcW w:w="3406" w:type="dxa"/>
            <w:gridSpan w:val="4"/>
          </w:tcPr>
          <w:p w14:paraId="26293117" w14:textId="77777777" w:rsidR="00CD704D" w:rsidRDefault="00CD704D" w:rsidP="00CD704D">
            <w:pPr>
              <w:jc w:val="both"/>
            </w:pPr>
            <w:r>
              <w:t>zápočet, zkouška</w:t>
            </w:r>
          </w:p>
        </w:tc>
        <w:tc>
          <w:tcPr>
            <w:tcW w:w="2156" w:type="dxa"/>
            <w:shd w:val="clear" w:color="auto" w:fill="F7CAAC"/>
          </w:tcPr>
          <w:p w14:paraId="154D12FA" w14:textId="77777777" w:rsidR="00CD704D" w:rsidRDefault="00CD704D" w:rsidP="00CD704D">
            <w:pPr>
              <w:jc w:val="both"/>
              <w:rPr>
                <w:b/>
              </w:rPr>
            </w:pPr>
            <w:r>
              <w:rPr>
                <w:b/>
              </w:rPr>
              <w:t>Forma výuky</w:t>
            </w:r>
          </w:p>
        </w:tc>
        <w:tc>
          <w:tcPr>
            <w:tcW w:w="1207" w:type="dxa"/>
            <w:gridSpan w:val="2"/>
          </w:tcPr>
          <w:p w14:paraId="48DDCF92" w14:textId="77777777" w:rsidR="00CD704D" w:rsidRDefault="00CD704D" w:rsidP="00CD704D">
            <w:pPr>
              <w:jc w:val="both"/>
            </w:pPr>
            <w:r>
              <w:t>přednáška, seminář</w:t>
            </w:r>
          </w:p>
        </w:tc>
      </w:tr>
      <w:tr w:rsidR="00CD704D" w14:paraId="482E8A0B" w14:textId="77777777" w:rsidTr="00CD704D">
        <w:tc>
          <w:tcPr>
            <w:tcW w:w="3086" w:type="dxa"/>
            <w:shd w:val="clear" w:color="auto" w:fill="F7CAAC"/>
          </w:tcPr>
          <w:p w14:paraId="06D5C8C0"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0D115A90" w14:textId="3BE752A9" w:rsidR="00CD704D" w:rsidRPr="000777B3" w:rsidRDefault="00CD704D" w:rsidP="00CD704D">
            <w:pPr>
              <w:jc w:val="both"/>
            </w:pPr>
            <w:r>
              <w:t xml:space="preserve">Požadavky k zápočtu: </w:t>
            </w:r>
            <w:r w:rsidRPr="000777B3">
              <w:t>vypracování seminární práce dle požadavků vyučujícího</w:t>
            </w:r>
            <w:r>
              <w:t>;</w:t>
            </w:r>
            <w:r w:rsidR="00C40F92">
              <w:br/>
            </w:r>
            <w:r w:rsidRPr="000777B3">
              <w:t>80</w:t>
            </w:r>
            <w:r>
              <w:t xml:space="preserve"> </w:t>
            </w:r>
            <w:r w:rsidRPr="000777B3">
              <w:t>% aktivní účast na seminářích</w:t>
            </w:r>
          </w:p>
          <w:p w14:paraId="6DCC0D7E" w14:textId="77777777" w:rsidR="00CD704D" w:rsidRDefault="00CD704D" w:rsidP="00CD704D">
            <w:pPr>
              <w:jc w:val="both"/>
            </w:pPr>
            <w:r>
              <w:t xml:space="preserve">Požadavky ke zkoušce: </w:t>
            </w:r>
            <w:r w:rsidRPr="000777B3">
              <w:t>písemný test s maximálním možným počtem dosažitelných bodů 100, musí být napsán alespoň na 60 %</w:t>
            </w:r>
            <w:r>
              <w:t xml:space="preserve">; </w:t>
            </w:r>
            <w:r w:rsidRPr="000777B3">
              <w:t>následuje ústní zkouška v rozsahu znalostí přednášek a seminářů</w:t>
            </w:r>
            <w:r>
              <w:t>.</w:t>
            </w:r>
          </w:p>
        </w:tc>
      </w:tr>
      <w:tr w:rsidR="00CD704D" w14:paraId="133631BF" w14:textId="77777777" w:rsidTr="00CD704D">
        <w:trPr>
          <w:trHeight w:val="274"/>
        </w:trPr>
        <w:tc>
          <w:tcPr>
            <w:tcW w:w="9855" w:type="dxa"/>
            <w:gridSpan w:val="8"/>
            <w:tcBorders>
              <w:top w:val="nil"/>
            </w:tcBorders>
          </w:tcPr>
          <w:p w14:paraId="3C7297CC" w14:textId="77777777" w:rsidR="00CD704D" w:rsidRDefault="00CD704D" w:rsidP="00CD704D">
            <w:pPr>
              <w:jc w:val="both"/>
            </w:pPr>
          </w:p>
        </w:tc>
      </w:tr>
      <w:tr w:rsidR="00CD704D" w:rsidRPr="00662F48" w14:paraId="5696CCF6" w14:textId="77777777" w:rsidTr="00CD704D">
        <w:trPr>
          <w:trHeight w:val="197"/>
        </w:trPr>
        <w:tc>
          <w:tcPr>
            <w:tcW w:w="3086" w:type="dxa"/>
            <w:tcBorders>
              <w:top w:val="nil"/>
            </w:tcBorders>
            <w:shd w:val="clear" w:color="auto" w:fill="F7CAAC"/>
          </w:tcPr>
          <w:p w14:paraId="211F2E8D" w14:textId="77777777" w:rsidR="00CD704D" w:rsidRDefault="00CD704D" w:rsidP="00CD704D">
            <w:pPr>
              <w:jc w:val="both"/>
              <w:rPr>
                <w:b/>
              </w:rPr>
            </w:pPr>
            <w:r>
              <w:rPr>
                <w:b/>
              </w:rPr>
              <w:t>Garant předmětu</w:t>
            </w:r>
          </w:p>
        </w:tc>
        <w:tc>
          <w:tcPr>
            <w:tcW w:w="6769" w:type="dxa"/>
            <w:gridSpan w:val="7"/>
            <w:tcBorders>
              <w:top w:val="nil"/>
            </w:tcBorders>
          </w:tcPr>
          <w:p w14:paraId="4449999C" w14:textId="77777777" w:rsidR="00CD704D" w:rsidRPr="00662F48" w:rsidRDefault="00CD704D" w:rsidP="00CD704D">
            <w:pPr>
              <w:jc w:val="both"/>
            </w:pPr>
            <w:r w:rsidRPr="00662F48">
              <w:t>doc. Ing. Miloslava Chovancová, CSc.</w:t>
            </w:r>
          </w:p>
        </w:tc>
      </w:tr>
      <w:tr w:rsidR="00CD704D" w14:paraId="1613FA58" w14:textId="77777777" w:rsidTr="00CD704D">
        <w:trPr>
          <w:trHeight w:val="243"/>
        </w:trPr>
        <w:tc>
          <w:tcPr>
            <w:tcW w:w="3086" w:type="dxa"/>
            <w:tcBorders>
              <w:top w:val="nil"/>
            </w:tcBorders>
            <w:shd w:val="clear" w:color="auto" w:fill="F7CAAC"/>
          </w:tcPr>
          <w:p w14:paraId="7241EAA8" w14:textId="77777777" w:rsidR="00CD704D" w:rsidRDefault="00CD704D" w:rsidP="00CD704D">
            <w:pPr>
              <w:jc w:val="both"/>
              <w:rPr>
                <w:b/>
              </w:rPr>
            </w:pPr>
            <w:r>
              <w:rPr>
                <w:b/>
              </w:rPr>
              <w:t>Zapojení garanta do výuky předmětu</w:t>
            </w:r>
          </w:p>
        </w:tc>
        <w:tc>
          <w:tcPr>
            <w:tcW w:w="6769" w:type="dxa"/>
            <w:gridSpan w:val="7"/>
            <w:tcBorders>
              <w:top w:val="nil"/>
            </w:tcBorders>
          </w:tcPr>
          <w:p w14:paraId="65D42172" w14:textId="77777777" w:rsidR="00CD704D" w:rsidRDefault="00CD704D" w:rsidP="00CD704D">
            <w:pPr>
              <w:jc w:val="both"/>
            </w:pPr>
            <w:r w:rsidRPr="00FD7EC1">
              <w:t>Garant se podílí na přednáškách v rozsahu 50%, dále stanovuje koncepci seminářů a dohlíží na jejich jednotné vedení.</w:t>
            </w:r>
          </w:p>
        </w:tc>
      </w:tr>
      <w:tr w:rsidR="00CD704D" w14:paraId="49648023" w14:textId="77777777" w:rsidTr="00CD704D">
        <w:tc>
          <w:tcPr>
            <w:tcW w:w="3086" w:type="dxa"/>
            <w:shd w:val="clear" w:color="auto" w:fill="F7CAAC"/>
          </w:tcPr>
          <w:p w14:paraId="1777B2FA" w14:textId="77777777" w:rsidR="00CD704D" w:rsidRDefault="00CD704D" w:rsidP="00CD704D">
            <w:pPr>
              <w:jc w:val="both"/>
              <w:rPr>
                <w:b/>
              </w:rPr>
            </w:pPr>
            <w:r>
              <w:rPr>
                <w:b/>
              </w:rPr>
              <w:t>Vyučující</w:t>
            </w:r>
          </w:p>
        </w:tc>
        <w:tc>
          <w:tcPr>
            <w:tcW w:w="6769" w:type="dxa"/>
            <w:gridSpan w:val="7"/>
            <w:tcBorders>
              <w:bottom w:val="nil"/>
            </w:tcBorders>
          </w:tcPr>
          <w:p w14:paraId="6619CC5A" w14:textId="77777777" w:rsidR="00CD704D" w:rsidRDefault="00CD704D" w:rsidP="00CD704D">
            <w:r w:rsidRPr="00FD7EC1">
              <w:t xml:space="preserve">doc. Ing. Miloslava Chovancová, CSc. – </w:t>
            </w:r>
            <w:r>
              <w:t xml:space="preserve">garant, </w:t>
            </w:r>
            <w:r w:rsidRPr="00FD7EC1">
              <w:t xml:space="preserve">přednášky (50%) </w:t>
            </w:r>
          </w:p>
          <w:p w14:paraId="06C186FE" w14:textId="77777777" w:rsidR="00CD704D" w:rsidRDefault="00CD704D" w:rsidP="00CD704D">
            <w:r w:rsidRPr="00FD7EC1">
              <w:t>Ing. Jiří Bejtkovský, Ph.D. - přednášky (50%)</w:t>
            </w:r>
          </w:p>
        </w:tc>
      </w:tr>
      <w:tr w:rsidR="00CD704D" w14:paraId="70BC07A1" w14:textId="77777777" w:rsidTr="00CD704D">
        <w:trPr>
          <w:trHeight w:val="239"/>
        </w:trPr>
        <w:tc>
          <w:tcPr>
            <w:tcW w:w="9855" w:type="dxa"/>
            <w:gridSpan w:val="8"/>
            <w:tcBorders>
              <w:top w:val="nil"/>
            </w:tcBorders>
          </w:tcPr>
          <w:p w14:paraId="2F948B98" w14:textId="77777777" w:rsidR="00CD704D" w:rsidRDefault="00CD704D" w:rsidP="00CD704D">
            <w:pPr>
              <w:jc w:val="both"/>
            </w:pPr>
          </w:p>
        </w:tc>
      </w:tr>
      <w:tr w:rsidR="00CD704D" w14:paraId="701471DD" w14:textId="77777777" w:rsidTr="00CD704D">
        <w:tc>
          <w:tcPr>
            <w:tcW w:w="3086" w:type="dxa"/>
            <w:shd w:val="clear" w:color="auto" w:fill="F7CAAC"/>
          </w:tcPr>
          <w:p w14:paraId="787D9B47" w14:textId="77777777" w:rsidR="00CD704D" w:rsidRDefault="00CD704D" w:rsidP="00CD704D">
            <w:pPr>
              <w:jc w:val="both"/>
              <w:rPr>
                <w:b/>
              </w:rPr>
            </w:pPr>
            <w:r>
              <w:rPr>
                <w:b/>
              </w:rPr>
              <w:t>Stručná anotace předmětu</w:t>
            </w:r>
          </w:p>
        </w:tc>
        <w:tc>
          <w:tcPr>
            <w:tcW w:w="6769" w:type="dxa"/>
            <w:gridSpan w:val="7"/>
            <w:tcBorders>
              <w:bottom w:val="nil"/>
            </w:tcBorders>
          </w:tcPr>
          <w:p w14:paraId="05BAF34D" w14:textId="77777777" w:rsidR="00CD704D" w:rsidRDefault="00CD704D" w:rsidP="00CD704D">
            <w:pPr>
              <w:jc w:val="both"/>
            </w:pPr>
          </w:p>
        </w:tc>
      </w:tr>
      <w:tr w:rsidR="00CD704D" w14:paraId="421623E2" w14:textId="77777777" w:rsidTr="00CD704D">
        <w:trPr>
          <w:trHeight w:val="3938"/>
        </w:trPr>
        <w:tc>
          <w:tcPr>
            <w:tcW w:w="9855" w:type="dxa"/>
            <w:gridSpan w:val="8"/>
            <w:tcBorders>
              <w:top w:val="nil"/>
              <w:bottom w:val="single" w:sz="12" w:space="0" w:color="auto"/>
            </w:tcBorders>
          </w:tcPr>
          <w:p w14:paraId="5B612185" w14:textId="77777777" w:rsidR="00CD704D" w:rsidRDefault="00CD704D" w:rsidP="00CD704D">
            <w:pPr>
              <w:jc w:val="both"/>
            </w:pPr>
            <w:r w:rsidRPr="004A4B32">
              <w:t>Cílem předmětu je seznámit studenty s problematikou managementu značky, který je zaměřen na aplikaci marketingu a rozhodování o značkách. Studenti získají velmi pokročilé znalosti o životním cyklu značky, znalostech o značce, hodnotě značky (brand equity), významu ochranných známek a marketingových akcích, s cílem ovlivnit chování spotřebitele.</w:t>
            </w:r>
          </w:p>
          <w:p w14:paraId="384FDD6F" w14:textId="77777777" w:rsidR="00CD704D" w:rsidRPr="007D13E2" w:rsidRDefault="00CD704D" w:rsidP="00CD704D">
            <w:pPr>
              <w:jc w:val="both"/>
              <w:rPr>
                <w:u w:val="single"/>
              </w:rPr>
            </w:pPr>
            <w:r w:rsidRPr="001B13CE">
              <w:rPr>
                <w:u w:val="single"/>
              </w:rPr>
              <w:t>Základní témata:</w:t>
            </w:r>
          </w:p>
          <w:p w14:paraId="6AEEB74D" w14:textId="77777777" w:rsidR="00CD704D" w:rsidRPr="00177DC8" w:rsidRDefault="00CD704D" w:rsidP="00DA5BB8">
            <w:pPr>
              <w:pStyle w:val="Odstavecseseznamem"/>
              <w:numPr>
                <w:ilvl w:val="0"/>
                <w:numId w:val="21"/>
              </w:numPr>
              <w:ind w:left="396" w:hanging="284"/>
              <w:jc w:val="both"/>
            </w:pPr>
            <w:r w:rsidRPr="00177DC8">
              <w:t>Úvod do managementu značky a původ značek.</w:t>
            </w:r>
          </w:p>
          <w:p w14:paraId="62FAE5DA" w14:textId="77777777" w:rsidR="00CD704D" w:rsidRPr="00177DC8" w:rsidRDefault="00CD704D" w:rsidP="00DA5BB8">
            <w:pPr>
              <w:pStyle w:val="Odstavecseseznamem"/>
              <w:numPr>
                <w:ilvl w:val="0"/>
                <w:numId w:val="21"/>
              </w:numPr>
              <w:ind w:left="396" w:hanging="284"/>
              <w:jc w:val="both"/>
            </w:pPr>
            <w:r w:rsidRPr="00A81009">
              <w:t>Management značky a základní funkce značky</w:t>
            </w:r>
          </w:p>
          <w:p w14:paraId="4E50D727" w14:textId="77777777" w:rsidR="00CD704D" w:rsidRDefault="00CD704D" w:rsidP="00DA5BB8">
            <w:pPr>
              <w:pStyle w:val="Odstavecseseznamem"/>
              <w:numPr>
                <w:ilvl w:val="0"/>
                <w:numId w:val="21"/>
              </w:numPr>
              <w:ind w:left="396" w:hanging="284"/>
              <w:jc w:val="both"/>
            </w:pPr>
            <w:r w:rsidRPr="00A81009">
              <w:t xml:space="preserve">Management značky versus značkový produkt; podstata a prvky značky. </w:t>
            </w:r>
          </w:p>
          <w:p w14:paraId="0E5ACFC8" w14:textId="77777777" w:rsidR="00CD704D" w:rsidRPr="00177DC8" w:rsidRDefault="00CD704D" w:rsidP="00DA5BB8">
            <w:pPr>
              <w:pStyle w:val="Odstavecseseznamem"/>
              <w:numPr>
                <w:ilvl w:val="0"/>
                <w:numId w:val="21"/>
              </w:numPr>
              <w:ind w:left="396" w:hanging="284"/>
              <w:jc w:val="both"/>
            </w:pPr>
            <w:r w:rsidRPr="00A81009">
              <w:t>Přístupy k rozdělení značek: podle vlastnictví a podle kategorií</w:t>
            </w:r>
          </w:p>
          <w:p w14:paraId="4CE1F29D" w14:textId="77777777" w:rsidR="00CD704D" w:rsidRPr="00A81009" w:rsidRDefault="00CD704D" w:rsidP="00DA5BB8">
            <w:pPr>
              <w:pStyle w:val="Odstavecseseznamem"/>
              <w:numPr>
                <w:ilvl w:val="0"/>
                <w:numId w:val="21"/>
              </w:numPr>
              <w:ind w:left="396" w:hanging="284"/>
              <w:jc w:val="both"/>
            </w:pPr>
            <w:r w:rsidRPr="00A81009">
              <w:t xml:space="preserve">Identita značky, umístění značky a znalost o značce. </w:t>
            </w:r>
          </w:p>
          <w:p w14:paraId="13254B67" w14:textId="77777777" w:rsidR="00CD704D" w:rsidRPr="00177DC8" w:rsidRDefault="00CD704D" w:rsidP="00DA5BB8">
            <w:pPr>
              <w:pStyle w:val="Odstavecseseznamem"/>
              <w:numPr>
                <w:ilvl w:val="0"/>
                <w:numId w:val="21"/>
              </w:numPr>
              <w:ind w:left="396" w:hanging="284"/>
              <w:jc w:val="both"/>
            </w:pPr>
            <w:r w:rsidRPr="00177DC8">
              <w:t>Hodnota značky a modely hodnoty značky.</w:t>
            </w:r>
          </w:p>
          <w:p w14:paraId="18CA6425" w14:textId="77777777" w:rsidR="00CD704D" w:rsidRPr="00177DC8" w:rsidRDefault="00CD704D" w:rsidP="00DA5BB8">
            <w:pPr>
              <w:pStyle w:val="Odstavecseseznamem"/>
              <w:numPr>
                <w:ilvl w:val="0"/>
                <w:numId w:val="21"/>
              </w:numPr>
              <w:ind w:left="396" w:hanging="284"/>
              <w:jc w:val="both"/>
            </w:pPr>
            <w:r w:rsidRPr="00177DC8">
              <w:t>Aakerův model hodnoty značky.</w:t>
            </w:r>
          </w:p>
          <w:p w14:paraId="27709BFC" w14:textId="77777777" w:rsidR="00CD704D" w:rsidRPr="00177DC8" w:rsidRDefault="00CD704D" w:rsidP="00DA5BB8">
            <w:pPr>
              <w:pStyle w:val="Odstavecseseznamem"/>
              <w:numPr>
                <w:ilvl w:val="0"/>
                <w:numId w:val="21"/>
              </w:numPr>
              <w:ind w:left="396" w:hanging="284"/>
              <w:jc w:val="both"/>
            </w:pPr>
            <w:r w:rsidRPr="00177DC8">
              <w:t>Kellerův model hodnoty značky.</w:t>
            </w:r>
          </w:p>
          <w:p w14:paraId="261CE365" w14:textId="77777777" w:rsidR="00CD704D" w:rsidRPr="00177DC8" w:rsidRDefault="00CD704D" w:rsidP="00DA5BB8">
            <w:pPr>
              <w:pStyle w:val="Odstavecseseznamem"/>
              <w:numPr>
                <w:ilvl w:val="0"/>
                <w:numId w:val="21"/>
              </w:numPr>
              <w:ind w:left="396" w:hanging="284"/>
              <w:jc w:val="both"/>
            </w:pPr>
            <w:r w:rsidRPr="00177DC8">
              <w:t>Budování silné značky.</w:t>
            </w:r>
          </w:p>
          <w:p w14:paraId="3D4C7328" w14:textId="77777777" w:rsidR="00CD704D" w:rsidRPr="00177DC8" w:rsidRDefault="00CD704D" w:rsidP="00DA5BB8">
            <w:pPr>
              <w:pStyle w:val="Odstavecseseznamem"/>
              <w:numPr>
                <w:ilvl w:val="0"/>
                <w:numId w:val="21"/>
              </w:numPr>
              <w:ind w:left="396" w:hanging="284"/>
              <w:jc w:val="both"/>
            </w:pPr>
            <w:r w:rsidRPr="00177DC8">
              <w:t>Architektura značky.</w:t>
            </w:r>
          </w:p>
          <w:p w14:paraId="38EA9ABA" w14:textId="77777777" w:rsidR="00CD704D" w:rsidRPr="00177DC8" w:rsidRDefault="00CD704D" w:rsidP="00DA5BB8">
            <w:pPr>
              <w:pStyle w:val="Odstavecseseznamem"/>
              <w:numPr>
                <w:ilvl w:val="0"/>
                <w:numId w:val="21"/>
              </w:numPr>
              <w:ind w:left="396" w:hanging="284"/>
              <w:jc w:val="both"/>
            </w:pPr>
            <w:r w:rsidRPr="00177DC8">
              <w:t>Výběr vhodné strategie značky.</w:t>
            </w:r>
          </w:p>
          <w:p w14:paraId="1B3E9934" w14:textId="77777777" w:rsidR="00CD704D" w:rsidRPr="00177DC8" w:rsidRDefault="00CD704D" w:rsidP="00DA5BB8">
            <w:pPr>
              <w:pStyle w:val="Odstavecseseznamem"/>
              <w:numPr>
                <w:ilvl w:val="0"/>
                <w:numId w:val="21"/>
              </w:numPr>
              <w:ind w:left="396" w:hanging="284"/>
              <w:jc w:val="both"/>
            </w:pPr>
            <w:r w:rsidRPr="00177DC8">
              <w:t>Branding a porozumění chování spotřebitele.</w:t>
            </w:r>
          </w:p>
          <w:p w14:paraId="4B882C3E" w14:textId="77777777" w:rsidR="00CD704D" w:rsidRDefault="00CD704D" w:rsidP="00DA5BB8">
            <w:pPr>
              <w:pStyle w:val="Odstavecseseznamem"/>
              <w:numPr>
                <w:ilvl w:val="0"/>
                <w:numId w:val="21"/>
              </w:numPr>
              <w:ind w:left="396" w:hanging="284"/>
              <w:jc w:val="both"/>
            </w:pPr>
            <w:r w:rsidRPr="00177DC8">
              <w:t>Dopad značky na marketingový program společnosti</w:t>
            </w:r>
          </w:p>
        </w:tc>
      </w:tr>
      <w:tr w:rsidR="00CD704D" w14:paraId="0D8E3EF3" w14:textId="77777777" w:rsidTr="00CD704D">
        <w:trPr>
          <w:trHeight w:val="265"/>
        </w:trPr>
        <w:tc>
          <w:tcPr>
            <w:tcW w:w="3653" w:type="dxa"/>
            <w:gridSpan w:val="2"/>
            <w:tcBorders>
              <w:top w:val="nil"/>
            </w:tcBorders>
            <w:shd w:val="clear" w:color="auto" w:fill="F7CAAC"/>
          </w:tcPr>
          <w:p w14:paraId="666B7B60" w14:textId="77777777" w:rsidR="00CD704D" w:rsidRDefault="00CD704D" w:rsidP="00CD704D">
            <w:pPr>
              <w:jc w:val="both"/>
            </w:pPr>
            <w:r>
              <w:rPr>
                <w:b/>
              </w:rPr>
              <w:t>Studijní literatura a studijní pomůcky</w:t>
            </w:r>
          </w:p>
        </w:tc>
        <w:tc>
          <w:tcPr>
            <w:tcW w:w="6202" w:type="dxa"/>
            <w:gridSpan w:val="6"/>
            <w:tcBorders>
              <w:top w:val="nil"/>
              <w:bottom w:val="nil"/>
            </w:tcBorders>
          </w:tcPr>
          <w:p w14:paraId="44690FC1" w14:textId="77777777" w:rsidR="00CD704D" w:rsidRDefault="00CD704D" w:rsidP="00CD704D">
            <w:pPr>
              <w:jc w:val="both"/>
            </w:pPr>
          </w:p>
        </w:tc>
      </w:tr>
      <w:tr w:rsidR="00CD704D" w14:paraId="77258A40" w14:textId="77777777" w:rsidTr="00CD704D">
        <w:trPr>
          <w:trHeight w:val="566"/>
        </w:trPr>
        <w:tc>
          <w:tcPr>
            <w:tcW w:w="9855" w:type="dxa"/>
            <w:gridSpan w:val="8"/>
            <w:tcBorders>
              <w:top w:val="nil"/>
            </w:tcBorders>
          </w:tcPr>
          <w:p w14:paraId="2511AFF8" w14:textId="77777777" w:rsidR="00CD704D" w:rsidRPr="006C38AC" w:rsidRDefault="00CD704D" w:rsidP="00CD704D">
            <w:pPr>
              <w:contextualSpacing/>
              <w:jc w:val="both"/>
              <w:rPr>
                <w:b/>
              </w:rPr>
            </w:pPr>
            <w:r w:rsidRPr="006C38AC">
              <w:rPr>
                <w:b/>
              </w:rPr>
              <w:t>Povinná literatura</w:t>
            </w:r>
          </w:p>
          <w:p w14:paraId="0763C082" w14:textId="46C86ABA" w:rsidR="00CD704D" w:rsidRDefault="00CD704D" w:rsidP="00CD704D">
            <w:pPr>
              <w:pStyle w:val="xmsonormal"/>
              <w:shd w:val="clear" w:color="auto" w:fill="FFFFFF"/>
              <w:spacing w:before="0" w:beforeAutospacing="0" w:after="0" w:afterAutospacing="0"/>
              <w:contextualSpacing/>
              <w:jc w:val="both"/>
              <w:rPr>
                <w:color w:val="000000"/>
                <w:sz w:val="20"/>
                <w:szCs w:val="20"/>
              </w:rPr>
            </w:pPr>
            <w:r>
              <w:rPr>
                <w:color w:val="000000"/>
                <w:sz w:val="20"/>
                <w:szCs w:val="20"/>
              </w:rPr>
              <w:t>KELLER, K</w:t>
            </w:r>
            <w:r w:rsidR="00D82CCC">
              <w:rPr>
                <w:color w:val="000000"/>
                <w:sz w:val="20"/>
                <w:szCs w:val="20"/>
              </w:rPr>
              <w:t>.</w:t>
            </w:r>
            <w:r>
              <w:rPr>
                <w:color w:val="000000"/>
                <w:sz w:val="20"/>
                <w:szCs w:val="20"/>
              </w:rPr>
              <w:t xml:space="preserve"> L. </w:t>
            </w:r>
            <w:r>
              <w:rPr>
                <w:i/>
                <w:iCs/>
                <w:color w:val="000000"/>
                <w:sz w:val="20"/>
                <w:szCs w:val="20"/>
              </w:rPr>
              <w:t>Strategické řízení značky</w:t>
            </w:r>
            <w:r>
              <w:rPr>
                <w:color w:val="000000"/>
                <w:sz w:val="20"/>
                <w:szCs w:val="20"/>
              </w:rPr>
              <w:t>. 1.vyd. Praha: Grada, 2007, 796 s. ISBN 978-80-247-1481-3.</w:t>
            </w:r>
          </w:p>
          <w:p w14:paraId="3AF4B371" w14:textId="77777777" w:rsidR="00CD704D" w:rsidRPr="00564450" w:rsidRDefault="00CD704D" w:rsidP="00CD704D">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14:paraId="751E476B" w14:textId="1317A9A1" w:rsidR="00CD704D" w:rsidRDefault="00CD704D" w:rsidP="00CD704D">
            <w:pPr>
              <w:contextualSpacing/>
              <w:jc w:val="both"/>
              <w:rPr>
                <w:b/>
              </w:rPr>
            </w:pPr>
            <w:r w:rsidRPr="006C38AC">
              <w:rPr>
                <w:b/>
              </w:rPr>
              <w:t>Doporučená literatura</w:t>
            </w:r>
          </w:p>
          <w:p w14:paraId="6063064E" w14:textId="77777777" w:rsidR="00CD704D" w:rsidRPr="00564450" w:rsidRDefault="00CD704D" w:rsidP="00CD704D">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14:paraId="51F5D5FF" w14:textId="77777777" w:rsidR="00CD704D" w:rsidRPr="00564450" w:rsidRDefault="00CD704D" w:rsidP="00CD704D">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14:paraId="46F3197C" w14:textId="5F1F748C" w:rsidR="00CD704D" w:rsidRDefault="00CD704D" w:rsidP="00CD704D">
            <w:pPr>
              <w:contextualSpacing/>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CD704D" w14:paraId="0765D9E4"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35C224" w14:textId="77777777" w:rsidR="00CD704D" w:rsidRDefault="00CD704D" w:rsidP="00CD704D">
            <w:pPr>
              <w:jc w:val="center"/>
              <w:rPr>
                <w:b/>
              </w:rPr>
            </w:pPr>
            <w:r>
              <w:rPr>
                <w:b/>
              </w:rPr>
              <w:t>Informace ke kombinované nebo distanční formě</w:t>
            </w:r>
          </w:p>
        </w:tc>
      </w:tr>
      <w:tr w:rsidR="00CD704D" w14:paraId="1A654E1E" w14:textId="77777777" w:rsidTr="00CD704D">
        <w:tc>
          <w:tcPr>
            <w:tcW w:w="4787" w:type="dxa"/>
            <w:gridSpan w:val="3"/>
            <w:tcBorders>
              <w:top w:val="single" w:sz="2" w:space="0" w:color="auto"/>
            </w:tcBorders>
            <w:shd w:val="clear" w:color="auto" w:fill="F7CAAC"/>
          </w:tcPr>
          <w:p w14:paraId="6964A836" w14:textId="77777777" w:rsidR="00CD704D" w:rsidRDefault="00CD704D" w:rsidP="00CD704D">
            <w:pPr>
              <w:jc w:val="both"/>
            </w:pPr>
            <w:r>
              <w:rPr>
                <w:b/>
              </w:rPr>
              <w:t>Rozsah konzultací (soustředění)</w:t>
            </w:r>
          </w:p>
        </w:tc>
        <w:tc>
          <w:tcPr>
            <w:tcW w:w="889" w:type="dxa"/>
            <w:tcBorders>
              <w:top w:val="single" w:sz="2" w:space="0" w:color="auto"/>
            </w:tcBorders>
          </w:tcPr>
          <w:p w14:paraId="55961C26" w14:textId="1D45BE53" w:rsidR="00CD704D" w:rsidRDefault="00D82CCC" w:rsidP="00CD704D">
            <w:pPr>
              <w:jc w:val="both"/>
            </w:pPr>
            <w:r>
              <w:t>15</w:t>
            </w:r>
          </w:p>
        </w:tc>
        <w:tc>
          <w:tcPr>
            <w:tcW w:w="4179" w:type="dxa"/>
            <w:gridSpan w:val="4"/>
            <w:tcBorders>
              <w:top w:val="single" w:sz="2" w:space="0" w:color="auto"/>
            </w:tcBorders>
            <w:shd w:val="clear" w:color="auto" w:fill="F7CAAC"/>
          </w:tcPr>
          <w:p w14:paraId="7AC2B34B" w14:textId="77777777" w:rsidR="00CD704D" w:rsidRDefault="00CD704D" w:rsidP="00CD704D">
            <w:pPr>
              <w:jc w:val="both"/>
              <w:rPr>
                <w:b/>
              </w:rPr>
            </w:pPr>
            <w:r>
              <w:rPr>
                <w:b/>
              </w:rPr>
              <w:t xml:space="preserve">hodin </w:t>
            </w:r>
          </w:p>
        </w:tc>
      </w:tr>
      <w:tr w:rsidR="00CD704D" w14:paraId="35288E10" w14:textId="77777777" w:rsidTr="00CD704D">
        <w:tc>
          <w:tcPr>
            <w:tcW w:w="9855" w:type="dxa"/>
            <w:gridSpan w:val="8"/>
            <w:shd w:val="clear" w:color="auto" w:fill="F7CAAC"/>
          </w:tcPr>
          <w:p w14:paraId="3B7290C4" w14:textId="77777777" w:rsidR="00CD704D" w:rsidRDefault="00CD704D" w:rsidP="00CD704D">
            <w:pPr>
              <w:jc w:val="both"/>
              <w:rPr>
                <w:b/>
              </w:rPr>
            </w:pPr>
            <w:r>
              <w:rPr>
                <w:b/>
              </w:rPr>
              <w:t>Informace o způsobu kontaktu s vyučujícím</w:t>
            </w:r>
          </w:p>
        </w:tc>
      </w:tr>
      <w:tr w:rsidR="00CD704D" w14:paraId="60127E66" w14:textId="77777777" w:rsidTr="00CD704D">
        <w:trPr>
          <w:trHeight w:val="684"/>
        </w:trPr>
        <w:tc>
          <w:tcPr>
            <w:tcW w:w="9855" w:type="dxa"/>
            <w:gridSpan w:val="8"/>
          </w:tcPr>
          <w:p w14:paraId="5277FC2F" w14:textId="5E8690FC" w:rsidR="00CD704D" w:rsidRDefault="00D82CCC" w:rsidP="00CD704D">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46CEE31" w14:textId="77777777" w:rsidR="00A46C50" w:rsidRDefault="00A46C50" w:rsidP="00A46C50"/>
    <w:p w14:paraId="00659BD4"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2A1A261A" w14:textId="77777777" w:rsidTr="00A46C50">
        <w:tc>
          <w:tcPr>
            <w:tcW w:w="9855" w:type="dxa"/>
            <w:gridSpan w:val="8"/>
            <w:tcBorders>
              <w:bottom w:val="double" w:sz="4" w:space="0" w:color="auto"/>
            </w:tcBorders>
            <w:shd w:val="clear" w:color="auto" w:fill="BDD6EE"/>
          </w:tcPr>
          <w:p w14:paraId="61D100D7" w14:textId="7B477BCF" w:rsidR="00A46C50" w:rsidRDefault="00A46C50" w:rsidP="00A46C50">
            <w:pPr>
              <w:jc w:val="both"/>
              <w:rPr>
                <w:b/>
                <w:sz w:val="28"/>
              </w:rPr>
            </w:pPr>
            <w:r>
              <w:lastRenderedPageBreak/>
              <w:br w:type="page"/>
            </w:r>
            <w:r>
              <w:rPr>
                <w:b/>
                <w:sz w:val="28"/>
              </w:rPr>
              <w:t>B-III – Charakteristika studijního předmětu</w:t>
            </w:r>
          </w:p>
        </w:tc>
      </w:tr>
      <w:tr w:rsidR="00A46C50" w14:paraId="205AEBE0" w14:textId="77777777" w:rsidTr="00A46C50">
        <w:tc>
          <w:tcPr>
            <w:tcW w:w="3086" w:type="dxa"/>
            <w:tcBorders>
              <w:top w:val="double" w:sz="4" w:space="0" w:color="auto"/>
            </w:tcBorders>
            <w:shd w:val="clear" w:color="auto" w:fill="F7CAAC"/>
          </w:tcPr>
          <w:p w14:paraId="48347FC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21179279" w14:textId="77777777" w:rsidR="00A46C50" w:rsidRDefault="00A46C50" w:rsidP="00A46C50">
            <w:pPr>
              <w:jc w:val="both"/>
            </w:pPr>
            <w:r>
              <w:t>Chování spotřebitele</w:t>
            </w:r>
          </w:p>
        </w:tc>
      </w:tr>
      <w:tr w:rsidR="00A46C50" w14:paraId="0C53B550" w14:textId="77777777" w:rsidTr="00A46C50">
        <w:tc>
          <w:tcPr>
            <w:tcW w:w="3086" w:type="dxa"/>
            <w:shd w:val="clear" w:color="auto" w:fill="F7CAAC"/>
          </w:tcPr>
          <w:p w14:paraId="5B17A187" w14:textId="77777777" w:rsidR="00A46C50" w:rsidRDefault="00A46C50" w:rsidP="00A46C50">
            <w:pPr>
              <w:jc w:val="both"/>
              <w:rPr>
                <w:b/>
              </w:rPr>
            </w:pPr>
            <w:r>
              <w:rPr>
                <w:b/>
              </w:rPr>
              <w:t>Typ předmětu</w:t>
            </w:r>
          </w:p>
        </w:tc>
        <w:tc>
          <w:tcPr>
            <w:tcW w:w="3406" w:type="dxa"/>
            <w:gridSpan w:val="4"/>
          </w:tcPr>
          <w:p w14:paraId="349C97E1" w14:textId="77777777" w:rsidR="00A46C50" w:rsidRDefault="00A46C50" w:rsidP="00A46C50">
            <w:pPr>
              <w:jc w:val="both"/>
            </w:pPr>
            <w:r>
              <w:t>povinně volitelný „PV“</w:t>
            </w:r>
          </w:p>
        </w:tc>
        <w:tc>
          <w:tcPr>
            <w:tcW w:w="2695" w:type="dxa"/>
            <w:gridSpan w:val="2"/>
            <w:shd w:val="clear" w:color="auto" w:fill="F7CAAC"/>
          </w:tcPr>
          <w:p w14:paraId="767B526D" w14:textId="77777777" w:rsidR="00A46C50" w:rsidRDefault="00A46C50" w:rsidP="00A46C50">
            <w:pPr>
              <w:jc w:val="both"/>
            </w:pPr>
            <w:r>
              <w:rPr>
                <w:b/>
              </w:rPr>
              <w:t>doporučený ročník / semestr</w:t>
            </w:r>
          </w:p>
        </w:tc>
        <w:tc>
          <w:tcPr>
            <w:tcW w:w="668" w:type="dxa"/>
          </w:tcPr>
          <w:p w14:paraId="74160892" w14:textId="77777777" w:rsidR="00A46C50" w:rsidRDefault="00A46C50" w:rsidP="00A46C50">
            <w:pPr>
              <w:jc w:val="both"/>
            </w:pPr>
            <w:r>
              <w:t>1/LS</w:t>
            </w:r>
          </w:p>
        </w:tc>
      </w:tr>
      <w:tr w:rsidR="00A46C50" w14:paraId="3639125A" w14:textId="77777777" w:rsidTr="00A46C50">
        <w:tc>
          <w:tcPr>
            <w:tcW w:w="3086" w:type="dxa"/>
            <w:shd w:val="clear" w:color="auto" w:fill="F7CAAC"/>
          </w:tcPr>
          <w:p w14:paraId="025F83AD" w14:textId="77777777" w:rsidR="00A46C50" w:rsidRDefault="00A46C50" w:rsidP="00A46C50">
            <w:pPr>
              <w:jc w:val="both"/>
              <w:rPr>
                <w:b/>
              </w:rPr>
            </w:pPr>
            <w:r>
              <w:rPr>
                <w:b/>
              </w:rPr>
              <w:t>Rozsah studijního předmětu</w:t>
            </w:r>
          </w:p>
        </w:tc>
        <w:tc>
          <w:tcPr>
            <w:tcW w:w="1701" w:type="dxa"/>
            <w:gridSpan w:val="2"/>
          </w:tcPr>
          <w:p w14:paraId="254B2D82" w14:textId="77777777" w:rsidR="00A46C50" w:rsidRDefault="00A46C50" w:rsidP="00A46C50">
            <w:pPr>
              <w:jc w:val="both"/>
            </w:pPr>
            <w:r>
              <w:t>26p + 13s</w:t>
            </w:r>
          </w:p>
        </w:tc>
        <w:tc>
          <w:tcPr>
            <w:tcW w:w="889" w:type="dxa"/>
            <w:shd w:val="clear" w:color="auto" w:fill="F7CAAC"/>
          </w:tcPr>
          <w:p w14:paraId="501DADC4" w14:textId="77777777" w:rsidR="00A46C50" w:rsidRDefault="00A46C50" w:rsidP="00A46C50">
            <w:pPr>
              <w:jc w:val="both"/>
              <w:rPr>
                <w:b/>
              </w:rPr>
            </w:pPr>
            <w:r>
              <w:rPr>
                <w:b/>
              </w:rPr>
              <w:t xml:space="preserve">hod. </w:t>
            </w:r>
          </w:p>
        </w:tc>
        <w:tc>
          <w:tcPr>
            <w:tcW w:w="816" w:type="dxa"/>
          </w:tcPr>
          <w:p w14:paraId="1DA02B5F" w14:textId="77777777" w:rsidR="00A46C50" w:rsidRDefault="00A46C50" w:rsidP="00A46C50">
            <w:pPr>
              <w:jc w:val="both"/>
            </w:pPr>
            <w:r>
              <w:t>39</w:t>
            </w:r>
          </w:p>
        </w:tc>
        <w:tc>
          <w:tcPr>
            <w:tcW w:w="2156" w:type="dxa"/>
            <w:shd w:val="clear" w:color="auto" w:fill="F7CAAC"/>
          </w:tcPr>
          <w:p w14:paraId="24AC95F5" w14:textId="77777777" w:rsidR="00A46C50" w:rsidRDefault="00A46C50" w:rsidP="00A46C50">
            <w:pPr>
              <w:jc w:val="both"/>
              <w:rPr>
                <w:b/>
              </w:rPr>
            </w:pPr>
            <w:r>
              <w:rPr>
                <w:b/>
              </w:rPr>
              <w:t>kreditů</w:t>
            </w:r>
          </w:p>
        </w:tc>
        <w:tc>
          <w:tcPr>
            <w:tcW w:w="1207" w:type="dxa"/>
            <w:gridSpan w:val="2"/>
          </w:tcPr>
          <w:p w14:paraId="0C01A58F" w14:textId="77777777" w:rsidR="00A46C50" w:rsidRDefault="00A46C50" w:rsidP="00A46C50">
            <w:pPr>
              <w:jc w:val="both"/>
            </w:pPr>
            <w:r>
              <w:t>3</w:t>
            </w:r>
          </w:p>
        </w:tc>
      </w:tr>
      <w:tr w:rsidR="00A46C50" w14:paraId="443A6F87" w14:textId="77777777" w:rsidTr="00A46C50">
        <w:tc>
          <w:tcPr>
            <w:tcW w:w="3086" w:type="dxa"/>
            <w:shd w:val="clear" w:color="auto" w:fill="F7CAAC"/>
          </w:tcPr>
          <w:p w14:paraId="4681D166" w14:textId="77777777" w:rsidR="00A46C50" w:rsidRDefault="00A46C50" w:rsidP="00A46C50">
            <w:pPr>
              <w:jc w:val="both"/>
              <w:rPr>
                <w:b/>
                <w:sz w:val="22"/>
              </w:rPr>
            </w:pPr>
            <w:r>
              <w:rPr>
                <w:b/>
              </w:rPr>
              <w:t>Prerekvizity, korekvizity, ekvivalence</w:t>
            </w:r>
          </w:p>
        </w:tc>
        <w:tc>
          <w:tcPr>
            <w:tcW w:w="6769" w:type="dxa"/>
            <w:gridSpan w:val="7"/>
          </w:tcPr>
          <w:p w14:paraId="7D4B1390" w14:textId="77777777" w:rsidR="00A46C50" w:rsidRDefault="00A46C50" w:rsidP="00A46C50">
            <w:pPr>
              <w:jc w:val="both"/>
            </w:pPr>
          </w:p>
        </w:tc>
      </w:tr>
      <w:tr w:rsidR="00A46C50" w14:paraId="38A4448C" w14:textId="77777777" w:rsidTr="00A46C50">
        <w:tc>
          <w:tcPr>
            <w:tcW w:w="3086" w:type="dxa"/>
            <w:shd w:val="clear" w:color="auto" w:fill="F7CAAC"/>
          </w:tcPr>
          <w:p w14:paraId="10D55D65" w14:textId="77777777" w:rsidR="00A46C50" w:rsidRDefault="00A46C50" w:rsidP="00A46C50">
            <w:pPr>
              <w:jc w:val="both"/>
              <w:rPr>
                <w:b/>
              </w:rPr>
            </w:pPr>
            <w:r>
              <w:rPr>
                <w:b/>
              </w:rPr>
              <w:t>Způsob ověření studijních výsledků</w:t>
            </w:r>
          </w:p>
        </w:tc>
        <w:tc>
          <w:tcPr>
            <w:tcW w:w="3406" w:type="dxa"/>
            <w:gridSpan w:val="4"/>
          </w:tcPr>
          <w:p w14:paraId="646CACE1" w14:textId="77777777" w:rsidR="00A46C50" w:rsidRDefault="00A46C50" w:rsidP="00A46C50">
            <w:pPr>
              <w:jc w:val="both"/>
            </w:pPr>
            <w:r>
              <w:t>klasifikovaný zápočet</w:t>
            </w:r>
          </w:p>
        </w:tc>
        <w:tc>
          <w:tcPr>
            <w:tcW w:w="2156" w:type="dxa"/>
            <w:shd w:val="clear" w:color="auto" w:fill="F7CAAC"/>
          </w:tcPr>
          <w:p w14:paraId="38310EA1" w14:textId="77777777" w:rsidR="00A46C50" w:rsidRDefault="00A46C50" w:rsidP="00A46C50">
            <w:pPr>
              <w:jc w:val="both"/>
              <w:rPr>
                <w:b/>
              </w:rPr>
            </w:pPr>
            <w:r>
              <w:rPr>
                <w:b/>
              </w:rPr>
              <w:t>Forma výuky</w:t>
            </w:r>
          </w:p>
        </w:tc>
        <w:tc>
          <w:tcPr>
            <w:tcW w:w="1207" w:type="dxa"/>
            <w:gridSpan w:val="2"/>
          </w:tcPr>
          <w:p w14:paraId="4D0AF6A0" w14:textId="77777777" w:rsidR="00A46C50" w:rsidRDefault="00A46C50" w:rsidP="00A46C50">
            <w:pPr>
              <w:jc w:val="both"/>
            </w:pPr>
            <w:r>
              <w:t>přednáška, seminář</w:t>
            </w:r>
          </w:p>
        </w:tc>
      </w:tr>
      <w:tr w:rsidR="00A46C50" w14:paraId="6C830498" w14:textId="77777777" w:rsidTr="00A46C50">
        <w:tc>
          <w:tcPr>
            <w:tcW w:w="3086" w:type="dxa"/>
            <w:shd w:val="clear" w:color="auto" w:fill="F7CAAC"/>
          </w:tcPr>
          <w:p w14:paraId="10E6825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1E1BFAD" w14:textId="3B7DB4D2" w:rsidR="00A46C50" w:rsidRPr="00C66A25" w:rsidRDefault="00A46C50" w:rsidP="00CD704D">
            <w:pPr>
              <w:jc w:val="both"/>
            </w:pPr>
            <w:r>
              <w:t>Požadavky ke klasifikovanému zápočtu</w:t>
            </w:r>
            <w:r w:rsidR="00CD704D">
              <w:t xml:space="preserve">: </w:t>
            </w:r>
            <w:r w:rsidRPr="00C66A25">
              <w:rPr>
                <w:color w:val="000000"/>
              </w:rPr>
              <w:t>80</w:t>
            </w:r>
            <w:r>
              <w:rPr>
                <w:color w:val="000000"/>
              </w:rPr>
              <w:t xml:space="preserve"> </w:t>
            </w:r>
            <w:r w:rsidRPr="00C66A25">
              <w:rPr>
                <w:color w:val="000000"/>
              </w:rPr>
              <w:t>% docházka na realizovaných seminářích</w:t>
            </w:r>
            <w:r w:rsidR="00CD704D">
              <w:rPr>
                <w:color w:val="000000"/>
              </w:rPr>
              <w:t xml:space="preserve">; </w:t>
            </w:r>
            <w:r w:rsidRPr="00C66A25">
              <w:rPr>
                <w:color w:val="000000"/>
              </w:rPr>
              <w:t>aktivní plnění úkolů v rámci seminářů</w:t>
            </w:r>
            <w:r w:rsidR="00CD704D">
              <w:rPr>
                <w:color w:val="000000"/>
              </w:rPr>
              <w:t xml:space="preserve">; </w:t>
            </w:r>
            <w:r w:rsidRPr="00C66A25">
              <w:rPr>
                <w:color w:val="000000"/>
              </w:rPr>
              <w:t>týmové zpracování a obhájení semestrální práce dle požadavků vyučujícího, včetně její aktivní prezentace</w:t>
            </w:r>
            <w:r w:rsidR="00CD704D">
              <w:rPr>
                <w:color w:val="000000"/>
              </w:rPr>
              <w:t xml:space="preserve">; </w:t>
            </w:r>
            <w:r w:rsidRPr="00C66A25">
              <w:rPr>
                <w:color w:val="000000"/>
              </w:rPr>
              <w:t>test v rozsahu znalostí z přednášek a seminářů; pro složení musí být prokázána znalost minimálně na úrovni 60 %</w:t>
            </w:r>
            <w:r w:rsidR="00CD704D">
              <w:rPr>
                <w:color w:val="000000"/>
              </w:rPr>
              <w:t>.</w:t>
            </w:r>
          </w:p>
        </w:tc>
      </w:tr>
      <w:tr w:rsidR="00A46C50" w14:paraId="2EC07842" w14:textId="77777777" w:rsidTr="00A46C50">
        <w:trPr>
          <w:trHeight w:val="180"/>
        </w:trPr>
        <w:tc>
          <w:tcPr>
            <w:tcW w:w="9855" w:type="dxa"/>
            <w:gridSpan w:val="8"/>
            <w:tcBorders>
              <w:top w:val="nil"/>
            </w:tcBorders>
          </w:tcPr>
          <w:p w14:paraId="7954369F" w14:textId="77777777" w:rsidR="00A46C50" w:rsidRDefault="00A46C50" w:rsidP="00A46C50">
            <w:pPr>
              <w:jc w:val="both"/>
            </w:pPr>
          </w:p>
        </w:tc>
      </w:tr>
      <w:tr w:rsidR="00A46C50" w:rsidRPr="0092773C" w14:paraId="1EDE285A" w14:textId="77777777" w:rsidTr="00A46C50">
        <w:trPr>
          <w:trHeight w:val="197"/>
        </w:trPr>
        <w:tc>
          <w:tcPr>
            <w:tcW w:w="3086" w:type="dxa"/>
            <w:tcBorders>
              <w:top w:val="nil"/>
            </w:tcBorders>
            <w:shd w:val="clear" w:color="auto" w:fill="F7CAAC"/>
          </w:tcPr>
          <w:p w14:paraId="28D2579E" w14:textId="77777777" w:rsidR="00A46C50" w:rsidRDefault="00A46C50" w:rsidP="00A46C50">
            <w:pPr>
              <w:jc w:val="both"/>
              <w:rPr>
                <w:b/>
              </w:rPr>
            </w:pPr>
            <w:r>
              <w:rPr>
                <w:b/>
              </w:rPr>
              <w:t>Garant předmětu</w:t>
            </w:r>
          </w:p>
        </w:tc>
        <w:tc>
          <w:tcPr>
            <w:tcW w:w="6769" w:type="dxa"/>
            <w:gridSpan w:val="7"/>
            <w:tcBorders>
              <w:top w:val="nil"/>
            </w:tcBorders>
          </w:tcPr>
          <w:p w14:paraId="2878017F" w14:textId="77777777" w:rsidR="00A46C50" w:rsidRPr="0092773C" w:rsidRDefault="00A46C50" w:rsidP="00A46C50">
            <w:r w:rsidRPr="0092773C">
              <w:t>doc. Ing. Miloslava Chovancová, CSc.</w:t>
            </w:r>
          </w:p>
        </w:tc>
      </w:tr>
      <w:tr w:rsidR="00A46C50" w14:paraId="4DBF293F" w14:textId="77777777" w:rsidTr="00A46C50">
        <w:trPr>
          <w:trHeight w:val="243"/>
        </w:trPr>
        <w:tc>
          <w:tcPr>
            <w:tcW w:w="3086" w:type="dxa"/>
            <w:tcBorders>
              <w:top w:val="nil"/>
            </w:tcBorders>
            <w:shd w:val="clear" w:color="auto" w:fill="F7CAAC"/>
          </w:tcPr>
          <w:p w14:paraId="4BBEB58C" w14:textId="77777777" w:rsidR="00A46C50" w:rsidRDefault="00A46C50" w:rsidP="00A46C50">
            <w:pPr>
              <w:jc w:val="both"/>
              <w:rPr>
                <w:b/>
              </w:rPr>
            </w:pPr>
            <w:r>
              <w:rPr>
                <w:b/>
              </w:rPr>
              <w:t>Zapojení garanta do výuky předmětu</w:t>
            </w:r>
          </w:p>
        </w:tc>
        <w:tc>
          <w:tcPr>
            <w:tcW w:w="6769" w:type="dxa"/>
            <w:gridSpan w:val="7"/>
            <w:tcBorders>
              <w:top w:val="nil"/>
            </w:tcBorders>
          </w:tcPr>
          <w:p w14:paraId="6E47A62E" w14:textId="77777777" w:rsidR="00A46C50" w:rsidRDefault="00A46C50" w:rsidP="00A46C50">
            <w:pPr>
              <w:jc w:val="both"/>
            </w:pPr>
            <w:r w:rsidRPr="0063629E">
              <w:t>Garant se podílí na přednáškách v rozsahu 50 %, dále stanovuje koncepci seminářů a dohlíží na jejich jednotné vedení.</w:t>
            </w:r>
          </w:p>
        </w:tc>
      </w:tr>
      <w:tr w:rsidR="00A46C50" w14:paraId="78B51F8A" w14:textId="77777777" w:rsidTr="00A46C50">
        <w:tc>
          <w:tcPr>
            <w:tcW w:w="3086" w:type="dxa"/>
            <w:shd w:val="clear" w:color="auto" w:fill="F7CAAC"/>
          </w:tcPr>
          <w:p w14:paraId="399E3D83" w14:textId="77777777" w:rsidR="00A46C50" w:rsidRDefault="00A46C50" w:rsidP="00A46C50">
            <w:pPr>
              <w:jc w:val="both"/>
              <w:rPr>
                <w:b/>
              </w:rPr>
            </w:pPr>
            <w:r>
              <w:rPr>
                <w:b/>
              </w:rPr>
              <w:t>Vyučující</w:t>
            </w:r>
          </w:p>
        </w:tc>
        <w:tc>
          <w:tcPr>
            <w:tcW w:w="6769" w:type="dxa"/>
            <w:gridSpan w:val="7"/>
            <w:tcBorders>
              <w:bottom w:val="nil"/>
            </w:tcBorders>
          </w:tcPr>
          <w:p w14:paraId="06AAAC73" w14:textId="77777777" w:rsidR="00A46C50" w:rsidRDefault="00A46C50" w:rsidP="00A46C50">
            <w:r w:rsidRPr="0063629E">
              <w:t>doc. Ing. Miloslava Chovancová, CSc. –</w:t>
            </w:r>
            <w:r>
              <w:t xml:space="preserve"> garant, </w:t>
            </w:r>
            <w:r w:rsidRPr="0063629E">
              <w:t>přednášky (50</w:t>
            </w:r>
            <w:r>
              <w:t xml:space="preserve"> </w:t>
            </w:r>
            <w:r w:rsidRPr="0063629E">
              <w:t>%)</w:t>
            </w:r>
          </w:p>
          <w:p w14:paraId="5CA673CB" w14:textId="77777777" w:rsidR="00A46C50" w:rsidRDefault="00A46C50" w:rsidP="00A46C50">
            <w:r w:rsidRPr="0063629E">
              <w:t>Ing. Jiří Bejtkovský</w:t>
            </w:r>
            <w:r>
              <w:t>, Ph.D. - přednášky (5</w:t>
            </w:r>
            <w:r w:rsidRPr="0063629E">
              <w:t>0</w:t>
            </w:r>
            <w:r>
              <w:t xml:space="preserve"> </w:t>
            </w:r>
            <w:r w:rsidRPr="0063629E">
              <w:t>%)</w:t>
            </w:r>
          </w:p>
        </w:tc>
      </w:tr>
      <w:tr w:rsidR="00A46C50" w14:paraId="13C6D310" w14:textId="77777777" w:rsidTr="00597A64">
        <w:trPr>
          <w:trHeight w:val="70"/>
        </w:trPr>
        <w:tc>
          <w:tcPr>
            <w:tcW w:w="9855" w:type="dxa"/>
            <w:gridSpan w:val="8"/>
            <w:tcBorders>
              <w:top w:val="nil"/>
            </w:tcBorders>
          </w:tcPr>
          <w:p w14:paraId="5787E772" w14:textId="77777777" w:rsidR="00A46C50" w:rsidRDefault="00A46C50" w:rsidP="00A46C50">
            <w:pPr>
              <w:jc w:val="both"/>
            </w:pPr>
          </w:p>
        </w:tc>
      </w:tr>
      <w:tr w:rsidR="00A46C50" w14:paraId="46873367" w14:textId="77777777" w:rsidTr="00A46C50">
        <w:tc>
          <w:tcPr>
            <w:tcW w:w="3086" w:type="dxa"/>
            <w:shd w:val="clear" w:color="auto" w:fill="F7CAAC"/>
          </w:tcPr>
          <w:p w14:paraId="4D9BCDB3" w14:textId="77777777" w:rsidR="00A46C50" w:rsidRDefault="00A46C50" w:rsidP="00A46C50">
            <w:pPr>
              <w:jc w:val="both"/>
              <w:rPr>
                <w:b/>
              </w:rPr>
            </w:pPr>
            <w:r>
              <w:rPr>
                <w:b/>
              </w:rPr>
              <w:t>Stručná anotace předmětu</w:t>
            </w:r>
          </w:p>
        </w:tc>
        <w:tc>
          <w:tcPr>
            <w:tcW w:w="6769" w:type="dxa"/>
            <w:gridSpan w:val="7"/>
            <w:tcBorders>
              <w:bottom w:val="nil"/>
            </w:tcBorders>
          </w:tcPr>
          <w:p w14:paraId="6D2F3167" w14:textId="77777777" w:rsidR="00A46C50" w:rsidRDefault="00A46C50" w:rsidP="00A46C50">
            <w:pPr>
              <w:jc w:val="both"/>
            </w:pPr>
          </w:p>
        </w:tc>
      </w:tr>
      <w:tr w:rsidR="00A46C50" w14:paraId="392238AF" w14:textId="77777777" w:rsidTr="00A46C50">
        <w:trPr>
          <w:trHeight w:val="3938"/>
        </w:trPr>
        <w:tc>
          <w:tcPr>
            <w:tcW w:w="9855" w:type="dxa"/>
            <w:gridSpan w:val="8"/>
            <w:tcBorders>
              <w:top w:val="nil"/>
              <w:bottom w:val="single" w:sz="12" w:space="0" w:color="auto"/>
            </w:tcBorders>
          </w:tcPr>
          <w:p w14:paraId="4BCBE157" w14:textId="77777777" w:rsidR="00A46C50" w:rsidRPr="00D82CCC" w:rsidRDefault="00A46C50" w:rsidP="00D82CCC">
            <w:pPr>
              <w:jc w:val="both"/>
            </w:pPr>
            <w:r w:rsidRPr="00D82CCC">
              <w:t>Cílem předmětu je rozvíjet znalosti studentů v teorii chování spotřebitelů a jejich aplikace při marketingovém rozhodování. Témata zahrnují vnímání, učení, motivaci, přesvědčování, rozhodování, komunikaci a kulturní vliv, které jsou relevantní pro reakci spotřebitelů na prvky marketingového mixu. Studenti porozumí potřebám různých spotřebitelů a pochopí různá chování v souvislosti s kulturní spotřebou, což vyžaduje hloubkové studium vnitřního a vnějšího prostředí. Studenti budou schopni aplikovat pojmy behaviorální vědy při analýze marketingových problémů a rozvoji marketingové strategie.</w:t>
            </w:r>
          </w:p>
          <w:p w14:paraId="6790A829" w14:textId="77777777" w:rsidR="00A46C50" w:rsidRPr="00D82CCC" w:rsidRDefault="00A46C50" w:rsidP="00D82CCC">
            <w:pPr>
              <w:jc w:val="both"/>
              <w:rPr>
                <w:u w:val="single"/>
              </w:rPr>
            </w:pPr>
            <w:r w:rsidRPr="00D82CCC">
              <w:rPr>
                <w:u w:val="single"/>
              </w:rPr>
              <w:t>Základní témata:</w:t>
            </w:r>
          </w:p>
          <w:p w14:paraId="339019C4"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Chování spotřebitele: změny a výzvy.</w:t>
            </w:r>
          </w:p>
          <w:p w14:paraId="3A394B1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Proces výzkumu chování spotřebitelů.</w:t>
            </w:r>
          </w:p>
          <w:p w14:paraId="4303B2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Segmentace trhu a strategické cílení.</w:t>
            </w:r>
          </w:p>
          <w:p w14:paraId="7FEBD0C5"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Motivace spotřebitelů, osobnost a chování spotřebitele.</w:t>
            </w:r>
          </w:p>
          <w:p w14:paraId="14B521E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Spotřebitelské vnímání a učení spotřebitelů.</w:t>
            </w:r>
          </w:p>
          <w:p w14:paraId="03E2A35E"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Formování postojů spotřebitelů a jejich změna.</w:t>
            </w:r>
          </w:p>
          <w:p w14:paraId="28A1F7B6"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Komunikace a chování spotřebitelů.</w:t>
            </w:r>
          </w:p>
          <w:p w14:paraId="68A8BB2F"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Rodina a její zařazení do společenské třídy.</w:t>
            </w:r>
          </w:p>
          <w:p w14:paraId="2C21F18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Vliv kultury a subkultury na chování spotřebitelů.</w:t>
            </w:r>
          </w:p>
          <w:p w14:paraId="2D3AF69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Cross-kulturní chování: mezinárodní perspektiva.</w:t>
            </w:r>
          </w:p>
          <w:p w14:paraId="4A131469"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Spotřebitel a difúze inovací.</w:t>
            </w:r>
          </w:p>
          <w:p w14:paraId="5902EF43" w14:textId="77777777" w:rsidR="00A46C50" w:rsidRPr="00D82CCC" w:rsidRDefault="00A46C50" w:rsidP="00D82CCC">
            <w:pPr>
              <w:pStyle w:val="Odstavecseseznamem"/>
              <w:numPr>
                <w:ilvl w:val="0"/>
                <w:numId w:val="22"/>
              </w:numPr>
              <w:spacing w:line="259" w:lineRule="auto"/>
              <w:ind w:left="396" w:hanging="284"/>
              <w:contextualSpacing w:val="0"/>
              <w:jc w:val="both"/>
            </w:pPr>
            <w:r w:rsidRPr="00D82CCC">
              <w:t>Rozhodování spotřebitelů.</w:t>
            </w:r>
          </w:p>
          <w:p w14:paraId="60A1C57D" w14:textId="77777777" w:rsidR="00A46C50" w:rsidRDefault="00A46C50" w:rsidP="00D82CCC">
            <w:pPr>
              <w:pStyle w:val="Odstavecseseznamem"/>
              <w:numPr>
                <w:ilvl w:val="0"/>
                <w:numId w:val="22"/>
              </w:numPr>
              <w:spacing w:line="259" w:lineRule="auto"/>
              <w:ind w:left="396" w:hanging="284"/>
              <w:contextualSpacing w:val="0"/>
              <w:jc w:val="both"/>
            </w:pPr>
            <w:r w:rsidRPr="00D82CCC">
              <w:t>Etika marketingu a sociální odpovědnost.</w:t>
            </w:r>
          </w:p>
        </w:tc>
      </w:tr>
      <w:tr w:rsidR="00A46C50" w14:paraId="53CF0CCE" w14:textId="77777777" w:rsidTr="00A46C50">
        <w:trPr>
          <w:trHeight w:val="265"/>
        </w:trPr>
        <w:tc>
          <w:tcPr>
            <w:tcW w:w="3653" w:type="dxa"/>
            <w:gridSpan w:val="2"/>
            <w:tcBorders>
              <w:top w:val="nil"/>
            </w:tcBorders>
            <w:shd w:val="clear" w:color="auto" w:fill="F7CAAC"/>
          </w:tcPr>
          <w:p w14:paraId="70E5571B"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294B963B" w14:textId="77777777" w:rsidR="00A46C50" w:rsidRDefault="00A46C50" w:rsidP="00A46C50">
            <w:pPr>
              <w:jc w:val="both"/>
            </w:pPr>
          </w:p>
        </w:tc>
      </w:tr>
      <w:tr w:rsidR="00A46C50" w:rsidRPr="00DD79CA" w14:paraId="15A3A473" w14:textId="77777777" w:rsidTr="00A46C50">
        <w:trPr>
          <w:trHeight w:val="850"/>
        </w:trPr>
        <w:tc>
          <w:tcPr>
            <w:tcW w:w="9855" w:type="dxa"/>
            <w:gridSpan w:val="8"/>
            <w:tcBorders>
              <w:top w:val="nil"/>
            </w:tcBorders>
          </w:tcPr>
          <w:p w14:paraId="492B1D97" w14:textId="77777777" w:rsidR="00A46C50" w:rsidRPr="007358F8" w:rsidRDefault="00A46C50" w:rsidP="00597A64">
            <w:pPr>
              <w:jc w:val="both"/>
              <w:rPr>
                <w:b/>
                <w:bCs/>
              </w:rPr>
            </w:pPr>
            <w:r w:rsidRPr="00CA4834">
              <w:rPr>
                <w:b/>
                <w:bCs/>
              </w:rPr>
              <w:t>Povinná literatura</w:t>
            </w:r>
          </w:p>
          <w:p w14:paraId="161B1322" w14:textId="1E64B756"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KOUDELKA, J. </w:t>
            </w:r>
            <w:r>
              <w:rPr>
                <w:i/>
                <w:iCs/>
                <w:color w:val="000000"/>
                <w:sz w:val="20"/>
                <w:szCs w:val="20"/>
              </w:rPr>
              <w:t>Spotřebitelé a marketing</w:t>
            </w:r>
            <w:r>
              <w:rPr>
                <w:color w:val="000000"/>
                <w:sz w:val="20"/>
                <w:szCs w:val="20"/>
              </w:rPr>
              <w:t>. 1. vyd. C. H. Beck, 2018, 354 s. ISBN 978-80-7400-693-7.</w:t>
            </w:r>
          </w:p>
          <w:p w14:paraId="27B9BAB2" w14:textId="3FE0BFA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NOVÝ</w:t>
            </w:r>
            <w:r w:rsidR="00D82CCC">
              <w:rPr>
                <w:color w:val="000000"/>
                <w:sz w:val="20"/>
                <w:szCs w:val="20"/>
              </w:rPr>
              <w:t>,</w:t>
            </w:r>
            <w:r>
              <w:rPr>
                <w:color w:val="000000"/>
                <w:sz w:val="20"/>
                <w:szCs w:val="20"/>
              </w:rPr>
              <w:t xml:space="preserve"> I</w:t>
            </w:r>
            <w:r w:rsidR="00D82CCC">
              <w:rPr>
                <w:color w:val="000000"/>
                <w:sz w:val="20"/>
                <w:szCs w:val="20"/>
              </w:rPr>
              <w:t>.</w:t>
            </w:r>
            <w:r>
              <w:rPr>
                <w:color w:val="000000"/>
                <w:sz w:val="20"/>
                <w:szCs w:val="20"/>
              </w:rPr>
              <w:t>, PETZOLD</w:t>
            </w:r>
            <w:r w:rsidR="00D82CCC">
              <w:rPr>
                <w:color w:val="000000"/>
                <w:sz w:val="20"/>
                <w:szCs w:val="20"/>
              </w:rPr>
              <w:t>,</w:t>
            </w:r>
            <w:r>
              <w:rPr>
                <w:color w:val="000000"/>
                <w:sz w:val="20"/>
                <w:szCs w:val="20"/>
              </w:rPr>
              <w:t xml:space="preserve"> J. </w:t>
            </w:r>
            <w:r>
              <w:rPr>
                <w:i/>
                <w:iCs/>
                <w:color w:val="000000"/>
                <w:sz w:val="20"/>
                <w:szCs w:val="20"/>
              </w:rPr>
              <w:t>(NE)spokojený zákazník – náš cíl?! Jak získat zákazníka špičkovými službami</w:t>
            </w:r>
            <w:r>
              <w:rPr>
                <w:color w:val="000000"/>
                <w:sz w:val="20"/>
                <w:szCs w:val="20"/>
              </w:rPr>
              <w:t>. 1. vyd. Grada Publishing, 2006, 160 s. ISBN 80-247-1321-7.</w:t>
            </w:r>
          </w:p>
          <w:p w14:paraId="1B3C131C" w14:textId="77777777" w:rsidR="00A46C50" w:rsidRDefault="00A46C50" w:rsidP="00597A64">
            <w:pPr>
              <w:jc w:val="both"/>
              <w:rPr>
                <w:b/>
                <w:bCs/>
              </w:rPr>
            </w:pPr>
            <w:r w:rsidRPr="00CA4834">
              <w:rPr>
                <w:b/>
                <w:bCs/>
              </w:rPr>
              <w:t>Doporučená literatura</w:t>
            </w:r>
          </w:p>
          <w:p w14:paraId="6AB5E7D8" w14:textId="13C7F3B5"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BAČUVČÍK, R. </w:t>
            </w:r>
            <w:r>
              <w:rPr>
                <w:i/>
                <w:iCs/>
                <w:color w:val="000000"/>
                <w:sz w:val="20"/>
                <w:szCs w:val="20"/>
              </w:rPr>
              <w:t>Spotřebitelské typologie: nákupní chování na trzích zboží a služeb 2015</w:t>
            </w:r>
            <w:r>
              <w:rPr>
                <w:color w:val="000000"/>
                <w:sz w:val="20"/>
                <w:szCs w:val="20"/>
              </w:rPr>
              <w:t>. 1. vyd. Zlín: Radim Bačuvčík – VeRBuM, 2017, 206 s. ISBN 978-80-87500-90-3.</w:t>
            </w:r>
          </w:p>
          <w:p w14:paraId="5F8C3F08" w14:textId="00A272FD" w:rsidR="00A46C50" w:rsidRDefault="00A46C50" w:rsidP="00597A64">
            <w:pPr>
              <w:pStyle w:val="Normlnweb"/>
              <w:shd w:val="clear" w:color="auto" w:fill="FFFFFF"/>
              <w:spacing w:beforeAutospacing="0" w:afterAutospacing="0"/>
              <w:jc w:val="both"/>
              <w:rPr>
                <w:color w:val="000000"/>
                <w:sz w:val="20"/>
                <w:szCs w:val="20"/>
              </w:rPr>
            </w:pPr>
            <w:r>
              <w:rPr>
                <w:color w:val="000000"/>
                <w:sz w:val="20"/>
                <w:szCs w:val="20"/>
              </w:rPr>
              <w:t>VYSEKALOVÁ, J</w:t>
            </w:r>
            <w:r w:rsidR="00D82CCC">
              <w:rPr>
                <w:color w:val="000000"/>
                <w:sz w:val="20"/>
                <w:szCs w:val="20"/>
              </w:rPr>
              <w:t>.</w:t>
            </w:r>
            <w:r>
              <w:rPr>
                <w:color w:val="000000"/>
                <w:sz w:val="20"/>
                <w:szCs w:val="20"/>
              </w:rPr>
              <w:t xml:space="preserve"> a kol. </w:t>
            </w:r>
            <w:r>
              <w:rPr>
                <w:i/>
                <w:iCs/>
                <w:color w:val="000000"/>
                <w:sz w:val="20"/>
                <w:szCs w:val="20"/>
              </w:rPr>
              <w:t>Chování zákazníka. Jak odkrýt tajemství „černé skříňky“</w:t>
            </w:r>
            <w:r>
              <w:rPr>
                <w:color w:val="000000"/>
                <w:sz w:val="20"/>
                <w:szCs w:val="20"/>
              </w:rPr>
              <w:t>. 1. vyd. Praha: Grada Publishing, 2011, 360 s. ISBN 978-80-247-3528-3</w:t>
            </w:r>
          </w:p>
          <w:p w14:paraId="225AEF86" w14:textId="54F4D3EB" w:rsidR="00A46C50" w:rsidRPr="00DD79CA" w:rsidRDefault="00A46C50" w:rsidP="00597A64">
            <w:pPr>
              <w:pStyle w:val="Normlnweb"/>
              <w:shd w:val="clear" w:color="auto" w:fill="FFFFFF"/>
              <w:spacing w:beforeAutospacing="0" w:afterAutospacing="0"/>
              <w:jc w:val="both"/>
              <w:rPr>
                <w:color w:val="000000"/>
                <w:sz w:val="20"/>
                <w:szCs w:val="20"/>
              </w:rPr>
            </w:pPr>
            <w:r>
              <w:rPr>
                <w:color w:val="000000"/>
                <w:sz w:val="20"/>
                <w:szCs w:val="20"/>
              </w:rPr>
              <w:t>YOON, E. </w:t>
            </w:r>
            <w:r>
              <w:rPr>
                <w:i/>
                <w:iCs/>
                <w:color w:val="000000"/>
                <w:sz w:val="20"/>
                <w:szCs w:val="20"/>
              </w:rPr>
              <w:t>Super zákazník: jednoduchá a rychlá cesta k růstu</w:t>
            </w:r>
            <w:r>
              <w:rPr>
                <w:color w:val="000000"/>
                <w:sz w:val="20"/>
                <w:szCs w:val="20"/>
              </w:rPr>
              <w:t>. 1. vyd. Praha: Management Press, 2017, 199 s. ISBN 978-80-7261-525-4.</w:t>
            </w:r>
          </w:p>
        </w:tc>
      </w:tr>
      <w:tr w:rsidR="00A46C50" w14:paraId="11C931BA"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E88F2B" w14:textId="77777777" w:rsidR="00A46C50" w:rsidRDefault="00A46C50" w:rsidP="00A46C50">
            <w:pPr>
              <w:jc w:val="center"/>
              <w:rPr>
                <w:b/>
              </w:rPr>
            </w:pPr>
            <w:r>
              <w:rPr>
                <w:b/>
              </w:rPr>
              <w:t>Informace ke kombinované nebo distanční formě</w:t>
            </w:r>
          </w:p>
        </w:tc>
      </w:tr>
      <w:tr w:rsidR="00A46C50" w14:paraId="50B5A22D" w14:textId="77777777" w:rsidTr="00A46C50">
        <w:tc>
          <w:tcPr>
            <w:tcW w:w="4787" w:type="dxa"/>
            <w:gridSpan w:val="3"/>
            <w:tcBorders>
              <w:top w:val="single" w:sz="2" w:space="0" w:color="auto"/>
            </w:tcBorders>
            <w:shd w:val="clear" w:color="auto" w:fill="F7CAAC"/>
          </w:tcPr>
          <w:p w14:paraId="6E855C86" w14:textId="77777777" w:rsidR="00A46C50" w:rsidRDefault="00A46C50" w:rsidP="00A46C50">
            <w:pPr>
              <w:jc w:val="both"/>
            </w:pPr>
            <w:r>
              <w:rPr>
                <w:b/>
              </w:rPr>
              <w:t>Rozsah konzultací (soustředění)</w:t>
            </w:r>
          </w:p>
        </w:tc>
        <w:tc>
          <w:tcPr>
            <w:tcW w:w="889" w:type="dxa"/>
            <w:tcBorders>
              <w:top w:val="single" w:sz="2" w:space="0" w:color="auto"/>
            </w:tcBorders>
          </w:tcPr>
          <w:p w14:paraId="0D3B641D" w14:textId="77777777" w:rsidR="00A46C50" w:rsidRDefault="00A46C50" w:rsidP="00A46C50">
            <w:pPr>
              <w:jc w:val="both"/>
            </w:pPr>
            <w:r>
              <w:t>10</w:t>
            </w:r>
          </w:p>
        </w:tc>
        <w:tc>
          <w:tcPr>
            <w:tcW w:w="4179" w:type="dxa"/>
            <w:gridSpan w:val="4"/>
            <w:tcBorders>
              <w:top w:val="single" w:sz="2" w:space="0" w:color="auto"/>
            </w:tcBorders>
            <w:shd w:val="clear" w:color="auto" w:fill="F7CAAC"/>
          </w:tcPr>
          <w:p w14:paraId="3A7C6183" w14:textId="77777777" w:rsidR="00A46C50" w:rsidRDefault="00A46C50" w:rsidP="00A46C50">
            <w:pPr>
              <w:jc w:val="both"/>
              <w:rPr>
                <w:b/>
              </w:rPr>
            </w:pPr>
            <w:r>
              <w:rPr>
                <w:b/>
              </w:rPr>
              <w:t xml:space="preserve">hodin </w:t>
            </w:r>
          </w:p>
        </w:tc>
      </w:tr>
      <w:tr w:rsidR="00A46C50" w14:paraId="2E0CB7B7" w14:textId="77777777" w:rsidTr="00A46C50">
        <w:tc>
          <w:tcPr>
            <w:tcW w:w="9855" w:type="dxa"/>
            <w:gridSpan w:val="8"/>
            <w:shd w:val="clear" w:color="auto" w:fill="F7CAAC"/>
          </w:tcPr>
          <w:p w14:paraId="631B6C0A" w14:textId="77777777" w:rsidR="00A46C50" w:rsidRDefault="00A46C50" w:rsidP="00A46C50">
            <w:pPr>
              <w:jc w:val="both"/>
              <w:rPr>
                <w:b/>
              </w:rPr>
            </w:pPr>
            <w:r>
              <w:rPr>
                <w:b/>
              </w:rPr>
              <w:t>Informace o způsobu kontaktu s vyučujícím</w:t>
            </w:r>
          </w:p>
        </w:tc>
      </w:tr>
      <w:tr w:rsidR="00A46C50" w14:paraId="5328DBA0" w14:textId="77777777" w:rsidTr="00A46C50">
        <w:trPr>
          <w:trHeight w:val="839"/>
        </w:trPr>
        <w:tc>
          <w:tcPr>
            <w:tcW w:w="9855" w:type="dxa"/>
            <w:gridSpan w:val="8"/>
          </w:tcPr>
          <w:p w14:paraId="060A45EA" w14:textId="577D7855" w:rsidR="00A46C50" w:rsidRDefault="00D82CCC" w:rsidP="00A46C50">
            <w:pPr>
              <w:jc w:val="both"/>
            </w:pPr>
            <w:r>
              <w:lastRenderedPageBreak/>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7E7D1D" w14:textId="77777777" w:rsidR="00A46C50" w:rsidRDefault="00A46C50" w:rsidP="00A46C50"/>
    <w:p w14:paraId="4C92A244" w14:textId="77777777" w:rsidR="00A46C50" w:rsidRDefault="00A46C50" w:rsidP="00A46C50"/>
    <w:p w14:paraId="3067F7A6" w14:textId="77777777" w:rsidR="00A46C50" w:rsidRDefault="00A46C50" w:rsidP="00A46C50"/>
    <w:p w14:paraId="1F947931" w14:textId="77777777" w:rsidR="00A46C50" w:rsidRDefault="00A46C50" w:rsidP="00A46C50"/>
    <w:p w14:paraId="1DFA1722" w14:textId="77777777" w:rsidR="00A46C50" w:rsidRDefault="00A46C50" w:rsidP="00A46C50"/>
    <w:p w14:paraId="1E562E06" w14:textId="77777777" w:rsidR="00A46C50" w:rsidRDefault="00A46C50" w:rsidP="00A46C50"/>
    <w:p w14:paraId="6B305845" w14:textId="77777777" w:rsidR="00A46C50" w:rsidRDefault="00A46C50" w:rsidP="00A46C50"/>
    <w:p w14:paraId="38B742D5" w14:textId="77777777" w:rsidR="00A46C50" w:rsidRDefault="00A46C50" w:rsidP="00A46C50"/>
    <w:p w14:paraId="698BB147" w14:textId="77777777" w:rsidR="00A46C50" w:rsidRDefault="00A46C50" w:rsidP="00A46C50"/>
    <w:p w14:paraId="2F1CF112" w14:textId="77777777" w:rsidR="00A46C50" w:rsidRDefault="00A46C50" w:rsidP="00A46C50"/>
    <w:p w14:paraId="0459182F" w14:textId="77777777" w:rsidR="00A46C50" w:rsidRDefault="00A46C50" w:rsidP="00A46C50"/>
    <w:p w14:paraId="690171FA" w14:textId="77777777" w:rsidR="00A46C50" w:rsidRDefault="00A46C50" w:rsidP="00A46C50"/>
    <w:p w14:paraId="777E78C8" w14:textId="77777777" w:rsidR="00A46C50" w:rsidRDefault="00A46C50" w:rsidP="00A46C50"/>
    <w:p w14:paraId="49EC7F40" w14:textId="77777777" w:rsidR="00A46C50" w:rsidRDefault="00A46C50" w:rsidP="00A46C50"/>
    <w:p w14:paraId="10DA97FD" w14:textId="77777777" w:rsidR="00A46C50" w:rsidRDefault="00A46C50" w:rsidP="00A46C50"/>
    <w:p w14:paraId="2D05814E" w14:textId="77777777" w:rsidR="00A46C50" w:rsidRDefault="00A46C50" w:rsidP="00A46C50"/>
    <w:p w14:paraId="473E503F" w14:textId="77777777" w:rsidR="00A46C50" w:rsidRDefault="00A46C50" w:rsidP="00A46C50"/>
    <w:p w14:paraId="3C996298" w14:textId="77777777" w:rsidR="00A46C50" w:rsidRDefault="00A46C50" w:rsidP="00A46C50"/>
    <w:p w14:paraId="636835A9" w14:textId="77777777" w:rsidR="00A46C50" w:rsidRDefault="00A46C50" w:rsidP="00A46C50"/>
    <w:p w14:paraId="2FDF896F" w14:textId="77777777" w:rsidR="00A46C50" w:rsidRDefault="00A46C50" w:rsidP="00A46C50"/>
    <w:p w14:paraId="2DA83686" w14:textId="77777777" w:rsidR="00A46C50" w:rsidRDefault="00A46C50" w:rsidP="00A46C50"/>
    <w:p w14:paraId="29408C4C" w14:textId="77777777" w:rsidR="00A46C50" w:rsidRDefault="00A46C50" w:rsidP="00A46C50"/>
    <w:p w14:paraId="2C52FC61" w14:textId="77777777" w:rsidR="00A46C50" w:rsidRDefault="00A46C50" w:rsidP="00A46C50"/>
    <w:p w14:paraId="06A8D4A2" w14:textId="77777777" w:rsidR="00A46C50" w:rsidRDefault="00A46C50" w:rsidP="00A46C50"/>
    <w:p w14:paraId="15F1F198" w14:textId="77777777" w:rsidR="00A46C50" w:rsidRDefault="00A46C50" w:rsidP="00A46C50"/>
    <w:p w14:paraId="7DCE042B" w14:textId="77777777" w:rsidR="00A46C50" w:rsidRDefault="00A46C50" w:rsidP="00A46C50"/>
    <w:p w14:paraId="6382EF6A" w14:textId="77777777" w:rsidR="00A46C50" w:rsidRDefault="00A46C50" w:rsidP="00A46C50"/>
    <w:p w14:paraId="312790D9" w14:textId="77777777" w:rsidR="00A46C50" w:rsidRDefault="00A46C50" w:rsidP="00A46C50"/>
    <w:p w14:paraId="55EC986B" w14:textId="77777777" w:rsidR="00A46C50" w:rsidRDefault="00A46C50" w:rsidP="00A46C50"/>
    <w:p w14:paraId="70A01490" w14:textId="77777777" w:rsidR="00A46C50" w:rsidRDefault="00A46C50" w:rsidP="00A46C50"/>
    <w:p w14:paraId="4841D465" w14:textId="77777777" w:rsidR="00A46C50" w:rsidRDefault="00A46C50" w:rsidP="00A46C50"/>
    <w:p w14:paraId="207DF8BD" w14:textId="77777777" w:rsidR="00A46C50" w:rsidRDefault="00A46C50" w:rsidP="00A46C50"/>
    <w:p w14:paraId="1BBC4088" w14:textId="77777777" w:rsidR="00A46C50" w:rsidRDefault="00A46C50" w:rsidP="00A46C50"/>
    <w:p w14:paraId="20045B07" w14:textId="77777777" w:rsidR="00A46C50" w:rsidRDefault="00A46C50" w:rsidP="00A46C50"/>
    <w:p w14:paraId="6224E92B" w14:textId="77777777" w:rsidR="00A46C50" w:rsidRDefault="00A46C50" w:rsidP="00A46C50"/>
    <w:p w14:paraId="3D11F75B" w14:textId="77777777" w:rsidR="00A46C50" w:rsidRDefault="00A46C50" w:rsidP="00A46C50"/>
    <w:p w14:paraId="754B24A3" w14:textId="77777777" w:rsidR="00A46C50" w:rsidRDefault="00A46C50" w:rsidP="00A46C50"/>
    <w:p w14:paraId="5EC98576" w14:textId="77777777" w:rsidR="00A46C50" w:rsidRDefault="00A46C50" w:rsidP="00A46C50"/>
    <w:p w14:paraId="7411F0A2" w14:textId="77777777" w:rsidR="00A46C50" w:rsidRDefault="00A46C50" w:rsidP="00A46C50"/>
    <w:p w14:paraId="6F495ED9" w14:textId="77777777" w:rsidR="00A46C50" w:rsidRDefault="00A46C50" w:rsidP="00A46C50"/>
    <w:p w14:paraId="6CC8AF87" w14:textId="77777777" w:rsidR="00A46C50" w:rsidRDefault="00A46C50" w:rsidP="00A46C50"/>
    <w:p w14:paraId="6A02C241" w14:textId="77777777" w:rsidR="00A46C50" w:rsidRDefault="00A46C50" w:rsidP="00A46C50"/>
    <w:p w14:paraId="06E32D54" w14:textId="77777777" w:rsidR="00A46C50" w:rsidRDefault="00A46C50" w:rsidP="00A46C50"/>
    <w:p w14:paraId="544EB0B4" w14:textId="77777777" w:rsidR="00A46C50" w:rsidRDefault="00A46C50" w:rsidP="00A46C50"/>
    <w:p w14:paraId="69DDC447" w14:textId="77777777" w:rsidR="00A46C50" w:rsidRDefault="00A46C50" w:rsidP="00A46C50"/>
    <w:p w14:paraId="7BBFBE4B" w14:textId="77777777" w:rsidR="00A46C50" w:rsidRDefault="00A46C50" w:rsidP="00A46C50"/>
    <w:p w14:paraId="05F42FAC" w14:textId="77777777" w:rsidR="00A46C50" w:rsidRDefault="00A46C50" w:rsidP="00A46C50"/>
    <w:p w14:paraId="03D586AC" w14:textId="77777777" w:rsidR="00A46C50" w:rsidRDefault="00A46C50" w:rsidP="00A46C50"/>
    <w:p w14:paraId="319C15E7" w14:textId="77777777" w:rsidR="00A46C50" w:rsidRDefault="00A46C50" w:rsidP="00A46C50"/>
    <w:p w14:paraId="686B8E23"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6130DB5F" w14:textId="77777777" w:rsidTr="00A46C50">
        <w:tc>
          <w:tcPr>
            <w:tcW w:w="9855" w:type="dxa"/>
            <w:gridSpan w:val="8"/>
            <w:tcBorders>
              <w:bottom w:val="double" w:sz="4" w:space="0" w:color="auto"/>
            </w:tcBorders>
            <w:shd w:val="clear" w:color="auto" w:fill="BDD6EE"/>
          </w:tcPr>
          <w:p w14:paraId="4C011935" w14:textId="0134FA1B" w:rsidR="00A46C50" w:rsidRDefault="00A46C50" w:rsidP="00A46C50">
            <w:pPr>
              <w:jc w:val="both"/>
              <w:rPr>
                <w:b/>
                <w:sz w:val="28"/>
              </w:rPr>
            </w:pPr>
            <w:r>
              <w:lastRenderedPageBreak/>
              <w:br w:type="page"/>
            </w:r>
            <w:r>
              <w:rPr>
                <w:b/>
                <w:sz w:val="28"/>
              </w:rPr>
              <w:t>B-III – Charakteristika studijního předmětu</w:t>
            </w:r>
          </w:p>
        </w:tc>
      </w:tr>
      <w:tr w:rsidR="00A46C50" w14:paraId="6F349F4B" w14:textId="77777777" w:rsidTr="00A46C50">
        <w:tc>
          <w:tcPr>
            <w:tcW w:w="3086" w:type="dxa"/>
            <w:tcBorders>
              <w:top w:val="double" w:sz="4" w:space="0" w:color="auto"/>
            </w:tcBorders>
            <w:shd w:val="clear" w:color="auto" w:fill="F7CAAC"/>
          </w:tcPr>
          <w:p w14:paraId="2A5CB28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413A289B" w14:textId="77777777" w:rsidR="00A46C50" w:rsidRDefault="00A46C50" w:rsidP="00A46C50">
            <w:pPr>
              <w:jc w:val="both"/>
            </w:pPr>
            <w:r>
              <w:t>Marketingová komunikace</w:t>
            </w:r>
          </w:p>
        </w:tc>
      </w:tr>
      <w:tr w:rsidR="00A46C50" w14:paraId="1C576642" w14:textId="77777777" w:rsidTr="00A46C50">
        <w:tc>
          <w:tcPr>
            <w:tcW w:w="3086" w:type="dxa"/>
            <w:shd w:val="clear" w:color="auto" w:fill="F7CAAC"/>
          </w:tcPr>
          <w:p w14:paraId="50CFEA0B" w14:textId="77777777" w:rsidR="00A46C50" w:rsidRDefault="00A46C50" w:rsidP="00A46C50">
            <w:pPr>
              <w:jc w:val="both"/>
              <w:rPr>
                <w:b/>
              </w:rPr>
            </w:pPr>
            <w:r>
              <w:rPr>
                <w:b/>
              </w:rPr>
              <w:t>Typ předmětu</w:t>
            </w:r>
          </w:p>
        </w:tc>
        <w:tc>
          <w:tcPr>
            <w:tcW w:w="3406" w:type="dxa"/>
            <w:gridSpan w:val="4"/>
          </w:tcPr>
          <w:p w14:paraId="5352941E" w14:textId="520CBBCD" w:rsidR="00A46C50" w:rsidRDefault="00CD704D" w:rsidP="00A46C50">
            <w:pPr>
              <w:jc w:val="both"/>
            </w:pPr>
            <w:r>
              <w:t>p</w:t>
            </w:r>
            <w:r w:rsidR="00A46C50">
              <w:t>ovinně volitelný „PV“</w:t>
            </w:r>
          </w:p>
        </w:tc>
        <w:tc>
          <w:tcPr>
            <w:tcW w:w="2695" w:type="dxa"/>
            <w:gridSpan w:val="2"/>
            <w:shd w:val="clear" w:color="auto" w:fill="F7CAAC"/>
          </w:tcPr>
          <w:p w14:paraId="220920DC" w14:textId="77777777" w:rsidR="00A46C50" w:rsidRDefault="00A46C50" w:rsidP="00A46C50">
            <w:pPr>
              <w:jc w:val="both"/>
            </w:pPr>
            <w:r>
              <w:rPr>
                <w:b/>
              </w:rPr>
              <w:t>doporučený ročník / semestr</w:t>
            </w:r>
          </w:p>
        </w:tc>
        <w:tc>
          <w:tcPr>
            <w:tcW w:w="668" w:type="dxa"/>
          </w:tcPr>
          <w:p w14:paraId="533E6938" w14:textId="77777777" w:rsidR="00A46C50" w:rsidRDefault="00A46C50" w:rsidP="00A46C50">
            <w:pPr>
              <w:jc w:val="both"/>
            </w:pPr>
            <w:r>
              <w:t>2/ZS</w:t>
            </w:r>
          </w:p>
        </w:tc>
      </w:tr>
      <w:tr w:rsidR="00A46C50" w14:paraId="48B9831C" w14:textId="77777777" w:rsidTr="00A46C50">
        <w:tc>
          <w:tcPr>
            <w:tcW w:w="3086" w:type="dxa"/>
            <w:shd w:val="clear" w:color="auto" w:fill="F7CAAC"/>
          </w:tcPr>
          <w:p w14:paraId="5FFAAE71" w14:textId="77777777" w:rsidR="00A46C50" w:rsidRDefault="00A46C50" w:rsidP="00A46C50">
            <w:pPr>
              <w:jc w:val="both"/>
              <w:rPr>
                <w:b/>
              </w:rPr>
            </w:pPr>
            <w:r>
              <w:rPr>
                <w:b/>
              </w:rPr>
              <w:t>Rozsah studijního předmětu</w:t>
            </w:r>
          </w:p>
        </w:tc>
        <w:tc>
          <w:tcPr>
            <w:tcW w:w="1701" w:type="dxa"/>
            <w:gridSpan w:val="2"/>
          </w:tcPr>
          <w:p w14:paraId="2F03154B" w14:textId="77777777" w:rsidR="00A46C50" w:rsidRDefault="00A46C50" w:rsidP="00A46C50">
            <w:pPr>
              <w:jc w:val="both"/>
            </w:pPr>
            <w:r>
              <w:t>13p + 13s</w:t>
            </w:r>
          </w:p>
        </w:tc>
        <w:tc>
          <w:tcPr>
            <w:tcW w:w="889" w:type="dxa"/>
            <w:shd w:val="clear" w:color="auto" w:fill="F7CAAC"/>
          </w:tcPr>
          <w:p w14:paraId="2454BBD5" w14:textId="77777777" w:rsidR="00A46C50" w:rsidRDefault="00A46C50" w:rsidP="00A46C50">
            <w:pPr>
              <w:jc w:val="both"/>
              <w:rPr>
                <w:b/>
              </w:rPr>
            </w:pPr>
            <w:r>
              <w:rPr>
                <w:b/>
              </w:rPr>
              <w:t xml:space="preserve">hod. </w:t>
            </w:r>
          </w:p>
        </w:tc>
        <w:tc>
          <w:tcPr>
            <w:tcW w:w="816" w:type="dxa"/>
          </w:tcPr>
          <w:p w14:paraId="61B6AF32" w14:textId="77777777" w:rsidR="00A46C50" w:rsidRDefault="00A46C50" w:rsidP="00A46C50">
            <w:pPr>
              <w:jc w:val="both"/>
            </w:pPr>
            <w:r>
              <w:t>26</w:t>
            </w:r>
          </w:p>
        </w:tc>
        <w:tc>
          <w:tcPr>
            <w:tcW w:w="2156" w:type="dxa"/>
            <w:shd w:val="clear" w:color="auto" w:fill="F7CAAC"/>
          </w:tcPr>
          <w:p w14:paraId="386C02AE" w14:textId="77777777" w:rsidR="00A46C50" w:rsidRDefault="00A46C50" w:rsidP="00A46C50">
            <w:pPr>
              <w:jc w:val="both"/>
              <w:rPr>
                <w:b/>
              </w:rPr>
            </w:pPr>
            <w:r>
              <w:rPr>
                <w:b/>
              </w:rPr>
              <w:t>kreditů</w:t>
            </w:r>
          </w:p>
        </w:tc>
        <w:tc>
          <w:tcPr>
            <w:tcW w:w="1207" w:type="dxa"/>
            <w:gridSpan w:val="2"/>
          </w:tcPr>
          <w:p w14:paraId="22AFAE2C" w14:textId="77777777" w:rsidR="00A46C50" w:rsidRDefault="00A46C50" w:rsidP="00A46C50">
            <w:pPr>
              <w:jc w:val="both"/>
            </w:pPr>
            <w:r>
              <w:t>4</w:t>
            </w:r>
          </w:p>
        </w:tc>
      </w:tr>
      <w:tr w:rsidR="00A46C50" w14:paraId="33C1D75E" w14:textId="77777777" w:rsidTr="00A46C50">
        <w:tc>
          <w:tcPr>
            <w:tcW w:w="3086" w:type="dxa"/>
            <w:shd w:val="clear" w:color="auto" w:fill="F7CAAC"/>
          </w:tcPr>
          <w:p w14:paraId="0FE79AB2" w14:textId="77777777" w:rsidR="00A46C50" w:rsidRDefault="00A46C50" w:rsidP="00A46C50">
            <w:pPr>
              <w:jc w:val="both"/>
              <w:rPr>
                <w:b/>
                <w:sz w:val="22"/>
              </w:rPr>
            </w:pPr>
            <w:r>
              <w:rPr>
                <w:b/>
              </w:rPr>
              <w:t>Prerekvizity, korekvizity, ekvivalence</w:t>
            </w:r>
          </w:p>
        </w:tc>
        <w:tc>
          <w:tcPr>
            <w:tcW w:w="6769" w:type="dxa"/>
            <w:gridSpan w:val="7"/>
          </w:tcPr>
          <w:p w14:paraId="43266A1E" w14:textId="04615AB4" w:rsidR="00A46C50" w:rsidRDefault="00CD704D" w:rsidP="00A46C50">
            <w:pPr>
              <w:jc w:val="both"/>
            </w:pPr>
            <w:r>
              <w:t>Ekvivalence (</w:t>
            </w:r>
            <w:r w:rsidRPr="00FE6F00">
              <w:rPr>
                <w:color w:val="000000"/>
                <w:szCs w:val="17"/>
                <w:shd w:val="clear" w:color="auto" w:fill="FFFFFF"/>
              </w:rPr>
              <w:t>Marketing Communication</w:t>
            </w:r>
            <w:r>
              <w:rPr>
                <w:color w:val="000000"/>
                <w:szCs w:val="17"/>
                <w:shd w:val="clear" w:color="auto" w:fill="FFFFFF"/>
              </w:rPr>
              <w:t>)</w:t>
            </w:r>
          </w:p>
        </w:tc>
      </w:tr>
      <w:tr w:rsidR="00A46C50" w14:paraId="13F27F31" w14:textId="77777777" w:rsidTr="00A46C50">
        <w:tc>
          <w:tcPr>
            <w:tcW w:w="3086" w:type="dxa"/>
            <w:shd w:val="clear" w:color="auto" w:fill="F7CAAC"/>
          </w:tcPr>
          <w:p w14:paraId="2E6FFC27" w14:textId="77777777" w:rsidR="00A46C50" w:rsidRDefault="00A46C50" w:rsidP="00A46C50">
            <w:pPr>
              <w:jc w:val="both"/>
              <w:rPr>
                <w:b/>
              </w:rPr>
            </w:pPr>
            <w:r>
              <w:rPr>
                <w:b/>
              </w:rPr>
              <w:t>Způsob ověření studijních výsledků</w:t>
            </w:r>
          </w:p>
        </w:tc>
        <w:tc>
          <w:tcPr>
            <w:tcW w:w="3406" w:type="dxa"/>
            <w:gridSpan w:val="4"/>
          </w:tcPr>
          <w:p w14:paraId="19293731" w14:textId="77777777" w:rsidR="00A46C50" w:rsidRDefault="00A46C50" w:rsidP="00A46C50">
            <w:pPr>
              <w:jc w:val="both"/>
            </w:pPr>
            <w:r>
              <w:t>zápočet, zkouška</w:t>
            </w:r>
          </w:p>
        </w:tc>
        <w:tc>
          <w:tcPr>
            <w:tcW w:w="2156" w:type="dxa"/>
            <w:shd w:val="clear" w:color="auto" w:fill="F7CAAC"/>
          </w:tcPr>
          <w:p w14:paraId="5D37102A" w14:textId="77777777" w:rsidR="00A46C50" w:rsidRDefault="00A46C50" w:rsidP="00A46C50">
            <w:pPr>
              <w:jc w:val="both"/>
              <w:rPr>
                <w:b/>
              </w:rPr>
            </w:pPr>
            <w:r>
              <w:rPr>
                <w:b/>
              </w:rPr>
              <w:t>Forma výuky</w:t>
            </w:r>
          </w:p>
        </w:tc>
        <w:tc>
          <w:tcPr>
            <w:tcW w:w="1207" w:type="dxa"/>
            <w:gridSpan w:val="2"/>
          </w:tcPr>
          <w:p w14:paraId="24741265" w14:textId="77777777" w:rsidR="00A46C50" w:rsidRDefault="00A46C50" w:rsidP="00A46C50">
            <w:pPr>
              <w:jc w:val="both"/>
            </w:pPr>
            <w:r>
              <w:t>přednáška, seminář</w:t>
            </w:r>
          </w:p>
        </w:tc>
      </w:tr>
      <w:tr w:rsidR="00A46C50" w14:paraId="2458FC1A" w14:textId="77777777" w:rsidTr="00A46C50">
        <w:tc>
          <w:tcPr>
            <w:tcW w:w="3086" w:type="dxa"/>
            <w:shd w:val="clear" w:color="auto" w:fill="F7CAAC"/>
          </w:tcPr>
          <w:p w14:paraId="59062DC0"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8E26991" w14:textId="41C5AA87" w:rsidR="00A46C50" w:rsidRDefault="00A46C50" w:rsidP="00CD704D">
            <w:pPr>
              <w:jc w:val="both"/>
            </w:pPr>
            <w:r>
              <w:t>Požadavky k</w:t>
            </w:r>
            <w:r w:rsidR="00CD704D">
              <w:t> </w:t>
            </w:r>
            <w:r>
              <w:t>zápočtu</w:t>
            </w:r>
            <w:r w:rsidR="00CD704D">
              <w:t xml:space="preserve">: </w:t>
            </w:r>
            <w:r>
              <w:t>doporučená účast na přednáškách</w:t>
            </w:r>
            <w:r w:rsidR="00CD704D">
              <w:t xml:space="preserve">; </w:t>
            </w:r>
            <w:r>
              <w:t xml:space="preserve">zpracování seminární práce </w:t>
            </w:r>
          </w:p>
          <w:p w14:paraId="52871C64" w14:textId="5EC417CF" w:rsidR="00A46C50" w:rsidRDefault="00A46C50" w:rsidP="00CD704D">
            <w:pPr>
              <w:jc w:val="both"/>
            </w:pPr>
            <w:r>
              <w:t>Požadavky ke zkoušce</w:t>
            </w:r>
            <w:r w:rsidR="00CD704D">
              <w:t xml:space="preserve">: zkouška </w:t>
            </w:r>
            <w:r>
              <w:t>písemnou formou</w:t>
            </w:r>
          </w:p>
        </w:tc>
      </w:tr>
      <w:tr w:rsidR="00A46C50" w14:paraId="271E7E7E" w14:textId="77777777" w:rsidTr="00A46C50">
        <w:trPr>
          <w:trHeight w:val="122"/>
        </w:trPr>
        <w:tc>
          <w:tcPr>
            <w:tcW w:w="9855" w:type="dxa"/>
            <w:gridSpan w:val="8"/>
            <w:tcBorders>
              <w:top w:val="nil"/>
            </w:tcBorders>
          </w:tcPr>
          <w:p w14:paraId="04CC27C6" w14:textId="77777777" w:rsidR="00A46C50" w:rsidRDefault="00A46C50" w:rsidP="00A46C50">
            <w:pPr>
              <w:jc w:val="both"/>
            </w:pPr>
          </w:p>
        </w:tc>
      </w:tr>
      <w:tr w:rsidR="00A46C50" w:rsidRPr="007358F8" w14:paraId="5D395F64" w14:textId="77777777" w:rsidTr="00A46C50">
        <w:trPr>
          <w:trHeight w:val="197"/>
        </w:trPr>
        <w:tc>
          <w:tcPr>
            <w:tcW w:w="3086" w:type="dxa"/>
            <w:tcBorders>
              <w:top w:val="nil"/>
            </w:tcBorders>
            <w:shd w:val="clear" w:color="auto" w:fill="F7CAAC"/>
          </w:tcPr>
          <w:p w14:paraId="57E77E04" w14:textId="77777777" w:rsidR="00A46C50" w:rsidRDefault="00A46C50" w:rsidP="00A46C50">
            <w:pPr>
              <w:jc w:val="both"/>
              <w:rPr>
                <w:b/>
              </w:rPr>
            </w:pPr>
            <w:r>
              <w:rPr>
                <w:b/>
              </w:rPr>
              <w:t>Garant předmětu</w:t>
            </w:r>
          </w:p>
        </w:tc>
        <w:tc>
          <w:tcPr>
            <w:tcW w:w="6769" w:type="dxa"/>
            <w:gridSpan w:val="7"/>
            <w:tcBorders>
              <w:top w:val="nil"/>
            </w:tcBorders>
          </w:tcPr>
          <w:p w14:paraId="66DA3BEA" w14:textId="77777777" w:rsidR="00A46C50" w:rsidRPr="007358F8" w:rsidRDefault="00A46C50" w:rsidP="00A46C50">
            <w:r w:rsidRPr="007358F8">
              <w:t>Ing. Petra Barešová, BA (Hons), MSc., Ph.D.</w:t>
            </w:r>
          </w:p>
        </w:tc>
      </w:tr>
      <w:tr w:rsidR="00C40F92" w14:paraId="396E1909" w14:textId="77777777" w:rsidTr="00A46C50">
        <w:trPr>
          <w:trHeight w:val="243"/>
        </w:trPr>
        <w:tc>
          <w:tcPr>
            <w:tcW w:w="3086" w:type="dxa"/>
            <w:tcBorders>
              <w:top w:val="nil"/>
            </w:tcBorders>
            <w:shd w:val="clear" w:color="auto" w:fill="F7CAAC"/>
          </w:tcPr>
          <w:p w14:paraId="7D0D61EE" w14:textId="77777777" w:rsidR="00C40F92" w:rsidRDefault="00C40F92" w:rsidP="00C40F92">
            <w:pPr>
              <w:jc w:val="both"/>
              <w:rPr>
                <w:b/>
              </w:rPr>
            </w:pPr>
            <w:r>
              <w:rPr>
                <w:b/>
              </w:rPr>
              <w:t>Zapojení garanta do výuky předmětu</w:t>
            </w:r>
          </w:p>
        </w:tc>
        <w:tc>
          <w:tcPr>
            <w:tcW w:w="6769" w:type="dxa"/>
            <w:gridSpan w:val="7"/>
            <w:tcBorders>
              <w:top w:val="nil"/>
            </w:tcBorders>
          </w:tcPr>
          <w:p w14:paraId="2467B3EC" w14:textId="6503428B"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499D0DD8" w14:textId="77777777" w:rsidTr="00A46C50">
        <w:tc>
          <w:tcPr>
            <w:tcW w:w="3086" w:type="dxa"/>
            <w:shd w:val="clear" w:color="auto" w:fill="F7CAAC"/>
          </w:tcPr>
          <w:p w14:paraId="4FC33FDE" w14:textId="77777777" w:rsidR="00C40F92" w:rsidRDefault="00C40F92" w:rsidP="00C40F92">
            <w:pPr>
              <w:jc w:val="both"/>
              <w:rPr>
                <w:b/>
              </w:rPr>
            </w:pPr>
            <w:r>
              <w:rPr>
                <w:b/>
              </w:rPr>
              <w:t>Vyučující</w:t>
            </w:r>
          </w:p>
        </w:tc>
        <w:tc>
          <w:tcPr>
            <w:tcW w:w="6769" w:type="dxa"/>
            <w:gridSpan w:val="7"/>
            <w:tcBorders>
              <w:bottom w:val="nil"/>
            </w:tcBorders>
          </w:tcPr>
          <w:p w14:paraId="190756E3" w14:textId="760454C9"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21318738" w14:textId="77777777" w:rsidTr="00A46C50">
        <w:trPr>
          <w:trHeight w:val="270"/>
        </w:trPr>
        <w:tc>
          <w:tcPr>
            <w:tcW w:w="9855" w:type="dxa"/>
            <w:gridSpan w:val="8"/>
            <w:tcBorders>
              <w:top w:val="nil"/>
            </w:tcBorders>
          </w:tcPr>
          <w:p w14:paraId="2928E6F8" w14:textId="77777777" w:rsidR="00C40F92" w:rsidRDefault="00C40F92" w:rsidP="00C40F92">
            <w:pPr>
              <w:jc w:val="both"/>
            </w:pPr>
          </w:p>
        </w:tc>
      </w:tr>
      <w:tr w:rsidR="00C40F92" w14:paraId="5A840045" w14:textId="77777777" w:rsidTr="00A46C50">
        <w:tc>
          <w:tcPr>
            <w:tcW w:w="3086" w:type="dxa"/>
            <w:shd w:val="clear" w:color="auto" w:fill="F7CAAC"/>
          </w:tcPr>
          <w:p w14:paraId="041D41FE" w14:textId="77777777" w:rsidR="00C40F92" w:rsidRDefault="00C40F92" w:rsidP="00C40F92">
            <w:pPr>
              <w:jc w:val="both"/>
              <w:rPr>
                <w:b/>
              </w:rPr>
            </w:pPr>
            <w:r>
              <w:rPr>
                <w:b/>
              </w:rPr>
              <w:t>Stručná anotace předmětu</w:t>
            </w:r>
          </w:p>
        </w:tc>
        <w:tc>
          <w:tcPr>
            <w:tcW w:w="6769" w:type="dxa"/>
            <w:gridSpan w:val="7"/>
            <w:tcBorders>
              <w:bottom w:val="nil"/>
            </w:tcBorders>
          </w:tcPr>
          <w:p w14:paraId="71796E29" w14:textId="77777777" w:rsidR="00C40F92" w:rsidRDefault="00C40F92" w:rsidP="00C40F92">
            <w:pPr>
              <w:jc w:val="both"/>
            </w:pPr>
          </w:p>
        </w:tc>
      </w:tr>
      <w:tr w:rsidR="00C40F92" w14:paraId="2EE3E46A" w14:textId="77777777" w:rsidTr="00A46C50">
        <w:trPr>
          <w:trHeight w:val="3672"/>
        </w:trPr>
        <w:tc>
          <w:tcPr>
            <w:tcW w:w="9855" w:type="dxa"/>
            <w:gridSpan w:val="8"/>
            <w:tcBorders>
              <w:top w:val="nil"/>
              <w:bottom w:val="single" w:sz="12" w:space="0" w:color="auto"/>
            </w:tcBorders>
          </w:tcPr>
          <w:p w14:paraId="150B4E21"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6DC11383" w14:textId="77777777" w:rsidR="00C40F92" w:rsidRPr="001B13CE" w:rsidRDefault="00C40F92" w:rsidP="00C40F92">
            <w:pPr>
              <w:jc w:val="both"/>
              <w:rPr>
                <w:u w:val="single"/>
              </w:rPr>
            </w:pPr>
            <w:r w:rsidRPr="001B13CE">
              <w:rPr>
                <w:u w:val="single"/>
              </w:rPr>
              <w:t>Základní témata:</w:t>
            </w:r>
          </w:p>
          <w:p w14:paraId="23168C64" w14:textId="77777777" w:rsidR="00C40F92" w:rsidRDefault="00C40F92" w:rsidP="00110F40">
            <w:pPr>
              <w:pStyle w:val="Odstavecseseznamem"/>
              <w:numPr>
                <w:ilvl w:val="0"/>
                <w:numId w:val="26"/>
              </w:numPr>
              <w:ind w:left="391" w:hanging="284"/>
              <w:jc w:val="both"/>
            </w:pPr>
            <w:r>
              <w:t>Marketing 4.0 a jeho vliv na marketingovou komunikaci.</w:t>
            </w:r>
          </w:p>
          <w:p w14:paraId="33149F49" w14:textId="77777777" w:rsidR="00C40F92" w:rsidRDefault="00C40F92" w:rsidP="00110F40">
            <w:pPr>
              <w:pStyle w:val="Odstavecseseznamem"/>
              <w:numPr>
                <w:ilvl w:val="0"/>
                <w:numId w:val="26"/>
              </w:numPr>
              <w:ind w:left="391" w:hanging="284"/>
              <w:jc w:val="both"/>
            </w:pPr>
            <w:r>
              <w:t>Úloha marketingové komunikace v marketingovém mixu.</w:t>
            </w:r>
          </w:p>
          <w:p w14:paraId="392F8DE2" w14:textId="77777777" w:rsidR="00C40F92" w:rsidRDefault="00C40F92" w:rsidP="00110F40">
            <w:pPr>
              <w:pStyle w:val="Odstavecseseznamem"/>
              <w:numPr>
                <w:ilvl w:val="0"/>
                <w:numId w:val="26"/>
              </w:numPr>
              <w:ind w:left="391" w:hanging="284"/>
              <w:jc w:val="both"/>
            </w:pPr>
            <w:r>
              <w:t>Komunikace a komunikační proces, integrovaná marketingová komunikace.</w:t>
            </w:r>
          </w:p>
          <w:p w14:paraId="7062F330" w14:textId="77777777" w:rsidR="00C40F92" w:rsidRDefault="00C40F92" w:rsidP="00110F40">
            <w:pPr>
              <w:pStyle w:val="Odstavecseseznamem"/>
              <w:numPr>
                <w:ilvl w:val="0"/>
                <w:numId w:val="26"/>
              </w:numPr>
              <w:ind w:left="391" w:hanging="284"/>
              <w:jc w:val="both"/>
            </w:pPr>
            <w:r>
              <w:t>Marketingový komunikační plán.</w:t>
            </w:r>
          </w:p>
          <w:p w14:paraId="1F185B58" w14:textId="77777777" w:rsidR="00C40F92" w:rsidRDefault="00C40F92" w:rsidP="00110F40">
            <w:pPr>
              <w:pStyle w:val="Odstavecseseznamem"/>
              <w:numPr>
                <w:ilvl w:val="0"/>
                <w:numId w:val="26"/>
              </w:numPr>
              <w:ind w:left="391" w:hanging="284"/>
              <w:jc w:val="both"/>
            </w:pPr>
            <w:r>
              <w:t>Tradiční formy marketingové komunikace.</w:t>
            </w:r>
          </w:p>
          <w:p w14:paraId="04750FD2" w14:textId="77777777" w:rsidR="00C40F92" w:rsidRDefault="00C40F92" w:rsidP="00110F40">
            <w:pPr>
              <w:pStyle w:val="Odstavecseseznamem"/>
              <w:numPr>
                <w:ilvl w:val="0"/>
                <w:numId w:val="26"/>
              </w:numPr>
              <w:ind w:left="391" w:hanging="284"/>
              <w:jc w:val="both"/>
            </w:pPr>
            <w:r>
              <w:t>Moderní (a netradiční) formy marketingové komunikace.</w:t>
            </w:r>
          </w:p>
          <w:p w14:paraId="19EC9E65" w14:textId="77777777" w:rsidR="00C40F92" w:rsidRDefault="00C40F92" w:rsidP="00110F40">
            <w:pPr>
              <w:pStyle w:val="Odstavecseseznamem"/>
              <w:numPr>
                <w:ilvl w:val="0"/>
                <w:numId w:val="26"/>
              </w:numPr>
              <w:ind w:left="391" w:hanging="284"/>
              <w:jc w:val="both"/>
            </w:pPr>
            <w:r>
              <w:t>Hodnocení efektivity komunikačních kampaní.</w:t>
            </w:r>
          </w:p>
          <w:p w14:paraId="25853786" w14:textId="77777777" w:rsidR="00C40F92" w:rsidRDefault="00C40F92" w:rsidP="00110F40">
            <w:pPr>
              <w:pStyle w:val="Odstavecseseznamem"/>
              <w:numPr>
                <w:ilvl w:val="0"/>
                <w:numId w:val="26"/>
              </w:numPr>
              <w:ind w:left="391" w:hanging="284"/>
              <w:jc w:val="both"/>
            </w:pPr>
            <w:r>
              <w:t>Reklamní agentura, komunikace firmy s reklamní agenturou.</w:t>
            </w:r>
          </w:p>
          <w:p w14:paraId="02AFD751" w14:textId="77777777" w:rsidR="00C40F92" w:rsidRDefault="00C40F92" w:rsidP="00110F40">
            <w:pPr>
              <w:pStyle w:val="Odstavecseseznamem"/>
              <w:numPr>
                <w:ilvl w:val="0"/>
                <w:numId w:val="26"/>
              </w:numPr>
              <w:ind w:left="391" w:hanging="284"/>
              <w:jc w:val="both"/>
            </w:pPr>
            <w:r>
              <w:t>Příklady a inspirace z praxe</w:t>
            </w:r>
          </w:p>
        </w:tc>
      </w:tr>
      <w:tr w:rsidR="00C40F92" w14:paraId="3CCC80E9" w14:textId="77777777" w:rsidTr="00A46C50">
        <w:trPr>
          <w:trHeight w:val="265"/>
        </w:trPr>
        <w:tc>
          <w:tcPr>
            <w:tcW w:w="3653" w:type="dxa"/>
            <w:gridSpan w:val="2"/>
            <w:tcBorders>
              <w:top w:val="nil"/>
            </w:tcBorders>
            <w:shd w:val="clear" w:color="auto" w:fill="F7CAAC"/>
          </w:tcPr>
          <w:p w14:paraId="77BE93D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653BA8ED" w14:textId="77777777" w:rsidR="00C40F92" w:rsidRDefault="00C40F92" w:rsidP="00C40F92">
            <w:pPr>
              <w:jc w:val="both"/>
            </w:pPr>
          </w:p>
        </w:tc>
      </w:tr>
      <w:tr w:rsidR="00C40F92" w14:paraId="07F1147D" w14:textId="77777777" w:rsidTr="00A46C50">
        <w:trPr>
          <w:trHeight w:val="1497"/>
        </w:trPr>
        <w:tc>
          <w:tcPr>
            <w:tcW w:w="9855" w:type="dxa"/>
            <w:gridSpan w:val="8"/>
            <w:tcBorders>
              <w:top w:val="nil"/>
            </w:tcBorders>
          </w:tcPr>
          <w:p w14:paraId="0C7A4B4E" w14:textId="77777777" w:rsidR="00C40F92" w:rsidRPr="007358F8" w:rsidRDefault="00C40F92" w:rsidP="00C40F92">
            <w:pPr>
              <w:jc w:val="both"/>
              <w:rPr>
                <w:b/>
                <w:bCs/>
              </w:rPr>
            </w:pPr>
            <w:r w:rsidRPr="00CA4834">
              <w:rPr>
                <w:b/>
                <w:bCs/>
              </w:rPr>
              <w:t>Povinná literatura</w:t>
            </w:r>
          </w:p>
          <w:p w14:paraId="4AA7AEF3" w14:textId="46AE5163" w:rsidR="00C40F92" w:rsidRDefault="00C40F92" w:rsidP="00C40F92">
            <w:pPr>
              <w:jc w:val="both"/>
            </w:pPr>
            <w:r>
              <w:t xml:space="preserve">KARLÍČEK, M. </w:t>
            </w:r>
            <w:r w:rsidRPr="007358F8">
              <w:rPr>
                <w:i/>
              </w:rPr>
              <w:t>Marketingová komunikace: jak komunikovat na našem trhu</w:t>
            </w:r>
            <w:r>
              <w:t>. 1. vyd. Praha: Grada, 2011</w:t>
            </w:r>
            <w:r w:rsidR="00110F40">
              <w:t>.</w:t>
            </w:r>
            <w:r>
              <w:t xml:space="preserve"> ISBN 978-80-247-3541-2.</w:t>
            </w:r>
          </w:p>
          <w:p w14:paraId="1DEF8249" w14:textId="7AD8F733" w:rsidR="00C40F92" w:rsidRDefault="00C40F92" w:rsidP="00C40F92">
            <w:pPr>
              <w:jc w:val="both"/>
            </w:pPr>
            <w:r>
              <w:t xml:space="preserve">FREY, P. </w:t>
            </w:r>
            <w:r w:rsidRPr="007358F8">
              <w:rPr>
                <w:i/>
              </w:rPr>
              <w:t>Marketingová komunikace: nové trendy 3.0</w:t>
            </w:r>
            <w:r>
              <w:t>. Praha</w:t>
            </w:r>
            <w:r w:rsidR="00110F40">
              <w:t xml:space="preserve">: </w:t>
            </w:r>
            <w:r w:rsidR="00110F40" w:rsidRPr="00110F40">
              <w:t>Management Press</w:t>
            </w:r>
            <w:r>
              <w:t>, 2011</w:t>
            </w:r>
            <w:r w:rsidR="00110F40">
              <w:t>.</w:t>
            </w:r>
            <w:r>
              <w:t xml:space="preserve"> ISBN 978-80-7261-237-6.</w:t>
            </w:r>
          </w:p>
          <w:p w14:paraId="0865F47A" w14:textId="4F1C159A" w:rsidR="00C40F92" w:rsidRPr="00FD3A4E" w:rsidRDefault="00C40F92" w:rsidP="00C40F92">
            <w:pPr>
              <w:jc w:val="both"/>
            </w:pPr>
            <w:r>
              <w:t xml:space="preserve">PŘIKRYLOVÁ, J. </w:t>
            </w:r>
            <w:r w:rsidRPr="007358F8">
              <w:rPr>
                <w:i/>
              </w:rPr>
              <w:t>Moderní marketingová komunikace</w:t>
            </w:r>
            <w:r>
              <w:t>. 1. vyd. Praha: Grada, 2010</w:t>
            </w:r>
            <w:r w:rsidR="00110F40">
              <w:t>.</w:t>
            </w:r>
            <w:r>
              <w:t xml:space="preserve"> ISBN 978-80-247-3622-8.</w:t>
            </w:r>
          </w:p>
          <w:p w14:paraId="4A60AA83" w14:textId="77777777" w:rsidR="00C40F92" w:rsidRDefault="00C40F92" w:rsidP="00C40F92">
            <w:pPr>
              <w:jc w:val="both"/>
              <w:rPr>
                <w:b/>
                <w:bCs/>
              </w:rPr>
            </w:pPr>
            <w:r w:rsidRPr="00CA4834">
              <w:rPr>
                <w:b/>
                <w:bCs/>
              </w:rPr>
              <w:t>Doporučená literatura</w:t>
            </w:r>
          </w:p>
          <w:p w14:paraId="797A3449" w14:textId="3C9F477D"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110F40">
              <w:rPr>
                <w:i/>
              </w:rPr>
              <w:t>Advertising and promotion: an integrated marketing communications perspective</w:t>
            </w:r>
            <w:r>
              <w:t>. 2015, ISBN 978-981-4575-11-9.</w:t>
            </w:r>
          </w:p>
          <w:p w14:paraId="6034C669" w14:textId="6C638F0A" w:rsidR="00C40F92" w:rsidRDefault="00C40F92" w:rsidP="00C40F92">
            <w:pPr>
              <w:jc w:val="both"/>
            </w:pPr>
            <w:r>
              <w:t>CLOW, K</w:t>
            </w:r>
            <w:r w:rsidR="00110F40">
              <w:t>.</w:t>
            </w:r>
            <w:r>
              <w:t xml:space="preserve"> E.</w:t>
            </w:r>
            <w:r w:rsidR="00110F40">
              <w:t>,</w:t>
            </w:r>
            <w:r>
              <w:t xml:space="preserve"> BAACK</w:t>
            </w:r>
            <w:r w:rsidR="00110F40">
              <w:t>, D</w:t>
            </w:r>
            <w:r>
              <w:t xml:space="preserve">. </w:t>
            </w:r>
            <w:r w:rsidRPr="00110F40">
              <w:rPr>
                <w:i/>
              </w:rPr>
              <w:t>Integrated advertising, promotion, and marketing communications</w:t>
            </w:r>
            <w:r w:rsidR="00110F40">
              <w:rPr>
                <w:i/>
              </w:rPr>
              <w:t>.</w:t>
            </w:r>
            <w:r>
              <w:t xml:space="preserve"> Harlow, Essex, England, 2012</w:t>
            </w:r>
            <w:r w:rsidR="00110F40">
              <w:t>.</w:t>
            </w:r>
            <w:r>
              <w:t xml:space="preserve"> ISBN 978-0-273-75328-5.</w:t>
            </w:r>
          </w:p>
          <w:p w14:paraId="63AC8794" w14:textId="72A85EE3" w:rsidR="00C40F92" w:rsidRDefault="00C40F92" w:rsidP="00C40F92">
            <w:pPr>
              <w:jc w:val="both"/>
            </w:pPr>
            <w:r>
              <w:t>SMITH, P. R.</w:t>
            </w:r>
            <w:r w:rsidR="00110F40">
              <w:t>,</w:t>
            </w:r>
            <w:r>
              <w:t xml:space="preserve"> ZOOK</w:t>
            </w:r>
            <w:r w:rsidR="00110F40">
              <w:t>, Z</w:t>
            </w:r>
            <w:r>
              <w:t xml:space="preserve">. </w:t>
            </w:r>
            <w:r w:rsidRPr="00110F40">
              <w:rPr>
                <w:i/>
              </w:rPr>
              <w:t>Marketing communications: offline and online integration, engagement and analytics</w:t>
            </w:r>
            <w:r>
              <w:t>. London, 2016</w:t>
            </w:r>
            <w:r w:rsidR="00110F40">
              <w:t>.</w:t>
            </w:r>
            <w:r>
              <w:t xml:space="preserve"> ISBN 978-0-7494-7340-2.</w:t>
            </w:r>
          </w:p>
          <w:p w14:paraId="6CDA2602" w14:textId="1908C6AF" w:rsidR="00C40F92" w:rsidRDefault="00C40F92" w:rsidP="00C40F92">
            <w:pPr>
              <w:jc w:val="both"/>
            </w:pPr>
            <w:r>
              <w:t xml:space="preserve">VYSEKALOVÁ, J. </w:t>
            </w:r>
            <w:r w:rsidRPr="00110F40">
              <w:rPr>
                <w:i/>
              </w:rPr>
              <w:t>Psychologie reklamy</w:t>
            </w:r>
            <w:r>
              <w:t>. Praha: Grada, 2012</w:t>
            </w:r>
            <w:r w:rsidR="00110F40">
              <w:t>.</w:t>
            </w:r>
            <w:r>
              <w:t xml:space="preserve"> ISBN 978-80-247-4005-8.</w:t>
            </w:r>
          </w:p>
        </w:tc>
      </w:tr>
      <w:tr w:rsidR="00C40F92" w14:paraId="44F1B504"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ABB954" w14:textId="77777777" w:rsidR="00C40F92" w:rsidRDefault="00C40F92" w:rsidP="00C40F92">
            <w:pPr>
              <w:jc w:val="center"/>
              <w:rPr>
                <w:b/>
              </w:rPr>
            </w:pPr>
            <w:r>
              <w:rPr>
                <w:b/>
              </w:rPr>
              <w:t>Informace ke kombinované nebo distanční formě</w:t>
            </w:r>
          </w:p>
        </w:tc>
      </w:tr>
      <w:tr w:rsidR="00C40F92" w14:paraId="6D53BF1C" w14:textId="77777777" w:rsidTr="00A46C50">
        <w:tc>
          <w:tcPr>
            <w:tcW w:w="4787" w:type="dxa"/>
            <w:gridSpan w:val="3"/>
            <w:tcBorders>
              <w:top w:val="single" w:sz="2" w:space="0" w:color="auto"/>
            </w:tcBorders>
            <w:shd w:val="clear" w:color="auto" w:fill="F7CAAC"/>
          </w:tcPr>
          <w:p w14:paraId="07BA2AB5" w14:textId="77777777" w:rsidR="00C40F92" w:rsidRDefault="00C40F92" w:rsidP="00C40F92">
            <w:pPr>
              <w:jc w:val="both"/>
            </w:pPr>
            <w:r>
              <w:rPr>
                <w:b/>
              </w:rPr>
              <w:t>Rozsah konzultací (soustředění)</w:t>
            </w:r>
          </w:p>
        </w:tc>
        <w:tc>
          <w:tcPr>
            <w:tcW w:w="889" w:type="dxa"/>
            <w:tcBorders>
              <w:top w:val="single" w:sz="2" w:space="0" w:color="auto"/>
            </w:tcBorders>
          </w:tcPr>
          <w:p w14:paraId="0C05037A" w14:textId="77777777" w:rsidR="00C40F92" w:rsidRDefault="00C40F92" w:rsidP="00C40F92">
            <w:pPr>
              <w:jc w:val="both"/>
            </w:pPr>
            <w:r>
              <w:t>10</w:t>
            </w:r>
          </w:p>
        </w:tc>
        <w:tc>
          <w:tcPr>
            <w:tcW w:w="4179" w:type="dxa"/>
            <w:gridSpan w:val="4"/>
            <w:tcBorders>
              <w:top w:val="single" w:sz="2" w:space="0" w:color="auto"/>
            </w:tcBorders>
            <w:shd w:val="clear" w:color="auto" w:fill="F7CAAC"/>
          </w:tcPr>
          <w:p w14:paraId="376308C2" w14:textId="77777777" w:rsidR="00C40F92" w:rsidRDefault="00C40F92" w:rsidP="00C40F92">
            <w:pPr>
              <w:jc w:val="both"/>
              <w:rPr>
                <w:b/>
              </w:rPr>
            </w:pPr>
            <w:r>
              <w:rPr>
                <w:b/>
              </w:rPr>
              <w:t xml:space="preserve">hodin </w:t>
            </w:r>
          </w:p>
        </w:tc>
      </w:tr>
      <w:tr w:rsidR="00C40F92" w14:paraId="25FDFE7E" w14:textId="77777777" w:rsidTr="00A46C50">
        <w:tc>
          <w:tcPr>
            <w:tcW w:w="9855" w:type="dxa"/>
            <w:gridSpan w:val="8"/>
            <w:shd w:val="clear" w:color="auto" w:fill="F7CAAC"/>
          </w:tcPr>
          <w:p w14:paraId="40D77DB2" w14:textId="77777777" w:rsidR="00C40F92" w:rsidRDefault="00C40F92" w:rsidP="00C40F92">
            <w:pPr>
              <w:jc w:val="both"/>
              <w:rPr>
                <w:b/>
              </w:rPr>
            </w:pPr>
            <w:r>
              <w:rPr>
                <w:b/>
              </w:rPr>
              <w:t>Informace o způsobu kontaktu s vyučujícím</w:t>
            </w:r>
          </w:p>
        </w:tc>
      </w:tr>
      <w:tr w:rsidR="00C40F92" w14:paraId="7E3159AB" w14:textId="77777777" w:rsidTr="00CD704D">
        <w:trPr>
          <w:trHeight w:val="767"/>
        </w:trPr>
        <w:tc>
          <w:tcPr>
            <w:tcW w:w="9855" w:type="dxa"/>
            <w:gridSpan w:val="8"/>
          </w:tcPr>
          <w:p w14:paraId="0149904C" w14:textId="562E95AD"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16290FC" w14:textId="77777777" w:rsidR="00CD704D" w:rsidRDefault="00CD70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D704D" w14:paraId="313F37AF" w14:textId="77777777" w:rsidTr="00CD704D">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502A34A" w14:textId="12946139" w:rsidR="00CD704D" w:rsidRPr="00CD704D" w:rsidRDefault="00CD704D" w:rsidP="00CD704D">
            <w:pPr>
              <w:jc w:val="both"/>
            </w:pPr>
            <w:r>
              <w:rPr>
                <w:b/>
                <w:sz w:val="28"/>
              </w:rPr>
              <w:lastRenderedPageBreak/>
              <w:t>B-III – Charakteristika studijního předmětu</w:t>
            </w:r>
          </w:p>
        </w:tc>
      </w:tr>
      <w:tr w:rsidR="00CD704D" w14:paraId="4B6B4567" w14:textId="77777777" w:rsidTr="00CD704D">
        <w:tc>
          <w:tcPr>
            <w:tcW w:w="3086" w:type="dxa"/>
            <w:tcBorders>
              <w:top w:val="double" w:sz="4" w:space="0" w:color="auto"/>
            </w:tcBorders>
            <w:shd w:val="clear" w:color="auto" w:fill="F7CAAC"/>
          </w:tcPr>
          <w:p w14:paraId="6147FA55" w14:textId="77777777" w:rsidR="00CD704D" w:rsidRDefault="00CD704D" w:rsidP="00CD704D">
            <w:pPr>
              <w:jc w:val="both"/>
              <w:rPr>
                <w:b/>
              </w:rPr>
            </w:pPr>
            <w:r>
              <w:rPr>
                <w:b/>
              </w:rPr>
              <w:t>Název studijního předmětu</w:t>
            </w:r>
          </w:p>
        </w:tc>
        <w:tc>
          <w:tcPr>
            <w:tcW w:w="6769" w:type="dxa"/>
            <w:gridSpan w:val="7"/>
            <w:tcBorders>
              <w:top w:val="double" w:sz="4" w:space="0" w:color="auto"/>
            </w:tcBorders>
          </w:tcPr>
          <w:p w14:paraId="215B6CD7" w14:textId="2AB53D57" w:rsidR="00CD704D" w:rsidRDefault="00CD704D" w:rsidP="00CD704D">
            <w:pPr>
              <w:jc w:val="both"/>
            </w:pPr>
            <w:r w:rsidRPr="00FE6F00">
              <w:rPr>
                <w:color w:val="000000"/>
                <w:szCs w:val="17"/>
                <w:shd w:val="clear" w:color="auto" w:fill="FFFFFF"/>
              </w:rPr>
              <w:t>Marketing Communication</w:t>
            </w:r>
          </w:p>
        </w:tc>
      </w:tr>
      <w:tr w:rsidR="00CD704D" w14:paraId="1A29749A" w14:textId="77777777" w:rsidTr="00CD704D">
        <w:tc>
          <w:tcPr>
            <w:tcW w:w="3086" w:type="dxa"/>
            <w:shd w:val="clear" w:color="auto" w:fill="F7CAAC"/>
          </w:tcPr>
          <w:p w14:paraId="6D525D54" w14:textId="77777777" w:rsidR="00CD704D" w:rsidRDefault="00CD704D" w:rsidP="00CD704D">
            <w:pPr>
              <w:jc w:val="both"/>
              <w:rPr>
                <w:b/>
              </w:rPr>
            </w:pPr>
            <w:r>
              <w:rPr>
                <w:b/>
              </w:rPr>
              <w:t>Typ předmětu</w:t>
            </w:r>
          </w:p>
        </w:tc>
        <w:tc>
          <w:tcPr>
            <w:tcW w:w="3406" w:type="dxa"/>
            <w:gridSpan w:val="4"/>
          </w:tcPr>
          <w:p w14:paraId="0BD34259" w14:textId="77777777" w:rsidR="00CD704D" w:rsidRDefault="00CD704D" w:rsidP="00CD704D">
            <w:pPr>
              <w:jc w:val="both"/>
            </w:pPr>
            <w:r>
              <w:t>povinně volitelný „PV“</w:t>
            </w:r>
          </w:p>
        </w:tc>
        <w:tc>
          <w:tcPr>
            <w:tcW w:w="2695" w:type="dxa"/>
            <w:gridSpan w:val="2"/>
            <w:shd w:val="clear" w:color="auto" w:fill="F7CAAC"/>
          </w:tcPr>
          <w:p w14:paraId="42A51A49" w14:textId="77777777" w:rsidR="00CD704D" w:rsidRDefault="00CD704D" w:rsidP="00CD704D">
            <w:pPr>
              <w:jc w:val="both"/>
            </w:pPr>
            <w:r>
              <w:rPr>
                <w:b/>
              </w:rPr>
              <w:t>doporučený ročník / semestr</w:t>
            </w:r>
          </w:p>
        </w:tc>
        <w:tc>
          <w:tcPr>
            <w:tcW w:w="668" w:type="dxa"/>
          </w:tcPr>
          <w:p w14:paraId="52EE4713" w14:textId="77777777" w:rsidR="00CD704D" w:rsidRDefault="00CD704D" w:rsidP="00CD704D">
            <w:pPr>
              <w:jc w:val="both"/>
            </w:pPr>
            <w:r>
              <w:t>2/ZS</w:t>
            </w:r>
          </w:p>
        </w:tc>
      </w:tr>
      <w:tr w:rsidR="00CD704D" w14:paraId="5B4B1785" w14:textId="77777777" w:rsidTr="00CD704D">
        <w:tc>
          <w:tcPr>
            <w:tcW w:w="3086" w:type="dxa"/>
            <w:shd w:val="clear" w:color="auto" w:fill="F7CAAC"/>
          </w:tcPr>
          <w:p w14:paraId="436B0379" w14:textId="77777777" w:rsidR="00CD704D" w:rsidRDefault="00CD704D" w:rsidP="00CD704D">
            <w:pPr>
              <w:jc w:val="both"/>
              <w:rPr>
                <w:b/>
              </w:rPr>
            </w:pPr>
            <w:r>
              <w:rPr>
                <w:b/>
              </w:rPr>
              <w:t>Rozsah studijního předmětu</w:t>
            </w:r>
          </w:p>
        </w:tc>
        <w:tc>
          <w:tcPr>
            <w:tcW w:w="1701" w:type="dxa"/>
            <w:gridSpan w:val="2"/>
          </w:tcPr>
          <w:p w14:paraId="7B711664" w14:textId="77777777" w:rsidR="00CD704D" w:rsidRDefault="00CD704D" w:rsidP="00CD704D">
            <w:pPr>
              <w:jc w:val="both"/>
            </w:pPr>
            <w:r>
              <w:t>13p + 13s</w:t>
            </w:r>
          </w:p>
        </w:tc>
        <w:tc>
          <w:tcPr>
            <w:tcW w:w="889" w:type="dxa"/>
            <w:shd w:val="clear" w:color="auto" w:fill="F7CAAC"/>
          </w:tcPr>
          <w:p w14:paraId="3C74E793" w14:textId="77777777" w:rsidR="00CD704D" w:rsidRDefault="00CD704D" w:rsidP="00CD704D">
            <w:pPr>
              <w:jc w:val="both"/>
              <w:rPr>
                <w:b/>
              </w:rPr>
            </w:pPr>
            <w:r>
              <w:rPr>
                <w:b/>
              </w:rPr>
              <w:t xml:space="preserve">hod. </w:t>
            </w:r>
          </w:p>
        </w:tc>
        <w:tc>
          <w:tcPr>
            <w:tcW w:w="816" w:type="dxa"/>
          </w:tcPr>
          <w:p w14:paraId="6BE4C5F2" w14:textId="77777777" w:rsidR="00CD704D" w:rsidRDefault="00CD704D" w:rsidP="00CD704D">
            <w:pPr>
              <w:jc w:val="both"/>
            </w:pPr>
            <w:r>
              <w:t>26</w:t>
            </w:r>
          </w:p>
        </w:tc>
        <w:tc>
          <w:tcPr>
            <w:tcW w:w="2156" w:type="dxa"/>
            <w:shd w:val="clear" w:color="auto" w:fill="F7CAAC"/>
          </w:tcPr>
          <w:p w14:paraId="428AC30F" w14:textId="77777777" w:rsidR="00CD704D" w:rsidRDefault="00CD704D" w:rsidP="00CD704D">
            <w:pPr>
              <w:jc w:val="both"/>
              <w:rPr>
                <w:b/>
              </w:rPr>
            </w:pPr>
            <w:r>
              <w:rPr>
                <w:b/>
              </w:rPr>
              <w:t>kreditů</w:t>
            </w:r>
          </w:p>
        </w:tc>
        <w:tc>
          <w:tcPr>
            <w:tcW w:w="1207" w:type="dxa"/>
            <w:gridSpan w:val="2"/>
          </w:tcPr>
          <w:p w14:paraId="6069F0E3" w14:textId="77777777" w:rsidR="00CD704D" w:rsidRDefault="00CD704D" w:rsidP="00CD704D">
            <w:pPr>
              <w:jc w:val="both"/>
            </w:pPr>
            <w:r>
              <w:t>4</w:t>
            </w:r>
          </w:p>
        </w:tc>
      </w:tr>
      <w:tr w:rsidR="00CD704D" w14:paraId="49C5FC10" w14:textId="77777777" w:rsidTr="00CD704D">
        <w:tc>
          <w:tcPr>
            <w:tcW w:w="3086" w:type="dxa"/>
            <w:shd w:val="clear" w:color="auto" w:fill="F7CAAC"/>
          </w:tcPr>
          <w:p w14:paraId="6AD22819" w14:textId="77777777" w:rsidR="00CD704D" w:rsidRDefault="00CD704D" w:rsidP="00CD704D">
            <w:pPr>
              <w:jc w:val="both"/>
              <w:rPr>
                <w:b/>
                <w:sz w:val="22"/>
              </w:rPr>
            </w:pPr>
            <w:r>
              <w:rPr>
                <w:b/>
              </w:rPr>
              <w:t>Prerekvizity, korekvizity, ekvivalence</w:t>
            </w:r>
          </w:p>
        </w:tc>
        <w:tc>
          <w:tcPr>
            <w:tcW w:w="6769" w:type="dxa"/>
            <w:gridSpan w:val="7"/>
          </w:tcPr>
          <w:p w14:paraId="1B593EAC" w14:textId="1725FE79" w:rsidR="00CD704D" w:rsidRDefault="00CD704D" w:rsidP="00CD704D">
            <w:pPr>
              <w:jc w:val="both"/>
            </w:pPr>
            <w:r>
              <w:t>Ekvivalence (</w:t>
            </w:r>
            <w:r w:rsidRPr="00276283">
              <w:t>Marketingová komunikace</w:t>
            </w:r>
            <w:r>
              <w:rPr>
                <w:color w:val="000000"/>
                <w:szCs w:val="17"/>
                <w:shd w:val="clear" w:color="auto" w:fill="FFFFFF"/>
              </w:rPr>
              <w:t>)</w:t>
            </w:r>
          </w:p>
        </w:tc>
      </w:tr>
      <w:tr w:rsidR="00CD704D" w14:paraId="4C10FC9D" w14:textId="77777777" w:rsidTr="00CD704D">
        <w:tc>
          <w:tcPr>
            <w:tcW w:w="3086" w:type="dxa"/>
            <w:shd w:val="clear" w:color="auto" w:fill="F7CAAC"/>
          </w:tcPr>
          <w:p w14:paraId="4B63D8C3" w14:textId="77777777" w:rsidR="00CD704D" w:rsidRDefault="00CD704D" w:rsidP="00CD704D">
            <w:pPr>
              <w:jc w:val="both"/>
              <w:rPr>
                <w:b/>
              </w:rPr>
            </w:pPr>
            <w:r>
              <w:rPr>
                <w:b/>
              </w:rPr>
              <w:t>Způsob ověření studijních výsledků</w:t>
            </w:r>
          </w:p>
        </w:tc>
        <w:tc>
          <w:tcPr>
            <w:tcW w:w="3406" w:type="dxa"/>
            <w:gridSpan w:val="4"/>
          </w:tcPr>
          <w:p w14:paraId="507FA0B5" w14:textId="77777777" w:rsidR="00CD704D" w:rsidRDefault="00CD704D" w:rsidP="00CD704D">
            <w:pPr>
              <w:jc w:val="both"/>
            </w:pPr>
            <w:r>
              <w:t>zápočet, zkouška</w:t>
            </w:r>
          </w:p>
        </w:tc>
        <w:tc>
          <w:tcPr>
            <w:tcW w:w="2156" w:type="dxa"/>
            <w:shd w:val="clear" w:color="auto" w:fill="F7CAAC"/>
          </w:tcPr>
          <w:p w14:paraId="4B4520DC" w14:textId="77777777" w:rsidR="00CD704D" w:rsidRDefault="00CD704D" w:rsidP="00CD704D">
            <w:pPr>
              <w:jc w:val="both"/>
              <w:rPr>
                <w:b/>
              </w:rPr>
            </w:pPr>
            <w:r>
              <w:rPr>
                <w:b/>
              </w:rPr>
              <w:t>Forma výuky</w:t>
            </w:r>
          </w:p>
        </w:tc>
        <w:tc>
          <w:tcPr>
            <w:tcW w:w="1207" w:type="dxa"/>
            <w:gridSpan w:val="2"/>
          </w:tcPr>
          <w:p w14:paraId="360A8159" w14:textId="77777777" w:rsidR="00CD704D" w:rsidRDefault="00CD704D" w:rsidP="00CD704D">
            <w:pPr>
              <w:jc w:val="both"/>
            </w:pPr>
            <w:r>
              <w:t>přednáška, seminář</w:t>
            </w:r>
          </w:p>
        </w:tc>
      </w:tr>
      <w:tr w:rsidR="00CD704D" w14:paraId="2FDE8E03" w14:textId="77777777" w:rsidTr="00CD704D">
        <w:tc>
          <w:tcPr>
            <w:tcW w:w="3086" w:type="dxa"/>
            <w:shd w:val="clear" w:color="auto" w:fill="F7CAAC"/>
          </w:tcPr>
          <w:p w14:paraId="42B7DF3D" w14:textId="77777777" w:rsidR="00CD704D" w:rsidRDefault="00CD704D" w:rsidP="00CD704D">
            <w:pPr>
              <w:jc w:val="both"/>
              <w:rPr>
                <w:b/>
              </w:rPr>
            </w:pPr>
            <w:r>
              <w:rPr>
                <w:b/>
              </w:rPr>
              <w:t>Forma způsobu ověření studijních výsledků a další požadavky na studenta</w:t>
            </w:r>
          </w:p>
        </w:tc>
        <w:tc>
          <w:tcPr>
            <w:tcW w:w="6769" w:type="dxa"/>
            <w:gridSpan w:val="7"/>
            <w:tcBorders>
              <w:bottom w:val="nil"/>
            </w:tcBorders>
          </w:tcPr>
          <w:p w14:paraId="3932D713" w14:textId="147CB88E" w:rsidR="00CD704D" w:rsidRDefault="00CD704D" w:rsidP="00CD704D">
            <w:pPr>
              <w:jc w:val="both"/>
            </w:pPr>
            <w:r>
              <w:t xml:space="preserve">Požadavky k zápočtu: doporučená účast na přednáškách; zpracování seminární práce </w:t>
            </w:r>
          </w:p>
          <w:p w14:paraId="1B232F69" w14:textId="48FC8003" w:rsidR="00CD704D" w:rsidRDefault="00CD704D" w:rsidP="00CD704D">
            <w:pPr>
              <w:jc w:val="both"/>
            </w:pPr>
            <w:r>
              <w:t>Požadavky ke zkoušce: zkouška písemnou formou</w:t>
            </w:r>
          </w:p>
        </w:tc>
      </w:tr>
      <w:tr w:rsidR="00CD704D" w14:paraId="3B685E18" w14:textId="77777777" w:rsidTr="00CD704D">
        <w:trPr>
          <w:trHeight w:val="122"/>
        </w:trPr>
        <w:tc>
          <w:tcPr>
            <w:tcW w:w="9855" w:type="dxa"/>
            <w:gridSpan w:val="8"/>
            <w:tcBorders>
              <w:top w:val="nil"/>
            </w:tcBorders>
          </w:tcPr>
          <w:p w14:paraId="07FACBC8" w14:textId="77777777" w:rsidR="00CD704D" w:rsidRDefault="00CD704D" w:rsidP="00CD704D">
            <w:pPr>
              <w:jc w:val="both"/>
            </w:pPr>
          </w:p>
        </w:tc>
      </w:tr>
      <w:tr w:rsidR="00CD704D" w:rsidRPr="007358F8" w14:paraId="3A115FFC" w14:textId="77777777" w:rsidTr="00CD704D">
        <w:trPr>
          <w:trHeight w:val="197"/>
        </w:trPr>
        <w:tc>
          <w:tcPr>
            <w:tcW w:w="3086" w:type="dxa"/>
            <w:tcBorders>
              <w:top w:val="nil"/>
            </w:tcBorders>
            <w:shd w:val="clear" w:color="auto" w:fill="F7CAAC"/>
          </w:tcPr>
          <w:p w14:paraId="2DEE9F87" w14:textId="77777777" w:rsidR="00CD704D" w:rsidRDefault="00CD704D" w:rsidP="00CD704D">
            <w:pPr>
              <w:jc w:val="both"/>
              <w:rPr>
                <w:b/>
              </w:rPr>
            </w:pPr>
            <w:r>
              <w:rPr>
                <w:b/>
              </w:rPr>
              <w:t>Garant předmětu</w:t>
            </w:r>
          </w:p>
        </w:tc>
        <w:tc>
          <w:tcPr>
            <w:tcW w:w="6769" w:type="dxa"/>
            <w:gridSpan w:val="7"/>
            <w:tcBorders>
              <w:top w:val="nil"/>
            </w:tcBorders>
          </w:tcPr>
          <w:p w14:paraId="366ACB98" w14:textId="77777777" w:rsidR="00CD704D" w:rsidRPr="007358F8" w:rsidRDefault="00CD704D" w:rsidP="00CD704D">
            <w:r w:rsidRPr="007358F8">
              <w:t>Ing. Petra Barešová, BA (Hons), MSc., Ph.D.</w:t>
            </w:r>
          </w:p>
        </w:tc>
      </w:tr>
      <w:tr w:rsidR="00C40F92" w14:paraId="70E8EC92" w14:textId="77777777" w:rsidTr="00CD704D">
        <w:trPr>
          <w:trHeight w:val="243"/>
        </w:trPr>
        <w:tc>
          <w:tcPr>
            <w:tcW w:w="3086" w:type="dxa"/>
            <w:tcBorders>
              <w:top w:val="nil"/>
            </w:tcBorders>
            <w:shd w:val="clear" w:color="auto" w:fill="F7CAAC"/>
          </w:tcPr>
          <w:p w14:paraId="479C1140" w14:textId="77777777" w:rsidR="00C40F92" w:rsidRDefault="00C40F92" w:rsidP="00C40F92">
            <w:pPr>
              <w:jc w:val="both"/>
              <w:rPr>
                <w:b/>
              </w:rPr>
            </w:pPr>
            <w:r>
              <w:rPr>
                <w:b/>
              </w:rPr>
              <w:t>Zapojení garanta do výuky předmětu</w:t>
            </w:r>
          </w:p>
        </w:tc>
        <w:tc>
          <w:tcPr>
            <w:tcW w:w="6769" w:type="dxa"/>
            <w:gridSpan w:val="7"/>
            <w:tcBorders>
              <w:top w:val="nil"/>
            </w:tcBorders>
          </w:tcPr>
          <w:p w14:paraId="68A083B0" w14:textId="38B3B763"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C40F92" w14:paraId="282559F4" w14:textId="77777777" w:rsidTr="00CD704D">
        <w:tc>
          <w:tcPr>
            <w:tcW w:w="3086" w:type="dxa"/>
            <w:shd w:val="clear" w:color="auto" w:fill="F7CAAC"/>
          </w:tcPr>
          <w:p w14:paraId="32C8A3FC" w14:textId="77777777" w:rsidR="00C40F92" w:rsidRDefault="00C40F92" w:rsidP="00C40F92">
            <w:pPr>
              <w:jc w:val="both"/>
              <w:rPr>
                <w:b/>
              </w:rPr>
            </w:pPr>
            <w:r>
              <w:rPr>
                <w:b/>
              </w:rPr>
              <w:t>Vyučující</w:t>
            </w:r>
          </w:p>
        </w:tc>
        <w:tc>
          <w:tcPr>
            <w:tcW w:w="6769" w:type="dxa"/>
            <w:gridSpan w:val="7"/>
            <w:tcBorders>
              <w:bottom w:val="nil"/>
            </w:tcBorders>
          </w:tcPr>
          <w:p w14:paraId="1D74E296" w14:textId="187C4811" w:rsidR="00C40F92" w:rsidRDefault="00C40F92" w:rsidP="00C40F92">
            <w:r w:rsidRPr="007358F8">
              <w:t xml:space="preserve">Ing. Petra Barešová, BA (Hons), MSc., Ph.D. – </w:t>
            </w:r>
            <w:r>
              <w:t xml:space="preserve">garant, </w:t>
            </w:r>
            <w:r w:rsidRPr="007358F8">
              <w:t>přednáš</w:t>
            </w:r>
            <w:r>
              <w:t>ky</w:t>
            </w:r>
            <w:r w:rsidRPr="007358F8">
              <w:t xml:space="preserve"> (</w:t>
            </w:r>
            <w:r>
              <w:t>100</w:t>
            </w:r>
            <w:r w:rsidRPr="007358F8">
              <w:t>%)</w:t>
            </w:r>
          </w:p>
        </w:tc>
      </w:tr>
      <w:tr w:rsidR="00C40F92" w14:paraId="4D476C5A" w14:textId="77777777" w:rsidTr="00CD704D">
        <w:trPr>
          <w:trHeight w:val="270"/>
        </w:trPr>
        <w:tc>
          <w:tcPr>
            <w:tcW w:w="9855" w:type="dxa"/>
            <w:gridSpan w:val="8"/>
            <w:tcBorders>
              <w:top w:val="nil"/>
            </w:tcBorders>
          </w:tcPr>
          <w:p w14:paraId="3BF8A7BA" w14:textId="77777777" w:rsidR="00C40F92" w:rsidRDefault="00C40F92" w:rsidP="00C40F92">
            <w:pPr>
              <w:jc w:val="both"/>
            </w:pPr>
          </w:p>
        </w:tc>
      </w:tr>
      <w:tr w:rsidR="00C40F92" w14:paraId="2B286F25" w14:textId="77777777" w:rsidTr="00CD704D">
        <w:tc>
          <w:tcPr>
            <w:tcW w:w="3086" w:type="dxa"/>
            <w:shd w:val="clear" w:color="auto" w:fill="F7CAAC"/>
          </w:tcPr>
          <w:p w14:paraId="4814941C" w14:textId="77777777" w:rsidR="00C40F92" w:rsidRDefault="00C40F92" w:rsidP="00C40F92">
            <w:pPr>
              <w:jc w:val="both"/>
              <w:rPr>
                <w:b/>
              </w:rPr>
            </w:pPr>
            <w:r>
              <w:rPr>
                <w:b/>
              </w:rPr>
              <w:t>Stručná anotace předmětu</w:t>
            </w:r>
          </w:p>
        </w:tc>
        <w:tc>
          <w:tcPr>
            <w:tcW w:w="6769" w:type="dxa"/>
            <w:gridSpan w:val="7"/>
            <w:tcBorders>
              <w:bottom w:val="nil"/>
            </w:tcBorders>
          </w:tcPr>
          <w:p w14:paraId="5882C0B9" w14:textId="77777777" w:rsidR="00C40F92" w:rsidRDefault="00C40F92" w:rsidP="00C40F92">
            <w:pPr>
              <w:jc w:val="both"/>
            </w:pPr>
          </w:p>
        </w:tc>
      </w:tr>
      <w:tr w:rsidR="00C40F92" w14:paraId="7A33EBE4" w14:textId="77777777" w:rsidTr="00CD704D">
        <w:trPr>
          <w:trHeight w:val="3672"/>
        </w:trPr>
        <w:tc>
          <w:tcPr>
            <w:tcW w:w="9855" w:type="dxa"/>
            <w:gridSpan w:val="8"/>
            <w:tcBorders>
              <w:top w:val="nil"/>
              <w:bottom w:val="single" w:sz="12" w:space="0" w:color="auto"/>
            </w:tcBorders>
          </w:tcPr>
          <w:p w14:paraId="493CB489" w14:textId="77777777" w:rsidR="00C40F92" w:rsidRDefault="00C40F92" w:rsidP="00C40F92">
            <w:pPr>
              <w:jc w:val="both"/>
            </w:pPr>
            <w:r w:rsidRPr="001D54D9">
              <w:t>Předmět Marketingová komunikace je koncipován tak, že propojuje teoretické poznatky s praktickými zkušenostmi. Studenti se seznámí s</w:t>
            </w:r>
            <w:r>
              <w:t> </w:t>
            </w:r>
            <w:r w:rsidRPr="001D54D9">
              <w:t>podstatou</w:t>
            </w:r>
            <w:r>
              <w:t xml:space="preserve"> </w:t>
            </w:r>
            <w:r w:rsidRPr="001D54D9">
              <w:t>marketingové komunikace</w:t>
            </w:r>
            <w:r>
              <w:t xml:space="preserve">, porozumí jednotlivým nástrojům a jak vytvořit integrovanou marketingovou komunikaci. V rámci předmětu budou studenti také seznámeni s plánem marketingové komunikace, naučí se identifikovat cílovou skupinu a jak pomocí marketingové komunikace oslovit klíčové zákazníky. Během výuky budou také studenti vedeni k aplikování klíčových analýz a modelů marketingové komunikace do praxe. </w:t>
            </w:r>
          </w:p>
          <w:p w14:paraId="38E6BA4C" w14:textId="77777777" w:rsidR="00C40F92" w:rsidRPr="001B13CE" w:rsidRDefault="00C40F92" w:rsidP="00C40F92">
            <w:pPr>
              <w:jc w:val="both"/>
              <w:rPr>
                <w:u w:val="single"/>
              </w:rPr>
            </w:pPr>
            <w:r w:rsidRPr="001B13CE">
              <w:rPr>
                <w:u w:val="single"/>
              </w:rPr>
              <w:t>Základní témata:</w:t>
            </w:r>
          </w:p>
          <w:p w14:paraId="0685B6E0" w14:textId="77777777" w:rsidR="00C40F92" w:rsidRDefault="00C40F92" w:rsidP="00110F40">
            <w:pPr>
              <w:pStyle w:val="Odstavecseseznamem"/>
              <w:numPr>
                <w:ilvl w:val="0"/>
                <w:numId w:val="26"/>
              </w:numPr>
              <w:ind w:left="391" w:hanging="279"/>
              <w:jc w:val="both"/>
            </w:pPr>
            <w:r>
              <w:t>Marketing 4.0 a jeho vliv na marketingovou komunikaci.</w:t>
            </w:r>
          </w:p>
          <w:p w14:paraId="52C56ADE" w14:textId="77777777" w:rsidR="00C40F92" w:rsidRDefault="00C40F92" w:rsidP="00110F40">
            <w:pPr>
              <w:pStyle w:val="Odstavecseseznamem"/>
              <w:numPr>
                <w:ilvl w:val="0"/>
                <w:numId w:val="26"/>
              </w:numPr>
              <w:ind w:left="391" w:hanging="279"/>
              <w:jc w:val="both"/>
            </w:pPr>
            <w:r>
              <w:t>Úloha marketingové komunikace v marketingovém mixu.</w:t>
            </w:r>
          </w:p>
          <w:p w14:paraId="7AA1A907" w14:textId="77777777" w:rsidR="00C40F92" w:rsidRDefault="00C40F92" w:rsidP="00110F40">
            <w:pPr>
              <w:pStyle w:val="Odstavecseseznamem"/>
              <w:numPr>
                <w:ilvl w:val="0"/>
                <w:numId w:val="26"/>
              </w:numPr>
              <w:ind w:left="391" w:hanging="279"/>
              <w:jc w:val="both"/>
            </w:pPr>
            <w:r>
              <w:t>Komunikace a komunikační proces, integrovaná marketingová komunikace.</w:t>
            </w:r>
          </w:p>
          <w:p w14:paraId="26DE5E57" w14:textId="77777777" w:rsidR="00C40F92" w:rsidRDefault="00C40F92" w:rsidP="00110F40">
            <w:pPr>
              <w:pStyle w:val="Odstavecseseznamem"/>
              <w:numPr>
                <w:ilvl w:val="0"/>
                <w:numId w:val="26"/>
              </w:numPr>
              <w:ind w:left="391" w:hanging="279"/>
              <w:jc w:val="both"/>
            </w:pPr>
            <w:r>
              <w:t>Marketingový komunikační plán.</w:t>
            </w:r>
          </w:p>
          <w:p w14:paraId="3BD5FF8E" w14:textId="77777777" w:rsidR="00C40F92" w:rsidRDefault="00C40F92" w:rsidP="00110F40">
            <w:pPr>
              <w:pStyle w:val="Odstavecseseznamem"/>
              <w:numPr>
                <w:ilvl w:val="0"/>
                <w:numId w:val="26"/>
              </w:numPr>
              <w:ind w:left="391" w:hanging="279"/>
              <w:jc w:val="both"/>
            </w:pPr>
            <w:r>
              <w:t>Tradiční formy marketingové komunikace.</w:t>
            </w:r>
          </w:p>
          <w:p w14:paraId="1BB9BD29" w14:textId="77777777" w:rsidR="00C40F92" w:rsidRDefault="00C40F92" w:rsidP="00110F40">
            <w:pPr>
              <w:pStyle w:val="Odstavecseseznamem"/>
              <w:numPr>
                <w:ilvl w:val="0"/>
                <w:numId w:val="26"/>
              </w:numPr>
              <w:ind w:left="391" w:hanging="279"/>
              <w:jc w:val="both"/>
            </w:pPr>
            <w:r>
              <w:t>Moderní (a netradiční) formy marketingové komunikace.</w:t>
            </w:r>
          </w:p>
          <w:p w14:paraId="3F9A87D1" w14:textId="77777777" w:rsidR="00C40F92" w:rsidRDefault="00C40F92" w:rsidP="00110F40">
            <w:pPr>
              <w:pStyle w:val="Odstavecseseznamem"/>
              <w:numPr>
                <w:ilvl w:val="0"/>
                <w:numId w:val="26"/>
              </w:numPr>
              <w:ind w:left="391" w:hanging="279"/>
              <w:jc w:val="both"/>
            </w:pPr>
            <w:r>
              <w:t>Hodnocení efektivity komunikačních kampaní.</w:t>
            </w:r>
          </w:p>
          <w:p w14:paraId="26592010" w14:textId="77777777" w:rsidR="00C40F92" w:rsidRDefault="00C40F92" w:rsidP="00110F40">
            <w:pPr>
              <w:pStyle w:val="Odstavecseseznamem"/>
              <w:numPr>
                <w:ilvl w:val="0"/>
                <w:numId w:val="26"/>
              </w:numPr>
              <w:ind w:left="391" w:hanging="279"/>
              <w:jc w:val="both"/>
            </w:pPr>
            <w:r>
              <w:t>Reklamní agentura, komunikace firmy s reklamní agenturou.</w:t>
            </w:r>
          </w:p>
          <w:p w14:paraId="442FD610" w14:textId="77777777" w:rsidR="00C40F92" w:rsidRDefault="00C40F92" w:rsidP="00110F40">
            <w:pPr>
              <w:pStyle w:val="Odstavecseseznamem"/>
              <w:numPr>
                <w:ilvl w:val="0"/>
                <w:numId w:val="26"/>
              </w:numPr>
              <w:ind w:left="391" w:hanging="279"/>
              <w:jc w:val="both"/>
            </w:pPr>
            <w:r>
              <w:t>Příklady a inspirace z praxe</w:t>
            </w:r>
          </w:p>
        </w:tc>
      </w:tr>
      <w:tr w:rsidR="00C40F92" w14:paraId="2E5D47AE" w14:textId="77777777" w:rsidTr="00CD704D">
        <w:trPr>
          <w:trHeight w:val="265"/>
        </w:trPr>
        <w:tc>
          <w:tcPr>
            <w:tcW w:w="3653" w:type="dxa"/>
            <w:gridSpan w:val="2"/>
            <w:tcBorders>
              <w:top w:val="nil"/>
            </w:tcBorders>
            <w:shd w:val="clear" w:color="auto" w:fill="F7CAAC"/>
          </w:tcPr>
          <w:p w14:paraId="34ED7FFE" w14:textId="77777777" w:rsidR="00C40F92" w:rsidRDefault="00C40F92" w:rsidP="00C40F92">
            <w:pPr>
              <w:jc w:val="both"/>
            </w:pPr>
            <w:r>
              <w:rPr>
                <w:b/>
              </w:rPr>
              <w:t>Studijní literatura a studijní pomůcky</w:t>
            </w:r>
          </w:p>
        </w:tc>
        <w:tc>
          <w:tcPr>
            <w:tcW w:w="6202" w:type="dxa"/>
            <w:gridSpan w:val="6"/>
            <w:tcBorders>
              <w:top w:val="nil"/>
              <w:bottom w:val="nil"/>
            </w:tcBorders>
          </w:tcPr>
          <w:p w14:paraId="1653F7FC" w14:textId="77777777" w:rsidR="00C40F92" w:rsidRDefault="00C40F92" w:rsidP="00C40F92">
            <w:pPr>
              <w:jc w:val="both"/>
            </w:pPr>
          </w:p>
        </w:tc>
      </w:tr>
      <w:tr w:rsidR="00C40F92" w14:paraId="14410C6F" w14:textId="77777777" w:rsidTr="00CD704D">
        <w:trPr>
          <w:trHeight w:val="1497"/>
        </w:trPr>
        <w:tc>
          <w:tcPr>
            <w:tcW w:w="9855" w:type="dxa"/>
            <w:gridSpan w:val="8"/>
            <w:tcBorders>
              <w:top w:val="nil"/>
            </w:tcBorders>
          </w:tcPr>
          <w:p w14:paraId="4B939C7A" w14:textId="77777777" w:rsidR="00C40F92" w:rsidRPr="007358F8" w:rsidRDefault="00C40F92" w:rsidP="00C40F92">
            <w:pPr>
              <w:jc w:val="both"/>
              <w:rPr>
                <w:b/>
                <w:bCs/>
              </w:rPr>
            </w:pPr>
            <w:r w:rsidRPr="00CA4834">
              <w:rPr>
                <w:b/>
                <w:bCs/>
              </w:rPr>
              <w:t>Povinná literatura</w:t>
            </w:r>
          </w:p>
          <w:p w14:paraId="2EF8698A" w14:textId="5129490C" w:rsidR="00C40F92" w:rsidRDefault="00C40F92" w:rsidP="00C40F92">
            <w:pPr>
              <w:jc w:val="both"/>
            </w:pPr>
            <w:r>
              <w:t>BELCH, G</w:t>
            </w:r>
            <w:r w:rsidR="00110F40">
              <w:t>.</w:t>
            </w:r>
            <w:r>
              <w:t xml:space="preserve"> E.</w:t>
            </w:r>
            <w:r w:rsidR="00110F40">
              <w:t>,</w:t>
            </w:r>
            <w:r>
              <w:t xml:space="preserve"> BELCH</w:t>
            </w:r>
            <w:r w:rsidR="00110F40">
              <w:t>, M. A</w:t>
            </w:r>
            <w:r>
              <w:t xml:space="preserve">. </w:t>
            </w:r>
            <w:r w:rsidRPr="00774125">
              <w:rPr>
                <w:i/>
              </w:rPr>
              <w:t>Advertising and promotion: an integrated marketing communications perspective.</w:t>
            </w:r>
            <w:r>
              <w:t xml:space="preserve"> 2015</w:t>
            </w:r>
            <w:r w:rsidR="00110F40">
              <w:t>.</w:t>
            </w:r>
            <w:r>
              <w:t xml:space="preserve"> ISBN 978-981-4575-11-9.</w:t>
            </w:r>
          </w:p>
          <w:p w14:paraId="08E2D6B6" w14:textId="77777777" w:rsidR="00110F40" w:rsidRDefault="00110F40" w:rsidP="00110F40">
            <w:pPr>
              <w:jc w:val="both"/>
            </w:pPr>
            <w:r>
              <w:t xml:space="preserve">CLOW, K. E., BAACK, D. </w:t>
            </w:r>
            <w:r w:rsidRPr="00110F40">
              <w:rPr>
                <w:i/>
              </w:rPr>
              <w:t>Integrated advertising, promotion, and marketing communications</w:t>
            </w:r>
            <w:r>
              <w:rPr>
                <w:i/>
              </w:rPr>
              <w:t>.</w:t>
            </w:r>
            <w:r>
              <w:t xml:space="preserve"> Harlow, Essex, England, 2012. ISBN 978-0-273-75328-5.</w:t>
            </w:r>
          </w:p>
          <w:p w14:paraId="40BD06B5" w14:textId="72D08C78" w:rsidR="00C40F92" w:rsidRDefault="00C40F92" w:rsidP="00C40F92">
            <w:pPr>
              <w:jc w:val="both"/>
            </w:pPr>
            <w:r>
              <w:t>SMITH, P. R.</w:t>
            </w:r>
            <w:r w:rsidR="00110F40">
              <w:t>,</w:t>
            </w:r>
            <w:r>
              <w:t xml:space="preserve"> ZOOK</w:t>
            </w:r>
            <w:r w:rsidR="00110F40">
              <w:t>, Z</w:t>
            </w:r>
            <w:r>
              <w:t xml:space="preserve">. </w:t>
            </w:r>
            <w:r w:rsidRPr="00774125">
              <w:rPr>
                <w:i/>
              </w:rPr>
              <w:t>Marketing communications: offline and online integration, engagement and analytics</w:t>
            </w:r>
            <w:r>
              <w:t>. London, 2016</w:t>
            </w:r>
            <w:r w:rsidR="00110F40">
              <w:t>.</w:t>
            </w:r>
            <w:r>
              <w:t xml:space="preserve"> ISBN 978-0-7494-7340-2.</w:t>
            </w:r>
          </w:p>
          <w:p w14:paraId="7BE81463" w14:textId="4C57E008" w:rsidR="00C40F92" w:rsidRDefault="00C40F92" w:rsidP="00C40F92">
            <w:pPr>
              <w:jc w:val="both"/>
              <w:rPr>
                <w:b/>
                <w:bCs/>
              </w:rPr>
            </w:pPr>
            <w:r w:rsidRPr="00CA4834">
              <w:rPr>
                <w:b/>
                <w:bCs/>
              </w:rPr>
              <w:t>Doporučená literatura</w:t>
            </w:r>
          </w:p>
          <w:p w14:paraId="4CDE5E2F" w14:textId="45A9C8BC" w:rsidR="00C40F92" w:rsidRDefault="00C40F92" w:rsidP="00C40F92">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w:t>
            </w:r>
            <w:r w:rsidR="00110F40">
              <w:t xml:space="preserve"> </w:t>
            </w:r>
            <w:r w:rsidRPr="007F2C0E">
              <w:t>Taylor &amp; Francis Group, 2017, 319</w:t>
            </w:r>
            <w:r>
              <w:t xml:space="preserve"> p</w:t>
            </w:r>
            <w:r w:rsidRPr="007F2C0E">
              <w:t>. ISBN 978-1-138-91791-0.</w:t>
            </w:r>
          </w:p>
          <w:p w14:paraId="09D0054C" w14:textId="77777777" w:rsidR="00C40F92" w:rsidRDefault="00C40F92" w:rsidP="00C40F92">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14:paraId="59E3D3CC" w14:textId="0C67EE62" w:rsidR="00C40F92" w:rsidRDefault="00C40F92" w:rsidP="00C40F92">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C40F92" w14:paraId="3048D82E" w14:textId="77777777" w:rsidTr="00CD704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86B134" w14:textId="77777777" w:rsidR="00C40F92" w:rsidRDefault="00C40F92" w:rsidP="00C40F92">
            <w:pPr>
              <w:jc w:val="center"/>
              <w:rPr>
                <w:b/>
              </w:rPr>
            </w:pPr>
            <w:r>
              <w:rPr>
                <w:b/>
              </w:rPr>
              <w:t>Informace ke kombinované nebo distanční formě</w:t>
            </w:r>
          </w:p>
        </w:tc>
      </w:tr>
      <w:tr w:rsidR="00C40F92" w14:paraId="2DC5048A" w14:textId="77777777" w:rsidTr="00CD704D">
        <w:tc>
          <w:tcPr>
            <w:tcW w:w="4787" w:type="dxa"/>
            <w:gridSpan w:val="3"/>
            <w:tcBorders>
              <w:top w:val="single" w:sz="2" w:space="0" w:color="auto"/>
            </w:tcBorders>
            <w:shd w:val="clear" w:color="auto" w:fill="F7CAAC"/>
          </w:tcPr>
          <w:p w14:paraId="759A30B4" w14:textId="77777777" w:rsidR="00C40F92" w:rsidRDefault="00C40F92" w:rsidP="00C40F92">
            <w:pPr>
              <w:jc w:val="both"/>
            </w:pPr>
            <w:r>
              <w:rPr>
                <w:b/>
              </w:rPr>
              <w:t>Rozsah konzultací (soustředění)</w:t>
            </w:r>
          </w:p>
        </w:tc>
        <w:tc>
          <w:tcPr>
            <w:tcW w:w="889" w:type="dxa"/>
            <w:tcBorders>
              <w:top w:val="single" w:sz="2" w:space="0" w:color="auto"/>
            </w:tcBorders>
          </w:tcPr>
          <w:p w14:paraId="374B5AFC" w14:textId="07D20BE6" w:rsidR="00C40F92" w:rsidRDefault="00C40F92" w:rsidP="00C40F92">
            <w:pPr>
              <w:jc w:val="both"/>
            </w:pPr>
          </w:p>
        </w:tc>
        <w:tc>
          <w:tcPr>
            <w:tcW w:w="4179" w:type="dxa"/>
            <w:gridSpan w:val="4"/>
            <w:tcBorders>
              <w:top w:val="single" w:sz="2" w:space="0" w:color="auto"/>
            </w:tcBorders>
            <w:shd w:val="clear" w:color="auto" w:fill="F7CAAC"/>
          </w:tcPr>
          <w:p w14:paraId="60EE371C" w14:textId="77777777" w:rsidR="00C40F92" w:rsidRDefault="00C40F92" w:rsidP="00C40F92">
            <w:pPr>
              <w:jc w:val="both"/>
              <w:rPr>
                <w:b/>
              </w:rPr>
            </w:pPr>
            <w:r>
              <w:rPr>
                <w:b/>
              </w:rPr>
              <w:t xml:space="preserve">hodin </w:t>
            </w:r>
          </w:p>
        </w:tc>
      </w:tr>
      <w:tr w:rsidR="00C40F92" w14:paraId="4EDD9ED6" w14:textId="77777777" w:rsidTr="00CD704D">
        <w:tc>
          <w:tcPr>
            <w:tcW w:w="9855" w:type="dxa"/>
            <w:gridSpan w:val="8"/>
            <w:shd w:val="clear" w:color="auto" w:fill="F7CAAC"/>
          </w:tcPr>
          <w:p w14:paraId="7A4BF407" w14:textId="77777777" w:rsidR="00C40F92" w:rsidRDefault="00C40F92" w:rsidP="00C40F92">
            <w:pPr>
              <w:jc w:val="both"/>
              <w:rPr>
                <w:b/>
              </w:rPr>
            </w:pPr>
            <w:r>
              <w:rPr>
                <w:b/>
              </w:rPr>
              <w:t>Informace o způsobu kontaktu s vyučujícím</w:t>
            </w:r>
          </w:p>
        </w:tc>
      </w:tr>
      <w:tr w:rsidR="00C40F92" w14:paraId="1FC506DF" w14:textId="77777777" w:rsidTr="00DA5BB8">
        <w:trPr>
          <w:trHeight w:val="731"/>
        </w:trPr>
        <w:tc>
          <w:tcPr>
            <w:tcW w:w="9855" w:type="dxa"/>
            <w:gridSpan w:val="8"/>
          </w:tcPr>
          <w:p w14:paraId="132579F9" w14:textId="089D875B" w:rsidR="00C40F92" w:rsidRDefault="00110F40" w:rsidP="00C40F92">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649FFD1" w14:textId="0DEA62B4" w:rsidR="00A46C50" w:rsidRDefault="00A46C50" w:rsidP="00A46C50"/>
    <w:p w14:paraId="73D939AD" w14:textId="6F869B14" w:rsidR="00CD704D" w:rsidRDefault="00CD704D"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1830E6B1" w14:textId="77777777" w:rsidTr="00DA5BB8">
        <w:tc>
          <w:tcPr>
            <w:tcW w:w="9855" w:type="dxa"/>
            <w:gridSpan w:val="8"/>
            <w:tcBorders>
              <w:bottom w:val="double" w:sz="4" w:space="0" w:color="auto"/>
            </w:tcBorders>
            <w:shd w:val="clear" w:color="auto" w:fill="BDD6EE"/>
          </w:tcPr>
          <w:p w14:paraId="1FE7BC56" w14:textId="77777777" w:rsidR="00A46C50" w:rsidRDefault="00A46C50" w:rsidP="00A46C50">
            <w:pPr>
              <w:jc w:val="both"/>
              <w:rPr>
                <w:b/>
                <w:sz w:val="28"/>
              </w:rPr>
            </w:pPr>
            <w:r>
              <w:lastRenderedPageBreak/>
              <w:br w:type="page"/>
            </w:r>
            <w:r>
              <w:rPr>
                <w:b/>
                <w:sz w:val="28"/>
              </w:rPr>
              <w:t>B-III – Charakteristika studijního předmětu</w:t>
            </w:r>
          </w:p>
        </w:tc>
      </w:tr>
      <w:tr w:rsidR="00A46C50" w14:paraId="2CB603F1" w14:textId="77777777" w:rsidTr="00DA5BB8">
        <w:tc>
          <w:tcPr>
            <w:tcW w:w="3086" w:type="dxa"/>
            <w:tcBorders>
              <w:top w:val="double" w:sz="4" w:space="0" w:color="auto"/>
            </w:tcBorders>
            <w:shd w:val="clear" w:color="auto" w:fill="F7CAAC"/>
          </w:tcPr>
          <w:p w14:paraId="270ED7A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7F74538B" w14:textId="77777777" w:rsidR="00A46C50" w:rsidRDefault="00A46C50" w:rsidP="00A46C50">
            <w:pPr>
              <w:jc w:val="both"/>
            </w:pPr>
            <w:r>
              <w:t>Materiálové a energetické úspory</w:t>
            </w:r>
          </w:p>
        </w:tc>
      </w:tr>
      <w:tr w:rsidR="00A46C50" w14:paraId="0FEBE4AC" w14:textId="77777777" w:rsidTr="00DA5BB8">
        <w:tc>
          <w:tcPr>
            <w:tcW w:w="3086" w:type="dxa"/>
            <w:shd w:val="clear" w:color="auto" w:fill="F7CAAC"/>
          </w:tcPr>
          <w:p w14:paraId="5DC2058C" w14:textId="77777777" w:rsidR="00A46C50" w:rsidRDefault="00A46C50" w:rsidP="00A46C50">
            <w:pPr>
              <w:jc w:val="both"/>
              <w:rPr>
                <w:b/>
              </w:rPr>
            </w:pPr>
            <w:r>
              <w:rPr>
                <w:b/>
              </w:rPr>
              <w:t>Typ předmětu</w:t>
            </w:r>
          </w:p>
        </w:tc>
        <w:tc>
          <w:tcPr>
            <w:tcW w:w="3406" w:type="dxa"/>
            <w:gridSpan w:val="4"/>
          </w:tcPr>
          <w:p w14:paraId="775BB342" w14:textId="77777777" w:rsidR="00A46C50" w:rsidRDefault="00A46C50" w:rsidP="00A46C50">
            <w:pPr>
              <w:jc w:val="both"/>
            </w:pPr>
            <w:r>
              <w:t>povinně volitelný „PV“</w:t>
            </w:r>
          </w:p>
        </w:tc>
        <w:tc>
          <w:tcPr>
            <w:tcW w:w="2695" w:type="dxa"/>
            <w:gridSpan w:val="2"/>
            <w:shd w:val="clear" w:color="auto" w:fill="F7CAAC"/>
          </w:tcPr>
          <w:p w14:paraId="13F8DE4B" w14:textId="77777777" w:rsidR="00A46C50" w:rsidRDefault="00A46C50" w:rsidP="00A46C50">
            <w:pPr>
              <w:jc w:val="both"/>
            </w:pPr>
            <w:r>
              <w:rPr>
                <w:b/>
              </w:rPr>
              <w:t>doporučený ročník / semestr</w:t>
            </w:r>
          </w:p>
        </w:tc>
        <w:tc>
          <w:tcPr>
            <w:tcW w:w="668" w:type="dxa"/>
          </w:tcPr>
          <w:p w14:paraId="4D74ABB4" w14:textId="77777777" w:rsidR="00A46C50" w:rsidRDefault="00A46C50" w:rsidP="00A46C50">
            <w:pPr>
              <w:jc w:val="both"/>
            </w:pPr>
            <w:r>
              <w:t>2/ZS</w:t>
            </w:r>
          </w:p>
        </w:tc>
      </w:tr>
      <w:tr w:rsidR="00A46C50" w14:paraId="79C24E5D" w14:textId="77777777" w:rsidTr="00DA5BB8">
        <w:tc>
          <w:tcPr>
            <w:tcW w:w="3086" w:type="dxa"/>
            <w:shd w:val="clear" w:color="auto" w:fill="F7CAAC"/>
          </w:tcPr>
          <w:p w14:paraId="67B04A83" w14:textId="77777777" w:rsidR="00A46C50" w:rsidRDefault="00A46C50" w:rsidP="00A46C50">
            <w:pPr>
              <w:jc w:val="both"/>
              <w:rPr>
                <w:b/>
              </w:rPr>
            </w:pPr>
            <w:r>
              <w:rPr>
                <w:b/>
              </w:rPr>
              <w:t>Rozsah studijního předmětu</w:t>
            </w:r>
          </w:p>
        </w:tc>
        <w:tc>
          <w:tcPr>
            <w:tcW w:w="1701" w:type="dxa"/>
            <w:gridSpan w:val="2"/>
          </w:tcPr>
          <w:p w14:paraId="71276DFC" w14:textId="77777777" w:rsidR="00A46C50" w:rsidRDefault="00A46C50" w:rsidP="00A46C50">
            <w:pPr>
              <w:jc w:val="both"/>
            </w:pPr>
            <w:r>
              <w:t xml:space="preserve">13p + </w:t>
            </w:r>
            <w:r w:rsidRPr="00C9788A">
              <w:t>13s</w:t>
            </w:r>
          </w:p>
        </w:tc>
        <w:tc>
          <w:tcPr>
            <w:tcW w:w="889" w:type="dxa"/>
            <w:shd w:val="clear" w:color="auto" w:fill="F7CAAC"/>
          </w:tcPr>
          <w:p w14:paraId="10B35A0E" w14:textId="77777777" w:rsidR="00A46C50" w:rsidRDefault="00A46C50" w:rsidP="00A46C50">
            <w:pPr>
              <w:jc w:val="both"/>
              <w:rPr>
                <w:b/>
              </w:rPr>
            </w:pPr>
            <w:r>
              <w:rPr>
                <w:b/>
              </w:rPr>
              <w:t xml:space="preserve">hod. </w:t>
            </w:r>
          </w:p>
        </w:tc>
        <w:tc>
          <w:tcPr>
            <w:tcW w:w="816" w:type="dxa"/>
          </w:tcPr>
          <w:p w14:paraId="4B928827" w14:textId="77777777" w:rsidR="00A46C50" w:rsidRDefault="00A46C50" w:rsidP="00A46C50">
            <w:pPr>
              <w:jc w:val="both"/>
            </w:pPr>
            <w:r>
              <w:t>26</w:t>
            </w:r>
          </w:p>
        </w:tc>
        <w:tc>
          <w:tcPr>
            <w:tcW w:w="2156" w:type="dxa"/>
            <w:shd w:val="clear" w:color="auto" w:fill="F7CAAC"/>
          </w:tcPr>
          <w:p w14:paraId="4F7E1B6E" w14:textId="77777777" w:rsidR="00A46C50" w:rsidRDefault="00A46C50" w:rsidP="00A46C50">
            <w:pPr>
              <w:jc w:val="both"/>
              <w:rPr>
                <w:b/>
              </w:rPr>
            </w:pPr>
            <w:r>
              <w:rPr>
                <w:b/>
              </w:rPr>
              <w:t>kreditů</w:t>
            </w:r>
          </w:p>
        </w:tc>
        <w:tc>
          <w:tcPr>
            <w:tcW w:w="1207" w:type="dxa"/>
            <w:gridSpan w:val="2"/>
          </w:tcPr>
          <w:p w14:paraId="33EF2DF1" w14:textId="77777777" w:rsidR="00A46C50" w:rsidRDefault="00A46C50" w:rsidP="00A46C50">
            <w:pPr>
              <w:jc w:val="both"/>
            </w:pPr>
            <w:r>
              <w:t>3</w:t>
            </w:r>
          </w:p>
        </w:tc>
      </w:tr>
      <w:tr w:rsidR="00A46C50" w14:paraId="1F2957F4" w14:textId="77777777" w:rsidTr="00DA5BB8">
        <w:tc>
          <w:tcPr>
            <w:tcW w:w="3086" w:type="dxa"/>
            <w:shd w:val="clear" w:color="auto" w:fill="F7CAAC"/>
          </w:tcPr>
          <w:p w14:paraId="2E45417E" w14:textId="77777777" w:rsidR="00A46C50" w:rsidRDefault="00A46C50" w:rsidP="00A46C50">
            <w:pPr>
              <w:jc w:val="both"/>
              <w:rPr>
                <w:b/>
                <w:sz w:val="22"/>
              </w:rPr>
            </w:pPr>
            <w:r>
              <w:rPr>
                <w:b/>
              </w:rPr>
              <w:t>Prerekvizity, korekvizity, ekvivalence</w:t>
            </w:r>
          </w:p>
        </w:tc>
        <w:tc>
          <w:tcPr>
            <w:tcW w:w="6769" w:type="dxa"/>
            <w:gridSpan w:val="7"/>
          </w:tcPr>
          <w:p w14:paraId="31EE546B" w14:textId="77777777" w:rsidR="00A46C50" w:rsidRDefault="00A46C50" w:rsidP="00A46C50">
            <w:pPr>
              <w:jc w:val="both"/>
            </w:pPr>
          </w:p>
        </w:tc>
      </w:tr>
      <w:tr w:rsidR="00A46C50" w14:paraId="6D203713" w14:textId="77777777" w:rsidTr="00DA5BB8">
        <w:tc>
          <w:tcPr>
            <w:tcW w:w="3086" w:type="dxa"/>
            <w:shd w:val="clear" w:color="auto" w:fill="F7CAAC"/>
          </w:tcPr>
          <w:p w14:paraId="101FDF45" w14:textId="77777777" w:rsidR="00A46C50" w:rsidRDefault="00A46C50" w:rsidP="00A46C50">
            <w:pPr>
              <w:jc w:val="both"/>
              <w:rPr>
                <w:b/>
              </w:rPr>
            </w:pPr>
            <w:r>
              <w:rPr>
                <w:b/>
              </w:rPr>
              <w:t>Způsob ověření studijních výsledků</w:t>
            </w:r>
          </w:p>
        </w:tc>
        <w:tc>
          <w:tcPr>
            <w:tcW w:w="3406" w:type="dxa"/>
            <w:gridSpan w:val="4"/>
          </w:tcPr>
          <w:p w14:paraId="31C51350" w14:textId="77777777" w:rsidR="00A46C50" w:rsidRDefault="00A46C50" w:rsidP="00A46C50">
            <w:pPr>
              <w:jc w:val="both"/>
            </w:pPr>
            <w:r>
              <w:t>klasifikovaný zápočet</w:t>
            </w:r>
          </w:p>
        </w:tc>
        <w:tc>
          <w:tcPr>
            <w:tcW w:w="2156" w:type="dxa"/>
            <w:shd w:val="clear" w:color="auto" w:fill="F7CAAC"/>
          </w:tcPr>
          <w:p w14:paraId="7082B535" w14:textId="77777777" w:rsidR="00A46C50" w:rsidRDefault="00A46C50" w:rsidP="00A46C50">
            <w:pPr>
              <w:jc w:val="both"/>
              <w:rPr>
                <w:b/>
              </w:rPr>
            </w:pPr>
            <w:r>
              <w:rPr>
                <w:b/>
              </w:rPr>
              <w:t>Forma výuky</w:t>
            </w:r>
          </w:p>
        </w:tc>
        <w:tc>
          <w:tcPr>
            <w:tcW w:w="1207" w:type="dxa"/>
            <w:gridSpan w:val="2"/>
          </w:tcPr>
          <w:p w14:paraId="616EA797" w14:textId="77777777" w:rsidR="00A46C50" w:rsidRDefault="00A46C50" w:rsidP="00A46C50">
            <w:pPr>
              <w:jc w:val="both"/>
            </w:pPr>
            <w:r>
              <w:t xml:space="preserve">přednáška, </w:t>
            </w:r>
            <w:r w:rsidRPr="00C9788A">
              <w:t>seminář</w:t>
            </w:r>
          </w:p>
        </w:tc>
      </w:tr>
      <w:tr w:rsidR="00A46C50" w14:paraId="3039D8AA" w14:textId="77777777" w:rsidTr="00DA5BB8">
        <w:tc>
          <w:tcPr>
            <w:tcW w:w="3086" w:type="dxa"/>
            <w:shd w:val="clear" w:color="auto" w:fill="F7CAAC"/>
          </w:tcPr>
          <w:p w14:paraId="07EDD156"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444DB468" w14:textId="121ED47D" w:rsidR="00A46C50" w:rsidRPr="000B7DEE" w:rsidRDefault="00A46C50" w:rsidP="00DA5BB8">
            <w:pPr>
              <w:jc w:val="both"/>
            </w:pPr>
            <w:r w:rsidRPr="000B7DEE">
              <w:t>Požadavky k</w:t>
            </w:r>
            <w:r>
              <w:t>e splnění předmětu</w:t>
            </w:r>
            <w:r w:rsidR="00DA5BB8">
              <w:t xml:space="preserve">: </w:t>
            </w:r>
            <w:r>
              <w:t>100</w:t>
            </w:r>
            <w:r w:rsidRPr="000B7DEE">
              <w:t xml:space="preserve">% účast na </w:t>
            </w:r>
            <w:r>
              <w:t>cvičení</w:t>
            </w:r>
            <w:r w:rsidR="00DA5BB8">
              <w:t xml:space="preserve">; </w:t>
            </w:r>
            <w:r>
              <w:t>vypracování případové studie na zadané téma</w:t>
            </w:r>
          </w:p>
          <w:p w14:paraId="2F4CCBF9" w14:textId="13518FE9" w:rsidR="00A46C50" w:rsidRDefault="00A46C50" w:rsidP="00DA5BB8">
            <w:pPr>
              <w:jc w:val="both"/>
            </w:pPr>
            <w:r>
              <w:t>Požadavky ke klasifikovanému zápočtu</w:t>
            </w:r>
            <w:r w:rsidR="00DA5BB8">
              <w:t xml:space="preserve">: </w:t>
            </w:r>
            <w:r>
              <w:t>ohodnocení vypracované případové studie – maximum 60 bodů,</w:t>
            </w:r>
            <w:r w:rsidR="00DA5BB8">
              <w:t xml:space="preserve"> </w:t>
            </w:r>
            <w:r w:rsidRPr="000B7DEE">
              <w:t>písemn</w:t>
            </w:r>
            <w:r>
              <w:t>ý</w:t>
            </w:r>
            <w:r w:rsidRPr="000B7DEE">
              <w:t xml:space="preserve"> </w:t>
            </w:r>
            <w:r>
              <w:t>test – maximum 20 bodů</w:t>
            </w:r>
            <w:r w:rsidR="00DA5BB8">
              <w:t xml:space="preserve">; </w:t>
            </w:r>
            <w:r w:rsidRPr="000B7DEE">
              <w:t xml:space="preserve">ústní </w:t>
            </w:r>
            <w:r>
              <w:t>kolokvium maximum 20 bodů</w:t>
            </w:r>
            <w:r w:rsidR="00DA5BB8">
              <w:t xml:space="preserve">. </w:t>
            </w:r>
            <w:r>
              <w:t xml:space="preserve">Výsledná klasifikace dle dosaženého bodového zisku: </w:t>
            </w:r>
            <w:r w:rsidRPr="00C555D2">
              <w:t>50-</w:t>
            </w:r>
            <w:r w:rsidR="00FB783A" w:rsidRPr="00C555D2">
              <w:t>59–E</w:t>
            </w:r>
            <w:r w:rsidRPr="00C555D2">
              <w:t>; 60-</w:t>
            </w:r>
            <w:r w:rsidR="00FB783A" w:rsidRPr="00C555D2">
              <w:t>69–D</w:t>
            </w:r>
            <w:r w:rsidRPr="00C555D2">
              <w:t>; 70-79 - C; 80-89 - B; 90-100 - A</w:t>
            </w:r>
          </w:p>
        </w:tc>
      </w:tr>
      <w:tr w:rsidR="00A46C50" w14:paraId="5F2E01D1" w14:textId="77777777" w:rsidTr="00DA5BB8">
        <w:trPr>
          <w:trHeight w:val="203"/>
        </w:trPr>
        <w:tc>
          <w:tcPr>
            <w:tcW w:w="9855" w:type="dxa"/>
            <w:gridSpan w:val="8"/>
            <w:tcBorders>
              <w:top w:val="nil"/>
            </w:tcBorders>
          </w:tcPr>
          <w:p w14:paraId="3639B6FE" w14:textId="77777777" w:rsidR="00A46C50" w:rsidRDefault="00A46C50" w:rsidP="00A46C50">
            <w:pPr>
              <w:jc w:val="both"/>
            </w:pPr>
          </w:p>
        </w:tc>
      </w:tr>
      <w:tr w:rsidR="00A46C50" w:rsidRPr="0018259D" w14:paraId="1F46BB24" w14:textId="77777777" w:rsidTr="00DA5BB8">
        <w:trPr>
          <w:trHeight w:val="197"/>
        </w:trPr>
        <w:tc>
          <w:tcPr>
            <w:tcW w:w="3086" w:type="dxa"/>
            <w:tcBorders>
              <w:top w:val="nil"/>
            </w:tcBorders>
            <w:shd w:val="clear" w:color="auto" w:fill="F7CAAC"/>
          </w:tcPr>
          <w:p w14:paraId="03089D13" w14:textId="77777777" w:rsidR="00A46C50" w:rsidRDefault="00A46C50" w:rsidP="00A46C50">
            <w:pPr>
              <w:jc w:val="both"/>
              <w:rPr>
                <w:b/>
              </w:rPr>
            </w:pPr>
            <w:r>
              <w:rPr>
                <w:b/>
              </w:rPr>
              <w:t>Garant předmětu</w:t>
            </w:r>
          </w:p>
        </w:tc>
        <w:tc>
          <w:tcPr>
            <w:tcW w:w="6769" w:type="dxa"/>
            <w:gridSpan w:val="7"/>
            <w:tcBorders>
              <w:top w:val="nil"/>
            </w:tcBorders>
          </w:tcPr>
          <w:p w14:paraId="7C7E95D3" w14:textId="77777777" w:rsidR="00A46C50" w:rsidRPr="00285742" w:rsidRDefault="00A46C50" w:rsidP="00A46C50">
            <w:pPr>
              <w:jc w:val="both"/>
            </w:pPr>
            <w:r w:rsidRPr="00285742">
              <w:t>Ing. Pavel Urbánek, Ph.D.</w:t>
            </w:r>
          </w:p>
        </w:tc>
      </w:tr>
      <w:tr w:rsidR="00C40F92" w14:paraId="7AE2BC93" w14:textId="77777777" w:rsidTr="00DA5BB8">
        <w:trPr>
          <w:trHeight w:val="243"/>
        </w:trPr>
        <w:tc>
          <w:tcPr>
            <w:tcW w:w="3086" w:type="dxa"/>
            <w:tcBorders>
              <w:top w:val="nil"/>
            </w:tcBorders>
            <w:shd w:val="clear" w:color="auto" w:fill="F7CAAC"/>
          </w:tcPr>
          <w:p w14:paraId="77860574" w14:textId="77777777" w:rsidR="00C40F92" w:rsidRDefault="00C40F92" w:rsidP="00C40F92">
            <w:pPr>
              <w:jc w:val="both"/>
              <w:rPr>
                <w:b/>
              </w:rPr>
            </w:pPr>
            <w:r>
              <w:rPr>
                <w:b/>
              </w:rPr>
              <w:t>Zapojení garanta do výuky předmětu</w:t>
            </w:r>
          </w:p>
        </w:tc>
        <w:tc>
          <w:tcPr>
            <w:tcW w:w="6769" w:type="dxa"/>
            <w:gridSpan w:val="7"/>
            <w:tcBorders>
              <w:top w:val="nil"/>
            </w:tcBorders>
          </w:tcPr>
          <w:p w14:paraId="6B8C27E0" w14:textId="7ADE4194" w:rsidR="00C40F92" w:rsidRDefault="00C40F92" w:rsidP="00C40F92">
            <w:pPr>
              <w:jc w:val="both"/>
            </w:pPr>
            <w:r w:rsidRPr="0063629E">
              <w:t xml:space="preserve">Garant se podílí na přednáškách v rozsahu </w:t>
            </w:r>
            <w:r>
              <w:t>10</w:t>
            </w:r>
            <w:r w:rsidRPr="0063629E">
              <w:t>0 %, dále stanovuje koncepci seminářů a dohlíží na jejich jednotné vedení.</w:t>
            </w:r>
          </w:p>
        </w:tc>
      </w:tr>
      <w:tr w:rsidR="00A46C50" w14:paraId="5B62899E" w14:textId="77777777" w:rsidTr="00DA5BB8">
        <w:tc>
          <w:tcPr>
            <w:tcW w:w="3086" w:type="dxa"/>
            <w:shd w:val="clear" w:color="auto" w:fill="F7CAAC"/>
          </w:tcPr>
          <w:p w14:paraId="67694B83" w14:textId="77777777" w:rsidR="00A46C50" w:rsidRDefault="00A46C50" w:rsidP="00A46C50">
            <w:pPr>
              <w:jc w:val="both"/>
              <w:rPr>
                <w:b/>
              </w:rPr>
            </w:pPr>
            <w:r>
              <w:rPr>
                <w:b/>
              </w:rPr>
              <w:t>Vyučující</w:t>
            </w:r>
          </w:p>
        </w:tc>
        <w:tc>
          <w:tcPr>
            <w:tcW w:w="6769" w:type="dxa"/>
            <w:gridSpan w:val="7"/>
            <w:tcBorders>
              <w:bottom w:val="nil"/>
            </w:tcBorders>
          </w:tcPr>
          <w:p w14:paraId="2C33D441" w14:textId="3CA9887D" w:rsidR="00A46C50" w:rsidRDefault="00A46C50" w:rsidP="00DA5BB8">
            <w:pPr>
              <w:jc w:val="both"/>
            </w:pPr>
            <w:r w:rsidRPr="00285742">
              <w:t>Ing. Pavel Urbánek, Ph.D.</w:t>
            </w:r>
            <w:r>
              <w:t xml:space="preserve"> – garant, přednášky</w:t>
            </w:r>
            <w:r w:rsidRPr="00285742">
              <w:t xml:space="preserve"> (100 %)</w:t>
            </w:r>
          </w:p>
        </w:tc>
      </w:tr>
      <w:tr w:rsidR="00A46C50" w14:paraId="1D1ACCFA" w14:textId="77777777" w:rsidTr="00DA5BB8">
        <w:trPr>
          <w:trHeight w:val="70"/>
        </w:trPr>
        <w:tc>
          <w:tcPr>
            <w:tcW w:w="9855" w:type="dxa"/>
            <w:gridSpan w:val="8"/>
            <w:tcBorders>
              <w:top w:val="nil"/>
            </w:tcBorders>
          </w:tcPr>
          <w:p w14:paraId="6E466197" w14:textId="77777777" w:rsidR="00A46C50" w:rsidRDefault="00A46C50" w:rsidP="00A46C50">
            <w:pPr>
              <w:jc w:val="both"/>
            </w:pPr>
          </w:p>
        </w:tc>
      </w:tr>
      <w:tr w:rsidR="00A46C50" w14:paraId="1DDB458E" w14:textId="77777777" w:rsidTr="00DA5BB8">
        <w:tc>
          <w:tcPr>
            <w:tcW w:w="3086" w:type="dxa"/>
            <w:shd w:val="clear" w:color="auto" w:fill="F7CAAC"/>
          </w:tcPr>
          <w:p w14:paraId="283654AF" w14:textId="77777777" w:rsidR="00A46C50" w:rsidRDefault="00A46C50" w:rsidP="00A46C50">
            <w:pPr>
              <w:jc w:val="both"/>
              <w:rPr>
                <w:b/>
              </w:rPr>
            </w:pPr>
            <w:r>
              <w:rPr>
                <w:b/>
              </w:rPr>
              <w:t>Stručná anotace předmětu</w:t>
            </w:r>
          </w:p>
        </w:tc>
        <w:tc>
          <w:tcPr>
            <w:tcW w:w="6769" w:type="dxa"/>
            <w:gridSpan w:val="7"/>
            <w:tcBorders>
              <w:bottom w:val="nil"/>
            </w:tcBorders>
          </w:tcPr>
          <w:p w14:paraId="475B8A73" w14:textId="77777777" w:rsidR="00A46C50" w:rsidRDefault="00A46C50" w:rsidP="00A46C50">
            <w:pPr>
              <w:jc w:val="both"/>
            </w:pPr>
          </w:p>
        </w:tc>
      </w:tr>
      <w:tr w:rsidR="00A46C50" w14:paraId="43543983" w14:textId="77777777" w:rsidTr="00DA5BB8">
        <w:trPr>
          <w:trHeight w:val="3938"/>
        </w:trPr>
        <w:tc>
          <w:tcPr>
            <w:tcW w:w="9855" w:type="dxa"/>
            <w:gridSpan w:val="8"/>
            <w:tcBorders>
              <w:top w:val="nil"/>
              <w:bottom w:val="single" w:sz="12" w:space="0" w:color="auto"/>
            </w:tcBorders>
          </w:tcPr>
          <w:p w14:paraId="00082205" w14:textId="77777777" w:rsidR="00A46C50" w:rsidRPr="00D574E1" w:rsidRDefault="00A46C50" w:rsidP="00A46C50">
            <w:pPr>
              <w:jc w:val="both"/>
            </w:pPr>
            <w:r w:rsidRPr="00D574E1">
              <w:rPr>
                <w:color w:val="000000"/>
                <w:shd w:val="clear" w:color="auto" w:fill="FFFFFF"/>
              </w:rPr>
              <w:t xml:space="preserve">Cílem předmětu je </w:t>
            </w:r>
            <w:r>
              <w:rPr>
                <w:color w:val="000000"/>
                <w:shd w:val="clear" w:color="auto" w:fill="FFFFFF"/>
              </w:rPr>
              <w:t>získání a prohloubení</w:t>
            </w:r>
            <w:r w:rsidRPr="00D574E1">
              <w:rPr>
                <w:color w:val="000000"/>
                <w:shd w:val="clear" w:color="auto" w:fill="FFFFFF"/>
              </w:rPr>
              <w:t xml:space="preserve"> poznatků studenta v oblasti </w:t>
            </w:r>
            <w:r>
              <w:rPr>
                <w:color w:val="000000"/>
                <w:shd w:val="clear" w:color="auto" w:fill="FFFFFF"/>
              </w:rPr>
              <w:t xml:space="preserve">principů a </w:t>
            </w:r>
            <w:r w:rsidRPr="00D574E1">
              <w:rPr>
                <w:color w:val="000000"/>
                <w:shd w:val="clear" w:color="auto" w:fill="FFFFFF"/>
              </w:rPr>
              <w:t>využití</w:t>
            </w:r>
            <w:r>
              <w:rPr>
                <w:color w:val="000000"/>
                <w:shd w:val="clear" w:color="auto" w:fill="FFFFFF"/>
              </w:rPr>
              <w:t xml:space="preserve"> technologií relevantních pro udržitelný rozvoj a pro získání materiálové báze v oblasti hledání energetických úspor, a to jak při samotné materiálové výrobě, tak i při cestě k energeticky neutrálním výrobkům. Kromě pochopení základního principu technologií získá student komplexní přehled o jejich vazbách a dopadu do oblasti materiálové náhrady energeticky náročně vyráběných materiálů. Student získá orientaci v uplatnitelnosti nových materiálů v oblasti úspory energie a materiálové náhrady.</w:t>
            </w:r>
          </w:p>
          <w:p w14:paraId="530DCD97" w14:textId="77777777" w:rsidR="00A46C50" w:rsidRPr="001B13CE" w:rsidRDefault="00A46C50" w:rsidP="00A46C50">
            <w:pPr>
              <w:jc w:val="both"/>
              <w:rPr>
                <w:u w:val="single"/>
              </w:rPr>
            </w:pPr>
            <w:r w:rsidRPr="001B13CE">
              <w:rPr>
                <w:u w:val="single"/>
              </w:rPr>
              <w:t>Základní témata:</w:t>
            </w:r>
          </w:p>
          <w:p w14:paraId="53950767" w14:textId="77777777" w:rsidR="00A46C50" w:rsidRDefault="00A46C50" w:rsidP="00C40F92">
            <w:pPr>
              <w:pStyle w:val="Odstavecseseznamem"/>
              <w:numPr>
                <w:ilvl w:val="0"/>
                <w:numId w:val="10"/>
              </w:numPr>
              <w:ind w:hanging="259"/>
              <w:jc w:val="both"/>
            </w:pPr>
            <w:r>
              <w:t>Konvenční materiály – vlastnosti, výroba, získávání, těžba</w:t>
            </w:r>
          </w:p>
          <w:p w14:paraId="1749D0F7" w14:textId="77777777" w:rsidR="00A46C50" w:rsidRDefault="00A46C50" w:rsidP="00C40F92">
            <w:pPr>
              <w:pStyle w:val="Odstavecseseznamem"/>
              <w:numPr>
                <w:ilvl w:val="0"/>
                <w:numId w:val="10"/>
              </w:numPr>
              <w:ind w:hanging="259"/>
              <w:jc w:val="both"/>
            </w:pPr>
            <w:r>
              <w:t>Konvenční materiály – možnost náhrady</w:t>
            </w:r>
          </w:p>
          <w:p w14:paraId="05E23F58" w14:textId="77777777" w:rsidR="00A46C50" w:rsidRDefault="00A46C50" w:rsidP="00C40F92">
            <w:pPr>
              <w:pStyle w:val="Odstavecseseznamem"/>
              <w:numPr>
                <w:ilvl w:val="0"/>
                <w:numId w:val="10"/>
              </w:numPr>
              <w:ind w:hanging="259"/>
              <w:jc w:val="both"/>
            </w:pPr>
            <w:r>
              <w:t>Technologie a průmysl vystavené materiálovým změnám</w:t>
            </w:r>
          </w:p>
          <w:p w14:paraId="53A4BB81" w14:textId="77777777" w:rsidR="00A46C50" w:rsidRDefault="00A46C50" w:rsidP="00C40F92">
            <w:pPr>
              <w:pStyle w:val="Odstavecseseznamem"/>
              <w:numPr>
                <w:ilvl w:val="0"/>
                <w:numId w:val="10"/>
              </w:numPr>
              <w:ind w:hanging="259"/>
              <w:jc w:val="both"/>
            </w:pPr>
            <w:r>
              <w:t>Nové technologie snižující energetickou a materiálovou náročnost</w:t>
            </w:r>
          </w:p>
          <w:p w14:paraId="71BA27F7" w14:textId="77777777" w:rsidR="00A46C50" w:rsidRDefault="00A46C50" w:rsidP="00C40F92">
            <w:pPr>
              <w:pStyle w:val="Odstavecseseznamem"/>
              <w:numPr>
                <w:ilvl w:val="0"/>
                <w:numId w:val="10"/>
              </w:numPr>
              <w:ind w:hanging="259"/>
              <w:jc w:val="both"/>
            </w:pPr>
            <w:r>
              <w:t>Nové materiály – vlastnosti, příprava, výroba</w:t>
            </w:r>
          </w:p>
          <w:p w14:paraId="0D9C2259" w14:textId="77777777" w:rsidR="00A46C50" w:rsidRDefault="00A46C50" w:rsidP="00C40F92">
            <w:pPr>
              <w:pStyle w:val="Odstavecseseznamem"/>
              <w:numPr>
                <w:ilvl w:val="0"/>
                <w:numId w:val="10"/>
              </w:numPr>
              <w:ind w:hanging="259"/>
              <w:jc w:val="both"/>
            </w:pPr>
            <w:r>
              <w:t>Uplatnitelnost nových materiálů:</w:t>
            </w:r>
          </w:p>
          <w:p w14:paraId="39DE6E4C" w14:textId="77777777" w:rsidR="00A46C50" w:rsidRDefault="00A46C50" w:rsidP="00C40F92">
            <w:pPr>
              <w:pStyle w:val="Odstavecseseznamem"/>
              <w:numPr>
                <w:ilvl w:val="1"/>
                <w:numId w:val="10"/>
              </w:numPr>
              <w:ind w:left="810" w:hanging="284"/>
              <w:jc w:val="both"/>
            </w:pPr>
            <w:r>
              <w:t>v energetice</w:t>
            </w:r>
          </w:p>
          <w:p w14:paraId="253A3BC4" w14:textId="77777777" w:rsidR="00A46C50" w:rsidRDefault="00A46C50" w:rsidP="00C40F92">
            <w:pPr>
              <w:pStyle w:val="Odstavecseseznamem"/>
              <w:numPr>
                <w:ilvl w:val="1"/>
                <w:numId w:val="10"/>
              </w:numPr>
              <w:ind w:left="810" w:hanging="284"/>
              <w:jc w:val="both"/>
            </w:pPr>
            <w:r>
              <w:t>v dopravním průmyslu</w:t>
            </w:r>
          </w:p>
          <w:p w14:paraId="4613A618" w14:textId="77777777" w:rsidR="00A46C50" w:rsidRDefault="00A46C50" w:rsidP="00C40F92">
            <w:pPr>
              <w:pStyle w:val="Odstavecseseznamem"/>
              <w:numPr>
                <w:ilvl w:val="1"/>
                <w:numId w:val="10"/>
              </w:numPr>
              <w:ind w:left="810" w:hanging="284"/>
              <w:jc w:val="both"/>
            </w:pPr>
            <w:r>
              <w:t>ve stavebnictví</w:t>
            </w:r>
          </w:p>
          <w:p w14:paraId="7AD7C307" w14:textId="77777777" w:rsidR="00A46C50" w:rsidRDefault="00A46C50" w:rsidP="00C40F92">
            <w:pPr>
              <w:pStyle w:val="Odstavecseseznamem"/>
              <w:numPr>
                <w:ilvl w:val="1"/>
                <w:numId w:val="10"/>
              </w:numPr>
              <w:ind w:left="810" w:hanging="284"/>
              <w:jc w:val="both"/>
            </w:pPr>
            <w:r>
              <w:t>ve vědě</w:t>
            </w:r>
          </w:p>
          <w:p w14:paraId="4261DB5A" w14:textId="77777777" w:rsidR="00A46C50" w:rsidRDefault="00A46C50" w:rsidP="00C40F92">
            <w:pPr>
              <w:pStyle w:val="Odstavecseseznamem"/>
              <w:numPr>
                <w:ilvl w:val="0"/>
                <w:numId w:val="10"/>
              </w:numPr>
              <w:ind w:hanging="259"/>
              <w:jc w:val="both"/>
            </w:pPr>
            <w:r>
              <w:t>Vliv materiálové transformace na environmentální prostředí</w:t>
            </w:r>
          </w:p>
          <w:p w14:paraId="3F28F69E" w14:textId="77777777" w:rsidR="00A46C50" w:rsidRDefault="00A46C50" w:rsidP="00C40F92">
            <w:pPr>
              <w:pStyle w:val="Odstavecseseznamem"/>
              <w:numPr>
                <w:ilvl w:val="0"/>
                <w:numId w:val="10"/>
              </w:numPr>
              <w:ind w:hanging="259"/>
              <w:jc w:val="both"/>
            </w:pPr>
            <w:r>
              <w:t>Dopady materiálové transformace do vědeckotechnických oblastí</w:t>
            </w:r>
          </w:p>
          <w:p w14:paraId="2189ECF5" w14:textId="77777777" w:rsidR="00A46C50" w:rsidRDefault="00A46C50" w:rsidP="00C40F92">
            <w:pPr>
              <w:pStyle w:val="Odstavecseseznamem"/>
              <w:numPr>
                <w:ilvl w:val="0"/>
                <w:numId w:val="10"/>
              </w:numPr>
              <w:ind w:hanging="259"/>
              <w:jc w:val="both"/>
            </w:pPr>
            <w:r>
              <w:t>Dopady materiálové transformace do socioekonomických oblastí</w:t>
            </w:r>
          </w:p>
        </w:tc>
      </w:tr>
      <w:tr w:rsidR="00A46C50" w14:paraId="25FAA782" w14:textId="77777777" w:rsidTr="00DA5BB8">
        <w:trPr>
          <w:trHeight w:val="265"/>
        </w:trPr>
        <w:tc>
          <w:tcPr>
            <w:tcW w:w="3653" w:type="dxa"/>
            <w:gridSpan w:val="2"/>
            <w:tcBorders>
              <w:top w:val="nil"/>
            </w:tcBorders>
            <w:shd w:val="clear" w:color="auto" w:fill="F7CAAC"/>
          </w:tcPr>
          <w:p w14:paraId="112F2D8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9F1A2AD" w14:textId="77777777" w:rsidR="00A46C50" w:rsidRDefault="00A46C50" w:rsidP="00A46C50">
            <w:pPr>
              <w:jc w:val="both"/>
            </w:pPr>
          </w:p>
        </w:tc>
      </w:tr>
      <w:tr w:rsidR="00A46C50" w14:paraId="6CFD5079" w14:textId="77777777" w:rsidTr="00DA5BB8">
        <w:trPr>
          <w:trHeight w:val="425"/>
        </w:trPr>
        <w:tc>
          <w:tcPr>
            <w:tcW w:w="9855" w:type="dxa"/>
            <w:gridSpan w:val="8"/>
            <w:tcBorders>
              <w:top w:val="nil"/>
            </w:tcBorders>
          </w:tcPr>
          <w:p w14:paraId="1BF8E5D8" w14:textId="77777777" w:rsidR="00A46C50" w:rsidRPr="00022405" w:rsidRDefault="00A46C50" w:rsidP="00A46C50">
            <w:pPr>
              <w:pStyle w:val="Textkomente"/>
              <w:jc w:val="both"/>
              <w:rPr>
                <w:b/>
              </w:rPr>
            </w:pPr>
            <w:r w:rsidRPr="00022405">
              <w:rPr>
                <w:b/>
              </w:rPr>
              <w:t>Povinná literatura</w:t>
            </w:r>
          </w:p>
          <w:p w14:paraId="36964B1D" w14:textId="620BDCC4" w:rsidR="00A46C50" w:rsidRDefault="00A46C50" w:rsidP="00A46C50">
            <w:pPr>
              <w:jc w:val="both"/>
              <w:rPr>
                <w:szCs w:val="10"/>
              </w:rPr>
            </w:pPr>
            <w:r w:rsidRPr="007B1137">
              <w:rPr>
                <w:caps/>
                <w:szCs w:val="10"/>
              </w:rPr>
              <w:t>Seppala,</w:t>
            </w:r>
            <w:r>
              <w:rPr>
                <w:caps/>
                <w:szCs w:val="10"/>
              </w:rPr>
              <w:t xml:space="preserve"> </w:t>
            </w:r>
            <w:r>
              <w:rPr>
                <w:szCs w:val="10"/>
              </w:rPr>
              <w:t>J</w:t>
            </w:r>
            <w:r w:rsidR="00A849B6">
              <w:rPr>
                <w:szCs w:val="10"/>
              </w:rPr>
              <w:t>.</w:t>
            </w:r>
            <w:r>
              <w:rPr>
                <w:szCs w:val="10"/>
              </w:rPr>
              <w:t xml:space="preserve"> E.,</w:t>
            </w:r>
            <w:r w:rsidRPr="007B1137">
              <w:rPr>
                <w:caps/>
                <w:szCs w:val="10"/>
              </w:rPr>
              <w:t xml:space="preserve"> Kotula</w:t>
            </w:r>
            <w:r>
              <w:rPr>
                <w:caps/>
                <w:szCs w:val="10"/>
              </w:rPr>
              <w:t xml:space="preserve">, </w:t>
            </w:r>
            <w:r>
              <w:rPr>
                <w:szCs w:val="10"/>
              </w:rPr>
              <w:t>A</w:t>
            </w:r>
            <w:r w:rsidR="00A849B6">
              <w:rPr>
                <w:szCs w:val="10"/>
              </w:rPr>
              <w:t>.</w:t>
            </w:r>
            <w:r>
              <w:rPr>
                <w:szCs w:val="10"/>
              </w:rPr>
              <w:t xml:space="preserve"> P.</w:t>
            </w:r>
            <w:r w:rsidR="00A849B6">
              <w:rPr>
                <w:szCs w:val="10"/>
              </w:rPr>
              <w:t>,</w:t>
            </w:r>
            <w:r>
              <w:rPr>
                <w:szCs w:val="10"/>
              </w:rPr>
              <w:t xml:space="preserve"> </w:t>
            </w:r>
            <w:r w:rsidRPr="007B1137">
              <w:rPr>
                <w:caps/>
                <w:szCs w:val="10"/>
              </w:rPr>
              <w:t>Snyder</w:t>
            </w:r>
            <w:r w:rsidR="00A849B6">
              <w:rPr>
                <w:caps/>
                <w:szCs w:val="10"/>
              </w:rPr>
              <w:t>, ch</w:t>
            </w:r>
            <w:r w:rsidR="000B6A80">
              <w:rPr>
                <w:caps/>
                <w:szCs w:val="10"/>
              </w:rPr>
              <w:t>. r</w:t>
            </w:r>
            <w:r>
              <w:rPr>
                <w:szCs w:val="10"/>
              </w:rPr>
              <w:t xml:space="preserve">. </w:t>
            </w:r>
            <w:r w:rsidRPr="00383E94">
              <w:rPr>
                <w:i/>
                <w:szCs w:val="10"/>
              </w:rPr>
              <w:t>Polymer-Based Additive Manufacturing: Recent Development</w:t>
            </w:r>
            <w:r>
              <w:rPr>
                <w:i/>
                <w:szCs w:val="10"/>
              </w:rPr>
              <w:t>s.</w:t>
            </w:r>
            <w:r>
              <w:rPr>
                <w:szCs w:val="10"/>
              </w:rPr>
              <w:t xml:space="preserve"> </w:t>
            </w:r>
            <w:r w:rsidR="000B6A80">
              <w:rPr>
                <w:szCs w:val="10"/>
              </w:rPr>
              <w:t xml:space="preserve">2019, </w:t>
            </w:r>
            <w:r w:rsidRPr="007B1137">
              <w:rPr>
                <w:szCs w:val="10"/>
              </w:rPr>
              <w:t>ISBN13: ‍9780841234260</w:t>
            </w:r>
            <w:r w:rsidR="000B6A80">
              <w:rPr>
                <w:szCs w:val="10"/>
              </w:rPr>
              <w:t xml:space="preserve">. </w:t>
            </w:r>
            <w:r>
              <w:rPr>
                <w:szCs w:val="10"/>
              </w:rPr>
              <w:t xml:space="preserve"> </w:t>
            </w:r>
            <w:r w:rsidRPr="007B1137">
              <w:rPr>
                <w:szCs w:val="10"/>
              </w:rPr>
              <w:t>DOI: 10.1021/bk-2019-1315</w:t>
            </w:r>
            <w:r>
              <w:rPr>
                <w:szCs w:val="10"/>
              </w:rPr>
              <w:t>.</w:t>
            </w:r>
          </w:p>
          <w:p w14:paraId="3ECC617D" w14:textId="6F4CFA2F" w:rsidR="00A46C50" w:rsidRDefault="00A46C50" w:rsidP="00A46C50">
            <w:pPr>
              <w:jc w:val="both"/>
              <w:rPr>
                <w:szCs w:val="10"/>
              </w:rPr>
            </w:pPr>
            <w:r w:rsidRPr="007B4421">
              <w:rPr>
                <w:caps/>
                <w:szCs w:val="10"/>
              </w:rPr>
              <w:t>Nerea</w:t>
            </w:r>
            <w:r>
              <w:rPr>
                <w:caps/>
                <w:szCs w:val="10"/>
              </w:rPr>
              <w:t xml:space="preserve">, </w:t>
            </w:r>
            <w:r>
              <w:rPr>
                <w:szCs w:val="10"/>
              </w:rPr>
              <w:t>C</w:t>
            </w:r>
            <w:r w:rsidR="000B6A80">
              <w:rPr>
                <w:szCs w:val="10"/>
              </w:rPr>
              <w:t xml:space="preserve">., </w:t>
            </w:r>
            <w:r w:rsidRPr="007B4421">
              <w:rPr>
                <w:caps/>
                <w:szCs w:val="10"/>
              </w:rPr>
              <w:t>Mecerreyes</w:t>
            </w:r>
            <w:r w:rsidR="000B6A80">
              <w:rPr>
                <w:caps/>
                <w:szCs w:val="10"/>
              </w:rPr>
              <w:t>, d</w:t>
            </w:r>
            <w:r w:rsidRPr="007B1137">
              <w:rPr>
                <w:szCs w:val="10"/>
              </w:rPr>
              <w:t xml:space="preserve">. </w:t>
            </w:r>
            <w:r w:rsidRPr="00383E94">
              <w:rPr>
                <w:i/>
                <w:szCs w:val="10"/>
              </w:rPr>
              <w:t>Redox Polymers for Energy and Nanomedicine. Royal Society of Chemistry,</w:t>
            </w:r>
            <w:r>
              <w:rPr>
                <w:szCs w:val="10"/>
              </w:rPr>
              <w:t xml:space="preserve"> 2021.</w:t>
            </w:r>
            <w:r w:rsidR="00C81162">
              <w:rPr>
                <w:szCs w:val="10"/>
              </w:rPr>
              <w:t xml:space="preserve"> ISBN</w:t>
            </w:r>
            <w:r w:rsidR="00583A4F">
              <w:t xml:space="preserve"> </w:t>
            </w:r>
            <w:r w:rsidR="00583A4F" w:rsidRPr="00583A4F">
              <w:rPr>
                <w:szCs w:val="10"/>
              </w:rPr>
              <w:t>9781788019743</w:t>
            </w:r>
            <w:r w:rsidR="00583A4F">
              <w:rPr>
                <w:szCs w:val="10"/>
              </w:rPr>
              <w:t>.</w:t>
            </w:r>
            <w:r w:rsidR="00C81162">
              <w:rPr>
                <w:szCs w:val="10"/>
              </w:rPr>
              <w:t xml:space="preserve"> </w:t>
            </w:r>
          </w:p>
          <w:p w14:paraId="41C4DCF7" w14:textId="7888A126" w:rsidR="00A46C50" w:rsidRPr="00D212FB" w:rsidRDefault="00A46C50" w:rsidP="00A46C50">
            <w:pPr>
              <w:jc w:val="both"/>
              <w:rPr>
                <w:szCs w:val="10"/>
              </w:rPr>
            </w:pPr>
            <w:r w:rsidRPr="000310DD">
              <w:rPr>
                <w:caps/>
                <w:szCs w:val="10"/>
              </w:rPr>
              <w:t>Delchet-Cochet</w:t>
            </w:r>
            <w:r>
              <w:rPr>
                <w:caps/>
                <w:szCs w:val="10"/>
              </w:rPr>
              <w:t xml:space="preserve">, </w:t>
            </w:r>
            <w:r>
              <w:rPr>
                <w:szCs w:val="10"/>
              </w:rPr>
              <w:t xml:space="preserve">K. </w:t>
            </w:r>
            <w:r w:rsidRPr="00383E94">
              <w:rPr>
                <w:i/>
                <w:szCs w:val="10"/>
              </w:rPr>
              <w:t>Circular Economy: From Waste Reduction to Value Creation</w:t>
            </w:r>
            <w:r w:rsidR="00583A4F">
              <w:rPr>
                <w:i/>
                <w:szCs w:val="10"/>
              </w:rPr>
              <w:t>.</w:t>
            </w:r>
            <w:r w:rsidRPr="00E9095A">
              <w:rPr>
                <w:szCs w:val="10"/>
              </w:rPr>
              <w:t xml:space="preserve"> Volume 3</w:t>
            </w:r>
            <w:r>
              <w:rPr>
                <w:szCs w:val="10"/>
              </w:rPr>
              <w:t xml:space="preserve">, </w:t>
            </w:r>
            <w:r w:rsidR="00583A4F">
              <w:rPr>
                <w:szCs w:val="10"/>
              </w:rPr>
              <w:t xml:space="preserve">2020. </w:t>
            </w:r>
            <w:r w:rsidRPr="00E9095A">
              <w:rPr>
                <w:szCs w:val="10"/>
              </w:rPr>
              <w:t>ISBN</w:t>
            </w:r>
            <w:r w:rsidR="00583A4F">
              <w:rPr>
                <w:szCs w:val="10"/>
              </w:rPr>
              <w:t xml:space="preserve"> </w:t>
            </w:r>
            <w:r w:rsidRPr="00E9095A">
              <w:rPr>
                <w:szCs w:val="10"/>
              </w:rPr>
              <w:t>9781786305732</w:t>
            </w:r>
            <w:r>
              <w:rPr>
                <w:szCs w:val="10"/>
              </w:rPr>
              <w:t>.</w:t>
            </w:r>
          </w:p>
          <w:p w14:paraId="385DC06E" w14:textId="77777777" w:rsidR="00A46C50" w:rsidRPr="00022405" w:rsidRDefault="00A46C50" w:rsidP="00A46C50">
            <w:pPr>
              <w:jc w:val="both"/>
              <w:rPr>
                <w:b/>
              </w:rPr>
            </w:pPr>
            <w:r w:rsidRPr="00022405">
              <w:rPr>
                <w:b/>
              </w:rPr>
              <w:t>Doporučená literatura</w:t>
            </w:r>
          </w:p>
          <w:p w14:paraId="7FAC077C" w14:textId="4BBBDC13" w:rsidR="00A46C50" w:rsidRDefault="00A46C50" w:rsidP="00A46C50">
            <w:pPr>
              <w:jc w:val="both"/>
            </w:pPr>
            <w:r w:rsidRPr="004C46CC">
              <w:rPr>
                <w:caps/>
              </w:rPr>
              <w:t>Ghosh</w:t>
            </w:r>
            <w:r>
              <w:t>, S</w:t>
            </w:r>
            <w:r w:rsidR="00583A4F">
              <w:t>.</w:t>
            </w:r>
            <w:r>
              <w:t xml:space="preserve"> K. </w:t>
            </w:r>
            <w:r w:rsidRPr="00EF2CC9">
              <w:rPr>
                <w:i/>
              </w:rPr>
              <w:t>Circular Economy: Recent Trends in Global Perspective</w:t>
            </w:r>
            <w:r w:rsidR="00583A4F">
              <w:rPr>
                <w:i/>
              </w:rPr>
              <w:t>.</w:t>
            </w:r>
            <w:r>
              <w:t xml:space="preserve"> </w:t>
            </w:r>
            <w:r w:rsidR="00583A4F">
              <w:t xml:space="preserve">2021. </w:t>
            </w:r>
            <w:r w:rsidRPr="004C46CC">
              <w:t>ISBN 9811609128</w:t>
            </w:r>
            <w:r>
              <w:t>.</w:t>
            </w:r>
          </w:p>
          <w:p w14:paraId="05A823DA" w14:textId="2C3C7DD0" w:rsidR="00A46C50" w:rsidRDefault="00A46C50" w:rsidP="00A46C50">
            <w:pPr>
              <w:jc w:val="both"/>
            </w:pPr>
            <w:r w:rsidRPr="004C46CC">
              <w:rPr>
                <w:caps/>
              </w:rPr>
              <w:t>Fitzgerald, A.M.</w:t>
            </w:r>
            <w:r w:rsidR="00583A4F">
              <w:rPr>
                <w:caps/>
              </w:rPr>
              <w:t>,</w:t>
            </w:r>
            <w:r w:rsidRPr="004C46CC">
              <w:rPr>
                <w:caps/>
              </w:rPr>
              <w:t xml:space="preserve"> Wong, N.</w:t>
            </w:r>
            <w:r w:rsidR="00583A4F">
              <w:rPr>
                <w:caps/>
              </w:rPr>
              <w:t>,</w:t>
            </w:r>
            <w:r w:rsidRPr="004C46CC">
              <w:rPr>
                <w:caps/>
              </w:rPr>
              <w:t xml:space="preserve"> Fitzgerald, A.V.L.</w:t>
            </w:r>
            <w:r w:rsidR="00583A4F">
              <w:rPr>
                <w:caps/>
              </w:rPr>
              <w:t>,</w:t>
            </w:r>
            <w:r w:rsidRPr="004C46CC">
              <w:rPr>
                <w:caps/>
              </w:rPr>
              <w:t xml:space="preserve"> Jesson, D.A.</w:t>
            </w:r>
            <w:r w:rsidR="00583A4F">
              <w:rPr>
                <w:caps/>
              </w:rPr>
              <w:t>,</w:t>
            </w:r>
            <w:r w:rsidRPr="004C46CC">
              <w:rPr>
                <w:caps/>
              </w:rPr>
              <w:t xml:space="preserve"> Martin, F.</w:t>
            </w:r>
            <w:r w:rsidR="00583A4F">
              <w:rPr>
                <w:caps/>
              </w:rPr>
              <w:t>,</w:t>
            </w:r>
            <w:r w:rsidRPr="004C46CC">
              <w:rPr>
                <w:caps/>
              </w:rPr>
              <w:t xml:space="preserve"> Murphy, R.J.</w:t>
            </w:r>
            <w:r w:rsidR="00583A4F">
              <w:rPr>
                <w:caps/>
              </w:rPr>
              <w:t>,</w:t>
            </w:r>
            <w:r w:rsidRPr="004C46CC">
              <w:rPr>
                <w:caps/>
              </w:rPr>
              <w:t xml:space="preserve"> Young, T.</w:t>
            </w:r>
            <w:r w:rsidR="00583A4F">
              <w:rPr>
                <w:caps/>
              </w:rPr>
              <w:t>,</w:t>
            </w:r>
            <w:r w:rsidRPr="004C46CC">
              <w:rPr>
                <w:caps/>
              </w:rPr>
              <w:t xml:space="preserve"> Hamerton, I.</w:t>
            </w:r>
            <w:r w:rsidR="00583A4F">
              <w:rPr>
                <w:caps/>
              </w:rPr>
              <w:t>,</w:t>
            </w:r>
            <w:r w:rsidRPr="004C46CC">
              <w:rPr>
                <w:caps/>
              </w:rPr>
              <w:t xml:space="preserve"> Longana, M.L.</w:t>
            </w:r>
            <w:r w:rsidRPr="004C46CC">
              <w:t xml:space="preserve"> </w:t>
            </w:r>
            <w:r w:rsidRPr="00EF2CC9">
              <w:rPr>
                <w:i/>
              </w:rPr>
              <w:t>Life Cycle Assessment of the High Performance Discontinuous Fibre (HiPerDiF) Technology and Its Operation in Various Countries</w:t>
            </w:r>
            <w:r w:rsidRPr="004C46CC">
              <w:t>. Sustainability</w:t>
            </w:r>
            <w:r w:rsidR="00583A4F">
              <w:t>,</w:t>
            </w:r>
            <w:r w:rsidRPr="004C46CC">
              <w:t xml:space="preserve"> 2022, </w:t>
            </w:r>
            <w:r w:rsidR="00583A4F">
              <w:t xml:space="preserve">Volume </w:t>
            </w:r>
            <w:r w:rsidRPr="004C46CC">
              <w:t>14, 1922</w:t>
            </w:r>
            <w:r w:rsidR="00583A4F">
              <w:t xml:space="preserve"> p</w:t>
            </w:r>
            <w:r w:rsidRPr="004C46CC">
              <w:t xml:space="preserve">. </w:t>
            </w:r>
            <w:r w:rsidRPr="00D212FB">
              <w:rPr>
                <w:color w:val="365F91" w:themeColor="accent1" w:themeShade="BF"/>
                <w:u w:val="single"/>
              </w:rPr>
              <w:t>https://doi.org/10.3390/su14031922</w:t>
            </w:r>
            <w:r>
              <w:rPr>
                <w:color w:val="365F91" w:themeColor="accent1" w:themeShade="BF"/>
                <w:u w:val="single"/>
              </w:rPr>
              <w:t>.</w:t>
            </w:r>
          </w:p>
          <w:p w14:paraId="639BD9BF" w14:textId="5554AACC" w:rsidR="00A46C50" w:rsidRDefault="00A46C50" w:rsidP="00A46C50">
            <w:pPr>
              <w:jc w:val="both"/>
            </w:pPr>
            <w:r w:rsidRPr="0093291B">
              <w:rPr>
                <w:caps/>
              </w:rPr>
              <w:t>Bofylatos, S.</w:t>
            </w:r>
            <w:r w:rsidRPr="0093291B">
              <w:t xml:space="preserve"> </w:t>
            </w:r>
            <w:r w:rsidRPr="0057600E">
              <w:rPr>
                <w:i/>
              </w:rPr>
              <w:t>Upcycling Systems Design, Developing a Methodology through Design.</w:t>
            </w:r>
            <w:r w:rsidRPr="0093291B">
              <w:t xml:space="preserve"> Sustainability</w:t>
            </w:r>
            <w:r w:rsidR="00583A4F">
              <w:t>,</w:t>
            </w:r>
            <w:r w:rsidRPr="0093291B">
              <w:t xml:space="preserve"> 2022,</w:t>
            </w:r>
            <w:r w:rsidR="00583A4F">
              <w:t xml:space="preserve"> Volume</w:t>
            </w:r>
            <w:r w:rsidRPr="0093291B">
              <w:t xml:space="preserve"> 14, 600</w:t>
            </w:r>
            <w:r w:rsidR="00583A4F">
              <w:t xml:space="preserve"> p</w:t>
            </w:r>
            <w:r w:rsidRPr="0093291B">
              <w:t xml:space="preserve">. </w:t>
            </w:r>
            <w:r w:rsidRPr="00D212FB">
              <w:rPr>
                <w:color w:val="365F91" w:themeColor="accent1" w:themeShade="BF"/>
                <w:u w:val="single"/>
              </w:rPr>
              <w:t>https://doi.org/10.3390/su14020600</w:t>
            </w:r>
            <w:r>
              <w:rPr>
                <w:color w:val="365F91" w:themeColor="accent1" w:themeShade="BF"/>
                <w:u w:val="single"/>
              </w:rPr>
              <w:t>.</w:t>
            </w:r>
          </w:p>
        </w:tc>
      </w:tr>
      <w:tr w:rsidR="00A46C50" w14:paraId="56FE3322" w14:textId="77777777" w:rsidTr="00DA5BB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0514DD" w14:textId="77777777" w:rsidR="00A46C50" w:rsidRDefault="00A46C50" w:rsidP="00A46C50">
            <w:pPr>
              <w:jc w:val="center"/>
              <w:rPr>
                <w:b/>
              </w:rPr>
            </w:pPr>
            <w:r>
              <w:rPr>
                <w:b/>
              </w:rPr>
              <w:t>Informace ke kombinované nebo distanční formě</w:t>
            </w:r>
          </w:p>
        </w:tc>
      </w:tr>
      <w:tr w:rsidR="00A46C50" w14:paraId="68B23069" w14:textId="77777777" w:rsidTr="00DA5BB8">
        <w:tc>
          <w:tcPr>
            <w:tcW w:w="4787" w:type="dxa"/>
            <w:gridSpan w:val="3"/>
            <w:tcBorders>
              <w:top w:val="single" w:sz="2" w:space="0" w:color="auto"/>
            </w:tcBorders>
            <w:shd w:val="clear" w:color="auto" w:fill="F7CAAC"/>
          </w:tcPr>
          <w:p w14:paraId="70FC78D0" w14:textId="77777777" w:rsidR="00A46C50" w:rsidRDefault="00A46C50" w:rsidP="00A46C50">
            <w:pPr>
              <w:jc w:val="both"/>
            </w:pPr>
            <w:r>
              <w:rPr>
                <w:b/>
              </w:rPr>
              <w:t>Rozsah konzultací (soustředění)</w:t>
            </w:r>
          </w:p>
        </w:tc>
        <w:tc>
          <w:tcPr>
            <w:tcW w:w="889" w:type="dxa"/>
            <w:tcBorders>
              <w:top w:val="single" w:sz="2" w:space="0" w:color="auto"/>
            </w:tcBorders>
          </w:tcPr>
          <w:p w14:paraId="20B3BF1F" w14:textId="77777777" w:rsidR="00A46C50" w:rsidRDefault="00A46C50" w:rsidP="00A46C50">
            <w:pPr>
              <w:jc w:val="both"/>
            </w:pPr>
            <w:r>
              <w:t>10</w:t>
            </w:r>
          </w:p>
        </w:tc>
        <w:tc>
          <w:tcPr>
            <w:tcW w:w="4179" w:type="dxa"/>
            <w:gridSpan w:val="4"/>
            <w:tcBorders>
              <w:top w:val="single" w:sz="2" w:space="0" w:color="auto"/>
            </w:tcBorders>
            <w:shd w:val="clear" w:color="auto" w:fill="F7CAAC"/>
          </w:tcPr>
          <w:p w14:paraId="2AB7CFF8" w14:textId="77777777" w:rsidR="00A46C50" w:rsidRDefault="00A46C50" w:rsidP="00A46C50">
            <w:pPr>
              <w:jc w:val="both"/>
              <w:rPr>
                <w:b/>
              </w:rPr>
            </w:pPr>
            <w:r>
              <w:rPr>
                <w:b/>
              </w:rPr>
              <w:t xml:space="preserve">hodin </w:t>
            </w:r>
          </w:p>
        </w:tc>
      </w:tr>
      <w:tr w:rsidR="00A46C50" w14:paraId="49B3250A" w14:textId="77777777" w:rsidTr="00DA5BB8">
        <w:tc>
          <w:tcPr>
            <w:tcW w:w="9855" w:type="dxa"/>
            <w:gridSpan w:val="8"/>
            <w:shd w:val="clear" w:color="auto" w:fill="F7CAAC"/>
          </w:tcPr>
          <w:p w14:paraId="16F82BC0" w14:textId="77777777" w:rsidR="00A46C50" w:rsidRDefault="00A46C50" w:rsidP="00A46C50">
            <w:pPr>
              <w:jc w:val="both"/>
              <w:rPr>
                <w:b/>
              </w:rPr>
            </w:pPr>
            <w:r>
              <w:rPr>
                <w:b/>
              </w:rPr>
              <w:lastRenderedPageBreak/>
              <w:t>Informace o způsobu kontaktu s vyučujícím</w:t>
            </w:r>
          </w:p>
        </w:tc>
      </w:tr>
      <w:tr w:rsidR="00A46C50" w14:paraId="15619769" w14:textId="77777777" w:rsidTr="00DA5BB8">
        <w:trPr>
          <w:trHeight w:val="983"/>
        </w:trPr>
        <w:tc>
          <w:tcPr>
            <w:tcW w:w="9855" w:type="dxa"/>
            <w:gridSpan w:val="8"/>
          </w:tcPr>
          <w:p w14:paraId="27A0177C" w14:textId="77777777" w:rsidR="00110F40" w:rsidRDefault="00110F40"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p w14:paraId="4AA41FB7" w14:textId="15DBAD9D" w:rsidR="00A46C50" w:rsidRDefault="00A46C50" w:rsidP="00A46C50">
            <w:pPr>
              <w:jc w:val="both"/>
            </w:pPr>
            <w:r w:rsidRPr="001762EB">
              <w:rPr>
                <w:color w:val="000000"/>
              </w:rPr>
              <w:t>Možnosti komunikace s vyučujícím</w:t>
            </w:r>
            <w:r w:rsidRPr="005C73FA">
              <w:rPr>
                <w:color w:val="000000"/>
              </w:rPr>
              <w:t xml:space="preserve">: </w:t>
            </w:r>
            <w:r>
              <w:rPr>
                <w:color w:val="000000"/>
              </w:rPr>
              <w:t xml:space="preserve">email: </w:t>
            </w:r>
            <w:hyperlink r:id="rId39" w:history="1">
              <w:r w:rsidRPr="008F2E62">
                <w:rPr>
                  <w:rStyle w:val="Hypertextovodkaz"/>
                </w:rPr>
                <w:t>urbanek@utb.cz</w:t>
              </w:r>
            </w:hyperlink>
            <w:r>
              <w:rPr>
                <w:color w:val="000000"/>
              </w:rPr>
              <w:t xml:space="preserve">, tel: </w:t>
            </w:r>
            <w:r w:rsidRPr="00843714">
              <w:rPr>
                <w:color w:val="000000"/>
              </w:rPr>
              <w:t>+420 57 603 1110</w:t>
            </w:r>
            <w:r>
              <w:rPr>
                <w:color w:val="000000"/>
              </w:rPr>
              <w:t>.</w:t>
            </w:r>
          </w:p>
        </w:tc>
      </w:tr>
    </w:tbl>
    <w:p w14:paraId="5BFA4825" w14:textId="77777777" w:rsidR="00A46C50" w:rsidRDefault="00A46C50" w:rsidP="00A46C50"/>
    <w:p w14:paraId="2BAEABB4" w14:textId="77777777" w:rsidR="00A46C50" w:rsidRDefault="00A46C50" w:rsidP="00A46C50"/>
    <w:p w14:paraId="66FDE052" w14:textId="77777777" w:rsidR="00A46C50" w:rsidRDefault="00A46C50" w:rsidP="00A46C50"/>
    <w:p w14:paraId="34939204" w14:textId="77777777" w:rsidR="00A46C50" w:rsidRDefault="00A46C50" w:rsidP="00A46C50"/>
    <w:p w14:paraId="1C557055" w14:textId="77777777" w:rsidR="00A46C50" w:rsidRDefault="00A46C50" w:rsidP="00A46C50"/>
    <w:p w14:paraId="14C32E4B" w14:textId="77777777" w:rsidR="00A46C50" w:rsidRDefault="00A46C50" w:rsidP="00A46C50"/>
    <w:p w14:paraId="1ED3BCAE" w14:textId="77777777" w:rsidR="00A46C50" w:rsidRDefault="00A46C50" w:rsidP="00A46C50"/>
    <w:p w14:paraId="3BFA12FD" w14:textId="77777777" w:rsidR="00A46C50" w:rsidRDefault="00A46C50" w:rsidP="00A46C50"/>
    <w:p w14:paraId="03B73B19" w14:textId="77777777" w:rsidR="00A46C50" w:rsidRDefault="00A46C50" w:rsidP="00A46C50"/>
    <w:p w14:paraId="2762D0A0" w14:textId="77777777" w:rsidR="00A46C50" w:rsidRDefault="00A46C50" w:rsidP="00A46C50"/>
    <w:p w14:paraId="14EA59DA" w14:textId="77777777" w:rsidR="00A46C50" w:rsidRDefault="00A46C50" w:rsidP="00A46C50"/>
    <w:p w14:paraId="7D85BDDC" w14:textId="77777777" w:rsidR="00A46C50" w:rsidRDefault="00A46C50" w:rsidP="00A46C50"/>
    <w:p w14:paraId="0ED18D92" w14:textId="77777777" w:rsidR="00A46C50" w:rsidRDefault="00A46C50" w:rsidP="00A46C50"/>
    <w:p w14:paraId="1830DC34" w14:textId="77777777" w:rsidR="00A46C50" w:rsidRDefault="00A46C50" w:rsidP="00A46C50"/>
    <w:p w14:paraId="257C7947" w14:textId="77777777" w:rsidR="00A46C50" w:rsidRDefault="00A46C50" w:rsidP="00A46C50"/>
    <w:p w14:paraId="33457016" w14:textId="77777777" w:rsidR="00A46C50" w:rsidRDefault="00A46C50" w:rsidP="00A46C50"/>
    <w:p w14:paraId="09E9C6ED" w14:textId="77777777" w:rsidR="00A46C50" w:rsidRDefault="00A46C50" w:rsidP="00A46C50"/>
    <w:p w14:paraId="688117C9" w14:textId="77777777" w:rsidR="00A46C50" w:rsidRDefault="00A46C50" w:rsidP="00A46C50"/>
    <w:p w14:paraId="3B7A61DF" w14:textId="77777777" w:rsidR="00A46C50" w:rsidRDefault="00A46C50" w:rsidP="00A46C50"/>
    <w:p w14:paraId="61097868" w14:textId="77777777" w:rsidR="00A46C50" w:rsidRDefault="00A46C50" w:rsidP="00A46C50"/>
    <w:p w14:paraId="435D2A2A" w14:textId="77777777" w:rsidR="00A46C50" w:rsidRDefault="00A46C50" w:rsidP="00A46C50"/>
    <w:p w14:paraId="682754D0" w14:textId="77777777" w:rsidR="00A46C50" w:rsidRDefault="00A46C50" w:rsidP="00A46C50"/>
    <w:p w14:paraId="47ED9B4F" w14:textId="77777777" w:rsidR="00A46C50" w:rsidRDefault="00A46C50" w:rsidP="00A46C50"/>
    <w:p w14:paraId="016C072F" w14:textId="77777777" w:rsidR="00A46C50" w:rsidRDefault="00A46C50" w:rsidP="00A46C50"/>
    <w:p w14:paraId="285C559D" w14:textId="77777777" w:rsidR="00A46C50" w:rsidRDefault="00A46C50" w:rsidP="00A46C50"/>
    <w:p w14:paraId="794D4312" w14:textId="77777777" w:rsidR="00A46C50" w:rsidRDefault="00A46C50" w:rsidP="00A46C50"/>
    <w:p w14:paraId="2413097B" w14:textId="77777777" w:rsidR="00A46C50" w:rsidRDefault="00A46C50" w:rsidP="00A46C50"/>
    <w:p w14:paraId="095F8030" w14:textId="77777777" w:rsidR="00A46C50" w:rsidRDefault="00A46C50" w:rsidP="00A46C50"/>
    <w:p w14:paraId="2FC5765F" w14:textId="77777777" w:rsidR="00A46C50" w:rsidRDefault="00A46C50" w:rsidP="00A46C50"/>
    <w:p w14:paraId="455AF88C" w14:textId="77777777" w:rsidR="00A46C50" w:rsidRDefault="00A46C50" w:rsidP="00A46C50"/>
    <w:p w14:paraId="4DFDEB20" w14:textId="77777777" w:rsidR="00A46C50" w:rsidRDefault="00A46C50" w:rsidP="00A46C50"/>
    <w:p w14:paraId="2132036B" w14:textId="77777777" w:rsidR="00A46C50" w:rsidRDefault="00A46C50" w:rsidP="00A46C50"/>
    <w:p w14:paraId="16B9DCB7" w14:textId="77777777" w:rsidR="00A46C50" w:rsidRDefault="00A46C50" w:rsidP="00A46C50"/>
    <w:p w14:paraId="73551ED6" w14:textId="77777777" w:rsidR="00A46C50" w:rsidRDefault="00A46C50" w:rsidP="00A46C50"/>
    <w:p w14:paraId="238CE716" w14:textId="77777777" w:rsidR="00A46C50" w:rsidRDefault="00A46C50" w:rsidP="00A46C50"/>
    <w:p w14:paraId="6F8A0DD5" w14:textId="77777777" w:rsidR="00A46C50" w:rsidRDefault="00A46C50" w:rsidP="00A46C50"/>
    <w:p w14:paraId="1E41923A" w14:textId="77777777" w:rsidR="00A46C50" w:rsidRDefault="00A46C50" w:rsidP="00A46C50"/>
    <w:p w14:paraId="549379A2" w14:textId="77777777" w:rsidR="00A46C50" w:rsidRDefault="00A46C50" w:rsidP="00A46C50"/>
    <w:p w14:paraId="38AE2F64" w14:textId="77777777" w:rsidR="00A46C50" w:rsidRDefault="00A46C50" w:rsidP="00A46C50"/>
    <w:p w14:paraId="0D5CEC9E" w14:textId="77777777" w:rsidR="00A46C50" w:rsidRDefault="00A46C50" w:rsidP="00A46C50"/>
    <w:p w14:paraId="40EE2258" w14:textId="77777777" w:rsidR="00A46C50" w:rsidRDefault="00A46C50" w:rsidP="00A46C50"/>
    <w:p w14:paraId="0AA8659C" w14:textId="77777777" w:rsidR="00A46C50" w:rsidRDefault="00A46C50" w:rsidP="00A46C50"/>
    <w:p w14:paraId="794ECAC4" w14:textId="77777777" w:rsidR="00A46C50" w:rsidRDefault="00A46C50" w:rsidP="00A46C50"/>
    <w:p w14:paraId="5EC5AAC7" w14:textId="77777777" w:rsidR="00A46C50" w:rsidRDefault="00A46C50" w:rsidP="00A46C50"/>
    <w:p w14:paraId="16456ED0" w14:textId="77777777" w:rsidR="00597A64" w:rsidRDefault="00597A6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C6D246B" w14:textId="77777777" w:rsidTr="00A46C50">
        <w:tc>
          <w:tcPr>
            <w:tcW w:w="9855" w:type="dxa"/>
            <w:gridSpan w:val="8"/>
            <w:tcBorders>
              <w:bottom w:val="double" w:sz="4" w:space="0" w:color="auto"/>
            </w:tcBorders>
            <w:shd w:val="clear" w:color="auto" w:fill="BDD6EE"/>
          </w:tcPr>
          <w:p w14:paraId="60356B95" w14:textId="4635BAA0" w:rsidR="00A46C50" w:rsidRDefault="00A46C50" w:rsidP="00A46C50">
            <w:pPr>
              <w:jc w:val="both"/>
              <w:rPr>
                <w:b/>
                <w:sz w:val="28"/>
              </w:rPr>
            </w:pPr>
            <w:r>
              <w:lastRenderedPageBreak/>
              <w:br w:type="page"/>
            </w:r>
            <w:r>
              <w:rPr>
                <w:b/>
                <w:sz w:val="28"/>
              </w:rPr>
              <w:t>B-III – Charakteristika studijního předmětu</w:t>
            </w:r>
          </w:p>
        </w:tc>
      </w:tr>
      <w:tr w:rsidR="00A46C50" w14:paraId="4F292BC8" w14:textId="77777777" w:rsidTr="00A46C50">
        <w:tc>
          <w:tcPr>
            <w:tcW w:w="3086" w:type="dxa"/>
            <w:tcBorders>
              <w:top w:val="double" w:sz="4" w:space="0" w:color="auto"/>
            </w:tcBorders>
            <w:shd w:val="clear" w:color="auto" w:fill="F7CAAC"/>
          </w:tcPr>
          <w:p w14:paraId="021B0F4A"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63264B71" w14:textId="77777777" w:rsidR="00A46C50" w:rsidRDefault="00A46C50" w:rsidP="00A46C50">
            <w:pPr>
              <w:jc w:val="both"/>
            </w:pPr>
            <w:r>
              <w:t>Analýza životního prostředí</w:t>
            </w:r>
          </w:p>
        </w:tc>
      </w:tr>
      <w:tr w:rsidR="00A46C50" w14:paraId="619E734F" w14:textId="77777777" w:rsidTr="00A46C50">
        <w:tc>
          <w:tcPr>
            <w:tcW w:w="3086" w:type="dxa"/>
            <w:shd w:val="clear" w:color="auto" w:fill="F7CAAC"/>
          </w:tcPr>
          <w:p w14:paraId="7981808D" w14:textId="77777777" w:rsidR="00A46C50" w:rsidRDefault="00A46C50" w:rsidP="00A46C50">
            <w:pPr>
              <w:jc w:val="both"/>
              <w:rPr>
                <w:b/>
              </w:rPr>
            </w:pPr>
            <w:r>
              <w:rPr>
                <w:b/>
              </w:rPr>
              <w:t>Typ předmětu</w:t>
            </w:r>
          </w:p>
        </w:tc>
        <w:tc>
          <w:tcPr>
            <w:tcW w:w="3406" w:type="dxa"/>
            <w:gridSpan w:val="4"/>
          </w:tcPr>
          <w:p w14:paraId="782DACD0" w14:textId="77777777" w:rsidR="00A46C50" w:rsidRDefault="00A46C50" w:rsidP="00A46C50">
            <w:pPr>
              <w:jc w:val="both"/>
            </w:pPr>
            <w:r>
              <w:t>povinně volitelný „PV“</w:t>
            </w:r>
          </w:p>
        </w:tc>
        <w:tc>
          <w:tcPr>
            <w:tcW w:w="2695" w:type="dxa"/>
            <w:gridSpan w:val="2"/>
            <w:shd w:val="clear" w:color="auto" w:fill="F7CAAC"/>
          </w:tcPr>
          <w:p w14:paraId="0B4B90B1" w14:textId="77777777" w:rsidR="00A46C50" w:rsidRDefault="00A46C50" w:rsidP="00A46C50">
            <w:pPr>
              <w:jc w:val="both"/>
            </w:pPr>
            <w:r>
              <w:rPr>
                <w:b/>
              </w:rPr>
              <w:t>doporučený ročník / semestr</w:t>
            </w:r>
          </w:p>
        </w:tc>
        <w:tc>
          <w:tcPr>
            <w:tcW w:w="668" w:type="dxa"/>
          </w:tcPr>
          <w:p w14:paraId="6CFA83C8" w14:textId="77777777" w:rsidR="00A46C50" w:rsidRDefault="00A46C50" w:rsidP="00A46C50">
            <w:pPr>
              <w:jc w:val="both"/>
            </w:pPr>
            <w:r>
              <w:t>2/ZS</w:t>
            </w:r>
          </w:p>
        </w:tc>
      </w:tr>
      <w:tr w:rsidR="00A46C50" w14:paraId="342C030F" w14:textId="77777777" w:rsidTr="00A46C50">
        <w:tc>
          <w:tcPr>
            <w:tcW w:w="3086" w:type="dxa"/>
            <w:shd w:val="clear" w:color="auto" w:fill="F7CAAC"/>
          </w:tcPr>
          <w:p w14:paraId="16BA8E05" w14:textId="77777777" w:rsidR="00A46C50" w:rsidRDefault="00A46C50" w:rsidP="00A46C50">
            <w:pPr>
              <w:jc w:val="both"/>
              <w:rPr>
                <w:b/>
              </w:rPr>
            </w:pPr>
            <w:r>
              <w:rPr>
                <w:b/>
              </w:rPr>
              <w:t>Rozsah studijního předmětu</w:t>
            </w:r>
          </w:p>
        </w:tc>
        <w:tc>
          <w:tcPr>
            <w:tcW w:w="1701" w:type="dxa"/>
            <w:gridSpan w:val="2"/>
          </w:tcPr>
          <w:p w14:paraId="0DE71403" w14:textId="2B8525C2" w:rsidR="00A46C50" w:rsidRDefault="00A46C50" w:rsidP="00A46C50">
            <w:pPr>
              <w:jc w:val="both"/>
            </w:pPr>
            <w:r>
              <w:t>13p + 13</w:t>
            </w:r>
            <w:r w:rsidR="00236C65">
              <w:t>s</w:t>
            </w:r>
          </w:p>
        </w:tc>
        <w:tc>
          <w:tcPr>
            <w:tcW w:w="889" w:type="dxa"/>
            <w:shd w:val="clear" w:color="auto" w:fill="F7CAAC"/>
          </w:tcPr>
          <w:p w14:paraId="74F7616C" w14:textId="77777777" w:rsidR="00A46C50" w:rsidRDefault="00A46C50" w:rsidP="00A46C50">
            <w:pPr>
              <w:jc w:val="both"/>
              <w:rPr>
                <w:b/>
              </w:rPr>
            </w:pPr>
            <w:r>
              <w:rPr>
                <w:b/>
              </w:rPr>
              <w:t xml:space="preserve">hod. </w:t>
            </w:r>
          </w:p>
        </w:tc>
        <w:tc>
          <w:tcPr>
            <w:tcW w:w="816" w:type="dxa"/>
          </w:tcPr>
          <w:p w14:paraId="51615E20" w14:textId="77777777" w:rsidR="00A46C50" w:rsidRDefault="00A46C50" w:rsidP="00A46C50">
            <w:pPr>
              <w:jc w:val="both"/>
            </w:pPr>
            <w:r>
              <w:t>26</w:t>
            </w:r>
          </w:p>
        </w:tc>
        <w:tc>
          <w:tcPr>
            <w:tcW w:w="2156" w:type="dxa"/>
            <w:shd w:val="clear" w:color="auto" w:fill="F7CAAC"/>
          </w:tcPr>
          <w:p w14:paraId="1F64CF10" w14:textId="77777777" w:rsidR="00A46C50" w:rsidRDefault="00A46C50" w:rsidP="00A46C50">
            <w:pPr>
              <w:jc w:val="both"/>
              <w:rPr>
                <w:b/>
              </w:rPr>
            </w:pPr>
            <w:r>
              <w:rPr>
                <w:b/>
              </w:rPr>
              <w:t>kreditů</w:t>
            </w:r>
          </w:p>
        </w:tc>
        <w:tc>
          <w:tcPr>
            <w:tcW w:w="1207" w:type="dxa"/>
            <w:gridSpan w:val="2"/>
          </w:tcPr>
          <w:p w14:paraId="79685FB1" w14:textId="77777777" w:rsidR="00A46C50" w:rsidRDefault="00A46C50" w:rsidP="00A46C50">
            <w:pPr>
              <w:jc w:val="both"/>
            </w:pPr>
            <w:r>
              <w:t>3</w:t>
            </w:r>
          </w:p>
        </w:tc>
      </w:tr>
      <w:tr w:rsidR="00A46C50" w14:paraId="766CAB92" w14:textId="77777777" w:rsidTr="00A46C50">
        <w:tc>
          <w:tcPr>
            <w:tcW w:w="3086" w:type="dxa"/>
            <w:shd w:val="clear" w:color="auto" w:fill="F7CAAC"/>
          </w:tcPr>
          <w:p w14:paraId="177E36BC" w14:textId="77777777" w:rsidR="00A46C50" w:rsidRDefault="00A46C50" w:rsidP="00A46C50">
            <w:pPr>
              <w:jc w:val="both"/>
              <w:rPr>
                <w:b/>
                <w:sz w:val="22"/>
              </w:rPr>
            </w:pPr>
            <w:r>
              <w:rPr>
                <w:b/>
              </w:rPr>
              <w:t>Prerekvizity, korekvizity, ekvivalence</w:t>
            </w:r>
          </w:p>
        </w:tc>
        <w:tc>
          <w:tcPr>
            <w:tcW w:w="6769" w:type="dxa"/>
            <w:gridSpan w:val="7"/>
          </w:tcPr>
          <w:p w14:paraId="60068D6E" w14:textId="77777777" w:rsidR="00A46C50" w:rsidRDefault="00A46C50" w:rsidP="00A46C50">
            <w:pPr>
              <w:jc w:val="both"/>
            </w:pPr>
          </w:p>
        </w:tc>
      </w:tr>
      <w:tr w:rsidR="00A46C50" w14:paraId="75137102" w14:textId="77777777" w:rsidTr="00A46C50">
        <w:tc>
          <w:tcPr>
            <w:tcW w:w="3086" w:type="dxa"/>
            <w:shd w:val="clear" w:color="auto" w:fill="F7CAAC"/>
          </w:tcPr>
          <w:p w14:paraId="41FEEE7C" w14:textId="77777777" w:rsidR="00A46C50" w:rsidRDefault="00A46C50" w:rsidP="00A46C50">
            <w:pPr>
              <w:jc w:val="both"/>
              <w:rPr>
                <w:b/>
              </w:rPr>
            </w:pPr>
            <w:r>
              <w:rPr>
                <w:b/>
              </w:rPr>
              <w:t>Způsob ověření studijních výsledků</w:t>
            </w:r>
          </w:p>
        </w:tc>
        <w:tc>
          <w:tcPr>
            <w:tcW w:w="3406" w:type="dxa"/>
            <w:gridSpan w:val="4"/>
          </w:tcPr>
          <w:p w14:paraId="6C0FDAFE" w14:textId="77777777" w:rsidR="00A46C50" w:rsidRDefault="00A46C50" w:rsidP="00A46C50">
            <w:pPr>
              <w:jc w:val="both"/>
            </w:pPr>
            <w:r>
              <w:t>klasifikovaný zápočet</w:t>
            </w:r>
          </w:p>
        </w:tc>
        <w:tc>
          <w:tcPr>
            <w:tcW w:w="2156" w:type="dxa"/>
            <w:shd w:val="clear" w:color="auto" w:fill="F7CAAC"/>
          </w:tcPr>
          <w:p w14:paraId="37513B35" w14:textId="77777777" w:rsidR="00A46C50" w:rsidRDefault="00A46C50" w:rsidP="00A46C50">
            <w:pPr>
              <w:jc w:val="both"/>
              <w:rPr>
                <w:b/>
              </w:rPr>
            </w:pPr>
            <w:r>
              <w:rPr>
                <w:b/>
              </w:rPr>
              <w:t>Forma výuky</w:t>
            </w:r>
          </w:p>
        </w:tc>
        <w:tc>
          <w:tcPr>
            <w:tcW w:w="1207" w:type="dxa"/>
            <w:gridSpan w:val="2"/>
          </w:tcPr>
          <w:p w14:paraId="425940B0" w14:textId="135D1600" w:rsidR="00A46C50" w:rsidRDefault="00A46C50" w:rsidP="00A46C50">
            <w:pPr>
              <w:jc w:val="both"/>
            </w:pPr>
            <w:r>
              <w:t xml:space="preserve">přednáška, </w:t>
            </w:r>
            <w:r w:rsidR="00236C65">
              <w:t>seminář</w:t>
            </w:r>
          </w:p>
        </w:tc>
      </w:tr>
      <w:tr w:rsidR="00A46C50" w14:paraId="46A39262" w14:textId="77777777" w:rsidTr="00A46C50">
        <w:tc>
          <w:tcPr>
            <w:tcW w:w="3086" w:type="dxa"/>
            <w:shd w:val="clear" w:color="auto" w:fill="F7CAAC"/>
          </w:tcPr>
          <w:p w14:paraId="05E3481A"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365DC6E2" w14:textId="2FDF97CE" w:rsidR="00A46C50" w:rsidRDefault="00A46C50" w:rsidP="00AF50D8">
            <w:pPr>
              <w:jc w:val="both"/>
            </w:pPr>
            <w:r>
              <w:t>Požadavky ke klasifikovanému zápočtu</w:t>
            </w:r>
            <w:r w:rsidR="00AF50D8">
              <w:t xml:space="preserve">: </w:t>
            </w:r>
            <w:r>
              <w:t>a</w:t>
            </w:r>
            <w:r w:rsidRPr="00D03A69">
              <w:t>ktivní účast na nejméně 80% seminářů</w:t>
            </w:r>
            <w:r w:rsidR="00AF50D8">
              <w:t xml:space="preserve">; </w:t>
            </w:r>
            <w:r w:rsidRPr="00D03A69">
              <w:t>písemný test</w:t>
            </w:r>
          </w:p>
        </w:tc>
      </w:tr>
      <w:tr w:rsidR="00A46C50" w14:paraId="33D9CEA2" w14:textId="77777777" w:rsidTr="00597A64">
        <w:trPr>
          <w:trHeight w:val="123"/>
        </w:trPr>
        <w:tc>
          <w:tcPr>
            <w:tcW w:w="9855" w:type="dxa"/>
            <w:gridSpan w:val="8"/>
            <w:tcBorders>
              <w:top w:val="nil"/>
            </w:tcBorders>
          </w:tcPr>
          <w:p w14:paraId="0C33A1FB" w14:textId="77777777" w:rsidR="00A46C50" w:rsidRDefault="00A46C50" w:rsidP="00A46C50">
            <w:pPr>
              <w:jc w:val="both"/>
            </w:pPr>
          </w:p>
        </w:tc>
      </w:tr>
      <w:tr w:rsidR="00A46C50" w:rsidRPr="0018259D" w14:paraId="1B455A8A" w14:textId="77777777" w:rsidTr="00A46C50">
        <w:trPr>
          <w:trHeight w:val="197"/>
        </w:trPr>
        <w:tc>
          <w:tcPr>
            <w:tcW w:w="3086" w:type="dxa"/>
            <w:tcBorders>
              <w:top w:val="nil"/>
            </w:tcBorders>
            <w:shd w:val="clear" w:color="auto" w:fill="F7CAAC"/>
          </w:tcPr>
          <w:p w14:paraId="45D8FC63" w14:textId="77777777" w:rsidR="00A46C50" w:rsidRDefault="00A46C50" w:rsidP="00A46C50">
            <w:pPr>
              <w:jc w:val="both"/>
              <w:rPr>
                <w:b/>
              </w:rPr>
            </w:pPr>
            <w:r>
              <w:rPr>
                <w:b/>
              </w:rPr>
              <w:t>Garant předmětu</w:t>
            </w:r>
          </w:p>
        </w:tc>
        <w:tc>
          <w:tcPr>
            <w:tcW w:w="6769" w:type="dxa"/>
            <w:gridSpan w:val="7"/>
            <w:tcBorders>
              <w:top w:val="nil"/>
            </w:tcBorders>
          </w:tcPr>
          <w:p w14:paraId="30572C25" w14:textId="77777777" w:rsidR="00A46C50" w:rsidRPr="00285742" w:rsidRDefault="00A46C50" w:rsidP="00A46C50">
            <w:r w:rsidRPr="00285742">
              <w:t>prof. Ing. Vladimír Sedlařík, Ph.D.</w:t>
            </w:r>
          </w:p>
        </w:tc>
      </w:tr>
      <w:tr w:rsidR="00A46C50" w14:paraId="780C2FC1" w14:textId="77777777" w:rsidTr="00A46C50">
        <w:trPr>
          <w:trHeight w:val="243"/>
        </w:trPr>
        <w:tc>
          <w:tcPr>
            <w:tcW w:w="3086" w:type="dxa"/>
            <w:tcBorders>
              <w:top w:val="nil"/>
            </w:tcBorders>
            <w:shd w:val="clear" w:color="auto" w:fill="F7CAAC"/>
          </w:tcPr>
          <w:p w14:paraId="4EAF2478" w14:textId="77777777" w:rsidR="00A46C50" w:rsidRDefault="00A46C50" w:rsidP="00A46C50">
            <w:pPr>
              <w:jc w:val="both"/>
              <w:rPr>
                <w:b/>
              </w:rPr>
            </w:pPr>
            <w:r>
              <w:rPr>
                <w:b/>
              </w:rPr>
              <w:t>Zapojení garanta do výuky předmětu</w:t>
            </w:r>
          </w:p>
        </w:tc>
        <w:tc>
          <w:tcPr>
            <w:tcW w:w="6769" w:type="dxa"/>
            <w:gridSpan w:val="7"/>
            <w:tcBorders>
              <w:top w:val="nil"/>
            </w:tcBorders>
          </w:tcPr>
          <w:p w14:paraId="3016DC3F" w14:textId="3A2AF725" w:rsidR="00A46C50" w:rsidRDefault="00A46C50" w:rsidP="00A46C50">
            <w:pPr>
              <w:jc w:val="both"/>
            </w:pPr>
            <w:r w:rsidRPr="00EC46C8">
              <w:t xml:space="preserve">Garant stanovuje obsah přednášek, </w:t>
            </w:r>
            <w:r w:rsidR="00236C65">
              <w:t>seminářů</w:t>
            </w:r>
            <w:r w:rsidRPr="00EC46C8">
              <w:t xml:space="preserve"> a dohlíží na jejich jednotné vedení. Garant přímo vyučuje </w:t>
            </w:r>
            <w:r>
              <w:t>20</w:t>
            </w:r>
            <w:r w:rsidRPr="00EC46C8">
              <w:t xml:space="preserve"> % přednášek.</w:t>
            </w:r>
          </w:p>
        </w:tc>
      </w:tr>
      <w:tr w:rsidR="00A46C50" w14:paraId="1B6D501C" w14:textId="77777777" w:rsidTr="00A46C50">
        <w:tc>
          <w:tcPr>
            <w:tcW w:w="3086" w:type="dxa"/>
            <w:shd w:val="clear" w:color="auto" w:fill="F7CAAC"/>
          </w:tcPr>
          <w:p w14:paraId="0690FB46" w14:textId="77777777" w:rsidR="00A46C50" w:rsidRDefault="00A46C50" w:rsidP="00A46C50">
            <w:pPr>
              <w:jc w:val="both"/>
              <w:rPr>
                <w:b/>
              </w:rPr>
            </w:pPr>
            <w:r>
              <w:rPr>
                <w:b/>
              </w:rPr>
              <w:t>Vyučující</w:t>
            </w:r>
          </w:p>
        </w:tc>
        <w:tc>
          <w:tcPr>
            <w:tcW w:w="6769" w:type="dxa"/>
            <w:gridSpan w:val="7"/>
            <w:tcBorders>
              <w:bottom w:val="nil"/>
            </w:tcBorders>
          </w:tcPr>
          <w:p w14:paraId="03045F29" w14:textId="77777777" w:rsidR="00A46C50" w:rsidRPr="00285742" w:rsidRDefault="00A46C50" w:rsidP="00A46C50">
            <w:r w:rsidRPr="00285742">
              <w:t>Ing. Tomáš Šopík, PhD. - přednášky (60%)</w:t>
            </w:r>
          </w:p>
          <w:p w14:paraId="59C35A3F" w14:textId="77777777" w:rsidR="00A46C50" w:rsidRPr="00285742" w:rsidRDefault="00A46C50" w:rsidP="00A46C50">
            <w:r w:rsidRPr="00285742">
              <w:t xml:space="preserve">prof. Ing. Vladimír Sedlařík, Ph.D. </w:t>
            </w:r>
            <w:r>
              <w:t>–</w:t>
            </w:r>
            <w:r w:rsidRPr="00285742">
              <w:t xml:space="preserve"> </w:t>
            </w:r>
            <w:r>
              <w:t xml:space="preserve">garant, </w:t>
            </w:r>
            <w:r w:rsidRPr="00285742">
              <w:t>přednášky (20%)</w:t>
            </w:r>
          </w:p>
          <w:p w14:paraId="3669FF20" w14:textId="77777777" w:rsidR="00A46C50" w:rsidRPr="00285742" w:rsidRDefault="00A46C50" w:rsidP="00A46C50">
            <w:r w:rsidRPr="00285742">
              <w:t>Ing. Anna Hurajová, Ph.D.- přednášky (20%)</w:t>
            </w:r>
          </w:p>
        </w:tc>
      </w:tr>
      <w:tr w:rsidR="00A46C50" w14:paraId="60F97E27" w14:textId="77777777" w:rsidTr="00597A64">
        <w:trPr>
          <w:trHeight w:val="70"/>
        </w:trPr>
        <w:tc>
          <w:tcPr>
            <w:tcW w:w="9855" w:type="dxa"/>
            <w:gridSpan w:val="8"/>
            <w:tcBorders>
              <w:top w:val="nil"/>
            </w:tcBorders>
          </w:tcPr>
          <w:p w14:paraId="4BA701B6" w14:textId="77777777" w:rsidR="00A46C50" w:rsidRDefault="00A46C50" w:rsidP="00A46C50">
            <w:pPr>
              <w:jc w:val="both"/>
            </w:pPr>
          </w:p>
        </w:tc>
      </w:tr>
      <w:tr w:rsidR="00A46C50" w14:paraId="536017A1" w14:textId="77777777" w:rsidTr="00A46C50">
        <w:tc>
          <w:tcPr>
            <w:tcW w:w="3086" w:type="dxa"/>
            <w:shd w:val="clear" w:color="auto" w:fill="F7CAAC"/>
          </w:tcPr>
          <w:p w14:paraId="5E69929B" w14:textId="77777777" w:rsidR="00A46C50" w:rsidRDefault="00A46C50" w:rsidP="00A46C50">
            <w:pPr>
              <w:jc w:val="both"/>
              <w:rPr>
                <w:b/>
              </w:rPr>
            </w:pPr>
            <w:r>
              <w:rPr>
                <w:b/>
              </w:rPr>
              <w:t>Stručná anotace předmětu</w:t>
            </w:r>
          </w:p>
        </w:tc>
        <w:tc>
          <w:tcPr>
            <w:tcW w:w="6769" w:type="dxa"/>
            <w:gridSpan w:val="7"/>
            <w:tcBorders>
              <w:bottom w:val="nil"/>
            </w:tcBorders>
          </w:tcPr>
          <w:p w14:paraId="132A287E" w14:textId="77777777" w:rsidR="00A46C50" w:rsidRDefault="00A46C50" w:rsidP="00A46C50">
            <w:pPr>
              <w:jc w:val="both"/>
            </w:pPr>
          </w:p>
        </w:tc>
      </w:tr>
      <w:tr w:rsidR="00A46C50" w14:paraId="1E2A4901" w14:textId="77777777" w:rsidTr="00A46C50">
        <w:trPr>
          <w:trHeight w:val="3938"/>
        </w:trPr>
        <w:tc>
          <w:tcPr>
            <w:tcW w:w="9855" w:type="dxa"/>
            <w:gridSpan w:val="8"/>
            <w:tcBorders>
              <w:top w:val="nil"/>
              <w:bottom w:val="single" w:sz="12" w:space="0" w:color="auto"/>
            </w:tcBorders>
          </w:tcPr>
          <w:p w14:paraId="28775B9F" w14:textId="77777777" w:rsidR="00A46C50" w:rsidRDefault="00A46C50" w:rsidP="00A46C50">
            <w:pPr>
              <w:jc w:val="both"/>
            </w:pPr>
            <w:r w:rsidRPr="00DD4772">
              <w:t>Studenti se seznámí se základními principy odběru vzorků a získají komplexní přehled metod fyzikální a chemické analýzy různých typů environmentálních matric. Dále se seznámí s </w:t>
            </w:r>
            <w:r>
              <w:t>postupy</w:t>
            </w:r>
            <w:r w:rsidRPr="00DD4772">
              <w:t xml:space="preserve"> stanovení nejběžnějších organických a anorganických polutantů ve vzorcích životního prostředí. Studenti také získají teoretické poznatky z oblasti problematiky biotransformace polutantů či odstraňování a stabilizace odpadů. Předmět rovněž zahrnuje seznámení s legislativními požadavky v oblasti životního prostředí.</w:t>
            </w:r>
          </w:p>
          <w:p w14:paraId="0602BE54" w14:textId="77777777" w:rsidR="00A46C50" w:rsidRPr="007D13E2" w:rsidRDefault="00A46C50" w:rsidP="00A46C50">
            <w:pPr>
              <w:jc w:val="both"/>
              <w:rPr>
                <w:u w:val="single"/>
              </w:rPr>
            </w:pPr>
            <w:r w:rsidRPr="001B13CE">
              <w:rPr>
                <w:u w:val="single"/>
              </w:rPr>
              <w:t>Základní témata:</w:t>
            </w:r>
          </w:p>
          <w:p w14:paraId="324C4EA5" w14:textId="77777777" w:rsidR="00A46C50" w:rsidRPr="00060C0B" w:rsidRDefault="00A46C50" w:rsidP="00DA5BB8">
            <w:pPr>
              <w:pStyle w:val="Odstavecseseznamem"/>
              <w:numPr>
                <w:ilvl w:val="0"/>
                <w:numId w:val="9"/>
              </w:numPr>
              <w:ind w:left="396" w:hanging="284"/>
              <w:jc w:val="both"/>
            </w:pPr>
            <w:r>
              <w:t>Principy analýz ŽP.</w:t>
            </w:r>
          </w:p>
          <w:p w14:paraId="3471D746" w14:textId="77777777" w:rsidR="00A46C50" w:rsidRPr="00060C0B" w:rsidRDefault="00A46C50" w:rsidP="00DA5BB8">
            <w:pPr>
              <w:pStyle w:val="Odstavecseseznamem"/>
              <w:numPr>
                <w:ilvl w:val="0"/>
                <w:numId w:val="9"/>
              </w:numPr>
              <w:ind w:left="396" w:hanging="284"/>
              <w:jc w:val="both"/>
            </w:pPr>
            <w:r w:rsidRPr="00060C0B">
              <w:t>Legislativní uk</w:t>
            </w:r>
            <w:r>
              <w:t>otvení environmentálních analýz.</w:t>
            </w:r>
          </w:p>
          <w:p w14:paraId="0E5C6F46" w14:textId="77777777" w:rsidR="00A46C50" w:rsidRPr="00060C0B" w:rsidRDefault="00A46C50" w:rsidP="00DA5BB8">
            <w:pPr>
              <w:pStyle w:val="Odstavecseseznamem"/>
              <w:numPr>
                <w:ilvl w:val="0"/>
                <w:numId w:val="9"/>
              </w:numPr>
              <w:ind w:left="396" w:hanging="284"/>
              <w:jc w:val="both"/>
            </w:pPr>
            <w:r>
              <w:t>Postupy sběru a úpravy vzorků.</w:t>
            </w:r>
          </w:p>
          <w:p w14:paraId="0B2597EA" w14:textId="77777777" w:rsidR="00A46C50" w:rsidRPr="00060C0B" w:rsidRDefault="00A46C50" w:rsidP="00DA5BB8">
            <w:pPr>
              <w:pStyle w:val="Odstavecseseznamem"/>
              <w:numPr>
                <w:ilvl w:val="0"/>
                <w:numId w:val="9"/>
              </w:numPr>
              <w:ind w:left="396" w:hanging="284"/>
              <w:jc w:val="both"/>
            </w:pPr>
            <w:r w:rsidRPr="00060C0B">
              <w:t>Chemické výpočty a jejich aplikace pro praxi</w:t>
            </w:r>
            <w:r>
              <w:t>.</w:t>
            </w:r>
          </w:p>
          <w:p w14:paraId="3C41AA6C" w14:textId="77777777" w:rsidR="00A46C50" w:rsidRPr="00060C0B" w:rsidRDefault="00A46C50" w:rsidP="00DA5BB8">
            <w:pPr>
              <w:pStyle w:val="Odstavecseseznamem"/>
              <w:numPr>
                <w:ilvl w:val="0"/>
                <w:numId w:val="9"/>
              </w:numPr>
              <w:ind w:left="396" w:hanging="284"/>
              <w:jc w:val="both"/>
            </w:pPr>
            <w:r w:rsidRPr="00060C0B">
              <w:t>Metody stanovení základ</w:t>
            </w:r>
            <w:r>
              <w:t>ních fyzikálních charakteristik.</w:t>
            </w:r>
          </w:p>
          <w:p w14:paraId="3E33D6D6" w14:textId="77777777" w:rsidR="00A46C50" w:rsidRPr="00060C0B" w:rsidRDefault="00A46C50" w:rsidP="00DA5BB8">
            <w:pPr>
              <w:pStyle w:val="Odstavecseseznamem"/>
              <w:numPr>
                <w:ilvl w:val="0"/>
                <w:numId w:val="9"/>
              </w:numPr>
              <w:ind w:left="396" w:hanging="284"/>
              <w:jc w:val="both"/>
            </w:pPr>
            <w:r w:rsidRPr="00060C0B">
              <w:t>Metody stanovení základ</w:t>
            </w:r>
            <w:r>
              <w:t xml:space="preserve">ních chemických charakteristik. </w:t>
            </w:r>
            <w:r w:rsidRPr="00060C0B">
              <w:t xml:space="preserve"> </w:t>
            </w:r>
          </w:p>
          <w:p w14:paraId="65C5B545" w14:textId="77777777" w:rsidR="00A46C50" w:rsidRPr="00060C0B" w:rsidRDefault="00A46C50" w:rsidP="00DA5BB8">
            <w:pPr>
              <w:pStyle w:val="Odstavecseseznamem"/>
              <w:numPr>
                <w:ilvl w:val="0"/>
                <w:numId w:val="9"/>
              </w:numPr>
              <w:ind w:left="396" w:hanging="284"/>
              <w:jc w:val="both"/>
            </w:pPr>
            <w:r w:rsidRPr="00060C0B">
              <w:t>Vybrané aspekty spektroskopických metod pro environmentální analýzu</w:t>
            </w:r>
            <w:r>
              <w:t>.</w:t>
            </w:r>
          </w:p>
          <w:p w14:paraId="6CC7F6A0" w14:textId="77777777" w:rsidR="00A46C50" w:rsidRPr="00060C0B" w:rsidRDefault="00A46C50" w:rsidP="00DA5BB8">
            <w:pPr>
              <w:pStyle w:val="Odstavecseseznamem"/>
              <w:numPr>
                <w:ilvl w:val="0"/>
                <w:numId w:val="9"/>
              </w:numPr>
              <w:ind w:left="396" w:hanging="284"/>
              <w:jc w:val="both"/>
            </w:pPr>
            <w:r w:rsidRPr="00060C0B">
              <w:t>Principy stanovení organických polutantů v environmentu.</w:t>
            </w:r>
          </w:p>
          <w:p w14:paraId="4E4D3ACE" w14:textId="77777777" w:rsidR="00A46C50" w:rsidRPr="00060C0B" w:rsidRDefault="00A46C50" w:rsidP="00DA5BB8">
            <w:pPr>
              <w:pStyle w:val="Odstavecseseznamem"/>
              <w:numPr>
                <w:ilvl w:val="0"/>
                <w:numId w:val="9"/>
              </w:numPr>
              <w:ind w:left="396" w:hanging="284"/>
              <w:jc w:val="both"/>
            </w:pPr>
            <w:r w:rsidRPr="00060C0B">
              <w:t>Principy stanovení anorganických polutantů v environmentu.</w:t>
            </w:r>
          </w:p>
          <w:p w14:paraId="03D5D339" w14:textId="77777777" w:rsidR="00A46C50" w:rsidRPr="00060C0B" w:rsidRDefault="00A46C50" w:rsidP="00DA5BB8">
            <w:pPr>
              <w:pStyle w:val="Odstavecseseznamem"/>
              <w:numPr>
                <w:ilvl w:val="0"/>
                <w:numId w:val="9"/>
              </w:numPr>
              <w:ind w:left="396" w:hanging="284"/>
              <w:jc w:val="both"/>
            </w:pPr>
            <w:r w:rsidRPr="00060C0B">
              <w:t>Biotransf</w:t>
            </w:r>
            <w:r>
              <w:t>ormace polutantů v environmentu.</w:t>
            </w:r>
          </w:p>
          <w:p w14:paraId="3D14D1C7" w14:textId="77777777" w:rsidR="00A46C50" w:rsidRPr="00060C0B" w:rsidRDefault="00A46C50" w:rsidP="00DA5BB8">
            <w:pPr>
              <w:pStyle w:val="Odstavecseseznamem"/>
              <w:numPr>
                <w:ilvl w:val="0"/>
                <w:numId w:val="9"/>
              </w:numPr>
              <w:ind w:left="396" w:hanging="284"/>
              <w:jc w:val="both"/>
            </w:pPr>
            <w:r w:rsidRPr="00060C0B">
              <w:t>Metody odstraňování a stabilizace odpadů v kontextu environmentálních analýz</w:t>
            </w:r>
            <w:r>
              <w:t>.</w:t>
            </w:r>
          </w:p>
          <w:p w14:paraId="62C08F3D" w14:textId="77777777" w:rsidR="00A46C50" w:rsidRPr="00060C0B" w:rsidRDefault="00A46C50" w:rsidP="00DA5BB8">
            <w:pPr>
              <w:pStyle w:val="Odstavecseseznamem"/>
              <w:numPr>
                <w:ilvl w:val="0"/>
                <w:numId w:val="9"/>
              </w:numPr>
              <w:ind w:left="396" w:hanging="284"/>
              <w:jc w:val="both"/>
            </w:pPr>
            <w:r>
              <w:t>Mikrobiologické analýzy.</w:t>
            </w:r>
          </w:p>
          <w:p w14:paraId="10441019" w14:textId="77777777" w:rsidR="00A46C50" w:rsidRDefault="00A46C50" w:rsidP="00DA5BB8">
            <w:pPr>
              <w:pStyle w:val="Odstavecseseznamem"/>
              <w:numPr>
                <w:ilvl w:val="0"/>
                <w:numId w:val="9"/>
              </w:numPr>
              <w:ind w:left="396" w:hanging="284"/>
              <w:jc w:val="both"/>
            </w:pPr>
            <w:r w:rsidRPr="00060C0B">
              <w:t>I</w:t>
            </w:r>
            <w:r>
              <w:t>n vivo environmentální analýzy.</w:t>
            </w:r>
          </w:p>
        </w:tc>
      </w:tr>
      <w:tr w:rsidR="00A46C50" w14:paraId="1C8031D5" w14:textId="77777777" w:rsidTr="00A46C50">
        <w:trPr>
          <w:trHeight w:val="265"/>
        </w:trPr>
        <w:tc>
          <w:tcPr>
            <w:tcW w:w="3653" w:type="dxa"/>
            <w:gridSpan w:val="2"/>
            <w:tcBorders>
              <w:top w:val="nil"/>
            </w:tcBorders>
            <w:shd w:val="clear" w:color="auto" w:fill="F7CAAC"/>
          </w:tcPr>
          <w:p w14:paraId="573F6E7F"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377EF4C0" w14:textId="77777777" w:rsidR="00A46C50" w:rsidRDefault="00A46C50" w:rsidP="00A46C50">
            <w:pPr>
              <w:jc w:val="both"/>
            </w:pPr>
          </w:p>
        </w:tc>
      </w:tr>
      <w:tr w:rsidR="00A46C50" w14:paraId="4621B0BC" w14:textId="77777777" w:rsidTr="00A46C50">
        <w:trPr>
          <w:trHeight w:val="283"/>
        </w:trPr>
        <w:tc>
          <w:tcPr>
            <w:tcW w:w="9855" w:type="dxa"/>
            <w:gridSpan w:val="8"/>
            <w:tcBorders>
              <w:top w:val="nil"/>
            </w:tcBorders>
          </w:tcPr>
          <w:p w14:paraId="7D04882D" w14:textId="77777777" w:rsidR="00A46C50" w:rsidRPr="00000843" w:rsidRDefault="00A46C50" w:rsidP="00A46C50">
            <w:pPr>
              <w:pStyle w:val="Textkomente"/>
              <w:jc w:val="both"/>
              <w:rPr>
                <w:b/>
              </w:rPr>
            </w:pPr>
            <w:r w:rsidRPr="00000843">
              <w:rPr>
                <w:b/>
              </w:rPr>
              <w:t>Povinná literatura</w:t>
            </w:r>
          </w:p>
          <w:p w14:paraId="31E91159" w14:textId="5D0A69DF" w:rsidR="00A46C50" w:rsidRDefault="00A46C50" w:rsidP="00A46C50">
            <w:pPr>
              <w:jc w:val="both"/>
            </w:pPr>
            <w:r w:rsidRPr="004F1177">
              <w:t>POPL, M</w:t>
            </w:r>
            <w:r w:rsidR="00583A4F">
              <w:t>.</w:t>
            </w:r>
            <w:r w:rsidRPr="004F1177">
              <w:t>, FÄHNRICH</w:t>
            </w:r>
            <w:r w:rsidR="00583A4F">
              <w:t>,</w:t>
            </w:r>
            <w:r w:rsidRPr="004F1177">
              <w:t xml:space="preserve"> J</w:t>
            </w:r>
            <w:r w:rsidRPr="001F52FF">
              <w:rPr>
                <w:i/>
              </w:rPr>
              <w:t>. Analytická chemie životního prostředí</w:t>
            </w:r>
            <w:r>
              <w:rPr>
                <w:i/>
              </w:rPr>
              <w:t>.</w:t>
            </w:r>
            <w:r w:rsidRPr="004F1177">
              <w:t xml:space="preserve"> 4. vyd. Praha VŠCHT 1999</w:t>
            </w:r>
            <w:r w:rsidR="00583A4F">
              <w:t>.</w:t>
            </w:r>
            <w:r w:rsidRPr="004F1177">
              <w:t xml:space="preserve"> ISBN 80-7080-336-</w:t>
            </w:r>
            <w:r>
              <w:t>3.</w:t>
            </w:r>
          </w:p>
          <w:p w14:paraId="554B457E" w14:textId="77777777" w:rsidR="00A46C50" w:rsidRPr="004F1177" w:rsidRDefault="00A46C50" w:rsidP="00A46C50">
            <w:pPr>
              <w:jc w:val="both"/>
            </w:pPr>
            <w:r>
              <w:t>Chemický zákon</w:t>
            </w:r>
            <w:r w:rsidRPr="002E7FBE">
              <w:t xml:space="preserve"> ČR +</w:t>
            </w:r>
            <w:r>
              <w:t xml:space="preserve"> související prováděcí předpisy a nařízení.</w:t>
            </w:r>
          </w:p>
          <w:p w14:paraId="43B5DB86" w14:textId="38B13D03" w:rsidR="00A46C50" w:rsidRDefault="00A46C50" w:rsidP="00A46C50">
            <w:pPr>
              <w:jc w:val="both"/>
            </w:pPr>
            <w:r w:rsidRPr="004F1177">
              <w:t xml:space="preserve">KLOUDA, P. </w:t>
            </w:r>
            <w:r w:rsidRPr="001F52FF">
              <w:rPr>
                <w:i/>
              </w:rPr>
              <w:t>Moderní analytické metody</w:t>
            </w:r>
            <w:r w:rsidRPr="004F1177">
              <w:t>. 2., upr. a dopl. vyd. Ostrava: Pavel Klouda, 2003</w:t>
            </w:r>
            <w:r w:rsidR="00583A4F">
              <w:t>.</w:t>
            </w:r>
            <w:r w:rsidRPr="004F1177">
              <w:t xml:space="preserve"> ISBN 80-86369-07-2.</w:t>
            </w:r>
          </w:p>
          <w:p w14:paraId="32B37AF9" w14:textId="77777777" w:rsidR="00A46C50" w:rsidRPr="00000843" w:rsidRDefault="00A46C50" w:rsidP="00A46C50">
            <w:pPr>
              <w:jc w:val="both"/>
              <w:rPr>
                <w:b/>
              </w:rPr>
            </w:pPr>
            <w:r w:rsidRPr="00000843">
              <w:rPr>
                <w:b/>
              </w:rPr>
              <w:t>Doporučená literatura</w:t>
            </w:r>
          </w:p>
          <w:p w14:paraId="2A816D63" w14:textId="6D418C80" w:rsidR="00A46C50" w:rsidRDefault="00A46C50" w:rsidP="00A46C50">
            <w:pPr>
              <w:jc w:val="both"/>
              <w:rPr>
                <w:b/>
              </w:rPr>
            </w:pPr>
            <w:r w:rsidRPr="004F1177">
              <w:t xml:space="preserve">CHROMÝ, V. </w:t>
            </w:r>
            <w:r w:rsidRPr="001F52FF">
              <w:rPr>
                <w:i/>
              </w:rPr>
              <w:t>Management kvality v analytické a klinické chemii</w:t>
            </w:r>
            <w:r>
              <w:rPr>
                <w:i/>
              </w:rPr>
              <w:t>.</w:t>
            </w:r>
            <w:r w:rsidRPr="004F1177">
              <w:t xml:space="preserve"> 2009</w:t>
            </w:r>
            <w:r w:rsidR="00583A4F">
              <w:t>.</w:t>
            </w:r>
            <w:r w:rsidRPr="004F1177">
              <w:t xml:space="preserve"> ISBN 978-80-903732-6-6</w:t>
            </w:r>
            <w:r>
              <w:t>.</w:t>
            </w:r>
          </w:p>
          <w:p w14:paraId="424E3B04" w14:textId="7A255120" w:rsidR="00A46C50" w:rsidRPr="002C327B" w:rsidRDefault="00A46C50" w:rsidP="00A46C50">
            <w:pPr>
              <w:jc w:val="both"/>
            </w:pPr>
            <w:r>
              <w:t>PATNAIK</w:t>
            </w:r>
            <w:r w:rsidRPr="002C327B">
              <w:t xml:space="preserve">, P. </w:t>
            </w:r>
            <w:r w:rsidRPr="009F55E8">
              <w:rPr>
                <w:i/>
              </w:rPr>
              <w:t>Handbook of environmental analysis: chemical pollutants in air, water, soil, and solid wastes</w:t>
            </w:r>
            <w:r>
              <w:t>.</w:t>
            </w:r>
            <w:r w:rsidRPr="002C327B">
              <w:t xml:space="preserve"> 2nd ed. Boca Raton: CRC Press, 2010</w:t>
            </w:r>
            <w:r w:rsidR="00583A4F">
              <w:t>.</w:t>
            </w:r>
            <w:r w:rsidRPr="002C327B">
              <w:t xml:space="preserve"> ISBN 978-1-4200-6581-7.</w:t>
            </w:r>
          </w:p>
          <w:p w14:paraId="4E3AF04E" w14:textId="55BF9303" w:rsidR="00A46C50" w:rsidRDefault="00A46C50" w:rsidP="00A46C50">
            <w:pPr>
              <w:jc w:val="both"/>
            </w:pPr>
            <w:r w:rsidRPr="000359B8">
              <w:t xml:space="preserve">MANAHAN, S.E. </w:t>
            </w:r>
            <w:r w:rsidRPr="009F55E8">
              <w:rPr>
                <w:i/>
              </w:rPr>
              <w:t>Fundamentals of Environmental Chemistry</w:t>
            </w:r>
            <w:r w:rsidRPr="000359B8">
              <w:t>. Boca Raton: Lewis Publishers, 2001</w:t>
            </w:r>
            <w:r w:rsidR="00583A4F">
              <w:t>.</w:t>
            </w:r>
            <w:r w:rsidRPr="000359B8">
              <w:t xml:space="preserve"> ISBN 1-56670-491-X.</w:t>
            </w:r>
          </w:p>
        </w:tc>
      </w:tr>
      <w:tr w:rsidR="00A46C50" w14:paraId="4EADD4FB"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85F251" w14:textId="77777777" w:rsidR="00A46C50" w:rsidRDefault="00A46C50" w:rsidP="00A46C50">
            <w:pPr>
              <w:jc w:val="center"/>
              <w:rPr>
                <w:b/>
              </w:rPr>
            </w:pPr>
            <w:r>
              <w:rPr>
                <w:b/>
              </w:rPr>
              <w:t>Informace ke kombinované nebo distanční formě</w:t>
            </w:r>
          </w:p>
        </w:tc>
      </w:tr>
      <w:tr w:rsidR="00A46C50" w14:paraId="6D90130C" w14:textId="77777777" w:rsidTr="00A46C50">
        <w:tc>
          <w:tcPr>
            <w:tcW w:w="4787" w:type="dxa"/>
            <w:gridSpan w:val="3"/>
            <w:tcBorders>
              <w:top w:val="single" w:sz="2" w:space="0" w:color="auto"/>
            </w:tcBorders>
            <w:shd w:val="clear" w:color="auto" w:fill="F7CAAC"/>
          </w:tcPr>
          <w:p w14:paraId="7DD08CED" w14:textId="77777777" w:rsidR="00A46C50" w:rsidRDefault="00A46C50" w:rsidP="00A46C50">
            <w:pPr>
              <w:jc w:val="both"/>
            </w:pPr>
            <w:r>
              <w:rPr>
                <w:b/>
              </w:rPr>
              <w:t>Rozsah konzultací (soustředění)</w:t>
            </w:r>
          </w:p>
        </w:tc>
        <w:tc>
          <w:tcPr>
            <w:tcW w:w="889" w:type="dxa"/>
            <w:tcBorders>
              <w:top w:val="single" w:sz="2" w:space="0" w:color="auto"/>
            </w:tcBorders>
          </w:tcPr>
          <w:p w14:paraId="44BB67F1" w14:textId="77777777" w:rsidR="00A46C50" w:rsidRDefault="00A46C50" w:rsidP="00A46C50">
            <w:pPr>
              <w:jc w:val="both"/>
            </w:pPr>
            <w:r>
              <w:t>10</w:t>
            </w:r>
          </w:p>
        </w:tc>
        <w:tc>
          <w:tcPr>
            <w:tcW w:w="4179" w:type="dxa"/>
            <w:gridSpan w:val="4"/>
            <w:tcBorders>
              <w:top w:val="single" w:sz="2" w:space="0" w:color="auto"/>
            </w:tcBorders>
            <w:shd w:val="clear" w:color="auto" w:fill="F7CAAC"/>
          </w:tcPr>
          <w:p w14:paraId="648F6E87" w14:textId="77777777" w:rsidR="00A46C50" w:rsidRDefault="00A46C50" w:rsidP="00A46C50">
            <w:pPr>
              <w:jc w:val="both"/>
              <w:rPr>
                <w:b/>
              </w:rPr>
            </w:pPr>
            <w:r>
              <w:rPr>
                <w:b/>
              </w:rPr>
              <w:t xml:space="preserve">hodin </w:t>
            </w:r>
          </w:p>
        </w:tc>
      </w:tr>
      <w:tr w:rsidR="00A46C50" w14:paraId="308F087A" w14:textId="77777777" w:rsidTr="00A46C50">
        <w:tc>
          <w:tcPr>
            <w:tcW w:w="9855" w:type="dxa"/>
            <w:gridSpan w:val="8"/>
            <w:shd w:val="clear" w:color="auto" w:fill="F7CAAC"/>
          </w:tcPr>
          <w:p w14:paraId="4B37A3AD" w14:textId="77777777" w:rsidR="00A46C50" w:rsidRDefault="00A46C50" w:rsidP="00A46C50">
            <w:pPr>
              <w:jc w:val="both"/>
              <w:rPr>
                <w:b/>
              </w:rPr>
            </w:pPr>
            <w:r>
              <w:rPr>
                <w:b/>
              </w:rPr>
              <w:t>Informace o způsobu kontaktu s vyučujícím</w:t>
            </w:r>
          </w:p>
        </w:tc>
      </w:tr>
      <w:tr w:rsidR="00A46C50" w14:paraId="3226CD50" w14:textId="77777777" w:rsidTr="00597A64">
        <w:trPr>
          <w:trHeight w:val="765"/>
        </w:trPr>
        <w:tc>
          <w:tcPr>
            <w:tcW w:w="9855" w:type="dxa"/>
            <w:gridSpan w:val="8"/>
          </w:tcPr>
          <w:p w14:paraId="45503C51" w14:textId="04DA02EB"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F628260"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6C50" w14:paraId="7ED94EC8" w14:textId="77777777" w:rsidTr="00A46C50">
        <w:tc>
          <w:tcPr>
            <w:tcW w:w="9855" w:type="dxa"/>
            <w:gridSpan w:val="8"/>
            <w:tcBorders>
              <w:bottom w:val="double" w:sz="4" w:space="0" w:color="auto"/>
            </w:tcBorders>
            <w:shd w:val="clear" w:color="auto" w:fill="BDD6EE"/>
          </w:tcPr>
          <w:p w14:paraId="1C72E574" w14:textId="77777777" w:rsidR="00A46C50" w:rsidRDefault="00A46C50" w:rsidP="00A46C50">
            <w:pPr>
              <w:jc w:val="both"/>
              <w:rPr>
                <w:b/>
                <w:sz w:val="28"/>
              </w:rPr>
            </w:pPr>
            <w:r>
              <w:lastRenderedPageBreak/>
              <w:br w:type="page"/>
            </w:r>
            <w:r>
              <w:rPr>
                <w:b/>
                <w:sz w:val="28"/>
              </w:rPr>
              <w:t>B-III – Charakteristika studijního předmětu</w:t>
            </w:r>
          </w:p>
        </w:tc>
      </w:tr>
      <w:tr w:rsidR="00A46C50" w14:paraId="135212BC" w14:textId="77777777" w:rsidTr="00A46C50">
        <w:tc>
          <w:tcPr>
            <w:tcW w:w="3086" w:type="dxa"/>
            <w:tcBorders>
              <w:top w:val="double" w:sz="4" w:space="0" w:color="auto"/>
            </w:tcBorders>
            <w:shd w:val="clear" w:color="auto" w:fill="F7CAAC"/>
          </w:tcPr>
          <w:p w14:paraId="71B03EF9"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116CBB17" w14:textId="77777777" w:rsidR="00A46C50" w:rsidRDefault="00A46C50" w:rsidP="00A46C50">
            <w:pPr>
              <w:jc w:val="both"/>
            </w:pPr>
            <w:r w:rsidRPr="003D4876">
              <w:t>Řízení podnikových procesů</w:t>
            </w:r>
          </w:p>
        </w:tc>
      </w:tr>
      <w:tr w:rsidR="00A46C50" w14:paraId="5A3C58D0" w14:textId="77777777" w:rsidTr="00A46C50">
        <w:tc>
          <w:tcPr>
            <w:tcW w:w="3086" w:type="dxa"/>
            <w:shd w:val="clear" w:color="auto" w:fill="F7CAAC"/>
          </w:tcPr>
          <w:p w14:paraId="4EA584AC" w14:textId="77777777" w:rsidR="00A46C50" w:rsidRDefault="00A46C50" w:rsidP="00A46C50">
            <w:pPr>
              <w:jc w:val="both"/>
              <w:rPr>
                <w:b/>
              </w:rPr>
            </w:pPr>
            <w:r>
              <w:rPr>
                <w:b/>
              </w:rPr>
              <w:t>Typ předmětu</w:t>
            </w:r>
          </w:p>
        </w:tc>
        <w:tc>
          <w:tcPr>
            <w:tcW w:w="3406" w:type="dxa"/>
            <w:gridSpan w:val="4"/>
          </w:tcPr>
          <w:p w14:paraId="3EDF942D" w14:textId="77777777" w:rsidR="00A46C50" w:rsidRDefault="00A46C50" w:rsidP="00A46C50">
            <w:pPr>
              <w:jc w:val="both"/>
            </w:pPr>
            <w:r>
              <w:t>povinně volitelný „PV“</w:t>
            </w:r>
          </w:p>
        </w:tc>
        <w:tc>
          <w:tcPr>
            <w:tcW w:w="2695" w:type="dxa"/>
            <w:gridSpan w:val="2"/>
            <w:shd w:val="clear" w:color="auto" w:fill="F7CAAC"/>
          </w:tcPr>
          <w:p w14:paraId="22444616" w14:textId="77777777" w:rsidR="00A46C50" w:rsidRDefault="00A46C50" w:rsidP="00A46C50">
            <w:pPr>
              <w:jc w:val="both"/>
            </w:pPr>
            <w:r>
              <w:rPr>
                <w:b/>
              </w:rPr>
              <w:t>doporučený ročník / semestr</w:t>
            </w:r>
          </w:p>
        </w:tc>
        <w:tc>
          <w:tcPr>
            <w:tcW w:w="668" w:type="dxa"/>
          </w:tcPr>
          <w:p w14:paraId="30417543" w14:textId="77777777" w:rsidR="00A46C50" w:rsidRDefault="00A46C50" w:rsidP="00A46C50">
            <w:pPr>
              <w:jc w:val="both"/>
            </w:pPr>
            <w:r>
              <w:t>2/ZS</w:t>
            </w:r>
          </w:p>
        </w:tc>
      </w:tr>
      <w:tr w:rsidR="00A46C50" w14:paraId="780337DD" w14:textId="77777777" w:rsidTr="00A46C50">
        <w:tc>
          <w:tcPr>
            <w:tcW w:w="3086" w:type="dxa"/>
            <w:shd w:val="clear" w:color="auto" w:fill="F7CAAC"/>
          </w:tcPr>
          <w:p w14:paraId="58281CB8" w14:textId="77777777" w:rsidR="00A46C50" w:rsidRDefault="00A46C50" w:rsidP="00A46C50">
            <w:pPr>
              <w:jc w:val="both"/>
              <w:rPr>
                <w:b/>
              </w:rPr>
            </w:pPr>
            <w:r>
              <w:rPr>
                <w:b/>
              </w:rPr>
              <w:t>Rozsah studijního předmětu</w:t>
            </w:r>
          </w:p>
        </w:tc>
        <w:tc>
          <w:tcPr>
            <w:tcW w:w="1701" w:type="dxa"/>
            <w:gridSpan w:val="2"/>
          </w:tcPr>
          <w:p w14:paraId="15E2B409" w14:textId="568E1283" w:rsidR="00A46C50" w:rsidRDefault="00A46C50" w:rsidP="00A46C50">
            <w:pPr>
              <w:jc w:val="both"/>
            </w:pPr>
            <w:r>
              <w:t>13p + 26</w:t>
            </w:r>
            <w:r w:rsidR="006D6C61">
              <w:t>s</w:t>
            </w:r>
          </w:p>
        </w:tc>
        <w:tc>
          <w:tcPr>
            <w:tcW w:w="889" w:type="dxa"/>
            <w:shd w:val="clear" w:color="auto" w:fill="F7CAAC"/>
          </w:tcPr>
          <w:p w14:paraId="3521740B" w14:textId="77777777" w:rsidR="00A46C50" w:rsidRDefault="00A46C50" w:rsidP="00A46C50">
            <w:pPr>
              <w:jc w:val="both"/>
              <w:rPr>
                <w:b/>
              </w:rPr>
            </w:pPr>
            <w:r>
              <w:rPr>
                <w:b/>
              </w:rPr>
              <w:t xml:space="preserve">hod. </w:t>
            </w:r>
          </w:p>
        </w:tc>
        <w:tc>
          <w:tcPr>
            <w:tcW w:w="816" w:type="dxa"/>
          </w:tcPr>
          <w:p w14:paraId="5F6D9B5E" w14:textId="77777777" w:rsidR="00A46C50" w:rsidRDefault="00A46C50" w:rsidP="00A46C50">
            <w:pPr>
              <w:jc w:val="both"/>
            </w:pPr>
            <w:r>
              <w:t>39</w:t>
            </w:r>
          </w:p>
        </w:tc>
        <w:tc>
          <w:tcPr>
            <w:tcW w:w="2156" w:type="dxa"/>
            <w:shd w:val="clear" w:color="auto" w:fill="F7CAAC"/>
          </w:tcPr>
          <w:p w14:paraId="0AEE4908" w14:textId="77777777" w:rsidR="00A46C50" w:rsidRDefault="00A46C50" w:rsidP="00A46C50">
            <w:pPr>
              <w:jc w:val="both"/>
              <w:rPr>
                <w:b/>
              </w:rPr>
            </w:pPr>
            <w:r>
              <w:rPr>
                <w:b/>
              </w:rPr>
              <w:t>kreditů</w:t>
            </w:r>
          </w:p>
        </w:tc>
        <w:tc>
          <w:tcPr>
            <w:tcW w:w="1207" w:type="dxa"/>
            <w:gridSpan w:val="2"/>
          </w:tcPr>
          <w:p w14:paraId="72747040" w14:textId="77777777" w:rsidR="00A46C50" w:rsidRDefault="00A46C50" w:rsidP="00A46C50">
            <w:pPr>
              <w:jc w:val="both"/>
            </w:pPr>
            <w:r>
              <w:t>4</w:t>
            </w:r>
          </w:p>
        </w:tc>
      </w:tr>
      <w:tr w:rsidR="00A46C50" w14:paraId="52F46073" w14:textId="77777777" w:rsidTr="00A46C50">
        <w:tc>
          <w:tcPr>
            <w:tcW w:w="3086" w:type="dxa"/>
            <w:shd w:val="clear" w:color="auto" w:fill="F7CAAC"/>
          </w:tcPr>
          <w:p w14:paraId="2E8319CA" w14:textId="77777777" w:rsidR="00A46C50" w:rsidRDefault="00A46C50" w:rsidP="00A46C50">
            <w:pPr>
              <w:jc w:val="both"/>
              <w:rPr>
                <w:b/>
                <w:sz w:val="22"/>
              </w:rPr>
            </w:pPr>
            <w:r>
              <w:rPr>
                <w:b/>
              </w:rPr>
              <w:t>Prerekvizity, korekvizity, ekvivalence</w:t>
            </w:r>
          </w:p>
        </w:tc>
        <w:tc>
          <w:tcPr>
            <w:tcW w:w="6769" w:type="dxa"/>
            <w:gridSpan w:val="7"/>
          </w:tcPr>
          <w:p w14:paraId="768121A3" w14:textId="7FDE9E6E" w:rsidR="00A46C50" w:rsidRDefault="00AF50D8" w:rsidP="00A46C50">
            <w:pPr>
              <w:jc w:val="both"/>
            </w:pPr>
            <w:r>
              <w:t>Ekvivalence (Reengineering of Enterprise Processes)</w:t>
            </w:r>
          </w:p>
        </w:tc>
      </w:tr>
      <w:tr w:rsidR="00A46C50" w14:paraId="17A3FA3F" w14:textId="77777777" w:rsidTr="00A46C50">
        <w:tc>
          <w:tcPr>
            <w:tcW w:w="3086" w:type="dxa"/>
            <w:shd w:val="clear" w:color="auto" w:fill="F7CAAC"/>
          </w:tcPr>
          <w:p w14:paraId="04250DE6" w14:textId="77777777" w:rsidR="00A46C50" w:rsidRDefault="00A46C50" w:rsidP="00A46C50">
            <w:pPr>
              <w:jc w:val="both"/>
              <w:rPr>
                <w:b/>
              </w:rPr>
            </w:pPr>
            <w:r>
              <w:rPr>
                <w:b/>
              </w:rPr>
              <w:t>Způsob ověření studijních výsledků</w:t>
            </w:r>
          </w:p>
        </w:tc>
        <w:tc>
          <w:tcPr>
            <w:tcW w:w="3406" w:type="dxa"/>
            <w:gridSpan w:val="4"/>
          </w:tcPr>
          <w:p w14:paraId="1C92D62C" w14:textId="77777777" w:rsidR="00A46C50" w:rsidRDefault="00A46C50" w:rsidP="00A46C50">
            <w:pPr>
              <w:jc w:val="both"/>
            </w:pPr>
            <w:r>
              <w:t>zápočet, zkouška</w:t>
            </w:r>
          </w:p>
        </w:tc>
        <w:tc>
          <w:tcPr>
            <w:tcW w:w="2156" w:type="dxa"/>
            <w:shd w:val="clear" w:color="auto" w:fill="F7CAAC"/>
          </w:tcPr>
          <w:p w14:paraId="482F1081" w14:textId="77777777" w:rsidR="00A46C50" w:rsidRDefault="00A46C50" w:rsidP="00A46C50">
            <w:pPr>
              <w:jc w:val="both"/>
              <w:rPr>
                <w:b/>
              </w:rPr>
            </w:pPr>
            <w:r>
              <w:rPr>
                <w:b/>
              </w:rPr>
              <w:t>Forma výuky</w:t>
            </w:r>
          </w:p>
        </w:tc>
        <w:tc>
          <w:tcPr>
            <w:tcW w:w="1207" w:type="dxa"/>
            <w:gridSpan w:val="2"/>
          </w:tcPr>
          <w:p w14:paraId="5098F962" w14:textId="369F711A" w:rsidR="00A46C50" w:rsidRDefault="006D6C61" w:rsidP="00A46C50">
            <w:pPr>
              <w:jc w:val="both"/>
            </w:pPr>
            <w:r>
              <w:t>p</w:t>
            </w:r>
            <w:r w:rsidR="00A46C50">
              <w:t>ředná</w:t>
            </w:r>
            <w:r>
              <w:t>ška, seminář</w:t>
            </w:r>
          </w:p>
        </w:tc>
      </w:tr>
      <w:tr w:rsidR="00A46C50" w14:paraId="1B11591F" w14:textId="77777777" w:rsidTr="00A46C50">
        <w:tc>
          <w:tcPr>
            <w:tcW w:w="3086" w:type="dxa"/>
            <w:shd w:val="clear" w:color="auto" w:fill="F7CAAC"/>
          </w:tcPr>
          <w:p w14:paraId="08C40DF8"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09BDA8A3" w14:textId="11179BD5" w:rsidR="00A46C50" w:rsidRPr="003D4876" w:rsidRDefault="00A46C50" w:rsidP="00AF50D8">
            <w:pPr>
              <w:jc w:val="both"/>
            </w:pPr>
            <w:r>
              <w:t>Požadavky k</w:t>
            </w:r>
            <w:r w:rsidR="0071578B">
              <w:t> </w:t>
            </w:r>
            <w:r>
              <w:t>zápočtu</w:t>
            </w:r>
            <w:r w:rsidR="0071578B">
              <w:t>:</w:t>
            </w:r>
            <w:r w:rsidR="00AF50D8">
              <w:t xml:space="preserve"> </w:t>
            </w:r>
            <w:r>
              <w:t>v</w:t>
            </w:r>
            <w:r w:rsidRPr="003D4876">
              <w:t>ypracování seminární práce dle požadavků vyučujícího formou eseje</w:t>
            </w:r>
            <w:r w:rsidR="00AF50D8">
              <w:t xml:space="preserve">; </w:t>
            </w:r>
            <w:r w:rsidRPr="003D4876">
              <w:t>písemný test s maximálním možným počtem dosažitelných bodů 60 musí být napsán alespoň na 60 %</w:t>
            </w:r>
            <w:r w:rsidR="00AF50D8">
              <w:t xml:space="preserve">; </w:t>
            </w:r>
            <w:r w:rsidRPr="003D4876">
              <w:t>aktivní účast na seminářích – 80 % docházky</w:t>
            </w:r>
            <w:r w:rsidR="00AF50D8">
              <w:t xml:space="preserve">; </w:t>
            </w:r>
            <w:r w:rsidRPr="003D4876">
              <w:t>ověření znalostí na základě zpracování a následného vyhodnocení zpracovaných procesních modelů v aplikaci ARIS vč. ověření jejich správnosti v rámci seminářů na PC učebně</w:t>
            </w:r>
            <w:r w:rsidR="00AF50D8">
              <w:t>.</w:t>
            </w:r>
          </w:p>
          <w:p w14:paraId="7AD6BCAE" w14:textId="2033AE77" w:rsidR="00A46C50" w:rsidRDefault="00A46C50" w:rsidP="00AF50D8">
            <w:pPr>
              <w:jc w:val="both"/>
            </w:pPr>
            <w:r>
              <w:t>Požadavky ke zkoušce</w:t>
            </w:r>
            <w:r w:rsidR="00AF50D8">
              <w:t xml:space="preserve">: </w:t>
            </w:r>
            <w:r w:rsidRPr="003D4876">
              <w:t>zkouška ústní v rozsahu znalostí přednášek</w:t>
            </w:r>
          </w:p>
        </w:tc>
      </w:tr>
      <w:tr w:rsidR="00A46C50" w14:paraId="7CE7DA27" w14:textId="77777777" w:rsidTr="00A46C50">
        <w:trPr>
          <w:trHeight w:val="156"/>
        </w:trPr>
        <w:tc>
          <w:tcPr>
            <w:tcW w:w="9855" w:type="dxa"/>
            <w:gridSpan w:val="8"/>
            <w:tcBorders>
              <w:top w:val="nil"/>
            </w:tcBorders>
          </w:tcPr>
          <w:p w14:paraId="0394C21F" w14:textId="77777777" w:rsidR="00A46C50" w:rsidRDefault="00A46C50" w:rsidP="00A46C50">
            <w:pPr>
              <w:jc w:val="both"/>
            </w:pPr>
          </w:p>
        </w:tc>
      </w:tr>
      <w:tr w:rsidR="00A46C50" w:rsidRPr="00285742" w14:paraId="37A4E53D" w14:textId="77777777" w:rsidTr="00A46C50">
        <w:trPr>
          <w:trHeight w:val="197"/>
        </w:trPr>
        <w:tc>
          <w:tcPr>
            <w:tcW w:w="3086" w:type="dxa"/>
            <w:tcBorders>
              <w:top w:val="nil"/>
            </w:tcBorders>
            <w:shd w:val="clear" w:color="auto" w:fill="F7CAAC"/>
          </w:tcPr>
          <w:p w14:paraId="65A90187" w14:textId="77777777" w:rsidR="00A46C50" w:rsidRDefault="00A46C50" w:rsidP="00A46C50">
            <w:pPr>
              <w:jc w:val="both"/>
              <w:rPr>
                <w:b/>
              </w:rPr>
            </w:pPr>
            <w:r>
              <w:rPr>
                <w:b/>
              </w:rPr>
              <w:t>Garant předmětu</w:t>
            </w:r>
          </w:p>
        </w:tc>
        <w:tc>
          <w:tcPr>
            <w:tcW w:w="6769" w:type="dxa"/>
            <w:gridSpan w:val="7"/>
            <w:tcBorders>
              <w:top w:val="nil"/>
            </w:tcBorders>
          </w:tcPr>
          <w:p w14:paraId="1FAC7F85" w14:textId="77777777" w:rsidR="00A46C50" w:rsidRPr="00994198" w:rsidRDefault="00A46C50" w:rsidP="00A46C50">
            <w:r w:rsidRPr="00994198">
              <w:t>prof. Ing. David Tuček, Ph.D.</w:t>
            </w:r>
          </w:p>
        </w:tc>
      </w:tr>
      <w:tr w:rsidR="006D6C61" w14:paraId="7188535C" w14:textId="77777777" w:rsidTr="00A46C50">
        <w:trPr>
          <w:trHeight w:val="243"/>
        </w:trPr>
        <w:tc>
          <w:tcPr>
            <w:tcW w:w="3086" w:type="dxa"/>
            <w:tcBorders>
              <w:top w:val="nil"/>
            </w:tcBorders>
            <w:shd w:val="clear" w:color="auto" w:fill="F7CAAC"/>
          </w:tcPr>
          <w:p w14:paraId="4BFB196B" w14:textId="77777777" w:rsidR="006D6C61" w:rsidRDefault="006D6C61" w:rsidP="006D6C61">
            <w:pPr>
              <w:jc w:val="both"/>
              <w:rPr>
                <w:b/>
              </w:rPr>
            </w:pPr>
            <w:r>
              <w:rPr>
                <w:b/>
              </w:rPr>
              <w:t>Zapojení garanta do výuky předmětu</w:t>
            </w:r>
          </w:p>
        </w:tc>
        <w:tc>
          <w:tcPr>
            <w:tcW w:w="6769" w:type="dxa"/>
            <w:gridSpan w:val="7"/>
            <w:tcBorders>
              <w:top w:val="nil"/>
            </w:tcBorders>
          </w:tcPr>
          <w:p w14:paraId="7B0B09EA" w14:textId="7053BD38" w:rsidR="006D6C61" w:rsidRDefault="006D6C61" w:rsidP="006D6C61">
            <w:pPr>
              <w:jc w:val="both"/>
            </w:pPr>
            <w:r w:rsidRPr="0063629E">
              <w:t>Garant se podílí na přednáškách v rozsahu 50 %, dále stanovuje koncepci seminářů a dohlíží na jejich jednotné vedení.</w:t>
            </w:r>
          </w:p>
        </w:tc>
      </w:tr>
      <w:tr w:rsidR="00A46C50" w:rsidRPr="00285742" w14:paraId="3156A620" w14:textId="77777777" w:rsidTr="00A46C50">
        <w:tc>
          <w:tcPr>
            <w:tcW w:w="3086" w:type="dxa"/>
            <w:shd w:val="clear" w:color="auto" w:fill="F7CAAC"/>
          </w:tcPr>
          <w:p w14:paraId="15F2EC48" w14:textId="77777777" w:rsidR="00A46C50" w:rsidRDefault="00A46C50" w:rsidP="00A46C50">
            <w:pPr>
              <w:jc w:val="both"/>
              <w:rPr>
                <w:b/>
              </w:rPr>
            </w:pPr>
            <w:r>
              <w:rPr>
                <w:b/>
              </w:rPr>
              <w:t>Vyučující</w:t>
            </w:r>
          </w:p>
        </w:tc>
        <w:tc>
          <w:tcPr>
            <w:tcW w:w="6769" w:type="dxa"/>
            <w:gridSpan w:val="7"/>
            <w:tcBorders>
              <w:bottom w:val="nil"/>
            </w:tcBorders>
          </w:tcPr>
          <w:p w14:paraId="235F4360" w14:textId="77777777" w:rsidR="00A46C50" w:rsidRPr="00806D9F" w:rsidRDefault="00A46C50" w:rsidP="00A46C50">
            <w:r w:rsidRPr="00806D9F">
              <w:t xml:space="preserve">prof. Ing. David Tuček, Ph.D. </w:t>
            </w:r>
            <w:r>
              <w:t xml:space="preserve">– garant, přednášky </w:t>
            </w:r>
            <w:r w:rsidRPr="00806D9F">
              <w:t>(50 %)</w:t>
            </w:r>
          </w:p>
          <w:p w14:paraId="18A87CB7" w14:textId="77777777" w:rsidR="00A46C50" w:rsidRPr="00806D9F" w:rsidRDefault="00A46C50" w:rsidP="00A46C50">
            <w:r w:rsidRPr="00806D9F">
              <w:t xml:space="preserve">doc. Ing. Petr Briš, CSc. </w:t>
            </w:r>
            <w:r>
              <w:t xml:space="preserve">– přednášky </w:t>
            </w:r>
            <w:r w:rsidRPr="00806D9F">
              <w:t>(35 %)</w:t>
            </w:r>
          </w:p>
          <w:p w14:paraId="12C52CDC" w14:textId="77777777" w:rsidR="00A46C50" w:rsidRPr="00285742" w:rsidRDefault="00A46C50" w:rsidP="00A46C50">
            <w:r w:rsidRPr="00806D9F">
              <w:t>Ing. Karel Slinták, Ph.D.</w:t>
            </w:r>
            <w:r>
              <w:t xml:space="preserve"> – přednášky </w:t>
            </w:r>
            <w:r w:rsidRPr="00806D9F">
              <w:t>(15 %)</w:t>
            </w:r>
            <w:r>
              <w:t xml:space="preserve"> </w:t>
            </w:r>
          </w:p>
        </w:tc>
      </w:tr>
      <w:tr w:rsidR="00A46C50" w14:paraId="1CE141D2" w14:textId="77777777" w:rsidTr="00A46C50">
        <w:trPr>
          <w:trHeight w:val="182"/>
        </w:trPr>
        <w:tc>
          <w:tcPr>
            <w:tcW w:w="9855" w:type="dxa"/>
            <w:gridSpan w:val="8"/>
            <w:tcBorders>
              <w:top w:val="nil"/>
            </w:tcBorders>
          </w:tcPr>
          <w:p w14:paraId="642FE7EC" w14:textId="77777777" w:rsidR="00A46C50" w:rsidRDefault="00A46C50" w:rsidP="00A46C50">
            <w:pPr>
              <w:jc w:val="both"/>
            </w:pPr>
          </w:p>
        </w:tc>
      </w:tr>
      <w:tr w:rsidR="00A46C50" w14:paraId="0C0D6507" w14:textId="77777777" w:rsidTr="00A46C50">
        <w:tc>
          <w:tcPr>
            <w:tcW w:w="3086" w:type="dxa"/>
            <w:shd w:val="clear" w:color="auto" w:fill="F7CAAC"/>
          </w:tcPr>
          <w:p w14:paraId="08A6DD26" w14:textId="77777777" w:rsidR="00A46C50" w:rsidRDefault="00A46C50" w:rsidP="00A46C50">
            <w:pPr>
              <w:jc w:val="both"/>
              <w:rPr>
                <w:b/>
              </w:rPr>
            </w:pPr>
            <w:r>
              <w:rPr>
                <w:b/>
              </w:rPr>
              <w:t>Stručná anotace předmětu</w:t>
            </w:r>
          </w:p>
        </w:tc>
        <w:tc>
          <w:tcPr>
            <w:tcW w:w="6769" w:type="dxa"/>
            <w:gridSpan w:val="7"/>
            <w:tcBorders>
              <w:bottom w:val="nil"/>
            </w:tcBorders>
          </w:tcPr>
          <w:p w14:paraId="047EB5B4" w14:textId="77777777" w:rsidR="00A46C50" w:rsidRDefault="00A46C50" w:rsidP="00A46C50">
            <w:pPr>
              <w:jc w:val="both"/>
            </w:pPr>
          </w:p>
        </w:tc>
      </w:tr>
      <w:tr w:rsidR="00A46C50" w14:paraId="4B1DA1DF" w14:textId="77777777" w:rsidTr="00A46C50">
        <w:trPr>
          <w:trHeight w:val="708"/>
        </w:trPr>
        <w:tc>
          <w:tcPr>
            <w:tcW w:w="9855" w:type="dxa"/>
            <w:gridSpan w:val="8"/>
            <w:tcBorders>
              <w:top w:val="nil"/>
              <w:bottom w:val="single" w:sz="12" w:space="0" w:color="auto"/>
            </w:tcBorders>
          </w:tcPr>
          <w:p w14:paraId="78E97E94" w14:textId="77777777" w:rsidR="00A46C50" w:rsidRPr="003D4876" w:rsidRDefault="00A46C50" w:rsidP="00A46C50">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0A9E715" w14:textId="77777777" w:rsidR="00A46C50" w:rsidRPr="007D13E2" w:rsidRDefault="00A46C50" w:rsidP="00A46C50">
            <w:pPr>
              <w:jc w:val="both"/>
              <w:rPr>
                <w:u w:val="single"/>
              </w:rPr>
            </w:pPr>
            <w:r w:rsidRPr="001B13CE">
              <w:rPr>
                <w:u w:val="single"/>
              </w:rPr>
              <w:t>Základní témata:</w:t>
            </w:r>
          </w:p>
          <w:p w14:paraId="0112D917" w14:textId="77777777" w:rsidR="00A46C50" w:rsidRPr="003D4876" w:rsidRDefault="00A46C50" w:rsidP="00DA5BB8">
            <w:pPr>
              <w:pStyle w:val="Odstavecseseznamem"/>
              <w:numPr>
                <w:ilvl w:val="0"/>
                <w:numId w:val="25"/>
              </w:numPr>
              <w:ind w:left="396" w:hanging="284"/>
              <w:jc w:val="both"/>
            </w:pPr>
            <w:r w:rsidRPr="003D4876">
              <w:t>Procesní řízení - úvod, důvody studia, přínosy pro podnikovou praxi.</w:t>
            </w:r>
          </w:p>
          <w:p w14:paraId="4B1EED45" w14:textId="77777777" w:rsidR="00A46C50" w:rsidRPr="003D4876" w:rsidRDefault="00A46C50" w:rsidP="00DA5BB8">
            <w:pPr>
              <w:pStyle w:val="Odstavecseseznamem"/>
              <w:numPr>
                <w:ilvl w:val="0"/>
                <w:numId w:val="25"/>
              </w:numPr>
              <w:ind w:left="396" w:hanging="284"/>
              <w:jc w:val="both"/>
            </w:pPr>
            <w:r w:rsidRPr="003D4876">
              <w:t>Systémy řízení - funkční a procesní pojetí, Moderní formy organizace.</w:t>
            </w:r>
          </w:p>
          <w:p w14:paraId="7C814675" w14:textId="77777777" w:rsidR="00A46C50" w:rsidRPr="003D4876" w:rsidRDefault="00A46C50" w:rsidP="00DA5BB8">
            <w:pPr>
              <w:pStyle w:val="Odstavecseseznamem"/>
              <w:numPr>
                <w:ilvl w:val="0"/>
                <w:numId w:val="25"/>
              </w:numPr>
              <w:ind w:left="396" w:hanging="284"/>
              <w:jc w:val="both"/>
            </w:pPr>
            <w:r w:rsidRPr="003D4876">
              <w:t xml:space="preserve">Procesně orientovaný systém řízení firmy. </w:t>
            </w:r>
          </w:p>
          <w:p w14:paraId="0678EC5F" w14:textId="77777777" w:rsidR="00A46C50" w:rsidRPr="003D4876" w:rsidRDefault="00A46C50" w:rsidP="00DA5BB8">
            <w:pPr>
              <w:pStyle w:val="Odstavecseseznamem"/>
              <w:numPr>
                <w:ilvl w:val="0"/>
                <w:numId w:val="25"/>
              </w:numPr>
              <w:ind w:left="396" w:hanging="284"/>
              <w:jc w:val="both"/>
            </w:pPr>
            <w:r w:rsidRPr="003D4876">
              <w:t>Analýza podnikových procesů.</w:t>
            </w:r>
          </w:p>
          <w:p w14:paraId="6810A158" w14:textId="77777777" w:rsidR="00A46C50" w:rsidRPr="003D4876" w:rsidRDefault="00A46C50" w:rsidP="00DA5BB8">
            <w:pPr>
              <w:pStyle w:val="Odstavecseseznamem"/>
              <w:numPr>
                <w:ilvl w:val="0"/>
                <w:numId w:val="25"/>
              </w:numPr>
              <w:ind w:left="396" w:hanging="284"/>
              <w:jc w:val="both"/>
            </w:pPr>
            <w:r w:rsidRPr="003D4876">
              <w:t xml:space="preserve">Měření výkonnosti podnikových procesů. </w:t>
            </w:r>
          </w:p>
          <w:p w14:paraId="610AACF2" w14:textId="77777777" w:rsidR="00A46C50" w:rsidRPr="003D4876" w:rsidRDefault="00A46C50" w:rsidP="00DA5BB8">
            <w:pPr>
              <w:pStyle w:val="Odstavecseseznamem"/>
              <w:numPr>
                <w:ilvl w:val="0"/>
                <w:numId w:val="25"/>
              </w:numPr>
              <w:ind w:left="396" w:hanging="284"/>
              <w:jc w:val="both"/>
            </w:pPr>
            <w:r w:rsidRPr="003D4876">
              <w:t>Stručná charakteristika vývojových vln BPM.</w:t>
            </w:r>
          </w:p>
          <w:p w14:paraId="7199A30B" w14:textId="77777777" w:rsidR="00A46C50" w:rsidRPr="003D4876" w:rsidRDefault="00A46C50" w:rsidP="00DA5BB8">
            <w:pPr>
              <w:pStyle w:val="Odstavecseseznamem"/>
              <w:numPr>
                <w:ilvl w:val="0"/>
                <w:numId w:val="25"/>
              </w:numPr>
              <w:ind w:left="396" w:hanging="284"/>
              <w:jc w:val="both"/>
            </w:pPr>
            <w:r w:rsidRPr="003D4876">
              <w:t>Vznik nových standardů v BPM.</w:t>
            </w:r>
          </w:p>
          <w:p w14:paraId="2E10C2C0" w14:textId="77777777" w:rsidR="00A46C50" w:rsidRPr="003D4876" w:rsidRDefault="00A46C50" w:rsidP="00DA5BB8">
            <w:pPr>
              <w:pStyle w:val="Odstavecseseznamem"/>
              <w:numPr>
                <w:ilvl w:val="0"/>
                <w:numId w:val="25"/>
              </w:numPr>
              <w:ind w:left="396" w:hanging="284"/>
            </w:pPr>
            <w:r w:rsidRPr="003D4876">
              <w:t>Komponenty procesního řízení a způsob jejich uplatnění v podniku.</w:t>
            </w:r>
          </w:p>
          <w:p w14:paraId="540C0D00" w14:textId="77777777" w:rsidR="00A46C50" w:rsidRPr="003D4876" w:rsidRDefault="00A46C50" w:rsidP="00DA5BB8">
            <w:pPr>
              <w:pStyle w:val="Odstavecseseznamem"/>
              <w:numPr>
                <w:ilvl w:val="0"/>
                <w:numId w:val="25"/>
              </w:numPr>
              <w:ind w:left="396" w:hanging="284"/>
            </w:pPr>
            <w:r w:rsidRPr="003D4876">
              <w:t>Případové studie (využití komponent BPM).</w:t>
            </w:r>
          </w:p>
          <w:p w14:paraId="6D5B9D40" w14:textId="77777777" w:rsidR="00A46C50" w:rsidRPr="003D4876" w:rsidRDefault="00A46C50" w:rsidP="00DA5BB8">
            <w:pPr>
              <w:pStyle w:val="Odstavecseseznamem"/>
              <w:numPr>
                <w:ilvl w:val="0"/>
                <w:numId w:val="25"/>
              </w:numPr>
              <w:ind w:left="396" w:hanging="284"/>
              <w:jc w:val="both"/>
            </w:pPr>
            <w:r w:rsidRPr="003D4876">
              <w:t>SW nástroje na podporu řízení procesů.</w:t>
            </w:r>
          </w:p>
          <w:p w14:paraId="6EACA1CC" w14:textId="77777777" w:rsidR="00A46C50" w:rsidRPr="003D4876" w:rsidRDefault="00A46C50" w:rsidP="00DA5BB8">
            <w:pPr>
              <w:pStyle w:val="Odstavecseseznamem"/>
              <w:numPr>
                <w:ilvl w:val="0"/>
                <w:numId w:val="25"/>
              </w:numPr>
              <w:ind w:left="396" w:hanging="284"/>
              <w:jc w:val="both"/>
            </w:pPr>
            <w:r w:rsidRPr="003D4876">
              <w:t>Úvod do řízení kvality</w:t>
            </w:r>
            <w:r>
              <w:t>.</w:t>
            </w:r>
          </w:p>
          <w:p w14:paraId="6FC8118F" w14:textId="77777777" w:rsidR="00A46C50" w:rsidRPr="003D4876" w:rsidRDefault="00A46C50" w:rsidP="00DA5BB8">
            <w:pPr>
              <w:pStyle w:val="Odstavecseseznamem"/>
              <w:numPr>
                <w:ilvl w:val="0"/>
                <w:numId w:val="25"/>
              </w:numPr>
              <w:ind w:left="396" w:hanging="284"/>
              <w:jc w:val="both"/>
            </w:pPr>
            <w:r w:rsidRPr="003D4876">
              <w:t>Standardy ISO 900X, QS 9000 a VDA 6.X.</w:t>
            </w:r>
          </w:p>
          <w:p w14:paraId="69567DED" w14:textId="77777777" w:rsidR="00A46C50" w:rsidRPr="003D4876" w:rsidRDefault="00A46C50" w:rsidP="00DA5BB8">
            <w:pPr>
              <w:pStyle w:val="Odstavecseseznamem"/>
              <w:numPr>
                <w:ilvl w:val="0"/>
                <w:numId w:val="25"/>
              </w:numPr>
              <w:ind w:left="396" w:hanging="284"/>
              <w:jc w:val="both"/>
            </w:pPr>
            <w:r w:rsidRPr="003D4876">
              <w:t>Řízení kvality na základě  Lean Six Sigma (LSS)</w:t>
            </w:r>
            <w:r>
              <w:t>.</w:t>
            </w:r>
          </w:p>
          <w:p w14:paraId="3629EB5A" w14:textId="77777777" w:rsidR="00A46C50" w:rsidRPr="003D4876" w:rsidRDefault="00A46C50" w:rsidP="00DA5BB8">
            <w:pPr>
              <w:pStyle w:val="Odstavecseseznamem"/>
              <w:numPr>
                <w:ilvl w:val="0"/>
                <w:numId w:val="25"/>
              </w:numPr>
              <w:ind w:left="396" w:hanging="284"/>
              <w:jc w:val="both"/>
            </w:pPr>
            <w:r w:rsidRPr="003D4876">
              <w:t>Definování problému, Měření a Analýza v kontextu LSS</w:t>
            </w:r>
            <w:r>
              <w:t>.</w:t>
            </w:r>
          </w:p>
          <w:p w14:paraId="0136B803" w14:textId="77777777" w:rsidR="00A46C50" w:rsidRPr="003D4876" w:rsidRDefault="00A46C50" w:rsidP="00DA5BB8">
            <w:pPr>
              <w:pStyle w:val="Odstavecseseznamem"/>
              <w:numPr>
                <w:ilvl w:val="0"/>
                <w:numId w:val="25"/>
              </w:numPr>
              <w:ind w:left="396" w:hanging="284"/>
              <w:jc w:val="both"/>
            </w:pPr>
            <w:r w:rsidRPr="003D4876">
              <w:t>Zlepšování a Řízení v kontextu LSS</w:t>
            </w:r>
            <w:r>
              <w:t>.</w:t>
            </w:r>
          </w:p>
          <w:p w14:paraId="2B3DF62D" w14:textId="77777777" w:rsidR="00A46C50" w:rsidRPr="003D4876" w:rsidRDefault="00A46C50" w:rsidP="00DA5BB8">
            <w:pPr>
              <w:pStyle w:val="Odstavecseseznamem"/>
              <w:numPr>
                <w:ilvl w:val="0"/>
                <w:numId w:val="25"/>
              </w:numPr>
              <w:ind w:left="396" w:hanging="284"/>
              <w:jc w:val="both"/>
            </w:pPr>
            <w:r w:rsidRPr="003D4876">
              <w:t>Ekonomika kvality</w:t>
            </w:r>
            <w:r>
              <w:t>.</w:t>
            </w:r>
          </w:p>
          <w:p w14:paraId="12D33179" w14:textId="051DAE52" w:rsidR="00A46C50" w:rsidRDefault="00A46C50" w:rsidP="00DA5BB8">
            <w:pPr>
              <w:pStyle w:val="Odstavecseseznamem"/>
              <w:numPr>
                <w:ilvl w:val="0"/>
                <w:numId w:val="25"/>
              </w:numPr>
              <w:ind w:left="396" w:hanging="284"/>
              <w:jc w:val="both"/>
            </w:pPr>
            <w:r w:rsidRPr="003D4876">
              <w:t>Integrované systémy řízení</w:t>
            </w:r>
            <w:r>
              <w:t>.</w:t>
            </w:r>
          </w:p>
        </w:tc>
      </w:tr>
      <w:tr w:rsidR="00A46C50" w14:paraId="6FD852BE" w14:textId="77777777" w:rsidTr="00A46C50">
        <w:trPr>
          <w:trHeight w:val="265"/>
        </w:trPr>
        <w:tc>
          <w:tcPr>
            <w:tcW w:w="3653" w:type="dxa"/>
            <w:gridSpan w:val="2"/>
            <w:tcBorders>
              <w:top w:val="nil"/>
            </w:tcBorders>
            <w:shd w:val="clear" w:color="auto" w:fill="F7CAAC"/>
          </w:tcPr>
          <w:p w14:paraId="4AD7D5F8"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5538671B" w14:textId="77777777" w:rsidR="00A46C50" w:rsidRDefault="00A46C50" w:rsidP="00A46C50">
            <w:pPr>
              <w:jc w:val="both"/>
            </w:pPr>
          </w:p>
        </w:tc>
      </w:tr>
      <w:tr w:rsidR="00A46C50" w14:paraId="2E2004AC" w14:textId="77777777" w:rsidTr="00A46C50">
        <w:trPr>
          <w:trHeight w:val="1497"/>
        </w:trPr>
        <w:tc>
          <w:tcPr>
            <w:tcW w:w="9855" w:type="dxa"/>
            <w:gridSpan w:val="8"/>
            <w:tcBorders>
              <w:top w:val="nil"/>
            </w:tcBorders>
          </w:tcPr>
          <w:p w14:paraId="58EB3E5B" w14:textId="77777777" w:rsidR="00A46C50" w:rsidRPr="00CC3A40" w:rsidRDefault="00A46C50" w:rsidP="00A46C50">
            <w:pPr>
              <w:jc w:val="both"/>
              <w:rPr>
                <w:b/>
              </w:rPr>
            </w:pPr>
            <w:bookmarkStart w:id="196" w:name="_Hlk130811746"/>
            <w:r w:rsidRPr="00CC3A40">
              <w:rPr>
                <w:b/>
              </w:rPr>
              <w:lastRenderedPageBreak/>
              <w:t>Povinná literatura</w:t>
            </w:r>
          </w:p>
          <w:p w14:paraId="0B3E7B86" w14:textId="77777777" w:rsidR="00A46C50" w:rsidRPr="00CC3A40" w:rsidRDefault="00A46C50" w:rsidP="00A46C50">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266BFCF7" w14:textId="77777777" w:rsidR="00A46C50" w:rsidRPr="00CC3A40" w:rsidRDefault="00A46C50" w:rsidP="00A46C50">
            <w:pPr>
              <w:jc w:val="both"/>
            </w:pPr>
            <w:r w:rsidRPr="00CC3A40">
              <w:t xml:space="preserve">SZELĄGOWSKI, M. </w:t>
            </w:r>
            <w:r w:rsidRPr="00CC3A40">
              <w:rPr>
                <w:i/>
              </w:rPr>
              <w:t>Dynamic business process management in the knowledge economy: creating value from intellectual capital</w:t>
            </w:r>
            <w:r w:rsidRPr="00CC3A40">
              <w:t>. Cham: Springer, 2019, 213 s. ISBN 978-3-030-17140-7.</w:t>
            </w:r>
          </w:p>
          <w:p w14:paraId="17D45890" w14:textId="77777777" w:rsidR="00A46C50" w:rsidRPr="00CC3A40" w:rsidRDefault="00A46C50" w:rsidP="00A46C50">
            <w:pPr>
              <w:jc w:val="both"/>
            </w:pPr>
            <w:r w:rsidRPr="00CC3A40">
              <w:t xml:space="preserve">TUČEK, D., HRABAL, M., TRČKA, L. </w:t>
            </w:r>
            <w:r w:rsidRPr="00CC3A40">
              <w:rPr>
                <w:i/>
              </w:rPr>
              <w:t xml:space="preserve">Procesní řízení v praxi podniků a vysokých škol. </w:t>
            </w:r>
            <w:r w:rsidRPr="00CC3A40">
              <w:t>Praha: Technická Wolters Kluwer, 2014, 272 s. ISBN 978-80-7478-674-7.</w:t>
            </w:r>
          </w:p>
          <w:p w14:paraId="48565511" w14:textId="77777777" w:rsidR="00A46C50" w:rsidRPr="00CC3A40" w:rsidRDefault="00A46C50" w:rsidP="00A46C50">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330A5554" w14:textId="77777777" w:rsidR="00A46C50" w:rsidRPr="00CC3A40" w:rsidRDefault="00A46C50" w:rsidP="00A46C50">
            <w:pPr>
              <w:jc w:val="both"/>
              <w:rPr>
                <w:b/>
              </w:rPr>
            </w:pPr>
            <w:r w:rsidRPr="00CC3A40">
              <w:rPr>
                <w:b/>
              </w:rPr>
              <w:t>Doporučená literatura</w:t>
            </w:r>
          </w:p>
          <w:p w14:paraId="0D204167" w14:textId="77777777" w:rsidR="00A46C50" w:rsidRPr="00CC3A40" w:rsidRDefault="00A46C50" w:rsidP="00A46C50">
            <w:pPr>
              <w:jc w:val="both"/>
            </w:pPr>
            <w:r w:rsidRPr="00CC3A40">
              <w:rPr>
                <w:caps/>
              </w:rPr>
              <w:t>Oakland</w:t>
            </w:r>
            <w:r w:rsidRPr="00CC3A40">
              <w:t xml:space="preserve">, J. S. </w:t>
            </w:r>
            <w:r w:rsidRPr="00CC3A40">
              <w:rPr>
                <w:i/>
              </w:rPr>
              <w:t>Total quality management and operational excellence: Text with cases</w:t>
            </w:r>
            <w:r w:rsidRPr="00CC3A40">
              <w:t>. London: Routledge, Taylor &amp; Francis Group, 2014, 555 p. ISBN 978-0415635493.</w:t>
            </w:r>
          </w:p>
          <w:p w14:paraId="442FDEBB" w14:textId="77777777" w:rsidR="00A46C50" w:rsidRPr="00CC3A40" w:rsidRDefault="00A46C50" w:rsidP="00A46C50">
            <w:pPr>
              <w:jc w:val="both"/>
            </w:pPr>
            <w:r w:rsidRPr="00CC3A40">
              <w:t xml:space="preserve">STEPNOV, I. </w:t>
            </w:r>
            <w:r w:rsidRPr="00CC3A40">
              <w:rPr>
                <w:i/>
              </w:rPr>
              <w:t>Technology and business strategy: digital uncertainty and digital solutions</w:t>
            </w:r>
            <w:r w:rsidRPr="00CC3A40">
              <w:t>. Cham: Palgrave Macmillan, 2021, 314 s. ISBN 978-3-030-63973-0.</w:t>
            </w:r>
          </w:p>
          <w:p w14:paraId="7B807F7A" w14:textId="77777777" w:rsidR="00A46C50" w:rsidRPr="00CC3A40" w:rsidRDefault="00A46C50" w:rsidP="00A46C50">
            <w:pPr>
              <w:jc w:val="both"/>
            </w:pPr>
            <w:r w:rsidRPr="00CC3A40">
              <w:t xml:space="preserve">SUBRAMANIAN, S. P. </w:t>
            </w:r>
            <w:r w:rsidRPr="00CC3A40">
              <w:rPr>
                <w:i/>
                <w:iCs/>
              </w:rPr>
              <w:t>Transforming business with program management: integrating strategy, people, process, technology, structure, and measurement</w:t>
            </w:r>
            <w:r w:rsidRPr="00CC3A40">
              <w:t>. Boca Raton: CRC Press, Taylor &amp; Francis Group, 2015, 229 p. ISBN 978-1-4665-9099-1.</w:t>
            </w:r>
          </w:p>
          <w:p w14:paraId="0BA75978" w14:textId="77777777" w:rsidR="00A46C50" w:rsidRPr="00CC3A40" w:rsidRDefault="00A46C50" w:rsidP="00A46C50">
            <w:pPr>
              <w:jc w:val="both"/>
            </w:pPr>
            <w:r w:rsidRPr="00CC3A40">
              <w:t xml:space="preserve">TROST, A. </w:t>
            </w:r>
            <w:r w:rsidRPr="00CC3A40">
              <w:rPr>
                <w:i/>
              </w:rPr>
              <w:t>Human resources strategies: balancing stability and agility in times of digitization</w:t>
            </w:r>
            <w:r w:rsidRPr="00CC3A40">
              <w:t>. Cham: Springer, 2020, 369 s. ISBN 978-3-030-30591-8.</w:t>
            </w:r>
            <w:bookmarkEnd w:id="196"/>
          </w:p>
        </w:tc>
      </w:tr>
      <w:tr w:rsidR="00A46C50" w14:paraId="059A5823"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5FF72E" w14:textId="77777777" w:rsidR="00A46C50" w:rsidRDefault="00A46C50" w:rsidP="00A46C50">
            <w:pPr>
              <w:jc w:val="center"/>
              <w:rPr>
                <w:b/>
              </w:rPr>
            </w:pPr>
            <w:r>
              <w:rPr>
                <w:b/>
              </w:rPr>
              <w:t>Informace ke kombinované nebo distanční formě</w:t>
            </w:r>
          </w:p>
        </w:tc>
      </w:tr>
      <w:tr w:rsidR="00A46C50" w14:paraId="7E420F3C" w14:textId="77777777" w:rsidTr="00A46C50">
        <w:tc>
          <w:tcPr>
            <w:tcW w:w="4787" w:type="dxa"/>
            <w:gridSpan w:val="3"/>
            <w:tcBorders>
              <w:top w:val="single" w:sz="2" w:space="0" w:color="auto"/>
            </w:tcBorders>
            <w:shd w:val="clear" w:color="auto" w:fill="F7CAAC"/>
          </w:tcPr>
          <w:p w14:paraId="0D33E194" w14:textId="77777777" w:rsidR="00A46C50" w:rsidRDefault="00A46C50" w:rsidP="00A46C50">
            <w:pPr>
              <w:jc w:val="both"/>
            </w:pPr>
            <w:r>
              <w:rPr>
                <w:b/>
              </w:rPr>
              <w:t>Rozsah konzultací (soustředění)</w:t>
            </w:r>
          </w:p>
        </w:tc>
        <w:tc>
          <w:tcPr>
            <w:tcW w:w="889" w:type="dxa"/>
            <w:tcBorders>
              <w:top w:val="single" w:sz="2" w:space="0" w:color="auto"/>
            </w:tcBorders>
          </w:tcPr>
          <w:p w14:paraId="1A619A59" w14:textId="77777777" w:rsidR="00A46C50" w:rsidRDefault="00A46C50" w:rsidP="00A46C50">
            <w:pPr>
              <w:jc w:val="both"/>
            </w:pPr>
            <w:r>
              <w:t>15</w:t>
            </w:r>
          </w:p>
        </w:tc>
        <w:tc>
          <w:tcPr>
            <w:tcW w:w="4179" w:type="dxa"/>
            <w:gridSpan w:val="4"/>
            <w:tcBorders>
              <w:top w:val="single" w:sz="2" w:space="0" w:color="auto"/>
            </w:tcBorders>
            <w:shd w:val="clear" w:color="auto" w:fill="F7CAAC"/>
          </w:tcPr>
          <w:p w14:paraId="2D6B08EC" w14:textId="77777777" w:rsidR="00A46C50" w:rsidRDefault="00A46C50" w:rsidP="00A46C50">
            <w:pPr>
              <w:jc w:val="both"/>
              <w:rPr>
                <w:b/>
              </w:rPr>
            </w:pPr>
            <w:r>
              <w:rPr>
                <w:b/>
              </w:rPr>
              <w:t xml:space="preserve">hodin </w:t>
            </w:r>
          </w:p>
        </w:tc>
      </w:tr>
      <w:tr w:rsidR="00A46C50" w14:paraId="4EC5B220" w14:textId="77777777" w:rsidTr="00A46C50">
        <w:tc>
          <w:tcPr>
            <w:tcW w:w="9855" w:type="dxa"/>
            <w:gridSpan w:val="8"/>
            <w:shd w:val="clear" w:color="auto" w:fill="F7CAAC"/>
          </w:tcPr>
          <w:p w14:paraId="474F7844" w14:textId="77777777" w:rsidR="00A46C50" w:rsidRDefault="00A46C50" w:rsidP="00A46C50">
            <w:pPr>
              <w:jc w:val="both"/>
              <w:rPr>
                <w:b/>
              </w:rPr>
            </w:pPr>
            <w:r>
              <w:rPr>
                <w:b/>
              </w:rPr>
              <w:t>Informace o způsobu kontaktu s vyučujícím</w:t>
            </w:r>
          </w:p>
        </w:tc>
      </w:tr>
      <w:tr w:rsidR="00A46C50" w14:paraId="71982A7D" w14:textId="77777777" w:rsidTr="00597A64">
        <w:trPr>
          <w:trHeight w:val="883"/>
        </w:trPr>
        <w:tc>
          <w:tcPr>
            <w:tcW w:w="9855" w:type="dxa"/>
            <w:gridSpan w:val="8"/>
          </w:tcPr>
          <w:p w14:paraId="2DECD445" w14:textId="39313FE5"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75A2EBED" w14:textId="77777777" w:rsidR="00A46C50" w:rsidRDefault="00A46C50" w:rsidP="00A46C50"/>
    <w:p w14:paraId="0641E04F" w14:textId="79B8CF30" w:rsidR="00A46C50" w:rsidRDefault="00A46C50" w:rsidP="00A46C50"/>
    <w:p w14:paraId="41F15AF9" w14:textId="633BEA15" w:rsidR="00AF50D8" w:rsidRDefault="00AF50D8" w:rsidP="00A46C50"/>
    <w:p w14:paraId="0C90097D" w14:textId="0CC8BC6E" w:rsidR="00AF50D8" w:rsidRDefault="00AF50D8" w:rsidP="00A46C50"/>
    <w:p w14:paraId="25D923DC" w14:textId="77777777" w:rsidR="00583A4F" w:rsidRDefault="00583A4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50D8" w14:paraId="221150D2" w14:textId="77777777" w:rsidTr="004142CD">
        <w:tc>
          <w:tcPr>
            <w:tcW w:w="9855" w:type="dxa"/>
            <w:gridSpan w:val="8"/>
            <w:tcBorders>
              <w:bottom w:val="double" w:sz="4" w:space="0" w:color="auto"/>
            </w:tcBorders>
            <w:shd w:val="clear" w:color="auto" w:fill="BDD6EE"/>
          </w:tcPr>
          <w:p w14:paraId="13B1AB9D" w14:textId="65C3DBEE" w:rsidR="00AF50D8" w:rsidRDefault="00AF50D8" w:rsidP="004142CD">
            <w:pPr>
              <w:jc w:val="both"/>
              <w:rPr>
                <w:b/>
                <w:sz w:val="28"/>
              </w:rPr>
            </w:pPr>
            <w:r>
              <w:lastRenderedPageBreak/>
              <w:br w:type="page"/>
            </w:r>
            <w:r>
              <w:rPr>
                <w:b/>
                <w:sz w:val="28"/>
              </w:rPr>
              <w:t>B-III – Charakteristika studijního předmětu</w:t>
            </w:r>
          </w:p>
        </w:tc>
      </w:tr>
      <w:tr w:rsidR="00AF50D8" w14:paraId="7AD6FBA2" w14:textId="77777777" w:rsidTr="004142CD">
        <w:tc>
          <w:tcPr>
            <w:tcW w:w="3086" w:type="dxa"/>
            <w:tcBorders>
              <w:top w:val="double" w:sz="4" w:space="0" w:color="auto"/>
            </w:tcBorders>
            <w:shd w:val="clear" w:color="auto" w:fill="F7CAAC"/>
          </w:tcPr>
          <w:p w14:paraId="0D565744" w14:textId="77777777" w:rsidR="00AF50D8" w:rsidRDefault="00AF50D8" w:rsidP="004142CD">
            <w:pPr>
              <w:jc w:val="both"/>
              <w:rPr>
                <w:b/>
              </w:rPr>
            </w:pPr>
            <w:r>
              <w:rPr>
                <w:b/>
              </w:rPr>
              <w:t>Název studijního předmětu</w:t>
            </w:r>
          </w:p>
        </w:tc>
        <w:tc>
          <w:tcPr>
            <w:tcW w:w="6769" w:type="dxa"/>
            <w:gridSpan w:val="7"/>
            <w:tcBorders>
              <w:top w:val="double" w:sz="4" w:space="0" w:color="auto"/>
            </w:tcBorders>
          </w:tcPr>
          <w:p w14:paraId="445E906A" w14:textId="57878746" w:rsidR="00AF50D8" w:rsidRDefault="00AF50D8" w:rsidP="004142CD">
            <w:pPr>
              <w:jc w:val="both"/>
            </w:pPr>
            <w:r>
              <w:t>Reengineering of Enterprise Processes</w:t>
            </w:r>
          </w:p>
        </w:tc>
      </w:tr>
      <w:tr w:rsidR="00AF50D8" w14:paraId="733F8734" w14:textId="77777777" w:rsidTr="004142CD">
        <w:tc>
          <w:tcPr>
            <w:tcW w:w="3086" w:type="dxa"/>
            <w:shd w:val="clear" w:color="auto" w:fill="F7CAAC"/>
          </w:tcPr>
          <w:p w14:paraId="248080D8" w14:textId="77777777" w:rsidR="00AF50D8" w:rsidRDefault="00AF50D8" w:rsidP="004142CD">
            <w:pPr>
              <w:jc w:val="both"/>
              <w:rPr>
                <w:b/>
              </w:rPr>
            </w:pPr>
            <w:r>
              <w:rPr>
                <w:b/>
              </w:rPr>
              <w:t>Typ předmětu</w:t>
            </w:r>
          </w:p>
        </w:tc>
        <w:tc>
          <w:tcPr>
            <w:tcW w:w="3406" w:type="dxa"/>
            <w:gridSpan w:val="4"/>
          </w:tcPr>
          <w:p w14:paraId="70DBB635" w14:textId="77777777" w:rsidR="00AF50D8" w:rsidRDefault="00AF50D8" w:rsidP="004142CD">
            <w:pPr>
              <w:jc w:val="both"/>
            </w:pPr>
            <w:r>
              <w:t>povinně volitelný „PV“</w:t>
            </w:r>
          </w:p>
        </w:tc>
        <w:tc>
          <w:tcPr>
            <w:tcW w:w="2695" w:type="dxa"/>
            <w:gridSpan w:val="2"/>
            <w:shd w:val="clear" w:color="auto" w:fill="F7CAAC"/>
          </w:tcPr>
          <w:p w14:paraId="37EA03FE" w14:textId="77777777" w:rsidR="00AF50D8" w:rsidRDefault="00AF50D8" w:rsidP="004142CD">
            <w:pPr>
              <w:jc w:val="both"/>
            </w:pPr>
            <w:r>
              <w:rPr>
                <w:b/>
              </w:rPr>
              <w:t>doporučený ročník / semestr</w:t>
            </w:r>
          </w:p>
        </w:tc>
        <w:tc>
          <w:tcPr>
            <w:tcW w:w="668" w:type="dxa"/>
          </w:tcPr>
          <w:p w14:paraId="27A8011D" w14:textId="77777777" w:rsidR="00AF50D8" w:rsidRDefault="00AF50D8" w:rsidP="004142CD">
            <w:pPr>
              <w:jc w:val="both"/>
            </w:pPr>
            <w:r>
              <w:t>2/ZS</w:t>
            </w:r>
          </w:p>
        </w:tc>
      </w:tr>
      <w:tr w:rsidR="00AF50D8" w14:paraId="51917CDC" w14:textId="77777777" w:rsidTr="004142CD">
        <w:tc>
          <w:tcPr>
            <w:tcW w:w="3086" w:type="dxa"/>
            <w:shd w:val="clear" w:color="auto" w:fill="F7CAAC"/>
          </w:tcPr>
          <w:p w14:paraId="6732D5A4" w14:textId="77777777" w:rsidR="00AF50D8" w:rsidRDefault="00AF50D8" w:rsidP="004142CD">
            <w:pPr>
              <w:jc w:val="both"/>
              <w:rPr>
                <w:b/>
              </w:rPr>
            </w:pPr>
            <w:r>
              <w:rPr>
                <w:b/>
              </w:rPr>
              <w:t>Rozsah studijního předmětu</w:t>
            </w:r>
          </w:p>
        </w:tc>
        <w:tc>
          <w:tcPr>
            <w:tcW w:w="1701" w:type="dxa"/>
            <w:gridSpan w:val="2"/>
          </w:tcPr>
          <w:p w14:paraId="243AE93E" w14:textId="375F09C1" w:rsidR="00AF50D8" w:rsidRDefault="00AF50D8" w:rsidP="004142CD">
            <w:pPr>
              <w:jc w:val="both"/>
            </w:pPr>
            <w:r>
              <w:t>13p + 26</w:t>
            </w:r>
            <w:r w:rsidR="006D6C61">
              <w:t>s</w:t>
            </w:r>
          </w:p>
        </w:tc>
        <w:tc>
          <w:tcPr>
            <w:tcW w:w="889" w:type="dxa"/>
            <w:shd w:val="clear" w:color="auto" w:fill="F7CAAC"/>
          </w:tcPr>
          <w:p w14:paraId="0312C240" w14:textId="77777777" w:rsidR="00AF50D8" w:rsidRDefault="00AF50D8" w:rsidP="004142CD">
            <w:pPr>
              <w:jc w:val="both"/>
              <w:rPr>
                <w:b/>
              </w:rPr>
            </w:pPr>
            <w:r>
              <w:rPr>
                <w:b/>
              </w:rPr>
              <w:t xml:space="preserve">hod. </w:t>
            </w:r>
          </w:p>
        </w:tc>
        <w:tc>
          <w:tcPr>
            <w:tcW w:w="816" w:type="dxa"/>
          </w:tcPr>
          <w:p w14:paraId="01B2B2BF" w14:textId="77777777" w:rsidR="00AF50D8" w:rsidRDefault="00AF50D8" w:rsidP="004142CD">
            <w:pPr>
              <w:jc w:val="both"/>
            </w:pPr>
            <w:r>
              <w:t>39</w:t>
            </w:r>
          </w:p>
        </w:tc>
        <w:tc>
          <w:tcPr>
            <w:tcW w:w="2156" w:type="dxa"/>
            <w:shd w:val="clear" w:color="auto" w:fill="F7CAAC"/>
          </w:tcPr>
          <w:p w14:paraId="3F800448" w14:textId="77777777" w:rsidR="00AF50D8" w:rsidRDefault="00AF50D8" w:rsidP="004142CD">
            <w:pPr>
              <w:jc w:val="both"/>
              <w:rPr>
                <w:b/>
              </w:rPr>
            </w:pPr>
            <w:r>
              <w:rPr>
                <w:b/>
              </w:rPr>
              <w:t>kreditů</w:t>
            </w:r>
          </w:p>
        </w:tc>
        <w:tc>
          <w:tcPr>
            <w:tcW w:w="1207" w:type="dxa"/>
            <w:gridSpan w:val="2"/>
          </w:tcPr>
          <w:p w14:paraId="2D312627" w14:textId="77777777" w:rsidR="00AF50D8" w:rsidRDefault="00AF50D8" w:rsidP="004142CD">
            <w:pPr>
              <w:jc w:val="both"/>
            </w:pPr>
            <w:r>
              <w:t>4</w:t>
            </w:r>
          </w:p>
        </w:tc>
      </w:tr>
      <w:tr w:rsidR="00AF50D8" w14:paraId="29272320" w14:textId="77777777" w:rsidTr="004142CD">
        <w:tc>
          <w:tcPr>
            <w:tcW w:w="3086" w:type="dxa"/>
            <w:shd w:val="clear" w:color="auto" w:fill="F7CAAC"/>
          </w:tcPr>
          <w:p w14:paraId="556FE3D4" w14:textId="77777777" w:rsidR="00AF50D8" w:rsidRDefault="00AF50D8" w:rsidP="004142CD">
            <w:pPr>
              <w:jc w:val="both"/>
              <w:rPr>
                <w:b/>
                <w:sz w:val="22"/>
              </w:rPr>
            </w:pPr>
            <w:r>
              <w:rPr>
                <w:b/>
              </w:rPr>
              <w:t>Prerekvizity, korekvizity, ekvivalence</w:t>
            </w:r>
          </w:p>
        </w:tc>
        <w:tc>
          <w:tcPr>
            <w:tcW w:w="6769" w:type="dxa"/>
            <w:gridSpan w:val="7"/>
          </w:tcPr>
          <w:p w14:paraId="40842909" w14:textId="38604FA2" w:rsidR="00AF50D8" w:rsidRDefault="00AF50D8" w:rsidP="004142CD">
            <w:pPr>
              <w:jc w:val="both"/>
            </w:pPr>
            <w:r>
              <w:t>Ekvivalence (</w:t>
            </w:r>
            <w:r w:rsidRPr="003D4876">
              <w:t>Řízení podnikových procesů</w:t>
            </w:r>
            <w:r>
              <w:t>)</w:t>
            </w:r>
          </w:p>
        </w:tc>
      </w:tr>
      <w:tr w:rsidR="00AF50D8" w14:paraId="3E02422C" w14:textId="77777777" w:rsidTr="004142CD">
        <w:tc>
          <w:tcPr>
            <w:tcW w:w="3086" w:type="dxa"/>
            <w:shd w:val="clear" w:color="auto" w:fill="F7CAAC"/>
          </w:tcPr>
          <w:p w14:paraId="5D7B48D5" w14:textId="77777777" w:rsidR="00AF50D8" w:rsidRDefault="00AF50D8" w:rsidP="004142CD">
            <w:pPr>
              <w:jc w:val="both"/>
              <w:rPr>
                <w:b/>
              </w:rPr>
            </w:pPr>
            <w:r>
              <w:rPr>
                <w:b/>
              </w:rPr>
              <w:t>Způsob ověření studijních výsledků</w:t>
            </w:r>
          </w:p>
        </w:tc>
        <w:tc>
          <w:tcPr>
            <w:tcW w:w="3406" w:type="dxa"/>
            <w:gridSpan w:val="4"/>
          </w:tcPr>
          <w:p w14:paraId="5DA5F4C9" w14:textId="77777777" w:rsidR="00AF50D8" w:rsidRDefault="00AF50D8" w:rsidP="004142CD">
            <w:pPr>
              <w:jc w:val="both"/>
            </w:pPr>
            <w:r>
              <w:t>zápočet, zkouška</w:t>
            </w:r>
          </w:p>
        </w:tc>
        <w:tc>
          <w:tcPr>
            <w:tcW w:w="2156" w:type="dxa"/>
            <w:shd w:val="clear" w:color="auto" w:fill="F7CAAC"/>
          </w:tcPr>
          <w:p w14:paraId="42ACA1F4" w14:textId="77777777" w:rsidR="00AF50D8" w:rsidRDefault="00AF50D8" w:rsidP="004142CD">
            <w:pPr>
              <w:jc w:val="both"/>
              <w:rPr>
                <w:b/>
              </w:rPr>
            </w:pPr>
            <w:r>
              <w:rPr>
                <w:b/>
              </w:rPr>
              <w:t>Forma výuky</w:t>
            </w:r>
          </w:p>
        </w:tc>
        <w:tc>
          <w:tcPr>
            <w:tcW w:w="1207" w:type="dxa"/>
            <w:gridSpan w:val="2"/>
          </w:tcPr>
          <w:p w14:paraId="73CDECCC" w14:textId="61DB0D94" w:rsidR="00AF50D8" w:rsidRDefault="00AF50D8" w:rsidP="004142CD">
            <w:pPr>
              <w:jc w:val="both"/>
            </w:pPr>
            <w:r>
              <w:t xml:space="preserve">přednáška, </w:t>
            </w:r>
            <w:r w:rsidR="006D6C61">
              <w:t>seminář</w:t>
            </w:r>
          </w:p>
        </w:tc>
      </w:tr>
      <w:tr w:rsidR="00AF50D8" w14:paraId="713C7482" w14:textId="77777777" w:rsidTr="004142CD">
        <w:tc>
          <w:tcPr>
            <w:tcW w:w="3086" w:type="dxa"/>
            <w:shd w:val="clear" w:color="auto" w:fill="F7CAAC"/>
          </w:tcPr>
          <w:p w14:paraId="77B179C2" w14:textId="77777777" w:rsidR="00AF50D8" w:rsidRDefault="00AF50D8" w:rsidP="004142CD">
            <w:pPr>
              <w:jc w:val="both"/>
              <w:rPr>
                <w:b/>
              </w:rPr>
            </w:pPr>
            <w:r>
              <w:rPr>
                <w:b/>
              </w:rPr>
              <w:t>Forma způsobu ověření studijních výsledků a další požadavky na studenta</w:t>
            </w:r>
          </w:p>
        </w:tc>
        <w:tc>
          <w:tcPr>
            <w:tcW w:w="6769" w:type="dxa"/>
            <w:gridSpan w:val="7"/>
            <w:tcBorders>
              <w:bottom w:val="nil"/>
            </w:tcBorders>
          </w:tcPr>
          <w:p w14:paraId="6E98F744" w14:textId="77777777" w:rsidR="00AF50D8" w:rsidRPr="003D4876" w:rsidRDefault="00AF50D8" w:rsidP="004142CD">
            <w:pPr>
              <w:jc w:val="both"/>
            </w:pPr>
            <w:r>
              <w:t>Požadavky k zápočtu; v</w:t>
            </w:r>
            <w:r w:rsidRPr="003D4876">
              <w:t>ypracování seminární práce dle požadavků vyučujícího formou eseje</w:t>
            </w:r>
            <w:r>
              <w:t xml:space="preserve">; </w:t>
            </w:r>
            <w:r w:rsidRPr="003D4876">
              <w:t>písemný test s maximálním možným počtem dosažitelných bodů 60 musí být napsán alespoň na 60 %</w:t>
            </w:r>
            <w:r>
              <w:t xml:space="preserve">; </w:t>
            </w:r>
            <w:r w:rsidRPr="003D4876">
              <w:t>aktivní účast na seminářích – 80 % docházky</w:t>
            </w:r>
            <w:r>
              <w:t xml:space="preserve">; </w:t>
            </w:r>
            <w:r w:rsidRPr="003D4876">
              <w:t>ověření znalostí na základě zpracování a následného vyhodnocení zpracovaných procesních modelů v aplikaci ARIS vč. ověření jejich správnosti v rámci seminářů na PC učebně</w:t>
            </w:r>
            <w:r>
              <w:t>.</w:t>
            </w:r>
          </w:p>
          <w:p w14:paraId="7D52EC34" w14:textId="77777777" w:rsidR="00AF50D8" w:rsidRDefault="00AF50D8" w:rsidP="004142CD">
            <w:pPr>
              <w:jc w:val="both"/>
            </w:pPr>
            <w:r>
              <w:t xml:space="preserve">Požadavky ke zkoušce: </w:t>
            </w:r>
            <w:r w:rsidRPr="003D4876">
              <w:t>zkouška ústní v rozsahu znalostí přednášek</w:t>
            </w:r>
          </w:p>
        </w:tc>
      </w:tr>
      <w:tr w:rsidR="00AF50D8" w14:paraId="5CCBA1C7" w14:textId="77777777" w:rsidTr="004142CD">
        <w:trPr>
          <w:trHeight w:val="156"/>
        </w:trPr>
        <w:tc>
          <w:tcPr>
            <w:tcW w:w="9855" w:type="dxa"/>
            <w:gridSpan w:val="8"/>
            <w:tcBorders>
              <w:top w:val="nil"/>
            </w:tcBorders>
          </w:tcPr>
          <w:p w14:paraId="374E958A" w14:textId="77777777" w:rsidR="00AF50D8" w:rsidRDefault="00AF50D8" w:rsidP="004142CD">
            <w:pPr>
              <w:jc w:val="both"/>
            </w:pPr>
          </w:p>
        </w:tc>
      </w:tr>
      <w:tr w:rsidR="00AF50D8" w:rsidRPr="00285742" w14:paraId="76C6FCFF" w14:textId="77777777" w:rsidTr="004142CD">
        <w:trPr>
          <w:trHeight w:val="197"/>
        </w:trPr>
        <w:tc>
          <w:tcPr>
            <w:tcW w:w="3086" w:type="dxa"/>
            <w:tcBorders>
              <w:top w:val="nil"/>
            </w:tcBorders>
            <w:shd w:val="clear" w:color="auto" w:fill="F7CAAC"/>
          </w:tcPr>
          <w:p w14:paraId="0B0A368C" w14:textId="77777777" w:rsidR="00AF50D8" w:rsidRDefault="00AF50D8" w:rsidP="004142CD">
            <w:pPr>
              <w:jc w:val="both"/>
              <w:rPr>
                <w:b/>
              </w:rPr>
            </w:pPr>
            <w:r>
              <w:rPr>
                <w:b/>
              </w:rPr>
              <w:t>Garant předmětu</w:t>
            </w:r>
          </w:p>
        </w:tc>
        <w:tc>
          <w:tcPr>
            <w:tcW w:w="6769" w:type="dxa"/>
            <w:gridSpan w:val="7"/>
            <w:tcBorders>
              <w:top w:val="nil"/>
            </w:tcBorders>
          </w:tcPr>
          <w:p w14:paraId="21DB57E0" w14:textId="77777777" w:rsidR="00AF50D8" w:rsidRPr="00994198" w:rsidRDefault="00AF50D8" w:rsidP="004142CD">
            <w:r w:rsidRPr="00994198">
              <w:t>prof. Ing. David Tuček, Ph.D.</w:t>
            </w:r>
          </w:p>
        </w:tc>
      </w:tr>
      <w:tr w:rsidR="006D6C61" w14:paraId="4298A99B" w14:textId="77777777" w:rsidTr="004142CD">
        <w:trPr>
          <w:trHeight w:val="243"/>
        </w:trPr>
        <w:tc>
          <w:tcPr>
            <w:tcW w:w="3086" w:type="dxa"/>
            <w:tcBorders>
              <w:top w:val="nil"/>
            </w:tcBorders>
            <w:shd w:val="clear" w:color="auto" w:fill="F7CAAC"/>
          </w:tcPr>
          <w:p w14:paraId="4AE4AD8F" w14:textId="77777777" w:rsidR="006D6C61" w:rsidRDefault="006D6C61" w:rsidP="006D6C61">
            <w:pPr>
              <w:jc w:val="both"/>
              <w:rPr>
                <w:b/>
              </w:rPr>
            </w:pPr>
            <w:r>
              <w:rPr>
                <w:b/>
              </w:rPr>
              <w:t>Zapojení garanta do výuky předmětu</w:t>
            </w:r>
          </w:p>
        </w:tc>
        <w:tc>
          <w:tcPr>
            <w:tcW w:w="6769" w:type="dxa"/>
            <w:gridSpan w:val="7"/>
            <w:tcBorders>
              <w:top w:val="nil"/>
            </w:tcBorders>
          </w:tcPr>
          <w:p w14:paraId="41E32895" w14:textId="6A5FCD24" w:rsidR="006D6C61" w:rsidRDefault="006D6C61" w:rsidP="006D6C61">
            <w:pPr>
              <w:jc w:val="both"/>
            </w:pPr>
            <w:r w:rsidRPr="0063629E">
              <w:t>Garant se podílí na přednáškách v rozsahu 50 %, dále stanovuje koncepci seminářů a dohlíží na jejich jednotné vedení.</w:t>
            </w:r>
          </w:p>
        </w:tc>
      </w:tr>
      <w:tr w:rsidR="006D6C61" w:rsidRPr="00285742" w14:paraId="27056C30" w14:textId="77777777" w:rsidTr="004142CD">
        <w:tc>
          <w:tcPr>
            <w:tcW w:w="3086" w:type="dxa"/>
            <w:shd w:val="clear" w:color="auto" w:fill="F7CAAC"/>
          </w:tcPr>
          <w:p w14:paraId="75AF721A" w14:textId="77777777" w:rsidR="006D6C61" w:rsidRDefault="006D6C61" w:rsidP="006D6C61">
            <w:pPr>
              <w:jc w:val="both"/>
              <w:rPr>
                <w:b/>
              </w:rPr>
            </w:pPr>
            <w:r>
              <w:rPr>
                <w:b/>
              </w:rPr>
              <w:t>Vyučující</w:t>
            </w:r>
          </w:p>
        </w:tc>
        <w:tc>
          <w:tcPr>
            <w:tcW w:w="6769" w:type="dxa"/>
            <w:gridSpan w:val="7"/>
            <w:tcBorders>
              <w:bottom w:val="nil"/>
            </w:tcBorders>
          </w:tcPr>
          <w:p w14:paraId="66B944A2" w14:textId="77777777" w:rsidR="006D6C61" w:rsidRPr="00806D9F" w:rsidRDefault="006D6C61" w:rsidP="006D6C61">
            <w:r w:rsidRPr="00806D9F">
              <w:t xml:space="preserve">prof. Ing. David Tuček, Ph.D. </w:t>
            </w:r>
            <w:r>
              <w:t xml:space="preserve">– garant, přednášky </w:t>
            </w:r>
            <w:r w:rsidRPr="00806D9F">
              <w:t>(50 %)</w:t>
            </w:r>
          </w:p>
          <w:p w14:paraId="6C8AD7FC" w14:textId="77777777" w:rsidR="006D6C61" w:rsidRPr="00806D9F" w:rsidRDefault="006D6C61" w:rsidP="006D6C61">
            <w:r w:rsidRPr="00806D9F">
              <w:t xml:space="preserve">doc. Ing. Petr Briš, CSc. </w:t>
            </w:r>
            <w:r>
              <w:t xml:space="preserve">– přednášky </w:t>
            </w:r>
            <w:r w:rsidRPr="00806D9F">
              <w:t>(35 %)</w:t>
            </w:r>
          </w:p>
          <w:p w14:paraId="258CD649" w14:textId="77777777" w:rsidR="006D6C61" w:rsidRPr="00285742" w:rsidRDefault="006D6C61" w:rsidP="006D6C61">
            <w:r w:rsidRPr="00806D9F">
              <w:t>Ing. Karel Slinták, Ph.D.</w:t>
            </w:r>
            <w:r>
              <w:t xml:space="preserve"> – přednášky </w:t>
            </w:r>
            <w:r w:rsidRPr="00806D9F">
              <w:t>(15 %)</w:t>
            </w:r>
            <w:r>
              <w:t xml:space="preserve"> </w:t>
            </w:r>
          </w:p>
        </w:tc>
      </w:tr>
      <w:tr w:rsidR="006D6C61" w14:paraId="20110239" w14:textId="77777777" w:rsidTr="004142CD">
        <w:trPr>
          <w:trHeight w:val="182"/>
        </w:trPr>
        <w:tc>
          <w:tcPr>
            <w:tcW w:w="9855" w:type="dxa"/>
            <w:gridSpan w:val="8"/>
            <w:tcBorders>
              <w:top w:val="nil"/>
            </w:tcBorders>
          </w:tcPr>
          <w:p w14:paraId="161433B9" w14:textId="77777777" w:rsidR="006D6C61" w:rsidRDefault="006D6C61" w:rsidP="006D6C61">
            <w:pPr>
              <w:jc w:val="both"/>
            </w:pPr>
          </w:p>
        </w:tc>
      </w:tr>
      <w:tr w:rsidR="006D6C61" w14:paraId="41F47D5B" w14:textId="77777777" w:rsidTr="004142CD">
        <w:tc>
          <w:tcPr>
            <w:tcW w:w="3086" w:type="dxa"/>
            <w:shd w:val="clear" w:color="auto" w:fill="F7CAAC"/>
          </w:tcPr>
          <w:p w14:paraId="478EF928" w14:textId="77777777" w:rsidR="006D6C61" w:rsidRDefault="006D6C61" w:rsidP="006D6C61">
            <w:pPr>
              <w:jc w:val="both"/>
              <w:rPr>
                <w:b/>
              </w:rPr>
            </w:pPr>
            <w:r>
              <w:rPr>
                <w:b/>
              </w:rPr>
              <w:t>Stručná anotace předmětu</w:t>
            </w:r>
          </w:p>
        </w:tc>
        <w:tc>
          <w:tcPr>
            <w:tcW w:w="6769" w:type="dxa"/>
            <w:gridSpan w:val="7"/>
            <w:tcBorders>
              <w:bottom w:val="nil"/>
            </w:tcBorders>
          </w:tcPr>
          <w:p w14:paraId="52F95310" w14:textId="77777777" w:rsidR="006D6C61" w:rsidRDefault="006D6C61" w:rsidP="006D6C61">
            <w:pPr>
              <w:jc w:val="both"/>
            </w:pPr>
          </w:p>
        </w:tc>
      </w:tr>
      <w:tr w:rsidR="006D6C61" w14:paraId="2D25DF02" w14:textId="77777777" w:rsidTr="004142CD">
        <w:trPr>
          <w:trHeight w:val="708"/>
        </w:trPr>
        <w:tc>
          <w:tcPr>
            <w:tcW w:w="9855" w:type="dxa"/>
            <w:gridSpan w:val="8"/>
            <w:tcBorders>
              <w:top w:val="nil"/>
              <w:bottom w:val="single" w:sz="12" w:space="0" w:color="auto"/>
            </w:tcBorders>
          </w:tcPr>
          <w:p w14:paraId="5B79DF27" w14:textId="77777777" w:rsidR="006D6C61" w:rsidRPr="003D4876" w:rsidRDefault="006D6C61" w:rsidP="006D6C61">
            <w:pPr>
              <w:pStyle w:val="Zkladntext3"/>
              <w:spacing w:after="0"/>
              <w:jc w:val="both"/>
              <w:rPr>
                <w:sz w:val="20"/>
                <w:szCs w:val="20"/>
                <w:lang w:val="cs-CZ"/>
              </w:rPr>
            </w:pPr>
            <w:r w:rsidRPr="003D4876">
              <w:rPr>
                <w:sz w:val="20"/>
                <w:szCs w:val="20"/>
                <w:lang w:val="cs-CZ"/>
              </w:rPr>
              <w:t>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6D72C5DD" w14:textId="77777777" w:rsidR="006D6C61" w:rsidRPr="007D13E2" w:rsidRDefault="006D6C61" w:rsidP="006D6C61">
            <w:pPr>
              <w:jc w:val="both"/>
              <w:rPr>
                <w:u w:val="single"/>
              </w:rPr>
            </w:pPr>
            <w:r w:rsidRPr="001B13CE">
              <w:rPr>
                <w:u w:val="single"/>
              </w:rPr>
              <w:t>Základní témata:</w:t>
            </w:r>
          </w:p>
          <w:p w14:paraId="671DA24C" w14:textId="77777777" w:rsidR="006D6C61" w:rsidRPr="003D4876" w:rsidRDefault="006D6C61" w:rsidP="006D6C61">
            <w:pPr>
              <w:pStyle w:val="Odstavecseseznamem"/>
              <w:numPr>
                <w:ilvl w:val="0"/>
                <w:numId w:val="25"/>
              </w:numPr>
              <w:ind w:left="396" w:hanging="284"/>
              <w:jc w:val="both"/>
            </w:pPr>
            <w:r w:rsidRPr="003D4876">
              <w:t>Procesní řízení - úvod, důvody studia, přínosy pro podnikovou praxi.</w:t>
            </w:r>
          </w:p>
          <w:p w14:paraId="76E836EA" w14:textId="77777777" w:rsidR="006D6C61" w:rsidRPr="003D4876" w:rsidRDefault="006D6C61" w:rsidP="006D6C61">
            <w:pPr>
              <w:pStyle w:val="Odstavecseseznamem"/>
              <w:numPr>
                <w:ilvl w:val="0"/>
                <w:numId w:val="25"/>
              </w:numPr>
              <w:ind w:left="396" w:hanging="284"/>
              <w:jc w:val="both"/>
            </w:pPr>
            <w:r w:rsidRPr="003D4876">
              <w:t>Systémy řízení - funkční a procesní pojetí, Moderní formy organizace.</w:t>
            </w:r>
          </w:p>
          <w:p w14:paraId="458FB222" w14:textId="77777777" w:rsidR="006D6C61" w:rsidRPr="003D4876" w:rsidRDefault="006D6C61" w:rsidP="006D6C61">
            <w:pPr>
              <w:pStyle w:val="Odstavecseseznamem"/>
              <w:numPr>
                <w:ilvl w:val="0"/>
                <w:numId w:val="25"/>
              </w:numPr>
              <w:ind w:left="396" w:hanging="284"/>
              <w:jc w:val="both"/>
            </w:pPr>
            <w:r w:rsidRPr="003D4876">
              <w:t xml:space="preserve">Procesně orientovaný systém řízení firmy. </w:t>
            </w:r>
          </w:p>
          <w:p w14:paraId="34B19765" w14:textId="77777777" w:rsidR="006D6C61" w:rsidRPr="003D4876" w:rsidRDefault="006D6C61" w:rsidP="006D6C61">
            <w:pPr>
              <w:pStyle w:val="Odstavecseseznamem"/>
              <w:numPr>
                <w:ilvl w:val="0"/>
                <w:numId w:val="25"/>
              </w:numPr>
              <w:ind w:left="396" w:hanging="284"/>
              <w:jc w:val="both"/>
            </w:pPr>
            <w:r w:rsidRPr="003D4876">
              <w:t>Analýza podnikových procesů.</w:t>
            </w:r>
          </w:p>
          <w:p w14:paraId="1C09DDC1" w14:textId="77777777" w:rsidR="006D6C61" w:rsidRPr="003D4876" w:rsidRDefault="006D6C61" w:rsidP="006D6C61">
            <w:pPr>
              <w:pStyle w:val="Odstavecseseznamem"/>
              <w:numPr>
                <w:ilvl w:val="0"/>
                <w:numId w:val="25"/>
              </w:numPr>
              <w:ind w:left="396" w:hanging="284"/>
              <w:jc w:val="both"/>
            </w:pPr>
            <w:r w:rsidRPr="003D4876">
              <w:t xml:space="preserve">Měření výkonnosti podnikových procesů. </w:t>
            </w:r>
          </w:p>
          <w:p w14:paraId="418CE358" w14:textId="77777777" w:rsidR="006D6C61" w:rsidRPr="003D4876" w:rsidRDefault="006D6C61" w:rsidP="006D6C61">
            <w:pPr>
              <w:pStyle w:val="Odstavecseseznamem"/>
              <w:numPr>
                <w:ilvl w:val="0"/>
                <w:numId w:val="25"/>
              </w:numPr>
              <w:ind w:left="396" w:hanging="284"/>
              <w:jc w:val="both"/>
            </w:pPr>
            <w:r w:rsidRPr="003D4876">
              <w:t>Stručná charakteristika vývojových vln BPM.</w:t>
            </w:r>
          </w:p>
          <w:p w14:paraId="54FA8394" w14:textId="77777777" w:rsidR="006D6C61" w:rsidRPr="003D4876" w:rsidRDefault="006D6C61" w:rsidP="006D6C61">
            <w:pPr>
              <w:pStyle w:val="Odstavecseseznamem"/>
              <w:numPr>
                <w:ilvl w:val="0"/>
                <w:numId w:val="25"/>
              </w:numPr>
              <w:ind w:left="396" w:hanging="284"/>
              <w:jc w:val="both"/>
            </w:pPr>
            <w:r w:rsidRPr="003D4876">
              <w:t>Vznik nových standardů v BPM.</w:t>
            </w:r>
          </w:p>
          <w:p w14:paraId="2996B216" w14:textId="77777777" w:rsidR="006D6C61" w:rsidRPr="003D4876" w:rsidRDefault="006D6C61" w:rsidP="006D6C61">
            <w:pPr>
              <w:pStyle w:val="Odstavecseseznamem"/>
              <w:numPr>
                <w:ilvl w:val="0"/>
                <w:numId w:val="25"/>
              </w:numPr>
              <w:ind w:left="396" w:hanging="284"/>
            </w:pPr>
            <w:r w:rsidRPr="003D4876">
              <w:t>Komponenty procesního řízení a způsob jejich uplatnění v podniku.</w:t>
            </w:r>
          </w:p>
          <w:p w14:paraId="153AD05C" w14:textId="77777777" w:rsidR="006D6C61" w:rsidRPr="003D4876" w:rsidRDefault="006D6C61" w:rsidP="006D6C61">
            <w:pPr>
              <w:pStyle w:val="Odstavecseseznamem"/>
              <w:numPr>
                <w:ilvl w:val="0"/>
                <w:numId w:val="25"/>
              </w:numPr>
              <w:ind w:left="396" w:hanging="284"/>
            </w:pPr>
            <w:r w:rsidRPr="003D4876">
              <w:t>Případové studie (využití komponent BPM).</w:t>
            </w:r>
          </w:p>
          <w:p w14:paraId="0C580F26" w14:textId="77777777" w:rsidR="006D6C61" w:rsidRPr="003D4876" w:rsidRDefault="006D6C61" w:rsidP="006D6C61">
            <w:pPr>
              <w:pStyle w:val="Odstavecseseznamem"/>
              <w:numPr>
                <w:ilvl w:val="0"/>
                <w:numId w:val="25"/>
              </w:numPr>
              <w:ind w:left="396" w:hanging="284"/>
              <w:jc w:val="both"/>
            </w:pPr>
            <w:r w:rsidRPr="003D4876">
              <w:t>SW nástroje na podporu řízení procesů.</w:t>
            </w:r>
          </w:p>
          <w:p w14:paraId="2949E159" w14:textId="77777777" w:rsidR="006D6C61" w:rsidRPr="003D4876" w:rsidRDefault="006D6C61" w:rsidP="006D6C61">
            <w:pPr>
              <w:pStyle w:val="Odstavecseseznamem"/>
              <w:numPr>
                <w:ilvl w:val="0"/>
                <w:numId w:val="25"/>
              </w:numPr>
              <w:ind w:left="396" w:hanging="284"/>
              <w:jc w:val="both"/>
            </w:pPr>
            <w:r w:rsidRPr="003D4876">
              <w:t>Úvod do řízení kvality</w:t>
            </w:r>
            <w:r>
              <w:t>.</w:t>
            </w:r>
          </w:p>
          <w:p w14:paraId="1256E42F" w14:textId="77777777" w:rsidR="006D6C61" w:rsidRPr="003D4876" w:rsidRDefault="006D6C61" w:rsidP="006D6C61">
            <w:pPr>
              <w:pStyle w:val="Odstavecseseznamem"/>
              <w:numPr>
                <w:ilvl w:val="0"/>
                <w:numId w:val="25"/>
              </w:numPr>
              <w:ind w:left="396" w:hanging="284"/>
              <w:jc w:val="both"/>
            </w:pPr>
            <w:r w:rsidRPr="003D4876">
              <w:t>Standardy ISO 900X, QS 9000 a VDA 6.X.</w:t>
            </w:r>
          </w:p>
          <w:p w14:paraId="2A7C922D" w14:textId="77777777" w:rsidR="006D6C61" w:rsidRPr="003D4876" w:rsidRDefault="006D6C61" w:rsidP="006D6C61">
            <w:pPr>
              <w:pStyle w:val="Odstavecseseznamem"/>
              <w:numPr>
                <w:ilvl w:val="0"/>
                <w:numId w:val="25"/>
              </w:numPr>
              <w:ind w:left="396" w:hanging="284"/>
              <w:jc w:val="both"/>
            </w:pPr>
            <w:r w:rsidRPr="003D4876">
              <w:t>Řízení kvality na základě  Lean Six Sigma (LSS)</w:t>
            </w:r>
            <w:r>
              <w:t>.</w:t>
            </w:r>
          </w:p>
          <w:p w14:paraId="08009D8B" w14:textId="77777777" w:rsidR="006D6C61" w:rsidRPr="003D4876" w:rsidRDefault="006D6C61" w:rsidP="006D6C61">
            <w:pPr>
              <w:pStyle w:val="Odstavecseseznamem"/>
              <w:numPr>
                <w:ilvl w:val="0"/>
                <w:numId w:val="25"/>
              </w:numPr>
              <w:ind w:left="396" w:hanging="284"/>
              <w:jc w:val="both"/>
            </w:pPr>
            <w:r w:rsidRPr="003D4876">
              <w:t>Definování problému, Měření a Analýza v kontextu LSS</w:t>
            </w:r>
            <w:r>
              <w:t>.</w:t>
            </w:r>
          </w:p>
          <w:p w14:paraId="1AA8A521" w14:textId="77777777" w:rsidR="006D6C61" w:rsidRPr="003D4876" w:rsidRDefault="006D6C61" w:rsidP="006D6C61">
            <w:pPr>
              <w:pStyle w:val="Odstavecseseznamem"/>
              <w:numPr>
                <w:ilvl w:val="0"/>
                <w:numId w:val="25"/>
              </w:numPr>
              <w:ind w:left="396" w:hanging="284"/>
              <w:jc w:val="both"/>
            </w:pPr>
            <w:r w:rsidRPr="003D4876">
              <w:t>Zlepšování a Řízení v kontextu LSS</w:t>
            </w:r>
            <w:r>
              <w:t>.</w:t>
            </w:r>
          </w:p>
          <w:p w14:paraId="52D3AF57" w14:textId="77777777" w:rsidR="006D6C61" w:rsidRPr="003D4876" w:rsidRDefault="006D6C61" w:rsidP="006D6C61">
            <w:pPr>
              <w:pStyle w:val="Odstavecseseznamem"/>
              <w:numPr>
                <w:ilvl w:val="0"/>
                <w:numId w:val="25"/>
              </w:numPr>
              <w:ind w:left="396" w:hanging="284"/>
              <w:jc w:val="both"/>
            </w:pPr>
            <w:r w:rsidRPr="003D4876">
              <w:t>Ekonomika kvality</w:t>
            </w:r>
            <w:r>
              <w:t>.</w:t>
            </w:r>
          </w:p>
          <w:p w14:paraId="1DFA79F8" w14:textId="77777777" w:rsidR="006D6C61" w:rsidRDefault="006D6C61" w:rsidP="006D6C61">
            <w:pPr>
              <w:pStyle w:val="Odstavecseseznamem"/>
              <w:numPr>
                <w:ilvl w:val="0"/>
                <w:numId w:val="25"/>
              </w:numPr>
              <w:ind w:left="396" w:hanging="284"/>
              <w:jc w:val="both"/>
            </w:pPr>
            <w:r w:rsidRPr="003D4876">
              <w:t>Integrované systémy řízení</w:t>
            </w:r>
            <w:r>
              <w:t>.</w:t>
            </w:r>
          </w:p>
        </w:tc>
      </w:tr>
      <w:tr w:rsidR="006D6C61" w14:paraId="4E3E6A1C" w14:textId="77777777" w:rsidTr="004142CD">
        <w:trPr>
          <w:trHeight w:val="265"/>
        </w:trPr>
        <w:tc>
          <w:tcPr>
            <w:tcW w:w="3653" w:type="dxa"/>
            <w:gridSpan w:val="2"/>
            <w:tcBorders>
              <w:top w:val="nil"/>
            </w:tcBorders>
            <w:shd w:val="clear" w:color="auto" w:fill="F7CAAC"/>
          </w:tcPr>
          <w:p w14:paraId="20E9273F" w14:textId="77777777" w:rsidR="006D6C61" w:rsidRDefault="006D6C61" w:rsidP="006D6C61">
            <w:pPr>
              <w:jc w:val="both"/>
            </w:pPr>
            <w:r>
              <w:rPr>
                <w:b/>
              </w:rPr>
              <w:t>Studijní literatura a studijní pomůcky</w:t>
            </w:r>
          </w:p>
        </w:tc>
        <w:tc>
          <w:tcPr>
            <w:tcW w:w="6202" w:type="dxa"/>
            <w:gridSpan w:val="6"/>
            <w:tcBorders>
              <w:top w:val="nil"/>
              <w:bottom w:val="nil"/>
            </w:tcBorders>
          </w:tcPr>
          <w:p w14:paraId="2B93555C" w14:textId="77777777" w:rsidR="006D6C61" w:rsidRDefault="006D6C61" w:rsidP="006D6C61">
            <w:pPr>
              <w:jc w:val="both"/>
            </w:pPr>
          </w:p>
        </w:tc>
      </w:tr>
      <w:tr w:rsidR="006D6C61" w14:paraId="210DBECC" w14:textId="77777777" w:rsidTr="004142CD">
        <w:trPr>
          <w:trHeight w:val="1497"/>
        </w:trPr>
        <w:tc>
          <w:tcPr>
            <w:tcW w:w="9855" w:type="dxa"/>
            <w:gridSpan w:val="8"/>
            <w:tcBorders>
              <w:top w:val="nil"/>
            </w:tcBorders>
          </w:tcPr>
          <w:p w14:paraId="4B799D25" w14:textId="77777777" w:rsidR="006D6C61" w:rsidRPr="00CC3A40" w:rsidRDefault="006D6C61" w:rsidP="006D6C61">
            <w:pPr>
              <w:jc w:val="both"/>
              <w:rPr>
                <w:b/>
              </w:rPr>
            </w:pPr>
            <w:r w:rsidRPr="00CC3A40">
              <w:rPr>
                <w:b/>
              </w:rPr>
              <w:lastRenderedPageBreak/>
              <w:t>Povinná literatura</w:t>
            </w:r>
          </w:p>
          <w:p w14:paraId="138E80A4" w14:textId="77777777" w:rsidR="006D6C61" w:rsidRPr="00CC3A40" w:rsidRDefault="006D6C61" w:rsidP="006D6C61">
            <w:pPr>
              <w:jc w:val="both"/>
            </w:pPr>
            <w:r w:rsidRPr="00CC3A40">
              <w:t>ARMSTRONG, M. </w:t>
            </w:r>
            <w:r w:rsidRPr="00CC3A40">
              <w:rPr>
                <w:i/>
              </w:rPr>
              <w:t>Armstrong's handbook of strategic human resource management</w:t>
            </w:r>
            <w:r w:rsidRPr="00CC3A40">
              <w:t>. 7th ed. London: Kogan Page, 2020, 312 s. ISBN 978-1-7896-6174-3.</w:t>
            </w:r>
          </w:p>
          <w:p w14:paraId="6AE96CE1" w14:textId="77777777" w:rsidR="006D6C61" w:rsidRPr="00CC3A40" w:rsidRDefault="006D6C61" w:rsidP="006D6C61">
            <w:pPr>
              <w:jc w:val="both"/>
            </w:pPr>
            <w:r w:rsidRPr="00CC3A40">
              <w:t xml:space="preserve">JESTON, J. </w:t>
            </w:r>
            <w:r w:rsidRPr="00CC3A40">
              <w:rPr>
                <w:i/>
                <w:iCs/>
              </w:rPr>
              <w:t>Business process management: practical guidelines to successful implementations</w:t>
            </w:r>
            <w:r w:rsidRPr="00CC3A40">
              <w:t>. 5th ed. London: Routledge, 2022, 596 s. ISBN 978-0-367-77160-7.</w:t>
            </w:r>
          </w:p>
          <w:p w14:paraId="1BE3EE83" w14:textId="77777777" w:rsidR="006D6C61" w:rsidRPr="00CC3A40" w:rsidRDefault="006D6C61" w:rsidP="006D6C61">
            <w:pPr>
              <w:spacing w:line="240" w:lineRule="atLeast"/>
              <w:jc w:val="both"/>
            </w:pPr>
            <w:r w:rsidRPr="00CC3A40">
              <w:t xml:space="preserve">VOM BROCKE, J., ROSEMANN, M. </w:t>
            </w:r>
            <w:r w:rsidRPr="00CC3A40">
              <w:rPr>
                <w:i/>
                <w:iCs/>
              </w:rPr>
              <w:t>Handbook on business process management</w:t>
            </w:r>
            <w:r w:rsidRPr="00CC3A40">
              <w:t>. 2nd ed. Berlin: Springer, 2015, 2 sv. ISBN 978-3-642-45099-0.</w:t>
            </w:r>
          </w:p>
          <w:p w14:paraId="1241E43F" w14:textId="77777777" w:rsidR="006D6C61" w:rsidRPr="00CC3A40" w:rsidRDefault="006D6C61" w:rsidP="006D6C61">
            <w:pPr>
              <w:jc w:val="both"/>
              <w:rPr>
                <w:b/>
              </w:rPr>
            </w:pPr>
            <w:r w:rsidRPr="00CC3A40">
              <w:rPr>
                <w:b/>
              </w:rPr>
              <w:t>Doporučená literatura</w:t>
            </w:r>
          </w:p>
          <w:p w14:paraId="04DDF166" w14:textId="77777777" w:rsidR="006D6C61" w:rsidRPr="00CC3A40" w:rsidRDefault="006D6C61" w:rsidP="006D6C61">
            <w:pPr>
              <w:jc w:val="both"/>
            </w:pPr>
            <w:r w:rsidRPr="00CC3A40">
              <w:t xml:space="preserve">CRESWELL, J. W., POTH, CH. N. </w:t>
            </w:r>
            <w:r w:rsidRPr="00CC3A40">
              <w:rPr>
                <w:i/>
              </w:rPr>
              <w:t>Qualitative Inquiry and Research Design: Choosing Among Five Approaches</w:t>
            </w:r>
            <w:r w:rsidRPr="00CC3A40">
              <w:t>. 4th ed. SAGE Publications, 2018, 488 s. ISBN 978-1-5063-3020-4.</w:t>
            </w:r>
          </w:p>
          <w:p w14:paraId="1747BF11" w14:textId="77777777" w:rsidR="006D6C61" w:rsidRPr="00CC3A40" w:rsidRDefault="006D6C61" w:rsidP="006D6C61">
            <w:pPr>
              <w:jc w:val="both"/>
            </w:pPr>
            <w:r w:rsidRPr="00CC3A40">
              <w:t xml:space="preserve">GARDNER, K. </w:t>
            </w:r>
            <w:r w:rsidRPr="00CC3A40">
              <w:rPr>
                <w:i/>
              </w:rPr>
              <w:t>How to Successfully Implement Lean Six Sigma: The Lean Six Sigma Deployment Roadmap</w:t>
            </w:r>
            <w:r w:rsidRPr="00CC3A40">
              <w:t>. Saline, MI: Pinnacle Press, 2013, 232 p.</w:t>
            </w:r>
          </w:p>
          <w:p w14:paraId="590E9F9A" w14:textId="5E4AF81C" w:rsidR="006D6C61" w:rsidRPr="00CC3A40" w:rsidRDefault="006D6C61" w:rsidP="006D6C61">
            <w:pPr>
              <w:jc w:val="both"/>
            </w:pPr>
            <w:r w:rsidRPr="00CC3A40">
              <w:t xml:space="preserve">GOETSCH, D. L., DAVIS, S. </w:t>
            </w:r>
            <w:r w:rsidRPr="00CC3A40">
              <w:rPr>
                <w:i/>
              </w:rPr>
              <w:t>Quality management for organizational excellence: introduction to total quality</w:t>
            </w:r>
            <w:r w:rsidRPr="00CC3A40">
              <w:t>. 8th ed. Boston: Pearson, 2016, 434 s. ISBN 978-0-1337-9185-3.</w:t>
            </w:r>
          </w:p>
        </w:tc>
      </w:tr>
      <w:tr w:rsidR="006D6C61" w14:paraId="457F193F" w14:textId="77777777" w:rsidTr="004142C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5D6882" w14:textId="77777777" w:rsidR="006D6C61" w:rsidRDefault="006D6C61" w:rsidP="006D6C61">
            <w:pPr>
              <w:jc w:val="center"/>
              <w:rPr>
                <w:b/>
              </w:rPr>
            </w:pPr>
            <w:r>
              <w:rPr>
                <w:b/>
              </w:rPr>
              <w:t>Informace ke kombinované nebo distanční formě</w:t>
            </w:r>
          </w:p>
        </w:tc>
      </w:tr>
      <w:tr w:rsidR="006D6C61" w14:paraId="7261F8C1" w14:textId="77777777" w:rsidTr="004142CD">
        <w:tc>
          <w:tcPr>
            <w:tcW w:w="4787" w:type="dxa"/>
            <w:gridSpan w:val="3"/>
            <w:tcBorders>
              <w:top w:val="single" w:sz="2" w:space="0" w:color="auto"/>
            </w:tcBorders>
            <w:shd w:val="clear" w:color="auto" w:fill="F7CAAC"/>
          </w:tcPr>
          <w:p w14:paraId="37F84D72" w14:textId="77777777" w:rsidR="006D6C61" w:rsidRDefault="006D6C61" w:rsidP="006D6C61">
            <w:pPr>
              <w:jc w:val="both"/>
            </w:pPr>
            <w:r>
              <w:rPr>
                <w:b/>
              </w:rPr>
              <w:t>Rozsah konzultací (soustředění)</w:t>
            </w:r>
          </w:p>
        </w:tc>
        <w:tc>
          <w:tcPr>
            <w:tcW w:w="889" w:type="dxa"/>
            <w:tcBorders>
              <w:top w:val="single" w:sz="2" w:space="0" w:color="auto"/>
            </w:tcBorders>
          </w:tcPr>
          <w:p w14:paraId="4BBFD3CC" w14:textId="77777777" w:rsidR="006D6C61" w:rsidRDefault="006D6C61" w:rsidP="006D6C61">
            <w:pPr>
              <w:jc w:val="both"/>
            </w:pPr>
            <w:r>
              <w:t>15</w:t>
            </w:r>
          </w:p>
        </w:tc>
        <w:tc>
          <w:tcPr>
            <w:tcW w:w="4179" w:type="dxa"/>
            <w:gridSpan w:val="4"/>
            <w:tcBorders>
              <w:top w:val="single" w:sz="2" w:space="0" w:color="auto"/>
            </w:tcBorders>
            <w:shd w:val="clear" w:color="auto" w:fill="F7CAAC"/>
          </w:tcPr>
          <w:p w14:paraId="192D1A98" w14:textId="77777777" w:rsidR="006D6C61" w:rsidRDefault="006D6C61" w:rsidP="006D6C61">
            <w:pPr>
              <w:jc w:val="both"/>
              <w:rPr>
                <w:b/>
              </w:rPr>
            </w:pPr>
            <w:r>
              <w:rPr>
                <w:b/>
              </w:rPr>
              <w:t xml:space="preserve">hodin </w:t>
            </w:r>
          </w:p>
        </w:tc>
      </w:tr>
      <w:tr w:rsidR="006D6C61" w14:paraId="5D8D671A" w14:textId="77777777" w:rsidTr="004142CD">
        <w:tc>
          <w:tcPr>
            <w:tcW w:w="9855" w:type="dxa"/>
            <w:gridSpan w:val="8"/>
            <w:shd w:val="clear" w:color="auto" w:fill="F7CAAC"/>
          </w:tcPr>
          <w:p w14:paraId="33910584" w14:textId="77777777" w:rsidR="006D6C61" w:rsidRDefault="006D6C61" w:rsidP="006D6C61">
            <w:pPr>
              <w:jc w:val="both"/>
              <w:rPr>
                <w:b/>
              </w:rPr>
            </w:pPr>
            <w:r>
              <w:rPr>
                <w:b/>
              </w:rPr>
              <w:t>Informace o způsobu kontaktu s vyučujícím</w:t>
            </w:r>
          </w:p>
        </w:tc>
      </w:tr>
      <w:tr w:rsidR="006D6C61" w14:paraId="4A6F31EF" w14:textId="77777777" w:rsidTr="004142CD">
        <w:trPr>
          <w:trHeight w:val="883"/>
        </w:trPr>
        <w:tc>
          <w:tcPr>
            <w:tcW w:w="9855" w:type="dxa"/>
            <w:gridSpan w:val="8"/>
          </w:tcPr>
          <w:p w14:paraId="21300652" w14:textId="6AC0F72A" w:rsidR="006D6C61" w:rsidRDefault="00583A4F" w:rsidP="006D6C61">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0BF18E66" w14:textId="4CF088A4" w:rsidR="00AF50D8" w:rsidRDefault="00AF50D8" w:rsidP="00A46C50"/>
    <w:p w14:paraId="42B6CE26" w14:textId="7A0F6816" w:rsidR="00AF50D8" w:rsidRDefault="00AF50D8" w:rsidP="00A46C50"/>
    <w:p w14:paraId="3C18FD7E" w14:textId="25C19B06" w:rsidR="00AF50D8" w:rsidRDefault="00AF50D8" w:rsidP="00A46C50"/>
    <w:p w14:paraId="0F64FD44" w14:textId="77777777" w:rsidR="00AF50D8" w:rsidRDefault="00AF50D8" w:rsidP="00A46C50"/>
    <w:p w14:paraId="2846D7E5" w14:textId="77777777" w:rsidR="00A46C50" w:rsidRDefault="00A46C50" w:rsidP="00A46C50"/>
    <w:p w14:paraId="290D19F1" w14:textId="77777777" w:rsidR="00AF50D8" w:rsidRDefault="00AF50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rsidRPr="00823CDA" w14:paraId="099B56CF" w14:textId="77777777" w:rsidTr="00A46C50">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B6B2C9C" w14:textId="19929FE7" w:rsidR="00A46C50" w:rsidRPr="00823CDA" w:rsidRDefault="00A46C50" w:rsidP="00A46C50">
            <w:pPr>
              <w:jc w:val="both"/>
              <w:rPr>
                <w:b/>
                <w:sz w:val="28"/>
                <w:szCs w:val="28"/>
              </w:rPr>
            </w:pPr>
            <w:r>
              <w:lastRenderedPageBreak/>
              <w:br w:type="page"/>
            </w:r>
            <w:r w:rsidRPr="00823CDA">
              <w:rPr>
                <w:b/>
                <w:sz w:val="28"/>
                <w:szCs w:val="28"/>
              </w:rPr>
              <w:t>B-III – Charakteristika studijního předmětu</w:t>
            </w:r>
          </w:p>
        </w:tc>
      </w:tr>
      <w:tr w:rsidR="00A46C50" w14:paraId="44CC7F55" w14:textId="77777777" w:rsidTr="00A46C50">
        <w:tc>
          <w:tcPr>
            <w:tcW w:w="3086" w:type="dxa"/>
            <w:tcBorders>
              <w:top w:val="double" w:sz="4" w:space="0" w:color="auto"/>
            </w:tcBorders>
            <w:shd w:val="clear" w:color="auto" w:fill="F7CAAC"/>
          </w:tcPr>
          <w:p w14:paraId="275DF9AD"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5B401758" w14:textId="77777777" w:rsidR="00A46C50" w:rsidRDefault="00A46C50" w:rsidP="00A46C50">
            <w:pPr>
              <w:jc w:val="both"/>
            </w:pPr>
            <w:r>
              <w:t>Řízení organizací 1</w:t>
            </w:r>
          </w:p>
        </w:tc>
      </w:tr>
      <w:tr w:rsidR="00A46C50" w14:paraId="48011B48" w14:textId="77777777" w:rsidTr="00A46C50">
        <w:tc>
          <w:tcPr>
            <w:tcW w:w="3086" w:type="dxa"/>
            <w:shd w:val="clear" w:color="auto" w:fill="F7CAAC"/>
          </w:tcPr>
          <w:p w14:paraId="743DBD16" w14:textId="77777777" w:rsidR="00A46C50" w:rsidRDefault="00A46C50" w:rsidP="00A46C50">
            <w:pPr>
              <w:jc w:val="both"/>
              <w:rPr>
                <w:b/>
              </w:rPr>
            </w:pPr>
            <w:r>
              <w:rPr>
                <w:b/>
              </w:rPr>
              <w:t>Typ předmětu</w:t>
            </w:r>
          </w:p>
        </w:tc>
        <w:tc>
          <w:tcPr>
            <w:tcW w:w="3406" w:type="dxa"/>
            <w:gridSpan w:val="4"/>
          </w:tcPr>
          <w:p w14:paraId="7F8BF3B1" w14:textId="77777777" w:rsidR="00A46C50" w:rsidRDefault="00A46C50" w:rsidP="00A46C50">
            <w:pPr>
              <w:jc w:val="both"/>
            </w:pPr>
            <w:r>
              <w:t>povinně volitelný „PV“</w:t>
            </w:r>
          </w:p>
        </w:tc>
        <w:tc>
          <w:tcPr>
            <w:tcW w:w="2695" w:type="dxa"/>
            <w:gridSpan w:val="2"/>
            <w:shd w:val="clear" w:color="auto" w:fill="F7CAAC"/>
          </w:tcPr>
          <w:p w14:paraId="3710D380" w14:textId="77777777" w:rsidR="00A46C50" w:rsidRDefault="00A46C50" w:rsidP="00A46C50">
            <w:pPr>
              <w:jc w:val="both"/>
            </w:pPr>
            <w:r>
              <w:rPr>
                <w:b/>
              </w:rPr>
              <w:t>doporučený ročník / semestr</w:t>
            </w:r>
          </w:p>
        </w:tc>
        <w:tc>
          <w:tcPr>
            <w:tcW w:w="668" w:type="dxa"/>
          </w:tcPr>
          <w:p w14:paraId="1B8E9544" w14:textId="77777777" w:rsidR="00A46C50" w:rsidRDefault="00A46C50" w:rsidP="00A46C50">
            <w:pPr>
              <w:jc w:val="both"/>
            </w:pPr>
            <w:r>
              <w:t>1/LS</w:t>
            </w:r>
          </w:p>
        </w:tc>
      </w:tr>
      <w:tr w:rsidR="00A46C50" w14:paraId="09FB77B4" w14:textId="77777777" w:rsidTr="00A46C50">
        <w:tc>
          <w:tcPr>
            <w:tcW w:w="3086" w:type="dxa"/>
            <w:shd w:val="clear" w:color="auto" w:fill="F7CAAC"/>
          </w:tcPr>
          <w:p w14:paraId="6D80813B" w14:textId="77777777" w:rsidR="00A46C50" w:rsidRDefault="00A46C50" w:rsidP="00A46C50">
            <w:pPr>
              <w:jc w:val="both"/>
              <w:rPr>
                <w:b/>
              </w:rPr>
            </w:pPr>
            <w:r>
              <w:rPr>
                <w:b/>
              </w:rPr>
              <w:t>Rozsah studijního předmětu</w:t>
            </w:r>
          </w:p>
        </w:tc>
        <w:tc>
          <w:tcPr>
            <w:tcW w:w="1701" w:type="dxa"/>
            <w:gridSpan w:val="2"/>
          </w:tcPr>
          <w:p w14:paraId="75EA99BC" w14:textId="77777777" w:rsidR="00A46C50" w:rsidRDefault="00A46C50" w:rsidP="00A46C50">
            <w:pPr>
              <w:jc w:val="both"/>
            </w:pPr>
            <w:r>
              <w:t xml:space="preserve">26p </w:t>
            </w:r>
          </w:p>
        </w:tc>
        <w:tc>
          <w:tcPr>
            <w:tcW w:w="775" w:type="dxa"/>
            <w:shd w:val="clear" w:color="auto" w:fill="F7CAAC"/>
          </w:tcPr>
          <w:p w14:paraId="4418B151" w14:textId="77777777" w:rsidR="00A46C50" w:rsidRDefault="00A46C50" w:rsidP="00A46C50">
            <w:pPr>
              <w:jc w:val="both"/>
              <w:rPr>
                <w:b/>
              </w:rPr>
            </w:pPr>
            <w:r>
              <w:rPr>
                <w:b/>
              </w:rPr>
              <w:t xml:space="preserve">hod. </w:t>
            </w:r>
          </w:p>
        </w:tc>
        <w:tc>
          <w:tcPr>
            <w:tcW w:w="930" w:type="dxa"/>
          </w:tcPr>
          <w:p w14:paraId="0257392F" w14:textId="77777777" w:rsidR="00A46C50" w:rsidRDefault="00A46C50" w:rsidP="00A46C50">
            <w:pPr>
              <w:jc w:val="both"/>
            </w:pPr>
            <w:r>
              <w:t>66 (26p + 40 stáž)</w:t>
            </w:r>
          </w:p>
        </w:tc>
        <w:tc>
          <w:tcPr>
            <w:tcW w:w="2156" w:type="dxa"/>
            <w:shd w:val="clear" w:color="auto" w:fill="F7CAAC"/>
          </w:tcPr>
          <w:p w14:paraId="673981DC" w14:textId="77777777" w:rsidR="00A46C50" w:rsidRDefault="00A46C50" w:rsidP="00A46C50">
            <w:pPr>
              <w:jc w:val="both"/>
              <w:rPr>
                <w:b/>
              </w:rPr>
            </w:pPr>
            <w:r>
              <w:rPr>
                <w:b/>
              </w:rPr>
              <w:t>kreditů</w:t>
            </w:r>
          </w:p>
        </w:tc>
        <w:tc>
          <w:tcPr>
            <w:tcW w:w="1207" w:type="dxa"/>
            <w:gridSpan w:val="2"/>
          </w:tcPr>
          <w:p w14:paraId="2437C133" w14:textId="77777777" w:rsidR="00A46C50" w:rsidRDefault="00A46C50" w:rsidP="00A46C50">
            <w:pPr>
              <w:jc w:val="both"/>
            </w:pPr>
            <w:r>
              <w:t>6</w:t>
            </w:r>
          </w:p>
        </w:tc>
      </w:tr>
      <w:tr w:rsidR="00A46C50" w14:paraId="6E0D93EB" w14:textId="77777777" w:rsidTr="00A46C50">
        <w:tc>
          <w:tcPr>
            <w:tcW w:w="3086" w:type="dxa"/>
            <w:shd w:val="clear" w:color="auto" w:fill="F7CAAC"/>
          </w:tcPr>
          <w:p w14:paraId="0F2BF462" w14:textId="77777777" w:rsidR="00A46C50" w:rsidRDefault="00A46C50" w:rsidP="00A46C50">
            <w:pPr>
              <w:jc w:val="both"/>
              <w:rPr>
                <w:b/>
                <w:sz w:val="22"/>
              </w:rPr>
            </w:pPr>
            <w:r>
              <w:rPr>
                <w:b/>
              </w:rPr>
              <w:t>Prerekvizity, korekvizity, ekvivalence</w:t>
            </w:r>
          </w:p>
        </w:tc>
        <w:tc>
          <w:tcPr>
            <w:tcW w:w="6769" w:type="dxa"/>
            <w:gridSpan w:val="7"/>
          </w:tcPr>
          <w:p w14:paraId="244B0BBA" w14:textId="77777777" w:rsidR="00A46C50" w:rsidRDefault="00A46C50" w:rsidP="00A46C50">
            <w:pPr>
              <w:jc w:val="both"/>
            </w:pPr>
          </w:p>
        </w:tc>
      </w:tr>
      <w:tr w:rsidR="00A46C50" w14:paraId="1C9DD2FB" w14:textId="77777777" w:rsidTr="00A46C50">
        <w:tc>
          <w:tcPr>
            <w:tcW w:w="3086" w:type="dxa"/>
            <w:shd w:val="clear" w:color="auto" w:fill="F7CAAC"/>
          </w:tcPr>
          <w:p w14:paraId="19F084CD" w14:textId="77777777" w:rsidR="00A46C50" w:rsidRDefault="00A46C50" w:rsidP="00A46C50">
            <w:pPr>
              <w:jc w:val="both"/>
              <w:rPr>
                <w:b/>
              </w:rPr>
            </w:pPr>
            <w:r>
              <w:rPr>
                <w:b/>
              </w:rPr>
              <w:t>Způsob ověření studijních výsledků</w:t>
            </w:r>
          </w:p>
        </w:tc>
        <w:tc>
          <w:tcPr>
            <w:tcW w:w="3406" w:type="dxa"/>
            <w:gridSpan w:val="4"/>
          </w:tcPr>
          <w:p w14:paraId="3B236BA3" w14:textId="56EDC37A" w:rsidR="00A46C50" w:rsidRDefault="00AF50D8" w:rsidP="00A46C50">
            <w:pPr>
              <w:jc w:val="both"/>
            </w:pPr>
            <w:r>
              <w:t>k</w:t>
            </w:r>
            <w:r w:rsidR="00A46C50">
              <w:t>lasifikovaný zápočet</w:t>
            </w:r>
          </w:p>
        </w:tc>
        <w:tc>
          <w:tcPr>
            <w:tcW w:w="2156" w:type="dxa"/>
            <w:shd w:val="clear" w:color="auto" w:fill="F7CAAC"/>
          </w:tcPr>
          <w:p w14:paraId="58E52AC6" w14:textId="77777777" w:rsidR="00A46C50" w:rsidRDefault="00A46C50" w:rsidP="00A46C50">
            <w:pPr>
              <w:jc w:val="both"/>
              <w:rPr>
                <w:b/>
              </w:rPr>
            </w:pPr>
            <w:r>
              <w:rPr>
                <w:b/>
              </w:rPr>
              <w:t>Forma výuky</w:t>
            </w:r>
          </w:p>
        </w:tc>
        <w:tc>
          <w:tcPr>
            <w:tcW w:w="1207" w:type="dxa"/>
            <w:gridSpan w:val="2"/>
          </w:tcPr>
          <w:p w14:paraId="6AA6D09C" w14:textId="77777777" w:rsidR="00A46C50" w:rsidRDefault="00A46C50" w:rsidP="00A46C50">
            <w:pPr>
              <w:jc w:val="both"/>
            </w:pPr>
            <w:r>
              <w:t>přednáška</w:t>
            </w:r>
          </w:p>
        </w:tc>
      </w:tr>
      <w:tr w:rsidR="00A46C50" w14:paraId="40862916" w14:textId="77777777" w:rsidTr="00A46C50">
        <w:tc>
          <w:tcPr>
            <w:tcW w:w="3086" w:type="dxa"/>
            <w:shd w:val="clear" w:color="auto" w:fill="F7CAAC"/>
          </w:tcPr>
          <w:p w14:paraId="6DB3A6A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200D0260" w14:textId="77777777" w:rsidR="00A46C50" w:rsidRDefault="00A46C50" w:rsidP="00A46C50">
            <w:pPr>
              <w:rPr>
                <w:color w:val="000000"/>
                <w:shd w:val="clear" w:color="auto" w:fill="FFFFFF"/>
                <w:lang w:eastAsia="en-US"/>
              </w:rPr>
            </w:pPr>
            <w:r w:rsidRPr="00457E47">
              <w:rPr>
                <w:color w:val="000000"/>
                <w:shd w:val="clear" w:color="auto" w:fill="FFFFFF"/>
                <w:lang w:eastAsia="en-US"/>
              </w:rPr>
              <w:t>Způsob zakončení předmětu – klasifikovaný zápočet</w:t>
            </w:r>
          </w:p>
          <w:p w14:paraId="2E20EF39" w14:textId="77777777" w:rsidR="00A46C50" w:rsidRDefault="00A46C50" w:rsidP="00A46C50">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A46C50" w14:paraId="2096B0E6" w14:textId="77777777" w:rsidTr="00A46C50">
        <w:trPr>
          <w:trHeight w:val="234"/>
        </w:trPr>
        <w:tc>
          <w:tcPr>
            <w:tcW w:w="9855" w:type="dxa"/>
            <w:gridSpan w:val="8"/>
            <w:tcBorders>
              <w:top w:val="nil"/>
            </w:tcBorders>
          </w:tcPr>
          <w:p w14:paraId="75E3007D" w14:textId="77777777" w:rsidR="00A46C50" w:rsidRDefault="00A46C50" w:rsidP="00A46C50">
            <w:pPr>
              <w:jc w:val="both"/>
            </w:pPr>
          </w:p>
        </w:tc>
      </w:tr>
      <w:tr w:rsidR="00A46C50" w14:paraId="2727571C" w14:textId="77777777" w:rsidTr="00A46C50">
        <w:trPr>
          <w:trHeight w:val="197"/>
        </w:trPr>
        <w:tc>
          <w:tcPr>
            <w:tcW w:w="3086" w:type="dxa"/>
            <w:tcBorders>
              <w:top w:val="nil"/>
            </w:tcBorders>
            <w:shd w:val="clear" w:color="auto" w:fill="F7CAAC"/>
          </w:tcPr>
          <w:p w14:paraId="500D3A33" w14:textId="77777777" w:rsidR="00A46C50" w:rsidRDefault="00A46C50" w:rsidP="00A46C50">
            <w:pPr>
              <w:jc w:val="both"/>
              <w:rPr>
                <w:b/>
              </w:rPr>
            </w:pPr>
            <w:r>
              <w:rPr>
                <w:b/>
              </w:rPr>
              <w:t>Garant předmětu</w:t>
            </w:r>
          </w:p>
        </w:tc>
        <w:tc>
          <w:tcPr>
            <w:tcW w:w="6769" w:type="dxa"/>
            <w:gridSpan w:val="7"/>
            <w:tcBorders>
              <w:top w:val="nil"/>
            </w:tcBorders>
          </w:tcPr>
          <w:p w14:paraId="267E9DC8" w14:textId="77777777" w:rsidR="00A46C50" w:rsidRPr="008A3C23" w:rsidRDefault="00A46C50" w:rsidP="00A46C50">
            <w:r w:rsidRPr="008A3C23">
              <w:t>prof. Dr. Ing. Drahomíra Pavelková</w:t>
            </w:r>
          </w:p>
          <w:p w14:paraId="6277C0AB" w14:textId="77777777" w:rsidR="00A46C50" w:rsidRDefault="00A46C50" w:rsidP="00A46C50">
            <w:pPr>
              <w:jc w:val="both"/>
            </w:pPr>
          </w:p>
        </w:tc>
      </w:tr>
      <w:tr w:rsidR="00A46C50" w14:paraId="0FF16C49" w14:textId="77777777" w:rsidTr="00A46C50">
        <w:trPr>
          <w:trHeight w:val="243"/>
        </w:trPr>
        <w:tc>
          <w:tcPr>
            <w:tcW w:w="3086" w:type="dxa"/>
            <w:tcBorders>
              <w:top w:val="nil"/>
            </w:tcBorders>
            <w:shd w:val="clear" w:color="auto" w:fill="F7CAAC"/>
          </w:tcPr>
          <w:p w14:paraId="2B4591BC" w14:textId="77777777" w:rsidR="00A46C50" w:rsidRDefault="00A46C50" w:rsidP="00A46C50">
            <w:pPr>
              <w:jc w:val="both"/>
              <w:rPr>
                <w:b/>
              </w:rPr>
            </w:pPr>
            <w:r>
              <w:rPr>
                <w:b/>
              </w:rPr>
              <w:t>Zapojení garanta do výuky předmětu</w:t>
            </w:r>
          </w:p>
        </w:tc>
        <w:tc>
          <w:tcPr>
            <w:tcW w:w="6769" w:type="dxa"/>
            <w:gridSpan w:val="7"/>
            <w:tcBorders>
              <w:top w:val="nil"/>
            </w:tcBorders>
          </w:tcPr>
          <w:p w14:paraId="26F494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1ADC9BAD" w14:textId="77777777" w:rsidTr="00A46C50">
        <w:tc>
          <w:tcPr>
            <w:tcW w:w="3086" w:type="dxa"/>
            <w:shd w:val="clear" w:color="auto" w:fill="F7CAAC"/>
          </w:tcPr>
          <w:p w14:paraId="3BD3DD13" w14:textId="77777777" w:rsidR="00A46C50" w:rsidRDefault="00A46C50" w:rsidP="00A46C50">
            <w:pPr>
              <w:jc w:val="both"/>
              <w:rPr>
                <w:b/>
              </w:rPr>
            </w:pPr>
            <w:r>
              <w:rPr>
                <w:b/>
              </w:rPr>
              <w:t>Vyučující</w:t>
            </w:r>
          </w:p>
        </w:tc>
        <w:tc>
          <w:tcPr>
            <w:tcW w:w="6769" w:type="dxa"/>
            <w:gridSpan w:val="7"/>
            <w:tcBorders>
              <w:bottom w:val="nil"/>
            </w:tcBorders>
          </w:tcPr>
          <w:p w14:paraId="49D4F05A" w14:textId="77777777" w:rsidR="00A46C50" w:rsidRPr="008A3C23" w:rsidRDefault="00A46C50" w:rsidP="00A46C50">
            <w:r w:rsidRPr="008A3C23">
              <w:t>prof. Dr. Ing. Drahomíra Pavelková</w:t>
            </w:r>
            <w:r>
              <w:t xml:space="preserve"> – garant, přednášky</w:t>
            </w:r>
            <w:r w:rsidRPr="008A3C23">
              <w:t xml:space="preserve"> (100 %)</w:t>
            </w:r>
          </w:p>
          <w:p w14:paraId="09158D5B" w14:textId="77777777" w:rsidR="00A46C50" w:rsidRPr="008A3C23" w:rsidRDefault="00A46C50" w:rsidP="00A46C50">
            <w:pPr>
              <w:jc w:val="both"/>
            </w:pPr>
          </w:p>
        </w:tc>
      </w:tr>
      <w:tr w:rsidR="00A46C50" w14:paraId="4FBF66BA" w14:textId="77777777" w:rsidTr="00A46C50">
        <w:trPr>
          <w:trHeight w:val="554"/>
        </w:trPr>
        <w:tc>
          <w:tcPr>
            <w:tcW w:w="9855" w:type="dxa"/>
            <w:gridSpan w:val="8"/>
            <w:tcBorders>
              <w:top w:val="nil"/>
            </w:tcBorders>
          </w:tcPr>
          <w:p w14:paraId="1C4CF77E" w14:textId="77777777" w:rsidR="00A46C50" w:rsidRDefault="00A46C50" w:rsidP="00A46C50">
            <w:pPr>
              <w:jc w:val="both"/>
            </w:pPr>
            <w:r>
              <w:t>Garant zajišťuje realizaci přednášek a spolupráci se smluvními partnerskými organizacemi pro realizaci studentských projektů.</w:t>
            </w:r>
          </w:p>
        </w:tc>
      </w:tr>
      <w:tr w:rsidR="00A46C50" w14:paraId="5DC9C9C1" w14:textId="77777777" w:rsidTr="00A46C50">
        <w:tc>
          <w:tcPr>
            <w:tcW w:w="3086" w:type="dxa"/>
            <w:shd w:val="clear" w:color="auto" w:fill="F7CAAC"/>
          </w:tcPr>
          <w:p w14:paraId="7CD4D21F" w14:textId="77777777" w:rsidR="00A46C50" w:rsidRDefault="00A46C50" w:rsidP="00A46C50">
            <w:pPr>
              <w:jc w:val="both"/>
              <w:rPr>
                <w:b/>
              </w:rPr>
            </w:pPr>
            <w:r>
              <w:rPr>
                <w:b/>
              </w:rPr>
              <w:t>Stručná anotace předmětu</w:t>
            </w:r>
          </w:p>
        </w:tc>
        <w:tc>
          <w:tcPr>
            <w:tcW w:w="6769" w:type="dxa"/>
            <w:gridSpan w:val="7"/>
            <w:tcBorders>
              <w:bottom w:val="nil"/>
            </w:tcBorders>
          </w:tcPr>
          <w:p w14:paraId="0B8DE654" w14:textId="77777777" w:rsidR="00A46C50" w:rsidRDefault="00A46C50" w:rsidP="00A46C50">
            <w:pPr>
              <w:jc w:val="both"/>
            </w:pPr>
          </w:p>
        </w:tc>
      </w:tr>
      <w:tr w:rsidR="00A46C50" w:rsidRPr="007019E3" w14:paraId="1996E2B5" w14:textId="77777777" w:rsidTr="00A46C50">
        <w:trPr>
          <w:trHeight w:val="2840"/>
        </w:trPr>
        <w:tc>
          <w:tcPr>
            <w:tcW w:w="9855" w:type="dxa"/>
            <w:gridSpan w:val="8"/>
            <w:tcBorders>
              <w:top w:val="nil"/>
              <w:bottom w:val="single" w:sz="12" w:space="0" w:color="auto"/>
            </w:tcBorders>
          </w:tcPr>
          <w:p w14:paraId="214DD585" w14:textId="77777777" w:rsidR="00A46C50" w:rsidRDefault="00A46C50" w:rsidP="00A46C50">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42051214" w14:textId="77777777" w:rsidR="00A46C50" w:rsidRPr="00F746F3"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57935D09" w14:textId="77777777" w:rsidR="00A46C50" w:rsidRPr="00F746F3" w:rsidRDefault="00A46C50" w:rsidP="00A46C50">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14:paraId="4B64FEF5" w14:textId="77777777" w:rsidR="00A46C50" w:rsidRDefault="00A46C50" w:rsidP="00DA5BB8">
            <w:pPr>
              <w:pStyle w:val="Odstavecseseznamem"/>
              <w:numPr>
                <w:ilvl w:val="0"/>
                <w:numId w:val="2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7C95CAED" w14:textId="77777777" w:rsidR="00A46C50" w:rsidRPr="007019E3" w:rsidRDefault="00A46C50" w:rsidP="00A46C50">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A46C50" w14:paraId="777A4342" w14:textId="77777777" w:rsidTr="00A46C50">
        <w:trPr>
          <w:trHeight w:val="265"/>
        </w:trPr>
        <w:tc>
          <w:tcPr>
            <w:tcW w:w="3653" w:type="dxa"/>
            <w:gridSpan w:val="2"/>
            <w:tcBorders>
              <w:top w:val="nil"/>
            </w:tcBorders>
            <w:shd w:val="clear" w:color="auto" w:fill="F7CAAC"/>
          </w:tcPr>
          <w:p w14:paraId="4C83EFED"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7C983D72" w14:textId="77777777" w:rsidR="00A46C50" w:rsidRDefault="00A46C50" w:rsidP="00A46C50">
            <w:pPr>
              <w:jc w:val="both"/>
            </w:pPr>
          </w:p>
        </w:tc>
      </w:tr>
      <w:tr w:rsidR="00A46C50" w14:paraId="67FCE218" w14:textId="77777777" w:rsidTr="00A46C50">
        <w:trPr>
          <w:trHeight w:val="417"/>
        </w:trPr>
        <w:tc>
          <w:tcPr>
            <w:tcW w:w="9855" w:type="dxa"/>
            <w:gridSpan w:val="8"/>
            <w:tcBorders>
              <w:top w:val="nil"/>
            </w:tcBorders>
          </w:tcPr>
          <w:p w14:paraId="28733D21" w14:textId="77777777" w:rsidR="00A46C50" w:rsidRDefault="00A46C50" w:rsidP="00A46C50">
            <w:pPr>
              <w:jc w:val="both"/>
            </w:pPr>
            <w:r>
              <w:t>Doporučená literatura – dle aktuálních témat odborných přednášek</w:t>
            </w:r>
          </w:p>
        </w:tc>
      </w:tr>
      <w:tr w:rsidR="00A46C50" w14:paraId="5999E2A9"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7A9B04" w14:textId="77777777" w:rsidR="00A46C50" w:rsidRDefault="00A46C50" w:rsidP="00A46C50">
            <w:pPr>
              <w:jc w:val="center"/>
              <w:rPr>
                <w:b/>
              </w:rPr>
            </w:pPr>
            <w:r>
              <w:rPr>
                <w:b/>
              </w:rPr>
              <w:t>Informace ke kombinované nebo distanční formě</w:t>
            </w:r>
          </w:p>
        </w:tc>
      </w:tr>
      <w:tr w:rsidR="00A46C50" w14:paraId="4DA59A47" w14:textId="77777777" w:rsidTr="00A46C50">
        <w:tc>
          <w:tcPr>
            <w:tcW w:w="4787" w:type="dxa"/>
            <w:gridSpan w:val="3"/>
            <w:tcBorders>
              <w:top w:val="single" w:sz="2" w:space="0" w:color="auto"/>
            </w:tcBorders>
            <w:shd w:val="clear" w:color="auto" w:fill="F7CAAC"/>
          </w:tcPr>
          <w:p w14:paraId="7F99511F" w14:textId="77777777" w:rsidR="00A46C50" w:rsidRDefault="00A46C50" w:rsidP="00A46C50">
            <w:pPr>
              <w:jc w:val="both"/>
            </w:pPr>
            <w:r>
              <w:rPr>
                <w:b/>
              </w:rPr>
              <w:t>Rozsah konzultací (soustředění)</w:t>
            </w:r>
          </w:p>
        </w:tc>
        <w:tc>
          <w:tcPr>
            <w:tcW w:w="775" w:type="dxa"/>
            <w:tcBorders>
              <w:top w:val="single" w:sz="2" w:space="0" w:color="auto"/>
            </w:tcBorders>
          </w:tcPr>
          <w:p w14:paraId="37CA0966" w14:textId="77777777" w:rsidR="00A46C50" w:rsidRDefault="00A46C50" w:rsidP="00A46C50">
            <w:pPr>
              <w:jc w:val="both"/>
            </w:pPr>
          </w:p>
        </w:tc>
        <w:tc>
          <w:tcPr>
            <w:tcW w:w="4293" w:type="dxa"/>
            <w:gridSpan w:val="4"/>
            <w:tcBorders>
              <w:top w:val="single" w:sz="2" w:space="0" w:color="auto"/>
            </w:tcBorders>
            <w:shd w:val="clear" w:color="auto" w:fill="F7CAAC"/>
          </w:tcPr>
          <w:p w14:paraId="5CD760B3" w14:textId="77777777" w:rsidR="00A46C50" w:rsidRDefault="00A46C50" w:rsidP="00A46C50">
            <w:pPr>
              <w:jc w:val="both"/>
              <w:rPr>
                <w:b/>
              </w:rPr>
            </w:pPr>
            <w:r>
              <w:rPr>
                <w:b/>
              </w:rPr>
              <w:t xml:space="preserve">hodin </w:t>
            </w:r>
          </w:p>
        </w:tc>
      </w:tr>
      <w:tr w:rsidR="00A46C50" w14:paraId="10AE179C" w14:textId="77777777" w:rsidTr="00A46C50">
        <w:tc>
          <w:tcPr>
            <w:tcW w:w="9855" w:type="dxa"/>
            <w:gridSpan w:val="8"/>
            <w:shd w:val="clear" w:color="auto" w:fill="F7CAAC"/>
          </w:tcPr>
          <w:p w14:paraId="651C7B2B" w14:textId="77777777" w:rsidR="00A46C50" w:rsidRDefault="00A46C50" w:rsidP="00A46C50">
            <w:pPr>
              <w:jc w:val="both"/>
              <w:rPr>
                <w:b/>
              </w:rPr>
            </w:pPr>
            <w:r>
              <w:rPr>
                <w:b/>
              </w:rPr>
              <w:t>Informace o způsobu kontaktu s vyučujícím</w:t>
            </w:r>
          </w:p>
        </w:tc>
      </w:tr>
      <w:tr w:rsidR="00A46C50" w14:paraId="0F772EC9" w14:textId="77777777" w:rsidTr="00A46C50">
        <w:trPr>
          <w:trHeight w:val="850"/>
        </w:trPr>
        <w:tc>
          <w:tcPr>
            <w:tcW w:w="9855" w:type="dxa"/>
            <w:gridSpan w:val="8"/>
          </w:tcPr>
          <w:p w14:paraId="1D6038FE" w14:textId="619F5CE6"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6A4A9C93" w14:textId="77777777" w:rsidR="00A46C50" w:rsidRDefault="00A46C50" w:rsidP="00A46C50"/>
    <w:p w14:paraId="4B659F26" w14:textId="77777777" w:rsidR="00A46C50" w:rsidRDefault="00A46C50" w:rsidP="00A46C50"/>
    <w:p w14:paraId="1497564A" w14:textId="77777777" w:rsidR="00A46C50" w:rsidRDefault="00A46C50" w:rsidP="00A46C5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A46C50" w14:paraId="50F9A181" w14:textId="77777777" w:rsidTr="00A46C50">
        <w:tc>
          <w:tcPr>
            <w:tcW w:w="9855" w:type="dxa"/>
            <w:gridSpan w:val="8"/>
            <w:tcBorders>
              <w:bottom w:val="double" w:sz="4" w:space="0" w:color="auto"/>
            </w:tcBorders>
            <w:shd w:val="clear" w:color="auto" w:fill="BDD6EE"/>
          </w:tcPr>
          <w:p w14:paraId="0BDA4E47" w14:textId="77777777" w:rsidR="00A46C50" w:rsidRDefault="00A46C50" w:rsidP="00A46C50">
            <w:pPr>
              <w:jc w:val="both"/>
              <w:rPr>
                <w:b/>
                <w:sz w:val="28"/>
              </w:rPr>
            </w:pPr>
            <w:r>
              <w:lastRenderedPageBreak/>
              <w:br w:type="page"/>
            </w:r>
            <w:r>
              <w:rPr>
                <w:b/>
                <w:sz w:val="28"/>
              </w:rPr>
              <w:t>B-III – Charakteristika studijního předmětu</w:t>
            </w:r>
          </w:p>
        </w:tc>
      </w:tr>
      <w:tr w:rsidR="00A46C50" w14:paraId="007D561E" w14:textId="77777777" w:rsidTr="00A46C50">
        <w:tc>
          <w:tcPr>
            <w:tcW w:w="3086" w:type="dxa"/>
            <w:tcBorders>
              <w:top w:val="double" w:sz="4" w:space="0" w:color="auto"/>
            </w:tcBorders>
            <w:shd w:val="clear" w:color="auto" w:fill="F7CAAC"/>
          </w:tcPr>
          <w:p w14:paraId="13B5B60C" w14:textId="77777777" w:rsidR="00A46C50" w:rsidRDefault="00A46C50" w:rsidP="00A46C50">
            <w:pPr>
              <w:jc w:val="both"/>
              <w:rPr>
                <w:b/>
              </w:rPr>
            </w:pPr>
            <w:r>
              <w:rPr>
                <w:b/>
              </w:rPr>
              <w:t>Název studijního předmětu</w:t>
            </w:r>
          </w:p>
        </w:tc>
        <w:tc>
          <w:tcPr>
            <w:tcW w:w="6769" w:type="dxa"/>
            <w:gridSpan w:val="7"/>
            <w:tcBorders>
              <w:top w:val="double" w:sz="4" w:space="0" w:color="auto"/>
            </w:tcBorders>
          </w:tcPr>
          <w:p w14:paraId="3D159837" w14:textId="77777777" w:rsidR="00A46C50" w:rsidRDefault="00A46C50" w:rsidP="00A46C50">
            <w:pPr>
              <w:jc w:val="both"/>
            </w:pPr>
            <w:r>
              <w:t>Řízení organizací 2</w:t>
            </w:r>
          </w:p>
        </w:tc>
      </w:tr>
      <w:tr w:rsidR="00A46C50" w14:paraId="145C4FD6" w14:textId="77777777" w:rsidTr="00A46C50">
        <w:tc>
          <w:tcPr>
            <w:tcW w:w="3086" w:type="dxa"/>
            <w:shd w:val="clear" w:color="auto" w:fill="F7CAAC"/>
          </w:tcPr>
          <w:p w14:paraId="635D7218" w14:textId="77777777" w:rsidR="00A46C50" w:rsidRDefault="00A46C50" w:rsidP="00A46C50">
            <w:pPr>
              <w:jc w:val="both"/>
              <w:rPr>
                <w:b/>
              </w:rPr>
            </w:pPr>
            <w:r>
              <w:rPr>
                <w:b/>
              </w:rPr>
              <w:t>Typ předmětu</w:t>
            </w:r>
          </w:p>
        </w:tc>
        <w:tc>
          <w:tcPr>
            <w:tcW w:w="3406" w:type="dxa"/>
            <w:gridSpan w:val="4"/>
          </w:tcPr>
          <w:p w14:paraId="12EF0194" w14:textId="77777777" w:rsidR="00A46C50" w:rsidRDefault="00A46C50" w:rsidP="00A46C50">
            <w:pPr>
              <w:jc w:val="both"/>
            </w:pPr>
            <w:r>
              <w:t>povinně volitelný „PV“</w:t>
            </w:r>
          </w:p>
        </w:tc>
        <w:tc>
          <w:tcPr>
            <w:tcW w:w="2695" w:type="dxa"/>
            <w:gridSpan w:val="2"/>
            <w:shd w:val="clear" w:color="auto" w:fill="F7CAAC"/>
          </w:tcPr>
          <w:p w14:paraId="761C3732" w14:textId="77777777" w:rsidR="00A46C50" w:rsidRDefault="00A46C50" w:rsidP="00A46C50">
            <w:pPr>
              <w:jc w:val="both"/>
            </w:pPr>
            <w:r>
              <w:rPr>
                <w:b/>
              </w:rPr>
              <w:t>doporučený ročník / semestr</w:t>
            </w:r>
          </w:p>
        </w:tc>
        <w:tc>
          <w:tcPr>
            <w:tcW w:w="668" w:type="dxa"/>
          </w:tcPr>
          <w:p w14:paraId="337E6E5A" w14:textId="77777777" w:rsidR="00A46C50" w:rsidRDefault="00A46C50" w:rsidP="00A46C50">
            <w:pPr>
              <w:jc w:val="both"/>
            </w:pPr>
            <w:r>
              <w:t>2/ZS</w:t>
            </w:r>
          </w:p>
        </w:tc>
      </w:tr>
      <w:tr w:rsidR="00A46C50" w14:paraId="1D527443" w14:textId="77777777" w:rsidTr="00A46C50">
        <w:tc>
          <w:tcPr>
            <w:tcW w:w="3086" w:type="dxa"/>
            <w:shd w:val="clear" w:color="auto" w:fill="F7CAAC"/>
          </w:tcPr>
          <w:p w14:paraId="346F6FC1" w14:textId="77777777" w:rsidR="00A46C50" w:rsidRDefault="00A46C50" w:rsidP="00A46C50">
            <w:pPr>
              <w:jc w:val="both"/>
              <w:rPr>
                <w:b/>
              </w:rPr>
            </w:pPr>
            <w:r>
              <w:rPr>
                <w:b/>
              </w:rPr>
              <w:t>Rozsah studijního předmětu</w:t>
            </w:r>
          </w:p>
        </w:tc>
        <w:tc>
          <w:tcPr>
            <w:tcW w:w="1701" w:type="dxa"/>
            <w:gridSpan w:val="2"/>
          </w:tcPr>
          <w:p w14:paraId="321EFCA1" w14:textId="77777777" w:rsidR="00A46C50" w:rsidRDefault="00A46C50" w:rsidP="00A46C50">
            <w:pPr>
              <w:jc w:val="both"/>
            </w:pPr>
            <w:r>
              <w:t xml:space="preserve">26p </w:t>
            </w:r>
          </w:p>
        </w:tc>
        <w:tc>
          <w:tcPr>
            <w:tcW w:w="775" w:type="dxa"/>
            <w:shd w:val="clear" w:color="auto" w:fill="F7CAAC"/>
          </w:tcPr>
          <w:p w14:paraId="69CE8B32" w14:textId="77777777" w:rsidR="00A46C50" w:rsidRDefault="00A46C50" w:rsidP="00A46C50">
            <w:pPr>
              <w:jc w:val="both"/>
              <w:rPr>
                <w:b/>
              </w:rPr>
            </w:pPr>
            <w:r>
              <w:rPr>
                <w:b/>
              </w:rPr>
              <w:t xml:space="preserve">hod. </w:t>
            </w:r>
          </w:p>
        </w:tc>
        <w:tc>
          <w:tcPr>
            <w:tcW w:w="930" w:type="dxa"/>
          </w:tcPr>
          <w:p w14:paraId="33BEEDC8" w14:textId="77777777" w:rsidR="00A46C50" w:rsidRDefault="00A46C50" w:rsidP="00A46C50">
            <w:pPr>
              <w:jc w:val="both"/>
            </w:pPr>
            <w:r>
              <w:t>66 (26p + 40 stáž)</w:t>
            </w:r>
          </w:p>
        </w:tc>
        <w:tc>
          <w:tcPr>
            <w:tcW w:w="2156" w:type="dxa"/>
            <w:shd w:val="clear" w:color="auto" w:fill="F7CAAC"/>
          </w:tcPr>
          <w:p w14:paraId="3EB4EBB8" w14:textId="77777777" w:rsidR="00A46C50" w:rsidRDefault="00A46C50" w:rsidP="00A46C50">
            <w:pPr>
              <w:jc w:val="both"/>
              <w:rPr>
                <w:b/>
              </w:rPr>
            </w:pPr>
            <w:r>
              <w:rPr>
                <w:b/>
              </w:rPr>
              <w:t>kreditů</w:t>
            </w:r>
          </w:p>
        </w:tc>
        <w:tc>
          <w:tcPr>
            <w:tcW w:w="1207" w:type="dxa"/>
            <w:gridSpan w:val="2"/>
          </w:tcPr>
          <w:p w14:paraId="3DC3D86C" w14:textId="77777777" w:rsidR="00A46C50" w:rsidRDefault="00A46C50" w:rsidP="00A46C50">
            <w:pPr>
              <w:jc w:val="both"/>
            </w:pPr>
            <w:r>
              <w:t>6</w:t>
            </w:r>
          </w:p>
        </w:tc>
      </w:tr>
      <w:tr w:rsidR="00A46C50" w14:paraId="70500672" w14:textId="77777777" w:rsidTr="00A46C50">
        <w:tc>
          <w:tcPr>
            <w:tcW w:w="3086" w:type="dxa"/>
            <w:shd w:val="clear" w:color="auto" w:fill="F7CAAC"/>
          </w:tcPr>
          <w:p w14:paraId="7F42FDAF" w14:textId="77777777" w:rsidR="00A46C50" w:rsidRDefault="00A46C50" w:rsidP="00A46C50">
            <w:pPr>
              <w:jc w:val="both"/>
              <w:rPr>
                <w:b/>
                <w:sz w:val="22"/>
              </w:rPr>
            </w:pPr>
            <w:r>
              <w:rPr>
                <w:b/>
              </w:rPr>
              <w:t>Prerekvizity, korekvizity, ekvivalence</w:t>
            </w:r>
          </w:p>
        </w:tc>
        <w:tc>
          <w:tcPr>
            <w:tcW w:w="6769" w:type="dxa"/>
            <w:gridSpan w:val="7"/>
          </w:tcPr>
          <w:p w14:paraId="480B307D" w14:textId="77777777" w:rsidR="00A46C50" w:rsidRDefault="00A46C50" w:rsidP="00A46C50">
            <w:pPr>
              <w:jc w:val="both"/>
            </w:pPr>
            <w:r>
              <w:t>absolvování předmětu Řízení organizací 1</w:t>
            </w:r>
          </w:p>
        </w:tc>
      </w:tr>
      <w:tr w:rsidR="00A46C50" w14:paraId="79C8A029" w14:textId="77777777" w:rsidTr="00A46C50">
        <w:tc>
          <w:tcPr>
            <w:tcW w:w="3086" w:type="dxa"/>
            <w:shd w:val="clear" w:color="auto" w:fill="F7CAAC"/>
          </w:tcPr>
          <w:p w14:paraId="491437DA" w14:textId="77777777" w:rsidR="00A46C50" w:rsidRDefault="00A46C50" w:rsidP="00A46C50">
            <w:pPr>
              <w:jc w:val="both"/>
              <w:rPr>
                <w:b/>
              </w:rPr>
            </w:pPr>
            <w:r>
              <w:rPr>
                <w:b/>
              </w:rPr>
              <w:t>Způsob ověření studijních výsledků</w:t>
            </w:r>
          </w:p>
        </w:tc>
        <w:tc>
          <w:tcPr>
            <w:tcW w:w="3406" w:type="dxa"/>
            <w:gridSpan w:val="4"/>
          </w:tcPr>
          <w:p w14:paraId="27AF8A87" w14:textId="7A8258AD" w:rsidR="00A46C50" w:rsidRDefault="00AF50D8" w:rsidP="00A46C50">
            <w:pPr>
              <w:jc w:val="both"/>
            </w:pPr>
            <w:r>
              <w:t>k</w:t>
            </w:r>
            <w:r w:rsidR="00A46C50">
              <w:t>lasifikovaný zápočet</w:t>
            </w:r>
          </w:p>
        </w:tc>
        <w:tc>
          <w:tcPr>
            <w:tcW w:w="2156" w:type="dxa"/>
            <w:shd w:val="clear" w:color="auto" w:fill="F7CAAC"/>
          </w:tcPr>
          <w:p w14:paraId="146218D7" w14:textId="77777777" w:rsidR="00A46C50" w:rsidRDefault="00A46C50" w:rsidP="00A46C50">
            <w:pPr>
              <w:jc w:val="both"/>
              <w:rPr>
                <w:b/>
              </w:rPr>
            </w:pPr>
            <w:r>
              <w:rPr>
                <w:b/>
              </w:rPr>
              <w:t>Forma výuky</w:t>
            </w:r>
          </w:p>
        </w:tc>
        <w:tc>
          <w:tcPr>
            <w:tcW w:w="1207" w:type="dxa"/>
            <w:gridSpan w:val="2"/>
          </w:tcPr>
          <w:p w14:paraId="125FA1A3" w14:textId="77777777" w:rsidR="00A46C50" w:rsidRDefault="00A46C50" w:rsidP="00A46C50">
            <w:pPr>
              <w:jc w:val="both"/>
            </w:pPr>
            <w:r>
              <w:t>přednáška</w:t>
            </w:r>
          </w:p>
        </w:tc>
      </w:tr>
      <w:tr w:rsidR="00A46C50" w:rsidRPr="004D0621" w14:paraId="6DCCDAFF" w14:textId="77777777" w:rsidTr="00A46C50">
        <w:tc>
          <w:tcPr>
            <w:tcW w:w="3086" w:type="dxa"/>
            <w:shd w:val="clear" w:color="auto" w:fill="F7CAAC"/>
          </w:tcPr>
          <w:p w14:paraId="20B53CB5" w14:textId="77777777" w:rsidR="00A46C50" w:rsidRDefault="00A46C50" w:rsidP="00A46C50">
            <w:pPr>
              <w:jc w:val="both"/>
              <w:rPr>
                <w:b/>
              </w:rPr>
            </w:pPr>
            <w:r>
              <w:rPr>
                <w:b/>
              </w:rPr>
              <w:t>Forma způsobu ověření studijních výsledků a další požadavky na studenta</w:t>
            </w:r>
          </w:p>
        </w:tc>
        <w:tc>
          <w:tcPr>
            <w:tcW w:w="6769" w:type="dxa"/>
            <w:gridSpan w:val="7"/>
            <w:tcBorders>
              <w:bottom w:val="nil"/>
            </w:tcBorders>
          </w:tcPr>
          <w:p w14:paraId="63E6B050" w14:textId="77777777" w:rsidR="00A46C50" w:rsidRDefault="00A46C50" w:rsidP="00A46C50">
            <w:pPr>
              <w:rPr>
                <w:color w:val="000000"/>
                <w:shd w:val="clear" w:color="auto" w:fill="FFFFFF"/>
                <w:lang w:eastAsia="en-US"/>
              </w:rPr>
            </w:pPr>
            <w:r w:rsidRPr="002A6873">
              <w:rPr>
                <w:color w:val="000000"/>
                <w:shd w:val="clear" w:color="auto" w:fill="FFFFFF"/>
                <w:lang w:eastAsia="en-US"/>
              </w:rPr>
              <w:t>Způsob zakončení předmětu - klasifikovaný zápočet</w:t>
            </w:r>
          </w:p>
          <w:p w14:paraId="2406CE9F" w14:textId="77777777" w:rsidR="00A46C50" w:rsidRDefault="00A46C50" w:rsidP="00A46C50">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 závěrečná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p>
          <w:p w14:paraId="34317045" w14:textId="77777777" w:rsidR="00A46C50" w:rsidRDefault="00A46C50" w:rsidP="00A46C50">
            <w:pPr>
              <w:rPr>
                <w:color w:val="000000"/>
                <w:shd w:val="clear" w:color="auto" w:fill="FFFFFF"/>
                <w:lang w:eastAsia="en-US"/>
              </w:rPr>
            </w:pPr>
          </w:p>
          <w:p w14:paraId="67ACDDFB" w14:textId="77777777" w:rsidR="00A46C50" w:rsidRPr="004D0621" w:rsidRDefault="00A46C50" w:rsidP="00A46C50">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A46C50" w14:paraId="2ADAA860" w14:textId="77777777" w:rsidTr="00A46C50">
        <w:trPr>
          <w:trHeight w:val="118"/>
        </w:trPr>
        <w:tc>
          <w:tcPr>
            <w:tcW w:w="9855" w:type="dxa"/>
            <w:gridSpan w:val="8"/>
            <w:tcBorders>
              <w:top w:val="nil"/>
            </w:tcBorders>
          </w:tcPr>
          <w:p w14:paraId="66FA494B" w14:textId="77777777" w:rsidR="00A46C50" w:rsidRDefault="00A46C50" w:rsidP="00A46C50">
            <w:pPr>
              <w:jc w:val="both"/>
            </w:pPr>
          </w:p>
        </w:tc>
      </w:tr>
      <w:tr w:rsidR="00A46C50" w14:paraId="6E648F2C" w14:textId="77777777" w:rsidTr="00A46C50">
        <w:trPr>
          <w:trHeight w:val="197"/>
        </w:trPr>
        <w:tc>
          <w:tcPr>
            <w:tcW w:w="3086" w:type="dxa"/>
            <w:tcBorders>
              <w:top w:val="nil"/>
            </w:tcBorders>
            <w:shd w:val="clear" w:color="auto" w:fill="F7CAAC"/>
          </w:tcPr>
          <w:p w14:paraId="217A3475" w14:textId="77777777" w:rsidR="00A46C50" w:rsidRDefault="00A46C50" w:rsidP="00A46C50">
            <w:pPr>
              <w:jc w:val="both"/>
              <w:rPr>
                <w:b/>
              </w:rPr>
            </w:pPr>
            <w:r>
              <w:rPr>
                <w:b/>
              </w:rPr>
              <w:t>Garant předmětu</w:t>
            </w:r>
          </w:p>
        </w:tc>
        <w:tc>
          <w:tcPr>
            <w:tcW w:w="6769" w:type="dxa"/>
            <w:gridSpan w:val="7"/>
            <w:tcBorders>
              <w:top w:val="nil"/>
            </w:tcBorders>
          </w:tcPr>
          <w:p w14:paraId="683B2E37" w14:textId="77777777" w:rsidR="00A46C50" w:rsidRPr="0065428C" w:rsidRDefault="00A46C50" w:rsidP="00A46C50">
            <w:r w:rsidRPr="0065428C">
              <w:t>prof. Dr. Ing. Drahomíra Pavelková</w:t>
            </w:r>
          </w:p>
          <w:p w14:paraId="4168D949" w14:textId="77777777" w:rsidR="00A46C50" w:rsidRDefault="00A46C50" w:rsidP="00A46C50">
            <w:pPr>
              <w:jc w:val="both"/>
            </w:pPr>
          </w:p>
        </w:tc>
      </w:tr>
      <w:tr w:rsidR="00A46C50" w14:paraId="7B1A4C56" w14:textId="77777777" w:rsidTr="00A46C50">
        <w:trPr>
          <w:trHeight w:val="243"/>
        </w:trPr>
        <w:tc>
          <w:tcPr>
            <w:tcW w:w="3086" w:type="dxa"/>
            <w:tcBorders>
              <w:top w:val="nil"/>
            </w:tcBorders>
            <w:shd w:val="clear" w:color="auto" w:fill="F7CAAC"/>
          </w:tcPr>
          <w:p w14:paraId="22D57A08" w14:textId="77777777" w:rsidR="00A46C50" w:rsidRDefault="00A46C50" w:rsidP="00A46C50">
            <w:pPr>
              <w:jc w:val="both"/>
              <w:rPr>
                <w:b/>
              </w:rPr>
            </w:pPr>
            <w:r>
              <w:rPr>
                <w:b/>
              </w:rPr>
              <w:t>Zapojení garanta do výuky předmětu</w:t>
            </w:r>
          </w:p>
        </w:tc>
        <w:tc>
          <w:tcPr>
            <w:tcW w:w="6769" w:type="dxa"/>
            <w:gridSpan w:val="7"/>
            <w:tcBorders>
              <w:top w:val="nil"/>
            </w:tcBorders>
          </w:tcPr>
          <w:p w14:paraId="72B73FDF" w14:textId="77777777" w:rsidR="00A46C50" w:rsidRDefault="00A46C50" w:rsidP="00A46C50">
            <w:pPr>
              <w:jc w:val="both"/>
            </w:pPr>
            <w:r>
              <w:t>Garant zajišťuje realizaci přednášek a spolupráci se smluvními partnerskými organizacemi pro realizaci studentských projektů.</w:t>
            </w:r>
          </w:p>
        </w:tc>
      </w:tr>
      <w:tr w:rsidR="00A46C50" w14:paraId="451A3834" w14:textId="77777777" w:rsidTr="00A46C50">
        <w:tc>
          <w:tcPr>
            <w:tcW w:w="3086" w:type="dxa"/>
            <w:shd w:val="clear" w:color="auto" w:fill="F7CAAC"/>
          </w:tcPr>
          <w:p w14:paraId="3AEF8909" w14:textId="77777777" w:rsidR="00A46C50" w:rsidRDefault="00A46C50" w:rsidP="00A46C50">
            <w:pPr>
              <w:jc w:val="both"/>
              <w:rPr>
                <w:b/>
              </w:rPr>
            </w:pPr>
            <w:r>
              <w:rPr>
                <w:b/>
              </w:rPr>
              <w:t>Vyučující</w:t>
            </w:r>
          </w:p>
        </w:tc>
        <w:tc>
          <w:tcPr>
            <w:tcW w:w="6769" w:type="dxa"/>
            <w:gridSpan w:val="7"/>
            <w:tcBorders>
              <w:bottom w:val="nil"/>
            </w:tcBorders>
          </w:tcPr>
          <w:p w14:paraId="1268F99C" w14:textId="77777777" w:rsidR="00A46C50" w:rsidRPr="0065428C" w:rsidRDefault="00A46C50" w:rsidP="00A46C50">
            <w:r w:rsidRPr="0065428C">
              <w:t>prof. Dr. Ing. Drahomíra Pavelková</w:t>
            </w:r>
            <w:r>
              <w:t xml:space="preserve"> – garant, přednášky</w:t>
            </w:r>
            <w:r w:rsidRPr="0065428C">
              <w:t xml:space="preserve"> (100 %)</w:t>
            </w:r>
          </w:p>
          <w:p w14:paraId="603C9941" w14:textId="77777777" w:rsidR="00A46C50" w:rsidRDefault="00A46C50" w:rsidP="00A46C50">
            <w:pPr>
              <w:rPr>
                <w:b/>
              </w:rPr>
            </w:pPr>
            <w:r>
              <w:t>prof. Dr. Ing. Drahomíra Pavelková + externí přednášející dle aktuálních ekonomicko-manažerských témat</w:t>
            </w:r>
          </w:p>
          <w:p w14:paraId="0FD04CAD" w14:textId="77777777" w:rsidR="00A46C50" w:rsidRDefault="00A46C50" w:rsidP="00A46C50">
            <w:pPr>
              <w:jc w:val="both"/>
            </w:pPr>
          </w:p>
        </w:tc>
      </w:tr>
      <w:tr w:rsidR="00A46C50" w14:paraId="65C3710E" w14:textId="77777777" w:rsidTr="00A46C50">
        <w:trPr>
          <w:trHeight w:val="70"/>
        </w:trPr>
        <w:tc>
          <w:tcPr>
            <w:tcW w:w="9855" w:type="dxa"/>
            <w:gridSpan w:val="8"/>
            <w:tcBorders>
              <w:top w:val="nil"/>
            </w:tcBorders>
          </w:tcPr>
          <w:p w14:paraId="19EAF4F1" w14:textId="77777777" w:rsidR="00A46C50" w:rsidRDefault="00A46C50" w:rsidP="00A46C50">
            <w:pPr>
              <w:jc w:val="both"/>
            </w:pPr>
          </w:p>
        </w:tc>
      </w:tr>
      <w:tr w:rsidR="00A46C50" w14:paraId="206461FE" w14:textId="77777777" w:rsidTr="00A46C50">
        <w:tc>
          <w:tcPr>
            <w:tcW w:w="3086" w:type="dxa"/>
            <w:shd w:val="clear" w:color="auto" w:fill="F7CAAC"/>
          </w:tcPr>
          <w:p w14:paraId="15D50612" w14:textId="77777777" w:rsidR="00A46C50" w:rsidRDefault="00A46C50" w:rsidP="00A46C50">
            <w:pPr>
              <w:jc w:val="both"/>
              <w:rPr>
                <w:b/>
              </w:rPr>
            </w:pPr>
            <w:r>
              <w:rPr>
                <w:b/>
              </w:rPr>
              <w:t>Stručná anotace předmětu</w:t>
            </w:r>
          </w:p>
        </w:tc>
        <w:tc>
          <w:tcPr>
            <w:tcW w:w="6769" w:type="dxa"/>
            <w:gridSpan w:val="7"/>
            <w:tcBorders>
              <w:bottom w:val="nil"/>
            </w:tcBorders>
          </w:tcPr>
          <w:p w14:paraId="2856AE2B" w14:textId="77777777" w:rsidR="00A46C50" w:rsidRDefault="00A46C50" w:rsidP="00A46C50">
            <w:pPr>
              <w:jc w:val="both"/>
            </w:pPr>
          </w:p>
        </w:tc>
      </w:tr>
      <w:tr w:rsidR="00A46C50" w14:paraId="5B164BE5" w14:textId="77777777" w:rsidTr="00A46C50">
        <w:trPr>
          <w:trHeight w:val="2636"/>
        </w:trPr>
        <w:tc>
          <w:tcPr>
            <w:tcW w:w="9855" w:type="dxa"/>
            <w:gridSpan w:val="8"/>
            <w:tcBorders>
              <w:top w:val="nil"/>
              <w:bottom w:val="single" w:sz="12" w:space="0" w:color="auto"/>
            </w:tcBorders>
          </w:tcPr>
          <w:p w14:paraId="461013DB"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71D69671"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50565DBE"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1C57230F" w14:textId="77777777" w:rsidR="00A46C50" w:rsidRDefault="00A46C50" w:rsidP="00A46C50">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55E8B28A" w14:textId="77777777" w:rsidR="00A46C50" w:rsidRDefault="00A46C50" w:rsidP="00A46C50">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46C50" w14:paraId="4606239F" w14:textId="77777777" w:rsidTr="00A46C50">
        <w:trPr>
          <w:trHeight w:val="265"/>
        </w:trPr>
        <w:tc>
          <w:tcPr>
            <w:tcW w:w="3653" w:type="dxa"/>
            <w:gridSpan w:val="2"/>
            <w:tcBorders>
              <w:top w:val="nil"/>
            </w:tcBorders>
            <w:shd w:val="clear" w:color="auto" w:fill="F7CAAC"/>
          </w:tcPr>
          <w:p w14:paraId="016A8263" w14:textId="77777777" w:rsidR="00A46C50" w:rsidRDefault="00A46C50" w:rsidP="00A46C50">
            <w:pPr>
              <w:jc w:val="both"/>
            </w:pPr>
            <w:r>
              <w:rPr>
                <w:b/>
              </w:rPr>
              <w:t>Studijní literatura a studijní pomůcky</w:t>
            </w:r>
          </w:p>
        </w:tc>
        <w:tc>
          <w:tcPr>
            <w:tcW w:w="6202" w:type="dxa"/>
            <w:gridSpan w:val="6"/>
            <w:tcBorders>
              <w:top w:val="nil"/>
              <w:bottom w:val="nil"/>
            </w:tcBorders>
          </w:tcPr>
          <w:p w14:paraId="6E18BC8B" w14:textId="77777777" w:rsidR="00A46C50" w:rsidRDefault="00A46C50" w:rsidP="00A46C50">
            <w:pPr>
              <w:jc w:val="both"/>
            </w:pPr>
          </w:p>
        </w:tc>
      </w:tr>
      <w:tr w:rsidR="00A46C50" w14:paraId="09CA2E3D" w14:textId="77777777" w:rsidTr="00A46C50">
        <w:trPr>
          <w:trHeight w:val="256"/>
        </w:trPr>
        <w:tc>
          <w:tcPr>
            <w:tcW w:w="9855" w:type="dxa"/>
            <w:gridSpan w:val="8"/>
            <w:tcBorders>
              <w:top w:val="nil"/>
            </w:tcBorders>
          </w:tcPr>
          <w:p w14:paraId="74916B31" w14:textId="77777777" w:rsidR="00A46C50" w:rsidRDefault="00A46C50" w:rsidP="00A46C50">
            <w:pPr>
              <w:jc w:val="both"/>
            </w:pPr>
          </w:p>
        </w:tc>
      </w:tr>
      <w:tr w:rsidR="00A46C50" w14:paraId="78CBD431" w14:textId="77777777" w:rsidTr="00A46C5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5CA251" w14:textId="77777777" w:rsidR="00A46C50" w:rsidRDefault="00A46C50" w:rsidP="00A46C50">
            <w:pPr>
              <w:jc w:val="center"/>
              <w:rPr>
                <w:b/>
              </w:rPr>
            </w:pPr>
            <w:r>
              <w:rPr>
                <w:b/>
              </w:rPr>
              <w:t>Informace ke kombinované nebo distanční formě</w:t>
            </w:r>
          </w:p>
        </w:tc>
      </w:tr>
      <w:tr w:rsidR="00A46C50" w14:paraId="0B5F54FB" w14:textId="77777777" w:rsidTr="00A46C50">
        <w:tc>
          <w:tcPr>
            <w:tcW w:w="4787" w:type="dxa"/>
            <w:gridSpan w:val="3"/>
            <w:tcBorders>
              <w:top w:val="single" w:sz="2" w:space="0" w:color="auto"/>
            </w:tcBorders>
            <w:shd w:val="clear" w:color="auto" w:fill="F7CAAC"/>
          </w:tcPr>
          <w:p w14:paraId="3E9842AE" w14:textId="77777777" w:rsidR="00A46C50" w:rsidRDefault="00A46C50" w:rsidP="00A46C50">
            <w:pPr>
              <w:jc w:val="both"/>
            </w:pPr>
            <w:r>
              <w:rPr>
                <w:b/>
              </w:rPr>
              <w:t>Rozsah konzultací (soustředění)</w:t>
            </w:r>
          </w:p>
        </w:tc>
        <w:tc>
          <w:tcPr>
            <w:tcW w:w="775" w:type="dxa"/>
            <w:tcBorders>
              <w:top w:val="single" w:sz="2" w:space="0" w:color="auto"/>
            </w:tcBorders>
          </w:tcPr>
          <w:p w14:paraId="7242CFD2" w14:textId="77777777" w:rsidR="00A46C50" w:rsidRDefault="00A46C50" w:rsidP="00A46C50">
            <w:pPr>
              <w:jc w:val="both"/>
            </w:pPr>
          </w:p>
        </w:tc>
        <w:tc>
          <w:tcPr>
            <w:tcW w:w="4293" w:type="dxa"/>
            <w:gridSpan w:val="4"/>
            <w:tcBorders>
              <w:top w:val="single" w:sz="2" w:space="0" w:color="auto"/>
            </w:tcBorders>
            <w:shd w:val="clear" w:color="auto" w:fill="F7CAAC"/>
          </w:tcPr>
          <w:p w14:paraId="082B977D" w14:textId="77777777" w:rsidR="00A46C50" w:rsidRDefault="00A46C50" w:rsidP="00A46C50">
            <w:pPr>
              <w:jc w:val="both"/>
              <w:rPr>
                <w:b/>
              </w:rPr>
            </w:pPr>
            <w:r>
              <w:rPr>
                <w:b/>
              </w:rPr>
              <w:t xml:space="preserve">hodin </w:t>
            </w:r>
          </w:p>
        </w:tc>
      </w:tr>
      <w:tr w:rsidR="00A46C50" w14:paraId="6D445EEC" w14:textId="77777777" w:rsidTr="00A46C50">
        <w:tc>
          <w:tcPr>
            <w:tcW w:w="9855" w:type="dxa"/>
            <w:gridSpan w:val="8"/>
            <w:shd w:val="clear" w:color="auto" w:fill="F7CAAC"/>
          </w:tcPr>
          <w:p w14:paraId="634BC7FF" w14:textId="77777777" w:rsidR="00A46C50" w:rsidRDefault="00A46C50" w:rsidP="00A46C50">
            <w:pPr>
              <w:jc w:val="both"/>
              <w:rPr>
                <w:b/>
              </w:rPr>
            </w:pPr>
            <w:r>
              <w:rPr>
                <w:b/>
              </w:rPr>
              <w:t>Informace o způsobu kontaktu s vyučujícím</w:t>
            </w:r>
          </w:p>
        </w:tc>
      </w:tr>
      <w:tr w:rsidR="00A46C50" w14:paraId="153EBE63" w14:textId="77777777" w:rsidTr="00A46C50">
        <w:trPr>
          <w:trHeight w:val="70"/>
        </w:trPr>
        <w:tc>
          <w:tcPr>
            <w:tcW w:w="9855" w:type="dxa"/>
            <w:gridSpan w:val="8"/>
          </w:tcPr>
          <w:p w14:paraId="0AB678A3" w14:textId="74D600E9" w:rsidR="00A46C50" w:rsidRDefault="00583A4F" w:rsidP="00A46C50">
            <w:pPr>
              <w:jc w:val="both"/>
            </w:pPr>
            <w:r>
              <w:t>Podle Vnitřního předpisu FaME má každý akademický pracovník stanoveny konzultační hodiny v rozsahu 2h týdně. Dále je možno komunikovat s vyučujícím prostřednictvím e-mailu, MS TEAMS nebo v rámci LMS Moodle, ve kterém jsou připraveny všechny předměty Fakulty managementu a ekonomiky.</w:t>
            </w:r>
          </w:p>
        </w:tc>
      </w:tr>
    </w:tbl>
    <w:p w14:paraId="428B448A" w14:textId="77777777" w:rsidR="00597A64" w:rsidRDefault="00597A64">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6"/>
        <w:gridCol w:w="3258"/>
        <w:gridCol w:w="804"/>
        <w:gridCol w:w="1406"/>
        <w:gridCol w:w="709"/>
        <w:gridCol w:w="2551"/>
      </w:tblGrid>
      <w:tr w:rsidR="00A46C50" w:rsidRPr="00BE63B4" w14:paraId="04CEC23A"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BDD6EE"/>
          </w:tcPr>
          <w:p w14:paraId="67E98636" w14:textId="5D3E8543" w:rsidR="00A46C50" w:rsidRPr="00B2159C" w:rsidRDefault="00A46C50" w:rsidP="00A46C50">
            <w:pPr>
              <w:jc w:val="both"/>
              <w:rPr>
                <w:b/>
                <w:bCs/>
                <w:sz w:val="28"/>
                <w:szCs w:val="28"/>
              </w:rPr>
            </w:pPr>
            <w:r w:rsidRPr="00B2159C">
              <w:rPr>
                <w:b/>
                <w:bCs/>
                <w:sz w:val="28"/>
                <w:szCs w:val="28"/>
              </w:rPr>
              <w:lastRenderedPageBreak/>
              <w:t>B-IV – Údaje o odborné praxi</w:t>
            </w:r>
          </w:p>
        </w:tc>
      </w:tr>
      <w:tr w:rsidR="00A46C50" w:rsidRPr="00BE63B4" w14:paraId="48B40E01"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shd w:val="clear" w:color="auto" w:fill="F7CAAC"/>
          </w:tcPr>
          <w:p w14:paraId="0AFDE12C" w14:textId="77777777" w:rsidR="00A46C50" w:rsidRPr="00A46C50" w:rsidRDefault="00A46C50" w:rsidP="00A46C50">
            <w:pPr>
              <w:jc w:val="both"/>
            </w:pPr>
            <w:r w:rsidRPr="00A46C50">
              <w:t>Charakteristika povinné odborné praxe</w:t>
            </w:r>
          </w:p>
        </w:tc>
      </w:tr>
      <w:tr w:rsidR="00A46C50" w:rsidRPr="00BE63B4" w14:paraId="32D94565" w14:textId="77777777" w:rsidTr="006D6C61">
        <w:trPr>
          <w:trHeight w:val="70"/>
        </w:trPr>
        <w:tc>
          <w:tcPr>
            <w:tcW w:w="9814" w:type="dxa"/>
            <w:gridSpan w:val="6"/>
            <w:tcBorders>
              <w:top w:val="single" w:sz="4" w:space="0" w:color="auto"/>
              <w:left w:val="single" w:sz="4" w:space="0" w:color="auto"/>
              <w:bottom w:val="single" w:sz="4" w:space="0" w:color="auto"/>
              <w:right w:val="single" w:sz="4" w:space="0" w:color="auto"/>
            </w:tcBorders>
          </w:tcPr>
          <w:p w14:paraId="3E8A1EF8" w14:textId="77777777" w:rsidR="00A46C50" w:rsidRPr="00BE63B4" w:rsidRDefault="00A46C50" w:rsidP="00A46C50">
            <w:pPr>
              <w:jc w:val="both"/>
            </w:pPr>
            <w:r w:rsidRPr="00BE63B4">
              <w:t>Odborn</w:t>
            </w:r>
            <w:r w:rsidRPr="00BE63B4">
              <w:rPr>
                <w:rFonts w:hint="eastAsia"/>
              </w:rPr>
              <w:t>á</w:t>
            </w:r>
            <w:r w:rsidRPr="00BE63B4">
              <w:t xml:space="preserve"> praxe je integr</w:t>
            </w:r>
            <w:r w:rsidRPr="00BE63B4">
              <w:rPr>
                <w:rFonts w:hint="eastAsia"/>
              </w:rPr>
              <w:t>á</w:t>
            </w:r>
            <w:r w:rsidRPr="00BE63B4">
              <w:t>ln</w:t>
            </w:r>
            <w:r w:rsidRPr="00BE63B4">
              <w:rPr>
                <w:rFonts w:hint="eastAsia"/>
              </w:rPr>
              <w:t>í</w:t>
            </w:r>
            <w:r w:rsidRPr="00BE63B4">
              <w:t xml:space="preserve"> sou</w:t>
            </w:r>
            <w:r w:rsidRPr="00BE63B4">
              <w:rPr>
                <w:rFonts w:hint="eastAsia"/>
              </w:rPr>
              <w:t>čá</w:t>
            </w:r>
            <w:r w:rsidRPr="00BE63B4">
              <w:t>st</w:t>
            </w:r>
            <w:r w:rsidRPr="00BE63B4">
              <w:rPr>
                <w:rFonts w:hint="eastAsia"/>
              </w:rPr>
              <w:t>í</w:t>
            </w:r>
            <w:r w:rsidRPr="00BE63B4">
              <w:t xml:space="preserve"> v</w:t>
            </w:r>
            <w:r w:rsidRPr="00BE63B4">
              <w:rPr>
                <w:rFonts w:hint="eastAsia"/>
              </w:rPr>
              <w:t>ý</w:t>
            </w:r>
            <w:r w:rsidRPr="00BE63B4">
              <w:t>uky v</w:t>
            </w:r>
            <w:r>
              <w:t> prvním i</w:t>
            </w:r>
            <w:r w:rsidRPr="00BE63B4">
              <w:t xml:space="preserve"> </w:t>
            </w:r>
            <w:r>
              <w:t>druhém</w:t>
            </w:r>
            <w:r w:rsidRPr="00BE63B4">
              <w:t xml:space="preserve"> roce studia a tvo</w:t>
            </w:r>
            <w:r w:rsidRPr="00BE63B4">
              <w:rPr>
                <w:rFonts w:hint="eastAsia"/>
              </w:rPr>
              <w:t>ří</w:t>
            </w:r>
            <w:r w:rsidRPr="00BE63B4">
              <w:t xml:space="preserve"> spojovac</w:t>
            </w:r>
            <w:r w:rsidRPr="00BE63B4">
              <w:rPr>
                <w:rFonts w:hint="eastAsia"/>
              </w:rPr>
              <w:t>í</w:t>
            </w:r>
            <w:r w:rsidRPr="00BE63B4">
              <w:t xml:space="preserve"> </w:t>
            </w:r>
            <w:r w:rsidRPr="00BE63B4">
              <w:rPr>
                <w:rFonts w:hint="eastAsia"/>
              </w:rPr>
              <w:t>č</w:t>
            </w:r>
            <w:r w:rsidRPr="00BE63B4">
              <w:t>l</w:t>
            </w:r>
            <w:r w:rsidRPr="00BE63B4">
              <w:rPr>
                <w:rFonts w:hint="eastAsia"/>
              </w:rPr>
              <w:t>á</w:t>
            </w:r>
            <w:r w:rsidRPr="00BE63B4">
              <w:t>nek mezi teori</w:t>
            </w:r>
            <w:r w:rsidRPr="00BE63B4">
              <w:rPr>
                <w:rFonts w:hint="eastAsia"/>
              </w:rPr>
              <w:t>í</w:t>
            </w:r>
            <w:r w:rsidRPr="00BE63B4">
              <w:t xml:space="preserve"> a prax</w:t>
            </w:r>
            <w:r w:rsidRPr="00BE63B4">
              <w:rPr>
                <w:rFonts w:hint="eastAsia"/>
              </w:rPr>
              <w:t>í</w:t>
            </w:r>
            <w:r w:rsidRPr="00BE63B4">
              <w:t>. 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podporuje z</w:t>
            </w:r>
            <w:r w:rsidRPr="00BE63B4">
              <w:rPr>
                <w:rFonts w:hint="eastAsia"/>
              </w:rPr>
              <w:t>á</w:t>
            </w:r>
            <w:r w:rsidRPr="00BE63B4">
              <w:t>m</w:t>
            </w:r>
            <w:r w:rsidRPr="00BE63B4">
              <w:rPr>
                <w:rFonts w:hint="eastAsia"/>
              </w:rPr>
              <w:t>ě</w:t>
            </w:r>
            <w:r w:rsidRPr="00BE63B4">
              <w:t xml:space="preserve">r </w:t>
            </w:r>
            <w:r w:rsidRPr="00BE63B4">
              <w:rPr>
                <w:rFonts w:hint="eastAsia"/>
              </w:rPr>
              <w:t>š</w:t>
            </w:r>
            <w:r w:rsidRPr="00BE63B4">
              <w:t>koly pos</w:t>
            </w:r>
            <w:r w:rsidRPr="00BE63B4">
              <w:rPr>
                <w:rFonts w:hint="eastAsia"/>
              </w:rPr>
              <w:t>í</w:t>
            </w:r>
            <w:r w:rsidRPr="00BE63B4">
              <w:t>lit a rozv</w:t>
            </w:r>
            <w:r w:rsidRPr="00BE63B4">
              <w:rPr>
                <w:rFonts w:hint="eastAsia"/>
              </w:rPr>
              <w:t>í</w:t>
            </w:r>
            <w:r w:rsidRPr="00BE63B4">
              <w:t>jet uplatnitelnost absolvent</w:t>
            </w:r>
            <w:r w:rsidRPr="00BE63B4">
              <w:rPr>
                <w:rFonts w:hint="eastAsia"/>
              </w:rPr>
              <w:t>ů</w:t>
            </w:r>
            <w:r w:rsidRPr="00BE63B4">
              <w:t xml:space="preserve"> a hospod</w:t>
            </w:r>
            <w:r w:rsidRPr="00BE63B4">
              <w:rPr>
                <w:rFonts w:hint="eastAsia"/>
              </w:rPr>
              <w:t>ář</w:t>
            </w:r>
            <w:r w:rsidRPr="00BE63B4">
              <w:t xml:space="preserve">skou </w:t>
            </w:r>
            <w:r w:rsidRPr="00BE63B4">
              <w:rPr>
                <w:rFonts w:hint="eastAsia"/>
              </w:rPr>
              <w:t>ú</w:t>
            </w:r>
            <w:r w:rsidRPr="00BE63B4">
              <w:t>rove</w:t>
            </w:r>
            <w:r w:rsidRPr="00BE63B4">
              <w:rPr>
                <w:rFonts w:hint="eastAsia"/>
              </w:rPr>
              <w:t>ň</w:t>
            </w:r>
            <w:r w:rsidRPr="00BE63B4">
              <w:t xml:space="preserve"> regionu a napl</w:t>
            </w:r>
            <w:r w:rsidRPr="00BE63B4">
              <w:rPr>
                <w:rFonts w:hint="eastAsia"/>
              </w:rPr>
              <w:t>ň</w:t>
            </w:r>
            <w:r w:rsidRPr="00BE63B4">
              <w:t>uje po</w:t>
            </w:r>
            <w:r w:rsidRPr="00BE63B4">
              <w:rPr>
                <w:rFonts w:hint="eastAsia"/>
              </w:rPr>
              <w:t>ž</w:t>
            </w:r>
            <w:r w:rsidRPr="00BE63B4">
              <w:t>adavek profesn</w:t>
            </w:r>
            <w:r w:rsidRPr="00BE63B4">
              <w:rPr>
                <w:rFonts w:hint="eastAsia"/>
              </w:rPr>
              <w:t>ě</w:t>
            </w:r>
            <w:r w:rsidRPr="00BE63B4">
              <w:t xml:space="preserve"> orientovan</w:t>
            </w:r>
            <w:r w:rsidRPr="00BE63B4">
              <w:rPr>
                <w:rFonts w:hint="eastAsia"/>
              </w:rPr>
              <w:t>é</w:t>
            </w:r>
            <w:r w:rsidRPr="00BE63B4">
              <w:t>ho studijn</w:t>
            </w:r>
            <w:r w:rsidRPr="00BE63B4">
              <w:rPr>
                <w:rFonts w:hint="eastAsia"/>
              </w:rPr>
              <w:t>í</w:t>
            </w:r>
            <w:r w:rsidRPr="00BE63B4">
              <w:t>ho programu.</w:t>
            </w:r>
          </w:p>
          <w:p w14:paraId="53D2EB6E" w14:textId="77777777" w:rsidR="00A46C50" w:rsidRPr="00BE63B4" w:rsidRDefault="00A46C50" w:rsidP="00A46C50">
            <w:pPr>
              <w:jc w:val="both"/>
            </w:pPr>
            <w:r w:rsidRPr="00BE63B4">
              <w:t>Z</w:t>
            </w:r>
            <w:r w:rsidRPr="00BE63B4">
              <w:rPr>
                <w:rFonts w:hint="eastAsia"/>
              </w:rPr>
              <w:t>á</w:t>
            </w:r>
            <w:r w:rsidRPr="00BE63B4">
              <w:t>kladn</w:t>
            </w:r>
            <w:r w:rsidRPr="00BE63B4">
              <w:rPr>
                <w:rFonts w:hint="eastAsia"/>
              </w:rPr>
              <w:t>í</w:t>
            </w:r>
            <w:r w:rsidRPr="00BE63B4">
              <w:t>m c</w:t>
            </w:r>
            <w:r w:rsidRPr="00BE63B4">
              <w:rPr>
                <w:rFonts w:hint="eastAsia"/>
              </w:rPr>
              <w:t>í</w:t>
            </w:r>
            <w:r w:rsidRPr="00BE63B4">
              <w:t>lem odborn</w:t>
            </w:r>
            <w:r w:rsidRPr="00BE63B4">
              <w:rPr>
                <w:rFonts w:hint="eastAsia"/>
              </w:rPr>
              <w:t>é</w:t>
            </w:r>
            <w:r w:rsidRPr="00BE63B4">
              <w:t xml:space="preserve"> praxe je umo</w:t>
            </w:r>
            <w:r w:rsidRPr="00BE63B4">
              <w:rPr>
                <w:rFonts w:hint="eastAsia"/>
              </w:rPr>
              <w:t>ž</w:t>
            </w:r>
            <w:r w:rsidRPr="00BE63B4">
              <w:t>nit student</w:t>
            </w:r>
            <w:r w:rsidRPr="00BE63B4">
              <w:rPr>
                <w:rFonts w:hint="eastAsia"/>
              </w:rPr>
              <w:t>ů</w:t>
            </w:r>
            <w:r w:rsidRPr="00BE63B4">
              <w:t>m v praxi aplikovat z</w:t>
            </w:r>
            <w:r w:rsidRPr="00BE63B4">
              <w:rPr>
                <w:rFonts w:hint="eastAsia"/>
              </w:rPr>
              <w:t>í</w:t>
            </w:r>
            <w:r w:rsidRPr="00BE63B4">
              <w:t>skan</w:t>
            </w:r>
            <w:r w:rsidRPr="00BE63B4">
              <w:rPr>
                <w:rFonts w:hint="eastAsia"/>
              </w:rPr>
              <w:t>é</w:t>
            </w:r>
            <w:r w:rsidRPr="00BE63B4">
              <w:t xml:space="preserve"> znalosti, co</w:t>
            </w:r>
            <w:r w:rsidRPr="00BE63B4">
              <w:rPr>
                <w:rFonts w:hint="eastAsia"/>
              </w:rPr>
              <w:t>ž</w:t>
            </w:r>
            <w:r w:rsidRPr="00BE63B4">
              <w:t xml:space="preserve"> p</w:t>
            </w:r>
            <w:r w:rsidRPr="00BE63B4">
              <w:rPr>
                <w:rFonts w:hint="eastAsia"/>
              </w:rPr>
              <w:t>ř</w:t>
            </w:r>
            <w:r w:rsidRPr="00BE63B4">
              <w:t>isp</w:t>
            </w:r>
            <w:r w:rsidRPr="00BE63B4">
              <w:rPr>
                <w:rFonts w:hint="eastAsia"/>
              </w:rPr>
              <w:t>í</w:t>
            </w:r>
            <w:r w:rsidRPr="00BE63B4">
              <w:t>v</w:t>
            </w:r>
            <w:r w:rsidRPr="00BE63B4">
              <w:rPr>
                <w:rFonts w:hint="eastAsia"/>
              </w:rPr>
              <w:t>á</w:t>
            </w:r>
            <w:r w:rsidRPr="00BE63B4">
              <w:t xml:space="preserve"> k osvojen</w:t>
            </w:r>
            <w:r w:rsidRPr="00BE63B4">
              <w:rPr>
                <w:rFonts w:hint="eastAsia"/>
              </w:rPr>
              <w:t>í</w:t>
            </w:r>
            <w:r w:rsidRPr="00BE63B4">
              <w:t xml:space="preserve"> a fixaci nov</w:t>
            </w:r>
            <w:r w:rsidRPr="00BE63B4">
              <w:rPr>
                <w:rFonts w:hint="eastAsia"/>
              </w:rPr>
              <w:t>ý</w:t>
            </w:r>
            <w:r w:rsidRPr="00BE63B4">
              <w:t>ch dovednost</w:t>
            </w:r>
            <w:r w:rsidRPr="00BE63B4">
              <w:rPr>
                <w:rFonts w:hint="eastAsia"/>
              </w:rPr>
              <w:t>í</w:t>
            </w:r>
            <w:r w:rsidRPr="00BE63B4">
              <w:t xml:space="preserve"> a v kone</w:t>
            </w:r>
            <w:r w:rsidRPr="00BE63B4">
              <w:rPr>
                <w:rFonts w:hint="eastAsia"/>
              </w:rPr>
              <w:t>č</w:t>
            </w:r>
            <w:r w:rsidRPr="00BE63B4">
              <w:t>n</w:t>
            </w:r>
            <w:r w:rsidRPr="00BE63B4">
              <w:rPr>
                <w:rFonts w:hint="eastAsia"/>
              </w:rPr>
              <w:t>é</w:t>
            </w:r>
            <w:r w:rsidRPr="00BE63B4">
              <w:t>m d</w:t>
            </w:r>
            <w:r w:rsidRPr="00BE63B4">
              <w:rPr>
                <w:rFonts w:hint="eastAsia"/>
              </w:rPr>
              <w:t>ů</w:t>
            </w:r>
            <w:r w:rsidRPr="00BE63B4">
              <w:t>sledku zvy</w:t>
            </w:r>
            <w:r w:rsidRPr="00BE63B4">
              <w:rPr>
                <w:rFonts w:hint="eastAsia"/>
              </w:rPr>
              <w:t>š</w:t>
            </w:r>
            <w:r w:rsidRPr="00BE63B4">
              <w:t>uje re</w:t>
            </w:r>
            <w:r w:rsidRPr="00BE63B4">
              <w:rPr>
                <w:rFonts w:hint="eastAsia"/>
              </w:rPr>
              <w:t>á</w:t>
            </w:r>
            <w:r w:rsidRPr="00BE63B4">
              <w:t>ln</w:t>
            </w:r>
            <w:r w:rsidRPr="00BE63B4">
              <w:rPr>
                <w:rFonts w:hint="eastAsia"/>
              </w:rPr>
              <w:t>é</w:t>
            </w:r>
            <w:r w:rsidRPr="00BE63B4">
              <w:t xml:space="preserve"> mo</w:t>
            </w:r>
            <w:r w:rsidRPr="00BE63B4">
              <w:rPr>
                <w:rFonts w:hint="eastAsia"/>
              </w:rPr>
              <w:t>ž</w:t>
            </w:r>
            <w:r w:rsidRPr="00BE63B4">
              <w:t>nosti adekv</w:t>
            </w:r>
            <w:r w:rsidRPr="00BE63B4">
              <w:rPr>
                <w:rFonts w:hint="eastAsia"/>
              </w:rPr>
              <w:t>á</w:t>
            </w:r>
            <w:r w:rsidRPr="00BE63B4">
              <w:t>tn</w:t>
            </w:r>
            <w:r w:rsidRPr="00BE63B4">
              <w:rPr>
                <w:rFonts w:hint="eastAsia"/>
              </w:rPr>
              <w:t>í</w:t>
            </w:r>
            <w:r w:rsidRPr="00BE63B4">
              <w:t>ho uplatn</w:t>
            </w:r>
            <w:r w:rsidRPr="00BE63B4">
              <w:rPr>
                <w:rFonts w:hint="eastAsia"/>
              </w:rPr>
              <w:t>ě</w:t>
            </w:r>
            <w:r w:rsidRPr="00BE63B4">
              <w:t>n</w:t>
            </w:r>
            <w:r w:rsidRPr="00BE63B4">
              <w:rPr>
                <w:rFonts w:hint="eastAsia"/>
              </w:rPr>
              <w:t>í</w:t>
            </w:r>
            <w:r w:rsidRPr="00BE63B4">
              <w:t xml:space="preserve"> na trhu pr</w:t>
            </w:r>
            <w:r w:rsidRPr="00BE63B4">
              <w:rPr>
                <w:rFonts w:hint="eastAsia"/>
              </w:rPr>
              <w:t>á</w:t>
            </w:r>
            <w:r w:rsidRPr="00BE63B4">
              <w:t>ce. Odborn</w:t>
            </w:r>
            <w:r w:rsidRPr="00BE63B4">
              <w:rPr>
                <w:rFonts w:hint="eastAsia"/>
              </w:rPr>
              <w:t>á</w:t>
            </w:r>
            <w:r w:rsidRPr="00BE63B4">
              <w:t xml:space="preserve"> praxe umo</w:t>
            </w:r>
            <w:r w:rsidRPr="00BE63B4">
              <w:rPr>
                <w:rFonts w:hint="eastAsia"/>
              </w:rPr>
              <w:t>žň</w:t>
            </w:r>
            <w:r w:rsidRPr="00BE63B4">
              <w:t>uje student</w:t>
            </w:r>
            <w:r w:rsidRPr="00BE63B4">
              <w:rPr>
                <w:rFonts w:hint="eastAsia"/>
              </w:rPr>
              <w:t>ů</w:t>
            </w:r>
            <w:r w:rsidRPr="00BE63B4">
              <w:t>m nejen ov</w:t>
            </w:r>
            <w:r w:rsidRPr="00BE63B4">
              <w:rPr>
                <w:rFonts w:hint="eastAsia"/>
              </w:rPr>
              <w:t>ěř</w:t>
            </w:r>
            <w:r w:rsidRPr="00BE63B4">
              <w:t>it si z</w:t>
            </w:r>
            <w:r w:rsidRPr="00BE63B4">
              <w:rPr>
                <w:rFonts w:hint="eastAsia"/>
              </w:rPr>
              <w:t>í</w:t>
            </w:r>
            <w:r w:rsidRPr="00BE63B4">
              <w:t>skan</w:t>
            </w:r>
            <w:r w:rsidRPr="00BE63B4">
              <w:rPr>
                <w:rFonts w:hint="eastAsia"/>
              </w:rPr>
              <w:t>é</w:t>
            </w:r>
            <w:r w:rsidRPr="00BE63B4">
              <w:t xml:space="preserve"> teoretick</w:t>
            </w:r>
            <w:r w:rsidRPr="00BE63B4">
              <w:rPr>
                <w:rFonts w:hint="eastAsia"/>
              </w:rPr>
              <w:t>é</w:t>
            </w:r>
            <w:r w:rsidRPr="00BE63B4">
              <w:t xml:space="preserve"> znalosti a praktick</w:t>
            </w:r>
            <w:r w:rsidRPr="00BE63B4">
              <w:rPr>
                <w:rFonts w:hint="eastAsia"/>
              </w:rPr>
              <w:t>é</w:t>
            </w:r>
            <w:r w:rsidRPr="00BE63B4">
              <w:t xml:space="preserve"> dovednosti, ale t</w:t>
            </w:r>
            <w:r w:rsidRPr="00BE63B4">
              <w:rPr>
                <w:rFonts w:hint="eastAsia"/>
              </w:rPr>
              <w:t>éž</w:t>
            </w:r>
            <w:r w:rsidRPr="00BE63B4">
              <w:t xml:space="preserve"> nav</w:t>
            </w:r>
            <w:r w:rsidRPr="00BE63B4">
              <w:rPr>
                <w:rFonts w:hint="eastAsia"/>
              </w:rPr>
              <w:t>á</w:t>
            </w:r>
            <w:r w:rsidRPr="00BE63B4">
              <w:t>zat kontakt s mo</w:t>
            </w:r>
            <w:r w:rsidRPr="00BE63B4">
              <w:rPr>
                <w:rFonts w:hint="eastAsia"/>
              </w:rPr>
              <w:t>ž</w:t>
            </w:r>
            <w:r w:rsidRPr="00BE63B4">
              <w:t>n</w:t>
            </w:r>
            <w:r w:rsidRPr="00BE63B4">
              <w:rPr>
                <w:rFonts w:hint="eastAsia"/>
              </w:rPr>
              <w:t>ý</w:t>
            </w:r>
            <w:r w:rsidRPr="00BE63B4">
              <w:t>mi budouc</w:t>
            </w:r>
            <w:r w:rsidRPr="00BE63B4">
              <w:rPr>
                <w:rFonts w:hint="eastAsia"/>
              </w:rPr>
              <w:t>í</w:t>
            </w:r>
            <w:r w:rsidRPr="00BE63B4">
              <w:t>mi zam</w:t>
            </w:r>
            <w:r w:rsidRPr="00BE63B4">
              <w:rPr>
                <w:rFonts w:hint="eastAsia"/>
              </w:rPr>
              <w:t>ě</w:t>
            </w:r>
            <w:r w:rsidRPr="00BE63B4">
              <w:t>stnavateli.</w:t>
            </w:r>
          </w:p>
          <w:p w14:paraId="5D9EC4E8" w14:textId="77777777" w:rsidR="00A46C50" w:rsidRPr="00BE63B4" w:rsidRDefault="00A46C50" w:rsidP="00A46C50">
            <w:pPr>
              <w:jc w:val="both"/>
            </w:pPr>
            <w:r w:rsidRPr="00BE63B4">
              <w:t>Syst</w:t>
            </w:r>
            <w:r w:rsidRPr="00BE63B4">
              <w:rPr>
                <w:rFonts w:hint="eastAsia"/>
              </w:rPr>
              <w:t>é</w:t>
            </w:r>
            <w:r w:rsidRPr="00BE63B4">
              <w:t>m odborn</w:t>
            </w:r>
            <w:r w:rsidRPr="00BE63B4">
              <w:rPr>
                <w:rFonts w:hint="eastAsia"/>
              </w:rPr>
              <w:t>ý</w:t>
            </w:r>
            <w:r w:rsidRPr="00BE63B4">
              <w:t>ch prax</w:t>
            </w:r>
            <w:r w:rsidRPr="00BE63B4">
              <w:rPr>
                <w:rFonts w:hint="eastAsia"/>
              </w:rPr>
              <w:t>í</w:t>
            </w:r>
            <w:r w:rsidRPr="00BE63B4">
              <w:t xml:space="preserve"> je tvo</w:t>
            </w:r>
            <w:r w:rsidRPr="00BE63B4">
              <w:rPr>
                <w:rFonts w:hint="eastAsia"/>
              </w:rPr>
              <w:t>ř</w:t>
            </w:r>
            <w:r w:rsidRPr="00BE63B4">
              <w:t>en souborem aktivit studenta, kter</w:t>
            </w:r>
            <w:r w:rsidRPr="00BE63B4">
              <w:rPr>
                <w:rFonts w:hint="eastAsia"/>
              </w:rPr>
              <w:t>ý</w:t>
            </w:r>
            <w:r w:rsidRPr="00BE63B4">
              <w:t>mi se student p</w:t>
            </w:r>
            <w:r w:rsidRPr="00BE63B4">
              <w:rPr>
                <w:rFonts w:hint="eastAsia"/>
              </w:rPr>
              <w:t>ř</w:t>
            </w:r>
            <w:r w:rsidRPr="00BE63B4">
              <w:t>ipravuje na vstup a zapojen</w:t>
            </w:r>
            <w:r w:rsidRPr="00BE63B4">
              <w:rPr>
                <w:rFonts w:hint="eastAsia"/>
              </w:rPr>
              <w:t>í</w:t>
            </w:r>
            <w:r w:rsidRPr="00BE63B4">
              <w:t xml:space="preserve"> do pracovn</w:t>
            </w:r>
            <w:r w:rsidRPr="00BE63B4">
              <w:rPr>
                <w:rFonts w:hint="eastAsia"/>
              </w:rPr>
              <w:t>í</w:t>
            </w:r>
            <w:r w:rsidRPr="00BE63B4">
              <w:t>ho prost</w:t>
            </w:r>
            <w:r w:rsidRPr="00BE63B4">
              <w:rPr>
                <w:rFonts w:hint="eastAsia"/>
              </w:rPr>
              <w:t>ř</w:t>
            </w:r>
            <w:r w:rsidRPr="00BE63B4">
              <w:t>ed</w:t>
            </w:r>
            <w:r w:rsidRPr="00BE63B4">
              <w:rPr>
                <w:rFonts w:hint="eastAsia"/>
              </w:rPr>
              <w:t>í</w:t>
            </w:r>
            <w:r w:rsidRPr="00BE63B4">
              <w:t>, seznamuje se s r</w:t>
            </w:r>
            <w:r w:rsidRPr="00BE63B4">
              <w:rPr>
                <w:rFonts w:hint="eastAsia"/>
              </w:rPr>
              <w:t>ů</w:t>
            </w:r>
            <w:r w:rsidRPr="00BE63B4">
              <w:t>zn</w:t>
            </w:r>
            <w:r w:rsidRPr="00BE63B4">
              <w:rPr>
                <w:rFonts w:hint="eastAsia"/>
              </w:rPr>
              <w:t>ý</w:t>
            </w:r>
            <w:r w:rsidRPr="00BE63B4">
              <w:t>mi typy a druhy pracovn</w:t>
            </w:r>
            <w:r w:rsidRPr="00BE63B4">
              <w:rPr>
                <w:rFonts w:hint="eastAsia"/>
              </w:rPr>
              <w:t>í</w:t>
            </w:r>
            <w:r w:rsidRPr="00BE63B4">
              <w:t>ch prost</w:t>
            </w:r>
            <w:r w:rsidRPr="00BE63B4">
              <w:rPr>
                <w:rFonts w:hint="eastAsia"/>
              </w:rPr>
              <w:t>ř</w:t>
            </w:r>
            <w:r w:rsidRPr="00BE63B4">
              <w:t>ed</w:t>
            </w:r>
            <w:r w:rsidRPr="00BE63B4">
              <w:rPr>
                <w:rFonts w:hint="eastAsia"/>
              </w:rPr>
              <w:t>í</w:t>
            </w:r>
            <w:r w:rsidRPr="00BE63B4">
              <w:t>, adaptuje se na po</w:t>
            </w:r>
            <w:r w:rsidRPr="00BE63B4">
              <w:rPr>
                <w:rFonts w:hint="eastAsia"/>
              </w:rPr>
              <w:t>ž</w:t>
            </w:r>
            <w:r w:rsidRPr="00BE63B4">
              <w:t>adavky konkr</w:t>
            </w:r>
            <w:r w:rsidRPr="00BE63B4">
              <w:rPr>
                <w:rFonts w:hint="eastAsia"/>
              </w:rPr>
              <w:t>é</w:t>
            </w:r>
            <w:r w:rsidRPr="00BE63B4">
              <w:t>tn</w:t>
            </w:r>
            <w:r w:rsidRPr="00BE63B4">
              <w:rPr>
                <w:rFonts w:hint="eastAsia"/>
              </w:rPr>
              <w:t>í</w:t>
            </w:r>
            <w:r w:rsidRPr="00BE63B4">
              <w:t xml:space="preserve"> profese/pracovn</w:t>
            </w:r>
            <w:r w:rsidRPr="00BE63B4">
              <w:rPr>
                <w:rFonts w:hint="eastAsia"/>
              </w:rPr>
              <w:t>í</w:t>
            </w:r>
            <w:r w:rsidRPr="00BE63B4">
              <w:t xml:space="preserve"> role, prokazuje sv</w:t>
            </w:r>
            <w:r w:rsidRPr="00BE63B4">
              <w:rPr>
                <w:rFonts w:hint="eastAsia"/>
              </w:rPr>
              <w:t>ů</w:t>
            </w:r>
            <w:r w:rsidRPr="00BE63B4">
              <w:t>j z</w:t>
            </w:r>
            <w:r w:rsidRPr="00BE63B4">
              <w:rPr>
                <w:rFonts w:hint="eastAsia"/>
              </w:rPr>
              <w:t>á</w:t>
            </w:r>
            <w:r w:rsidRPr="00BE63B4">
              <w:t>jem o pracovn</w:t>
            </w:r>
            <w:r w:rsidRPr="00BE63B4">
              <w:rPr>
                <w:rFonts w:hint="eastAsia"/>
              </w:rPr>
              <w:t>í</w:t>
            </w:r>
            <w:r w:rsidRPr="00BE63B4">
              <w:t xml:space="preserve"> aktivity, aplikuje znalosti a dovednosti z</w:t>
            </w:r>
            <w:r w:rsidRPr="00BE63B4">
              <w:rPr>
                <w:rFonts w:hint="eastAsia"/>
              </w:rPr>
              <w:t>í</w:t>
            </w:r>
            <w:r w:rsidRPr="00BE63B4">
              <w:t>skan</w:t>
            </w:r>
            <w:r w:rsidRPr="00BE63B4">
              <w:rPr>
                <w:rFonts w:hint="eastAsia"/>
              </w:rPr>
              <w:t>é</w:t>
            </w:r>
            <w:r w:rsidRPr="00BE63B4">
              <w:t xml:space="preserve"> ve v</w:t>
            </w:r>
            <w:r w:rsidRPr="00BE63B4">
              <w:rPr>
                <w:rFonts w:hint="eastAsia"/>
              </w:rPr>
              <w:t>ý</w:t>
            </w:r>
            <w:r w:rsidRPr="00BE63B4">
              <w:t>uce v r</w:t>
            </w:r>
            <w:r w:rsidRPr="00BE63B4">
              <w:rPr>
                <w:rFonts w:hint="eastAsia"/>
              </w:rPr>
              <w:t>ů</w:t>
            </w:r>
            <w:r w:rsidRPr="00BE63B4">
              <w:t>zn</w:t>
            </w:r>
            <w:r w:rsidRPr="00BE63B4">
              <w:rPr>
                <w:rFonts w:hint="eastAsia"/>
              </w:rPr>
              <w:t>ý</w:t>
            </w:r>
            <w:r w:rsidRPr="00BE63B4">
              <w:t>ch pracovn</w:t>
            </w:r>
            <w:r w:rsidRPr="00BE63B4">
              <w:rPr>
                <w:rFonts w:hint="eastAsia"/>
              </w:rPr>
              <w:t>í</w:t>
            </w:r>
            <w:r w:rsidRPr="00BE63B4">
              <w:t xml:space="preserve">ch </w:t>
            </w:r>
            <w:r w:rsidRPr="00BE63B4">
              <w:rPr>
                <w:rFonts w:hint="eastAsia"/>
              </w:rPr>
              <w:t>č</w:t>
            </w:r>
            <w:r w:rsidRPr="00BE63B4">
              <w:t>innostech. Sou</w:t>
            </w:r>
            <w:r w:rsidRPr="00BE63B4">
              <w:rPr>
                <w:rFonts w:hint="eastAsia"/>
              </w:rPr>
              <w:t>č</w:t>
            </w:r>
            <w:r w:rsidRPr="00BE63B4">
              <w:t>asn</w:t>
            </w:r>
            <w:r w:rsidRPr="00BE63B4">
              <w:rPr>
                <w:rFonts w:hint="eastAsia"/>
              </w:rPr>
              <w:t>ě</w:t>
            </w:r>
            <w:r w:rsidRPr="00BE63B4">
              <w:t xml:space="preserve"> prokazuje a rozv</w:t>
            </w:r>
            <w:r w:rsidRPr="00BE63B4">
              <w:rPr>
                <w:rFonts w:hint="eastAsia"/>
              </w:rPr>
              <w:t>í</w:t>
            </w:r>
            <w:r w:rsidRPr="00BE63B4">
              <w:t>j</w:t>
            </w:r>
            <w:r w:rsidRPr="00BE63B4">
              <w:rPr>
                <w:rFonts w:hint="eastAsia"/>
              </w:rPr>
              <w:t>í</w:t>
            </w:r>
            <w:r w:rsidRPr="00BE63B4">
              <w:t xml:space="preserve"> sv</w:t>
            </w:r>
            <w:r w:rsidRPr="00BE63B4">
              <w:rPr>
                <w:rFonts w:hint="eastAsia"/>
              </w:rPr>
              <w:t>é</w:t>
            </w:r>
            <w:r w:rsidRPr="00BE63B4">
              <w:t xml:space="preserve"> dovednosti, schopnosti a znalosti uplatniteln</w:t>
            </w:r>
            <w:r w:rsidRPr="00BE63B4">
              <w:rPr>
                <w:rFonts w:hint="eastAsia"/>
              </w:rPr>
              <w:t>é</w:t>
            </w:r>
            <w:r w:rsidRPr="00BE63B4">
              <w:t xml:space="preserve"> v pracovn</w:t>
            </w:r>
            <w:r w:rsidRPr="00BE63B4">
              <w:rPr>
                <w:rFonts w:hint="eastAsia"/>
              </w:rPr>
              <w:t>í</w:t>
            </w:r>
            <w:r w:rsidRPr="00BE63B4">
              <w:t>m prost</w:t>
            </w:r>
            <w:r w:rsidRPr="00BE63B4">
              <w:rPr>
                <w:rFonts w:hint="eastAsia"/>
              </w:rPr>
              <w:t>ř</w:t>
            </w:r>
            <w:r w:rsidRPr="00BE63B4">
              <w:t>ed</w:t>
            </w:r>
            <w:r w:rsidRPr="00BE63B4">
              <w:rPr>
                <w:rFonts w:hint="eastAsia"/>
              </w:rPr>
              <w:t>í</w:t>
            </w:r>
            <w:r w:rsidRPr="00BE63B4">
              <w:t>, v</w:t>
            </w:r>
            <w:r w:rsidRPr="00BE63B4">
              <w:rPr>
                <w:rFonts w:hint="eastAsia"/>
              </w:rPr>
              <w:t>č</w:t>
            </w:r>
            <w:r w:rsidRPr="00BE63B4">
              <w:t>etn</w:t>
            </w:r>
            <w:r w:rsidRPr="00BE63B4">
              <w:rPr>
                <w:rFonts w:hint="eastAsia"/>
              </w:rPr>
              <w:t>ě</w:t>
            </w:r>
            <w:r w:rsidRPr="00BE63B4">
              <w:t xml:space="preserve"> </w:t>
            </w:r>
            <w:r w:rsidRPr="00BE63B4">
              <w:rPr>
                <w:rFonts w:hint="eastAsia"/>
              </w:rPr>
              <w:t>ř</w:t>
            </w:r>
            <w:r w:rsidRPr="00BE63B4">
              <w:t>e</w:t>
            </w:r>
            <w:r w:rsidRPr="00BE63B4">
              <w:rPr>
                <w:rFonts w:hint="eastAsia"/>
              </w:rPr>
              <w:t>š</w:t>
            </w:r>
            <w:r w:rsidRPr="00BE63B4">
              <w:t>en</w:t>
            </w:r>
            <w:r w:rsidRPr="00BE63B4">
              <w:rPr>
                <w:rFonts w:hint="eastAsia"/>
              </w:rPr>
              <w:t>í</w:t>
            </w:r>
            <w:r w:rsidRPr="00BE63B4">
              <w:t xml:space="preserve"> probl</w:t>
            </w:r>
            <w:r w:rsidRPr="00BE63B4">
              <w:rPr>
                <w:rFonts w:hint="eastAsia"/>
              </w:rPr>
              <w:t>é</w:t>
            </w:r>
            <w:r w:rsidRPr="00BE63B4">
              <w:t>m</w:t>
            </w:r>
            <w:r w:rsidRPr="00BE63B4">
              <w:rPr>
                <w:rFonts w:hint="eastAsia"/>
              </w:rPr>
              <w:t>ů</w:t>
            </w:r>
            <w:r w:rsidRPr="00BE63B4">
              <w:t>, vyu</w:t>
            </w:r>
            <w:r w:rsidRPr="00BE63B4">
              <w:rPr>
                <w:rFonts w:hint="eastAsia"/>
              </w:rPr>
              <w:t>ží</w:t>
            </w:r>
            <w:r w:rsidRPr="00BE63B4">
              <w:t>v</w:t>
            </w:r>
            <w:r w:rsidRPr="00BE63B4">
              <w:rPr>
                <w:rFonts w:hint="eastAsia"/>
              </w:rPr>
              <w:t>á</w:t>
            </w:r>
            <w:r w:rsidRPr="00BE63B4">
              <w:t>n</w:t>
            </w:r>
            <w:r w:rsidRPr="00BE63B4">
              <w:rPr>
                <w:rFonts w:hint="eastAsia"/>
              </w:rPr>
              <w:t>í</w:t>
            </w:r>
            <w:r w:rsidRPr="00BE63B4">
              <w:t xml:space="preserve"> informa</w:t>
            </w:r>
            <w:r w:rsidRPr="00BE63B4">
              <w:rPr>
                <w:rFonts w:hint="eastAsia"/>
              </w:rPr>
              <w:t>č</w:t>
            </w:r>
            <w:r w:rsidRPr="00BE63B4">
              <w:t>n</w:t>
            </w:r>
            <w:r w:rsidRPr="00BE63B4">
              <w:rPr>
                <w:rFonts w:hint="eastAsia"/>
              </w:rPr>
              <w:t>í</w:t>
            </w:r>
            <w:r w:rsidRPr="00BE63B4">
              <w:t>ch technologi</w:t>
            </w:r>
            <w:r w:rsidRPr="00BE63B4">
              <w:rPr>
                <w:rFonts w:hint="eastAsia"/>
              </w:rPr>
              <w:t>í</w:t>
            </w:r>
            <w:r w:rsidRPr="00BE63B4">
              <w:t xml:space="preserve"> a komunikace.</w:t>
            </w:r>
          </w:p>
          <w:p w14:paraId="2EF4F257" w14:textId="77777777" w:rsidR="00A46C50" w:rsidRPr="00BE63B4" w:rsidRDefault="00A46C50" w:rsidP="00A46C50">
            <w:pPr>
              <w:jc w:val="both"/>
            </w:pPr>
            <w:r w:rsidRPr="00BE63B4">
              <w:t>Odborn</w:t>
            </w:r>
            <w:r w:rsidRPr="00BE63B4">
              <w:rPr>
                <w:rFonts w:hint="eastAsia"/>
              </w:rPr>
              <w:t>á</w:t>
            </w:r>
            <w:r w:rsidRPr="00BE63B4">
              <w:t xml:space="preserve"> praxe m</w:t>
            </w:r>
            <w:r w:rsidRPr="00BE63B4">
              <w:rPr>
                <w:rFonts w:hint="eastAsia"/>
              </w:rPr>
              <w:t>ůž</w:t>
            </w:r>
            <w:r w:rsidRPr="00BE63B4">
              <w:t>e slou</w:t>
            </w:r>
            <w:r w:rsidRPr="00BE63B4">
              <w:rPr>
                <w:rFonts w:hint="eastAsia"/>
              </w:rPr>
              <w:t>ž</w:t>
            </w:r>
            <w:r w:rsidRPr="00BE63B4">
              <w:t>it student</w:t>
            </w:r>
            <w:r w:rsidRPr="00BE63B4">
              <w:rPr>
                <w:rFonts w:hint="eastAsia"/>
              </w:rPr>
              <w:t>ů</w:t>
            </w:r>
            <w:r w:rsidRPr="00BE63B4">
              <w:t>m rovn</w:t>
            </w:r>
            <w:r w:rsidRPr="00BE63B4">
              <w:rPr>
                <w:rFonts w:hint="eastAsia"/>
              </w:rPr>
              <w:t>ěž</w:t>
            </w:r>
            <w:r w:rsidRPr="00BE63B4">
              <w:t xml:space="preserve"> jako v</w:t>
            </w:r>
            <w:r w:rsidRPr="00BE63B4">
              <w:rPr>
                <w:rFonts w:hint="eastAsia"/>
              </w:rPr>
              <w:t>ý</w:t>
            </w:r>
            <w:r w:rsidRPr="00BE63B4">
              <w:t>chodisko pro zpracov</w:t>
            </w:r>
            <w:r w:rsidRPr="00BE63B4">
              <w:rPr>
                <w:rFonts w:hint="eastAsia"/>
              </w:rPr>
              <w:t>á</w:t>
            </w:r>
            <w:r w:rsidRPr="00BE63B4">
              <w:t>n</w:t>
            </w:r>
            <w:r w:rsidRPr="00BE63B4">
              <w:rPr>
                <w:rFonts w:hint="eastAsia"/>
              </w:rPr>
              <w:t>í</w:t>
            </w:r>
            <w:r w:rsidRPr="00BE63B4">
              <w:t xml:space="preserve"> semin</w:t>
            </w:r>
            <w:r w:rsidRPr="00BE63B4">
              <w:rPr>
                <w:rFonts w:hint="eastAsia"/>
              </w:rPr>
              <w:t>á</w:t>
            </w:r>
            <w:r w:rsidRPr="00BE63B4">
              <w:t>rn</w:t>
            </w:r>
            <w:r w:rsidRPr="00BE63B4">
              <w:rPr>
                <w:rFonts w:hint="eastAsia"/>
              </w:rPr>
              <w:t>í</w:t>
            </w:r>
            <w:r w:rsidRPr="00BE63B4">
              <w:t>ch a ro</w:t>
            </w:r>
            <w:r w:rsidRPr="00BE63B4">
              <w:rPr>
                <w:rFonts w:hint="eastAsia"/>
              </w:rPr>
              <w:t>č</w:t>
            </w:r>
            <w:r w:rsidRPr="00BE63B4">
              <w:t>n</w:t>
            </w:r>
            <w:r w:rsidRPr="00BE63B4">
              <w:rPr>
                <w:rFonts w:hint="eastAsia"/>
              </w:rPr>
              <w:t>í</w:t>
            </w:r>
            <w:r w:rsidRPr="00BE63B4">
              <w:t>kov</w:t>
            </w:r>
            <w:r w:rsidRPr="00BE63B4">
              <w:rPr>
                <w:rFonts w:hint="eastAsia"/>
              </w:rPr>
              <w:t>ý</w:t>
            </w:r>
            <w:r w:rsidRPr="00BE63B4">
              <w:t>ch prac</w:t>
            </w:r>
            <w:r w:rsidRPr="00BE63B4">
              <w:rPr>
                <w:rFonts w:hint="eastAsia"/>
              </w:rPr>
              <w:t>í</w:t>
            </w:r>
            <w:r w:rsidRPr="00BE63B4">
              <w:t>, ale především pro z</w:t>
            </w:r>
            <w:r w:rsidRPr="00BE63B4">
              <w:rPr>
                <w:rFonts w:hint="eastAsia"/>
              </w:rPr>
              <w:t>á</w:t>
            </w:r>
            <w:r w:rsidRPr="00BE63B4">
              <w:t>v</w:t>
            </w:r>
            <w:r w:rsidRPr="00BE63B4">
              <w:rPr>
                <w:rFonts w:hint="eastAsia"/>
              </w:rPr>
              <w:t>ě</w:t>
            </w:r>
            <w:r w:rsidRPr="00BE63B4">
              <w:t>re</w:t>
            </w:r>
            <w:r w:rsidRPr="00BE63B4">
              <w:rPr>
                <w:rFonts w:hint="eastAsia"/>
              </w:rPr>
              <w:t>č</w:t>
            </w:r>
            <w:r w:rsidRPr="00BE63B4">
              <w:t>nou bakal</w:t>
            </w:r>
            <w:r w:rsidRPr="00BE63B4">
              <w:rPr>
                <w:rFonts w:hint="eastAsia"/>
              </w:rPr>
              <w:t>ář</w:t>
            </w:r>
            <w:r w:rsidRPr="00BE63B4">
              <w:t>skou pr</w:t>
            </w:r>
            <w:r w:rsidRPr="00BE63B4">
              <w:rPr>
                <w:rFonts w:hint="eastAsia"/>
              </w:rPr>
              <w:t>á</w:t>
            </w:r>
            <w:r w:rsidRPr="00BE63B4">
              <w:t>ci.</w:t>
            </w:r>
          </w:p>
          <w:p w14:paraId="0601C954" w14:textId="40ACA8C9" w:rsidR="00A46C50" w:rsidRPr="00BE63B4" w:rsidRDefault="00A46C50" w:rsidP="00A46C50">
            <w:pPr>
              <w:jc w:val="both"/>
            </w:pPr>
            <w:r w:rsidRPr="00BE63B4">
              <w:t>Odborn</w:t>
            </w:r>
            <w:r w:rsidRPr="00BE63B4">
              <w:rPr>
                <w:rFonts w:hint="eastAsia"/>
              </w:rPr>
              <w:t>á</w:t>
            </w:r>
            <w:r w:rsidRPr="00BE63B4">
              <w:t xml:space="preserve"> praxe je v </w:t>
            </w:r>
            <w:r>
              <w:t>magisterském</w:t>
            </w:r>
            <w:r w:rsidRPr="00BE63B4">
              <w:t xml:space="preserve"> profesn</w:t>
            </w:r>
            <w:r w:rsidRPr="00BE63B4">
              <w:rPr>
                <w:rFonts w:hint="eastAsia"/>
              </w:rPr>
              <w:t>ě</w:t>
            </w:r>
            <w:r w:rsidRPr="00BE63B4">
              <w:t xml:space="preserve"> orientovan</w:t>
            </w:r>
            <w:r w:rsidRPr="00BE63B4">
              <w:rPr>
                <w:rFonts w:hint="eastAsia"/>
              </w:rPr>
              <w:t>é</w:t>
            </w:r>
            <w:r w:rsidRPr="00BE63B4">
              <w:t xml:space="preserve">m studiu stanovena v rozsahu </w:t>
            </w:r>
            <w:r>
              <w:t>6</w:t>
            </w:r>
            <w:r w:rsidRPr="00BE63B4">
              <w:t xml:space="preserve"> t</w:t>
            </w:r>
            <w:r w:rsidRPr="00BE63B4">
              <w:rPr>
                <w:rFonts w:hint="eastAsia"/>
              </w:rPr>
              <w:t>ý</w:t>
            </w:r>
            <w:r w:rsidRPr="00BE63B4">
              <w:t>dn</w:t>
            </w:r>
            <w:r w:rsidRPr="00BE63B4">
              <w:rPr>
                <w:rFonts w:hint="eastAsia"/>
              </w:rPr>
              <w:t>ů</w:t>
            </w:r>
            <w:r w:rsidRPr="00BE63B4">
              <w:t xml:space="preserve"> a rozd</w:t>
            </w:r>
            <w:r w:rsidRPr="00BE63B4">
              <w:rPr>
                <w:rFonts w:hint="eastAsia"/>
              </w:rPr>
              <w:t>ě</w:t>
            </w:r>
            <w:r w:rsidRPr="00BE63B4">
              <w:t xml:space="preserve">lena na </w:t>
            </w:r>
            <w:r>
              <w:t>3</w:t>
            </w:r>
            <w:r w:rsidRPr="00BE63B4">
              <w:t xml:space="preserve"> t</w:t>
            </w:r>
            <w:r w:rsidRPr="00BE63B4">
              <w:rPr>
                <w:rFonts w:hint="eastAsia"/>
              </w:rPr>
              <w:t>ý</w:t>
            </w:r>
            <w:r w:rsidRPr="00BE63B4">
              <w:t>dn</w:t>
            </w:r>
            <w:r>
              <w:t>y</w:t>
            </w:r>
            <w:r w:rsidRPr="00BE63B4">
              <w:t xml:space="preserve"> v </w:t>
            </w:r>
            <w:r>
              <w:t>1</w:t>
            </w:r>
            <w:r w:rsidRPr="00BE63B4">
              <w:t>. ro</w:t>
            </w:r>
            <w:r w:rsidRPr="00BE63B4">
              <w:rPr>
                <w:rFonts w:hint="eastAsia"/>
              </w:rPr>
              <w:t>č</w:t>
            </w:r>
            <w:r w:rsidRPr="00BE63B4">
              <w:t>n</w:t>
            </w:r>
            <w:r w:rsidRPr="00BE63B4">
              <w:rPr>
                <w:rFonts w:hint="eastAsia"/>
              </w:rPr>
              <w:t>í</w:t>
            </w:r>
            <w:r w:rsidRPr="00BE63B4">
              <w:t xml:space="preserve">ku studia, </w:t>
            </w:r>
            <w:r>
              <w:t>3</w:t>
            </w:r>
            <w:r w:rsidRPr="00BE63B4">
              <w:t>. t</w:t>
            </w:r>
            <w:r w:rsidRPr="00BE63B4">
              <w:rPr>
                <w:rFonts w:hint="eastAsia"/>
              </w:rPr>
              <w:t>ý</w:t>
            </w:r>
            <w:r w:rsidRPr="00BE63B4">
              <w:t>dn</w:t>
            </w:r>
            <w:r>
              <w:t>y</w:t>
            </w:r>
            <w:r w:rsidRPr="00BE63B4">
              <w:t xml:space="preserve"> v </w:t>
            </w:r>
            <w:r>
              <w:t>2</w:t>
            </w:r>
            <w:r w:rsidRPr="00BE63B4">
              <w:t>. ro</w:t>
            </w:r>
            <w:r w:rsidRPr="00BE63B4">
              <w:rPr>
                <w:rFonts w:hint="eastAsia"/>
              </w:rPr>
              <w:t>č</w:t>
            </w:r>
            <w:r w:rsidRPr="00BE63B4">
              <w:t>n</w:t>
            </w:r>
            <w:r w:rsidRPr="00BE63B4">
              <w:rPr>
                <w:rFonts w:hint="eastAsia"/>
              </w:rPr>
              <w:t>í</w:t>
            </w:r>
            <w:r w:rsidRPr="00BE63B4">
              <w:t xml:space="preserve">ku studia a 1. týden v 1. ročníku studia je pro studenty plánován týden </w:t>
            </w:r>
            <w:r>
              <w:t>terénní praxe</w:t>
            </w:r>
            <w:r w:rsidRPr="00BE63B4">
              <w:t>. Odbornou praxi</w:t>
            </w:r>
            <w:r>
              <w:t xml:space="preserve"> celou </w:t>
            </w:r>
            <w:r w:rsidRPr="00BE63B4">
              <w:t xml:space="preserve">může student realizovat v 2. roce studia v průběhu </w:t>
            </w:r>
            <w:r>
              <w:t>např. LS</w:t>
            </w:r>
            <w:r w:rsidRPr="00BE63B4">
              <w:t>, kdy neprobíhá výuk</w:t>
            </w:r>
            <w:r>
              <w:t>a</w:t>
            </w:r>
            <w:r w:rsidRPr="00BE63B4">
              <w:t xml:space="preserve"> a souběžně v pr</w:t>
            </w:r>
            <w:r w:rsidRPr="00BE63B4">
              <w:rPr>
                <w:rFonts w:hint="eastAsia"/>
              </w:rPr>
              <w:t>ů</w:t>
            </w:r>
            <w:r w:rsidRPr="00BE63B4">
              <w:t>b</w:t>
            </w:r>
            <w:r w:rsidRPr="00BE63B4">
              <w:rPr>
                <w:rFonts w:hint="eastAsia"/>
              </w:rPr>
              <w:t>ě</w:t>
            </w:r>
            <w:r w:rsidRPr="00BE63B4">
              <w:t>hu cel</w:t>
            </w:r>
            <w:r w:rsidRPr="00BE63B4">
              <w:rPr>
                <w:rFonts w:hint="eastAsia"/>
              </w:rPr>
              <w:t>é</w:t>
            </w:r>
            <w:r w:rsidRPr="00BE63B4">
              <w:t>ho akademick</w:t>
            </w:r>
            <w:r w:rsidRPr="00BE63B4">
              <w:rPr>
                <w:rFonts w:hint="eastAsia"/>
              </w:rPr>
              <w:t>é</w:t>
            </w:r>
            <w:r w:rsidRPr="00BE63B4">
              <w:t>ho roku, kdy v rozvrhu je pro odbornou praxi v</w:t>
            </w:r>
            <w:r w:rsidRPr="00BE63B4">
              <w:rPr>
                <w:rFonts w:hint="eastAsia"/>
              </w:rPr>
              <w:t>ž</w:t>
            </w:r>
            <w:r w:rsidRPr="00BE63B4">
              <w:t>dy vy</w:t>
            </w:r>
            <w:r w:rsidRPr="00BE63B4">
              <w:rPr>
                <w:rFonts w:hint="eastAsia"/>
              </w:rPr>
              <w:t>č</w:t>
            </w:r>
            <w:r w:rsidRPr="00BE63B4">
              <w:t>len</w:t>
            </w:r>
            <w:r w:rsidRPr="00BE63B4">
              <w:rPr>
                <w:rFonts w:hint="eastAsia"/>
              </w:rPr>
              <w:t>ě</w:t>
            </w:r>
            <w:r w:rsidRPr="00BE63B4">
              <w:t>n jeden den v t</w:t>
            </w:r>
            <w:r w:rsidRPr="00BE63B4">
              <w:rPr>
                <w:rFonts w:hint="eastAsia"/>
              </w:rPr>
              <w:t>ý</w:t>
            </w:r>
            <w:r w:rsidRPr="00BE63B4">
              <w:t>dnu, ve kter</w:t>
            </w:r>
            <w:r w:rsidRPr="00BE63B4">
              <w:rPr>
                <w:rFonts w:hint="eastAsia"/>
              </w:rPr>
              <w:t>é</w:t>
            </w:r>
            <w:r w:rsidRPr="00BE63B4">
              <w:t>m neprob</w:t>
            </w:r>
            <w:r w:rsidRPr="00BE63B4">
              <w:rPr>
                <w:rFonts w:hint="eastAsia"/>
              </w:rPr>
              <w:t>í</w:t>
            </w:r>
            <w:r w:rsidRPr="00BE63B4">
              <w:t>h</w:t>
            </w:r>
            <w:r w:rsidRPr="00BE63B4">
              <w:rPr>
                <w:rFonts w:hint="eastAsia"/>
              </w:rPr>
              <w:t>á</w:t>
            </w:r>
            <w:r w:rsidRPr="00BE63B4">
              <w:t xml:space="preserve"> jin</w:t>
            </w:r>
            <w:r w:rsidRPr="00BE63B4">
              <w:rPr>
                <w:rFonts w:hint="eastAsia"/>
              </w:rPr>
              <w:t>á</w:t>
            </w:r>
            <w:r w:rsidRPr="00BE63B4">
              <w:t xml:space="preserve"> v</w:t>
            </w:r>
            <w:r w:rsidRPr="00BE63B4">
              <w:rPr>
                <w:rFonts w:hint="eastAsia"/>
              </w:rPr>
              <w:t>ý</w:t>
            </w:r>
            <w:r w:rsidRPr="00BE63B4">
              <w:t>uka, nebo také soustavn</w:t>
            </w:r>
            <w:r w:rsidRPr="00BE63B4">
              <w:rPr>
                <w:rFonts w:hint="eastAsia"/>
              </w:rPr>
              <w:t>ě</w:t>
            </w:r>
            <w:r w:rsidRPr="00BE63B4">
              <w:t xml:space="preserve"> nap</w:t>
            </w:r>
            <w:r w:rsidRPr="00BE63B4">
              <w:rPr>
                <w:rFonts w:hint="eastAsia"/>
              </w:rPr>
              <w:t>ř</w:t>
            </w:r>
            <w:r w:rsidRPr="00BE63B4">
              <w:t>. v pr</w:t>
            </w:r>
            <w:r w:rsidRPr="00BE63B4">
              <w:rPr>
                <w:rFonts w:hint="eastAsia"/>
              </w:rPr>
              <w:t>ů</w:t>
            </w:r>
            <w:r w:rsidRPr="00BE63B4">
              <w:t>b</w:t>
            </w:r>
            <w:r w:rsidRPr="00BE63B4">
              <w:rPr>
                <w:rFonts w:hint="eastAsia"/>
              </w:rPr>
              <w:t>ě</w:t>
            </w:r>
            <w:r w:rsidRPr="00BE63B4">
              <w:t>hu letn</w:t>
            </w:r>
            <w:r w:rsidRPr="00BE63B4">
              <w:rPr>
                <w:rFonts w:hint="eastAsia"/>
              </w:rPr>
              <w:t>í</w:t>
            </w:r>
            <w:r w:rsidRPr="00BE63B4">
              <w:t>ch m</w:t>
            </w:r>
            <w:r w:rsidRPr="00BE63B4">
              <w:rPr>
                <w:rFonts w:hint="eastAsia"/>
              </w:rPr>
              <w:t>ě</w:t>
            </w:r>
            <w:r w:rsidRPr="00BE63B4">
              <w:t>s</w:t>
            </w:r>
            <w:r w:rsidRPr="00BE63B4">
              <w:rPr>
                <w:rFonts w:hint="eastAsia"/>
              </w:rPr>
              <w:t>í</w:t>
            </w:r>
            <w:r w:rsidRPr="00BE63B4">
              <w:t>c</w:t>
            </w:r>
            <w:r w:rsidRPr="00BE63B4">
              <w:rPr>
                <w:rFonts w:hint="eastAsia"/>
              </w:rPr>
              <w:t>ů</w:t>
            </w:r>
            <w:r w:rsidRPr="00BE63B4">
              <w:t xml:space="preserve">. </w:t>
            </w:r>
          </w:p>
          <w:p w14:paraId="0D954734" w14:textId="1307D5D0" w:rsidR="00A46C50" w:rsidRPr="00BE63B4" w:rsidRDefault="00A46C50" w:rsidP="00A46C50">
            <w:pPr>
              <w:jc w:val="both"/>
            </w:pPr>
            <w:r w:rsidRPr="00BE63B4">
              <w:t>Odborn</w:t>
            </w:r>
            <w:r w:rsidRPr="00BE63B4">
              <w:rPr>
                <w:rFonts w:hint="eastAsia"/>
              </w:rPr>
              <w:t>á</w:t>
            </w:r>
            <w:r w:rsidRPr="00BE63B4">
              <w:t xml:space="preserve"> praxe student</w:t>
            </w:r>
            <w:r w:rsidRPr="00BE63B4">
              <w:rPr>
                <w:rFonts w:hint="eastAsia"/>
              </w:rPr>
              <w:t>ů</w:t>
            </w:r>
            <w:r w:rsidRPr="00BE63B4">
              <w:t xml:space="preserve"> je uskute</w:t>
            </w:r>
            <w:r w:rsidRPr="00BE63B4">
              <w:rPr>
                <w:rFonts w:hint="eastAsia"/>
              </w:rPr>
              <w:t>čň</w:t>
            </w:r>
            <w:r w:rsidRPr="00BE63B4">
              <w:t>ov</w:t>
            </w:r>
            <w:r w:rsidRPr="00BE63B4">
              <w:rPr>
                <w:rFonts w:hint="eastAsia"/>
              </w:rPr>
              <w:t>á</w:t>
            </w:r>
            <w:r w:rsidRPr="00BE63B4">
              <w:t>na na smluvn</w:t>
            </w:r>
            <w:r w:rsidRPr="00BE63B4">
              <w:rPr>
                <w:rFonts w:hint="eastAsia"/>
              </w:rPr>
              <w:t>í</w:t>
            </w:r>
            <w:r w:rsidRPr="00BE63B4">
              <w:t>ch pracovi</w:t>
            </w:r>
            <w:r w:rsidRPr="00BE63B4">
              <w:rPr>
                <w:rFonts w:hint="eastAsia"/>
              </w:rPr>
              <w:t>š</w:t>
            </w:r>
            <w:r w:rsidRPr="00BE63B4">
              <w:t>t</w:t>
            </w:r>
            <w:r w:rsidRPr="00BE63B4">
              <w:rPr>
                <w:rFonts w:hint="eastAsia"/>
              </w:rPr>
              <w:t>í</w:t>
            </w:r>
            <w:r w:rsidRPr="00BE63B4">
              <w:t>ch firem, kter</w:t>
            </w:r>
            <w:r w:rsidRPr="00BE63B4">
              <w:rPr>
                <w:rFonts w:hint="eastAsia"/>
              </w:rPr>
              <w:t>é</w:t>
            </w:r>
            <w:r w:rsidRPr="00BE63B4">
              <w:t xml:space="preserve"> s UTB, </w:t>
            </w:r>
            <w:r>
              <w:t>F</w:t>
            </w:r>
            <w:r w:rsidR="006D6C61">
              <w:t>a</w:t>
            </w:r>
            <w:r>
              <w:t>ME</w:t>
            </w:r>
            <w:r w:rsidRPr="00BE63B4">
              <w:t xml:space="preserve"> na realizaci odborn</w:t>
            </w:r>
            <w:r w:rsidRPr="00BE63B4">
              <w:rPr>
                <w:rFonts w:hint="eastAsia"/>
              </w:rPr>
              <w:t>é</w:t>
            </w:r>
            <w:r w:rsidRPr="00BE63B4">
              <w:t xml:space="preserve"> praxe dlouhodob</w:t>
            </w:r>
            <w:r w:rsidRPr="00BE63B4">
              <w:rPr>
                <w:rFonts w:hint="eastAsia"/>
              </w:rPr>
              <w:t>ě</w:t>
            </w:r>
            <w:r w:rsidRPr="00BE63B4">
              <w:t xml:space="preserve"> spolupracuj</w:t>
            </w:r>
            <w:r w:rsidRPr="00BE63B4">
              <w:rPr>
                <w:rFonts w:hint="eastAsia"/>
              </w:rPr>
              <w:t>í</w:t>
            </w:r>
            <w:r w:rsidRPr="00BE63B4">
              <w:t>. Kl</w:t>
            </w:r>
            <w:r w:rsidRPr="00BE63B4">
              <w:rPr>
                <w:rFonts w:hint="eastAsia"/>
              </w:rPr>
              <w:t>íč</w:t>
            </w:r>
            <w:r w:rsidRPr="00BE63B4">
              <w:t>ov</w:t>
            </w:r>
            <w:r w:rsidRPr="00BE63B4">
              <w:rPr>
                <w:rFonts w:hint="eastAsia"/>
              </w:rPr>
              <w:t>ý</w:t>
            </w:r>
            <w:r w:rsidRPr="00BE63B4">
              <w:t>m partnerem pro realizaci odborn</w:t>
            </w:r>
            <w:r w:rsidRPr="00BE63B4">
              <w:rPr>
                <w:rFonts w:hint="eastAsia"/>
              </w:rPr>
              <w:t>é</w:t>
            </w:r>
            <w:r w:rsidRPr="00BE63B4">
              <w:t xml:space="preserve"> praxe student</w:t>
            </w:r>
            <w:r w:rsidRPr="00BE63B4">
              <w:rPr>
                <w:rFonts w:hint="eastAsia"/>
              </w:rPr>
              <w:t>ů</w:t>
            </w:r>
            <w:r w:rsidRPr="00BE63B4">
              <w:t xml:space="preserve"> studijn</w:t>
            </w:r>
            <w:r w:rsidRPr="00BE63B4">
              <w:rPr>
                <w:rFonts w:hint="eastAsia"/>
              </w:rPr>
              <w:t>í</w:t>
            </w:r>
            <w:r w:rsidRPr="00BE63B4">
              <w:t xml:space="preserve">ho programu </w:t>
            </w:r>
            <w:r>
              <w:t>Management udržitelného rozvoje jsou společnosti viz níže přehledně uvedeny.</w:t>
            </w:r>
            <w:r w:rsidRPr="00725498">
              <w:t xml:space="preserve"> Návrh na realizaci odborn</w:t>
            </w:r>
            <w:r w:rsidRPr="00725498">
              <w:rPr>
                <w:rFonts w:hint="eastAsia"/>
              </w:rPr>
              <w:t>é</w:t>
            </w:r>
            <w:r w:rsidRPr="00725498">
              <w:t xml:space="preserve"> praxe studenta na konkr</w:t>
            </w:r>
            <w:r w:rsidRPr="00725498">
              <w:rPr>
                <w:rFonts w:hint="eastAsia"/>
              </w:rPr>
              <w:t>é</w:t>
            </w:r>
            <w:r w:rsidRPr="00725498">
              <w:t>tn</w:t>
            </w:r>
            <w:r w:rsidRPr="00725498">
              <w:rPr>
                <w:rFonts w:hint="eastAsia"/>
              </w:rPr>
              <w:t>í</w:t>
            </w:r>
            <w:r w:rsidRPr="00725498">
              <w:t>m pracovi</w:t>
            </w:r>
            <w:r w:rsidRPr="00725498">
              <w:rPr>
                <w:rFonts w:hint="eastAsia"/>
              </w:rPr>
              <w:t>š</w:t>
            </w:r>
            <w:r w:rsidRPr="00725498">
              <w:t>ti dle volby studenta je projedn</w:t>
            </w:r>
            <w:r w:rsidRPr="00725498">
              <w:rPr>
                <w:rFonts w:hint="eastAsia"/>
              </w:rPr>
              <w:t>á</w:t>
            </w:r>
            <w:r w:rsidRPr="00725498">
              <w:t>n s garantem odborn</w:t>
            </w:r>
            <w:r w:rsidRPr="00725498">
              <w:rPr>
                <w:rFonts w:hint="eastAsia"/>
              </w:rPr>
              <w:t>é</w:t>
            </w:r>
            <w:r w:rsidRPr="00725498">
              <w:t xml:space="preserve"> praxe a praxe studenta je realizov</w:t>
            </w:r>
            <w:r w:rsidRPr="00725498">
              <w:rPr>
                <w:rFonts w:hint="eastAsia"/>
              </w:rPr>
              <w:t>á</w:t>
            </w:r>
            <w:r w:rsidRPr="00725498">
              <w:t>na a</w:t>
            </w:r>
            <w:r w:rsidRPr="00725498">
              <w:rPr>
                <w:rFonts w:hint="eastAsia"/>
              </w:rPr>
              <w:t>ž</w:t>
            </w:r>
            <w:r w:rsidRPr="00725498">
              <w:t xml:space="preserve"> po schv</w:t>
            </w:r>
            <w:r w:rsidRPr="00725498">
              <w:rPr>
                <w:rFonts w:hint="eastAsia"/>
              </w:rPr>
              <w:t>á</w:t>
            </w:r>
            <w:r w:rsidRPr="00725498">
              <w:t>len</w:t>
            </w:r>
            <w:r w:rsidRPr="00725498">
              <w:rPr>
                <w:rFonts w:hint="eastAsia"/>
              </w:rPr>
              <w:t>í</w:t>
            </w:r>
            <w:r w:rsidRPr="00725498">
              <w:t xml:space="preserve"> obsahov</w:t>
            </w:r>
            <w:r w:rsidRPr="00725498">
              <w:rPr>
                <w:rFonts w:hint="eastAsia"/>
              </w:rPr>
              <w:t>é</w:t>
            </w:r>
            <w:r w:rsidRPr="00725498">
              <w:t xml:space="preserve"> n</w:t>
            </w:r>
            <w:r w:rsidRPr="00725498">
              <w:rPr>
                <w:rFonts w:hint="eastAsia"/>
              </w:rPr>
              <w:t>á</w:t>
            </w:r>
            <w:r w:rsidRPr="00725498">
              <w:t>pln</w:t>
            </w:r>
            <w:r w:rsidRPr="00725498">
              <w:rPr>
                <w:rFonts w:hint="eastAsia"/>
              </w:rPr>
              <w:t>ě</w:t>
            </w:r>
            <w:r w:rsidRPr="00725498">
              <w:t xml:space="preserve"> a zam</w:t>
            </w:r>
            <w:r w:rsidRPr="00725498">
              <w:rPr>
                <w:rFonts w:hint="eastAsia"/>
              </w:rPr>
              <w:t>ěř</w:t>
            </w:r>
            <w:r w:rsidRPr="00725498">
              <w:t>en</w:t>
            </w:r>
            <w:r w:rsidRPr="00725498">
              <w:rPr>
                <w:rFonts w:hint="eastAsia"/>
              </w:rPr>
              <w:t>í</w:t>
            </w:r>
            <w:r w:rsidRPr="00725498">
              <w:t xml:space="preserve"> v souladu s profilem studijn</w:t>
            </w:r>
            <w:r w:rsidRPr="00725498">
              <w:rPr>
                <w:rFonts w:hint="eastAsia"/>
              </w:rPr>
              <w:t>í</w:t>
            </w:r>
            <w:r w:rsidRPr="00725498">
              <w:t>ho programu.</w:t>
            </w:r>
          </w:p>
        </w:tc>
      </w:tr>
      <w:tr w:rsidR="00A46C50" w:rsidRPr="00BE63B4" w14:paraId="4974B765" w14:textId="77777777" w:rsidTr="006D6C61">
        <w:tc>
          <w:tcPr>
            <w:tcW w:w="1086" w:type="dxa"/>
            <w:shd w:val="clear" w:color="auto" w:fill="F7CAAC"/>
          </w:tcPr>
          <w:p w14:paraId="544813AC" w14:textId="77777777" w:rsidR="00A46C50" w:rsidRPr="00BE63B4" w:rsidRDefault="00A46C50" w:rsidP="00A46C50">
            <w:pPr>
              <w:rPr>
                <w:b/>
              </w:rPr>
            </w:pPr>
            <w:r w:rsidRPr="00BE63B4">
              <w:rPr>
                <w:b/>
              </w:rPr>
              <w:t>Rozsah</w:t>
            </w:r>
          </w:p>
        </w:tc>
        <w:tc>
          <w:tcPr>
            <w:tcW w:w="3258" w:type="dxa"/>
          </w:tcPr>
          <w:p w14:paraId="6C27A179" w14:textId="77777777" w:rsidR="00A46C50" w:rsidRPr="00BE63B4" w:rsidRDefault="00A46C50" w:rsidP="00A46C50">
            <w:r>
              <w:t>1</w:t>
            </w:r>
            <w:r w:rsidRPr="00BE63B4">
              <w:t>. ročník</w:t>
            </w:r>
          </w:p>
        </w:tc>
        <w:tc>
          <w:tcPr>
            <w:tcW w:w="804" w:type="dxa"/>
            <w:shd w:val="clear" w:color="auto" w:fill="F7CAAC"/>
          </w:tcPr>
          <w:p w14:paraId="476A7FB0" w14:textId="77777777" w:rsidR="00A46C50" w:rsidRPr="00BE63B4" w:rsidRDefault="00A46C50" w:rsidP="00A46C50">
            <w:pPr>
              <w:rPr>
                <w:b/>
              </w:rPr>
            </w:pPr>
            <w:r w:rsidRPr="00BE63B4">
              <w:rPr>
                <w:b/>
              </w:rPr>
              <w:t>týdnů</w:t>
            </w:r>
          </w:p>
        </w:tc>
        <w:tc>
          <w:tcPr>
            <w:tcW w:w="1406" w:type="dxa"/>
          </w:tcPr>
          <w:p w14:paraId="5BB16FF5" w14:textId="77777777" w:rsidR="00A46C50" w:rsidRPr="00BE63B4" w:rsidRDefault="00A46C50" w:rsidP="00A46C50">
            <w:r>
              <w:t>3</w:t>
            </w:r>
          </w:p>
        </w:tc>
        <w:tc>
          <w:tcPr>
            <w:tcW w:w="709" w:type="dxa"/>
            <w:shd w:val="clear" w:color="auto" w:fill="F7CAAC"/>
          </w:tcPr>
          <w:p w14:paraId="4120EEDC" w14:textId="77777777" w:rsidR="00A46C50" w:rsidRPr="00BE63B4" w:rsidRDefault="00A46C50" w:rsidP="00A46C50">
            <w:pPr>
              <w:rPr>
                <w:b/>
              </w:rPr>
            </w:pPr>
            <w:r w:rsidRPr="00BE63B4">
              <w:rPr>
                <w:b/>
              </w:rPr>
              <w:t>hodin</w:t>
            </w:r>
          </w:p>
        </w:tc>
        <w:tc>
          <w:tcPr>
            <w:tcW w:w="2551" w:type="dxa"/>
          </w:tcPr>
          <w:p w14:paraId="27783422" w14:textId="77777777" w:rsidR="00A46C50" w:rsidRPr="00BE63B4" w:rsidRDefault="00A46C50" w:rsidP="00A46C50">
            <w:r>
              <w:t>120</w:t>
            </w:r>
          </w:p>
        </w:tc>
      </w:tr>
      <w:tr w:rsidR="00A46C50" w:rsidRPr="00BE63B4" w14:paraId="61408F4E" w14:textId="77777777" w:rsidTr="006D6C61">
        <w:tc>
          <w:tcPr>
            <w:tcW w:w="1086" w:type="dxa"/>
            <w:shd w:val="clear" w:color="auto" w:fill="F7CAAC"/>
          </w:tcPr>
          <w:p w14:paraId="1DAC7CA1" w14:textId="77777777" w:rsidR="00A46C50" w:rsidRPr="00BE63B4" w:rsidRDefault="00A46C50" w:rsidP="00A46C50">
            <w:pPr>
              <w:rPr>
                <w:b/>
              </w:rPr>
            </w:pPr>
            <w:r w:rsidRPr="00BE63B4">
              <w:rPr>
                <w:b/>
              </w:rPr>
              <w:t>Rozsah</w:t>
            </w:r>
          </w:p>
        </w:tc>
        <w:tc>
          <w:tcPr>
            <w:tcW w:w="3258" w:type="dxa"/>
          </w:tcPr>
          <w:p w14:paraId="7D35E548" w14:textId="77777777" w:rsidR="00A46C50" w:rsidRPr="00BE63B4" w:rsidRDefault="00A46C50" w:rsidP="00A46C50">
            <w:r>
              <w:t>2</w:t>
            </w:r>
            <w:r w:rsidRPr="00BE63B4">
              <w:t xml:space="preserve">. ročník </w:t>
            </w:r>
          </w:p>
        </w:tc>
        <w:tc>
          <w:tcPr>
            <w:tcW w:w="804" w:type="dxa"/>
            <w:shd w:val="clear" w:color="auto" w:fill="F7CAAC"/>
          </w:tcPr>
          <w:p w14:paraId="17A9EF39" w14:textId="77777777" w:rsidR="00A46C50" w:rsidRPr="00BE63B4" w:rsidRDefault="00A46C50" w:rsidP="00A46C50">
            <w:pPr>
              <w:rPr>
                <w:b/>
              </w:rPr>
            </w:pPr>
            <w:r w:rsidRPr="00BE63B4">
              <w:rPr>
                <w:b/>
              </w:rPr>
              <w:t>týdnů</w:t>
            </w:r>
          </w:p>
        </w:tc>
        <w:tc>
          <w:tcPr>
            <w:tcW w:w="1406" w:type="dxa"/>
          </w:tcPr>
          <w:p w14:paraId="6D4B1F1E" w14:textId="77777777" w:rsidR="00A46C50" w:rsidRPr="00BE63B4" w:rsidRDefault="00A46C50" w:rsidP="00A46C50">
            <w:r>
              <w:t>3</w:t>
            </w:r>
          </w:p>
        </w:tc>
        <w:tc>
          <w:tcPr>
            <w:tcW w:w="709" w:type="dxa"/>
            <w:shd w:val="clear" w:color="auto" w:fill="F7CAAC"/>
          </w:tcPr>
          <w:p w14:paraId="75F5B1B0" w14:textId="77777777" w:rsidR="00A46C50" w:rsidRPr="00BE63B4" w:rsidRDefault="00A46C50" w:rsidP="00A46C50">
            <w:pPr>
              <w:rPr>
                <w:b/>
              </w:rPr>
            </w:pPr>
            <w:r w:rsidRPr="00BE63B4">
              <w:rPr>
                <w:b/>
              </w:rPr>
              <w:t>hodin</w:t>
            </w:r>
          </w:p>
        </w:tc>
        <w:tc>
          <w:tcPr>
            <w:tcW w:w="2551" w:type="dxa"/>
          </w:tcPr>
          <w:p w14:paraId="6DAEAD70" w14:textId="77777777" w:rsidR="00A46C50" w:rsidRPr="00BE63B4" w:rsidRDefault="00A46C50" w:rsidP="00A46C50">
            <w:r>
              <w:t>120</w:t>
            </w:r>
          </w:p>
        </w:tc>
      </w:tr>
      <w:tr w:rsidR="00A46C50" w:rsidRPr="00BE63B4" w14:paraId="00180C57" w14:textId="77777777" w:rsidTr="006D6C61">
        <w:tc>
          <w:tcPr>
            <w:tcW w:w="1086" w:type="dxa"/>
            <w:shd w:val="clear" w:color="auto" w:fill="F7CAAC"/>
          </w:tcPr>
          <w:p w14:paraId="04C699A7" w14:textId="77777777" w:rsidR="00A46C50" w:rsidRPr="00BE63B4" w:rsidRDefault="00A46C50" w:rsidP="00A46C50">
            <w:pPr>
              <w:rPr>
                <w:b/>
              </w:rPr>
            </w:pPr>
            <w:r w:rsidRPr="00BE63B4">
              <w:rPr>
                <w:b/>
              </w:rPr>
              <w:t xml:space="preserve">Rozsah </w:t>
            </w:r>
          </w:p>
        </w:tc>
        <w:tc>
          <w:tcPr>
            <w:tcW w:w="3258" w:type="dxa"/>
          </w:tcPr>
          <w:p w14:paraId="520147E0" w14:textId="77777777" w:rsidR="00A46C50" w:rsidRPr="00BE63B4" w:rsidRDefault="00A46C50" w:rsidP="00A46C50">
            <w:r>
              <w:t>1</w:t>
            </w:r>
            <w:r w:rsidRPr="00BE63B4">
              <w:t xml:space="preserve">. ročník (formou </w:t>
            </w:r>
            <w:r>
              <w:t>terénní praxe</w:t>
            </w:r>
            <w:r w:rsidRPr="00BE63B4">
              <w:t>)</w:t>
            </w:r>
          </w:p>
        </w:tc>
        <w:tc>
          <w:tcPr>
            <w:tcW w:w="804" w:type="dxa"/>
            <w:shd w:val="clear" w:color="auto" w:fill="F7CAAC"/>
          </w:tcPr>
          <w:p w14:paraId="162F3CA9" w14:textId="77777777" w:rsidR="00A46C50" w:rsidRPr="00BE63B4" w:rsidRDefault="00A46C50" w:rsidP="00A46C50">
            <w:pPr>
              <w:rPr>
                <w:b/>
              </w:rPr>
            </w:pPr>
            <w:r w:rsidRPr="00BE63B4">
              <w:rPr>
                <w:b/>
              </w:rPr>
              <w:t>týdnů</w:t>
            </w:r>
          </w:p>
        </w:tc>
        <w:tc>
          <w:tcPr>
            <w:tcW w:w="1406" w:type="dxa"/>
          </w:tcPr>
          <w:p w14:paraId="2D36E288" w14:textId="77777777" w:rsidR="00A46C50" w:rsidRPr="00BE63B4" w:rsidRDefault="00A46C50" w:rsidP="00A46C50">
            <w:r w:rsidRPr="00BE63B4">
              <w:t>1</w:t>
            </w:r>
          </w:p>
        </w:tc>
        <w:tc>
          <w:tcPr>
            <w:tcW w:w="709" w:type="dxa"/>
            <w:shd w:val="clear" w:color="auto" w:fill="F7CAAC"/>
          </w:tcPr>
          <w:p w14:paraId="2D9D4BA8" w14:textId="77777777" w:rsidR="00A46C50" w:rsidRPr="00BE63B4" w:rsidRDefault="00A46C50" w:rsidP="00A46C50">
            <w:pPr>
              <w:rPr>
                <w:b/>
              </w:rPr>
            </w:pPr>
            <w:r>
              <w:rPr>
                <w:b/>
              </w:rPr>
              <w:t>hodin</w:t>
            </w:r>
          </w:p>
        </w:tc>
        <w:tc>
          <w:tcPr>
            <w:tcW w:w="2551" w:type="dxa"/>
          </w:tcPr>
          <w:p w14:paraId="066C341E" w14:textId="77777777" w:rsidR="00A46C50" w:rsidRPr="00BE63B4" w:rsidRDefault="00A46C50" w:rsidP="00A46C50">
            <w:r>
              <w:t>2</w:t>
            </w:r>
            <w:r w:rsidRPr="00BE63B4">
              <w:t>0</w:t>
            </w:r>
          </w:p>
        </w:tc>
      </w:tr>
      <w:tr w:rsidR="00A46C50" w:rsidRPr="00BE63B4" w14:paraId="5F4EBDF1" w14:textId="77777777" w:rsidTr="006D6C61">
        <w:tc>
          <w:tcPr>
            <w:tcW w:w="7263" w:type="dxa"/>
            <w:gridSpan w:val="5"/>
            <w:shd w:val="clear" w:color="auto" w:fill="F7CAAC"/>
          </w:tcPr>
          <w:p w14:paraId="359E03E1" w14:textId="77777777" w:rsidR="00A46C50" w:rsidRPr="00BE63B4" w:rsidRDefault="00A46C50" w:rsidP="00A46C50">
            <w:pPr>
              <w:rPr>
                <w:b/>
              </w:rPr>
            </w:pPr>
            <w:r w:rsidRPr="00BE63B4">
              <w:rPr>
                <w:b/>
              </w:rPr>
              <w:t>Přehled pracovišť, na kterých má být praxe uskutečňována</w:t>
            </w:r>
          </w:p>
        </w:tc>
        <w:tc>
          <w:tcPr>
            <w:tcW w:w="2551" w:type="dxa"/>
            <w:shd w:val="clear" w:color="auto" w:fill="F7CAAC"/>
          </w:tcPr>
          <w:p w14:paraId="0A0790E8" w14:textId="77777777" w:rsidR="00A46C50" w:rsidRPr="00BE63B4" w:rsidRDefault="00A46C50" w:rsidP="00A46C50">
            <w:pPr>
              <w:rPr>
                <w:b/>
              </w:rPr>
            </w:pPr>
            <w:r w:rsidRPr="00BE63B4">
              <w:rPr>
                <w:b/>
              </w:rPr>
              <w:t>Smluvně zajištěno</w:t>
            </w:r>
          </w:p>
        </w:tc>
      </w:tr>
      <w:tr w:rsidR="00D11582" w:rsidRPr="00BE63B4" w14:paraId="4B9FA7FA" w14:textId="77777777" w:rsidTr="006D6C61">
        <w:trPr>
          <w:trHeight w:val="227"/>
        </w:trPr>
        <w:tc>
          <w:tcPr>
            <w:tcW w:w="7263" w:type="dxa"/>
            <w:gridSpan w:val="5"/>
            <w:vAlign w:val="bottom"/>
          </w:tcPr>
          <w:p w14:paraId="6AD9A016" w14:textId="59B9746E" w:rsidR="00D11582" w:rsidRPr="00BE63B4" w:rsidRDefault="00D11582" w:rsidP="00D11582">
            <w:r>
              <w:rPr>
                <w:lang w:eastAsia="en-US"/>
              </w:rPr>
              <w:t>1.Valašská dílna s.r.o.</w:t>
            </w:r>
          </w:p>
        </w:tc>
        <w:tc>
          <w:tcPr>
            <w:tcW w:w="2551" w:type="dxa"/>
            <w:vAlign w:val="bottom"/>
          </w:tcPr>
          <w:p w14:paraId="39DF6E85" w14:textId="3B01A481" w:rsidR="00D11582" w:rsidRPr="00BE63B4" w:rsidRDefault="00D11582" w:rsidP="00D11582">
            <w:r>
              <w:t>ano</w:t>
            </w:r>
          </w:p>
        </w:tc>
      </w:tr>
      <w:tr w:rsidR="00D11582" w:rsidRPr="00BE63B4" w14:paraId="6796765C" w14:textId="77777777" w:rsidTr="006D6C61">
        <w:trPr>
          <w:trHeight w:val="227"/>
        </w:trPr>
        <w:tc>
          <w:tcPr>
            <w:tcW w:w="7263" w:type="dxa"/>
            <w:gridSpan w:val="5"/>
            <w:vAlign w:val="bottom"/>
          </w:tcPr>
          <w:p w14:paraId="46FBFC7C" w14:textId="51AB854C" w:rsidR="00D11582" w:rsidRPr="00BE63B4" w:rsidRDefault="00D11582" w:rsidP="00D11582">
            <w:r>
              <w:rPr>
                <w:lang w:eastAsia="en-US"/>
              </w:rPr>
              <w:t>AGROTEC a.s.</w:t>
            </w:r>
          </w:p>
        </w:tc>
        <w:tc>
          <w:tcPr>
            <w:tcW w:w="2551" w:type="dxa"/>
            <w:vAlign w:val="bottom"/>
          </w:tcPr>
          <w:p w14:paraId="4C11F2A5" w14:textId="1791DBD7" w:rsidR="00D11582" w:rsidRPr="00BE63B4" w:rsidRDefault="00D11582" w:rsidP="00D11582">
            <w:r>
              <w:t>ano</w:t>
            </w:r>
          </w:p>
        </w:tc>
      </w:tr>
      <w:tr w:rsidR="00700EB4" w:rsidRPr="00BE63B4" w14:paraId="33B6EC6F" w14:textId="77777777" w:rsidTr="006D6C61">
        <w:trPr>
          <w:trHeight w:val="227"/>
        </w:trPr>
        <w:tc>
          <w:tcPr>
            <w:tcW w:w="7263" w:type="dxa"/>
            <w:gridSpan w:val="5"/>
            <w:vAlign w:val="bottom"/>
          </w:tcPr>
          <w:p w14:paraId="1247A022" w14:textId="78265F46" w:rsidR="00700EB4" w:rsidRPr="00BE63B4" w:rsidRDefault="00700EB4" w:rsidP="00700EB4">
            <w:r>
              <w:rPr>
                <w:lang w:eastAsia="en-US"/>
              </w:rPr>
              <w:t>Envipor s.r.o.</w:t>
            </w:r>
          </w:p>
        </w:tc>
        <w:tc>
          <w:tcPr>
            <w:tcW w:w="2551" w:type="dxa"/>
            <w:vAlign w:val="bottom"/>
          </w:tcPr>
          <w:p w14:paraId="60D703BA" w14:textId="7321FF5B" w:rsidR="00700EB4" w:rsidRPr="00BE63B4" w:rsidRDefault="00700EB4" w:rsidP="00700EB4">
            <w:r>
              <w:t>ano</w:t>
            </w:r>
          </w:p>
        </w:tc>
      </w:tr>
      <w:tr w:rsidR="00700EB4" w:rsidRPr="00BE63B4" w14:paraId="2F99817D" w14:textId="77777777" w:rsidTr="006D6C61">
        <w:trPr>
          <w:trHeight w:val="227"/>
        </w:trPr>
        <w:tc>
          <w:tcPr>
            <w:tcW w:w="7263" w:type="dxa"/>
            <w:gridSpan w:val="5"/>
            <w:vAlign w:val="bottom"/>
          </w:tcPr>
          <w:p w14:paraId="0B992D74" w14:textId="5A012BCF" w:rsidR="00700EB4" w:rsidRPr="00BE63B4" w:rsidRDefault="00700EB4" w:rsidP="00700EB4">
            <w:r>
              <w:rPr>
                <w:lang w:eastAsia="en-US"/>
              </w:rPr>
              <w:t>Hnutí DUHA</w:t>
            </w:r>
          </w:p>
        </w:tc>
        <w:tc>
          <w:tcPr>
            <w:tcW w:w="2551" w:type="dxa"/>
            <w:vAlign w:val="bottom"/>
          </w:tcPr>
          <w:p w14:paraId="0E71676D" w14:textId="79FA8454" w:rsidR="00700EB4" w:rsidRPr="00BE63B4" w:rsidRDefault="00700EB4" w:rsidP="00700EB4">
            <w:r>
              <w:t>ano</w:t>
            </w:r>
          </w:p>
        </w:tc>
      </w:tr>
      <w:tr w:rsidR="00700EB4" w14:paraId="04E06C45" w14:textId="77777777" w:rsidTr="006D6C61">
        <w:trPr>
          <w:trHeight w:val="227"/>
        </w:trPr>
        <w:tc>
          <w:tcPr>
            <w:tcW w:w="7263" w:type="dxa"/>
            <w:gridSpan w:val="5"/>
            <w:vAlign w:val="bottom"/>
          </w:tcPr>
          <w:p w14:paraId="2F09576D" w14:textId="0925AFB1" w:rsidR="00700EB4" w:rsidRPr="004C6F5A" w:rsidRDefault="00700EB4" w:rsidP="00700EB4">
            <w:r>
              <w:rPr>
                <w:lang w:eastAsia="en-US"/>
              </w:rPr>
              <w:t>PIGMENTUM s.r.o.</w:t>
            </w:r>
          </w:p>
        </w:tc>
        <w:tc>
          <w:tcPr>
            <w:tcW w:w="2551" w:type="dxa"/>
            <w:vAlign w:val="bottom"/>
          </w:tcPr>
          <w:p w14:paraId="146BC139" w14:textId="05D1C271" w:rsidR="00700EB4" w:rsidRDefault="00700EB4" w:rsidP="00700EB4">
            <w:r>
              <w:t>ano</w:t>
            </w:r>
          </w:p>
        </w:tc>
      </w:tr>
      <w:tr w:rsidR="00700EB4" w14:paraId="018029C1" w14:textId="77777777" w:rsidTr="006D6C61">
        <w:trPr>
          <w:trHeight w:val="227"/>
        </w:trPr>
        <w:tc>
          <w:tcPr>
            <w:tcW w:w="7263" w:type="dxa"/>
            <w:gridSpan w:val="5"/>
            <w:vAlign w:val="bottom"/>
          </w:tcPr>
          <w:p w14:paraId="30A64E43" w14:textId="5B1D11CF" w:rsidR="00700EB4" w:rsidRPr="004C6F5A" w:rsidRDefault="00700EB4" w:rsidP="00700EB4">
            <w:r>
              <w:rPr>
                <w:lang w:eastAsia="en-US"/>
              </w:rPr>
              <w:t>Plastikářský klastr z.s.</w:t>
            </w:r>
          </w:p>
        </w:tc>
        <w:tc>
          <w:tcPr>
            <w:tcW w:w="2551" w:type="dxa"/>
            <w:vAlign w:val="bottom"/>
          </w:tcPr>
          <w:p w14:paraId="771526D8" w14:textId="05412B36" w:rsidR="00700EB4" w:rsidRDefault="00700EB4" w:rsidP="00700EB4">
            <w:r>
              <w:t>ano</w:t>
            </w:r>
          </w:p>
        </w:tc>
      </w:tr>
      <w:tr w:rsidR="00700EB4" w14:paraId="61B84E8D" w14:textId="77777777" w:rsidTr="006D6C61">
        <w:trPr>
          <w:trHeight w:val="227"/>
        </w:trPr>
        <w:tc>
          <w:tcPr>
            <w:tcW w:w="7263" w:type="dxa"/>
            <w:gridSpan w:val="5"/>
            <w:vAlign w:val="bottom"/>
          </w:tcPr>
          <w:p w14:paraId="2CCE7934" w14:textId="5CAB82A7" w:rsidR="00700EB4" w:rsidRPr="004C6F5A" w:rsidRDefault="00700EB4" w:rsidP="00700EB4">
            <w:r>
              <w:rPr>
                <w:lang w:eastAsia="en-US"/>
              </w:rPr>
              <w:t>ROKOSPOL a.s.</w:t>
            </w:r>
          </w:p>
        </w:tc>
        <w:tc>
          <w:tcPr>
            <w:tcW w:w="2551" w:type="dxa"/>
            <w:vAlign w:val="bottom"/>
          </w:tcPr>
          <w:p w14:paraId="080C7A31" w14:textId="3AC01DE1" w:rsidR="00700EB4" w:rsidRDefault="00700EB4" w:rsidP="00700EB4">
            <w:r>
              <w:t>ano</w:t>
            </w:r>
          </w:p>
        </w:tc>
      </w:tr>
      <w:tr w:rsidR="00700EB4" w14:paraId="35168635" w14:textId="77777777" w:rsidTr="006D6C61">
        <w:trPr>
          <w:trHeight w:val="227"/>
        </w:trPr>
        <w:tc>
          <w:tcPr>
            <w:tcW w:w="7263" w:type="dxa"/>
            <w:gridSpan w:val="5"/>
            <w:vAlign w:val="bottom"/>
          </w:tcPr>
          <w:p w14:paraId="76AA67E0" w14:textId="6F336922" w:rsidR="00700EB4" w:rsidRPr="004C6F5A" w:rsidRDefault="00700EB4" w:rsidP="00700EB4">
            <w:r>
              <w:rPr>
                <w:color w:val="000000"/>
              </w:rPr>
              <w:t>Smart City Innovations Institut, z.ú.</w:t>
            </w:r>
          </w:p>
        </w:tc>
        <w:tc>
          <w:tcPr>
            <w:tcW w:w="2551" w:type="dxa"/>
            <w:vAlign w:val="bottom"/>
          </w:tcPr>
          <w:p w14:paraId="025FED12" w14:textId="22554101" w:rsidR="00700EB4" w:rsidRDefault="00700EB4" w:rsidP="00700EB4">
            <w:r>
              <w:t>ano</w:t>
            </w:r>
          </w:p>
        </w:tc>
      </w:tr>
      <w:tr w:rsidR="00700EB4" w14:paraId="13356272" w14:textId="77777777" w:rsidTr="006D6C61">
        <w:trPr>
          <w:trHeight w:val="227"/>
        </w:trPr>
        <w:tc>
          <w:tcPr>
            <w:tcW w:w="7263" w:type="dxa"/>
            <w:gridSpan w:val="5"/>
            <w:vAlign w:val="bottom"/>
          </w:tcPr>
          <w:p w14:paraId="3C2781B6" w14:textId="212AF92D" w:rsidR="00700EB4" w:rsidRPr="00D11582" w:rsidRDefault="00700EB4" w:rsidP="00700EB4">
            <w:pPr>
              <w:rPr>
                <w:color w:val="000000"/>
              </w:rPr>
            </w:pPr>
            <w:r>
              <w:rPr>
                <w:lang w:eastAsia="en-US"/>
              </w:rPr>
              <w:t>TESSEA ČR, z.s.</w:t>
            </w:r>
          </w:p>
        </w:tc>
        <w:tc>
          <w:tcPr>
            <w:tcW w:w="2551" w:type="dxa"/>
            <w:vAlign w:val="bottom"/>
          </w:tcPr>
          <w:p w14:paraId="52A80785" w14:textId="08A5FC8E" w:rsidR="00700EB4" w:rsidRDefault="00700EB4" w:rsidP="00700EB4">
            <w:r>
              <w:t>ano</w:t>
            </w:r>
          </w:p>
        </w:tc>
      </w:tr>
      <w:tr w:rsidR="00700EB4" w14:paraId="69F704BF" w14:textId="77777777" w:rsidTr="006D6C61">
        <w:tc>
          <w:tcPr>
            <w:tcW w:w="7263" w:type="dxa"/>
            <w:gridSpan w:val="5"/>
            <w:vAlign w:val="bottom"/>
          </w:tcPr>
          <w:p w14:paraId="020E5CD3" w14:textId="67D098EB" w:rsidR="00700EB4" w:rsidRPr="004C6F5A" w:rsidRDefault="00700EB4" w:rsidP="00700EB4">
            <w:r>
              <w:rPr>
                <w:color w:val="000000"/>
              </w:rPr>
              <w:t>Krajská hospodářská komora Zlínského kraje</w:t>
            </w:r>
          </w:p>
        </w:tc>
        <w:tc>
          <w:tcPr>
            <w:tcW w:w="2551" w:type="dxa"/>
            <w:vAlign w:val="bottom"/>
          </w:tcPr>
          <w:p w14:paraId="7C0BC0F9" w14:textId="48875CB1" w:rsidR="00700EB4" w:rsidRDefault="00700EB4" w:rsidP="00700EB4">
            <w:r>
              <w:t>p</w:t>
            </w:r>
            <w:r w:rsidRPr="000E180C">
              <w:t>rojednáno, čeká na podpis</w:t>
            </w:r>
          </w:p>
        </w:tc>
      </w:tr>
      <w:tr w:rsidR="00700EB4" w14:paraId="34A12CFC" w14:textId="77777777" w:rsidTr="006D6C61">
        <w:tc>
          <w:tcPr>
            <w:tcW w:w="7263" w:type="dxa"/>
            <w:gridSpan w:val="5"/>
          </w:tcPr>
          <w:p w14:paraId="447E00B5" w14:textId="77777777" w:rsidR="00700EB4" w:rsidRPr="004C6F5A" w:rsidRDefault="00700EB4" w:rsidP="00700EB4"/>
        </w:tc>
        <w:tc>
          <w:tcPr>
            <w:tcW w:w="2551" w:type="dxa"/>
          </w:tcPr>
          <w:p w14:paraId="30EDFA1E" w14:textId="77777777" w:rsidR="00700EB4" w:rsidRDefault="00700EB4" w:rsidP="00700EB4"/>
        </w:tc>
      </w:tr>
      <w:tr w:rsidR="00700EB4" w14:paraId="3F6F1F60" w14:textId="77777777" w:rsidTr="006D6C61">
        <w:tc>
          <w:tcPr>
            <w:tcW w:w="7263" w:type="dxa"/>
            <w:gridSpan w:val="5"/>
            <w:vAlign w:val="bottom"/>
          </w:tcPr>
          <w:p w14:paraId="2647A274" w14:textId="7846B266" w:rsidR="00700EB4" w:rsidRPr="004C6F5A" w:rsidRDefault="00700EB4" w:rsidP="00700EB4"/>
        </w:tc>
        <w:tc>
          <w:tcPr>
            <w:tcW w:w="2551" w:type="dxa"/>
            <w:vAlign w:val="bottom"/>
          </w:tcPr>
          <w:p w14:paraId="25300CFD" w14:textId="6702FA3C" w:rsidR="00700EB4" w:rsidRDefault="00700EB4" w:rsidP="00700EB4"/>
        </w:tc>
      </w:tr>
      <w:tr w:rsidR="00700EB4" w14:paraId="7EE94955" w14:textId="77777777" w:rsidTr="006D6C61">
        <w:tc>
          <w:tcPr>
            <w:tcW w:w="7263" w:type="dxa"/>
            <w:gridSpan w:val="5"/>
            <w:vAlign w:val="bottom"/>
          </w:tcPr>
          <w:p w14:paraId="25137B12" w14:textId="16587A24" w:rsidR="00700EB4" w:rsidRPr="004C6F5A" w:rsidRDefault="00700EB4" w:rsidP="00700EB4"/>
        </w:tc>
        <w:tc>
          <w:tcPr>
            <w:tcW w:w="2551" w:type="dxa"/>
            <w:vAlign w:val="bottom"/>
          </w:tcPr>
          <w:p w14:paraId="7765292B" w14:textId="4B36F4C1" w:rsidR="00700EB4" w:rsidRDefault="00700EB4" w:rsidP="00700EB4"/>
        </w:tc>
      </w:tr>
      <w:tr w:rsidR="00700EB4" w14:paraId="0877939F" w14:textId="77777777" w:rsidTr="006D6C61">
        <w:tc>
          <w:tcPr>
            <w:tcW w:w="7263" w:type="dxa"/>
            <w:gridSpan w:val="5"/>
            <w:vAlign w:val="bottom"/>
          </w:tcPr>
          <w:p w14:paraId="1A1187B6" w14:textId="131CEA55" w:rsidR="00700EB4" w:rsidRPr="00F96F03" w:rsidRDefault="00700EB4" w:rsidP="00700EB4"/>
        </w:tc>
        <w:tc>
          <w:tcPr>
            <w:tcW w:w="2551" w:type="dxa"/>
            <w:vAlign w:val="bottom"/>
          </w:tcPr>
          <w:p w14:paraId="2D9000B3" w14:textId="2708AE8C" w:rsidR="00700EB4" w:rsidRDefault="00700EB4" w:rsidP="00700EB4"/>
        </w:tc>
      </w:tr>
      <w:tr w:rsidR="00700EB4" w14:paraId="0B15779B" w14:textId="77777777" w:rsidTr="006D6C61">
        <w:tc>
          <w:tcPr>
            <w:tcW w:w="7263" w:type="dxa"/>
            <w:gridSpan w:val="5"/>
            <w:vAlign w:val="bottom"/>
          </w:tcPr>
          <w:p w14:paraId="6E66DDE7" w14:textId="6016051B" w:rsidR="00700EB4" w:rsidRPr="00F96F03" w:rsidRDefault="00700EB4" w:rsidP="00700EB4"/>
        </w:tc>
        <w:tc>
          <w:tcPr>
            <w:tcW w:w="2551" w:type="dxa"/>
            <w:vAlign w:val="bottom"/>
          </w:tcPr>
          <w:p w14:paraId="7B5BC806" w14:textId="76922803" w:rsidR="00700EB4" w:rsidRDefault="00700EB4" w:rsidP="00700EB4"/>
        </w:tc>
      </w:tr>
      <w:tr w:rsidR="00700EB4" w14:paraId="5B42BFC3" w14:textId="77777777" w:rsidTr="006D6C61">
        <w:tc>
          <w:tcPr>
            <w:tcW w:w="7263" w:type="dxa"/>
            <w:gridSpan w:val="5"/>
          </w:tcPr>
          <w:p w14:paraId="519A3EAA" w14:textId="77777777" w:rsidR="00700EB4" w:rsidRPr="00F96F03" w:rsidRDefault="00700EB4" w:rsidP="00700EB4"/>
        </w:tc>
        <w:tc>
          <w:tcPr>
            <w:tcW w:w="2551" w:type="dxa"/>
          </w:tcPr>
          <w:p w14:paraId="2562D2EE" w14:textId="77777777" w:rsidR="00700EB4" w:rsidRDefault="00700EB4" w:rsidP="00700EB4"/>
        </w:tc>
      </w:tr>
      <w:tr w:rsidR="00700EB4" w14:paraId="7549A3C4" w14:textId="77777777" w:rsidTr="006D6C61">
        <w:trPr>
          <w:trHeight w:val="307"/>
        </w:trPr>
        <w:tc>
          <w:tcPr>
            <w:tcW w:w="7263" w:type="dxa"/>
            <w:gridSpan w:val="5"/>
          </w:tcPr>
          <w:p w14:paraId="2AC38ABC" w14:textId="77777777" w:rsidR="00700EB4" w:rsidRPr="00F96F03" w:rsidRDefault="00700EB4" w:rsidP="00700EB4"/>
        </w:tc>
        <w:tc>
          <w:tcPr>
            <w:tcW w:w="2551" w:type="dxa"/>
          </w:tcPr>
          <w:p w14:paraId="2AAE218B" w14:textId="2B074E60" w:rsidR="00700EB4" w:rsidRDefault="00700EB4" w:rsidP="00700EB4"/>
        </w:tc>
      </w:tr>
      <w:tr w:rsidR="00700EB4" w:rsidRPr="00BE63B4" w14:paraId="518CCA84" w14:textId="77777777" w:rsidTr="006D6C61">
        <w:tc>
          <w:tcPr>
            <w:tcW w:w="9814" w:type="dxa"/>
            <w:gridSpan w:val="6"/>
            <w:shd w:val="clear" w:color="auto" w:fill="F7CAAC"/>
          </w:tcPr>
          <w:p w14:paraId="251C80FA" w14:textId="77777777" w:rsidR="00700EB4" w:rsidRPr="00BE63B4" w:rsidRDefault="00700EB4" w:rsidP="00700EB4">
            <w:r w:rsidRPr="00BE63B4">
              <w:rPr>
                <w:b/>
              </w:rPr>
              <w:t>Zajištění odborné praxe v cizím jazyce (u studijních programů uskutečňovaných v cizím jazyce)</w:t>
            </w:r>
          </w:p>
        </w:tc>
      </w:tr>
      <w:tr w:rsidR="00700EB4" w:rsidRPr="00BE63B4" w14:paraId="7BFA3B87" w14:textId="77777777" w:rsidTr="006D6C61">
        <w:trPr>
          <w:trHeight w:val="1452"/>
        </w:trPr>
        <w:tc>
          <w:tcPr>
            <w:tcW w:w="9814" w:type="dxa"/>
            <w:gridSpan w:val="6"/>
          </w:tcPr>
          <w:p w14:paraId="2141FFAC" w14:textId="77777777" w:rsidR="00700EB4" w:rsidRPr="00BE63B4" w:rsidRDefault="00700EB4" w:rsidP="00700EB4"/>
        </w:tc>
      </w:tr>
    </w:tbl>
    <w:p w14:paraId="370CD449" w14:textId="49CAA646" w:rsidR="00A46C50" w:rsidRDefault="00A46C50"/>
    <w:p w14:paraId="7E59AB8F" w14:textId="51178EE0" w:rsidR="00A46C50" w:rsidRDefault="00A46C50"/>
    <w:p w14:paraId="0FD10005" w14:textId="5FFA6EB8" w:rsidR="00A46C50" w:rsidRDefault="00A46C50"/>
    <w:p w14:paraId="25767DCF" w14:textId="4DC5366E" w:rsidR="00A46C50" w:rsidRDefault="00A46C50"/>
    <w:p w14:paraId="56270636" w14:textId="32263B55" w:rsidR="00A46C50" w:rsidRDefault="00A46C50"/>
    <w:p w14:paraId="7FBEED10" w14:textId="5A998010" w:rsidR="00A46C50" w:rsidRDefault="00A46C50"/>
    <w:p w14:paraId="51278A39" w14:textId="65923A14" w:rsidR="00C10C15" w:rsidRDefault="00C10C15" w:rsidP="00C10C15">
      <w:pPr>
        <w:spacing w:before="240" w:after="120"/>
        <w:jc w:val="center"/>
        <w:rPr>
          <w:b/>
          <w:sz w:val="40"/>
        </w:rPr>
      </w:pPr>
    </w:p>
    <w:p w14:paraId="35CB06D4" w14:textId="48D1CCA1" w:rsidR="00AF50D8" w:rsidRDefault="00AF50D8" w:rsidP="00C10C15">
      <w:pPr>
        <w:spacing w:before="240" w:after="120"/>
        <w:jc w:val="center"/>
        <w:rPr>
          <w:b/>
          <w:sz w:val="40"/>
        </w:rPr>
      </w:pPr>
    </w:p>
    <w:p w14:paraId="33A41F9F" w14:textId="3A5DD627" w:rsidR="00AF50D8" w:rsidRDefault="00AF50D8" w:rsidP="00C10C15">
      <w:pPr>
        <w:spacing w:before="240" w:after="120"/>
        <w:jc w:val="center"/>
        <w:rPr>
          <w:b/>
          <w:sz w:val="40"/>
        </w:rPr>
      </w:pPr>
    </w:p>
    <w:p w14:paraId="3CED6345" w14:textId="77777777" w:rsidR="00AF50D8" w:rsidRDefault="00AF50D8" w:rsidP="00C10C15">
      <w:pPr>
        <w:spacing w:before="240" w:after="120"/>
        <w:jc w:val="center"/>
        <w:rPr>
          <w:b/>
          <w:sz w:val="40"/>
        </w:rPr>
      </w:pPr>
    </w:p>
    <w:p w14:paraId="74EE8545" w14:textId="77777777" w:rsidR="00C10C15" w:rsidRDefault="00C10C15" w:rsidP="00C10C15">
      <w:pPr>
        <w:spacing w:before="240" w:after="120"/>
        <w:jc w:val="center"/>
        <w:rPr>
          <w:b/>
          <w:sz w:val="40"/>
        </w:rPr>
      </w:pPr>
    </w:p>
    <w:p w14:paraId="7D7B9CBA" w14:textId="77777777" w:rsidR="00C10C15" w:rsidRDefault="00C10C15" w:rsidP="00C10C15">
      <w:pPr>
        <w:spacing w:before="240" w:after="120" w:line="360" w:lineRule="auto"/>
        <w:jc w:val="center"/>
        <w:rPr>
          <w:rFonts w:ascii="Calibri" w:hAnsi="Calibri"/>
          <w:b/>
          <w:sz w:val="52"/>
        </w:rPr>
      </w:pPr>
      <w:r w:rsidRPr="00EF1503">
        <w:rPr>
          <w:rFonts w:ascii="Calibri" w:hAnsi="Calibri"/>
          <w:b/>
          <w:sz w:val="52"/>
        </w:rPr>
        <w:t xml:space="preserve">Personální struktura studijního programu </w:t>
      </w:r>
      <w:r>
        <w:rPr>
          <w:rFonts w:ascii="Calibri" w:hAnsi="Calibri"/>
          <w:b/>
          <w:sz w:val="52"/>
        </w:rPr>
        <w:t>Management udržitelného rozvoje</w:t>
      </w:r>
    </w:p>
    <w:p w14:paraId="0A3884BC" w14:textId="77777777" w:rsidR="00C10C15" w:rsidRDefault="00C10C15" w:rsidP="00C10C15">
      <w:pPr>
        <w:spacing w:before="240" w:after="120" w:line="360" w:lineRule="auto"/>
        <w:jc w:val="center"/>
        <w:rPr>
          <w:rFonts w:ascii="Calibri" w:hAnsi="Calibri"/>
          <w:b/>
          <w:sz w:val="52"/>
        </w:rPr>
      </w:pPr>
    </w:p>
    <w:p w14:paraId="3548C8D6" w14:textId="77777777" w:rsidR="00C10C15" w:rsidRPr="00EF1503" w:rsidRDefault="00C10C15" w:rsidP="00C10C15">
      <w:pPr>
        <w:spacing w:before="240" w:after="120" w:line="360" w:lineRule="auto"/>
        <w:jc w:val="center"/>
        <w:rPr>
          <w:rFonts w:ascii="Calibri" w:hAnsi="Calibri"/>
          <w:b/>
          <w:sz w:val="52"/>
        </w:rPr>
      </w:pPr>
    </w:p>
    <w:p w14:paraId="444D777C" w14:textId="77777777" w:rsidR="00C10C15" w:rsidRDefault="00C10C15" w:rsidP="00C10C15">
      <w:pPr>
        <w:spacing w:before="120" w:after="120"/>
        <w:jc w:val="center"/>
        <w:rPr>
          <w:rFonts w:ascii="Calibri" w:hAnsi="Calibri" w:cs="Calibri"/>
          <w:i/>
        </w:rPr>
      </w:pPr>
    </w:p>
    <w:p w14:paraId="6AED9D4C" w14:textId="77777777" w:rsidR="00C10C15" w:rsidRDefault="00C10C15" w:rsidP="00C10C15">
      <w:pPr>
        <w:spacing w:before="120" w:after="120"/>
        <w:jc w:val="center"/>
        <w:rPr>
          <w:rFonts w:ascii="Calibri" w:hAnsi="Calibri" w:cs="Calibri"/>
          <w:i/>
        </w:rPr>
      </w:pPr>
    </w:p>
    <w:p w14:paraId="38B850DD" w14:textId="77777777" w:rsidR="00C10C15" w:rsidRDefault="00C10C15" w:rsidP="00C10C15">
      <w:pPr>
        <w:spacing w:before="120" w:after="120"/>
        <w:jc w:val="center"/>
        <w:rPr>
          <w:rFonts w:ascii="Calibri" w:hAnsi="Calibri" w:cs="Calibri"/>
          <w:i/>
        </w:rPr>
      </w:pPr>
    </w:p>
    <w:p w14:paraId="120309A0" w14:textId="77777777" w:rsidR="00C10C15" w:rsidRDefault="00C10C15" w:rsidP="00C10C15">
      <w:pPr>
        <w:spacing w:before="120" w:after="120"/>
        <w:jc w:val="center"/>
        <w:rPr>
          <w:rFonts w:ascii="Calibri" w:hAnsi="Calibri" w:cs="Calibri"/>
          <w:i/>
        </w:rPr>
      </w:pPr>
    </w:p>
    <w:p w14:paraId="199502B7" w14:textId="77777777" w:rsidR="00C10C15" w:rsidRDefault="00C10C15" w:rsidP="00C10C15">
      <w:pPr>
        <w:spacing w:before="120" w:after="120"/>
        <w:jc w:val="center"/>
        <w:rPr>
          <w:rFonts w:ascii="Calibri" w:hAnsi="Calibri" w:cs="Calibri"/>
          <w:i/>
        </w:rPr>
      </w:pPr>
    </w:p>
    <w:p w14:paraId="0495D3D1" w14:textId="77777777" w:rsidR="00C10C15" w:rsidRDefault="00C10C15" w:rsidP="00C10C15">
      <w:pPr>
        <w:spacing w:before="120" w:after="120"/>
        <w:jc w:val="center"/>
        <w:rPr>
          <w:rFonts w:ascii="Calibri" w:hAnsi="Calibri" w:cs="Calibri"/>
          <w:i/>
        </w:rPr>
      </w:pPr>
    </w:p>
    <w:p w14:paraId="02EBA849" w14:textId="77777777" w:rsidR="00C10C15" w:rsidRDefault="00C10C15" w:rsidP="00C10C15">
      <w:pPr>
        <w:spacing w:before="120" w:after="120"/>
        <w:jc w:val="center"/>
        <w:rPr>
          <w:rFonts w:ascii="Calibri" w:hAnsi="Calibri" w:cs="Calibri"/>
          <w:i/>
        </w:rPr>
      </w:pPr>
    </w:p>
    <w:p w14:paraId="25A3A434" w14:textId="77777777" w:rsidR="00C10C15" w:rsidRDefault="00C10C15" w:rsidP="00C10C15">
      <w:pPr>
        <w:spacing w:before="120" w:after="120"/>
        <w:jc w:val="center"/>
        <w:rPr>
          <w:rFonts w:ascii="Calibri" w:hAnsi="Calibri" w:cs="Calibri"/>
          <w:i/>
        </w:rPr>
      </w:pPr>
    </w:p>
    <w:p w14:paraId="11DF34C4" w14:textId="77777777" w:rsidR="00C10C15" w:rsidRDefault="00C10C15" w:rsidP="00C10C15">
      <w:pPr>
        <w:spacing w:before="120" w:after="120"/>
        <w:jc w:val="center"/>
        <w:rPr>
          <w:rFonts w:ascii="Calibri" w:hAnsi="Calibri" w:cs="Calibri"/>
          <w:i/>
        </w:rPr>
      </w:pPr>
    </w:p>
    <w:p w14:paraId="3AF7ED77" w14:textId="77777777" w:rsidR="00C10C15" w:rsidRDefault="00C10C15" w:rsidP="00C10C15">
      <w:pPr>
        <w:spacing w:before="120" w:after="120"/>
        <w:jc w:val="center"/>
        <w:rPr>
          <w:rFonts w:ascii="Calibri" w:hAnsi="Calibri" w:cs="Calibri"/>
          <w:i/>
        </w:rPr>
      </w:pPr>
    </w:p>
    <w:p w14:paraId="545DB2CA" w14:textId="77777777" w:rsidR="00C10C15" w:rsidRDefault="00C10C15" w:rsidP="00C10C15">
      <w:pPr>
        <w:spacing w:before="120" w:after="120"/>
        <w:jc w:val="center"/>
        <w:rPr>
          <w:rFonts w:ascii="Calibri" w:hAnsi="Calibri" w:cs="Calibri"/>
          <w:i/>
        </w:rPr>
      </w:pPr>
    </w:p>
    <w:p w14:paraId="29A0D0F1" w14:textId="77777777" w:rsidR="00C10C15" w:rsidRDefault="00C10C15" w:rsidP="00C10C15">
      <w:pPr>
        <w:spacing w:before="120" w:after="120"/>
        <w:jc w:val="center"/>
        <w:rPr>
          <w:rFonts w:ascii="Calibri" w:hAnsi="Calibri" w:cs="Calibri"/>
          <w:i/>
        </w:rPr>
      </w:pPr>
    </w:p>
    <w:p w14:paraId="197C7410" w14:textId="77777777" w:rsidR="00C10C15" w:rsidRDefault="00C10C15" w:rsidP="00C10C15">
      <w:pPr>
        <w:spacing w:before="120" w:after="120"/>
        <w:jc w:val="center"/>
        <w:rPr>
          <w:rFonts w:ascii="Calibri" w:hAnsi="Calibri" w:cs="Calibri"/>
          <w:i/>
        </w:rPr>
      </w:pPr>
    </w:p>
    <w:p w14:paraId="567D3A5D" w14:textId="77777777" w:rsidR="00C10C15" w:rsidRDefault="00C10C15" w:rsidP="00C10C15">
      <w:pPr>
        <w:spacing w:before="120" w:after="120"/>
        <w:jc w:val="center"/>
        <w:rPr>
          <w:rFonts w:ascii="Calibri" w:hAnsi="Calibri" w:cs="Calibri"/>
          <w:i/>
        </w:rPr>
      </w:pPr>
    </w:p>
    <w:p w14:paraId="1D34F69A"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C10C15" w:rsidRPr="00F460AF" w14:paraId="29A146AD" w14:textId="77777777" w:rsidTr="00AF50D8">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D17BDED" w14:textId="77777777" w:rsidR="00C10C15" w:rsidRPr="0061337E" w:rsidRDefault="00C10C15" w:rsidP="00AF50D8">
            <w:pPr>
              <w:jc w:val="center"/>
              <w:rPr>
                <w:b/>
                <w:color w:val="000000"/>
              </w:rPr>
            </w:pPr>
            <w:r w:rsidRPr="0061337E">
              <w:rPr>
                <w:b/>
                <w:color w:val="000000"/>
              </w:rPr>
              <w:lastRenderedPageBreak/>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2DDEB23" w14:textId="77777777" w:rsidR="00C10C15" w:rsidRPr="0061337E" w:rsidRDefault="00C10C15" w:rsidP="00AF50D8">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69286D6" w14:textId="77777777" w:rsidR="00C10C15" w:rsidRPr="0061337E" w:rsidRDefault="00C10C15" w:rsidP="00AF50D8">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E4BB9DF" w14:textId="77777777" w:rsidR="00C10C15" w:rsidRPr="0061337E" w:rsidRDefault="00C10C15" w:rsidP="00AF50D8">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A26A335" w14:textId="77777777" w:rsidR="00C10C15" w:rsidRPr="0061337E" w:rsidRDefault="00C10C15" w:rsidP="00AF50D8">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67502A8D" w14:textId="77777777" w:rsidR="00C10C15" w:rsidRPr="0061337E" w:rsidRDefault="00C10C15" w:rsidP="00AF50D8">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097D5E8F" w14:textId="77777777" w:rsidR="00C10C15" w:rsidRPr="0061337E" w:rsidRDefault="00C10C15" w:rsidP="00AF50D8">
            <w:pPr>
              <w:jc w:val="center"/>
              <w:rPr>
                <w:b/>
                <w:color w:val="000000"/>
              </w:rPr>
            </w:pPr>
            <w:r w:rsidRPr="0061337E">
              <w:rPr>
                <w:b/>
                <w:color w:val="000000"/>
              </w:rPr>
              <w:t>Odborník z praxe</w:t>
            </w:r>
          </w:p>
        </w:tc>
      </w:tr>
      <w:tr w:rsidR="00C10C15" w:rsidRPr="00F460AF" w14:paraId="484CFE46" w14:textId="77777777" w:rsidTr="00560E40">
        <w:trPr>
          <w:trHeight w:val="283"/>
        </w:trPr>
        <w:tc>
          <w:tcPr>
            <w:tcW w:w="2003" w:type="dxa"/>
            <w:tcBorders>
              <w:top w:val="single" w:sz="12" w:space="0" w:color="auto"/>
              <w:left w:val="single" w:sz="12" w:space="0" w:color="auto"/>
              <w:bottom w:val="single" w:sz="4" w:space="0" w:color="auto"/>
              <w:right w:val="single" w:sz="4" w:space="0" w:color="auto"/>
            </w:tcBorders>
            <w:shd w:val="clear" w:color="auto" w:fill="auto"/>
            <w:vAlign w:val="bottom"/>
            <w:hideMark/>
          </w:tcPr>
          <w:p w14:paraId="2B213390" w14:textId="77777777" w:rsidR="00C10C15" w:rsidRPr="0061337E" w:rsidRDefault="00C10C15" w:rsidP="00CD1860">
            <w:pPr>
              <w:rPr>
                <w:color w:val="000000"/>
              </w:rPr>
            </w:pPr>
            <w:r w:rsidRPr="0061337E">
              <w:rPr>
                <w:color w:val="000000"/>
              </w:rPr>
              <w:t>Adam</w:t>
            </w:r>
          </w:p>
        </w:tc>
        <w:tc>
          <w:tcPr>
            <w:tcW w:w="1007" w:type="dxa"/>
            <w:tcBorders>
              <w:top w:val="single" w:sz="12" w:space="0" w:color="auto"/>
              <w:left w:val="nil"/>
              <w:bottom w:val="single" w:sz="4" w:space="0" w:color="auto"/>
              <w:right w:val="single" w:sz="4" w:space="0" w:color="auto"/>
            </w:tcBorders>
            <w:shd w:val="clear" w:color="auto" w:fill="auto"/>
            <w:vAlign w:val="bottom"/>
            <w:hideMark/>
          </w:tcPr>
          <w:p w14:paraId="33C3F78D" w14:textId="77777777" w:rsidR="00C10C15" w:rsidRPr="0061337E" w:rsidRDefault="00C10C15" w:rsidP="00CD1860">
            <w:pPr>
              <w:rPr>
                <w:color w:val="000000"/>
              </w:rPr>
            </w:pPr>
            <w:r w:rsidRPr="0061337E">
              <w:rPr>
                <w:color w:val="000000"/>
              </w:rPr>
              <w:t>Matyáš</w:t>
            </w:r>
          </w:p>
        </w:tc>
        <w:tc>
          <w:tcPr>
            <w:tcW w:w="1633" w:type="dxa"/>
            <w:tcBorders>
              <w:top w:val="single" w:sz="12" w:space="0" w:color="auto"/>
              <w:left w:val="nil"/>
              <w:bottom w:val="single" w:sz="4" w:space="0" w:color="auto"/>
              <w:right w:val="single" w:sz="4" w:space="0" w:color="auto"/>
            </w:tcBorders>
            <w:shd w:val="clear" w:color="auto" w:fill="auto"/>
            <w:vAlign w:val="bottom"/>
            <w:hideMark/>
          </w:tcPr>
          <w:p w14:paraId="7FFCA6B3" w14:textId="77777777" w:rsidR="00C10C15" w:rsidRPr="0061337E" w:rsidRDefault="00C10C15" w:rsidP="00CD1860">
            <w:pPr>
              <w:rPr>
                <w:color w:val="000000"/>
              </w:rPr>
            </w:pPr>
            <w:r w:rsidRPr="0061337E">
              <w:rPr>
                <w:color w:val="000000"/>
              </w:rPr>
              <w:t>Mgr. Ph.D.</w:t>
            </w:r>
          </w:p>
        </w:tc>
        <w:tc>
          <w:tcPr>
            <w:tcW w:w="1196" w:type="dxa"/>
            <w:tcBorders>
              <w:top w:val="single" w:sz="12" w:space="0" w:color="auto"/>
              <w:left w:val="nil"/>
              <w:bottom w:val="single" w:sz="4" w:space="0" w:color="auto"/>
              <w:right w:val="single" w:sz="4" w:space="0" w:color="auto"/>
            </w:tcBorders>
            <w:shd w:val="clear" w:color="auto" w:fill="auto"/>
            <w:vAlign w:val="bottom"/>
            <w:hideMark/>
          </w:tcPr>
          <w:p w14:paraId="1A941000" w14:textId="77777777" w:rsidR="00C10C15" w:rsidRPr="0061337E" w:rsidRDefault="00C10C15" w:rsidP="00CD1860">
            <w:pPr>
              <w:rPr>
                <w:color w:val="000000"/>
              </w:rPr>
            </w:pPr>
            <w:r w:rsidRPr="0061337E">
              <w:rPr>
                <w:color w:val="000000"/>
              </w:rPr>
              <w:t>PP 1,0 do 12/2025</w:t>
            </w:r>
          </w:p>
        </w:tc>
        <w:tc>
          <w:tcPr>
            <w:tcW w:w="1146" w:type="dxa"/>
            <w:tcBorders>
              <w:top w:val="single" w:sz="12" w:space="0" w:color="auto"/>
              <w:left w:val="nil"/>
              <w:bottom w:val="single" w:sz="4" w:space="0" w:color="auto"/>
              <w:right w:val="single" w:sz="4" w:space="0" w:color="auto"/>
            </w:tcBorders>
            <w:shd w:val="clear" w:color="auto" w:fill="auto"/>
            <w:vAlign w:val="bottom"/>
            <w:hideMark/>
          </w:tcPr>
          <w:p w14:paraId="3D3683ED" w14:textId="77777777" w:rsidR="00C10C15" w:rsidRPr="0061337E" w:rsidRDefault="00C10C15" w:rsidP="00CD1860">
            <w:pPr>
              <w:rPr>
                <w:color w:val="000000"/>
              </w:rPr>
            </w:pPr>
            <w:r w:rsidRPr="0061337E">
              <w:rPr>
                <w:color w:val="000000"/>
              </w:rPr>
              <w:t> </w:t>
            </w:r>
          </w:p>
        </w:tc>
        <w:tc>
          <w:tcPr>
            <w:tcW w:w="1229" w:type="dxa"/>
            <w:tcBorders>
              <w:top w:val="single" w:sz="12" w:space="0" w:color="auto"/>
              <w:left w:val="nil"/>
              <w:bottom w:val="single" w:sz="4" w:space="0" w:color="auto"/>
              <w:right w:val="single" w:sz="4" w:space="0" w:color="auto"/>
            </w:tcBorders>
            <w:shd w:val="clear" w:color="auto" w:fill="auto"/>
            <w:vAlign w:val="bottom"/>
            <w:hideMark/>
          </w:tcPr>
          <w:p w14:paraId="6F6FF037" w14:textId="77777777" w:rsidR="00C10C15" w:rsidRPr="0061337E" w:rsidRDefault="00C10C15" w:rsidP="00AF50D8">
            <w:pPr>
              <w:jc w:val="center"/>
              <w:rPr>
                <w:color w:val="000000"/>
              </w:rPr>
            </w:pPr>
            <w:r w:rsidRPr="0061337E">
              <w:rPr>
                <w:color w:val="000000"/>
              </w:rPr>
              <w:t>PZ</w:t>
            </w:r>
          </w:p>
        </w:tc>
        <w:tc>
          <w:tcPr>
            <w:tcW w:w="985" w:type="dxa"/>
            <w:tcBorders>
              <w:top w:val="single" w:sz="12" w:space="0" w:color="auto"/>
              <w:left w:val="nil"/>
              <w:bottom w:val="single" w:sz="4" w:space="0" w:color="auto"/>
              <w:right w:val="single" w:sz="12" w:space="0" w:color="auto"/>
            </w:tcBorders>
            <w:shd w:val="clear" w:color="auto" w:fill="auto"/>
            <w:vAlign w:val="bottom"/>
            <w:hideMark/>
          </w:tcPr>
          <w:p w14:paraId="345F5502" w14:textId="7120C92B" w:rsidR="00C10C15" w:rsidRPr="0061337E" w:rsidRDefault="00C10C15" w:rsidP="00AF50D8">
            <w:pPr>
              <w:jc w:val="center"/>
              <w:rPr>
                <w:color w:val="000000"/>
              </w:rPr>
            </w:pPr>
          </w:p>
        </w:tc>
      </w:tr>
      <w:tr w:rsidR="00C10C15" w:rsidRPr="00F460AF" w14:paraId="48488FA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C3A762" w14:textId="77777777" w:rsidR="00C10C15" w:rsidRPr="0061337E" w:rsidRDefault="00C10C15" w:rsidP="00CD1860">
            <w:pPr>
              <w:rPr>
                <w:color w:val="000000"/>
              </w:rPr>
            </w:pPr>
            <w:r w:rsidRPr="0061337E">
              <w:rPr>
                <w:color w:val="000000"/>
              </w:rPr>
              <w:t>Barešová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8F94048" w14:textId="77777777" w:rsidR="00C10C15" w:rsidRPr="0061337E" w:rsidRDefault="00C10C15" w:rsidP="00CD1860">
            <w:pPr>
              <w:rPr>
                <w:color w:val="000000"/>
              </w:rPr>
            </w:pPr>
            <w:r w:rsidRPr="0061337E">
              <w:rPr>
                <w:color w:val="000000"/>
              </w:rPr>
              <w:t>Petra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5D23D04A" w14:textId="77777777" w:rsidR="00C10C15" w:rsidRPr="0061337E" w:rsidRDefault="00C10C15" w:rsidP="00CD1860">
            <w:pPr>
              <w:rPr>
                <w:color w:val="000000"/>
              </w:rPr>
            </w:pPr>
            <w:r w:rsidRPr="0061337E">
              <w:rPr>
                <w:color w:val="000000"/>
              </w:rPr>
              <w:t>Ing. BA (Hons),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1FA8152" w14:textId="76809E62" w:rsidR="00C10C15" w:rsidRPr="0061337E" w:rsidRDefault="00C10C15" w:rsidP="00CD1860">
            <w:pPr>
              <w:rPr>
                <w:color w:val="000000"/>
              </w:rPr>
            </w:pPr>
            <w:r w:rsidRPr="0061337E">
              <w:rPr>
                <w:color w:val="000000"/>
              </w:rPr>
              <w:t>PP 1,0 do 12/202</w:t>
            </w:r>
            <w:r w:rsidR="00497F59">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24009D8" w14:textId="0F60EDFD" w:rsidR="00C10C15" w:rsidRPr="0061337E" w:rsidRDefault="00C10C15" w:rsidP="00CD1860">
            <w:pPr>
              <w:rPr>
                <w:color w:val="000000"/>
              </w:rPr>
            </w:pPr>
            <w:r w:rsidRPr="0061337E">
              <w:rPr>
                <w:color w:val="000000"/>
              </w:rPr>
              <w:t>PP 1,0 do 12/202</w:t>
            </w:r>
            <w:r w:rsidR="00497F59">
              <w:rPr>
                <w:color w:val="000000"/>
              </w:rPr>
              <w:t>6</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DC68241" w14:textId="11D26358"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37FC8D6" w14:textId="4F39F006" w:rsidR="00C10C15" w:rsidRPr="0061337E" w:rsidRDefault="00C10C15" w:rsidP="00AF50D8">
            <w:pPr>
              <w:jc w:val="center"/>
              <w:rPr>
                <w:color w:val="000000"/>
              </w:rPr>
            </w:pPr>
          </w:p>
        </w:tc>
      </w:tr>
      <w:tr w:rsidR="00C10C15" w:rsidRPr="00F460AF" w14:paraId="07239FA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2BD1387" w14:textId="77777777" w:rsidR="00C10C15" w:rsidRPr="0061337E" w:rsidRDefault="00C10C15" w:rsidP="00CD1860">
            <w:pPr>
              <w:rPr>
                <w:color w:val="000000"/>
              </w:rPr>
            </w:pPr>
            <w:r w:rsidRPr="0061337E">
              <w:rPr>
                <w:color w:val="000000"/>
              </w:rPr>
              <w:t>Bejtkovský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AA2EB8C"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7333AF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369FF2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46E6AD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B0479C4" w14:textId="7CB9F3D6"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5C023A1" w14:textId="04CC5AE6" w:rsidR="00C10C15" w:rsidRPr="0061337E" w:rsidRDefault="00C10C15" w:rsidP="00AF50D8">
            <w:pPr>
              <w:jc w:val="center"/>
              <w:rPr>
                <w:color w:val="000000"/>
              </w:rPr>
            </w:pPr>
          </w:p>
        </w:tc>
      </w:tr>
      <w:tr w:rsidR="00C10C15" w:rsidRPr="00F460AF" w14:paraId="2E1294F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CB053B4" w14:textId="77777777" w:rsidR="00C10C15" w:rsidRPr="0061337E" w:rsidRDefault="00C10C15" w:rsidP="00CD1860">
            <w:pPr>
              <w:rPr>
                <w:color w:val="000000"/>
              </w:rPr>
            </w:pPr>
            <w:r w:rsidRPr="0061337E">
              <w:rPr>
                <w:color w:val="000000"/>
              </w:rPr>
              <w:t>Briš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3882DA2" w14:textId="77777777" w:rsidR="00C10C15" w:rsidRPr="0061337E" w:rsidRDefault="00C10C15" w:rsidP="00CD1860">
            <w:pPr>
              <w:rPr>
                <w:color w:val="000000"/>
              </w:rPr>
            </w:pPr>
            <w:r w:rsidRPr="0061337E">
              <w:rPr>
                <w:color w:val="000000"/>
              </w:rPr>
              <w:t xml:space="preserve">Petr </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A4B6276"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90D3510"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AB98BBE"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B32C532" w14:textId="2EC7CA4D"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5C412D0" w14:textId="41A8ADE9" w:rsidR="00C10C15" w:rsidRPr="0061337E" w:rsidRDefault="00C10C15" w:rsidP="00AF50D8">
            <w:pPr>
              <w:jc w:val="center"/>
              <w:rPr>
                <w:color w:val="000000"/>
              </w:rPr>
            </w:pPr>
          </w:p>
        </w:tc>
      </w:tr>
      <w:tr w:rsidR="00C10C15" w:rsidRPr="00F460AF" w14:paraId="6F5F493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E8EA86" w14:textId="77777777" w:rsidR="00C10C15" w:rsidRPr="0061337E" w:rsidRDefault="00C10C15" w:rsidP="00CD1860">
            <w:pPr>
              <w:rPr>
                <w:color w:val="000000"/>
              </w:rPr>
            </w:pPr>
            <w:r w:rsidRPr="0061337E">
              <w:rPr>
                <w:color w:val="000000"/>
              </w:rPr>
              <w:t>Dohnalová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79CBA8" w14:textId="77777777" w:rsidR="00C10C15" w:rsidRPr="0061337E" w:rsidRDefault="00C10C15" w:rsidP="00CD186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686AF9E"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80C1417"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26BB270"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A944BB"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BEB62A" w14:textId="7F24977C" w:rsidR="00C10C15" w:rsidRPr="0061337E" w:rsidRDefault="00C10C15" w:rsidP="00AF50D8">
            <w:pPr>
              <w:jc w:val="center"/>
              <w:rPr>
                <w:color w:val="000000"/>
              </w:rPr>
            </w:pPr>
          </w:p>
        </w:tc>
      </w:tr>
      <w:tr w:rsidR="00C10C15" w:rsidRPr="00F460AF" w14:paraId="1291A983"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899D26" w14:textId="77777777" w:rsidR="00C10C15" w:rsidRPr="0061337E" w:rsidRDefault="00C10C15" w:rsidP="00CD1860">
            <w:pPr>
              <w:rPr>
                <w:color w:val="000000"/>
              </w:rPr>
            </w:pPr>
            <w:r w:rsidRPr="0061337E">
              <w:rPr>
                <w:color w:val="000000"/>
              </w:rPr>
              <w:t>Domincová Bergerová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B5E9B89" w14:textId="77777777" w:rsidR="00C10C15" w:rsidRPr="0061337E" w:rsidRDefault="00C10C15" w:rsidP="00CD1860">
            <w:pPr>
              <w:rPr>
                <w:color w:val="000000"/>
              </w:rPr>
            </w:pPr>
            <w:r w:rsidRPr="0061337E">
              <w:rPr>
                <w:color w:val="000000"/>
              </w:rPr>
              <w:t>Eva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781C3B6" w14:textId="77777777" w:rsidR="00C10C15" w:rsidRPr="0061337E" w:rsidRDefault="00C10C15" w:rsidP="00CD1860">
            <w:pPr>
              <w:rPr>
                <w:color w:val="000000"/>
              </w:rPr>
            </w:pPr>
            <w:r w:rsidRPr="0061337E">
              <w:rPr>
                <w:color w:val="000000"/>
              </w:rPr>
              <w:t>RNDr.,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3E218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2989D4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D72602" w14:textId="39D47A1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FD9D372" w14:textId="275BA822" w:rsidR="00C10C15" w:rsidRPr="0061337E" w:rsidRDefault="00C10C15" w:rsidP="00AF50D8">
            <w:pPr>
              <w:jc w:val="center"/>
              <w:rPr>
                <w:color w:val="000000"/>
              </w:rPr>
            </w:pPr>
          </w:p>
        </w:tc>
      </w:tr>
      <w:tr w:rsidR="00C10C15" w:rsidRPr="00F460AF" w14:paraId="369059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565BC2D" w14:textId="77777777" w:rsidR="00C10C15" w:rsidRPr="0061337E" w:rsidRDefault="00C10C15" w:rsidP="00CD1860">
            <w:pPr>
              <w:rPr>
                <w:color w:val="000000"/>
              </w:rPr>
            </w:pPr>
            <w:r w:rsidRPr="0061337E">
              <w:rPr>
                <w:color w:val="000000"/>
              </w:rPr>
              <w:t>Hurajová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5AF105E7" w14:textId="77777777" w:rsidR="00C10C15" w:rsidRPr="0061337E" w:rsidRDefault="00C10C15" w:rsidP="00CD1860">
            <w:pPr>
              <w:rPr>
                <w:color w:val="000000"/>
              </w:rPr>
            </w:pPr>
            <w:r w:rsidRPr="0061337E">
              <w:rPr>
                <w:color w:val="000000"/>
              </w:rPr>
              <w:t>Anna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B7C5CFC"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D08293C" w14:textId="027A65A5" w:rsidR="00C10C15" w:rsidRPr="0061337E" w:rsidRDefault="00560E40" w:rsidP="00CD1860">
            <w:pPr>
              <w:rPr>
                <w:color w:val="000000"/>
              </w:rPr>
            </w:pPr>
            <w:r>
              <w:rPr>
                <w:color w:val="000000"/>
              </w:rPr>
              <w:t>PP</w:t>
            </w:r>
            <w:r w:rsidR="00C10C15" w:rsidRPr="0061337E">
              <w:rPr>
                <w:color w:val="000000"/>
              </w:rPr>
              <w:t xml:space="preserve"> 0,75 do 6/202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D2295AC"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D4CE24" w14:textId="62D488B1"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F4E8B7" w14:textId="0E8CE2BD" w:rsidR="00C10C15" w:rsidRPr="0061337E" w:rsidRDefault="00C10C15" w:rsidP="00AF50D8">
            <w:pPr>
              <w:jc w:val="center"/>
              <w:rPr>
                <w:color w:val="000000"/>
              </w:rPr>
            </w:pPr>
          </w:p>
        </w:tc>
      </w:tr>
      <w:tr w:rsidR="00C10C15" w:rsidRPr="00F460AF" w14:paraId="56FCD2E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AC06CE5" w14:textId="77777777" w:rsidR="00C10C15" w:rsidRPr="0061337E" w:rsidRDefault="00C10C15" w:rsidP="00CD1860">
            <w:pPr>
              <w:rPr>
                <w:color w:val="000000"/>
              </w:rPr>
            </w:pPr>
            <w:r w:rsidRPr="0061337E">
              <w:rPr>
                <w:color w:val="000000"/>
              </w:rPr>
              <w:t>Chovancová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E648F" w14:textId="77777777" w:rsidR="00C10C15" w:rsidRPr="0061337E" w:rsidRDefault="00C10C15" w:rsidP="00CD1860">
            <w:pPr>
              <w:rPr>
                <w:color w:val="000000"/>
              </w:rPr>
            </w:pPr>
            <w:r w:rsidRPr="0061337E">
              <w:rPr>
                <w:color w:val="000000"/>
              </w:rPr>
              <w:t>Miloslava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00493D8" w14:textId="77777777" w:rsidR="00C10C15" w:rsidRPr="0061337E" w:rsidRDefault="00C10C15" w:rsidP="00CD1860">
            <w:pPr>
              <w:rPr>
                <w:color w:val="000000"/>
              </w:rPr>
            </w:pPr>
            <w:r w:rsidRPr="0061337E">
              <w:rPr>
                <w:color w:val="000000"/>
              </w:rPr>
              <w:t xml:space="preserve">doc. Ing. CSc.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AA8B3C4"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5052811"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DEE10D" w14:textId="77777777" w:rsidR="00C10C15" w:rsidRPr="0061337E" w:rsidRDefault="00C10C15" w:rsidP="00AF50D8">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E6C977F" w14:textId="4DE31A37" w:rsidR="00C10C15" w:rsidRPr="0061337E" w:rsidRDefault="00C10C15" w:rsidP="00AF50D8">
            <w:pPr>
              <w:jc w:val="center"/>
              <w:rPr>
                <w:color w:val="000000"/>
              </w:rPr>
            </w:pPr>
          </w:p>
        </w:tc>
      </w:tr>
      <w:tr w:rsidR="00C10C15" w:rsidRPr="00F460AF" w14:paraId="657D03CA" w14:textId="77777777" w:rsidTr="00560E40">
        <w:trPr>
          <w:trHeight w:val="346"/>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9D66252" w14:textId="77777777" w:rsidR="00C10C15" w:rsidRPr="0061337E" w:rsidRDefault="00C10C15" w:rsidP="00CD1860">
            <w:pPr>
              <w:rPr>
                <w:color w:val="000000"/>
              </w:rPr>
            </w:pPr>
            <w:r w:rsidRPr="0061337E">
              <w:rPr>
                <w:color w:val="000000"/>
              </w:rPr>
              <w:t>Kovářová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6B16A" w14:textId="77777777" w:rsidR="00C10C15" w:rsidRPr="0061337E" w:rsidRDefault="00C10C15" w:rsidP="00CD1860">
            <w:pPr>
              <w:rPr>
                <w:color w:val="000000"/>
              </w:rPr>
            </w:pPr>
            <w:r w:rsidRPr="0061337E">
              <w:rPr>
                <w:color w:val="000000"/>
              </w:rPr>
              <w:t>Miroslava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A51103E" w14:textId="77777777" w:rsidR="00C10C15" w:rsidRPr="0061337E" w:rsidRDefault="00C10C15" w:rsidP="00CD1860">
            <w:pPr>
              <w:rPr>
                <w:color w:val="000000"/>
              </w:rPr>
            </w:pPr>
            <w:r w:rsidRPr="0061337E">
              <w:rPr>
                <w:color w:val="000000"/>
              </w:rPr>
              <w:t>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8E11B" w14:textId="4C3A6763"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10A6B2"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8D7C4FE" w14:textId="4D44F1F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8AD254E" w14:textId="69047443" w:rsidR="00C10C15" w:rsidRPr="0061337E" w:rsidRDefault="00C10C15" w:rsidP="00AF50D8">
            <w:pPr>
              <w:jc w:val="center"/>
              <w:rPr>
                <w:color w:val="000000"/>
              </w:rPr>
            </w:pPr>
          </w:p>
        </w:tc>
      </w:tr>
      <w:tr w:rsidR="00C10C15" w:rsidRPr="00F460AF" w14:paraId="5B3958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8075027" w14:textId="77777777" w:rsidR="00C10C15" w:rsidRPr="0061337E" w:rsidRDefault="00C10C15" w:rsidP="00CD1860">
            <w:pPr>
              <w:rPr>
                <w:color w:val="000000"/>
              </w:rPr>
            </w:pPr>
            <w:r w:rsidRPr="0061337E">
              <w:rPr>
                <w:color w:val="000000"/>
              </w:rPr>
              <w:t>Kramoliš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B9A8DA2" w14:textId="77777777" w:rsidR="00C10C15" w:rsidRPr="0061337E" w:rsidRDefault="00C10C15" w:rsidP="00CD1860">
            <w:pPr>
              <w:rPr>
                <w:color w:val="000000"/>
              </w:rPr>
            </w:pPr>
            <w:r w:rsidRPr="0061337E">
              <w:rPr>
                <w:color w:val="000000"/>
              </w:rPr>
              <w:t>Jan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33852CD" w14:textId="77777777" w:rsidR="00C10C15" w:rsidRPr="0061337E" w:rsidRDefault="00C10C15" w:rsidP="00CD1860">
            <w:pPr>
              <w:rPr>
                <w:color w:val="000000"/>
              </w:rPr>
            </w:pPr>
            <w:r w:rsidRPr="0061337E">
              <w:rPr>
                <w:color w:val="000000"/>
              </w:rPr>
              <w:t>doc. Mgr.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2CD38DE"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60B97E8"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5CF717A" w14:textId="6AED2A1E"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2413920" w14:textId="2775C3CD" w:rsidR="00C10C15" w:rsidRPr="0061337E" w:rsidRDefault="00C10C15" w:rsidP="00AF50D8">
            <w:pPr>
              <w:jc w:val="center"/>
              <w:rPr>
                <w:color w:val="000000"/>
              </w:rPr>
            </w:pPr>
          </w:p>
        </w:tc>
      </w:tr>
      <w:tr w:rsidR="00C10C15" w:rsidRPr="00F460AF" w14:paraId="63A6EEE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FFDC86" w14:textId="77777777" w:rsidR="00C10C15" w:rsidRPr="0061337E" w:rsidRDefault="00C10C15" w:rsidP="00CD1860">
            <w:pPr>
              <w:rPr>
                <w:color w:val="000000"/>
              </w:rPr>
            </w:pPr>
            <w:r w:rsidRPr="0061337E">
              <w:rPr>
                <w:color w:val="000000"/>
              </w:rPr>
              <w:t>Kuřitka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FBBDA5F" w14:textId="77777777" w:rsidR="00C10C15" w:rsidRPr="0061337E" w:rsidRDefault="00C10C15" w:rsidP="00CD1860">
            <w:pPr>
              <w:rPr>
                <w:color w:val="000000"/>
              </w:rPr>
            </w:pPr>
            <w:r w:rsidRPr="0061337E">
              <w:rPr>
                <w:color w:val="000000"/>
              </w:rPr>
              <w:t>Ivo</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4B5323F" w14:textId="77777777" w:rsidR="00C10C15" w:rsidRPr="0061337E" w:rsidRDefault="00C10C15" w:rsidP="00CD1860">
            <w:pPr>
              <w:rPr>
                <w:color w:val="000000"/>
              </w:rPr>
            </w:pPr>
            <w:r w:rsidRPr="0061337E">
              <w:rPr>
                <w:color w:val="000000"/>
              </w:rPr>
              <w:t>doc. Ing. et Ing. Ph.D. et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6557C85"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3896C7CB"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B7B898C" w14:textId="6BE54F89"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D586853" w14:textId="57292039" w:rsidR="00C10C15" w:rsidRPr="0061337E" w:rsidRDefault="00C10C15" w:rsidP="00AF50D8">
            <w:pPr>
              <w:jc w:val="center"/>
              <w:rPr>
                <w:color w:val="000000"/>
              </w:rPr>
            </w:pPr>
          </w:p>
        </w:tc>
      </w:tr>
      <w:tr w:rsidR="00C10C15" w:rsidRPr="00F460AF" w14:paraId="0AC54BC9" w14:textId="77777777" w:rsidTr="00560E40">
        <w:trPr>
          <w:trHeight w:val="391"/>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628CB79" w14:textId="77777777" w:rsidR="00C10C15" w:rsidRPr="0061337E" w:rsidRDefault="00C10C15" w:rsidP="00CD1860">
            <w:pPr>
              <w:rPr>
                <w:color w:val="000000"/>
              </w:rPr>
            </w:pPr>
            <w:r w:rsidRPr="0061337E">
              <w:rPr>
                <w:color w:val="000000"/>
              </w:rPr>
              <w:t>Lehejček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6129E79" w14:textId="77777777" w:rsidR="00C10C15" w:rsidRPr="0061337E" w:rsidRDefault="00C10C15" w:rsidP="00CD1860">
            <w:pPr>
              <w:rPr>
                <w:color w:val="000000"/>
              </w:rPr>
            </w:pPr>
            <w:r w:rsidRPr="0061337E">
              <w:rPr>
                <w:color w:val="000000"/>
              </w:rPr>
              <w:t>Jiří</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5666AC" w14:textId="77777777" w:rsidR="00C10C15" w:rsidRPr="0061337E" w:rsidRDefault="00C10C15" w:rsidP="00CD1860">
            <w:pPr>
              <w:rPr>
                <w:color w:val="000000"/>
              </w:rPr>
            </w:pPr>
            <w:r w:rsidRPr="0061337E">
              <w:rPr>
                <w:color w:val="000000"/>
              </w:rPr>
              <w:t>Mgr.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4AD7861" w14:textId="647B670B" w:rsidR="00C10C15" w:rsidRPr="0061337E" w:rsidRDefault="00C10C15" w:rsidP="00CD1860">
            <w:pPr>
              <w:rPr>
                <w:color w:val="000000"/>
              </w:rPr>
            </w:pPr>
            <w:r w:rsidRPr="0061337E">
              <w:rPr>
                <w:color w:val="000000"/>
              </w:rPr>
              <w:t>PP 1,0 do 6/202</w:t>
            </w:r>
            <w:r w:rsidR="00560E40">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DEFD4F1"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64C8E1C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989E93C" w14:textId="5FC60272" w:rsidR="00C10C15" w:rsidRPr="0061337E" w:rsidRDefault="00C10C15" w:rsidP="00AF50D8">
            <w:pPr>
              <w:jc w:val="center"/>
              <w:rPr>
                <w:color w:val="000000"/>
              </w:rPr>
            </w:pPr>
          </w:p>
        </w:tc>
      </w:tr>
      <w:tr w:rsidR="00C10C15" w:rsidRPr="00F460AF" w14:paraId="5E0A33C0"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F01325F" w14:textId="77777777" w:rsidR="00C10C15" w:rsidRPr="0061337E" w:rsidRDefault="00C10C15" w:rsidP="00CD1860">
            <w:pPr>
              <w:rPr>
                <w:color w:val="000000"/>
              </w:rPr>
            </w:pPr>
            <w:r w:rsidRPr="0061337E">
              <w:rPr>
                <w:color w:val="000000"/>
              </w:rPr>
              <w:t>Machovský</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BF6528E" w14:textId="77777777" w:rsidR="00C10C15" w:rsidRPr="0061337E" w:rsidRDefault="00C10C15" w:rsidP="00CD186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3CA0F17" w14:textId="77777777" w:rsidR="00C10C15" w:rsidRPr="0061337E" w:rsidRDefault="00C10C15" w:rsidP="00CD186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9B1C8C9"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470A249" w14:textId="77777777" w:rsidR="00C10C15" w:rsidRPr="0061337E" w:rsidRDefault="00C10C15" w:rsidP="00CD186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00E8723" w14:textId="77777777" w:rsidR="00C10C15" w:rsidRPr="0061337E" w:rsidRDefault="00C10C15" w:rsidP="00AF50D8">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8632189" w14:textId="4A69E5DB" w:rsidR="00C10C15" w:rsidRPr="0061337E" w:rsidRDefault="00C10C15" w:rsidP="00AF50D8">
            <w:pPr>
              <w:jc w:val="center"/>
              <w:rPr>
                <w:color w:val="000000"/>
              </w:rPr>
            </w:pPr>
          </w:p>
        </w:tc>
      </w:tr>
      <w:tr w:rsidR="00C10C15" w:rsidRPr="00F460AF" w14:paraId="1D0C6DA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3F246E9" w14:textId="77777777" w:rsidR="00C10C15" w:rsidRPr="0061337E" w:rsidRDefault="00C10C15" w:rsidP="00CD1860">
            <w:pPr>
              <w:rPr>
                <w:color w:val="000000"/>
              </w:rPr>
            </w:pPr>
            <w:r w:rsidRPr="0061337E">
              <w:rPr>
                <w:color w:val="000000"/>
              </w:rPr>
              <w:t>Novák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0974D4E" w14:textId="77777777" w:rsidR="00C10C15" w:rsidRPr="0061337E" w:rsidRDefault="00C10C15" w:rsidP="00CD1860">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77DA26C" w14:textId="77777777" w:rsidR="00C10C15" w:rsidRPr="0061337E" w:rsidRDefault="00C10C15" w:rsidP="00CD186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9CCD118"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17E409C"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3819808" w14:textId="3ABACAAA"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DB2524E" w14:textId="2AFDA93C" w:rsidR="00C10C15" w:rsidRPr="0061337E" w:rsidRDefault="00C10C15" w:rsidP="00AF50D8">
            <w:pPr>
              <w:jc w:val="center"/>
              <w:rPr>
                <w:color w:val="000000"/>
              </w:rPr>
            </w:pPr>
          </w:p>
        </w:tc>
      </w:tr>
      <w:tr w:rsidR="00C10C15" w:rsidRPr="00F460AF" w14:paraId="56844766"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C28C4FE" w14:textId="77777777" w:rsidR="00C10C15" w:rsidRPr="0061337E" w:rsidRDefault="00C10C15" w:rsidP="00CD1860">
            <w:pPr>
              <w:rPr>
                <w:color w:val="000000"/>
              </w:rPr>
            </w:pPr>
            <w:r w:rsidRPr="0061337E">
              <w:rPr>
                <w:color w:val="000000"/>
              </w:rPr>
              <w:t>Pavelková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31A2109" w14:textId="77777777" w:rsidR="00C10C15" w:rsidRPr="0061337E" w:rsidRDefault="00C10C15" w:rsidP="00CD1860">
            <w:pPr>
              <w:rPr>
                <w:color w:val="000000"/>
              </w:rPr>
            </w:pPr>
            <w:r w:rsidRPr="0061337E">
              <w:rPr>
                <w:color w:val="000000"/>
              </w:rPr>
              <w:t>Drahomíra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C722B2A" w14:textId="77777777" w:rsidR="00C10C15" w:rsidRPr="0061337E" w:rsidRDefault="00C10C15" w:rsidP="00CD1860">
            <w:pPr>
              <w:rPr>
                <w:color w:val="000000"/>
              </w:rPr>
            </w:pPr>
            <w:r w:rsidRPr="0061337E">
              <w:rPr>
                <w:color w:val="000000"/>
              </w:rPr>
              <w:t>prof. Dr. 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2EEBC62" w14:textId="77777777" w:rsidR="00C10C15" w:rsidRPr="0061337E" w:rsidRDefault="00C10C15" w:rsidP="00CD186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BDB214" w14:textId="77777777" w:rsidR="00C10C15" w:rsidRPr="0061337E" w:rsidRDefault="00C10C15" w:rsidP="00CD186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655EC4" w14:textId="4CDED70B" w:rsidR="00C10C15" w:rsidRPr="0061337E" w:rsidRDefault="00C10C15" w:rsidP="00AF50D8">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6F16A34" w14:textId="1BEC9E22" w:rsidR="00C10C15" w:rsidRPr="0061337E" w:rsidRDefault="00C10C15" w:rsidP="00AF50D8">
            <w:pPr>
              <w:jc w:val="center"/>
              <w:rPr>
                <w:color w:val="000000"/>
              </w:rPr>
            </w:pPr>
          </w:p>
        </w:tc>
      </w:tr>
      <w:tr w:rsidR="00560E40" w:rsidRPr="00F460AF" w14:paraId="44D8ECF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5DE25AB" w14:textId="77777777" w:rsidR="00560E40" w:rsidRPr="0061337E" w:rsidRDefault="00560E40" w:rsidP="00560E40">
            <w:pPr>
              <w:rPr>
                <w:color w:val="000000"/>
              </w:rPr>
            </w:pPr>
            <w:r w:rsidRPr="0061337E">
              <w:rPr>
                <w:color w:val="000000"/>
              </w:rPr>
              <w:t>Pilík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657F3F4" w14:textId="77777777" w:rsidR="00560E40" w:rsidRPr="0061337E" w:rsidRDefault="00560E40" w:rsidP="00560E40">
            <w:pPr>
              <w:rPr>
                <w:color w:val="000000"/>
              </w:rPr>
            </w:pPr>
            <w:r w:rsidRPr="0061337E">
              <w:rPr>
                <w:color w:val="000000"/>
              </w:rPr>
              <w:t>Michal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736A185"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5DF48E7" w14:textId="204AA8B6"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FC9ABD" w14:textId="3A16A0F1"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2C90FCF"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707F86" w14:textId="18AE5017" w:rsidR="00560E40" w:rsidRPr="0061337E" w:rsidRDefault="00560E40" w:rsidP="00560E40">
            <w:pPr>
              <w:jc w:val="center"/>
              <w:rPr>
                <w:color w:val="000000"/>
              </w:rPr>
            </w:pPr>
          </w:p>
        </w:tc>
      </w:tr>
      <w:tr w:rsidR="00560E40" w:rsidRPr="00F460AF" w14:paraId="70A8E06C"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B94B319" w14:textId="77777777" w:rsidR="00560E40" w:rsidRPr="0061337E" w:rsidRDefault="00560E40" w:rsidP="00560E40">
            <w:pPr>
              <w:rPr>
                <w:color w:val="000000"/>
              </w:rPr>
            </w:pPr>
            <w:r w:rsidRPr="0061337E">
              <w:rPr>
                <w:color w:val="000000"/>
              </w:rPr>
              <w:t>Sedlařík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2A79D12" w14:textId="77777777" w:rsidR="00560E40" w:rsidRPr="0061337E" w:rsidRDefault="00560E40" w:rsidP="00560E40">
            <w:pPr>
              <w:rPr>
                <w:color w:val="000000"/>
              </w:rPr>
            </w:pPr>
            <w:r w:rsidRPr="0061337E">
              <w:rPr>
                <w:color w:val="000000"/>
              </w:rPr>
              <w:t>Vladimír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341B753"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B22A15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A93D381"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425DA59"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B36640A" w14:textId="182FD5A6" w:rsidR="00560E40" w:rsidRPr="0061337E" w:rsidRDefault="00560E40" w:rsidP="00560E40">
            <w:pPr>
              <w:jc w:val="center"/>
              <w:rPr>
                <w:color w:val="000000"/>
              </w:rPr>
            </w:pPr>
          </w:p>
        </w:tc>
      </w:tr>
      <w:tr w:rsidR="00560E40" w:rsidRPr="00F460AF" w14:paraId="0D75C921" w14:textId="77777777" w:rsidTr="00560E40">
        <w:trPr>
          <w:trHeight w:val="44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9B674C4" w14:textId="77777777" w:rsidR="00560E40" w:rsidRPr="0061337E" w:rsidRDefault="00560E40" w:rsidP="00560E40">
            <w:pPr>
              <w:rPr>
                <w:color w:val="000000"/>
              </w:rPr>
            </w:pPr>
            <w:r w:rsidRPr="0061337E">
              <w:rPr>
                <w:color w:val="000000"/>
              </w:rPr>
              <w:t>Snopek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7AA3B7A" w14:textId="77777777" w:rsidR="00560E40" w:rsidRPr="0061337E" w:rsidRDefault="00560E40" w:rsidP="00560E40">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8B87A9C" w14:textId="77777777" w:rsidR="00560E40" w:rsidRPr="0061337E" w:rsidRDefault="00560E40" w:rsidP="00560E40">
            <w:pPr>
              <w:rPr>
                <w:color w:val="000000"/>
              </w:rPr>
            </w:pPr>
            <w:r w:rsidRPr="0061337E">
              <w:rPr>
                <w:color w:val="000000"/>
              </w:rPr>
              <w:t>Ing. Bc. et Bc.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8446A7E" w14:textId="71C947ED" w:rsidR="00560E40" w:rsidRPr="0061337E" w:rsidRDefault="00560E40" w:rsidP="00560E40">
            <w:pPr>
              <w:rPr>
                <w:color w:val="000000"/>
              </w:rPr>
            </w:pPr>
            <w:r w:rsidRPr="0061337E">
              <w:rPr>
                <w:color w:val="000000"/>
              </w:rPr>
              <w:t>PP 1,0 do 9/202</w:t>
            </w:r>
            <w:r>
              <w:rPr>
                <w:color w:val="000000"/>
              </w:rPr>
              <w:t>6</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03B649FB"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340CC5F" w14:textId="7E23F514"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7ED161A" w14:textId="447DEDD0" w:rsidR="00560E40" w:rsidRPr="0061337E" w:rsidRDefault="00560E40" w:rsidP="00560E40">
            <w:pPr>
              <w:jc w:val="center"/>
              <w:rPr>
                <w:color w:val="000000"/>
              </w:rPr>
            </w:pPr>
          </w:p>
        </w:tc>
      </w:tr>
      <w:tr w:rsidR="00560E40" w:rsidRPr="00F460AF" w14:paraId="001C20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7AB1ADC2" w14:textId="77777777" w:rsidR="00560E40" w:rsidRPr="0061337E" w:rsidRDefault="00560E40" w:rsidP="00560E40">
            <w:pPr>
              <w:rPr>
                <w:color w:val="000000"/>
              </w:rPr>
            </w:pPr>
            <w:r w:rsidRPr="0061337E">
              <w:rPr>
                <w:color w:val="000000"/>
              </w:rPr>
              <w:t>Slinták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D63E337" w14:textId="77777777" w:rsidR="00560E40" w:rsidRPr="0061337E" w:rsidRDefault="00560E40" w:rsidP="00560E40">
            <w:pPr>
              <w:rPr>
                <w:color w:val="000000"/>
              </w:rPr>
            </w:pPr>
            <w:r w:rsidRPr="0061337E">
              <w:rPr>
                <w:color w:val="000000"/>
              </w:rPr>
              <w:t>Karel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C1072A5"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E0B1097"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98832DD"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9144975" w14:textId="2E190D9E"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A531367" w14:textId="122C4410" w:rsidR="00560E40" w:rsidRPr="0061337E" w:rsidRDefault="00560E40" w:rsidP="00560E40">
            <w:pPr>
              <w:jc w:val="center"/>
              <w:rPr>
                <w:color w:val="000000"/>
              </w:rPr>
            </w:pPr>
          </w:p>
        </w:tc>
      </w:tr>
      <w:tr w:rsidR="00560E40" w:rsidRPr="00F460AF" w14:paraId="0EA64606" w14:textId="77777777" w:rsidTr="00560E40">
        <w:trPr>
          <w:trHeight w:val="388"/>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1E408C" w14:textId="77777777" w:rsidR="00560E40" w:rsidRPr="0061337E" w:rsidRDefault="00560E40" w:rsidP="00560E40">
            <w:pPr>
              <w:rPr>
                <w:color w:val="000000"/>
              </w:rPr>
            </w:pPr>
            <w:r w:rsidRPr="0061337E">
              <w:rPr>
                <w:color w:val="000000"/>
              </w:rPr>
              <w:t>Šopík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D9F216F" w14:textId="77777777" w:rsidR="00560E40" w:rsidRPr="0061337E" w:rsidRDefault="00560E40" w:rsidP="00560E40">
            <w:pPr>
              <w:rPr>
                <w:color w:val="000000"/>
              </w:rPr>
            </w:pPr>
            <w:r w:rsidRPr="0061337E">
              <w:rPr>
                <w:color w:val="000000"/>
              </w:rPr>
              <w:t>Tomáš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CD2A11A"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77B2D01" w14:textId="77777777" w:rsidR="00560E40" w:rsidRPr="0061337E" w:rsidRDefault="00560E40" w:rsidP="00560E40">
            <w:pPr>
              <w:rPr>
                <w:color w:val="000000"/>
              </w:rPr>
            </w:pPr>
            <w:r w:rsidRPr="0061337E">
              <w:rPr>
                <w:color w:val="000000"/>
              </w:rPr>
              <w:t>PP 1,0 12/2024</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B7A2894"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873657F" w14:textId="473BCF3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0987A9" w14:textId="5C8A1E31" w:rsidR="00560E40" w:rsidRPr="0061337E" w:rsidRDefault="00560E40" w:rsidP="00560E40">
            <w:pPr>
              <w:jc w:val="center"/>
              <w:rPr>
                <w:color w:val="000000"/>
              </w:rPr>
            </w:pPr>
          </w:p>
        </w:tc>
      </w:tr>
      <w:tr w:rsidR="00560E40" w:rsidRPr="00F460AF" w14:paraId="1437A09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BD90FAD" w14:textId="77777777" w:rsidR="00560E40" w:rsidRPr="0061337E" w:rsidRDefault="00560E40" w:rsidP="00560E40">
            <w:pPr>
              <w:rPr>
                <w:color w:val="000000"/>
              </w:rPr>
            </w:pPr>
            <w:r w:rsidRPr="0061337E">
              <w:rPr>
                <w:color w:val="000000"/>
              </w:rPr>
              <w:t>Švarcová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3B1BDD" w14:textId="77777777" w:rsidR="00560E40" w:rsidRPr="0061337E" w:rsidRDefault="00560E40" w:rsidP="00560E40">
            <w:pPr>
              <w:rPr>
                <w:color w:val="000000"/>
              </w:rPr>
            </w:pPr>
            <w:r w:rsidRPr="0061337E">
              <w:rPr>
                <w:color w:val="000000"/>
              </w:rPr>
              <w:t>Jena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3A8DA16"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FC32793"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CD22B55"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5D562AD" w14:textId="77777777" w:rsidR="00560E40" w:rsidRPr="0061337E" w:rsidRDefault="00560E40" w:rsidP="00560E40">
            <w:pPr>
              <w:jc w:val="center"/>
              <w:rPr>
                <w:color w:val="000000"/>
              </w:rPr>
            </w:pPr>
            <w:r w:rsidRPr="0061337E">
              <w:rPr>
                <w:color w:val="000000"/>
              </w:rPr>
              <w:t>ZT</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06375800" w14:textId="39B51F22" w:rsidR="00560E40" w:rsidRPr="0061337E" w:rsidRDefault="00560E40" w:rsidP="00560E40">
            <w:pPr>
              <w:jc w:val="center"/>
              <w:rPr>
                <w:color w:val="000000"/>
              </w:rPr>
            </w:pPr>
          </w:p>
        </w:tc>
      </w:tr>
      <w:tr w:rsidR="00560E40" w:rsidRPr="00F460AF" w14:paraId="348863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5196BBF" w14:textId="77777777" w:rsidR="00560E40" w:rsidRPr="0061337E" w:rsidRDefault="00560E40" w:rsidP="00560E40">
            <w:pPr>
              <w:rPr>
                <w:color w:val="000000"/>
              </w:rPr>
            </w:pPr>
            <w:r w:rsidRPr="0061337E">
              <w:rPr>
                <w:color w:val="000000"/>
              </w:rPr>
              <w:t>Taraba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B474785"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688F7794" w14:textId="77777777" w:rsidR="00560E40" w:rsidRPr="0061337E" w:rsidRDefault="00560E40" w:rsidP="00560E40">
            <w:pPr>
              <w:rPr>
                <w:color w:val="000000"/>
              </w:rPr>
            </w:pPr>
            <w:r w:rsidRPr="0061337E">
              <w:rPr>
                <w:color w:val="000000"/>
              </w:rPr>
              <w:t xml:space="preserve">Ing. Ph.D.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2EB66CB"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BD367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83710C3" w14:textId="74783351"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8AF290" w14:textId="42558DB5" w:rsidR="00560E40" w:rsidRPr="0061337E" w:rsidRDefault="00560E40" w:rsidP="00560E40">
            <w:pPr>
              <w:jc w:val="center"/>
              <w:rPr>
                <w:color w:val="000000"/>
              </w:rPr>
            </w:pPr>
          </w:p>
        </w:tc>
      </w:tr>
      <w:tr w:rsidR="00560E40" w:rsidRPr="00F460AF" w14:paraId="6C95DCCB" w14:textId="77777777" w:rsidTr="00560E40">
        <w:trPr>
          <w:trHeight w:val="332"/>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7FD5617" w14:textId="77777777" w:rsidR="00560E40" w:rsidRPr="0061337E" w:rsidRDefault="00560E40" w:rsidP="00560E40">
            <w:pPr>
              <w:rPr>
                <w:color w:val="000000"/>
              </w:rPr>
            </w:pPr>
            <w:r w:rsidRPr="0061337E">
              <w:rPr>
                <w:color w:val="000000"/>
              </w:rPr>
              <w:t>Trojan</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CDC7717" w14:textId="77777777" w:rsidR="00560E40" w:rsidRPr="0061337E" w:rsidRDefault="00560E40" w:rsidP="00560E40">
            <w:pPr>
              <w:rPr>
                <w:color w:val="000000"/>
              </w:rPr>
            </w:pPr>
            <w:r w:rsidRPr="0061337E">
              <w:rPr>
                <w:color w:val="000000"/>
              </w:rPr>
              <w:t>Jakub</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00D172D1" w14:textId="77777777" w:rsidR="00560E40" w:rsidRPr="0061337E" w:rsidRDefault="00560E40" w:rsidP="00560E40">
            <w:pPr>
              <w:rPr>
                <w:color w:val="000000"/>
              </w:rPr>
            </w:pPr>
            <w:r w:rsidRPr="0061337E">
              <w:rPr>
                <w:color w:val="000000"/>
              </w:rPr>
              <w:t>RNDr., MSc,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E2E7E0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8A51ADF"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104C40A" w14:textId="5706985C"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E1841B" w14:textId="330FD45E" w:rsidR="00560E40" w:rsidRPr="0061337E" w:rsidRDefault="00560E40" w:rsidP="00560E40">
            <w:pPr>
              <w:jc w:val="center"/>
              <w:rPr>
                <w:color w:val="000000"/>
              </w:rPr>
            </w:pPr>
          </w:p>
        </w:tc>
      </w:tr>
      <w:tr w:rsidR="00560E40" w:rsidRPr="00F460AF" w14:paraId="79221811"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C44418B" w14:textId="77777777" w:rsidR="00560E40" w:rsidRPr="0061337E" w:rsidRDefault="00560E40" w:rsidP="00560E40">
            <w:pPr>
              <w:rPr>
                <w:color w:val="000000"/>
              </w:rPr>
            </w:pPr>
            <w:r w:rsidRPr="0061337E">
              <w:rPr>
                <w:color w:val="000000"/>
              </w:rPr>
              <w:t>Tuček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1935D9D" w14:textId="77777777" w:rsidR="00560E40" w:rsidRPr="0061337E" w:rsidRDefault="00560E40" w:rsidP="00560E40">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D7B545C" w14:textId="77777777" w:rsidR="00560E40" w:rsidRPr="0061337E" w:rsidRDefault="00560E40" w:rsidP="00560E40">
            <w:pPr>
              <w:rPr>
                <w:color w:val="000000"/>
              </w:rPr>
            </w:pPr>
            <w:r w:rsidRPr="0061337E">
              <w:rPr>
                <w:color w:val="000000"/>
              </w:rPr>
              <w:t>prof.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F601EDF"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658D157F"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07E83B9" w14:textId="0152F6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40904133" w14:textId="66D71D89" w:rsidR="00560E40" w:rsidRPr="0061337E" w:rsidRDefault="00560E40" w:rsidP="00560E40">
            <w:pPr>
              <w:jc w:val="center"/>
              <w:rPr>
                <w:color w:val="000000"/>
              </w:rPr>
            </w:pPr>
          </w:p>
        </w:tc>
      </w:tr>
      <w:tr w:rsidR="00560E40" w:rsidRPr="00F460AF" w14:paraId="1CB6FA7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023C83" w14:textId="77777777" w:rsidR="00560E40" w:rsidRPr="0061337E" w:rsidRDefault="00560E40" w:rsidP="00560E40">
            <w:pPr>
              <w:rPr>
                <w:color w:val="000000"/>
              </w:rPr>
            </w:pPr>
            <w:r w:rsidRPr="0061337E">
              <w:rPr>
                <w:color w:val="000000"/>
              </w:rPr>
              <w:t>Tučková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CD83CA3"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3E9B2B42" w14:textId="77777777" w:rsidR="00560E40" w:rsidRPr="0061337E" w:rsidRDefault="00560E40" w:rsidP="00560E40">
            <w:pPr>
              <w:rPr>
                <w:color w:val="000000"/>
              </w:rPr>
            </w:pPr>
            <w:r w:rsidRPr="0061337E">
              <w:rPr>
                <w:color w:val="000000"/>
              </w:rPr>
              <w:t>doc. 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1D74822"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AF7334B" w14:textId="77777777" w:rsidR="00560E40" w:rsidRPr="0061337E" w:rsidRDefault="00560E40" w:rsidP="00560E40">
            <w:pPr>
              <w:rPr>
                <w:color w:val="000000"/>
              </w:rPr>
            </w:pPr>
            <w:r w:rsidRPr="0061337E">
              <w:rPr>
                <w:color w:val="000000"/>
              </w:rPr>
              <w:t>PP 0,5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8779027" w14:textId="77777777" w:rsidR="00560E40" w:rsidRPr="0061337E" w:rsidRDefault="00560E40" w:rsidP="00560E40">
            <w:pPr>
              <w:jc w:val="center"/>
              <w:rPr>
                <w:color w:val="000000"/>
              </w:rPr>
            </w:pPr>
            <w:r w:rsidRPr="0061337E">
              <w:rPr>
                <w:color w:val="000000"/>
              </w:rPr>
              <w:t>PZ</w:t>
            </w: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E1DBB8" w14:textId="65950941" w:rsidR="00560E40" w:rsidRPr="0061337E" w:rsidRDefault="00560E40" w:rsidP="00560E40">
            <w:pPr>
              <w:jc w:val="center"/>
              <w:rPr>
                <w:color w:val="000000"/>
              </w:rPr>
            </w:pPr>
          </w:p>
        </w:tc>
      </w:tr>
      <w:tr w:rsidR="00560E40" w:rsidRPr="00F460AF" w14:paraId="69102C7F"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2B43C51" w14:textId="77777777" w:rsidR="00560E40" w:rsidRPr="0061337E" w:rsidRDefault="00560E40" w:rsidP="00560E40">
            <w:pPr>
              <w:rPr>
                <w:color w:val="000000"/>
              </w:rPr>
            </w:pPr>
            <w:r w:rsidRPr="0061337E">
              <w:rPr>
                <w:color w:val="000000"/>
              </w:rPr>
              <w:t>Urbánek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77ABE07" w14:textId="77777777" w:rsidR="00560E40" w:rsidRPr="0061337E" w:rsidRDefault="00560E40" w:rsidP="00560E40">
            <w:pPr>
              <w:rPr>
                <w:color w:val="000000"/>
              </w:rPr>
            </w:pPr>
            <w:r w:rsidRPr="0061337E">
              <w:rPr>
                <w:color w:val="000000"/>
              </w:rPr>
              <w:t>Pavel</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AD8DAC6"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C4DBBA9"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D254B83" w14:textId="77777777" w:rsidR="00560E40" w:rsidRPr="0061337E" w:rsidRDefault="00560E40" w:rsidP="00560E40">
            <w:pPr>
              <w:rPr>
                <w:color w:val="000000"/>
              </w:rPr>
            </w:pPr>
            <w:r w:rsidRPr="0061337E">
              <w:rPr>
                <w:color w:val="000000"/>
              </w:rPr>
              <w:t> </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ACECA04" w14:textId="2190EAEA"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A28C4BB" w14:textId="4F90E6DA" w:rsidR="00560E40" w:rsidRPr="0061337E" w:rsidRDefault="00560E40" w:rsidP="00560E40">
            <w:pPr>
              <w:jc w:val="center"/>
              <w:rPr>
                <w:color w:val="000000"/>
              </w:rPr>
            </w:pPr>
          </w:p>
        </w:tc>
      </w:tr>
      <w:tr w:rsidR="00560E40" w:rsidRPr="00F460AF" w14:paraId="60B10BD7"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2C87F9ED" w14:textId="77777777" w:rsidR="00560E40" w:rsidRPr="0061337E" w:rsidRDefault="00560E40" w:rsidP="00560E40">
            <w:pPr>
              <w:rPr>
                <w:color w:val="000000"/>
              </w:rPr>
            </w:pPr>
            <w:r w:rsidRPr="0061337E">
              <w:rPr>
                <w:color w:val="000000"/>
              </w:rPr>
              <w:t>Vaculčíková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78BC140" w14:textId="77777777" w:rsidR="00560E40" w:rsidRPr="0061337E" w:rsidRDefault="00560E40" w:rsidP="00560E40">
            <w:pPr>
              <w:rPr>
                <w:color w:val="000000"/>
              </w:rPr>
            </w:pPr>
            <w:r w:rsidRPr="0061337E">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781B161" w14:textId="77777777" w:rsidR="00560E40" w:rsidRPr="0061337E" w:rsidRDefault="00560E40" w:rsidP="00560E40">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557EBD44"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2FAA2C"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1A05D56" w14:textId="04F51CDB" w:rsidR="00560E40" w:rsidRPr="0061337E" w:rsidRDefault="00560E40" w:rsidP="00560E40">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50296FC0" w14:textId="4A60A100" w:rsidR="00560E40" w:rsidRPr="0061337E" w:rsidRDefault="00560E40" w:rsidP="00560E40">
            <w:pPr>
              <w:jc w:val="center"/>
              <w:rPr>
                <w:color w:val="000000"/>
              </w:rPr>
            </w:pPr>
          </w:p>
        </w:tc>
      </w:tr>
      <w:tr w:rsidR="00560E40" w:rsidRPr="00F460AF" w14:paraId="7D7A396A" w14:textId="77777777" w:rsidTr="00560E40">
        <w:trPr>
          <w:trHeight w:val="283"/>
        </w:trPr>
        <w:tc>
          <w:tcPr>
            <w:tcW w:w="2003" w:type="dxa"/>
            <w:tcBorders>
              <w:top w:val="single" w:sz="4" w:space="0" w:color="auto"/>
              <w:left w:val="single" w:sz="12" w:space="0" w:color="auto"/>
              <w:bottom w:val="single" w:sz="12" w:space="0" w:color="auto"/>
              <w:right w:val="single" w:sz="4" w:space="0" w:color="auto"/>
            </w:tcBorders>
            <w:shd w:val="clear" w:color="auto" w:fill="auto"/>
            <w:vAlign w:val="bottom"/>
            <w:hideMark/>
          </w:tcPr>
          <w:p w14:paraId="18436CC6" w14:textId="77777777" w:rsidR="00560E40" w:rsidRPr="0061337E" w:rsidRDefault="00560E40" w:rsidP="00560E40">
            <w:pPr>
              <w:rPr>
                <w:color w:val="000000"/>
              </w:rPr>
            </w:pPr>
            <w:r w:rsidRPr="0061337E">
              <w:rPr>
                <w:color w:val="000000"/>
              </w:rPr>
              <w:t>Zicha</w:t>
            </w:r>
          </w:p>
        </w:tc>
        <w:tc>
          <w:tcPr>
            <w:tcW w:w="1007" w:type="dxa"/>
            <w:tcBorders>
              <w:top w:val="single" w:sz="4" w:space="0" w:color="auto"/>
              <w:left w:val="nil"/>
              <w:bottom w:val="single" w:sz="12" w:space="0" w:color="auto"/>
              <w:right w:val="single" w:sz="4" w:space="0" w:color="auto"/>
            </w:tcBorders>
            <w:shd w:val="clear" w:color="auto" w:fill="auto"/>
            <w:vAlign w:val="bottom"/>
            <w:hideMark/>
          </w:tcPr>
          <w:p w14:paraId="6DB09D5A" w14:textId="77777777" w:rsidR="00560E40" w:rsidRPr="0061337E" w:rsidRDefault="00560E40" w:rsidP="00560E40">
            <w:pPr>
              <w:rPr>
                <w:color w:val="000000"/>
              </w:rPr>
            </w:pPr>
            <w:r w:rsidRPr="0061337E">
              <w:rPr>
                <w:color w:val="000000"/>
              </w:rPr>
              <w:t>Jiří</w:t>
            </w:r>
          </w:p>
        </w:tc>
        <w:tc>
          <w:tcPr>
            <w:tcW w:w="1633" w:type="dxa"/>
            <w:tcBorders>
              <w:top w:val="single" w:sz="4" w:space="0" w:color="auto"/>
              <w:left w:val="nil"/>
              <w:bottom w:val="single" w:sz="12" w:space="0" w:color="auto"/>
              <w:right w:val="single" w:sz="4" w:space="0" w:color="auto"/>
            </w:tcBorders>
            <w:shd w:val="clear" w:color="auto" w:fill="auto"/>
            <w:vAlign w:val="bottom"/>
            <w:hideMark/>
          </w:tcPr>
          <w:p w14:paraId="2B917318" w14:textId="77777777" w:rsidR="00560E40" w:rsidRPr="0061337E" w:rsidRDefault="00560E40" w:rsidP="00560E40">
            <w:pPr>
              <w:rPr>
                <w:color w:val="000000"/>
              </w:rPr>
            </w:pPr>
            <w:r w:rsidRPr="0061337E">
              <w:rPr>
                <w:color w:val="000000"/>
              </w:rPr>
              <w:t>JUDr. Ph.D.</w:t>
            </w:r>
          </w:p>
        </w:tc>
        <w:tc>
          <w:tcPr>
            <w:tcW w:w="1196" w:type="dxa"/>
            <w:tcBorders>
              <w:top w:val="single" w:sz="4" w:space="0" w:color="auto"/>
              <w:left w:val="nil"/>
              <w:bottom w:val="single" w:sz="12" w:space="0" w:color="auto"/>
              <w:right w:val="single" w:sz="4" w:space="0" w:color="auto"/>
            </w:tcBorders>
            <w:shd w:val="clear" w:color="auto" w:fill="auto"/>
            <w:vAlign w:val="bottom"/>
            <w:hideMark/>
          </w:tcPr>
          <w:p w14:paraId="05F91AB1" w14:textId="77777777" w:rsidR="00560E40" w:rsidRPr="0061337E" w:rsidRDefault="00560E40" w:rsidP="00560E40">
            <w:pPr>
              <w:rPr>
                <w:color w:val="000000"/>
              </w:rPr>
            </w:pPr>
            <w:r w:rsidRPr="0061337E">
              <w:rPr>
                <w:color w:val="000000"/>
              </w:rPr>
              <w:t>PP 1,0 N</w:t>
            </w:r>
          </w:p>
        </w:tc>
        <w:tc>
          <w:tcPr>
            <w:tcW w:w="1146" w:type="dxa"/>
            <w:tcBorders>
              <w:top w:val="single" w:sz="4" w:space="0" w:color="auto"/>
              <w:left w:val="nil"/>
              <w:bottom w:val="single" w:sz="12" w:space="0" w:color="auto"/>
              <w:right w:val="single" w:sz="4" w:space="0" w:color="auto"/>
            </w:tcBorders>
            <w:shd w:val="clear" w:color="auto" w:fill="auto"/>
            <w:vAlign w:val="bottom"/>
            <w:hideMark/>
          </w:tcPr>
          <w:p w14:paraId="4081A9E7" w14:textId="77777777" w:rsidR="00560E40" w:rsidRPr="0061337E" w:rsidRDefault="00560E40" w:rsidP="00560E40">
            <w:pPr>
              <w:rPr>
                <w:color w:val="000000"/>
              </w:rPr>
            </w:pPr>
            <w:r w:rsidRPr="0061337E">
              <w:rPr>
                <w:color w:val="000000"/>
              </w:rPr>
              <w:t>PP 1,0 N</w:t>
            </w:r>
          </w:p>
        </w:tc>
        <w:tc>
          <w:tcPr>
            <w:tcW w:w="1229" w:type="dxa"/>
            <w:tcBorders>
              <w:top w:val="single" w:sz="4" w:space="0" w:color="auto"/>
              <w:left w:val="nil"/>
              <w:bottom w:val="single" w:sz="12" w:space="0" w:color="auto"/>
              <w:right w:val="single" w:sz="4" w:space="0" w:color="auto"/>
            </w:tcBorders>
            <w:shd w:val="clear" w:color="auto" w:fill="auto"/>
            <w:vAlign w:val="bottom"/>
            <w:hideMark/>
          </w:tcPr>
          <w:p w14:paraId="495FE633" w14:textId="324DAD57" w:rsidR="00560E40" w:rsidRPr="0061337E" w:rsidRDefault="00560E40" w:rsidP="00560E40">
            <w:pPr>
              <w:jc w:val="center"/>
              <w:rPr>
                <w:color w:val="000000"/>
              </w:rPr>
            </w:pPr>
          </w:p>
        </w:tc>
        <w:tc>
          <w:tcPr>
            <w:tcW w:w="985" w:type="dxa"/>
            <w:tcBorders>
              <w:top w:val="single" w:sz="4" w:space="0" w:color="auto"/>
              <w:left w:val="nil"/>
              <w:bottom w:val="single" w:sz="12" w:space="0" w:color="auto"/>
              <w:right w:val="single" w:sz="12" w:space="0" w:color="auto"/>
            </w:tcBorders>
            <w:shd w:val="clear" w:color="auto" w:fill="auto"/>
            <w:vAlign w:val="bottom"/>
            <w:hideMark/>
          </w:tcPr>
          <w:p w14:paraId="7F0EFFDA" w14:textId="68FFAD75" w:rsidR="00560E40" w:rsidRPr="0061337E" w:rsidRDefault="00560E40" w:rsidP="00560E40">
            <w:pPr>
              <w:jc w:val="center"/>
              <w:rPr>
                <w:color w:val="000000"/>
              </w:rPr>
            </w:pPr>
          </w:p>
        </w:tc>
      </w:tr>
    </w:tbl>
    <w:p w14:paraId="54F99503" w14:textId="77777777" w:rsidR="00C10C15" w:rsidRDefault="00C10C15" w:rsidP="00C10C15">
      <w:pPr>
        <w:spacing w:before="120" w:after="120"/>
        <w:jc w:val="center"/>
        <w:rPr>
          <w:rFonts w:ascii="Calibri" w:hAnsi="Calibri" w:cs="Calibri"/>
          <w:i/>
        </w:rPr>
      </w:pPr>
    </w:p>
    <w:tbl>
      <w:tblPr>
        <w:tblW w:w="9199" w:type="dxa"/>
        <w:tblLayout w:type="fixed"/>
        <w:tblCellMar>
          <w:left w:w="70" w:type="dxa"/>
          <w:right w:w="70" w:type="dxa"/>
        </w:tblCellMar>
        <w:tblLook w:val="04A0" w:firstRow="1" w:lastRow="0" w:firstColumn="1" w:lastColumn="0" w:noHBand="0" w:noVBand="1"/>
      </w:tblPr>
      <w:tblGrid>
        <w:gridCol w:w="2003"/>
        <w:gridCol w:w="1007"/>
        <w:gridCol w:w="1633"/>
        <w:gridCol w:w="1196"/>
        <w:gridCol w:w="1146"/>
        <w:gridCol w:w="1229"/>
        <w:gridCol w:w="985"/>
      </w:tblGrid>
      <w:tr w:rsidR="00560E40" w:rsidRPr="0061337E" w14:paraId="7C44B0EF" w14:textId="77777777" w:rsidTr="00171621">
        <w:trPr>
          <w:trHeight w:val="537"/>
        </w:trPr>
        <w:tc>
          <w:tcPr>
            <w:tcW w:w="2003" w:type="dxa"/>
            <w:tcBorders>
              <w:top w:val="single" w:sz="12" w:space="0" w:color="auto"/>
              <w:left w:val="single" w:sz="12" w:space="0" w:color="auto"/>
              <w:bottom w:val="single" w:sz="12" w:space="0" w:color="auto"/>
              <w:right w:val="single" w:sz="6" w:space="0" w:color="auto"/>
            </w:tcBorders>
            <w:shd w:val="clear" w:color="auto" w:fill="auto"/>
            <w:vAlign w:val="center"/>
            <w:hideMark/>
          </w:tcPr>
          <w:p w14:paraId="02293FDE" w14:textId="77777777" w:rsidR="00560E40" w:rsidRPr="0061337E" w:rsidRDefault="00560E40" w:rsidP="00171621">
            <w:pPr>
              <w:jc w:val="center"/>
              <w:rPr>
                <w:b/>
                <w:color w:val="000000"/>
              </w:rPr>
            </w:pPr>
            <w:r w:rsidRPr="0061337E">
              <w:rPr>
                <w:b/>
                <w:color w:val="000000"/>
              </w:rPr>
              <w:t>Příjmení</w:t>
            </w:r>
          </w:p>
        </w:tc>
        <w:tc>
          <w:tcPr>
            <w:tcW w:w="1007"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0383C64C" w14:textId="77777777" w:rsidR="00560E40" w:rsidRPr="0061337E" w:rsidRDefault="00560E40" w:rsidP="00171621">
            <w:pPr>
              <w:jc w:val="center"/>
              <w:rPr>
                <w:b/>
                <w:color w:val="000000"/>
              </w:rPr>
            </w:pPr>
            <w:r w:rsidRPr="0061337E">
              <w:rPr>
                <w:b/>
                <w:color w:val="000000"/>
              </w:rPr>
              <w:t>Jméno</w:t>
            </w:r>
          </w:p>
        </w:tc>
        <w:tc>
          <w:tcPr>
            <w:tcW w:w="1633"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15B1040" w14:textId="77777777" w:rsidR="00560E40" w:rsidRPr="0061337E" w:rsidRDefault="00560E40" w:rsidP="00171621">
            <w:pPr>
              <w:jc w:val="center"/>
              <w:rPr>
                <w:b/>
                <w:color w:val="000000"/>
              </w:rPr>
            </w:pPr>
            <w:r w:rsidRPr="0061337E">
              <w:rPr>
                <w:b/>
                <w:color w:val="000000"/>
              </w:rPr>
              <w:t>Tituly</w:t>
            </w:r>
          </w:p>
        </w:tc>
        <w:tc>
          <w:tcPr>
            <w:tcW w:w="119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4D8B5263" w14:textId="77777777" w:rsidR="00560E40" w:rsidRPr="0061337E" w:rsidRDefault="00560E40" w:rsidP="00171621">
            <w:pPr>
              <w:jc w:val="center"/>
              <w:rPr>
                <w:b/>
                <w:color w:val="000000"/>
              </w:rPr>
            </w:pPr>
            <w:r w:rsidRPr="0061337E">
              <w:rPr>
                <w:b/>
                <w:color w:val="000000"/>
              </w:rPr>
              <w:t>Vztah k VŠ</w:t>
            </w:r>
          </w:p>
        </w:tc>
        <w:tc>
          <w:tcPr>
            <w:tcW w:w="1146"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4E4874A" w14:textId="77777777" w:rsidR="00560E40" w:rsidRPr="0061337E" w:rsidRDefault="00560E40" w:rsidP="00171621">
            <w:pPr>
              <w:jc w:val="center"/>
              <w:rPr>
                <w:b/>
                <w:color w:val="000000"/>
              </w:rPr>
            </w:pPr>
            <w:r w:rsidRPr="0061337E">
              <w:rPr>
                <w:b/>
                <w:color w:val="000000"/>
              </w:rPr>
              <w:t>Vztah k součásti VŠ</w:t>
            </w:r>
          </w:p>
        </w:tc>
        <w:tc>
          <w:tcPr>
            <w:tcW w:w="1229" w:type="dxa"/>
            <w:tcBorders>
              <w:top w:val="single" w:sz="12" w:space="0" w:color="auto"/>
              <w:left w:val="single" w:sz="6" w:space="0" w:color="auto"/>
              <w:bottom w:val="single" w:sz="12" w:space="0" w:color="auto"/>
              <w:right w:val="single" w:sz="6" w:space="0" w:color="auto"/>
            </w:tcBorders>
            <w:shd w:val="clear" w:color="auto" w:fill="auto"/>
            <w:vAlign w:val="center"/>
            <w:hideMark/>
          </w:tcPr>
          <w:p w14:paraId="7E270E3A" w14:textId="77777777" w:rsidR="00560E40" w:rsidRPr="0061337E" w:rsidRDefault="00560E40" w:rsidP="00171621">
            <w:pPr>
              <w:jc w:val="center"/>
              <w:rPr>
                <w:b/>
                <w:color w:val="000000"/>
              </w:rPr>
            </w:pPr>
            <w:r w:rsidRPr="0061337E">
              <w:rPr>
                <w:b/>
                <w:color w:val="000000"/>
              </w:rPr>
              <w:t>Garantování předmětů</w:t>
            </w:r>
          </w:p>
        </w:tc>
        <w:tc>
          <w:tcPr>
            <w:tcW w:w="985" w:type="dxa"/>
            <w:tcBorders>
              <w:top w:val="single" w:sz="12" w:space="0" w:color="auto"/>
              <w:left w:val="single" w:sz="6" w:space="0" w:color="auto"/>
              <w:bottom w:val="single" w:sz="12" w:space="0" w:color="auto"/>
              <w:right w:val="single" w:sz="12" w:space="0" w:color="auto"/>
            </w:tcBorders>
            <w:shd w:val="clear" w:color="auto" w:fill="auto"/>
            <w:vAlign w:val="center"/>
            <w:hideMark/>
          </w:tcPr>
          <w:p w14:paraId="3B59BA16" w14:textId="77777777" w:rsidR="00560E40" w:rsidRPr="0061337E" w:rsidRDefault="00560E40" w:rsidP="00171621">
            <w:pPr>
              <w:jc w:val="center"/>
              <w:rPr>
                <w:b/>
                <w:color w:val="000000"/>
              </w:rPr>
            </w:pPr>
            <w:r w:rsidRPr="0061337E">
              <w:rPr>
                <w:b/>
                <w:color w:val="000000"/>
              </w:rPr>
              <w:t>Odborník z praxe</w:t>
            </w:r>
          </w:p>
        </w:tc>
      </w:tr>
      <w:tr w:rsidR="00560E40" w:rsidRPr="0061337E" w14:paraId="6615195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00F2A959" w14:textId="77777777" w:rsidR="00560E40" w:rsidRPr="0061337E" w:rsidRDefault="00560E40" w:rsidP="00171621">
            <w:pPr>
              <w:rPr>
                <w:color w:val="000000"/>
              </w:rPr>
            </w:pPr>
            <w:r w:rsidRPr="0061337E">
              <w:rPr>
                <w:color w:val="000000"/>
              </w:rPr>
              <w:t>Eršil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7857637E" w14:textId="77777777" w:rsidR="00560E40" w:rsidRPr="0061337E" w:rsidRDefault="00560E40" w:rsidP="00171621">
            <w:pPr>
              <w:rPr>
                <w:color w:val="000000"/>
              </w:rPr>
            </w:pPr>
            <w:r w:rsidRPr="0061337E">
              <w:rPr>
                <w:color w:val="000000"/>
              </w:rPr>
              <w:t>Lukáš</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90C066" w14:textId="77777777" w:rsidR="00560E40" w:rsidRPr="0061337E" w:rsidRDefault="00560E40" w:rsidP="00171621">
            <w:pPr>
              <w:rPr>
                <w:color w:val="000000"/>
              </w:rPr>
            </w:pPr>
            <w:r w:rsidRPr="0061337E">
              <w:rPr>
                <w:color w:val="000000"/>
              </w:rPr>
              <w:t xml:space="preserve">Mgr.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B31F687"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6CB5AF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126E2308"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642A733" w14:textId="77777777" w:rsidR="00560E40" w:rsidRPr="0061337E" w:rsidRDefault="00560E40" w:rsidP="00171621">
            <w:pPr>
              <w:jc w:val="center"/>
              <w:rPr>
                <w:color w:val="000000"/>
              </w:rPr>
            </w:pPr>
            <w:r w:rsidRPr="0061337E">
              <w:rPr>
                <w:color w:val="000000"/>
              </w:rPr>
              <w:t>ano</w:t>
            </w:r>
          </w:p>
        </w:tc>
      </w:tr>
      <w:tr w:rsidR="00560E40" w:rsidRPr="0061337E" w14:paraId="6246FFCE"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279A87F" w14:textId="77777777" w:rsidR="00560E40" w:rsidRPr="0061337E" w:rsidRDefault="00560E40" w:rsidP="00171621">
            <w:pPr>
              <w:rPr>
                <w:color w:val="000000"/>
              </w:rPr>
            </w:pPr>
            <w:r w:rsidRPr="0061337E">
              <w:rPr>
                <w:color w:val="000000"/>
              </w:rPr>
              <w:t>Hausner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2041E914" w14:textId="77777777" w:rsidR="00560E40" w:rsidRPr="0061337E" w:rsidRDefault="00560E40" w:rsidP="00171621">
            <w:pPr>
              <w:rPr>
                <w:color w:val="000000"/>
              </w:rPr>
            </w:pPr>
            <w:r w:rsidRPr="0061337E">
              <w:rPr>
                <w:color w:val="000000"/>
              </w:rPr>
              <w:t>David</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B976F0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1B8BDD7A"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FBC5B0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57FDD15F"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F560693" w14:textId="77777777" w:rsidR="00560E40" w:rsidRPr="0061337E" w:rsidRDefault="00560E40" w:rsidP="00171621">
            <w:pPr>
              <w:jc w:val="center"/>
              <w:rPr>
                <w:color w:val="000000"/>
              </w:rPr>
            </w:pPr>
            <w:r w:rsidRPr="0061337E">
              <w:rPr>
                <w:color w:val="000000"/>
              </w:rPr>
              <w:t>ano</w:t>
            </w:r>
          </w:p>
        </w:tc>
      </w:tr>
      <w:tr w:rsidR="00560E40" w:rsidRPr="0061337E" w14:paraId="7700F57A"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18123B0" w14:textId="77777777" w:rsidR="00560E40" w:rsidRPr="0061337E" w:rsidRDefault="00560E40" w:rsidP="00171621">
            <w:pPr>
              <w:rPr>
                <w:color w:val="000000"/>
              </w:rPr>
            </w:pPr>
            <w:r w:rsidRPr="0061337E">
              <w:rPr>
                <w:color w:val="000000"/>
              </w:rPr>
              <w:t>Klimentová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242F87F" w14:textId="77777777" w:rsidR="00560E40" w:rsidRPr="0061337E" w:rsidRDefault="00560E40" w:rsidP="00171621">
            <w:pPr>
              <w:rPr>
                <w:color w:val="000000"/>
              </w:rPr>
            </w:pPr>
            <w:r w:rsidRPr="0061337E">
              <w:rPr>
                <w:color w:val="000000"/>
              </w:rPr>
              <w:t>Aneta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E43E6A5" w14:textId="77777777" w:rsidR="00560E40" w:rsidRPr="0061337E" w:rsidRDefault="00560E40" w:rsidP="00171621">
            <w:pPr>
              <w:rPr>
                <w:color w:val="000000"/>
              </w:rPr>
            </w:pPr>
            <w:r w:rsidRPr="0061337E">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DF41EDB"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950AC60"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6F1993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D90CC78" w14:textId="77777777" w:rsidR="00560E40" w:rsidRPr="0061337E" w:rsidRDefault="00560E40" w:rsidP="00171621">
            <w:pPr>
              <w:jc w:val="center"/>
              <w:rPr>
                <w:color w:val="000000"/>
              </w:rPr>
            </w:pPr>
            <w:r w:rsidRPr="0061337E">
              <w:rPr>
                <w:color w:val="000000"/>
              </w:rPr>
              <w:t>ano</w:t>
            </w:r>
          </w:p>
        </w:tc>
      </w:tr>
      <w:tr w:rsidR="00560E40" w:rsidRPr="0061337E" w14:paraId="6E0A565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4A6DC19B" w14:textId="77777777" w:rsidR="00560E40" w:rsidRPr="0061337E" w:rsidRDefault="00560E40" w:rsidP="00171621">
            <w:pPr>
              <w:rPr>
                <w:color w:val="000000"/>
              </w:rPr>
            </w:pPr>
            <w:r w:rsidRPr="0061337E">
              <w:rPr>
                <w:color w:val="000000"/>
              </w:rPr>
              <w:t>Machovská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6FA94021" w14:textId="77777777" w:rsidR="00560E40" w:rsidRPr="0061337E" w:rsidRDefault="00560E40" w:rsidP="00171621">
            <w:pPr>
              <w:rPr>
                <w:color w:val="000000"/>
              </w:rPr>
            </w:pPr>
            <w:r>
              <w:rPr>
                <w:color w:val="000000"/>
              </w:rPr>
              <w:t>Zuzana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4B0E369C" w14:textId="77777777" w:rsidR="00560E40" w:rsidRPr="0061337E" w:rsidRDefault="00560E40" w:rsidP="00171621">
            <w:pPr>
              <w:rPr>
                <w:color w:val="000000"/>
              </w:rPr>
            </w:pPr>
            <w:r>
              <w:rPr>
                <w:color w:val="000000"/>
              </w:rPr>
              <w:t>Ing.</w:t>
            </w:r>
            <w:r w:rsidRPr="0061337E">
              <w:rPr>
                <w:color w:val="000000"/>
              </w:rPr>
              <w:t> </w:t>
            </w:r>
            <w:r>
              <w:rPr>
                <w:color w:val="000000"/>
              </w:rPr>
              <w:t>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B51EBF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10D749A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2E30CE74"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16D029F" w14:textId="77777777" w:rsidR="00560E40" w:rsidRPr="0061337E" w:rsidRDefault="00560E40" w:rsidP="00171621">
            <w:pPr>
              <w:jc w:val="center"/>
              <w:rPr>
                <w:color w:val="000000"/>
              </w:rPr>
            </w:pPr>
            <w:r w:rsidRPr="0061337E">
              <w:rPr>
                <w:color w:val="000000"/>
              </w:rPr>
              <w:t>ano</w:t>
            </w:r>
          </w:p>
        </w:tc>
      </w:tr>
      <w:tr w:rsidR="00560E40" w:rsidRPr="0061337E" w14:paraId="55477E8B"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05AA587" w14:textId="77777777" w:rsidR="00560E40" w:rsidRPr="0061337E" w:rsidRDefault="00560E40" w:rsidP="00171621">
            <w:pPr>
              <w:rPr>
                <w:color w:val="000000"/>
              </w:rPr>
            </w:pPr>
            <w:r w:rsidRPr="0061337E">
              <w:rPr>
                <w:color w:val="000000"/>
              </w:rPr>
              <w:t>Navrátil</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08CFF97" w14:textId="77777777" w:rsidR="00560E40" w:rsidRPr="0061337E" w:rsidRDefault="00560E40" w:rsidP="00171621">
            <w:pPr>
              <w:rPr>
                <w:color w:val="000000"/>
              </w:rPr>
            </w:pPr>
            <w:r>
              <w:rPr>
                <w:color w:val="000000"/>
              </w:rPr>
              <w:t>Dušan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C360BA2" w14:textId="2D702604" w:rsidR="00560E40" w:rsidRPr="0061337E" w:rsidRDefault="00560E40" w:rsidP="00171621">
            <w:pPr>
              <w:rPr>
                <w:color w:val="000000"/>
              </w:rPr>
            </w:pPr>
            <w:r>
              <w:rPr>
                <w:color w:val="000000"/>
              </w:rPr>
              <w:t xml:space="preserve">Ing. </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40694681"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21C2980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41503F15"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E90D4FB" w14:textId="77777777" w:rsidR="00560E40" w:rsidRPr="0061337E" w:rsidRDefault="00560E40" w:rsidP="00171621">
            <w:pPr>
              <w:jc w:val="center"/>
              <w:rPr>
                <w:color w:val="000000"/>
              </w:rPr>
            </w:pPr>
            <w:r w:rsidRPr="0061337E">
              <w:rPr>
                <w:color w:val="000000"/>
              </w:rPr>
              <w:t>ano</w:t>
            </w:r>
          </w:p>
        </w:tc>
      </w:tr>
      <w:tr w:rsidR="00560E40" w:rsidRPr="0061337E" w14:paraId="39B75A7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C2D80F3" w14:textId="77777777" w:rsidR="00560E40" w:rsidRPr="0061337E" w:rsidRDefault="00560E40" w:rsidP="00171621">
            <w:pPr>
              <w:rPr>
                <w:color w:val="000000"/>
              </w:rPr>
            </w:pPr>
            <w:r w:rsidRPr="0061337E">
              <w:rPr>
                <w:color w:val="000000"/>
              </w:rPr>
              <w:t>Nývltová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8B8C996" w14:textId="77777777" w:rsidR="00560E40" w:rsidRPr="0061337E" w:rsidRDefault="00560E40" w:rsidP="00171621">
            <w:pPr>
              <w:rPr>
                <w:color w:val="000000"/>
              </w:rPr>
            </w:pPr>
            <w:r w:rsidRPr="0061337E">
              <w:rPr>
                <w:color w:val="000000"/>
              </w:rPr>
              <w:t>Hana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41A5B22" w14:textId="77777777" w:rsidR="00560E40" w:rsidRPr="0061337E" w:rsidRDefault="00560E40" w:rsidP="00171621">
            <w:pPr>
              <w:rPr>
                <w:color w:val="000000"/>
              </w:rPr>
            </w:pPr>
            <w:r w:rsidRPr="0061337E">
              <w:rPr>
                <w:color w:val="000000"/>
              </w:rPr>
              <w:t>Mgr.</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2226E0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87D5EFD"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CB1E721"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1FFCA0F3" w14:textId="77777777" w:rsidR="00560E40" w:rsidRPr="0061337E" w:rsidRDefault="00560E40" w:rsidP="00171621">
            <w:pPr>
              <w:jc w:val="center"/>
              <w:rPr>
                <w:color w:val="000000"/>
              </w:rPr>
            </w:pPr>
            <w:r w:rsidRPr="0061337E">
              <w:rPr>
                <w:color w:val="000000"/>
              </w:rPr>
              <w:t>ano</w:t>
            </w:r>
          </w:p>
        </w:tc>
      </w:tr>
      <w:tr w:rsidR="00560E40" w:rsidRPr="0061337E" w14:paraId="049B7759"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341EAB5A" w14:textId="77777777" w:rsidR="00560E40" w:rsidRPr="0061337E" w:rsidRDefault="00560E40" w:rsidP="00171621">
            <w:pPr>
              <w:rPr>
                <w:color w:val="000000"/>
              </w:rPr>
            </w:pPr>
            <w:r w:rsidRPr="0061337E">
              <w:rPr>
                <w:color w:val="000000"/>
              </w:rPr>
              <w:t>Pechancová</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17A06068" w14:textId="77777777" w:rsidR="00560E40" w:rsidRPr="0061337E" w:rsidRDefault="00560E40" w:rsidP="00171621">
            <w:pPr>
              <w:rPr>
                <w:color w:val="000000"/>
              </w:rPr>
            </w:pPr>
            <w:r w:rsidRPr="0061337E">
              <w:rPr>
                <w:color w:val="000000"/>
              </w:rPr>
              <w:t>Viera</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E9F3EE8" w14:textId="77777777" w:rsidR="00560E40" w:rsidRPr="0061337E" w:rsidRDefault="00560E40" w:rsidP="00171621">
            <w:pPr>
              <w:rPr>
                <w:color w:val="000000"/>
              </w:rPr>
            </w:pPr>
            <w:r w:rsidRPr="0061337E">
              <w:rPr>
                <w:color w:val="000000"/>
              </w:rPr>
              <w:t>Ing. Ph.D.</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3E3D5546"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1FD362C"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14045B"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6CF8171C" w14:textId="77777777" w:rsidR="00560E40" w:rsidRPr="0061337E" w:rsidRDefault="00560E40" w:rsidP="00171621">
            <w:pPr>
              <w:jc w:val="center"/>
              <w:rPr>
                <w:color w:val="000000"/>
              </w:rPr>
            </w:pPr>
            <w:r w:rsidRPr="0061337E">
              <w:rPr>
                <w:color w:val="000000"/>
              </w:rPr>
              <w:t>ano</w:t>
            </w:r>
          </w:p>
        </w:tc>
      </w:tr>
      <w:tr w:rsidR="00560E40" w:rsidRPr="0061337E" w14:paraId="15B327C2"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6A2AB9D1" w14:textId="77777777" w:rsidR="00560E40" w:rsidRPr="0061337E" w:rsidRDefault="00560E40" w:rsidP="00171621">
            <w:pPr>
              <w:rPr>
                <w:color w:val="000000"/>
              </w:rPr>
            </w:pPr>
            <w:r w:rsidRPr="0061337E">
              <w:rPr>
                <w:color w:val="000000"/>
              </w:rPr>
              <w:t>Rada</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042785B5" w14:textId="77777777" w:rsidR="00560E40" w:rsidRPr="0061337E" w:rsidRDefault="00560E40" w:rsidP="00171621">
            <w:pPr>
              <w:rPr>
                <w:color w:val="000000"/>
              </w:rPr>
            </w:pPr>
            <w:r w:rsidRPr="0061337E">
              <w:rPr>
                <w:color w:val="000000"/>
              </w:rPr>
              <w:t>Martin</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7B41311D"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0F0626DD"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7A0DB38A"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7AADAB5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73942743" w14:textId="77777777" w:rsidR="00560E40" w:rsidRPr="0061337E" w:rsidRDefault="00560E40" w:rsidP="00171621">
            <w:pPr>
              <w:jc w:val="center"/>
              <w:rPr>
                <w:color w:val="000000"/>
              </w:rPr>
            </w:pPr>
            <w:r w:rsidRPr="0061337E">
              <w:rPr>
                <w:color w:val="000000"/>
              </w:rPr>
              <w:t>ano</w:t>
            </w:r>
          </w:p>
        </w:tc>
      </w:tr>
      <w:tr w:rsidR="00560E40" w:rsidRPr="0061337E" w14:paraId="106069AD"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1E36ABE6" w14:textId="77777777" w:rsidR="00560E40" w:rsidRPr="0061337E" w:rsidRDefault="00560E40" w:rsidP="00171621">
            <w:pPr>
              <w:rPr>
                <w:color w:val="000000"/>
              </w:rPr>
            </w:pPr>
            <w:r w:rsidRPr="0061337E">
              <w:rPr>
                <w:color w:val="000000"/>
              </w:rPr>
              <w:lastRenderedPageBreak/>
              <w:t>Toufar</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326D4875" w14:textId="77777777" w:rsidR="00560E40" w:rsidRPr="0061337E" w:rsidRDefault="00560E40" w:rsidP="00171621">
            <w:pPr>
              <w:rPr>
                <w:color w:val="000000"/>
              </w:rPr>
            </w:pPr>
            <w:r w:rsidRPr="0061337E">
              <w:rPr>
                <w:color w:val="000000"/>
              </w:rPr>
              <w:t>Marek</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2581894C" w14:textId="77777777" w:rsidR="00560E40" w:rsidRPr="0061337E" w:rsidRDefault="00560E40" w:rsidP="00171621">
            <w:pPr>
              <w:rPr>
                <w:color w:val="000000"/>
              </w:rPr>
            </w:pPr>
            <w:r w:rsidRPr="0061337E">
              <w:rPr>
                <w:color w:val="000000"/>
              </w:rPr>
              <w:t>Ing.</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757CE573"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537B597F"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3E254C8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37F6C13F" w14:textId="77777777" w:rsidR="00560E40" w:rsidRPr="0061337E" w:rsidRDefault="00560E40" w:rsidP="00171621">
            <w:pPr>
              <w:jc w:val="center"/>
              <w:rPr>
                <w:color w:val="000000"/>
              </w:rPr>
            </w:pPr>
            <w:r w:rsidRPr="0061337E">
              <w:rPr>
                <w:color w:val="000000"/>
              </w:rPr>
              <w:t>ano</w:t>
            </w:r>
          </w:p>
        </w:tc>
      </w:tr>
      <w:tr w:rsidR="00560E40" w:rsidRPr="0061337E" w14:paraId="208DB844" w14:textId="77777777" w:rsidTr="00560E40">
        <w:trPr>
          <w:trHeight w:val="283"/>
        </w:trPr>
        <w:tc>
          <w:tcPr>
            <w:tcW w:w="2003" w:type="dxa"/>
            <w:tcBorders>
              <w:top w:val="single" w:sz="4" w:space="0" w:color="auto"/>
              <w:left w:val="single" w:sz="12" w:space="0" w:color="auto"/>
              <w:bottom w:val="single" w:sz="4" w:space="0" w:color="auto"/>
              <w:right w:val="single" w:sz="4" w:space="0" w:color="auto"/>
            </w:tcBorders>
            <w:shd w:val="clear" w:color="auto" w:fill="auto"/>
            <w:vAlign w:val="bottom"/>
            <w:hideMark/>
          </w:tcPr>
          <w:p w14:paraId="56137358" w14:textId="77777777" w:rsidR="00560E40" w:rsidRPr="0061337E" w:rsidRDefault="00560E40" w:rsidP="00171621">
            <w:pPr>
              <w:rPr>
                <w:color w:val="000000"/>
              </w:rPr>
            </w:pPr>
            <w:r w:rsidRPr="0061337E">
              <w:rPr>
                <w:color w:val="000000"/>
              </w:rPr>
              <w:t>Vlček</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14:paraId="433CDE4C" w14:textId="77777777" w:rsidR="00560E40" w:rsidRPr="0061337E" w:rsidRDefault="00560E40" w:rsidP="00171621">
            <w:pPr>
              <w:rPr>
                <w:color w:val="000000"/>
              </w:rPr>
            </w:pPr>
            <w:r w:rsidRPr="0061337E">
              <w:rPr>
                <w:color w:val="000000"/>
              </w:rPr>
              <w:t>Petr</w:t>
            </w:r>
          </w:p>
        </w:tc>
        <w:tc>
          <w:tcPr>
            <w:tcW w:w="1633" w:type="dxa"/>
            <w:tcBorders>
              <w:top w:val="single" w:sz="4" w:space="0" w:color="auto"/>
              <w:left w:val="nil"/>
              <w:bottom w:val="single" w:sz="4" w:space="0" w:color="auto"/>
              <w:right w:val="single" w:sz="4" w:space="0" w:color="auto"/>
            </w:tcBorders>
            <w:shd w:val="clear" w:color="auto" w:fill="auto"/>
            <w:vAlign w:val="bottom"/>
            <w:hideMark/>
          </w:tcPr>
          <w:p w14:paraId="1128CF98" w14:textId="77777777" w:rsidR="00560E40" w:rsidRPr="0061337E" w:rsidRDefault="00560E40" w:rsidP="00171621">
            <w:pPr>
              <w:rPr>
                <w:color w:val="000000"/>
              </w:rPr>
            </w:pPr>
            <w:r w:rsidRPr="0061337E">
              <w:rPr>
                <w:color w:val="000000"/>
              </w:rPr>
              <w:t>Ing. Bc.</w:t>
            </w:r>
          </w:p>
        </w:tc>
        <w:tc>
          <w:tcPr>
            <w:tcW w:w="1196" w:type="dxa"/>
            <w:tcBorders>
              <w:top w:val="single" w:sz="4" w:space="0" w:color="auto"/>
              <w:left w:val="nil"/>
              <w:bottom w:val="single" w:sz="4" w:space="0" w:color="auto"/>
              <w:right w:val="single" w:sz="4" w:space="0" w:color="auto"/>
            </w:tcBorders>
            <w:shd w:val="clear" w:color="auto" w:fill="auto"/>
            <w:vAlign w:val="bottom"/>
            <w:hideMark/>
          </w:tcPr>
          <w:p w14:paraId="65B0C6B8" w14:textId="77777777" w:rsidR="00560E40" w:rsidRPr="0061337E" w:rsidRDefault="00560E40" w:rsidP="00171621">
            <w:pPr>
              <w:rPr>
                <w:color w:val="000000"/>
              </w:rPr>
            </w:pPr>
            <w:r w:rsidRPr="0061337E">
              <w:rPr>
                <w:color w:val="000000"/>
              </w:rPr>
              <w:t> </w:t>
            </w:r>
          </w:p>
        </w:tc>
        <w:tc>
          <w:tcPr>
            <w:tcW w:w="1146" w:type="dxa"/>
            <w:tcBorders>
              <w:top w:val="single" w:sz="4" w:space="0" w:color="auto"/>
              <w:left w:val="nil"/>
              <w:bottom w:val="single" w:sz="4" w:space="0" w:color="auto"/>
              <w:right w:val="single" w:sz="4" w:space="0" w:color="auto"/>
            </w:tcBorders>
            <w:shd w:val="clear" w:color="auto" w:fill="auto"/>
            <w:vAlign w:val="bottom"/>
            <w:hideMark/>
          </w:tcPr>
          <w:p w14:paraId="49C46C24" w14:textId="77777777" w:rsidR="00560E40" w:rsidRPr="0061337E" w:rsidRDefault="00560E40" w:rsidP="00171621">
            <w:pPr>
              <w:rPr>
                <w:color w:val="000000"/>
              </w:rPr>
            </w:pPr>
            <w:r w:rsidRPr="0061337E">
              <w:rPr>
                <w:color w:val="000000"/>
              </w:rPr>
              <w:t>DPP</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14:paraId="0F757F1E" w14:textId="77777777" w:rsidR="00560E40" w:rsidRPr="0061337E" w:rsidRDefault="00560E40" w:rsidP="00171621">
            <w:pPr>
              <w:jc w:val="center"/>
              <w:rPr>
                <w:color w:val="000000"/>
              </w:rPr>
            </w:pPr>
          </w:p>
        </w:tc>
        <w:tc>
          <w:tcPr>
            <w:tcW w:w="985" w:type="dxa"/>
            <w:tcBorders>
              <w:top w:val="single" w:sz="4" w:space="0" w:color="auto"/>
              <w:left w:val="nil"/>
              <w:bottom w:val="single" w:sz="4" w:space="0" w:color="auto"/>
              <w:right w:val="single" w:sz="12" w:space="0" w:color="auto"/>
            </w:tcBorders>
            <w:shd w:val="clear" w:color="auto" w:fill="auto"/>
            <w:vAlign w:val="bottom"/>
            <w:hideMark/>
          </w:tcPr>
          <w:p w14:paraId="299A53CD" w14:textId="77777777" w:rsidR="00560E40" w:rsidRPr="0061337E" w:rsidRDefault="00560E40" w:rsidP="00171621">
            <w:pPr>
              <w:jc w:val="center"/>
              <w:rPr>
                <w:color w:val="000000"/>
              </w:rPr>
            </w:pPr>
            <w:r w:rsidRPr="0061337E">
              <w:rPr>
                <w:color w:val="000000"/>
              </w:rPr>
              <w:t>ano</w:t>
            </w:r>
          </w:p>
        </w:tc>
      </w:tr>
    </w:tbl>
    <w:p w14:paraId="18D6C3FB" w14:textId="77777777" w:rsidR="00560E40" w:rsidRDefault="00560E40" w:rsidP="00C10C15">
      <w:pPr>
        <w:spacing w:before="120" w:after="120"/>
        <w:jc w:val="center"/>
        <w:rPr>
          <w:rFonts w:ascii="Calibri" w:hAnsi="Calibri" w:cs="Calibri"/>
          <w:i/>
        </w:rPr>
      </w:pPr>
    </w:p>
    <w:p w14:paraId="082084C0" w14:textId="77777777" w:rsidR="00C10C15" w:rsidRDefault="00C10C15" w:rsidP="00C10C15">
      <w:pPr>
        <w:spacing w:before="120" w:after="120"/>
        <w:jc w:val="center"/>
        <w:rPr>
          <w:rFonts w:ascii="Calibri" w:hAnsi="Calibri" w:cs="Calibri"/>
          <w:i/>
        </w:rPr>
      </w:pPr>
    </w:p>
    <w:p w14:paraId="62916B33" w14:textId="77777777" w:rsidR="00C10C15" w:rsidRDefault="00C10C15" w:rsidP="00C10C15">
      <w:pPr>
        <w:spacing w:before="120" w:after="120"/>
        <w:jc w:val="center"/>
        <w:rPr>
          <w:rFonts w:ascii="Calibri" w:hAnsi="Calibri" w:cs="Calibri"/>
          <w:i/>
        </w:rPr>
      </w:pPr>
    </w:p>
    <w:p w14:paraId="7FCA7F3B" w14:textId="77777777" w:rsidR="00C10C15" w:rsidRDefault="00C10C15" w:rsidP="00C10C15">
      <w:pPr>
        <w:spacing w:before="120" w:after="120"/>
        <w:jc w:val="center"/>
        <w:rPr>
          <w:rFonts w:ascii="Calibri" w:hAnsi="Calibri" w:cs="Calibri"/>
          <w:i/>
        </w:rPr>
      </w:pPr>
    </w:p>
    <w:p w14:paraId="167FF65E" w14:textId="77777777" w:rsidR="00C10C15" w:rsidRDefault="00C10C15" w:rsidP="00C10C15">
      <w:pPr>
        <w:spacing w:before="120" w:after="120"/>
        <w:jc w:val="center"/>
        <w:rPr>
          <w:rFonts w:ascii="Calibri" w:hAnsi="Calibri" w:cs="Calibri"/>
          <w:i/>
        </w:rPr>
      </w:pPr>
    </w:p>
    <w:p w14:paraId="461B3868" w14:textId="77777777" w:rsidR="00C10C15" w:rsidRDefault="00C10C15" w:rsidP="00C10C15">
      <w:pPr>
        <w:spacing w:before="120" w:after="120"/>
        <w:jc w:val="center"/>
        <w:rPr>
          <w:rFonts w:ascii="Calibri" w:hAnsi="Calibri" w:cs="Calibri"/>
          <w:i/>
        </w:rPr>
      </w:pPr>
    </w:p>
    <w:p w14:paraId="1D4FD9D5" w14:textId="77777777" w:rsidR="00C10C15" w:rsidRDefault="00C10C15" w:rsidP="00C10C15">
      <w:pPr>
        <w:spacing w:before="120" w:after="120"/>
        <w:jc w:val="center"/>
        <w:rPr>
          <w:rFonts w:ascii="Calibri" w:hAnsi="Calibri" w:cs="Calibri"/>
          <w:i/>
        </w:rPr>
      </w:pPr>
    </w:p>
    <w:p w14:paraId="1B647103" w14:textId="77777777" w:rsidR="00C10C15" w:rsidRDefault="00C10C15" w:rsidP="00C10C15">
      <w:pPr>
        <w:spacing w:before="120" w:after="120"/>
        <w:jc w:val="center"/>
        <w:rPr>
          <w:rFonts w:ascii="Calibri" w:hAnsi="Calibri" w:cs="Calibri"/>
          <w:i/>
        </w:rPr>
      </w:pPr>
    </w:p>
    <w:p w14:paraId="77502F24" w14:textId="77777777" w:rsidR="00C10C15" w:rsidRDefault="00C10C15" w:rsidP="00C10C15">
      <w:pPr>
        <w:spacing w:before="120" w:after="120"/>
        <w:jc w:val="center"/>
        <w:rPr>
          <w:rFonts w:ascii="Calibri" w:hAnsi="Calibri" w:cs="Calibri"/>
          <w:i/>
        </w:rPr>
      </w:pPr>
    </w:p>
    <w:p w14:paraId="5A2D7AFA" w14:textId="4867FA79" w:rsidR="00C10C15" w:rsidRDefault="00C10C15" w:rsidP="00C10C15">
      <w:pPr>
        <w:spacing w:before="120" w:after="120"/>
        <w:jc w:val="center"/>
        <w:rPr>
          <w:rFonts w:ascii="Calibri" w:hAnsi="Calibri" w:cs="Calibri"/>
          <w:i/>
        </w:rPr>
      </w:pPr>
    </w:p>
    <w:p w14:paraId="5800BD16" w14:textId="2F62D99F" w:rsidR="003D26CF" w:rsidRDefault="003D26CF" w:rsidP="00C10C15">
      <w:pPr>
        <w:spacing w:before="120" w:after="120"/>
        <w:jc w:val="center"/>
        <w:rPr>
          <w:rFonts w:ascii="Calibri" w:hAnsi="Calibri" w:cs="Calibri"/>
          <w:i/>
        </w:rPr>
      </w:pPr>
    </w:p>
    <w:p w14:paraId="7E43806D" w14:textId="7EA2C35D" w:rsidR="003D26CF" w:rsidRDefault="003D26CF" w:rsidP="00C10C15">
      <w:pPr>
        <w:spacing w:before="120" w:after="120"/>
        <w:jc w:val="center"/>
        <w:rPr>
          <w:rFonts w:ascii="Calibri" w:hAnsi="Calibri" w:cs="Calibri"/>
          <w:i/>
        </w:rPr>
      </w:pPr>
    </w:p>
    <w:p w14:paraId="452DCB09" w14:textId="08D2E2AD" w:rsidR="003D26CF" w:rsidRDefault="003D26CF" w:rsidP="00C10C15">
      <w:pPr>
        <w:spacing w:before="120" w:after="120"/>
        <w:jc w:val="center"/>
        <w:rPr>
          <w:rFonts w:ascii="Calibri" w:hAnsi="Calibri" w:cs="Calibri"/>
          <w:i/>
        </w:rPr>
      </w:pPr>
    </w:p>
    <w:p w14:paraId="1D4EC87D" w14:textId="726E1B61" w:rsidR="003D26CF" w:rsidRDefault="003D26CF" w:rsidP="00C10C15">
      <w:pPr>
        <w:spacing w:before="120" w:after="120"/>
        <w:jc w:val="center"/>
        <w:rPr>
          <w:rFonts w:ascii="Calibri" w:hAnsi="Calibri" w:cs="Calibri"/>
          <w:i/>
        </w:rPr>
      </w:pPr>
    </w:p>
    <w:p w14:paraId="051D4C62" w14:textId="5007EDB1" w:rsidR="003D26CF" w:rsidRDefault="003D26CF" w:rsidP="00C10C15">
      <w:pPr>
        <w:spacing w:before="120" w:after="120"/>
        <w:jc w:val="center"/>
        <w:rPr>
          <w:rFonts w:ascii="Calibri" w:hAnsi="Calibri" w:cs="Calibri"/>
          <w:i/>
        </w:rPr>
      </w:pPr>
    </w:p>
    <w:p w14:paraId="5B3691F1" w14:textId="5789A0F1" w:rsidR="003D26CF" w:rsidRDefault="003D26CF" w:rsidP="00C10C15">
      <w:pPr>
        <w:spacing w:before="120" w:after="120"/>
        <w:jc w:val="center"/>
        <w:rPr>
          <w:rFonts w:ascii="Calibri" w:hAnsi="Calibri" w:cs="Calibri"/>
          <w:i/>
        </w:rPr>
      </w:pPr>
    </w:p>
    <w:p w14:paraId="55F027F3" w14:textId="79396C6A" w:rsidR="003D26CF" w:rsidRDefault="003D26CF" w:rsidP="00C10C15">
      <w:pPr>
        <w:spacing w:before="120" w:after="120"/>
        <w:jc w:val="center"/>
        <w:rPr>
          <w:rFonts w:ascii="Calibri" w:hAnsi="Calibri" w:cs="Calibri"/>
          <w:i/>
        </w:rPr>
      </w:pPr>
    </w:p>
    <w:p w14:paraId="2B01283A" w14:textId="66710D83" w:rsidR="003D26CF" w:rsidRDefault="003D26CF" w:rsidP="00C10C15">
      <w:pPr>
        <w:spacing w:before="120" w:after="120"/>
        <w:jc w:val="center"/>
        <w:rPr>
          <w:rFonts w:ascii="Calibri" w:hAnsi="Calibri" w:cs="Calibri"/>
          <w:i/>
        </w:rPr>
      </w:pPr>
    </w:p>
    <w:p w14:paraId="1A204FA1" w14:textId="649BA2B0" w:rsidR="003D26CF" w:rsidRDefault="003D26CF" w:rsidP="00C10C15">
      <w:pPr>
        <w:spacing w:before="120" w:after="120"/>
        <w:jc w:val="center"/>
        <w:rPr>
          <w:rFonts w:ascii="Calibri" w:hAnsi="Calibri" w:cs="Calibri"/>
          <w:i/>
        </w:rPr>
      </w:pPr>
    </w:p>
    <w:p w14:paraId="41BD138D" w14:textId="0DA3EB5B" w:rsidR="003D26CF" w:rsidRDefault="003D26CF" w:rsidP="00C10C15">
      <w:pPr>
        <w:spacing w:before="120" w:after="120"/>
        <w:jc w:val="center"/>
        <w:rPr>
          <w:rFonts w:ascii="Calibri" w:hAnsi="Calibri" w:cs="Calibri"/>
          <w:i/>
        </w:rPr>
      </w:pPr>
    </w:p>
    <w:p w14:paraId="6488C172" w14:textId="6D7225E0" w:rsidR="003D26CF" w:rsidRDefault="003D26CF" w:rsidP="00C10C15">
      <w:pPr>
        <w:spacing w:before="120" w:after="120"/>
        <w:jc w:val="center"/>
        <w:rPr>
          <w:rFonts w:ascii="Calibri" w:hAnsi="Calibri" w:cs="Calibri"/>
          <w:i/>
        </w:rPr>
      </w:pPr>
    </w:p>
    <w:p w14:paraId="4F23FF0E" w14:textId="32FC9F84" w:rsidR="003D26CF" w:rsidRDefault="003D26CF" w:rsidP="00C10C15">
      <w:pPr>
        <w:spacing w:before="120" w:after="120"/>
        <w:jc w:val="center"/>
        <w:rPr>
          <w:rFonts w:ascii="Calibri" w:hAnsi="Calibri" w:cs="Calibri"/>
          <w:i/>
        </w:rPr>
      </w:pPr>
    </w:p>
    <w:p w14:paraId="20806638" w14:textId="78DE2EF5" w:rsidR="003D26CF" w:rsidRDefault="003D26CF" w:rsidP="00C10C15">
      <w:pPr>
        <w:spacing w:before="120" w:after="120"/>
        <w:jc w:val="center"/>
        <w:rPr>
          <w:rFonts w:ascii="Calibri" w:hAnsi="Calibri" w:cs="Calibri"/>
          <w:i/>
        </w:rPr>
      </w:pPr>
    </w:p>
    <w:p w14:paraId="7EBC6B2E" w14:textId="1D68BF6C" w:rsidR="003D26CF" w:rsidRDefault="003D26CF" w:rsidP="00C10C15">
      <w:pPr>
        <w:spacing w:before="120" w:after="120"/>
        <w:jc w:val="center"/>
        <w:rPr>
          <w:rFonts w:ascii="Calibri" w:hAnsi="Calibri" w:cs="Calibri"/>
          <w:i/>
        </w:rPr>
      </w:pPr>
    </w:p>
    <w:p w14:paraId="56844183" w14:textId="2AD23008" w:rsidR="003D26CF" w:rsidRDefault="003D26CF" w:rsidP="00C10C15">
      <w:pPr>
        <w:spacing w:before="120" w:after="120"/>
        <w:jc w:val="center"/>
        <w:rPr>
          <w:rFonts w:ascii="Calibri" w:hAnsi="Calibri" w:cs="Calibri"/>
          <w:i/>
        </w:rPr>
      </w:pPr>
    </w:p>
    <w:p w14:paraId="5C897CE5" w14:textId="21893CCD" w:rsidR="003D26CF" w:rsidRDefault="003D26CF" w:rsidP="00C10C15">
      <w:pPr>
        <w:spacing w:before="120" w:after="120"/>
        <w:jc w:val="center"/>
        <w:rPr>
          <w:rFonts w:ascii="Calibri" w:hAnsi="Calibri" w:cs="Calibri"/>
          <w:i/>
        </w:rPr>
      </w:pPr>
    </w:p>
    <w:p w14:paraId="28EE559F" w14:textId="5A5783BC" w:rsidR="003D26CF" w:rsidRDefault="003D26CF" w:rsidP="00C10C15">
      <w:pPr>
        <w:spacing w:before="120" w:after="120"/>
        <w:jc w:val="center"/>
        <w:rPr>
          <w:rFonts w:ascii="Calibri" w:hAnsi="Calibri" w:cs="Calibri"/>
          <w:i/>
        </w:rPr>
      </w:pPr>
    </w:p>
    <w:p w14:paraId="6A65AE5E" w14:textId="59DF3BA4" w:rsidR="003D26CF" w:rsidRDefault="003D26CF" w:rsidP="00C10C15">
      <w:pPr>
        <w:spacing w:before="120" w:after="120"/>
        <w:jc w:val="center"/>
        <w:rPr>
          <w:rFonts w:ascii="Calibri" w:hAnsi="Calibri" w:cs="Calibri"/>
          <w:i/>
        </w:rPr>
      </w:pPr>
    </w:p>
    <w:p w14:paraId="63FFE734" w14:textId="6B55B3EB" w:rsidR="003D26CF" w:rsidRDefault="003D26CF" w:rsidP="00C10C15">
      <w:pPr>
        <w:spacing w:before="120" w:after="120"/>
        <w:jc w:val="center"/>
        <w:rPr>
          <w:rFonts w:ascii="Calibri" w:hAnsi="Calibri" w:cs="Calibri"/>
          <w:i/>
        </w:rPr>
      </w:pPr>
    </w:p>
    <w:p w14:paraId="51E42C24" w14:textId="397E3EF7" w:rsidR="003D26CF" w:rsidRDefault="003D26CF" w:rsidP="00C10C15">
      <w:pPr>
        <w:spacing w:before="120" w:after="120"/>
        <w:jc w:val="center"/>
        <w:rPr>
          <w:rFonts w:ascii="Calibri" w:hAnsi="Calibri" w:cs="Calibri"/>
          <w:i/>
        </w:rPr>
      </w:pPr>
    </w:p>
    <w:p w14:paraId="3B42540F" w14:textId="7A9FA47A" w:rsidR="003D26CF" w:rsidRDefault="003D26CF" w:rsidP="00C10C15">
      <w:pPr>
        <w:spacing w:before="120" w:after="120"/>
        <w:jc w:val="center"/>
        <w:rPr>
          <w:rFonts w:ascii="Calibri" w:hAnsi="Calibri" w:cs="Calibri"/>
          <w:i/>
        </w:rPr>
      </w:pPr>
    </w:p>
    <w:p w14:paraId="5975E523" w14:textId="1AE463A2" w:rsidR="003D26CF" w:rsidRDefault="003D26CF" w:rsidP="00C10C15">
      <w:pPr>
        <w:spacing w:before="120" w:after="120"/>
        <w:jc w:val="center"/>
        <w:rPr>
          <w:rFonts w:ascii="Calibri" w:hAnsi="Calibri" w:cs="Calibri"/>
          <w:i/>
        </w:rPr>
      </w:pPr>
    </w:p>
    <w:p w14:paraId="46CEF141" w14:textId="0C0A1552" w:rsidR="003D26CF" w:rsidRDefault="003D26CF" w:rsidP="00C10C15">
      <w:pPr>
        <w:spacing w:before="120" w:after="120"/>
        <w:jc w:val="center"/>
        <w:rPr>
          <w:rFonts w:ascii="Calibri" w:hAnsi="Calibri" w:cs="Calibri"/>
          <w:i/>
        </w:rPr>
      </w:pPr>
    </w:p>
    <w:p w14:paraId="79E0A1EF" w14:textId="39B1420A" w:rsidR="003D26CF" w:rsidRDefault="003D26CF" w:rsidP="00C10C15">
      <w:pPr>
        <w:spacing w:before="120" w:after="120"/>
        <w:jc w:val="center"/>
        <w:rPr>
          <w:rFonts w:ascii="Calibri" w:hAnsi="Calibri" w:cs="Calibri"/>
          <w:i/>
        </w:rPr>
      </w:pPr>
    </w:p>
    <w:p w14:paraId="603F48FB" w14:textId="76DFACBB" w:rsidR="003D26CF" w:rsidRDefault="003D26CF" w:rsidP="00C10C15">
      <w:pPr>
        <w:spacing w:before="120" w:after="120"/>
        <w:jc w:val="center"/>
        <w:rPr>
          <w:rFonts w:ascii="Calibri" w:hAnsi="Calibri" w:cs="Calibri"/>
          <w:i/>
        </w:rPr>
      </w:pPr>
    </w:p>
    <w:p w14:paraId="7DF2832E" w14:textId="5B9F88A6" w:rsidR="003D26CF" w:rsidRDefault="003D26CF" w:rsidP="00C10C15">
      <w:pPr>
        <w:spacing w:before="120" w:after="120"/>
        <w:jc w:val="center"/>
        <w:rPr>
          <w:rFonts w:ascii="Calibri" w:hAnsi="Calibri" w:cs="Calibri"/>
          <w:i/>
        </w:rPr>
      </w:pPr>
    </w:p>
    <w:p w14:paraId="1DD3AF40" w14:textId="36EE4794" w:rsidR="002434B9" w:rsidRDefault="003D26CF" w:rsidP="003D26CF">
      <w:pPr>
        <w:jc w:val="center"/>
        <w:rPr>
          <w:rFonts w:ascii="Calibri" w:hAnsi="Calibri" w:cs="Calibri"/>
          <w:i/>
        </w:rPr>
      </w:pPr>
      <w:r w:rsidRPr="00161E45">
        <w:rPr>
          <w:b/>
          <w:sz w:val="36"/>
        </w:rPr>
        <w:lastRenderedPageBreak/>
        <w:t xml:space="preserve">Personální zabezpečení – </w:t>
      </w:r>
      <w:r>
        <w:rPr>
          <w:b/>
          <w:sz w:val="36"/>
        </w:rPr>
        <w:t>garant studijního programu</w:t>
      </w:r>
    </w:p>
    <w:p w14:paraId="0FD9DF02" w14:textId="77777777" w:rsidR="003D26CF" w:rsidRDefault="003D26CF">
      <w:pPr>
        <w:rPr>
          <w:rFonts w:ascii="Calibri" w:hAnsi="Calibri" w:cs="Calibri"/>
          <w:i/>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2434B9" w14:paraId="3C047B93" w14:textId="77777777" w:rsidTr="00644BB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3E7BB2D" w14:textId="77777777" w:rsidR="002434B9" w:rsidRDefault="002434B9" w:rsidP="00644BBC">
            <w:pPr>
              <w:jc w:val="both"/>
              <w:rPr>
                <w:b/>
                <w:sz w:val="28"/>
              </w:rPr>
            </w:pPr>
            <w:r>
              <w:rPr>
                <w:b/>
                <w:sz w:val="28"/>
              </w:rPr>
              <w:t>C-I – Personální zabezpečení</w:t>
            </w:r>
          </w:p>
        </w:tc>
      </w:tr>
      <w:tr w:rsidR="002434B9" w14:paraId="393CD01C" w14:textId="77777777" w:rsidTr="00644BB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13058228" w14:textId="77777777" w:rsidR="002434B9" w:rsidRDefault="002434B9" w:rsidP="00644BBC">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55F0482" w14:textId="77777777" w:rsidR="002434B9" w:rsidRDefault="002434B9" w:rsidP="00644BBC">
            <w:pPr>
              <w:jc w:val="both"/>
            </w:pPr>
            <w:r w:rsidRPr="00625A17">
              <w:t>Univerzita Tomáše Bati ve Zlíně</w:t>
            </w:r>
          </w:p>
        </w:tc>
      </w:tr>
      <w:tr w:rsidR="002434B9" w14:paraId="2C7AE412"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0896B0" w14:textId="77777777" w:rsidR="002434B9" w:rsidRDefault="002434B9" w:rsidP="00644BBC">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7D89D9F1" w14:textId="77777777" w:rsidR="002434B9" w:rsidRDefault="002434B9" w:rsidP="00644BBC">
            <w:pPr>
              <w:jc w:val="both"/>
            </w:pPr>
            <w:r w:rsidRPr="00625A17">
              <w:t xml:space="preserve">Fakulta </w:t>
            </w:r>
            <w:r>
              <w:t>managementu a ekonomiky</w:t>
            </w:r>
          </w:p>
        </w:tc>
      </w:tr>
      <w:tr w:rsidR="002434B9" w14:paraId="4B26C385"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8C4136" w14:textId="77777777" w:rsidR="002434B9" w:rsidRDefault="002434B9" w:rsidP="00644BBC">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CAE70B5" w14:textId="77777777" w:rsidR="002434B9" w:rsidRDefault="002434B9" w:rsidP="00644BBC">
            <w:pPr>
              <w:jc w:val="both"/>
            </w:pPr>
            <w:r w:rsidRPr="00203474">
              <w:t>Management udržitelného rozvoje</w:t>
            </w:r>
          </w:p>
        </w:tc>
      </w:tr>
      <w:tr w:rsidR="002434B9" w14:paraId="0F9E4A6C"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279CC2" w14:textId="77777777" w:rsidR="002434B9" w:rsidRDefault="002434B9" w:rsidP="00644BBC">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FB59757" w14:textId="77777777" w:rsidR="002434B9" w:rsidRDefault="002434B9" w:rsidP="00644BBC">
            <w:pPr>
              <w:jc w:val="both"/>
            </w:pPr>
            <w:r>
              <w:t xml:space="preserve">Zuzana TUČKOVÁ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7BCEC8" w14:textId="77777777" w:rsidR="002434B9" w:rsidRDefault="002434B9"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CB890F8" w14:textId="77777777" w:rsidR="002434B9" w:rsidRDefault="002434B9" w:rsidP="00644BBC">
            <w:pPr>
              <w:jc w:val="both"/>
            </w:pPr>
            <w:r>
              <w:t>doc. Ing., Ph.D.</w:t>
            </w:r>
          </w:p>
        </w:tc>
      </w:tr>
      <w:tr w:rsidR="002434B9" w14:paraId="4BBDC7FF" w14:textId="77777777" w:rsidTr="00644BB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699B9EC" w14:textId="77777777" w:rsidR="002434B9" w:rsidRDefault="002434B9"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27E5E6A" w14:textId="77777777" w:rsidR="002434B9" w:rsidRDefault="002434B9" w:rsidP="00644BBC">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4F8CD85" w14:textId="77777777" w:rsidR="002434B9" w:rsidRDefault="002434B9"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F125F5" w14:textId="77777777" w:rsidR="002434B9" w:rsidRDefault="002434B9"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49FC25" w14:textId="77777777" w:rsidR="002434B9" w:rsidRDefault="002434B9"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5B16F8" w14:textId="77777777" w:rsidR="002434B9" w:rsidRDefault="002434B9" w:rsidP="00644BBC">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8D07C6" w14:textId="77777777" w:rsidR="002434B9" w:rsidRDefault="002434B9"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0703568" w14:textId="77777777" w:rsidR="002434B9" w:rsidRDefault="002434B9" w:rsidP="00644BBC">
            <w:pPr>
              <w:jc w:val="both"/>
            </w:pPr>
            <w:r>
              <w:t>N</w:t>
            </w:r>
          </w:p>
        </w:tc>
      </w:tr>
      <w:tr w:rsidR="002434B9" w14:paraId="5B9B7B88" w14:textId="77777777" w:rsidTr="00644BB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AAE6D15" w14:textId="77777777" w:rsidR="002434B9" w:rsidRDefault="002434B9"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09BAA9A" w14:textId="77777777" w:rsidR="002434B9" w:rsidRDefault="002434B9"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EECA5F9" w14:textId="77777777" w:rsidR="002434B9" w:rsidRDefault="002434B9"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A7F4A3" w14:textId="77777777" w:rsidR="002434B9" w:rsidRDefault="002434B9" w:rsidP="00644BBC">
            <w:pPr>
              <w:jc w:val="both"/>
            </w:pPr>
            <w:r>
              <w:t>20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0C703" w14:textId="77777777" w:rsidR="002434B9" w:rsidRDefault="002434B9"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8BFA7F7" w14:textId="77777777" w:rsidR="002434B9" w:rsidRDefault="002434B9" w:rsidP="00644BBC">
            <w:pPr>
              <w:jc w:val="both"/>
            </w:pPr>
            <w:r>
              <w:t>N</w:t>
            </w:r>
          </w:p>
        </w:tc>
      </w:tr>
      <w:tr w:rsidR="002434B9" w14:paraId="08320990" w14:textId="77777777" w:rsidTr="00644BB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EF136" w14:textId="77777777" w:rsidR="002434B9" w:rsidRDefault="002434B9"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89888" w14:textId="77777777" w:rsidR="002434B9" w:rsidRDefault="002434B9"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D60733F" w14:textId="77777777" w:rsidR="002434B9" w:rsidRDefault="002434B9" w:rsidP="00644BBC">
            <w:pPr>
              <w:jc w:val="both"/>
              <w:rPr>
                <w:b/>
              </w:rPr>
            </w:pPr>
            <w:r>
              <w:rPr>
                <w:b/>
              </w:rPr>
              <w:t>rozsah</w:t>
            </w:r>
          </w:p>
        </w:tc>
      </w:tr>
      <w:tr w:rsidR="002434B9" w14:paraId="281B0155" w14:textId="77777777" w:rsidTr="00644BBC">
        <w:tc>
          <w:tcPr>
            <w:tcW w:w="6060" w:type="dxa"/>
            <w:gridSpan w:val="8"/>
            <w:tcBorders>
              <w:top w:val="single" w:sz="4" w:space="0" w:color="auto"/>
              <w:left w:val="single" w:sz="4" w:space="0" w:color="auto"/>
              <w:bottom w:val="single" w:sz="4" w:space="0" w:color="auto"/>
              <w:right w:val="single" w:sz="4" w:space="0" w:color="auto"/>
            </w:tcBorders>
          </w:tcPr>
          <w:p w14:paraId="02A58C58" w14:textId="77777777" w:rsidR="002434B9" w:rsidRDefault="002434B9"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405B3D5" w14:textId="77777777" w:rsidR="002434B9" w:rsidRDefault="002434B9"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9D0BE23" w14:textId="77777777" w:rsidR="002434B9" w:rsidRDefault="002434B9" w:rsidP="00644BBC">
            <w:pPr>
              <w:jc w:val="both"/>
            </w:pPr>
          </w:p>
        </w:tc>
      </w:tr>
      <w:tr w:rsidR="002434B9" w14:paraId="177B48DF" w14:textId="77777777" w:rsidTr="00644BBC">
        <w:tc>
          <w:tcPr>
            <w:tcW w:w="6060" w:type="dxa"/>
            <w:gridSpan w:val="8"/>
            <w:tcBorders>
              <w:top w:val="single" w:sz="4" w:space="0" w:color="auto"/>
              <w:left w:val="single" w:sz="4" w:space="0" w:color="auto"/>
              <w:bottom w:val="single" w:sz="4" w:space="0" w:color="auto"/>
              <w:right w:val="single" w:sz="4" w:space="0" w:color="auto"/>
            </w:tcBorders>
          </w:tcPr>
          <w:p w14:paraId="2F0EF1B2" w14:textId="77777777" w:rsidR="002434B9" w:rsidRDefault="002434B9"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B5B0F01" w14:textId="77777777" w:rsidR="002434B9" w:rsidRDefault="002434B9"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F5B954C" w14:textId="77777777" w:rsidR="002434B9" w:rsidRDefault="002434B9" w:rsidP="00644BBC">
            <w:pPr>
              <w:jc w:val="both"/>
            </w:pPr>
          </w:p>
        </w:tc>
      </w:tr>
      <w:tr w:rsidR="002434B9" w14:paraId="02027BA9"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A758B1" w14:textId="77777777" w:rsidR="002434B9" w:rsidRDefault="002434B9" w:rsidP="00644BBC">
            <w:pPr>
              <w:jc w:val="both"/>
            </w:pPr>
            <w:r>
              <w:rPr>
                <w:b/>
              </w:rPr>
              <w:t>Předměty příslušného studijního programu a způsob zapojení do jejich výuky, příp. další zapojení do uskutečňování studijního programu</w:t>
            </w:r>
          </w:p>
        </w:tc>
      </w:tr>
      <w:tr w:rsidR="002434B9" w14:paraId="6619F86F" w14:textId="77777777" w:rsidTr="00644BBC">
        <w:trPr>
          <w:trHeight w:val="1118"/>
        </w:trPr>
        <w:tc>
          <w:tcPr>
            <w:tcW w:w="9859" w:type="dxa"/>
            <w:gridSpan w:val="15"/>
            <w:tcBorders>
              <w:top w:val="nil"/>
              <w:left w:val="single" w:sz="4" w:space="0" w:color="auto"/>
              <w:bottom w:val="single" w:sz="4" w:space="0" w:color="auto"/>
              <w:right w:val="single" w:sz="4" w:space="0" w:color="auto"/>
            </w:tcBorders>
          </w:tcPr>
          <w:p w14:paraId="344EB187" w14:textId="1CD2F88B" w:rsidR="002434B9" w:rsidRDefault="002434B9" w:rsidP="00644BBC">
            <w:pPr>
              <w:jc w:val="both"/>
            </w:pPr>
            <w:r>
              <w:t>Ekonomická a sociální udržitelnost – garant, přednášející (80 %)</w:t>
            </w:r>
          </w:p>
          <w:p w14:paraId="49FD4530" w14:textId="77777777" w:rsidR="002434B9" w:rsidRDefault="002434B9" w:rsidP="00644BBC">
            <w:pPr>
              <w:jc w:val="both"/>
            </w:pPr>
            <w:r>
              <w:t>Podpora podnikání a jeho udržitelnost – garant, přednášející (60 %)</w:t>
            </w:r>
          </w:p>
          <w:p w14:paraId="14541550" w14:textId="77777777" w:rsidR="002434B9" w:rsidRDefault="002434B9" w:rsidP="00644BBC">
            <w:pPr>
              <w:jc w:val="both"/>
            </w:pPr>
            <w:r>
              <w:t>Odborná praxe 1 – garant</w:t>
            </w:r>
          </w:p>
          <w:p w14:paraId="78C24D7D" w14:textId="77777777" w:rsidR="002434B9" w:rsidRDefault="002434B9" w:rsidP="00644BBC">
            <w:pPr>
              <w:jc w:val="both"/>
            </w:pPr>
            <w:r>
              <w:t>Seminář k diplomové práci – garant, semináře (70 %)</w:t>
            </w:r>
          </w:p>
          <w:p w14:paraId="5123B3CA" w14:textId="77777777" w:rsidR="002434B9" w:rsidRDefault="002434B9" w:rsidP="00644BBC">
            <w:pPr>
              <w:jc w:val="both"/>
            </w:pPr>
            <w:r>
              <w:t>Příprava diploové práce – garant</w:t>
            </w:r>
          </w:p>
          <w:p w14:paraId="7C51B858" w14:textId="1B57F84C" w:rsidR="002434B9" w:rsidRDefault="002434B9" w:rsidP="00644BBC">
            <w:pPr>
              <w:jc w:val="both"/>
            </w:pPr>
            <w:r>
              <w:t>Odborná praxe 2 - garant</w:t>
            </w:r>
          </w:p>
        </w:tc>
      </w:tr>
      <w:tr w:rsidR="002434B9" w14:paraId="37617641" w14:textId="77777777" w:rsidTr="00644BB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D5CACE5" w14:textId="77777777" w:rsidR="002434B9" w:rsidRDefault="002434B9" w:rsidP="00644BBC">
            <w:pPr>
              <w:jc w:val="both"/>
              <w:rPr>
                <w:b/>
              </w:rPr>
            </w:pPr>
            <w:r>
              <w:rPr>
                <w:b/>
              </w:rPr>
              <w:t>Zapojení do výuky v dalších studijních programech na téže vysoké škole (pouze u garantů ZT a PZ předmětů)</w:t>
            </w:r>
          </w:p>
        </w:tc>
      </w:tr>
      <w:tr w:rsidR="002434B9" w14:paraId="1576338E" w14:textId="77777777" w:rsidTr="00644BBC">
        <w:trPr>
          <w:trHeight w:val="340"/>
        </w:trPr>
        <w:tc>
          <w:tcPr>
            <w:tcW w:w="2802" w:type="dxa"/>
            <w:gridSpan w:val="2"/>
            <w:tcBorders>
              <w:top w:val="nil"/>
              <w:left w:val="single" w:sz="4" w:space="0" w:color="auto"/>
              <w:bottom w:val="single" w:sz="4" w:space="0" w:color="auto"/>
              <w:right w:val="single" w:sz="4" w:space="0" w:color="auto"/>
            </w:tcBorders>
            <w:hideMark/>
          </w:tcPr>
          <w:p w14:paraId="310263C5" w14:textId="77777777" w:rsidR="002434B9" w:rsidRDefault="002434B9" w:rsidP="00644BBC">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3BA5355" w14:textId="77777777" w:rsidR="002434B9" w:rsidRDefault="002434B9"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1BCAC1" w14:textId="77777777" w:rsidR="002434B9" w:rsidRDefault="002434B9"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B3E3703" w14:textId="77777777" w:rsidR="002434B9" w:rsidRDefault="002434B9"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CD15351" w14:textId="77777777" w:rsidR="002434B9" w:rsidRDefault="002434B9" w:rsidP="00644BBC">
            <w:pPr>
              <w:jc w:val="both"/>
              <w:rPr>
                <w:b/>
              </w:rPr>
            </w:pPr>
            <w:r>
              <w:rPr>
                <w:b/>
              </w:rPr>
              <w:t>(</w:t>
            </w:r>
            <w:r>
              <w:rPr>
                <w:b/>
                <w:i/>
                <w:iCs/>
              </w:rPr>
              <w:t>nepovinný údaj</w:t>
            </w:r>
            <w:r>
              <w:rPr>
                <w:b/>
              </w:rPr>
              <w:t>) Počet hodin za semestr</w:t>
            </w:r>
          </w:p>
        </w:tc>
      </w:tr>
      <w:tr w:rsidR="002434B9" w14:paraId="60FD4299"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72A47BFD" w14:textId="77777777" w:rsidR="002434B9" w:rsidRPr="00BC623C" w:rsidRDefault="002434B9" w:rsidP="00644BBC">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B359BF6" w14:textId="77777777" w:rsidR="002434B9" w:rsidRPr="00BC623C" w:rsidRDefault="002434B9" w:rsidP="00644BBC">
            <w:pPr>
              <w:rPr>
                <w:color w:val="FF0000"/>
              </w:rPr>
            </w:pPr>
            <w:r w:rsidRPr="00BC623C">
              <w:rPr>
                <w:color w:val="000000"/>
                <w:shd w:val="clear" w:color="auto" w:fill="F9F9F9"/>
              </w:rPr>
              <w:t xml:space="preserve">Aplikovaná logistika, Management rizik </w:t>
            </w:r>
          </w:p>
        </w:tc>
        <w:tc>
          <w:tcPr>
            <w:tcW w:w="567" w:type="dxa"/>
            <w:gridSpan w:val="2"/>
            <w:tcBorders>
              <w:top w:val="nil"/>
              <w:left w:val="single" w:sz="4" w:space="0" w:color="auto"/>
              <w:bottom w:val="single" w:sz="4" w:space="0" w:color="auto"/>
              <w:right w:val="single" w:sz="4" w:space="0" w:color="auto"/>
            </w:tcBorders>
          </w:tcPr>
          <w:p w14:paraId="42ACFA5E"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010DC55D"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085932C4" w14:textId="77777777" w:rsidR="002434B9" w:rsidRPr="00BC623C" w:rsidRDefault="002434B9" w:rsidP="00644BBC">
            <w:pPr>
              <w:jc w:val="both"/>
              <w:rPr>
                <w:color w:val="FF0000"/>
              </w:rPr>
            </w:pPr>
          </w:p>
        </w:tc>
      </w:tr>
      <w:tr w:rsidR="002434B9" w14:paraId="7C4A2B56"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6EF0D22A" w14:textId="77777777" w:rsidR="002434B9" w:rsidRPr="00BC623C" w:rsidRDefault="002434B9" w:rsidP="00644BBC">
            <w:pPr>
              <w:rPr>
                <w:color w:val="FF0000"/>
              </w:rPr>
            </w:pPr>
            <w:r w:rsidRPr="00BC623C">
              <w:rPr>
                <w:color w:val="000000"/>
                <w:shd w:val="clear" w:color="auto" w:fill="FFFFFF"/>
              </w:rPr>
              <w:t>Podniková ekonomika</w:t>
            </w:r>
          </w:p>
        </w:tc>
        <w:tc>
          <w:tcPr>
            <w:tcW w:w="2409" w:type="dxa"/>
            <w:gridSpan w:val="3"/>
            <w:tcBorders>
              <w:top w:val="nil"/>
              <w:left w:val="single" w:sz="4" w:space="0" w:color="auto"/>
              <w:bottom w:val="single" w:sz="4" w:space="0" w:color="auto"/>
              <w:right w:val="single" w:sz="4" w:space="0" w:color="auto"/>
            </w:tcBorders>
          </w:tcPr>
          <w:p w14:paraId="27BB910B" w14:textId="77777777" w:rsidR="002434B9" w:rsidRPr="00BC623C" w:rsidRDefault="002434B9" w:rsidP="00644BBC">
            <w:pPr>
              <w:rPr>
                <w:color w:val="FF0000"/>
              </w:rPr>
            </w:pPr>
            <w:r w:rsidRPr="00BC623C">
              <w:rPr>
                <w:color w:val="000000"/>
                <w:shd w:val="clear" w:color="auto" w:fill="F9F9F9"/>
              </w:rPr>
              <w:t>Filologie, Německý jazyk pro manažerskou praxi, Anglický jazyk pro manažerskou praxi</w:t>
            </w:r>
          </w:p>
        </w:tc>
        <w:tc>
          <w:tcPr>
            <w:tcW w:w="567" w:type="dxa"/>
            <w:gridSpan w:val="2"/>
            <w:tcBorders>
              <w:top w:val="nil"/>
              <w:left w:val="single" w:sz="4" w:space="0" w:color="auto"/>
              <w:bottom w:val="single" w:sz="4" w:space="0" w:color="auto"/>
              <w:right w:val="single" w:sz="4" w:space="0" w:color="auto"/>
            </w:tcBorders>
          </w:tcPr>
          <w:p w14:paraId="61B8092B"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6C449CF9"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F46DAF2" w14:textId="77777777" w:rsidR="002434B9" w:rsidRPr="00BC623C" w:rsidRDefault="002434B9" w:rsidP="00644BBC">
            <w:pPr>
              <w:jc w:val="both"/>
              <w:rPr>
                <w:color w:val="FF0000"/>
              </w:rPr>
            </w:pPr>
          </w:p>
        </w:tc>
      </w:tr>
      <w:tr w:rsidR="002434B9" w14:paraId="41C1D707"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446D6FA3" w14:textId="77777777" w:rsidR="002434B9" w:rsidRPr="00BC623C" w:rsidRDefault="002434B9" w:rsidP="00644BBC">
            <w:pPr>
              <w:rPr>
                <w:color w:val="FF0000"/>
              </w:rPr>
            </w:pPr>
            <w:r w:rsidRPr="00BC623C">
              <w:rPr>
                <w:color w:val="000000"/>
                <w:shd w:val="clear" w:color="auto" w:fill="FFFFFF"/>
              </w:rPr>
              <w:t>Business Support and Sustainability</w:t>
            </w:r>
          </w:p>
        </w:tc>
        <w:tc>
          <w:tcPr>
            <w:tcW w:w="2409" w:type="dxa"/>
            <w:gridSpan w:val="3"/>
            <w:tcBorders>
              <w:top w:val="nil"/>
              <w:left w:val="single" w:sz="4" w:space="0" w:color="auto"/>
              <w:bottom w:val="single" w:sz="4" w:space="0" w:color="auto"/>
              <w:right w:val="single" w:sz="4" w:space="0" w:color="auto"/>
            </w:tcBorders>
          </w:tcPr>
          <w:p w14:paraId="3560A18C" w14:textId="77777777" w:rsidR="002434B9" w:rsidRPr="00BC623C" w:rsidRDefault="002434B9" w:rsidP="00644BBC">
            <w:pPr>
              <w:rPr>
                <w:color w:val="FF0000"/>
              </w:rPr>
            </w:pPr>
            <w:r w:rsidRPr="00BC623C">
              <w:rPr>
                <w:color w:val="000000"/>
                <w:shd w:val="clear" w:color="auto" w:fill="F9F9F9"/>
              </w:rPr>
              <w:t>Business Administration and Entrepreneurship, Ekonomika podniku a podnikání</w:t>
            </w:r>
          </w:p>
        </w:tc>
        <w:tc>
          <w:tcPr>
            <w:tcW w:w="567" w:type="dxa"/>
            <w:gridSpan w:val="2"/>
            <w:tcBorders>
              <w:top w:val="nil"/>
              <w:left w:val="single" w:sz="4" w:space="0" w:color="auto"/>
              <w:bottom w:val="single" w:sz="4" w:space="0" w:color="auto"/>
              <w:right w:val="single" w:sz="4" w:space="0" w:color="auto"/>
            </w:tcBorders>
          </w:tcPr>
          <w:p w14:paraId="57224FD3" w14:textId="77777777" w:rsidR="002434B9" w:rsidRPr="00BC623C" w:rsidRDefault="002434B9" w:rsidP="00644BBC">
            <w:r w:rsidRPr="00BC623C">
              <w:t>ZS + LS</w:t>
            </w:r>
          </w:p>
        </w:tc>
        <w:tc>
          <w:tcPr>
            <w:tcW w:w="2109" w:type="dxa"/>
            <w:gridSpan w:val="5"/>
            <w:tcBorders>
              <w:top w:val="nil"/>
              <w:left w:val="single" w:sz="4" w:space="0" w:color="auto"/>
              <w:bottom w:val="single" w:sz="4" w:space="0" w:color="auto"/>
              <w:right w:val="single" w:sz="4" w:space="0" w:color="auto"/>
            </w:tcBorders>
          </w:tcPr>
          <w:p w14:paraId="5A5D34EE" w14:textId="77777777" w:rsidR="002434B9" w:rsidRPr="00BC623C" w:rsidRDefault="002434B9" w:rsidP="00644BBC">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44C48226" w14:textId="77777777" w:rsidR="002434B9" w:rsidRPr="00BC623C" w:rsidRDefault="002434B9" w:rsidP="00644BBC">
            <w:pPr>
              <w:jc w:val="both"/>
              <w:rPr>
                <w:color w:val="FF0000"/>
              </w:rPr>
            </w:pPr>
          </w:p>
        </w:tc>
      </w:tr>
      <w:tr w:rsidR="002434B9" w14:paraId="3DDC893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4462FE9C" w14:textId="77777777" w:rsidR="002434B9" w:rsidRPr="00BC623C" w:rsidRDefault="002434B9" w:rsidP="00644BBC">
            <w:pPr>
              <w:rPr>
                <w:color w:val="FF0000"/>
              </w:rPr>
            </w:pPr>
            <w:r w:rsidRPr="00BC623C">
              <w:rPr>
                <w:color w:val="000000"/>
                <w:shd w:val="clear" w:color="auto" w:fill="FFFFFF"/>
              </w:rPr>
              <w:t>Ekonomika služeb</w:t>
            </w:r>
          </w:p>
        </w:tc>
        <w:tc>
          <w:tcPr>
            <w:tcW w:w="2409" w:type="dxa"/>
            <w:gridSpan w:val="3"/>
            <w:tcBorders>
              <w:top w:val="nil"/>
              <w:left w:val="single" w:sz="4" w:space="0" w:color="auto"/>
              <w:bottom w:val="single" w:sz="4" w:space="0" w:color="auto"/>
              <w:right w:val="single" w:sz="4" w:space="0" w:color="auto"/>
            </w:tcBorders>
          </w:tcPr>
          <w:p w14:paraId="24CE830F"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2186AEDE"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46EF3B03" w14:textId="77777777" w:rsidR="002434B9" w:rsidRPr="00BC623C" w:rsidRDefault="002434B9" w:rsidP="00644BBC">
            <w:r w:rsidRPr="00BC623C">
              <w:t>Garant, přednášející, seminář</w:t>
            </w:r>
          </w:p>
        </w:tc>
        <w:tc>
          <w:tcPr>
            <w:tcW w:w="1972" w:type="dxa"/>
            <w:gridSpan w:val="3"/>
            <w:tcBorders>
              <w:top w:val="nil"/>
              <w:left w:val="single" w:sz="4" w:space="0" w:color="auto"/>
              <w:bottom w:val="single" w:sz="4" w:space="0" w:color="auto"/>
              <w:right w:val="single" w:sz="4" w:space="0" w:color="auto"/>
            </w:tcBorders>
          </w:tcPr>
          <w:p w14:paraId="62B7BD0D" w14:textId="77777777" w:rsidR="002434B9" w:rsidRPr="00BC623C" w:rsidRDefault="002434B9" w:rsidP="00644BBC">
            <w:pPr>
              <w:jc w:val="both"/>
              <w:rPr>
                <w:color w:val="FF0000"/>
              </w:rPr>
            </w:pPr>
          </w:p>
        </w:tc>
      </w:tr>
      <w:tr w:rsidR="002434B9" w14:paraId="1F583C13"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088051A" w14:textId="77777777" w:rsidR="002434B9" w:rsidRPr="00BC623C" w:rsidRDefault="002434B9" w:rsidP="00644BBC">
            <w:pPr>
              <w:rPr>
                <w:color w:val="FF0000"/>
              </w:rPr>
            </w:pPr>
            <w:r w:rsidRPr="00BC623C">
              <w:rPr>
                <w:color w:val="000000"/>
                <w:shd w:val="clear" w:color="auto" w:fill="FFFFFF"/>
              </w:rPr>
              <w:t>Podnikání I</w:t>
            </w:r>
          </w:p>
        </w:tc>
        <w:tc>
          <w:tcPr>
            <w:tcW w:w="2409" w:type="dxa"/>
            <w:gridSpan w:val="3"/>
            <w:tcBorders>
              <w:top w:val="nil"/>
              <w:left w:val="single" w:sz="4" w:space="0" w:color="auto"/>
              <w:bottom w:val="single" w:sz="4" w:space="0" w:color="auto"/>
              <w:right w:val="single" w:sz="4" w:space="0" w:color="auto"/>
            </w:tcBorders>
          </w:tcPr>
          <w:p w14:paraId="0D388A4B" w14:textId="77777777" w:rsidR="002434B9" w:rsidRPr="00BC623C" w:rsidRDefault="002434B9" w:rsidP="00644BBC">
            <w:pPr>
              <w:rPr>
                <w:color w:val="FF0000"/>
              </w:rPr>
            </w:pPr>
            <w:r w:rsidRPr="00BC623C">
              <w:rPr>
                <w:color w:val="000000"/>
                <w:shd w:val="clear" w:color="auto" w:fill="F9F9F9"/>
              </w:rPr>
              <w:t xml:space="preserve">Management rizik, </w:t>
            </w:r>
          </w:p>
          <w:p w14:paraId="4D1E1C89" w14:textId="77777777" w:rsidR="002434B9" w:rsidRPr="00687D45" w:rsidRDefault="002434B9" w:rsidP="00644BBC">
            <w:pPr>
              <w:rPr>
                <w:color w:val="000000"/>
              </w:rPr>
            </w:pPr>
            <w:r w:rsidRPr="00BC623C">
              <w:rPr>
                <w:color w:val="000000"/>
              </w:rPr>
              <w:t xml:space="preserve">Ochrana obyvatelstva, </w:t>
            </w: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1739A3F1"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195304CF"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0EC2BC7" w14:textId="77777777" w:rsidR="002434B9" w:rsidRPr="00BC623C" w:rsidRDefault="002434B9" w:rsidP="00644BBC">
            <w:pPr>
              <w:jc w:val="both"/>
              <w:rPr>
                <w:color w:val="FF0000"/>
              </w:rPr>
            </w:pPr>
          </w:p>
        </w:tc>
      </w:tr>
      <w:tr w:rsidR="002434B9" w14:paraId="75DD1F84"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17056305" w14:textId="77777777" w:rsidR="002434B9" w:rsidRPr="00BC623C" w:rsidRDefault="002434B9" w:rsidP="00644BBC">
            <w:pPr>
              <w:rPr>
                <w:color w:val="FF0000"/>
              </w:rPr>
            </w:pPr>
            <w:r w:rsidRPr="00BC623C">
              <w:rPr>
                <w:color w:val="000000"/>
                <w:shd w:val="clear" w:color="auto" w:fill="FFFFFF"/>
              </w:rPr>
              <w:t>Podnikání II</w:t>
            </w:r>
          </w:p>
        </w:tc>
        <w:tc>
          <w:tcPr>
            <w:tcW w:w="2409" w:type="dxa"/>
            <w:gridSpan w:val="3"/>
            <w:tcBorders>
              <w:top w:val="nil"/>
              <w:left w:val="single" w:sz="4" w:space="0" w:color="auto"/>
              <w:bottom w:val="single" w:sz="4" w:space="0" w:color="auto"/>
              <w:right w:val="single" w:sz="4" w:space="0" w:color="auto"/>
            </w:tcBorders>
          </w:tcPr>
          <w:p w14:paraId="44B4808C" w14:textId="77777777" w:rsidR="002434B9" w:rsidRPr="00687D45" w:rsidRDefault="002434B9" w:rsidP="00644BBC">
            <w:pPr>
              <w:rPr>
                <w:color w:val="000000"/>
              </w:rPr>
            </w:pPr>
            <w:r w:rsidRPr="00BC623C">
              <w:rPr>
                <w:color w:val="000000"/>
              </w:rPr>
              <w:t>Bezpečnost společnosti</w:t>
            </w:r>
          </w:p>
        </w:tc>
        <w:tc>
          <w:tcPr>
            <w:tcW w:w="567" w:type="dxa"/>
            <w:gridSpan w:val="2"/>
            <w:tcBorders>
              <w:top w:val="nil"/>
              <w:left w:val="single" w:sz="4" w:space="0" w:color="auto"/>
              <w:bottom w:val="single" w:sz="4" w:space="0" w:color="auto"/>
              <w:right w:val="single" w:sz="4" w:space="0" w:color="auto"/>
            </w:tcBorders>
          </w:tcPr>
          <w:p w14:paraId="5BB44A82" w14:textId="77777777" w:rsidR="002434B9" w:rsidRPr="00BC623C" w:rsidRDefault="002434B9" w:rsidP="00644BBC">
            <w:r w:rsidRPr="00BC623C">
              <w:t>LS</w:t>
            </w:r>
          </w:p>
        </w:tc>
        <w:tc>
          <w:tcPr>
            <w:tcW w:w="2109" w:type="dxa"/>
            <w:gridSpan w:val="5"/>
            <w:tcBorders>
              <w:top w:val="nil"/>
              <w:left w:val="single" w:sz="4" w:space="0" w:color="auto"/>
              <w:bottom w:val="single" w:sz="4" w:space="0" w:color="auto"/>
              <w:right w:val="single" w:sz="4" w:space="0" w:color="auto"/>
            </w:tcBorders>
          </w:tcPr>
          <w:p w14:paraId="2E9B3A4A"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417F34A" w14:textId="77777777" w:rsidR="002434B9" w:rsidRPr="00BC623C" w:rsidRDefault="002434B9" w:rsidP="00644BBC">
            <w:pPr>
              <w:jc w:val="both"/>
              <w:rPr>
                <w:color w:val="FF0000"/>
              </w:rPr>
            </w:pPr>
          </w:p>
        </w:tc>
      </w:tr>
      <w:tr w:rsidR="002434B9" w14:paraId="06432ECC"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3F0F0FA7" w14:textId="77777777" w:rsidR="002434B9" w:rsidRPr="00BC623C" w:rsidRDefault="002434B9" w:rsidP="00644BBC">
            <w:pPr>
              <w:rPr>
                <w:color w:val="FF0000"/>
              </w:rPr>
            </w:pPr>
            <w:r w:rsidRPr="00BC623C">
              <w:rPr>
                <w:color w:val="000000"/>
                <w:shd w:val="clear" w:color="auto" w:fill="FFFFFF"/>
              </w:rPr>
              <w:t>Podpora podnikání a jeho udržitelnost</w:t>
            </w:r>
          </w:p>
        </w:tc>
        <w:tc>
          <w:tcPr>
            <w:tcW w:w="2409" w:type="dxa"/>
            <w:gridSpan w:val="3"/>
            <w:tcBorders>
              <w:top w:val="nil"/>
              <w:left w:val="single" w:sz="4" w:space="0" w:color="auto"/>
              <w:bottom w:val="single" w:sz="4" w:space="0" w:color="auto"/>
              <w:right w:val="single" w:sz="4" w:space="0" w:color="auto"/>
            </w:tcBorders>
          </w:tcPr>
          <w:p w14:paraId="3FD84785"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73C8897" w14:textId="77777777" w:rsidR="002434B9" w:rsidRPr="00BC623C" w:rsidRDefault="002434B9" w:rsidP="00644BBC">
            <w:r w:rsidRPr="00BC623C">
              <w:t>ZS + LS</w:t>
            </w:r>
          </w:p>
        </w:tc>
        <w:tc>
          <w:tcPr>
            <w:tcW w:w="2109" w:type="dxa"/>
            <w:gridSpan w:val="5"/>
            <w:tcBorders>
              <w:top w:val="nil"/>
              <w:left w:val="single" w:sz="4" w:space="0" w:color="auto"/>
              <w:bottom w:val="single" w:sz="4" w:space="0" w:color="auto"/>
              <w:right w:val="single" w:sz="4" w:space="0" w:color="auto"/>
            </w:tcBorders>
          </w:tcPr>
          <w:p w14:paraId="1850E971"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3184CB2" w14:textId="77777777" w:rsidR="002434B9" w:rsidRPr="00BC623C" w:rsidRDefault="002434B9" w:rsidP="00644BBC">
            <w:pPr>
              <w:jc w:val="both"/>
              <w:rPr>
                <w:color w:val="FF0000"/>
              </w:rPr>
            </w:pPr>
          </w:p>
        </w:tc>
      </w:tr>
      <w:tr w:rsidR="002434B9" w14:paraId="2F209315"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A66EB66" w14:textId="77777777" w:rsidR="002434B9" w:rsidRPr="00BC623C" w:rsidRDefault="002434B9" w:rsidP="00644BBC">
            <w:pPr>
              <w:rPr>
                <w:color w:val="FF0000"/>
              </w:rPr>
            </w:pPr>
            <w:r w:rsidRPr="00BC623C">
              <w:rPr>
                <w:color w:val="000000"/>
                <w:shd w:val="clear" w:color="auto" w:fill="FFFFFF"/>
              </w:rPr>
              <w:t>Řízení služeb cestovního ruchu</w:t>
            </w:r>
          </w:p>
        </w:tc>
        <w:tc>
          <w:tcPr>
            <w:tcW w:w="2409" w:type="dxa"/>
            <w:gridSpan w:val="3"/>
            <w:tcBorders>
              <w:top w:val="nil"/>
              <w:left w:val="single" w:sz="4" w:space="0" w:color="auto"/>
              <w:bottom w:val="single" w:sz="4" w:space="0" w:color="auto"/>
              <w:right w:val="single" w:sz="4" w:space="0" w:color="auto"/>
            </w:tcBorders>
          </w:tcPr>
          <w:p w14:paraId="39619719" w14:textId="77777777" w:rsidR="002434B9" w:rsidRPr="00BC623C" w:rsidRDefault="002434B9" w:rsidP="00644BBC">
            <w:pPr>
              <w:rPr>
                <w:color w:val="FF0000"/>
              </w:rPr>
            </w:pPr>
            <w:r w:rsidRPr="00BC623C">
              <w:rPr>
                <w:color w:val="000000"/>
                <w:shd w:val="clear" w:color="auto" w:fill="F9F9F9"/>
              </w:rPr>
              <w:t>Ekonomika podniku a podnikání</w:t>
            </w:r>
          </w:p>
        </w:tc>
        <w:tc>
          <w:tcPr>
            <w:tcW w:w="567" w:type="dxa"/>
            <w:gridSpan w:val="2"/>
            <w:tcBorders>
              <w:top w:val="nil"/>
              <w:left w:val="single" w:sz="4" w:space="0" w:color="auto"/>
              <w:bottom w:val="single" w:sz="4" w:space="0" w:color="auto"/>
              <w:right w:val="single" w:sz="4" w:space="0" w:color="auto"/>
            </w:tcBorders>
          </w:tcPr>
          <w:p w14:paraId="6FEE7B43"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AFBA9BC" w14:textId="77777777" w:rsidR="002434B9" w:rsidRPr="00BC623C" w:rsidRDefault="002434B9" w:rsidP="00644BBC">
            <w:r w:rsidRPr="00BC623C">
              <w:t>Garant</w:t>
            </w:r>
          </w:p>
        </w:tc>
        <w:tc>
          <w:tcPr>
            <w:tcW w:w="1972" w:type="dxa"/>
            <w:gridSpan w:val="3"/>
            <w:tcBorders>
              <w:top w:val="nil"/>
              <w:left w:val="single" w:sz="4" w:space="0" w:color="auto"/>
              <w:bottom w:val="single" w:sz="4" w:space="0" w:color="auto"/>
              <w:right w:val="single" w:sz="4" w:space="0" w:color="auto"/>
            </w:tcBorders>
          </w:tcPr>
          <w:p w14:paraId="13AB5675" w14:textId="77777777" w:rsidR="002434B9" w:rsidRPr="00BC623C" w:rsidRDefault="002434B9" w:rsidP="00644BBC">
            <w:pPr>
              <w:jc w:val="both"/>
              <w:rPr>
                <w:color w:val="FF0000"/>
              </w:rPr>
            </w:pPr>
          </w:p>
        </w:tc>
      </w:tr>
      <w:tr w:rsidR="002434B9" w14:paraId="1CA9558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0FB75889" w14:textId="77777777" w:rsidR="002434B9" w:rsidRPr="00BC623C" w:rsidRDefault="002434B9" w:rsidP="00644BBC">
            <w:pPr>
              <w:rPr>
                <w:color w:val="FF0000"/>
              </w:rPr>
            </w:pPr>
            <w:r w:rsidRPr="00BC623C">
              <w:rPr>
                <w:color w:val="000000"/>
                <w:shd w:val="clear" w:color="auto" w:fill="FFFFFF"/>
              </w:rPr>
              <w:t>Service Economy</w:t>
            </w:r>
          </w:p>
        </w:tc>
        <w:tc>
          <w:tcPr>
            <w:tcW w:w="2409" w:type="dxa"/>
            <w:gridSpan w:val="3"/>
            <w:tcBorders>
              <w:top w:val="nil"/>
              <w:left w:val="single" w:sz="4" w:space="0" w:color="auto"/>
              <w:bottom w:val="single" w:sz="4" w:space="0" w:color="auto"/>
              <w:right w:val="single" w:sz="4" w:space="0" w:color="auto"/>
            </w:tcBorders>
          </w:tcPr>
          <w:p w14:paraId="07CC3353" w14:textId="77777777" w:rsidR="002434B9" w:rsidRPr="00BC623C" w:rsidRDefault="002434B9" w:rsidP="00644BBC">
            <w:pPr>
              <w:rPr>
                <w:color w:val="FF0000"/>
              </w:rPr>
            </w:pPr>
            <w:r w:rsidRPr="00BC623C">
              <w:rPr>
                <w:color w:val="000000"/>
                <w:shd w:val="clear" w:color="auto" w:fill="F9F9F9"/>
              </w:rPr>
              <w:t xml:space="preserve">Ekonomika podniku a podnikání, </w:t>
            </w:r>
            <w:r w:rsidRPr="00BC623C">
              <w:rPr>
                <w:color w:val="000000"/>
                <w:shd w:val="clear" w:color="auto" w:fill="FFFFFF"/>
              </w:rPr>
              <w:t>Business Administration and Entrepreneurship</w:t>
            </w:r>
          </w:p>
        </w:tc>
        <w:tc>
          <w:tcPr>
            <w:tcW w:w="567" w:type="dxa"/>
            <w:gridSpan w:val="2"/>
            <w:tcBorders>
              <w:top w:val="nil"/>
              <w:left w:val="single" w:sz="4" w:space="0" w:color="auto"/>
              <w:bottom w:val="single" w:sz="4" w:space="0" w:color="auto"/>
              <w:right w:val="single" w:sz="4" w:space="0" w:color="auto"/>
            </w:tcBorders>
          </w:tcPr>
          <w:p w14:paraId="3FD9A96E"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1C45B63B"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396CC409" w14:textId="77777777" w:rsidR="002434B9" w:rsidRPr="00BC623C" w:rsidRDefault="002434B9" w:rsidP="00644BBC">
            <w:pPr>
              <w:jc w:val="both"/>
              <w:rPr>
                <w:color w:val="FF0000"/>
              </w:rPr>
            </w:pPr>
          </w:p>
        </w:tc>
      </w:tr>
      <w:tr w:rsidR="002434B9" w14:paraId="01A48CB1"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2741ED3D" w14:textId="77777777" w:rsidR="002434B9" w:rsidRPr="00BC623C" w:rsidRDefault="002434B9" w:rsidP="00644BBC">
            <w:pPr>
              <w:rPr>
                <w:color w:val="FF0000"/>
              </w:rPr>
            </w:pPr>
            <w:r w:rsidRPr="00BC623C">
              <w:rPr>
                <w:color w:val="000000"/>
                <w:shd w:val="clear" w:color="auto" w:fill="FFFFFF"/>
              </w:rPr>
              <w:t>Bezpečnost logistických procesů</w:t>
            </w:r>
          </w:p>
        </w:tc>
        <w:tc>
          <w:tcPr>
            <w:tcW w:w="2409" w:type="dxa"/>
            <w:gridSpan w:val="3"/>
            <w:tcBorders>
              <w:top w:val="nil"/>
              <w:left w:val="single" w:sz="4" w:space="0" w:color="auto"/>
              <w:bottom w:val="single" w:sz="4" w:space="0" w:color="auto"/>
              <w:right w:val="single" w:sz="4" w:space="0" w:color="auto"/>
            </w:tcBorders>
          </w:tcPr>
          <w:p w14:paraId="2736F98E" w14:textId="77777777" w:rsidR="002434B9" w:rsidRPr="00BC623C" w:rsidRDefault="002434B9" w:rsidP="00644BBC">
            <w:pPr>
              <w:rPr>
                <w:color w:val="FF0000"/>
              </w:rPr>
            </w:pPr>
            <w:r w:rsidRPr="00BC623C">
              <w:rPr>
                <w:color w:val="000000"/>
                <w:shd w:val="clear" w:color="auto" w:fill="F9F9F9"/>
              </w:rPr>
              <w:t>Bezpečnost společnosti</w:t>
            </w:r>
          </w:p>
        </w:tc>
        <w:tc>
          <w:tcPr>
            <w:tcW w:w="567" w:type="dxa"/>
            <w:gridSpan w:val="2"/>
            <w:tcBorders>
              <w:top w:val="nil"/>
              <w:left w:val="single" w:sz="4" w:space="0" w:color="auto"/>
              <w:bottom w:val="single" w:sz="4" w:space="0" w:color="auto"/>
              <w:right w:val="single" w:sz="4" w:space="0" w:color="auto"/>
            </w:tcBorders>
          </w:tcPr>
          <w:p w14:paraId="03107F80"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AF80CD8" w14:textId="77777777" w:rsidR="002434B9" w:rsidRPr="00BC623C" w:rsidRDefault="002434B9" w:rsidP="00644BBC">
            <w:r w:rsidRPr="00BC623C">
              <w:t>Přednášející</w:t>
            </w:r>
          </w:p>
        </w:tc>
        <w:tc>
          <w:tcPr>
            <w:tcW w:w="1972" w:type="dxa"/>
            <w:gridSpan w:val="3"/>
            <w:tcBorders>
              <w:top w:val="nil"/>
              <w:left w:val="single" w:sz="4" w:space="0" w:color="auto"/>
              <w:bottom w:val="single" w:sz="4" w:space="0" w:color="auto"/>
              <w:right w:val="single" w:sz="4" w:space="0" w:color="auto"/>
            </w:tcBorders>
          </w:tcPr>
          <w:p w14:paraId="09118EEB" w14:textId="77777777" w:rsidR="002434B9" w:rsidRPr="00BC623C" w:rsidRDefault="002434B9" w:rsidP="00644BBC">
            <w:pPr>
              <w:jc w:val="both"/>
              <w:rPr>
                <w:color w:val="FF0000"/>
              </w:rPr>
            </w:pPr>
          </w:p>
        </w:tc>
      </w:tr>
      <w:tr w:rsidR="002434B9" w14:paraId="0D1AD91E"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20B60213" w14:textId="77777777" w:rsidR="002434B9" w:rsidRPr="00BC623C" w:rsidRDefault="002434B9" w:rsidP="00644BBC">
            <w:pPr>
              <w:rPr>
                <w:color w:val="FF0000"/>
              </w:rPr>
            </w:pPr>
            <w:r w:rsidRPr="00BC623C">
              <w:rPr>
                <w:color w:val="000000"/>
                <w:shd w:val="clear" w:color="auto" w:fill="FFFFFF"/>
              </w:rPr>
              <w:t>Knowledge Management</w:t>
            </w:r>
          </w:p>
        </w:tc>
        <w:tc>
          <w:tcPr>
            <w:tcW w:w="2409" w:type="dxa"/>
            <w:gridSpan w:val="3"/>
            <w:tcBorders>
              <w:top w:val="nil"/>
              <w:left w:val="single" w:sz="4" w:space="0" w:color="auto"/>
              <w:bottom w:val="single" w:sz="4" w:space="0" w:color="auto"/>
              <w:right w:val="single" w:sz="4" w:space="0" w:color="auto"/>
            </w:tcBorders>
          </w:tcPr>
          <w:p w14:paraId="017A46FC" w14:textId="77777777" w:rsidR="002434B9" w:rsidRPr="00687D45" w:rsidRDefault="002434B9" w:rsidP="00644BBC">
            <w:pPr>
              <w:rPr>
                <w:color w:val="000000"/>
              </w:rPr>
            </w:pPr>
            <w:r w:rsidRPr="00BC623C">
              <w:rPr>
                <w:color w:val="000000"/>
              </w:rPr>
              <w:t>Economics and Management</w:t>
            </w:r>
          </w:p>
        </w:tc>
        <w:tc>
          <w:tcPr>
            <w:tcW w:w="567" w:type="dxa"/>
            <w:gridSpan w:val="2"/>
            <w:tcBorders>
              <w:top w:val="nil"/>
              <w:left w:val="single" w:sz="4" w:space="0" w:color="auto"/>
              <w:bottom w:val="single" w:sz="4" w:space="0" w:color="auto"/>
              <w:right w:val="single" w:sz="4" w:space="0" w:color="auto"/>
            </w:tcBorders>
          </w:tcPr>
          <w:p w14:paraId="4B01D360" w14:textId="77777777" w:rsidR="002434B9" w:rsidRPr="00BC623C" w:rsidRDefault="002434B9" w:rsidP="00644BBC">
            <w:r w:rsidRPr="00BC623C">
              <w:t>ZS+LS</w:t>
            </w:r>
          </w:p>
        </w:tc>
        <w:tc>
          <w:tcPr>
            <w:tcW w:w="2109" w:type="dxa"/>
            <w:gridSpan w:val="5"/>
            <w:tcBorders>
              <w:top w:val="nil"/>
              <w:left w:val="single" w:sz="4" w:space="0" w:color="auto"/>
              <w:bottom w:val="single" w:sz="4" w:space="0" w:color="auto"/>
              <w:right w:val="single" w:sz="4" w:space="0" w:color="auto"/>
            </w:tcBorders>
          </w:tcPr>
          <w:p w14:paraId="2016F750"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2C1A6ED6" w14:textId="77777777" w:rsidR="002434B9" w:rsidRPr="00BC623C" w:rsidRDefault="002434B9" w:rsidP="00644BBC">
            <w:pPr>
              <w:jc w:val="both"/>
              <w:rPr>
                <w:color w:val="FF0000"/>
              </w:rPr>
            </w:pPr>
          </w:p>
        </w:tc>
      </w:tr>
      <w:tr w:rsidR="002434B9" w14:paraId="686E6AAA"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5A08116A" w14:textId="77777777" w:rsidR="002434B9" w:rsidRPr="00BC623C" w:rsidRDefault="002434B9" w:rsidP="00644BBC">
            <w:pPr>
              <w:rPr>
                <w:color w:val="FF0000"/>
              </w:rPr>
            </w:pPr>
            <w:r w:rsidRPr="00BC623C">
              <w:rPr>
                <w:color w:val="000000"/>
                <w:shd w:val="clear" w:color="auto" w:fill="FFFFFF"/>
              </w:rPr>
              <w:t>Udržitelnost v logistice</w:t>
            </w:r>
          </w:p>
        </w:tc>
        <w:tc>
          <w:tcPr>
            <w:tcW w:w="2409" w:type="dxa"/>
            <w:gridSpan w:val="3"/>
            <w:tcBorders>
              <w:top w:val="nil"/>
              <w:left w:val="single" w:sz="4" w:space="0" w:color="auto"/>
              <w:bottom w:val="single" w:sz="4" w:space="0" w:color="auto"/>
              <w:right w:val="single" w:sz="4" w:space="0" w:color="auto"/>
            </w:tcBorders>
          </w:tcPr>
          <w:p w14:paraId="0290EE39" w14:textId="77777777" w:rsidR="002434B9" w:rsidRPr="00BC623C" w:rsidRDefault="002434B9" w:rsidP="00644BBC">
            <w:pPr>
              <w:rPr>
                <w:color w:val="FF0000"/>
              </w:rPr>
            </w:pPr>
            <w:r w:rsidRPr="00BC623C">
              <w:rPr>
                <w:color w:val="000000"/>
                <w:shd w:val="clear" w:color="auto" w:fill="F9F9F9"/>
              </w:rPr>
              <w:t>Aplikovaná logistika</w:t>
            </w:r>
          </w:p>
        </w:tc>
        <w:tc>
          <w:tcPr>
            <w:tcW w:w="567" w:type="dxa"/>
            <w:gridSpan w:val="2"/>
            <w:tcBorders>
              <w:top w:val="nil"/>
              <w:left w:val="single" w:sz="4" w:space="0" w:color="auto"/>
              <w:bottom w:val="single" w:sz="4" w:space="0" w:color="auto"/>
              <w:right w:val="single" w:sz="4" w:space="0" w:color="auto"/>
            </w:tcBorders>
          </w:tcPr>
          <w:p w14:paraId="0D0FA49A" w14:textId="77777777" w:rsidR="002434B9" w:rsidRPr="00BC623C" w:rsidRDefault="002434B9" w:rsidP="00644BBC">
            <w:r w:rsidRPr="00BC623C">
              <w:t>ZS</w:t>
            </w:r>
          </w:p>
        </w:tc>
        <w:tc>
          <w:tcPr>
            <w:tcW w:w="2109" w:type="dxa"/>
            <w:gridSpan w:val="5"/>
            <w:tcBorders>
              <w:top w:val="nil"/>
              <w:left w:val="single" w:sz="4" w:space="0" w:color="auto"/>
              <w:bottom w:val="single" w:sz="4" w:space="0" w:color="auto"/>
              <w:right w:val="single" w:sz="4" w:space="0" w:color="auto"/>
            </w:tcBorders>
          </w:tcPr>
          <w:p w14:paraId="2C2A5BA6"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700AC682" w14:textId="77777777" w:rsidR="002434B9" w:rsidRPr="00BC623C" w:rsidRDefault="002434B9" w:rsidP="00644BBC">
            <w:pPr>
              <w:jc w:val="both"/>
              <w:rPr>
                <w:color w:val="FF0000"/>
              </w:rPr>
            </w:pPr>
          </w:p>
        </w:tc>
      </w:tr>
      <w:tr w:rsidR="002434B9" w14:paraId="2694CABD" w14:textId="77777777" w:rsidTr="00644BBC">
        <w:trPr>
          <w:trHeight w:val="284"/>
        </w:trPr>
        <w:tc>
          <w:tcPr>
            <w:tcW w:w="2802" w:type="dxa"/>
            <w:gridSpan w:val="2"/>
            <w:tcBorders>
              <w:top w:val="nil"/>
              <w:left w:val="single" w:sz="4" w:space="0" w:color="auto"/>
              <w:bottom w:val="single" w:sz="4" w:space="0" w:color="auto"/>
              <w:right w:val="single" w:sz="4" w:space="0" w:color="auto"/>
            </w:tcBorders>
          </w:tcPr>
          <w:p w14:paraId="6EFEE089" w14:textId="77777777" w:rsidR="002434B9" w:rsidRPr="00BC623C" w:rsidRDefault="002434B9" w:rsidP="00644BBC">
            <w:pPr>
              <w:rPr>
                <w:color w:val="FF0000"/>
              </w:rPr>
            </w:pPr>
            <w:r w:rsidRPr="00BC623C">
              <w:rPr>
                <w:color w:val="000000"/>
                <w:shd w:val="clear" w:color="auto" w:fill="FFFFFF"/>
              </w:rPr>
              <w:t>Znalostní management</w:t>
            </w:r>
          </w:p>
        </w:tc>
        <w:tc>
          <w:tcPr>
            <w:tcW w:w="2409" w:type="dxa"/>
            <w:gridSpan w:val="3"/>
            <w:tcBorders>
              <w:top w:val="nil"/>
              <w:left w:val="single" w:sz="4" w:space="0" w:color="auto"/>
              <w:bottom w:val="single" w:sz="4" w:space="0" w:color="auto"/>
              <w:right w:val="single" w:sz="4" w:space="0" w:color="auto"/>
            </w:tcBorders>
          </w:tcPr>
          <w:p w14:paraId="42F8CD5F" w14:textId="77777777" w:rsidR="002434B9" w:rsidRPr="00BC623C" w:rsidRDefault="002434B9" w:rsidP="00644BBC">
            <w:pPr>
              <w:rPr>
                <w:color w:val="000000"/>
              </w:rPr>
            </w:pPr>
            <w:r w:rsidRPr="00BC623C">
              <w:rPr>
                <w:color w:val="000000"/>
              </w:rPr>
              <w:t>Ekonomika a management</w:t>
            </w:r>
          </w:p>
          <w:p w14:paraId="5DEB9B0A" w14:textId="77777777" w:rsidR="002434B9" w:rsidRPr="00BC623C" w:rsidRDefault="002434B9" w:rsidP="00644BBC">
            <w:pPr>
              <w:ind w:firstLine="708"/>
              <w:rPr>
                <w:color w:val="FF0000"/>
              </w:rPr>
            </w:pPr>
          </w:p>
        </w:tc>
        <w:tc>
          <w:tcPr>
            <w:tcW w:w="567" w:type="dxa"/>
            <w:gridSpan w:val="2"/>
            <w:tcBorders>
              <w:top w:val="nil"/>
              <w:left w:val="single" w:sz="4" w:space="0" w:color="auto"/>
              <w:bottom w:val="single" w:sz="4" w:space="0" w:color="auto"/>
              <w:right w:val="single" w:sz="4" w:space="0" w:color="auto"/>
            </w:tcBorders>
          </w:tcPr>
          <w:p w14:paraId="32A7AD32" w14:textId="77777777" w:rsidR="002434B9" w:rsidRPr="00BC623C" w:rsidRDefault="002434B9" w:rsidP="00644BBC">
            <w:r w:rsidRPr="00BC623C">
              <w:t>ZS+LS</w:t>
            </w:r>
          </w:p>
        </w:tc>
        <w:tc>
          <w:tcPr>
            <w:tcW w:w="2109" w:type="dxa"/>
            <w:gridSpan w:val="5"/>
            <w:tcBorders>
              <w:top w:val="nil"/>
              <w:left w:val="single" w:sz="4" w:space="0" w:color="auto"/>
              <w:bottom w:val="single" w:sz="4" w:space="0" w:color="auto"/>
              <w:right w:val="single" w:sz="4" w:space="0" w:color="auto"/>
            </w:tcBorders>
          </w:tcPr>
          <w:p w14:paraId="65AC137B" w14:textId="77777777" w:rsidR="002434B9" w:rsidRPr="00BC623C" w:rsidRDefault="002434B9" w:rsidP="00644BBC">
            <w:r w:rsidRPr="00BC623C">
              <w:t>Garant, přednášející</w:t>
            </w:r>
          </w:p>
        </w:tc>
        <w:tc>
          <w:tcPr>
            <w:tcW w:w="1972" w:type="dxa"/>
            <w:gridSpan w:val="3"/>
            <w:tcBorders>
              <w:top w:val="nil"/>
              <w:left w:val="single" w:sz="4" w:space="0" w:color="auto"/>
              <w:bottom w:val="single" w:sz="4" w:space="0" w:color="auto"/>
              <w:right w:val="single" w:sz="4" w:space="0" w:color="auto"/>
            </w:tcBorders>
          </w:tcPr>
          <w:p w14:paraId="157437FE" w14:textId="77777777" w:rsidR="002434B9" w:rsidRPr="00BC623C" w:rsidRDefault="002434B9" w:rsidP="00644BBC">
            <w:pPr>
              <w:jc w:val="both"/>
              <w:rPr>
                <w:color w:val="FF0000"/>
              </w:rPr>
            </w:pPr>
          </w:p>
        </w:tc>
      </w:tr>
      <w:tr w:rsidR="002434B9" w14:paraId="6EB44021"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3288BB" w14:textId="77777777" w:rsidR="002434B9" w:rsidRDefault="002434B9" w:rsidP="00644BBC">
            <w:pPr>
              <w:jc w:val="both"/>
            </w:pPr>
            <w:r>
              <w:rPr>
                <w:b/>
              </w:rPr>
              <w:t xml:space="preserve">Údaje o vzdělání na VŠ </w:t>
            </w:r>
          </w:p>
        </w:tc>
      </w:tr>
      <w:tr w:rsidR="002434B9" w14:paraId="7D5B3AB2" w14:textId="77777777" w:rsidTr="00644BBC">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140D15CC" w14:textId="77777777" w:rsidR="002434B9" w:rsidRPr="00203474" w:rsidRDefault="002434B9" w:rsidP="00644BBC">
            <w:pPr>
              <w:jc w:val="both"/>
              <w:rPr>
                <w:bCs/>
              </w:rPr>
            </w:pPr>
            <w:r w:rsidRPr="00203474">
              <w:rPr>
                <w:bCs/>
              </w:rPr>
              <w:lastRenderedPageBreak/>
              <w:t>1998</w:t>
            </w:r>
            <w:r>
              <w:rPr>
                <w:bCs/>
              </w:rPr>
              <w:t>:</w:t>
            </w:r>
            <w:r w:rsidRPr="00203474">
              <w:rPr>
                <w:bCs/>
              </w:rPr>
              <w:t xml:space="preserve">         Jihočeská univerzita v Českých Budějovicích, Fakulta zemědělská, obor: Ekonomika služeb a cestovního </w:t>
            </w:r>
          </w:p>
          <w:p w14:paraId="5509E47C" w14:textId="77777777" w:rsidR="002434B9" w:rsidRPr="00203474" w:rsidRDefault="002434B9" w:rsidP="00644BBC">
            <w:pPr>
              <w:jc w:val="both"/>
              <w:rPr>
                <w:bCs/>
              </w:rPr>
            </w:pPr>
            <w:r w:rsidRPr="00203474">
              <w:rPr>
                <w:bCs/>
              </w:rPr>
              <w:t xml:space="preserve">                   ruchu, </w:t>
            </w:r>
            <w:r>
              <w:rPr>
                <w:bCs/>
              </w:rPr>
              <w:t>(Bc.)</w:t>
            </w:r>
          </w:p>
          <w:p w14:paraId="778F5DC8" w14:textId="77777777" w:rsidR="002434B9" w:rsidRPr="00203474" w:rsidRDefault="002434B9" w:rsidP="00644BBC">
            <w:pPr>
              <w:jc w:val="both"/>
              <w:rPr>
                <w:bCs/>
              </w:rPr>
            </w:pPr>
            <w:r w:rsidRPr="00203474">
              <w:rPr>
                <w:bCs/>
              </w:rPr>
              <w:t>2000</w:t>
            </w:r>
            <w:r>
              <w:rPr>
                <w:bCs/>
              </w:rPr>
              <w:t>:</w:t>
            </w:r>
            <w:r w:rsidRPr="00203474">
              <w:rPr>
                <w:bCs/>
              </w:rPr>
              <w:t xml:space="preserve">        </w:t>
            </w:r>
            <w:r>
              <w:rPr>
                <w:bCs/>
              </w:rPr>
              <w:t xml:space="preserve"> </w:t>
            </w:r>
            <w:r w:rsidRPr="00203474">
              <w:rPr>
                <w:bCs/>
              </w:rPr>
              <w:t xml:space="preserve">Vysoké učení technické Brno, Fakulta managementu a ekonomiky, obor: Podniková ekonomika </w:t>
            </w:r>
            <w:r>
              <w:rPr>
                <w:bCs/>
              </w:rPr>
              <w:t>(Ing.)</w:t>
            </w:r>
          </w:p>
          <w:p w14:paraId="520DC1B5" w14:textId="77777777" w:rsidR="002434B9" w:rsidRPr="00203474" w:rsidRDefault="002434B9" w:rsidP="00644BBC">
            <w:pPr>
              <w:jc w:val="both"/>
              <w:rPr>
                <w:bCs/>
              </w:rPr>
            </w:pPr>
            <w:r w:rsidRPr="00203474">
              <w:rPr>
                <w:bCs/>
              </w:rPr>
              <w:t>2004</w:t>
            </w:r>
            <w:r>
              <w:rPr>
                <w:bCs/>
              </w:rPr>
              <w:t>:</w:t>
            </w:r>
            <w:r w:rsidRPr="00203474">
              <w:rPr>
                <w:bCs/>
              </w:rPr>
              <w:t xml:space="preserve">   </w:t>
            </w:r>
            <w:r>
              <w:rPr>
                <w:bCs/>
              </w:rPr>
              <w:t xml:space="preserve">      </w:t>
            </w:r>
            <w:r w:rsidRPr="00203474">
              <w:rPr>
                <w:bCs/>
              </w:rPr>
              <w:t xml:space="preserve">Univerzita Tomáše Bati ve Zlíně, Fakulta managementu a ekonomiky, obor Management a ekonomika </w:t>
            </w:r>
          </w:p>
          <w:p w14:paraId="74CD26ED" w14:textId="4ECE2625" w:rsidR="002434B9" w:rsidRDefault="002434B9" w:rsidP="00644BBC">
            <w:pPr>
              <w:jc w:val="both"/>
              <w:rPr>
                <w:b/>
              </w:rPr>
            </w:pPr>
            <w:r w:rsidRPr="00203474">
              <w:rPr>
                <w:bCs/>
              </w:rPr>
              <w:t xml:space="preserve">                   </w:t>
            </w:r>
            <w:r w:rsidR="00601242">
              <w:rPr>
                <w:bCs/>
              </w:rPr>
              <w:t>p</w:t>
            </w:r>
            <w:r w:rsidRPr="00203474">
              <w:rPr>
                <w:bCs/>
              </w:rPr>
              <w:t>odniku</w:t>
            </w:r>
            <w:r>
              <w:rPr>
                <w:bCs/>
              </w:rPr>
              <w:t xml:space="preserve"> (Ph.D.)</w:t>
            </w:r>
          </w:p>
        </w:tc>
      </w:tr>
      <w:tr w:rsidR="002434B9" w14:paraId="6619B8D8"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E7AE62" w14:textId="77777777" w:rsidR="002434B9" w:rsidRDefault="002434B9" w:rsidP="00644BBC">
            <w:pPr>
              <w:jc w:val="both"/>
              <w:rPr>
                <w:b/>
              </w:rPr>
            </w:pPr>
            <w:r>
              <w:rPr>
                <w:b/>
              </w:rPr>
              <w:t>Údaje o odborném působení od absolvování VŠ</w:t>
            </w:r>
          </w:p>
        </w:tc>
      </w:tr>
      <w:tr w:rsidR="002434B9" w14:paraId="3B1D8448" w14:textId="77777777" w:rsidTr="00644BBC">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3D52F1B" w14:textId="77777777" w:rsidR="002434B9" w:rsidRPr="00203474" w:rsidRDefault="002434B9" w:rsidP="00644BBC">
            <w:pPr>
              <w:jc w:val="both"/>
            </w:pPr>
            <w:r w:rsidRPr="00203474">
              <w:t>2016 – dosud</w:t>
            </w:r>
            <w:r>
              <w:t>:</w:t>
            </w:r>
            <w:r w:rsidRPr="00203474">
              <w:t xml:space="preserve">   Fakulta logistiky a krizového řízení, UTB Zlín, Ústav logistiky – docent </w:t>
            </w:r>
          </w:p>
          <w:p w14:paraId="247CE338" w14:textId="77777777" w:rsidR="002434B9" w:rsidRPr="00203474" w:rsidRDefault="002434B9" w:rsidP="00644BBC">
            <w:pPr>
              <w:jc w:val="both"/>
            </w:pPr>
            <w:r w:rsidRPr="00203474">
              <w:t>2003 – dosud</w:t>
            </w:r>
            <w:r>
              <w:t>:</w:t>
            </w:r>
            <w:r w:rsidRPr="00203474">
              <w:t xml:space="preserve">   Fakulta managementu a ekonomiky, UTB Zlín, Ústav podnikové ekonomiky – docent  </w:t>
            </w:r>
          </w:p>
          <w:p w14:paraId="6625AEF6" w14:textId="03C0F9E9" w:rsidR="002434B9" w:rsidRPr="00203474" w:rsidRDefault="002434B9" w:rsidP="00644BBC">
            <w:pPr>
              <w:jc w:val="both"/>
            </w:pPr>
            <w:r w:rsidRPr="00203474">
              <w:t>2002–2007</w:t>
            </w:r>
            <w:r>
              <w:t>:</w:t>
            </w:r>
            <w:r w:rsidRPr="00203474">
              <w:t xml:space="preserve">    </w:t>
            </w:r>
            <w:r w:rsidR="00601242">
              <w:t xml:space="preserve"> </w:t>
            </w:r>
            <w:r w:rsidRPr="00203474">
              <w:t xml:space="preserve"> Vedoucí v obchodu s potravinami  </w:t>
            </w:r>
          </w:p>
          <w:p w14:paraId="4EB6087B" w14:textId="40B400B5" w:rsidR="002434B9" w:rsidRPr="00203474" w:rsidRDefault="002434B9" w:rsidP="00644BBC">
            <w:pPr>
              <w:jc w:val="both"/>
            </w:pPr>
            <w:r w:rsidRPr="00203474">
              <w:t>2001–2002</w:t>
            </w:r>
            <w:r>
              <w:t>:</w:t>
            </w:r>
            <w:r w:rsidRPr="00203474">
              <w:t xml:space="preserve">   </w:t>
            </w:r>
            <w:r w:rsidR="00601242">
              <w:t xml:space="preserve">  </w:t>
            </w:r>
            <w:r w:rsidRPr="00203474">
              <w:t xml:space="preserve"> Cestovní agentura Jang (manager)  </w:t>
            </w:r>
          </w:p>
          <w:p w14:paraId="38702CDA" w14:textId="77777777" w:rsidR="002434B9" w:rsidRPr="00203474" w:rsidRDefault="002434B9" w:rsidP="00644BBC">
            <w:pPr>
              <w:jc w:val="both"/>
            </w:pPr>
            <w:r w:rsidRPr="00203474">
              <w:t>1999</w:t>
            </w:r>
            <w:r>
              <w:t>:</w:t>
            </w:r>
            <w:r w:rsidRPr="00203474">
              <w:t xml:space="preserve">                Čtyřměsíční pracovní stáž v USA </w:t>
            </w:r>
          </w:p>
          <w:p w14:paraId="42757CB0" w14:textId="1749A109" w:rsidR="002434B9" w:rsidRPr="00203474" w:rsidRDefault="002434B9" w:rsidP="00644BBC">
            <w:pPr>
              <w:jc w:val="both"/>
            </w:pPr>
            <w:r w:rsidRPr="00203474">
              <w:t>1997–1998</w:t>
            </w:r>
            <w:r>
              <w:t>:</w:t>
            </w:r>
            <w:r w:rsidRPr="00203474">
              <w:t xml:space="preserve">    </w:t>
            </w:r>
            <w:r w:rsidR="00601242">
              <w:t xml:space="preserve">  </w:t>
            </w:r>
            <w:r w:rsidRPr="00203474">
              <w:t xml:space="preserve">Univerzitní Cestovní kancelář Cesta, (příprava zájezdů) </w:t>
            </w:r>
          </w:p>
          <w:p w14:paraId="303D4F72" w14:textId="48117D8F" w:rsidR="002434B9" w:rsidRDefault="002434B9" w:rsidP="00644BBC">
            <w:pPr>
              <w:jc w:val="both"/>
              <w:rPr>
                <w:color w:val="FF0000"/>
              </w:rPr>
            </w:pPr>
            <w:r w:rsidRPr="00203474">
              <w:t>1996–1998</w:t>
            </w:r>
            <w:r>
              <w:t>:</w:t>
            </w:r>
            <w:r w:rsidRPr="00203474">
              <w:t xml:space="preserve">   </w:t>
            </w:r>
            <w:r w:rsidR="00601242">
              <w:t xml:space="preserve">  </w:t>
            </w:r>
            <w:r w:rsidRPr="00203474">
              <w:t xml:space="preserve"> Cestovní kancelář Ideal Tour, (průvodce a delegát – Evropa)</w:t>
            </w:r>
          </w:p>
        </w:tc>
      </w:tr>
      <w:tr w:rsidR="002434B9" w14:paraId="265C7AA5" w14:textId="77777777" w:rsidTr="00644BB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689D03" w14:textId="77777777" w:rsidR="002434B9" w:rsidRDefault="002434B9" w:rsidP="00644BBC">
            <w:pPr>
              <w:jc w:val="both"/>
            </w:pPr>
            <w:r>
              <w:rPr>
                <w:b/>
              </w:rPr>
              <w:t>Zkušenosti s vedením kvalifikačních a rigorózních prací</w:t>
            </w:r>
          </w:p>
        </w:tc>
      </w:tr>
      <w:tr w:rsidR="002434B9" w14:paraId="201611D0" w14:textId="77777777" w:rsidTr="00601242">
        <w:trPr>
          <w:trHeight w:val="967"/>
        </w:trPr>
        <w:tc>
          <w:tcPr>
            <w:tcW w:w="9859" w:type="dxa"/>
            <w:gridSpan w:val="15"/>
            <w:tcBorders>
              <w:top w:val="single" w:sz="4" w:space="0" w:color="auto"/>
              <w:left w:val="single" w:sz="4" w:space="0" w:color="auto"/>
              <w:bottom w:val="single" w:sz="4" w:space="0" w:color="auto"/>
              <w:right w:val="single" w:sz="4" w:space="0" w:color="auto"/>
            </w:tcBorders>
          </w:tcPr>
          <w:p w14:paraId="44D9DDD7" w14:textId="77777777" w:rsidR="002434B9" w:rsidRDefault="002434B9" w:rsidP="00644BBC">
            <w:pPr>
              <w:jc w:val="both"/>
            </w:pPr>
            <w:r>
              <w:t>Počet vedených bakalářských prací - 42</w:t>
            </w:r>
          </w:p>
          <w:p w14:paraId="75204909" w14:textId="77777777" w:rsidR="002434B9" w:rsidRDefault="002434B9" w:rsidP="00644BBC">
            <w:pPr>
              <w:jc w:val="both"/>
            </w:pPr>
            <w:r>
              <w:t>Počet vedených diplomových prací- 162</w:t>
            </w:r>
          </w:p>
          <w:p w14:paraId="729EC67E" w14:textId="77777777" w:rsidR="002434B9" w:rsidRDefault="002434B9" w:rsidP="00644BBC">
            <w:pPr>
              <w:jc w:val="both"/>
            </w:pPr>
            <w:r>
              <w:t>Počet ukončených doktorských studentů - 5</w:t>
            </w:r>
          </w:p>
          <w:p w14:paraId="5031C316" w14:textId="77777777" w:rsidR="002434B9" w:rsidRDefault="002434B9" w:rsidP="00644BBC">
            <w:pPr>
              <w:jc w:val="both"/>
            </w:pPr>
            <w:r>
              <w:t>Nyní je školitelem Ph.D. programu Management a ekonomika podniku - 7 studentů.</w:t>
            </w:r>
          </w:p>
        </w:tc>
      </w:tr>
      <w:tr w:rsidR="002434B9" w14:paraId="5502A000" w14:textId="77777777" w:rsidTr="00644BB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B624D8" w14:textId="77777777" w:rsidR="002434B9" w:rsidRDefault="002434B9" w:rsidP="00644BBC">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B02280" w14:textId="77777777" w:rsidR="002434B9" w:rsidRDefault="002434B9"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F284C8A" w14:textId="77777777" w:rsidR="002434B9" w:rsidRDefault="002434B9"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80CFAE9" w14:textId="77777777" w:rsidR="002434B9" w:rsidRDefault="002434B9" w:rsidP="00644BBC">
            <w:pPr>
              <w:jc w:val="both"/>
              <w:rPr>
                <w:b/>
              </w:rPr>
            </w:pPr>
            <w:r>
              <w:rPr>
                <w:b/>
              </w:rPr>
              <w:t>Ohlasy publikací</w:t>
            </w:r>
          </w:p>
        </w:tc>
      </w:tr>
      <w:tr w:rsidR="002434B9" w14:paraId="52EA6698" w14:textId="77777777" w:rsidTr="00644BBC">
        <w:trPr>
          <w:cantSplit/>
        </w:trPr>
        <w:tc>
          <w:tcPr>
            <w:tcW w:w="3347" w:type="dxa"/>
            <w:gridSpan w:val="3"/>
            <w:tcBorders>
              <w:top w:val="single" w:sz="4" w:space="0" w:color="auto"/>
              <w:left w:val="single" w:sz="4" w:space="0" w:color="auto"/>
              <w:bottom w:val="single" w:sz="4" w:space="0" w:color="auto"/>
              <w:right w:val="single" w:sz="4" w:space="0" w:color="auto"/>
            </w:tcBorders>
          </w:tcPr>
          <w:p w14:paraId="60C0F44B" w14:textId="77777777" w:rsidR="002434B9" w:rsidRDefault="002434B9" w:rsidP="00644BBC">
            <w:pPr>
              <w:jc w:val="both"/>
            </w:pPr>
            <w:r w:rsidRPr="001B290B">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6568C858" w14:textId="77777777" w:rsidR="002434B9" w:rsidRDefault="002434B9" w:rsidP="00644BBC">
            <w:pPr>
              <w:jc w:val="both"/>
            </w:pPr>
            <w:r w:rsidRPr="001B290B">
              <w:t>2013</w:t>
            </w:r>
          </w:p>
        </w:tc>
        <w:tc>
          <w:tcPr>
            <w:tcW w:w="2248" w:type="dxa"/>
            <w:gridSpan w:val="5"/>
            <w:tcBorders>
              <w:top w:val="single" w:sz="4" w:space="0" w:color="auto"/>
              <w:left w:val="single" w:sz="4" w:space="0" w:color="auto"/>
              <w:bottom w:val="single" w:sz="4" w:space="0" w:color="auto"/>
              <w:right w:val="single" w:sz="12" w:space="0" w:color="auto"/>
            </w:tcBorders>
          </w:tcPr>
          <w:p w14:paraId="7FDAD5C5" w14:textId="77777777" w:rsidR="002434B9" w:rsidRDefault="002434B9" w:rsidP="00644BBC">
            <w:pPr>
              <w:jc w:val="both"/>
            </w:pPr>
            <w:r w:rsidRPr="001B290B">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947E5CC" w14:textId="77777777" w:rsidR="002434B9" w:rsidRDefault="002434B9"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6478712" w14:textId="77777777" w:rsidR="002434B9" w:rsidRDefault="002434B9"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1158DB7" w14:textId="77777777" w:rsidR="002434B9" w:rsidRDefault="002434B9" w:rsidP="00644BBC">
            <w:pPr>
              <w:jc w:val="both"/>
            </w:pPr>
            <w:r>
              <w:rPr>
                <w:b/>
                <w:sz w:val="18"/>
              </w:rPr>
              <w:t>ostatní</w:t>
            </w:r>
          </w:p>
        </w:tc>
      </w:tr>
      <w:tr w:rsidR="002434B9" w14:paraId="2C7912CB" w14:textId="77777777" w:rsidTr="00644BB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56EA924" w14:textId="77777777" w:rsidR="002434B9" w:rsidRDefault="002434B9" w:rsidP="00644BBC">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5B8E58" w14:textId="77777777" w:rsidR="002434B9" w:rsidRDefault="002434B9"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070654A" w14:textId="77777777" w:rsidR="002434B9" w:rsidRDefault="002434B9"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2EA9EE0" w14:textId="77777777" w:rsidR="002434B9" w:rsidRDefault="002434B9" w:rsidP="00644BBC">
            <w:pPr>
              <w:jc w:val="both"/>
              <w:rPr>
                <w:b/>
              </w:rPr>
            </w:pPr>
            <w:r>
              <w:rPr>
                <w:b/>
              </w:rPr>
              <w:t>493</w:t>
            </w:r>
          </w:p>
        </w:tc>
        <w:tc>
          <w:tcPr>
            <w:tcW w:w="693" w:type="dxa"/>
            <w:tcBorders>
              <w:top w:val="single" w:sz="4" w:space="0" w:color="auto"/>
              <w:left w:val="single" w:sz="4" w:space="0" w:color="auto"/>
              <w:bottom w:val="single" w:sz="4" w:space="0" w:color="auto"/>
              <w:right w:val="single" w:sz="4" w:space="0" w:color="auto"/>
            </w:tcBorders>
          </w:tcPr>
          <w:p w14:paraId="5DDDD84B" w14:textId="77777777" w:rsidR="002434B9" w:rsidRDefault="002434B9" w:rsidP="00644BBC">
            <w:pPr>
              <w:jc w:val="both"/>
              <w:rPr>
                <w:b/>
              </w:rPr>
            </w:pPr>
            <w:r>
              <w:rPr>
                <w:b/>
              </w:rPr>
              <w:t>633</w:t>
            </w:r>
          </w:p>
        </w:tc>
        <w:tc>
          <w:tcPr>
            <w:tcW w:w="694" w:type="dxa"/>
            <w:tcBorders>
              <w:top w:val="single" w:sz="4" w:space="0" w:color="auto"/>
              <w:left w:val="single" w:sz="4" w:space="0" w:color="auto"/>
              <w:bottom w:val="single" w:sz="4" w:space="0" w:color="auto"/>
              <w:right w:val="single" w:sz="4" w:space="0" w:color="auto"/>
            </w:tcBorders>
          </w:tcPr>
          <w:p w14:paraId="22BFA065" w14:textId="77777777" w:rsidR="002434B9" w:rsidRDefault="002434B9" w:rsidP="00644BBC">
            <w:pPr>
              <w:jc w:val="both"/>
              <w:rPr>
                <w:b/>
              </w:rPr>
            </w:pPr>
            <w:r>
              <w:rPr>
                <w:b/>
              </w:rPr>
              <w:t>700</w:t>
            </w:r>
          </w:p>
        </w:tc>
      </w:tr>
      <w:tr w:rsidR="002434B9" w14:paraId="1CF3BD73" w14:textId="77777777" w:rsidTr="00644BB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BD2AFE4" w14:textId="77777777" w:rsidR="002434B9" w:rsidRDefault="002434B9"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B295DF" w14:textId="77777777" w:rsidR="002434B9" w:rsidRDefault="002434B9"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A2C4FE6" w14:textId="77777777" w:rsidR="002434B9" w:rsidRDefault="002434B9"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01F3C2" w14:textId="77777777" w:rsidR="002434B9" w:rsidRDefault="002434B9"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2F14513" w14:textId="77777777" w:rsidR="002434B9" w:rsidRDefault="002434B9" w:rsidP="00644BBC">
            <w:pPr>
              <w:rPr>
                <w:b/>
              </w:rPr>
            </w:pPr>
            <w:r>
              <w:rPr>
                <w:b/>
              </w:rPr>
              <w:t xml:space="preserve">    8/9</w:t>
            </w:r>
          </w:p>
        </w:tc>
      </w:tr>
      <w:tr w:rsidR="002434B9" w14:paraId="1A63C43E"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7AC8F" w14:textId="77777777" w:rsidR="002434B9" w:rsidRDefault="002434B9"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434B9" w:rsidRPr="00C92E0C" w14:paraId="23353EB0" w14:textId="77777777" w:rsidTr="00644BBC">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006C2D48" w14:textId="77777777" w:rsidR="002434B9" w:rsidRPr="00C5740C" w:rsidRDefault="002434B9" w:rsidP="00601242">
            <w:pPr>
              <w:jc w:val="both"/>
              <w:rPr>
                <w:bCs/>
              </w:rPr>
            </w:pPr>
            <w:r w:rsidRPr="00C5740C">
              <w:rPr>
                <w:bCs/>
              </w:rPr>
              <w:t>H</w:t>
            </w:r>
            <w:r>
              <w:rPr>
                <w:bCs/>
              </w:rPr>
              <w:t>OANG</w:t>
            </w:r>
            <w:r w:rsidRPr="00C5740C">
              <w:rPr>
                <w:bCs/>
              </w:rPr>
              <w:t>, S.D., N</w:t>
            </w:r>
            <w:r>
              <w:rPr>
                <w:bCs/>
              </w:rPr>
              <w:t>GO</w:t>
            </w:r>
            <w:r w:rsidRPr="00C5740C">
              <w:rPr>
                <w:bCs/>
              </w:rPr>
              <w:t>, N.T., N</w:t>
            </w:r>
            <w:r>
              <w:rPr>
                <w:bCs/>
              </w:rPr>
              <w:t>GUYEN</w:t>
            </w:r>
            <w:r w:rsidRPr="00C5740C">
              <w:rPr>
                <w:bCs/>
              </w:rPr>
              <w:t>, D.T.N., N</w:t>
            </w:r>
            <w:r>
              <w:rPr>
                <w:bCs/>
              </w:rPr>
              <w:t>GUYEN</w:t>
            </w:r>
            <w:r w:rsidRPr="00C5740C">
              <w:rPr>
                <w:bCs/>
              </w:rPr>
              <w:t xml:space="preserve">, T.T.H., </w:t>
            </w:r>
            <w:r w:rsidRPr="00C5740C">
              <w:rPr>
                <w:b/>
              </w:rPr>
              <w:t>T</w:t>
            </w:r>
            <w:r>
              <w:rPr>
                <w:b/>
              </w:rPr>
              <w:t>UČKOVÁ</w:t>
            </w:r>
            <w:r w:rsidRPr="00C5740C">
              <w:rPr>
                <w:b/>
              </w:rPr>
              <w:t>, Z.</w:t>
            </w:r>
            <w:r w:rsidRPr="00C5740C">
              <w:rPr>
                <w:bCs/>
              </w:rPr>
              <w:t xml:space="preserve"> </w:t>
            </w:r>
            <w:r w:rsidRPr="00C5740C">
              <w:rPr>
                <w:bCs/>
                <w:i/>
              </w:rPr>
              <w:t>The Determinants of Loyalty to Ecotourism against the Background of Consumer Satisfaction</w:t>
            </w:r>
            <w:r w:rsidRPr="00C5740C">
              <w:rPr>
                <w:bCs/>
              </w:rPr>
              <w:t>.</w:t>
            </w:r>
            <w:r>
              <w:rPr>
                <w:bCs/>
              </w:rPr>
              <w:t xml:space="preserve"> </w:t>
            </w:r>
            <w:r w:rsidRPr="00C5740C">
              <w:rPr>
                <w:bCs/>
              </w:rPr>
              <w:t>Journal of Environmental Management and Tourism, 2022, 13(8), pp. 2295–2310</w:t>
            </w:r>
            <w:r>
              <w:rPr>
                <w:bCs/>
              </w:rPr>
              <w:t>, Jsc, 10 %</w:t>
            </w:r>
            <w:r w:rsidRPr="00C5740C">
              <w:rPr>
                <w:bCs/>
              </w:rPr>
              <w:t>.</w:t>
            </w:r>
            <w:r>
              <w:rPr>
                <w:bCs/>
              </w:rPr>
              <w:t xml:space="preserve"> </w:t>
            </w:r>
          </w:p>
          <w:p w14:paraId="5111E3D2" w14:textId="77777777" w:rsidR="002434B9" w:rsidRDefault="002434B9" w:rsidP="00601242">
            <w:pPr>
              <w:jc w:val="both"/>
              <w:rPr>
                <w:bCs/>
              </w:rPr>
            </w:pPr>
            <w:r>
              <w:rPr>
                <w:bCs/>
              </w:rPr>
              <w:t>PHAM</w:t>
            </w:r>
            <w:r w:rsidRPr="00C5740C">
              <w:rPr>
                <w:bCs/>
              </w:rPr>
              <w:t>, T</w:t>
            </w:r>
            <w:r>
              <w:rPr>
                <w:bCs/>
              </w:rPr>
              <w:t>.</w:t>
            </w:r>
            <w:r w:rsidRPr="00C5740C">
              <w:rPr>
                <w:bCs/>
              </w:rPr>
              <w:t>N</w:t>
            </w:r>
            <w:r>
              <w:rPr>
                <w:bCs/>
              </w:rPr>
              <w: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w:t>
            </w:r>
            <w:r>
              <w:rPr>
                <w:bCs/>
              </w:rPr>
              <w:t>THANH</w:t>
            </w:r>
            <w:r w:rsidRPr="00C5740C">
              <w:rPr>
                <w:bCs/>
              </w:rPr>
              <w:t>, T</w:t>
            </w:r>
            <w:r>
              <w:rPr>
                <w:bCs/>
              </w:rPr>
              <w:t>.</w:t>
            </w:r>
            <w:r w:rsidRPr="00C5740C">
              <w:rPr>
                <w:bCs/>
              </w:rPr>
              <w:t>V</w:t>
            </w:r>
            <w:r>
              <w:rPr>
                <w:bCs/>
              </w:rPr>
              <w:t>.,</w:t>
            </w:r>
            <w:r w:rsidRPr="00C5740C">
              <w:rPr>
                <w:bCs/>
              </w:rPr>
              <w:t xml:space="preserve"> N</w:t>
            </w:r>
            <w:r>
              <w:rPr>
                <w:bCs/>
              </w:rPr>
              <w:t>GOC,</w:t>
            </w:r>
            <w:r w:rsidRPr="00C5740C">
              <w:rPr>
                <w:bCs/>
              </w:rPr>
              <w:t xml:space="preserve"> T</w:t>
            </w:r>
            <w:r>
              <w:rPr>
                <w:bCs/>
              </w:rPr>
              <w:t>.</w:t>
            </w:r>
            <w:r w:rsidRPr="00C5740C">
              <w:rPr>
                <w:bCs/>
              </w:rPr>
              <w:t>V</w:t>
            </w:r>
            <w:r>
              <w:rPr>
                <w:bCs/>
              </w:rPr>
              <w:t>.</w:t>
            </w:r>
            <w:r w:rsidRPr="00C5740C">
              <w:rPr>
                <w:bCs/>
              </w:rPr>
              <w:t xml:space="preserve"> T</w:t>
            </w:r>
            <w:r>
              <w:rPr>
                <w:bCs/>
              </w:rPr>
              <w:t>.</w:t>
            </w:r>
            <w:r w:rsidRPr="00C5740C">
              <w:rPr>
                <w:bCs/>
              </w:rPr>
              <w:t xml:space="preserve"> </w:t>
            </w:r>
            <w:r w:rsidRPr="00C5740C">
              <w:rPr>
                <w:bCs/>
                <w:i/>
              </w:rPr>
              <w:t>The role of green human resource management in driving hotel’s environmental performance: Interaction and mediation analysis.</w:t>
            </w:r>
            <w:r w:rsidRPr="00C5740C">
              <w:rPr>
                <w:bCs/>
              </w:rPr>
              <w:t xml:space="preserve"> International Journal of Hospitality Management, 2020, roč. neuveden, č. 88, s. 1-10. ISSN 0278-4319. </w:t>
            </w:r>
            <w:r w:rsidRPr="00FB4073">
              <w:rPr>
                <w:bCs/>
              </w:rPr>
              <w:t>1 decil,</w:t>
            </w:r>
            <w:r>
              <w:rPr>
                <w:bCs/>
              </w:rPr>
              <w:t xml:space="preserve"> </w:t>
            </w:r>
            <w:r w:rsidRPr="00FB4073">
              <w:rPr>
                <w:bCs/>
              </w:rPr>
              <w:t xml:space="preserve">(AIS) </w:t>
            </w:r>
            <w:r>
              <w:rPr>
                <w:bCs/>
              </w:rPr>
              <w:t>Jimp, 22,5 %</w:t>
            </w:r>
            <w:r w:rsidRPr="00FB4073">
              <w:rPr>
                <w:bCs/>
              </w:rPr>
              <w:t>.</w:t>
            </w:r>
          </w:p>
          <w:p w14:paraId="365DBFC4" w14:textId="77777777" w:rsidR="002434B9" w:rsidRDefault="002434B9" w:rsidP="00601242">
            <w:pPr>
              <w:jc w:val="both"/>
              <w:rPr>
                <w:b/>
                <w:bCs/>
              </w:rPr>
            </w:pPr>
            <w:r w:rsidRPr="00C5740C">
              <w:rPr>
                <w:b/>
                <w:bCs/>
              </w:rPr>
              <w:t>T</w:t>
            </w:r>
            <w:r>
              <w:rPr>
                <w:b/>
                <w:bCs/>
              </w:rPr>
              <w:t xml:space="preserve">UČKOVÁ, Z., </w:t>
            </w:r>
            <w:r w:rsidRPr="00C5740C">
              <w:rPr>
                <w:bCs/>
              </w:rPr>
              <w:t>J</w:t>
            </w:r>
            <w:r>
              <w:rPr>
                <w:bCs/>
              </w:rPr>
              <w:t>AVED, M.</w:t>
            </w:r>
            <w:r w:rsidRPr="00C5740C">
              <w:rPr>
                <w:bCs/>
              </w:rPr>
              <w:t xml:space="preserve"> </w:t>
            </w:r>
            <w:r w:rsidRPr="00FB4073">
              <w:rPr>
                <w:bCs/>
                <w:i/>
              </w:rPr>
              <w:t>The role of government in tourism competitiveness and tourism area life cycle model</w:t>
            </w:r>
            <w:r w:rsidRPr="00C5740C">
              <w:rPr>
                <w:bCs/>
              </w:rPr>
              <w:t xml:space="preserve">. Asia Pacific Journal of Tourism Research, 2020, roč. 25, č. 9, s. 997-1011. ISSN 1094-1665. </w:t>
            </w:r>
            <w:r w:rsidRPr="00FB4073">
              <w:rPr>
                <w:bCs/>
              </w:rPr>
              <w:t xml:space="preserve">Q2 </w:t>
            </w:r>
            <w:r>
              <w:rPr>
                <w:bCs/>
              </w:rPr>
              <w:t xml:space="preserve">Jimp 13 %, </w:t>
            </w:r>
          </w:p>
          <w:p w14:paraId="4592844A" w14:textId="77777777" w:rsidR="002434B9" w:rsidRPr="00FB4073" w:rsidRDefault="002434B9" w:rsidP="00601242">
            <w:pPr>
              <w:jc w:val="both"/>
              <w:rPr>
                <w:bCs/>
              </w:rPr>
            </w:pPr>
            <w:r w:rsidRPr="00C5740C">
              <w:rPr>
                <w:bCs/>
              </w:rPr>
              <w:t>P</w:t>
            </w:r>
            <w:r>
              <w:rPr>
                <w:bCs/>
              </w:rPr>
              <w:t>HAM, N.T.,</w:t>
            </w:r>
            <w:r w:rsidRPr="00C5740C">
              <w:rPr>
                <w:bCs/>
              </w:rPr>
              <w:t xml:space="preserve"> </w:t>
            </w:r>
            <w:r w:rsidRPr="00C5740C">
              <w:rPr>
                <w:b/>
                <w:bCs/>
              </w:rPr>
              <w:t>T</w:t>
            </w:r>
            <w:r>
              <w:rPr>
                <w:b/>
                <w:bCs/>
              </w:rPr>
              <w:t>UČKOVÁ</w:t>
            </w:r>
            <w:r w:rsidRPr="00C5740C">
              <w:rPr>
                <w:b/>
                <w:bCs/>
              </w:rPr>
              <w:t>, Z</w:t>
            </w:r>
            <w:r>
              <w:rPr>
                <w:b/>
                <w:bCs/>
              </w:rPr>
              <w:t>.,</w:t>
            </w:r>
            <w:r w:rsidRPr="00C5740C">
              <w:rPr>
                <w:bCs/>
              </w:rPr>
              <w:t xml:space="preserve"> J</w:t>
            </w:r>
            <w:r>
              <w:rPr>
                <w:bCs/>
              </w:rPr>
              <w:t>ABBOUR, C.J.C.</w:t>
            </w:r>
            <w:r w:rsidRPr="00C5740C">
              <w:rPr>
                <w:bCs/>
              </w:rPr>
              <w:t xml:space="preserve"> </w:t>
            </w:r>
            <w:r w:rsidRPr="00C5740C">
              <w:rPr>
                <w:bCs/>
                <w:i/>
              </w:rPr>
              <w:t>Greening the hospitality industry: How do green human resource management practices influence organizational citizenship behavior in hotels? A mixed-methods study</w:t>
            </w:r>
            <w:r w:rsidRPr="00C5740C">
              <w:rPr>
                <w:bCs/>
              </w:rPr>
              <w:t xml:space="preserve">. </w:t>
            </w:r>
            <w:r>
              <w:rPr>
                <w:bCs/>
              </w:rPr>
              <w:t>Tourism Management</w:t>
            </w:r>
            <w:r w:rsidRPr="00C5740C">
              <w:rPr>
                <w:bCs/>
              </w:rPr>
              <w:t xml:space="preserve">, 2019.  Volume: 72 Pages: 386-399 Highly Cited Paper </w:t>
            </w:r>
            <w:r w:rsidRPr="00FB4073">
              <w:rPr>
                <w:bCs/>
              </w:rPr>
              <w:t>1 decil, (AIS)</w:t>
            </w:r>
            <w:r>
              <w:rPr>
                <w:bCs/>
              </w:rPr>
              <w:t xml:space="preserve"> Jimp, 34 %</w:t>
            </w:r>
            <w:r w:rsidRPr="00FB4073">
              <w:rPr>
                <w:bCs/>
              </w:rPr>
              <w:t>.</w:t>
            </w:r>
          </w:p>
          <w:p w14:paraId="20E9ECAB" w14:textId="77777777" w:rsidR="002434B9" w:rsidRPr="004E102C" w:rsidRDefault="002434B9" w:rsidP="00601242">
            <w:pPr>
              <w:jc w:val="both"/>
              <w:rPr>
                <w:b/>
              </w:rPr>
            </w:pPr>
            <w:r w:rsidRPr="004E102C">
              <w:rPr>
                <w:b/>
              </w:rPr>
              <w:t>Další tvůrčí činnost (včetně projektů)</w:t>
            </w:r>
          </w:p>
          <w:p w14:paraId="4929112C" w14:textId="77777777" w:rsidR="002434B9" w:rsidRPr="00C5740C" w:rsidRDefault="002434B9" w:rsidP="00601242">
            <w:pPr>
              <w:jc w:val="both"/>
              <w:rPr>
                <w:bCs/>
              </w:rPr>
            </w:pPr>
            <w:r w:rsidRPr="00C5740C">
              <w:rPr>
                <w:bCs/>
              </w:rPr>
              <w:t>Hlavní řešitelka projektu INTERREG V-A SK-CZ „Nové společné vzdělávání v segmentu cestovního ruchu s akcentem na kompetence požadované trhem práce v lázeňství vybraných přeshraničních regionů“ NFP304010AZS2 08/2021-07/2023</w:t>
            </w:r>
            <w:r>
              <w:rPr>
                <w:bCs/>
              </w:rPr>
              <w:t>.</w:t>
            </w:r>
          </w:p>
          <w:p w14:paraId="47848F8A" w14:textId="77777777" w:rsidR="002434B9" w:rsidRPr="00C5740C" w:rsidRDefault="002434B9" w:rsidP="00601242">
            <w:pPr>
              <w:jc w:val="both"/>
              <w:rPr>
                <w:bCs/>
              </w:rPr>
            </w:pPr>
            <w:r w:rsidRPr="00C5740C">
              <w:rPr>
                <w:bCs/>
              </w:rPr>
              <w:t>Spoluřešitel projektu: Erasmus+ Action Type KA220-HED: 2021-1-SK01-KA220-HED-000023160Smart Business Skills of Tourism, University Students Applicable on International Labour Market; 2022-2023</w:t>
            </w:r>
            <w:r>
              <w:rPr>
                <w:bCs/>
              </w:rPr>
              <w:t>.</w:t>
            </w:r>
            <w:r w:rsidRPr="00C5740C">
              <w:rPr>
                <w:bCs/>
              </w:rPr>
              <w:t xml:space="preserve">               </w:t>
            </w:r>
          </w:p>
          <w:p w14:paraId="438370B5" w14:textId="77777777" w:rsidR="002434B9" w:rsidRPr="00C5740C" w:rsidRDefault="002434B9" w:rsidP="00601242">
            <w:pPr>
              <w:jc w:val="both"/>
              <w:rPr>
                <w:bCs/>
              </w:rPr>
            </w:pPr>
            <w:r w:rsidRPr="00C5740C">
              <w:rPr>
                <w:bCs/>
              </w:rPr>
              <w:t>Spoluřešitel projektu TAČR TL01000191, Inovace systémů řízení subjektů cestovního ruchu pomocí nástrojů procesního řízení. 03/2018–02/2022</w:t>
            </w:r>
            <w:r>
              <w:rPr>
                <w:bCs/>
              </w:rPr>
              <w:t>.</w:t>
            </w:r>
          </w:p>
          <w:p w14:paraId="2487A5D9" w14:textId="77777777" w:rsidR="002434B9" w:rsidRPr="00C5740C" w:rsidRDefault="002434B9" w:rsidP="00601242">
            <w:pPr>
              <w:jc w:val="both"/>
              <w:rPr>
                <w:bCs/>
              </w:rPr>
            </w:pPr>
            <w:r w:rsidRPr="00C5740C">
              <w:rPr>
                <w:bCs/>
              </w:rPr>
              <w:t>Řešitelka grantu Institutional cooperation projects - Norway grants. NF-CZ07-ICP-4-4642015, Building a research team in the field of social economy as sources of sustainable economic growth of post-industrial European regions. (1.1. -30. 9. 2016)</w:t>
            </w:r>
            <w:r>
              <w:rPr>
                <w:bCs/>
              </w:rPr>
              <w:t>.</w:t>
            </w:r>
          </w:p>
          <w:p w14:paraId="02F2445C" w14:textId="77777777" w:rsidR="002434B9" w:rsidRPr="00C5740C" w:rsidRDefault="002434B9" w:rsidP="00601242">
            <w:pPr>
              <w:jc w:val="both"/>
              <w:rPr>
                <w:bCs/>
              </w:rPr>
            </w:pPr>
            <w:r w:rsidRPr="00C5740C">
              <w:rPr>
                <w:bCs/>
              </w:rPr>
              <w:t>Řešitelka grantu GAČR: č. /09/P406, Znalostní služby – jejich význam a charakteristika</w:t>
            </w:r>
            <w:r>
              <w:rPr>
                <w:bCs/>
              </w:rPr>
              <w:t>.</w:t>
            </w:r>
            <w:r w:rsidRPr="00C5740C">
              <w:rPr>
                <w:bCs/>
              </w:rPr>
              <w:t xml:space="preserve">                          </w:t>
            </w:r>
          </w:p>
        </w:tc>
      </w:tr>
      <w:tr w:rsidR="002434B9" w14:paraId="7BE7F257" w14:textId="77777777" w:rsidTr="00644BB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CB2A16F" w14:textId="77777777" w:rsidR="002434B9" w:rsidRDefault="002434B9" w:rsidP="00644BBC">
            <w:pPr>
              <w:rPr>
                <w:b/>
              </w:rPr>
            </w:pPr>
            <w:r>
              <w:rPr>
                <w:b/>
              </w:rPr>
              <w:t>Působení v zahraničí</w:t>
            </w:r>
          </w:p>
        </w:tc>
      </w:tr>
      <w:tr w:rsidR="002434B9" w14:paraId="67398CDF" w14:textId="77777777" w:rsidTr="00601242">
        <w:trPr>
          <w:trHeight w:val="86"/>
        </w:trPr>
        <w:tc>
          <w:tcPr>
            <w:tcW w:w="9859" w:type="dxa"/>
            <w:gridSpan w:val="15"/>
            <w:tcBorders>
              <w:top w:val="single" w:sz="4" w:space="0" w:color="auto"/>
              <w:left w:val="single" w:sz="4" w:space="0" w:color="auto"/>
              <w:bottom w:val="single" w:sz="4" w:space="0" w:color="auto"/>
              <w:right w:val="single" w:sz="4" w:space="0" w:color="auto"/>
            </w:tcBorders>
          </w:tcPr>
          <w:p w14:paraId="0C48FDB4" w14:textId="77777777" w:rsidR="002434B9" w:rsidRDefault="002434B9" w:rsidP="00644BBC">
            <w:pPr>
              <w:rPr>
                <w:b/>
              </w:rPr>
            </w:pPr>
          </w:p>
        </w:tc>
      </w:tr>
      <w:tr w:rsidR="002434B9" w14:paraId="02AF5EC2" w14:textId="77777777" w:rsidTr="00601242">
        <w:trPr>
          <w:cantSplit/>
          <w:trHeight w:val="27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5DE46D7" w14:textId="77777777" w:rsidR="002434B9" w:rsidRDefault="002434B9" w:rsidP="00644BBC">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B507B4C" w14:textId="77777777" w:rsidR="002434B9" w:rsidRDefault="002434B9"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97009B" w14:textId="77777777" w:rsidR="002434B9" w:rsidRDefault="002434B9"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0FF06A8" w14:textId="77777777" w:rsidR="002434B9" w:rsidRDefault="002434B9" w:rsidP="00644BBC">
            <w:pPr>
              <w:jc w:val="both"/>
            </w:pPr>
          </w:p>
        </w:tc>
      </w:tr>
    </w:tbl>
    <w:p w14:paraId="07628633" w14:textId="6E3CCD95" w:rsidR="00C10C15" w:rsidRDefault="00C10C15" w:rsidP="00C10C15">
      <w:pPr>
        <w:spacing w:before="120" w:after="120"/>
        <w:jc w:val="center"/>
        <w:rPr>
          <w:rFonts w:ascii="Calibri" w:hAnsi="Calibri" w:cs="Calibri"/>
          <w:i/>
        </w:rPr>
      </w:pPr>
    </w:p>
    <w:p w14:paraId="2DA7BEA6" w14:textId="1749A0FA" w:rsidR="003D26CF" w:rsidRDefault="003D26CF">
      <w:pPr>
        <w:rPr>
          <w:rFonts w:ascii="Calibri" w:hAnsi="Calibri" w:cs="Calibri"/>
          <w:i/>
        </w:rPr>
      </w:pPr>
      <w:r>
        <w:rPr>
          <w:rFonts w:ascii="Calibri" w:hAnsi="Calibri" w:cs="Calibri"/>
          <w:i/>
        </w:rPr>
        <w:br w:type="page"/>
      </w:r>
    </w:p>
    <w:p w14:paraId="40CAF240" w14:textId="28961F72" w:rsidR="00AF50D8" w:rsidRDefault="003D26CF" w:rsidP="003D26CF">
      <w:pPr>
        <w:spacing w:before="120" w:after="120"/>
        <w:jc w:val="center"/>
        <w:rPr>
          <w:b/>
          <w:sz w:val="36"/>
        </w:rPr>
      </w:pPr>
      <w:r w:rsidRPr="00161E45">
        <w:rPr>
          <w:b/>
          <w:sz w:val="36"/>
        </w:rPr>
        <w:lastRenderedPageBreak/>
        <w:t xml:space="preserve">Personální zabezpečení – </w:t>
      </w:r>
      <w:r>
        <w:rPr>
          <w:b/>
          <w:sz w:val="36"/>
        </w:rPr>
        <w:t>akademičtí pracovníci</w:t>
      </w:r>
    </w:p>
    <w:p w14:paraId="2241188E" w14:textId="77777777" w:rsidR="003D26CF" w:rsidRDefault="003D26CF" w:rsidP="003D26CF">
      <w:pPr>
        <w:spacing w:before="120" w:after="120"/>
        <w:jc w:val="cente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34DE718" w14:textId="77777777" w:rsidTr="00CD1860">
        <w:tc>
          <w:tcPr>
            <w:tcW w:w="9859" w:type="dxa"/>
            <w:gridSpan w:val="15"/>
            <w:tcBorders>
              <w:bottom w:val="double" w:sz="4" w:space="0" w:color="auto"/>
            </w:tcBorders>
            <w:shd w:val="clear" w:color="auto" w:fill="BDD6EE"/>
          </w:tcPr>
          <w:p w14:paraId="7D1254D8" w14:textId="33AE4CF4" w:rsidR="00C10C15" w:rsidRDefault="00C10C15" w:rsidP="00CD1860">
            <w:pPr>
              <w:jc w:val="both"/>
              <w:rPr>
                <w:b/>
                <w:sz w:val="28"/>
              </w:rPr>
            </w:pPr>
            <w:r>
              <w:rPr>
                <w:b/>
                <w:sz w:val="28"/>
              </w:rPr>
              <w:t>C-I – Personální zabezpečení</w:t>
            </w:r>
          </w:p>
        </w:tc>
      </w:tr>
      <w:tr w:rsidR="00C10C15" w14:paraId="02B058B5" w14:textId="77777777" w:rsidTr="00CD1860">
        <w:tc>
          <w:tcPr>
            <w:tcW w:w="2518" w:type="dxa"/>
            <w:tcBorders>
              <w:top w:val="double" w:sz="4" w:space="0" w:color="auto"/>
            </w:tcBorders>
            <w:shd w:val="clear" w:color="auto" w:fill="F7CAAC"/>
          </w:tcPr>
          <w:p w14:paraId="1EA74AAE" w14:textId="77777777" w:rsidR="00C10C15" w:rsidRDefault="00C10C15" w:rsidP="00CD1860">
            <w:pPr>
              <w:jc w:val="both"/>
              <w:rPr>
                <w:b/>
              </w:rPr>
            </w:pPr>
            <w:r>
              <w:rPr>
                <w:b/>
              </w:rPr>
              <w:t>Vysoká škola</w:t>
            </w:r>
          </w:p>
        </w:tc>
        <w:tc>
          <w:tcPr>
            <w:tcW w:w="7341" w:type="dxa"/>
            <w:gridSpan w:val="14"/>
          </w:tcPr>
          <w:p w14:paraId="12E8A937" w14:textId="77777777" w:rsidR="00C10C15" w:rsidRDefault="00C10C15" w:rsidP="00CD1860">
            <w:pPr>
              <w:jc w:val="both"/>
            </w:pPr>
            <w:r w:rsidRPr="001B2AE1">
              <w:t>Univerzita Tomáše Bati ve Zlíně</w:t>
            </w:r>
          </w:p>
        </w:tc>
      </w:tr>
      <w:tr w:rsidR="00C10C15" w14:paraId="488AD0F9" w14:textId="77777777" w:rsidTr="00CD1860">
        <w:tc>
          <w:tcPr>
            <w:tcW w:w="2518" w:type="dxa"/>
            <w:shd w:val="clear" w:color="auto" w:fill="F7CAAC"/>
          </w:tcPr>
          <w:p w14:paraId="4247D44C" w14:textId="77777777" w:rsidR="00C10C15" w:rsidRDefault="00C10C15" w:rsidP="00CD1860">
            <w:pPr>
              <w:jc w:val="both"/>
              <w:rPr>
                <w:b/>
              </w:rPr>
            </w:pPr>
            <w:r>
              <w:rPr>
                <w:b/>
              </w:rPr>
              <w:t>Součást vysoké školy</w:t>
            </w:r>
          </w:p>
        </w:tc>
        <w:tc>
          <w:tcPr>
            <w:tcW w:w="7341" w:type="dxa"/>
            <w:gridSpan w:val="14"/>
          </w:tcPr>
          <w:p w14:paraId="58A83875" w14:textId="77777777" w:rsidR="00C10C15" w:rsidRDefault="00C10C15" w:rsidP="00CD1860">
            <w:pPr>
              <w:spacing w:line="256" w:lineRule="auto"/>
              <w:jc w:val="both"/>
              <w:rPr>
                <w:lang w:eastAsia="en-US"/>
              </w:rPr>
            </w:pPr>
            <w:r>
              <w:rPr>
                <w:lang w:eastAsia="en-US"/>
              </w:rPr>
              <w:t>Fakulta managementu a ekonomiky</w:t>
            </w:r>
          </w:p>
        </w:tc>
      </w:tr>
      <w:tr w:rsidR="00C10C15" w14:paraId="3D063C8E" w14:textId="77777777" w:rsidTr="00CD1860">
        <w:tc>
          <w:tcPr>
            <w:tcW w:w="2518" w:type="dxa"/>
            <w:shd w:val="clear" w:color="auto" w:fill="F7CAAC"/>
          </w:tcPr>
          <w:p w14:paraId="107FAC96" w14:textId="77777777" w:rsidR="00C10C15" w:rsidRDefault="00C10C15" w:rsidP="00CD1860">
            <w:pPr>
              <w:jc w:val="both"/>
              <w:rPr>
                <w:b/>
              </w:rPr>
            </w:pPr>
            <w:r>
              <w:rPr>
                <w:b/>
              </w:rPr>
              <w:t>Název studijního programu</w:t>
            </w:r>
          </w:p>
        </w:tc>
        <w:tc>
          <w:tcPr>
            <w:tcW w:w="7341" w:type="dxa"/>
            <w:gridSpan w:val="14"/>
          </w:tcPr>
          <w:p w14:paraId="0D0CBEF4" w14:textId="77777777" w:rsidR="00C10C15" w:rsidRDefault="00C10C15" w:rsidP="00CD1860">
            <w:pPr>
              <w:jc w:val="both"/>
            </w:pPr>
            <w:r>
              <w:t>Management udržitelného rozvoje</w:t>
            </w:r>
          </w:p>
        </w:tc>
      </w:tr>
      <w:tr w:rsidR="00C10C15" w14:paraId="48B34CB6" w14:textId="77777777" w:rsidTr="00CD1860">
        <w:tc>
          <w:tcPr>
            <w:tcW w:w="2518" w:type="dxa"/>
            <w:shd w:val="clear" w:color="auto" w:fill="F7CAAC"/>
          </w:tcPr>
          <w:p w14:paraId="334DE9FB" w14:textId="77777777" w:rsidR="00C10C15" w:rsidRDefault="00C10C15" w:rsidP="00CD1860">
            <w:pPr>
              <w:jc w:val="both"/>
              <w:rPr>
                <w:b/>
              </w:rPr>
            </w:pPr>
            <w:r>
              <w:rPr>
                <w:b/>
              </w:rPr>
              <w:t>Jméno a příjmení</w:t>
            </w:r>
          </w:p>
        </w:tc>
        <w:tc>
          <w:tcPr>
            <w:tcW w:w="4536" w:type="dxa"/>
            <w:gridSpan w:val="8"/>
          </w:tcPr>
          <w:p w14:paraId="4F160638" w14:textId="77777777" w:rsidR="00C10C15" w:rsidRDefault="00C10C15" w:rsidP="00CD1860">
            <w:pPr>
              <w:jc w:val="both"/>
            </w:pPr>
            <w:r>
              <w:t>Matyáš ADAM</w:t>
            </w:r>
          </w:p>
        </w:tc>
        <w:tc>
          <w:tcPr>
            <w:tcW w:w="709" w:type="dxa"/>
            <w:shd w:val="clear" w:color="auto" w:fill="F7CAAC"/>
          </w:tcPr>
          <w:p w14:paraId="1AF9697D" w14:textId="77777777" w:rsidR="00C10C15" w:rsidRDefault="00C10C15" w:rsidP="00CD1860">
            <w:pPr>
              <w:jc w:val="both"/>
              <w:rPr>
                <w:b/>
              </w:rPr>
            </w:pPr>
            <w:r>
              <w:rPr>
                <w:b/>
              </w:rPr>
              <w:t>Tituly</w:t>
            </w:r>
          </w:p>
        </w:tc>
        <w:tc>
          <w:tcPr>
            <w:tcW w:w="2096" w:type="dxa"/>
            <w:gridSpan w:val="5"/>
          </w:tcPr>
          <w:p w14:paraId="6D509D66" w14:textId="09162F6C" w:rsidR="00C10C15" w:rsidRDefault="00C10C15" w:rsidP="00CD1860">
            <w:r>
              <w:t>Mgr.</w:t>
            </w:r>
            <w:r w:rsidR="00A33350">
              <w:t>,</w:t>
            </w:r>
            <w:r>
              <w:t xml:space="preserve"> Ph.D.</w:t>
            </w:r>
          </w:p>
        </w:tc>
      </w:tr>
      <w:tr w:rsidR="00C10C15" w14:paraId="4DAE8505" w14:textId="77777777" w:rsidTr="00CD1860">
        <w:tc>
          <w:tcPr>
            <w:tcW w:w="2518" w:type="dxa"/>
            <w:shd w:val="clear" w:color="auto" w:fill="F7CAAC"/>
          </w:tcPr>
          <w:p w14:paraId="2192C94C" w14:textId="77777777" w:rsidR="00C10C15" w:rsidRDefault="00C10C15" w:rsidP="00CD1860">
            <w:pPr>
              <w:jc w:val="both"/>
              <w:rPr>
                <w:b/>
              </w:rPr>
            </w:pPr>
            <w:r>
              <w:rPr>
                <w:b/>
              </w:rPr>
              <w:t>Rok narození</w:t>
            </w:r>
          </w:p>
        </w:tc>
        <w:tc>
          <w:tcPr>
            <w:tcW w:w="829" w:type="dxa"/>
            <w:gridSpan w:val="2"/>
          </w:tcPr>
          <w:p w14:paraId="174120A9" w14:textId="77777777" w:rsidR="00C10C15" w:rsidRDefault="00C10C15" w:rsidP="00CD1860">
            <w:pPr>
              <w:jc w:val="both"/>
            </w:pPr>
            <w:r>
              <w:t>1985</w:t>
            </w:r>
          </w:p>
        </w:tc>
        <w:tc>
          <w:tcPr>
            <w:tcW w:w="1721" w:type="dxa"/>
            <w:shd w:val="clear" w:color="auto" w:fill="F7CAAC"/>
          </w:tcPr>
          <w:p w14:paraId="388EA1C7" w14:textId="77777777" w:rsidR="00C10C15" w:rsidRDefault="00C10C15" w:rsidP="00CD1860">
            <w:pPr>
              <w:jc w:val="both"/>
              <w:rPr>
                <w:b/>
              </w:rPr>
            </w:pPr>
            <w:r>
              <w:rPr>
                <w:b/>
              </w:rPr>
              <w:t>typ vztahu k VŠ</w:t>
            </w:r>
          </w:p>
        </w:tc>
        <w:tc>
          <w:tcPr>
            <w:tcW w:w="992" w:type="dxa"/>
            <w:gridSpan w:val="4"/>
          </w:tcPr>
          <w:p w14:paraId="52E1137A" w14:textId="77777777" w:rsidR="00C10C15" w:rsidRDefault="00C10C15" w:rsidP="00CD1860">
            <w:pPr>
              <w:jc w:val="both"/>
            </w:pPr>
            <w:r>
              <w:t>pp</w:t>
            </w:r>
          </w:p>
        </w:tc>
        <w:tc>
          <w:tcPr>
            <w:tcW w:w="994" w:type="dxa"/>
            <w:shd w:val="clear" w:color="auto" w:fill="F7CAAC"/>
          </w:tcPr>
          <w:p w14:paraId="1FB51467" w14:textId="77777777" w:rsidR="00C10C15" w:rsidRDefault="00C10C15" w:rsidP="00CD1860">
            <w:pPr>
              <w:jc w:val="both"/>
              <w:rPr>
                <w:b/>
              </w:rPr>
            </w:pPr>
            <w:r>
              <w:rPr>
                <w:b/>
              </w:rPr>
              <w:t>rozsah</w:t>
            </w:r>
          </w:p>
        </w:tc>
        <w:tc>
          <w:tcPr>
            <w:tcW w:w="709" w:type="dxa"/>
          </w:tcPr>
          <w:p w14:paraId="00DC682C" w14:textId="77777777" w:rsidR="00C10C15" w:rsidRDefault="00C10C15" w:rsidP="00CD1860">
            <w:pPr>
              <w:jc w:val="both"/>
            </w:pPr>
            <w:r>
              <w:t>40</w:t>
            </w:r>
          </w:p>
        </w:tc>
        <w:tc>
          <w:tcPr>
            <w:tcW w:w="709" w:type="dxa"/>
            <w:gridSpan w:val="3"/>
            <w:shd w:val="clear" w:color="auto" w:fill="F7CAAC"/>
          </w:tcPr>
          <w:p w14:paraId="22950EAB" w14:textId="77777777" w:rsidR="00C10C15" w:rsidRDefault="00C10C15" w:rsidP="00CD1860">
            <w:pPr>
              <w:jc w:val="both"/>
              <w:rPr>
                <w:b/>
              </w:rPr>
            </w:pPr>
            <w:r>
              <w:rPr>
                <w:b/>
              </w:rPr>
              <w:t>do kdy</w:t>
            </w:r>
          </w:p>
        </w:tc>
        <w:tc>
          <w:tcPr>
            <w:tcW w:w="1387" w:type="dxa"/>
            <w:gridSpan w:val="2"/>
          </w:tcPr>
          <w:p w14:paraId="4B606FD1" w14:textId="77777777" w:rsidR="00C10C15" w:rsidRDefault="00C10C15" w:rsidP="00CD1860">
            <w:pPr>
              <w:jc w:val="both"/>
            </w:pPr>
            <w:r>
              <w:t>12/2025</w:t>
            </w:r>
          </w:p>
        </w:tc>
      </w:tr>
      <w:tr w:rsidR="00C10C15" w14:paraId="518656B7" w14:textId="77777777" w:rsidTr="00CD1860">
        <w:tc>
          <w:tcPr>
            <w:tcW w:w="5068" w:type="dxa"/>
            <w:gridSpan w:val="4"/>
            <w:shd w:val="clear" w:color="auto" w:fill="F7CAAC"/>
          </w:tcPr>
          <w:p w14:paraId="3B31FC1D" w14:textId="77777777" w:rsidR="00C10C15" w:rsidRDefault="00C10C15" w:rsidP="00CD1860">
            <w:pPr>
              <w:jc w:val="both"/>
              <w:rPr>
                <w:b/>
              </w:rPr>
            </w:pPr>
            <w:r>
              <w:rPr>
                <w:b/>
              </w:rPr>
              <w:t>Typ vztahu na součásti VŠ, která uskutečňuje st. program</w:t>
            </w:r>
          </w:p>
        </w:tc>
        <w:tc>
          <w:tcPr>
            <w:tcW w:w="992" w:type="dxa"/>
            <w:gridSpan w:val="4"/>
          </w:tcPr>
          <w:p w14:paraId="07A1C293" w14:textId="77777777" w:rsidR="00C10C15" w:rsidRDefault="00C10C15" w:rsidP="00CD1860">
            <w:pPr>
              <w:jc w:val="both"/>
            </w:pPr>
          </w:p>
        </w:tc>
        <w:tc>
          <w:tcPr>
            <w:tcW w:w="994" w:type="dxa"/>
            <w:shd w:val="clear" w:color="auto" w:fill="F7CAAC"/>
          </w:tcPr>
          <w:p w14:paraId="63B2334E" w14:textId="77777777" w:rsidR="00C10C15" w:rsidRDefault="00C10C15" w:rsidP="00CD1860">
            <w:pPr>
              <w:jc w:val="both"/>
              <w:rPr>
                <w:b/>
              </w:rPr>
            </w:pPr>
            <w:r>
              <w:rPr>
                <w:b/>
              </w:rPr>
              <w:t>rozsah</w:t>
            </w:r>
          </w:p>
        </w:tc>
        <w:tc>
          <w:tcPr>
            <w:tcW w:w="709" w:type="dxa"/>
          </w:tcPr>
          <w:p w14:paraId="46671020" w14:textId="77777777" w:rsidR="00C10C15" w:rsidRDefault="00C10C15" w:rsidP="00CD1860">
            <w:pPr>
              <w:jc w:val="both"/>
            </w:pPr>
          </w:p>
        </w:tc>
        <w:tc>
          <w:tcPr>
            <w:tcW w:w="709" w:type="dxa"/>
            <w:gridSpan w:val="3"/>
            <w:shd w:val="clear" w:color="auto" w:fill="F7CAAC"/>
          </w:tcPr>
          <w:p w14:paraId="7AE27ED4" w14:textId="77777777" w:rsidR="00C10C15" w:rsidRDefault="00C10C15" w:rsidP="00CD1860">
            <w:pPr>
              <w:jc w:val="both"/>
              <w:rPr>
                <w:b/>
              </w:rPr>
            </w:pPr>
            <w:r>
              <w:rPr>
                <w:b/>
              </w:rPr>
              <w:t>do kdy</w:t>
            </w:r>
          </w:p>
        </w:tc>
        <w:tc>
          <w:tcPr>
            <w:tcW w:w="1387" w:type="dxa"/>
            <w:gridSpan w:val="2"/>
          </w:tcPr>
          <w:p w14:paraId="5E2877BC" w14:textId="77777777" w:rsidR="00C10C15" w:rsidRDefault="00C10C15" w:rsidP="00CD1860">
            <w:pPr>
              <w:jc w:val="both"/>
            </w:pPr>
          </w:p>
        </w:tc>
      </w:tr>
      <w:tr w:rsidR="00C10C15" w14:paraId="25F6DB8B" w14:textId="77777777" w:rsidTr="00CD1860">
        <w:tc>
          <w:tcPr>
            <w:tcW w:w="6060" w:type="dxa"/>
            <w:gridSpan w:val="8"/>
            <w:shd w:val="clear" w:color="auto" w:fill="F7CAAC"/>
          </w:tcPr>
          <w:p w14:paraId="29B98824"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DA8A8DD" w14:textId="77777777" w:rsidR="00C10C15" w:rsidRDefault="00C10C15" w:rsidP="00CD1860">
            <w:pPr>
              <w:jc w:val="both"/>
              <w:rPr>
                <w:b/>
              </w:rPr>
            </w:pPr>
            <w:r>
              <w:rPr>
                <w:b/>
              </w:rPr>
              <w:t>typ prac. vztahu</w:t>
            </w:r>
          </w:p>
        </w:tc>
        <w:tc>
          <w:tcPr>
            <w:tcW w:w="2096" w:type="dxa"/>
            <w:gridSpan w:val="5"/>
            <w:shd w:val="clear" w:color="auto" w:fill="F7CAAC"/>
          </w:tcPr>
          <w:p w14:paraId="5A6313AE" w14:textId="77777777" w:rsidR="00C10C15" w:rsidRDefault="00C10C15" w:rsidP="00CD1860">
            <w:pPr>
              <w:jc w:val="both"/>
              <w:rPr>
                <w:b/>
              </w:rPr>
            </w:pPr>
            <w:r>
              <w:rPr>
                <w:b/>
              </w:rPr>
              <w:t>rozsah</w:t>
            </w:r>
          </w:p>
        </w:tc>
      </w:tr>
      <w:tr w:rsidR="00C10C15" w14:paraId="4C725CD0" w14:textId="77777777" w:rsidTr="00CD1860">
        <w:tc>
          <w:tcPr>
            <w:tcW w:w="6060" w:type="dxa"/>
            <w:gridSpan w:val="8"/>
          </w:tcPr>
          <w:p w14:paraId="6DAC05A3" w14:textId="77777777" w:rsidR="00C10C15" w:rsidRDefault="00C10C15" w:rsidP="00CD1860">
            <w:pPr>
              <w:jc w:val="both"/>
            </w:pPr>
          </w:p>
        </w:tc>
        <w:tc>
          <w:tcPr>
            <w:tcW w:w="1703" w:type="dxa"/>
            <w:gridSpan w:val="2"/>
          </w:tcPr>
          <w:p w14:paraId="7B614322" w14:textId="77777777" w:rsidR="00C10C15" w:rsidRDefault="00C10C15" w:rsidP="00CD1860">
            <w:pPr>
              <w:jc w:val="both"/>
            </w:pPr>
          </w:p>
        </w:tc>
        <w:tc>
          <w:tcPr>
            <w:tcW w:w="2096" w:type="dxa"/>
            <w:gridSpan w:val="5"/>
          </w:tcPr>
          <w:p w14:paraId="5D59788B" w14:textId="77777777" w:rsidR="00C10C15" w:rsidRDefault="00C10C15" w:rsidP="00CD1860">
            <w:pPr>
              <w:jc w:val="both"/>
            </w:pPr>
          </w:p>
        </w:tc>
      </w:tr>
      <w:tr w:rsidR="00C10C15" w14:paraId="1C295B99" w14:textId="77777777" w:rsidTr="00CD1860">
        <w:tc>
          <w:tcPr>
            <w:tcW w:w="9859" w:type="dxa"/>
            <w:gridSpan w:val="15"/>
            <w:shd w:val="clear" w:color="auto" w:fill="F7CAAC"/>
          </w:tcPr>
          <w:p w14:paraId="5A5F7C1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B80FB9" w14:paraId="4B23D4DA" w14:textId="77777777" w:rsidTr="00601242">
        <w:trPr>
          <w:trHeight w:val="470"/>
        </w:trPr>
        <w:tc>
          <w:tcPr>
            <w:tcW w:w="9859" w:type="dxa"/>
            <w:gridSpan w:val="15"/>
            <w:tcBorders>
              <w:top w:val="nil"/>
            </w:tcBorders>
          </w:tcPr>
          <w:p w14:paraId="79ABC81B" w14:textId="77777777" w:rsidR="00C10C15" w:rsidRDefault="00C10C15" w:rsidP="00CD1860">
            <w:pPr>
              <w:jc w:val="both"/>
            </w:pPr>
            <w:r>
              <w:t>Adaptace na globální změny a mitigační opatření – garant, přednášející (50 %)</w:t>
            </w:r>
          </w:p>
          <w:p w14:paraId="0B18A2A2" w14:textId="6E59364D" w:rsidR="00C10C15" w:rsidRPr="00B80FB9" w:rsidRDefault="00C10C15" w:rsidP="00700EB4">
            <w:pPr>
              <w:jc w:val="both"/>
            </w:pPr>
            <w:r>
              <w:t>Terénní praxe environmentální udržitelnosti – garant, vedoucí praxe (35 %)</w:t>
            </w:r>
          </w:p>
        </w:tc>
      </w:tr>
      <w:tr w:rsidR="00C10C15" w:rsidRPr="002827C6" w14:paraId="5B512C0F" w14:textId="77777777" w:rsidTr="00CD1860">
        <w:trPr>
          <w:trHeight w:val="340"/>
        </w:trPr>
        <w:tc>
          <w:tcPr>
            <w:tcW w:w="9859" w:type="dxa"/>
            <w:gridSpan w:val="15"/>
            <w:tcBorders>
              <w:top w:val="nil"/>
            </w:tcBorders>
            <w:shd w:val="clear" w:color="auto" w:fill="FBD4B4"/>
          </w:tcPr>
          <w:p w14:paraId="38A98B4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127875D7" w14:textId="77777777" w:rsidTr="00CD1860">
        <w:trPr>
          <w:trHeight w:val="340"/>
        </w:trPr>
        <w:tc>
          <w:tcPr>
            <w:tcW w:w="2802" w:type="dxa"/>
            <w:gridSpan w:val="2"/>
            <w:tcBorders>
              <w:top w:val="nil"/>
            </w:tcBorders>
          </w:tcPr>
          <w:p w14:paraId="541432A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25E856DC"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5D590B1D" w14:textId="77777777" w:rsidR="00C10C15" w:rsidRPr="002827C6" w:rsidRDefault="00C10C15" w:rsidP="00CD1860">
            <w:pPr>
              <w:jc w:val="both"/>
              <w:rPr>
                <w:b/>
              </w:rPr>
            </w:pPr>
            <w:r w:rsidRPr="002827C6">
              <w:rPr>
                <w:b/>
              </w:rPr>
              <w:t>Sem.</w:t>
            </w:r>
          </w:p>
        </w:tc>
        <w:tc>
          <w:tcPr>
            <w:tcW w:w="2109" w:type="dxa"/>
            <w:gridSpan w:val="5"/>
            <w:tcBorders>
              <w:top w:val="nil"/>
            </w:tcBorders>
          </w:tcPr>
          <w:p w14:paraId="3C0C4588"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DD43EC2"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9B6531" w14:paraId="5F62093B" w14:textId="77777777" w:rsidTr="00CD1860">
        <w:trPr>
          <w:trHeight w:val="285"/>
        </w:trPr>
        <w:tc>
          <w:tcPr>
            <w:tcW w:w="2802" w:type="dxa"/>
            <w:gridSpan w:val="2"/>
            <w:tcBorders>
              <w:top w:val="nil"/>
            </w:tcBorders>
          </w:tcPr>
          <w:p w14:paraId="324D7905" w14:textId="77777777" w:rsidR="00C10C15" w:rsidRPr="009B6531" w:rsidRDefault="00C10C15" w:rsidP="003B57AD">
            <w:r w:rsidRPr="004E24F1">
              <w:t>Kartografie a tvorba tematických map</w:t>
            </w:r>
          </w:p>
        </w:tc>
        <w:tc>
          <w:tcPr>
            <w:tcW w:w="2409" w:type="dxa"/>
            <w:gridSpan w:val="3"/>
            <w:tcBorders>
              <w:top w:val="nil"/>
            </w:tcBorders>
          </w:tcPr>
          <w:p w14:paraId="61288C55" w14:textId="77777777" w:rsidR="00C10C15" w:rsidRPr="009B6531" w:rsidRDefault="00C10C15" w:rsidP="003B57AD">
            <w:r>
              <w:t>Environmentální bezpečnost</w:t>
            </w:r>
          </w:p>
        </w:tc>
        <w:tc>
          <w:tcPr>
            <w:tcW w:w="567" w:type="dxa"/>
            <w:gridSpan w:val="2"/>
            <w:tcBorders>
              <w:top w:val="nil"/>
            </w:tcBorders>
          </w:tcPr>
          <w:p w14:paraId="6B9C78B6" w14:textId="77777777" w:rsidR="00C10C15" w:rsidRPr="009B6531" w:rsidRDefault="00C10C15" w:rsidP="003B57AD">
            <w:r>
              <w:t>ZS</w:t>
            </w:r>
          </w:p>
        </w:tc>
        <w:tc>
          <w:tcPr>
            <w:tcW w:w="2109" w:type="dxa"/>
            <w:gridSpan w:val="5"/>
            <w:tcBorders>
              <w:top w:val="nil"/>
            </w:tcBorders>
          </w:tcPr>
          <w:p w14:paraId="6CCFC42B" w14:textId="77777777" w:rsidR="00C10C15" w:rsidRPr="009B6531" w:rsidRDefault="00C10C15" w:rsidP="003B57AD">
            <w:r>
              <w:t>garant, přednášející, semináře</w:t>
            </w:r>
          </w:p>
        </w:tc>
        <w:tc>
          <w:tcPr>
            <w:tcW w:w="1972" w:type="dxa"/>
            <w:gridSpan w:val="3"/>
            <w:tcBorders>
              <w:top w:val="nil"/>
            </w:tcBorders>
          </w:tcPr>
          <w:p w14:paraId="79A58EBE" w14:textId="77777777" w:rsidR="00C10C15" w:rsidRPr="009B6531" w:rsidRDefault="00C10C15" w:rsidP="00CD1860">
            <w:pPr>
              <w:jc w:val="both"/>
            </w:pPr>
          </w:p>
        </w:tc>
      </w:tr>
      <w:tr w:rsidR="00C10C15" w:rsidRPr="009B6531" w14:paraId="1BD1DB76" w14:textId="77777777" w:rsidTr="00CD1860">
        <w:trPr>
          <w:trHeight w:val="284"/>
        </w:trPr>
        <w:tc>
          <w:tcPr>
            <w:tcW w:w="2802" w:type="dxa"/>
            <w:gridSpan w:val="2"/>
            <w:tcBorders>
              <w:top w:val="nil"/>
            </w:tcBorders>
          </w:tcPr>
          <w:p w14:paraId="4F09002A" w14:textId="77777777" w:rsidR="00C10C15" w:rsidRPr="009B6531" w:rsidRDefault="00C10C15" w:rsidP="003B57AD">
            <w:r w:rsidRPr="004E24F1">
              <w:rPr>
                <w:lang w:eastAsia="en-US"/>
              </w:rPr>
              <w:t>Dálkový průzkum Země</w:t>
            </w:r>
          </w:p>
        </w:tc>
        <w:tc>
          <w:tcPr>
            <w:tcW w:w="2409" w:type="dxa"/>
            <w:gridSpan w:val="3"/>
            <w:tcBorders>
              <w:top w:val="nil"/>
            </w:tcBorders>
          </w:tcPr>
          <w:p w14:paraId="27581C08" w14:textId="77777777" w:rsidR="00C10C15" w:rsidRPr="009B6531" w:rsidRDefault="00C10C15" w:rsidP="003B57AD">
            <w:r>
              <w:t>Environmentální bezpečnost</w:t>
            </w:r>
          </w:p>
        </w:tc>
        <w:tc>
          <w:tcPr>
            <w:tcW w:w="567" w:type="dxa"/>
            <w:gridSpan w:val="2"/>
            <w:tcBorders>
              <w:top w:val="nil"/>
            </w:tcBorders>
          </w:tcPr>
          <w:p w14:paraId="7A383166" w14:textId="77777777" w:rsidR="00C10C15" w:rsidRPr="009B6531" w:rsidRDefault="00C10C15" w:rsidP="003B57AD">
            <w:r>
              <w:t>ZS</w:t>
            </w:r>
          </w:p>
        </w:tc>
        <w:tc>
          <w:tcPr>
            <w:tcW w:w="2109" w:type="dxa"/>
            <w:gridSpan w:val="5"/>
            <w:tcBorders>
              <w:top w:val="nil"/>
            </w:tcBorders>
          </w:tcPr>
          <w:p w14:paraId="58CC15BB" w14:textId="77777777" w:rsidR="00C10C15" w:rsidRPr="009B6531" w:rsidRDefault="00C10C15" w:rsidP="003B57AD">
            <w:r>
              <w:t>garant, přednášející, semináře</w:t>
            </w:r>
          </w:p>
        </w:tc>
        <w:tc>
          <w:tcPr>
            <w:tcW w:w="1972" w:type="dxa"/>
            <w:gridSpan w:val="3"/>
            <w:tcBorders>
              <w:top w:val="nil"/>
            </w:tcBorders>
          </w:tcPr>
          <w:p w14:paraId="286A948E" w14:textId="77777777" w:rsidR="00C10C15" w:rsidRPr="009B6531" w:rsidRDefault="00C10C15" w:rsidP="00CD1860">
            <w:pPr>
              <w:jc w:val="both"/>
            </w:pPr>
          </w:p>
        </w:tc>
      </w:tr>
      <w:tr w:rsidR="00C10C15" w:rsidRPr="009B6531" w14:paraId="09942B6D" w14:textId="77777777" w:rsidTr="00CD1860">
        <w:trPr>
          <w:trHeight w:val="284"/>
        </w:trPr>
        <w:tc>
          <w:tcPr>
            <w:tcW w:w="2802" w:type="dxa"/>
            <w:gridSpan w:val="2"/>
            <w:tcBorders>
              <w:top w:val="nil"/>
            </w:tcBorders>
          </w:tcPr>
          <w:p w14:paraId="5CDD0978" w14:textId="77777777" w:rsidR="00C10C15" w:rsidRPr="009B6531" w:rsidRDefault="00C10C15" w:rsidP="003B57AD">
            <w:r>
              <w:t>Environmentální zátěž ovzduší a vod</w:t>
            </w:r>
          </w:p>
        </w:tc>
        <w:tc>
          <w:tcPr>
            <w:tcW w:w="2409" w:type="dxa"/>
            <w:gridSpan w:val="3"/>
            <w:tcBorders>
              <w:top w:val="nil"/>
            </w:tcBorders>
          </w:tcPr>
          <w:p w14:paraId="26C12500" w14:textId="77777777" w:rsidR="00C10C15" w:rsidRPr="009B6531" w:rsidRDefault="00C10C15" w:rsidP="003B57AD">
            <w:r>
              <w:t>Bezpečnost společnosti</w:t>
            </w:r>
          </w:p>
        </w:tc>
        <w:tc>
          <w:tcPr>
            <w:tcW w:w="567" w:type="dxa"/>
            <w:gridSpan w:val="2"/>
            <w:tcBorders>
              <w:top w:val="nil"/>
            </w:tcBorders>
          </w:tcPr>
          <w:p w14:paraId="5AB533C3" w14:textId="77777777" w:rsidR="00C10C15" w:rsidRPr="009B6531" w:rsidRDefault="00C10C15" w:rsidP="003B57AD">
            <w:r>
              <w:t>ZS</w:t>
            </w:r>
          </w:p>
        </w:tc>
        <w:tc>
          <w:tcPr>
            <w:tcW w:w="2109" w:type="dxa"/>
            <w:gridSpan w:val="5"/>
            <w:tcBorders>
              <w:top w:val="nil"/>
            </w:tcBorders>
          </w:tcPr>
          <w:p w14:paraId="748F939B" w14:textId="77777777" w:rsidR="00C10C15" w:rsidRPr="009B6531" w:rsidRDefault="00C10C15" w:rsidP="003B57AD">
            <w:r>
              <w:t>garant, přednášky a semináře</w:t>
            </w:r>
          </w:p>
        </w:tc>
        <w:tc>
          <w:tcPr>
            <w:tcW w:w="1972" w:type="dxa"/>
            <w:gridSpan w:val="3"/>
            <w:tcBorders>
              <w:top w:val="nil"/>
            </w:tcBorders>
          </w:tcPr>
          <w:p w14:paraId="431EA45C" w14:textId="77777777" w:rsidR="00C10C15" w:rsidRPr="009B6531" w:rsidRDefault="00C10C15" w:rsidP="00CD1860">
            <w:pPr>
              <w:jc w:val="both"/>
            </w:pPr>
          </w:p>
        </w:tc>
      </w:tr>
      <w:tr w:rsidR="00C10C15" w:rsidRPr="009B6531" w14:paraId="2B362542" w14:textId="77777777" w:rsidTr="00CD1860">
        <w:trPr>
          <w:trHeight w:val="284"/>
        </w:trPr>
        <w:tc>
          <w:tcPr>
            <w:tcW w:w="2802" w:type="dxa"/>
            <w:gridSpan w:val="2"/>
            <w:tcBorders>
              <w:top w:val="nil"/>
            </w:tcBorders>
          </w:tcPr>
          <w:p w14:paraId="1452AB73" w14:textId="77777777" w:rsidR="00C10C15" w:rsidRPr="009B6531" w:rsidRDefault="00C10C15" w:rsidP="003B57AD">
            <w:r>
              <w:t>Způsoby ochrany přírody a krajiny</w:t>
            </w:r>
          </w:p>
        </w:tc>
        <w:tc>
          <w:tcPr>
            <w:tcW w:w="2409" w:type="dxa"/>
            <w:gridSpan w:val="3"/>
            <w:tcBorders>
              <w:top w:val="nil"/>
            </w:tcBorders>
          </w:tcPr>
          <w:p w14:paraId="42880CC1" w14:textId="77777777" w:rsidR="00C10C15" w:rsidRPr="009B6531" w:rsidRDefault="00C10C15" w:rsidP="003B57AD">
            <w:r>
              <w:t>Bezpečnost společnosti</w:t>
            </w:r>
          </w:p>
        </w:tc>
        <w:tc>
          <w:tcPr>
            <w:tcW w:w="567" w:type="dxa"/>
            <w:gridSpan w:val="2"/>
            <w:tcBorders>
              <w:top w:val="nil"/>
            </w:tcBorders>
          </w:tcPr>
          <w:p w14:paraId="785E27DE" w14:textId="77777777" w:rsidR="00C10C15" w:rsidRPr="009B6531" w:rsidRDefault="00C10C15" w:rsidP="003B57AD">
            <w:r>
              <w:t>ZS</w:t>
            </w:r>
          </w:p>
        </w:tc>
        <w:tc>
          <w:tcPr>
            <w:tcW w:w="2109" w:type="dxa"/>
            <w:gridSpan w:val="5"/>
            <w:tcBorders>
              <w:top w:val="nil"/>
            </w:tcBorders>
          </w:tcPr>
          <w:p w14:paraId="4F2C7518" w14:textId="77777777" w:rsidR="00C10C15" w:rsidRPr="009B6531" w:rsidRDefault="00C10C15" w:rsidP="003B57AD">
            <w:r>
              <w:t>garant, přednášky a semináře</w:t>
            </w:r>
          </w:p>
        </w:tc>
        <w:tc>
          <w:tcPr>
            <w:tcW w:w="1972" w:type="dxa"/>
            <w:gridSpan w:val="3"/>
            <w:tcBorders>
              <w:top w:val="nil"/>
            </w:tcBorders>
          </w:tcPr>
          <w:p w14:paraId="779506E3" w14:textId="77777777" w:rsidR="00C10C15" w:rsidRPr="009B6531" w:rsidRDefault="00C10C15" w:rsidP="00CD1860">
            <w:pPr>
              <w:jc w:val="both"/>
            </w:pPr>
          </w:p>
        </w:tc>
      </w:tr>
      <w:tr w:rsidR="00C10C15" w14:paraId="502389B5" w14:textId="77777777" w:rsidTr="00CD1860">
        <w:tc>
          <w:tcPr>
            <w:tcW w:w="9859" w:type="dxa"/>
            <w:gridSpan w:val="15"/>
            <w:shd w:val="clear" w:color="auto" w:fill="F7CAAC"/>
          </w:tcPr>
          <w:p w14:paraId="574012F1" w14:textId="77777777" w:rsidR="00C10C15" w:rsidRDefault="00C10C15" w:rsidP="00CD1860">
            <w:pPr>
              <w:jc w:val="both"/>
            </w:pPr>
            <w:r>
              <w:rPr>
                <w:b/>
              </w:rPr>
              <w:t xml:space="preserve">Údaje o vzdělání na VŠ </w:t>
            </w:r>
          </w:p>
        </w:tc>
      </w:tr>
      <w:tr w:rsidR="00C10C15" w:rsidRPr="006E5EE7" w14:paraId="1F5F3C3C" w14:textId="77777777" w:rsidTr="00601242">
        <w:trPr>
          <w:trHeight w:val="1151"/>
        </w:trPr>
        <w:tc>
          <w:tcPr>
            <w:tcW w:w="9859" w:type="dxa"/>
            <w:gridSpan w:val="15"/>
          </w:tcPr>
          <w:p w14:paraId="7E66BCA4" w14:textId="77777777" w:rsidR="00C10C15" w:rsidRDefault="00C10C15" w:rsidP="00CD1860">
            <w:r w:rsidRPr="004E24F1">
              <w:t>2016</w:t>
            </w:r>
            <w:r>
              <w:t>:</w:t>
            </w:r>
            <w:r w:rsidRPr="004E24F1">
              <w:t xml:space="preserve"> Česká zemědělská univerzita, Fakulta životního prostředí, Ph.D., studijní program Ekologie (P1514), diz. práce: </w:t>
            </w:r>
            <w:r>
              <w:t xml:space="preserve">  </w:t>
            </w:r>
          </w:p>
          <w:p w14:paraId="465FE241" w14:textId="77777777" w:rsidR="00C10C15" w:rsidRDefault="00C10C15" w:rsidP="00CD1860">
            <w:r>
              <w:t xml:space="preserve">          </w:t>
            </w:r>
            <w:r w:rsidRPr="004E24F1">
              <w:t xml:space="preserve">Vliv dynamiky klimatických a stanovištních podmínek na změny početnosti a migračního chováni zimujících a </w:t>
            </w:r>
            <w:r>
              <w:t xml:space="preserve"> </w:t>
            </w:r>
          </w:p>
          <w:p w14:paraId="6777A90F" w14:textId="77777777" w:rsidR="00C10C15" w:rsidRPr="004E24F1" w:rsidRDefault="00C10C15" w:rsidP="00CD1860">
            <w:r>
              <w:t xml:space="preserve">          </w:t>
            </w:r>
            <w:r w:rsidRPr="004E24F1">
              <w:t>migrujících vodních ptáků</w:t>
            </w:r>
            <w:r>
              <w:t>, Ph.D.</w:t>
            </w:r>
          </w:p>
          <w:p w14:paraId="749D8F4B" w14:textId="77777777" w:rsidR="00C10C15" w:rsidRPr="004E24F1" w:rsidRDefault="00C10C15" w:rsidP="00CD1860">
            <w:r w:rsidRPr="004E24F1">
              <w:t>2012</w:t>
            </w:r>
            <w:r>
              <w:t>:</w:t>
            </w:r>
            <w:r w:rsidRPr="004E24F1">
              <w:t xml:space="preserve"> Univerzita Karlova, Fyzická geografie a geoekologie, Mgr.</w:t>
            </w:r>
          </w:p>
          <w:p w14:paraId="5B8F3132" w14:textId="77777777" w:rsidR="00C10C15" w:rsidRPr="006E5EE7" w:rsidRDefault="00C10C15" w:rsidP="00CD1860">
            <w:pPr>
              <w:jc w:val="both"/>
              <w:rPr>
                <w:bCs/>
              </w:rPr>
            </w:pPr>
            <w:r w:rsidRPr="004E24F1">
              <w:t>2010</w:t>
            </w:r>
            <w:r>
              <w:t>:</w:t>
            </w:r>
            <w:r w:rsidRPr="004E24F1">
              <w:t xml:space="preserve"> Univerzita Karlova, Geografie a kartografie, Bc.</w:t>
            </w:r>
          </w:p>
        </w:tc>
      </w:tr>
      <w:tr w:rsidR="00C10C15" w14:paraId="5FDD91C3" w14:textId="77777777" w:rsidTr="00CD1860">
        <w:tc>
          <w:tcPr>
            <w:tcW w:w="9859" w:type="dxa"/>
            <w:gridSpan w:val="15"/>
            <w:shd w:val="clear" w:color="auto" w:fill="F7CAAC"/>
          </w:tcPr>
          <w:p w14:paraId="239680F2" w14:textId="77777777" w:rsidR="00C10C15" w:rsidRDefault="00C10C15" w:rsidP="00CD1860">
            <w:pPr>
              <w:jc w:val="both"/>
              <w:rPr>
                <w:b/>
              </w:rPr>
            </w:pPr>
            <w:r>
              <w:rPr>
                <w:b/>
              </w:rPr>
              <w:t>Údaje o odborném působení od absolvování VŠ</w:t>
            </w:r>
          </w:p>
        </w:tc>
      </w:tr>
      <w:tr w:rsidR="00C10C15" w:rsidRPr="00424EE8" w14:paraId="7A80998A" w14:textId="77777777" w:rsidTr="00700EB4">
        <w:trPr>
          <w:trHeight w:val="1166"/>
        </w:trPr>
        <w:tc>
          <w:tcPr>
            <w:tcW w:w="9859" w:type="dxa"/>
            <w:gridSpan w:val="15"/>
          </w:tcPr>
          <w:p w14:paraId="522DDB7A" w14:textId="77777777" w:rsidR="00C10C15" w:rsidRPr="004E24F1" w:rsidRDefault="00C10C15" w:rsidP="00CD1860">
            <w:r w:rsidRPr="004E24F1">
              <w:t>2020 – dosud: odborný asistent FLKŘ, UTB ve Zlíně</w:t>
            </w:r>
          </w:p>
          <w:p w14:paraId="4449B7E7" w14:textId="77777777" w:rsidR="00C10C15" w:rsidRPr="004E24F1" w:rsidRDefault="00C10C15" w:rsidP="00CD1860">
            <w:r w:rsidRPr="004E24F1">
              <w:t xml:space="preserve">2018 – 2020: </w:t>
            </w:r>
            <w:r>
              <w:t xml:space="preserve">  </w:t>
            </w:r>
            <w:r w:rsidRPr="004E24F1">
              <w:t>výzkumný pracovník FLKŘ, UTB ve Zlíně</w:t>
            </w:r>
          </w:p>
          <w:p w14:paraId="5B20F7ED" w14:textId="77777777" w:rsidR="00C10C15" w:rsidRPr="004E24F1" w:rsidRDefault="00C10C15" w:rsidP="00CD1860">
            <w:r w:rsidRPr="004E24F1">
              <w:t>2018 – 2019:</w:t>
            </w:r>
            <w:r>
              <w:t xml:space="preserve"> </w:t>
            </w:r>
            <w:r w:rsidRPr="004E24F1">
              <w:t xml:space="preserve"> </w:t>
            </w:r>
            <w:r>
              <w:t xml:space="preserve"> </w:t>
            </w:r>
            <w:r w:rsidRPr="004E24F1">
              <w:t>technický pracovník FŽP ČZU v Praze (TAČR TH04030185)</w:t>
            </w:r>
          </w:p>
          <w:p w14:paraId="1AD4253A" w14:textId="77777777" w:rsidR="00C10C15" w:rsidRPr="004E24F1" w:rsidRDefault="00C10C15" w:rsidP="00CD1860">
            <w:r w:rsidRPr="004E24F1">
              <w:t xml:space="preserve">2017 – 2020: </w:t>
            </w:r>
            <w:r>
              <w:t xml:space="preserve">  </w:t>
            </w:r>
            <w:r w:rsidRPr="004E24F1">
              <w:t>koordinátor marketingu a médií EAZA International Conservation Campaign (Zoo Liberec)</w:t>
            </w:r>
          </w:p>
          <w:p w14:paraId="6CF12761" w14:textId="17ACAEBF" w:rsidR="00C10C15" w:rsidRPr="00424EE8" w:rsidRDefault="00C10C15" w:rsidP="00700EB4">
            <w:r w:rsidRPr="004E24F1">
              <w:t>2016 – 2017:</w:t>
            </w:r>
            <w:r>
              <w:t xml:space="preserve"> </w:t>
            </w:r>
            <w:r w:rsidRPr="004E24F1">
              <w:t xml:space="preserve"> </w:t>
            </w:r>
            <w:r>
              <w:t xml:space="preserve"> </w:t>
            </w:r>
            <w:r w:rsidRPr="004E24F1">
              <w:t>terénní vědecký pracovník FŽP, ČZU v Praze</w:t>
            </w:r>
          </w:p>
        </w:tc>
      </w:tr>
      <w:tr w:rsidR="00C10C15" w14:paraId="3AAA27ED" w14:textId="77777777" w:rsidTr="00CD1860">
        <w:trPr>
          <w:trHeight w:val="250"/>
        </w:trPr>
        <w:tc>
          <w:tcPr>
            <w:tcW w:w="9859" w:type="dxa"/>
            <w:gridSpan w:val="15"/>
            <w:shd w:val="clear" w:color="auto" w:fill="F7CAAC"/>
          </w:tcPr>
          <w:p w14:paraId="328F3327" w14:textId="77777777" w:rsidR="00C10C15" w:rsidRDefault="00C10C15" w:rsidP="00CD1860">
            <w:pPr>
              <w:jc w:val="both"/>
            </w:pPr>
            <w:r>
              <w:rPr>
                <w:b/>
              </w:rPr>
              <w:t>Zkušenosti s vedením kvalifikačních a rigorózních prací</w:t>
            </w:r>
          </w:p>
        </w:tc>
      </w:tr>
      <w:tr w:rsidR="00C10C15" w14:paraId="1CB87A69" w14:textId="77777777" w:rsidTr="00601242">
        <w:trPr>
          <w:trHeight w:val="350"/>
        </w:trPr>
        <w:tc>
          <w:tcPr>
            <w:tcW w:w="9859" w:type="dxa"/>
            <w:gridSpan w:val="15"/>
          </w:tcPr>
          <w:p w14:paraId="2CCA70E3" w14:textId="77777777" w:rsidR="00C10C15" w:rsidRPr="00295BE4" w:rsidRDefault="00C10C15" w:rsidP="00CD1860">
            <w:pPr>
              <w:jc w:val="both"/>
            </w:pPr>
            <w:r w:rsidRPr="00295BE4">
              <w:t xml:space="preserve">Počet vedených bakalářských prací – </w:t>
            </w:r>
            <w:r>
              <w:t>5</w:t>
            </w:r>
            <w:r w:rsidRPr="00295BE4">
              <w:t xml:space="preserve"> </w:t>
            </w:r>
          </w:p>
          <w:p w14:paraId="6D597A5F" w14:textId="77777777" w:rsidR="00C10C15" w:rsidRDefault="00C10C15" w:rsidP="00CD1860">
            <w:pPr>
              <w:jc w:val="both"/>
            </w:pPr>
            <w:r w:rsidRPr="00295BE4">
              <w:t xml:space="preserve">Počet vedených diplomových prací – </w:t>
            </w:r>
            <w:r>
              <w:t>9</w:t>
            </w:r>
          </w:p>
        </w:tc>
      </w:tr>
      <w:tr w:rsidR="00C10C15" w14:paraId="2CB7586E" w14:textId="77777777" w:rsidTr="00CD1860">
        <w:trPr>
          <w:cantSplit/>
        </w:trPr>
        <w:tc>
          <w:tcPr>
            <w:tcW w:w="3347" w:type="dxa"/>
            <w:gridSpan w:val="3"/>
            <w:tcBorders>
              <w:top w:val="single" w:sz="12" w:space="0" w:color="auto"/>
            </w:tcBorders>
            <w:shd w:val="clear" w:color="auto" w:fill="F7CAAC"/>
          </w:tcPr>
          <w:p w14:paraId="6C3CD732"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75189D2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53166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A8E35EC" w14:textId="77777777" w:rsidR="00C10C15" w:rsidRDefault="00C10C15" w:rsidP="00CD1860">
            <w:pPr>
              <w:jc w:val="both"/>
              <w:rPr>
                <w:b/>
              </w:rPr>
            </w:pPr>
            <w:r>
              <w:rPr>
                <w:b/>
              </w:rPr>
              <w:t>Ohlasy publikací</w:t>
            </w:r>
          </w:p>
        </w:tc>
      </w:tr>
      <w:tr w:rsidR="00C10C15" w14:paraId="31BFB679" w14:textId="77777777" w:rsidTr="00CD1860">
        <w:trPr>
          <w:cantSplit/>
        </w:trPr>
        <w:tc>
          <w:tcPr>
            <w:tcW w:w="3347" w:type="dxa"/>
            <w:gridSpan w:val="3"/>
          </w:tcPr>
          <w:p w14:paraId="10C8488F" w14:textId="77777777" w:rsidR="00C10C15" w:rsidRDefault="00C10C15" w:rsidP="00CD1860">
            <w:pPr>
              <w:jc w:val="both"/>
            </w:pPr>
          </w:p>
        </w:tc>
        <w:tc>
          <w:tcPr>
            <w:tcW w:w="2245" w:type="dxa"/>
            <w:gridSpan w:val="3"/>
          </w:tcPr>
          <w:p w14:paraId="6E944C32" w14:textId="77777777" w:rsidR="00C10C15" w:rsidRDefault="00C10C15" w:rsidP="00CD1860">
            <w:pPr>
              <w:jc w:val="both"/>
            </w:pPr>
          </w:p>
        </w:tc>
        <w:tc>
          <w:tcPr>
            <w:tcW w:w="2248" w:type="dxa"/>
            <w:gridSpan w:val="5"/>
            <w:tcBorders>
              <w:right w:val="single" w:sz="12" w:space="0" w:color="auto"/>
            </w:tcBorders>
          </w:tcPr>
          <w:p w14:paraId="4A3C077C" w14:textId="77777777" w:rsidR="00C10C15" w:rsidRDefault="00C10C15" w:rsidP="00CD1860">
            <w:pPr>
              <w:jc w:val="both"/>
            </w:pPr>
          </w:p>
        </w:tc>
        <w:tc>
          <w:tcPr>
            <w:tcW w:w="632" w:type="dxa"/>
            <w:gridSpan w:val="2"/>
            <w:tcBorders>
              <w:left w:val="single" w:sz="12" w:space="0" w:color="auto"/>
            </w:tcBorders>
            <w:shd w:val="clear" w:color="auto" w:fill="F7CAAC"/>
          </w:tcPr>
          <w:p w14:paraId="7BF7FA7B" w14:textId="77777777" w:rsidR="00C10C15" w:rsidRPr="00F20AEF" w:rsidRDefault="00C10C15" w:rsidP="00CD1860">
            <w:pPr>
              <w:jc w:val="both"/>
            </w:pPr>
            <w:r w:rsidRPr="00F20AEF">
              <w:rPr>
                <w:b/>
              </w:rPr>
              <w:t>WoS</w:t>
            </w:r>
          </w:p>
        </w:tc>
        <w:tc>
          <w:tcPr>
            <w:tcW w:w="693" w:type="dxa"/>
            <w:shd w:val="clear" w:color="auto" w:fill="F7CAAC"/>
          </w:tcPr>
          <w:p w14:paraId="73514A19"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1094A662" w14:textId="77777777" w:rsidR="00C10C15" w:rsidRDefault="00C10C15" w:rsidP="00CD1860">
            <w:pPr>
              <w:jc w:val="both"/>
            </w:pPr>
            <w:r>
              <w:rPr>
                <w:b/>
                <w:sz w:val="18"/>
              </w:rPr>
              <w:t>ostatní</w:t>
            </w:r>
          </w:p>
        </w:tc>
      </w:tr>
      <w:tr w:rsidR="00C10C15" w14:paraId="70B78295" w14:textId="77777777" w:rsidTr="00CD1860">
        <w:trPr>
          <w:cantSplit/>
          <w:trHeight w:val="70"/>
        </w:trPr>
        <w:tc>
          <w:tcPr>
            <w:tcW w:w="3347" w:type="dxa"/>
            <w:gridSpan w:val="3"/>
            <w:shd w:val="clear" w:color="auto" w:fill="F7CAAC"/>
          </w:tcPr>
          <w:p w14:paraId="22C814A1" w14:textId="77777777" w:rsidR="00C10C15" w:rsidRDefault="00C10C15" w:rsidP="00CD1860">
            <w:pPr>
              <w:jc w:val="both"/>
            </w:pPr>
            <w:r>
              <w:rPr>
                <w:b/>
              </w:rPr>
              <w:t>Obor jmenovacího řízení</w:t>
            </w:r>
          </w:p>
        </w:tc>
        <w:tc>
          <w:tcPr>
            <w:tcW w:w="2245" w:type="dxa"/>
            <w:gridSpan w:val="3"/>
            <w:shd w:val="clear" w:color="auto" w:fill="F7CAAC"/>
          </w:tcPr>
          <w:p w14:paraId="70CC21B4"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6235DF97" w14:textId="77777777" w:rsidR="00C10C15" w:rsidRDefault="00C10C15" w:rsidP="00CD1860">
            <w:pPr>
              <w:jc w:val="both"/>
            </w:pPr>
            <w:r>
              <w:rPr>
                <w:b/>
              </w:rPr>
              <w:t>Řízení konáno na VŠ</w:t>
            </w:r>
          </w:p>
        </w:tc>
        <w:tc>
          <w:tcPr>
            <w:tcW w:w="632" w:type="dxa"/>
            <w:gridSpan w:val="2"/>
            <w:tcBorders>
              <w:left w:val="single" w:sz="12" w:space="0" w:color="auto"/>
            </w:tcBorders>
          </w:tcPr>
          <w:p w14:paraId="47CF7E98" w14:textId="77777777" w:rsidR="00C10C15" w:rsidRPr="00F20AEF" w:rsidRDefault="00C10C15" w:rsidP="00CD1860">
            <w:pPr>
              <w:jc w:val="both"/>
              <w:rPr>
                <w:b/>
              </w:rPr>
            </w:pPr>
            <w:r>
              <w:rPr>
                <w:b/>
              </w:rPr>
              <w:t>49</w:t>
            </w:r>
          </w:p>
        </w:tc>
        <w:tc>
          <w:tcPr>
            <w:tcW w:w="693" w:type="dxa"/>
          </w:tcPr>
          <w:p w14:paraId="7E3865C8" w14:textId="77777777" w:rsidR="00C10C15" w:rsidRPr="00F20AEF" w:rsidRDefault="00C10C15" w:rsidP="00CD1860">
            <w:pPr>
              <w:jc w:val="both"/>
              <w:rPr>
                <w:b/>
              </w:rPr>
            </w:pPr>
            <w:r>
              <w:rPr>
                <w:b/>
              </w:rPr>
              <w:t>51</w:t>
            </w:r>
          </w:p>
        </w:tc>
        <w:tc>
          <w:tcPr>
            <w:tcW w:w="694" w:type="dxa"/>
          </w:tcPr>
          <w:p w14:paraId="54A59E52" w14:textId="77777777" w:rsidR="00C10C15" w:rsidRDefault="00C10C15" w:rsidP="00CD1860">
            <w:pPr>
              <w:jc w:val="both"/>
              <w:rPr>
                <w:b/>
              </w:rPr>
            </w:pPr>
          </w:p>
        </w:tc>
      </w:tr>
      <w:tr w:rsidR="00C10C15" w14:paraId="6898BA72" w14:textId="77777777" w:rsidTr="00CD1860">
        <w:trPr>
          <w:trHeight w:val="205"/>
        </w:trPr>
        <w:tc>
          <w:tcPr>
            <w:tcW w:w="3347" w:type="dxa"/>
            <w:gridSpan w:val="3"/>
          </w:tcPr>
          <w:p w14:paraId="4B198351" w14:textId="77777777" w:rsidR="00C10C15" w:rsidRDefault="00C10C15" w:rsidP="00CD1860">
            <w:pPr>
              <w:jc w:val="both"/>
            </w:pPr>
          </w:p>
        </w:tc>
        <w:tc>
          <w:tcPr>
            <w:tcW w:w="2245" w:type="dxa"/>
            <w:gridSpan w:val="3"/>
          </w:tcPr>
          <w:p w14:paraId="2CCF9790" w14:textId="77777777" w:rsidR="00C10C15" w:rsidRDefault="00C10C15" w:rsidP="00CD1860">
            <w:pPr>
              <w:jc w:val="both"/>
            </w:pPr>
          </w:p>
        </w:tc>
        <w:tc>
          <w:tcPr>
            <w:tcW w:w="2248" w:type="dxa"/>
            <w:gridSpan w:val="5"/>
            <w:tcBorders>
              <w:right w:val="single" w:sz="12" w:space="0" w:color="auto"/>
            </w:tcBorders>
          </w:tcPr>
          <w:p w14:paraId="32F640B0"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2C1C5D75" w14:textId="77777777" w:rsidR="00C10C15" w:rsidRPr="00F20AEF" w:rsidRDefault="00C10C15" w:rsidP="00CD1860">
            <w:pPr>
              <w:jc w:val="both"/>
              <w:rPr>
                <w:b/>
                <w:sz w:val="18"/>
              </w:rPr>
            </w:pPr>
            <w:r w:rsidRPr="00F20AEF">
              <w:rPr>
                <w:b/>
                <w:sz w:val="18"/>
              </w:rPr>
              <w:t>H-index WoS/Scopus</w:t>
            </w:r>
          </w:p>
        </w:tc>
        <w:tc>
          <w:tcPr>
            <w:tcW w:w="694" w:type="dxa"/>
            <w:vAlign w:val="center"/>
          </w:tcPr>
          <w:p w14:paraId="573A09D9" w14:textId="77777777" w:rsidR="00C10C15" w:rsidRDefault="00C10C15" w:rsidP="00CD1860">
            <w:pPr>
              <w:rPr>
                <w:b/>
              </w:rPr>
            </w:pPr>
            <w:r>
              <w:rPr>
                <w:b/>
              </w:rPr>
              <w:t xml:space="preserve">   4/4</w:t>
            </w:r>
          </w:p>
        </w:tc>
      </w:tr>
      <w:tr w:rsidR="00C10C15" w14:paraId="1374C9AF" w14:textId="77777777" w:rsidTr="00CD1860">
        <w:tc>
          <w:tcPr>
            <w:tcW w:w="9859" w:type="dxa"/>
            <w:gridSpan w:val="15"/>
            <w:shd w:val="clear" w:color="auto" w:fill="F7CAAC"/>
          </w:tcPr>
          <w:p w14:paraId="4635A7D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3833C9" w14:paraId="28B70A01" w14:textId="77777777" w:rsidTr="00601242">
        <w:trPr>
          <w:trHeight w:val="1559"/>
        </w:trPr>
        <w:tc>
          <w:tcPr>
            <w:tcW w:w="9859" w:type="dxa"/>
            <w:gridSpan w:val="15"/>
          </w:tcPr>
          <w:p w14:paraId="026A0B9B" w14:textId="77777777" w:rsidR="00C10C15" w:rsidRPr="00E33A72" w:rsidRDefault="00C10C15" w:rsidP="00601242">
            <w:pPr>
              <w:jc w:val="both"/>
              <w:rPr>
                <w:bCs/>
              </w:rPr>
            </w:pPr>
            <w:r w:rsidRPr="00F07221">
              <w:rPr>
                <w:b/>
              </w:rPr>
              <w:lastRenderedPageBreak/>
              <w:t>ADAM, M.,</w:t>
            </w:r>
            <w:r>
              <w:t xml:space="preserve"> </w:t>
            </w:r>
            <w:r w:rsidRPr="00AD1478">
              <w:t>TOMÁŠEK</w:t>
            </w:r>
            <w:r>
              <w:t>, P.</w:t>
            </w:r>
            <w:r w:rsidRPr="00AD1478">
              <w:t>, LEHEJČEK</w:t>
            </w:r>
            <w:r>
              <w:t>, J.</w:t>
            </w:r>
            <w:r w:rsidRPr="00AD1478">
              <w:t>, TROJAN</w:t>
            </w:r>
            <w:r>
              <w:t>, J., JŮNEK, T</w:t>
            </w:r>
            <w:r w:rsidRPr="00AD1478">
              <w:t>.</w:t>
            </w:r>
            <w:r w:rsidRPr="00E33A72">
              <w:rPr>
                <w:caps/>
              </w:rPr>
              <w:t xml:space="preserve"> </w:t>
            </w:r>
            <w:r w:rsidRPr="00AD1478">
              <w:rPr>
                <w:i/>
              </w:rPr>
              <w:t>The Role of Citizen Science and Deep Learning in Camera Trapping</w:t>
            </w:r>
            <w:r w:rsidRPr="00E33A72">
              <w:t>. Sustainability 13, 202110287. (</w:t>
            </w:r>
            <w:r w:rsidRPr="00E33A72">
              <w:rPr>
                <w:bCs/>
              </w:rPr>
              <w:t>Jimp, Q3, autorský podíl 40 %)</w:t>
            </w:r>
            <w:r>
              <w:rPr>
                <w:bCs/>
              </w:rPr>
              <w:t>.</w:t>
            </w:r>
          </w:p>
          <w:p w14:paraId="394BE24C" w14:textId="77777777" w:rsidR="00C10C15" w:rsidRPr="00E33A72" w:rsidRDefault="00C10C15" w:rsidP="00601242">
            <w:pPr>
              <w:jc w:val="both"/>
            </w:pPr>
            <w:r w:rsidRPr="00AD1478">
              <w:rPr>
                <w:caps/>
              </w:rPr>
              <w:t>Musilová</w:t>
            </w:r>
            <w:r w:rsidRPr="00AD1478">
              <w:t>, Z</w:t>
            </w:r>
            <w:r>
              <w:t xml:space="preserve">., </w:t>
            </w:r>
            <w:r w:rsidRPr="00AD1478">
              <w:rPr>
                <w:caps/>
              </w:rPr>
              <w:t>Musil</w:t>
            </w:r>
            <w:r>
              <w:rPr>
                <w:caps/>
              </w:rPr>
              <w:t>, P.</w:t>
            </w:r>
            <w:r w:rsidRPr="00AD1478">
              <w:t xml:space="preserve">, </w:t>
            </w:r>
            <w:r w:rsidRPr="00AD1478">
              <w:rPr>
                <w:caps/>
              </w:rPr>
              <w:t>Zouhar</w:t>
            </w:r>
            <w:r>
              <w:rPr>
                <w:caps/>
              </w:rPr>
              <w:t>, J.</w:t>
            </w:r>
            <w:r w:rsidRPr="00AD1478">
              <w:t xml:space="preserve">, </w:t>
            </w:r>
            <w:r w:rsidRPr="00A07D80">
              <w:rPr>
                <w:b/>
                <w:caps/>
              </w:rPr>
              <w:t>Adam, M</w:t>
            </w:r>
            <w:r>
              <w:rPr>
                <w:caps/>
              </w:rPr>
              <w:t xml:space="preserve">., </w:t>
            </w:r>
            <w:r w:rsidRPr="00AD1478">
              <w:rPr>
                <w:caps/>
              </w:rPr>
              <w:t>Bejček</w:t>
            </w:r>
            <w:r>
              <w:rPr>
                <w:caps/>
              </w:rPr>
              <w:t>, V</w:t>
            </w:r>
            <w:r w:rsidRPr="00E33A72">
              <w:rPr>
                <w:caps/>
              </w:rPr>
              <w:t>.</w:t>
            </w:r>
            <w:r w:rsidRPr="00E33A72">
              <w:t xml:space="preserve"> </w:t>
            </w:r>
            <w:r w:rsidRPr="00AD1478">
              <w:rPr>
                <w:i/>
              </w:rPr>
              <w:t>Importance of Natura 2000 sites for wintering waterbirds: Low preference, species' distribution changes and carrying capacity of Natura 2000 could fail to protect the species</w:t>
            </w:r>
            <w:r w:rsidRPr="00E33A72">
              <w:t xml:space="preserve">. Biological Conservation 2018. </w:t>
            </w:r>
            <w:hyperlink r:id="rId40" w:tgtFrame="Persistent link using digital object identifier">
              <w:r w:rsidRPr="004858A1">
                <w:rPr>
                  <w:rStyle w:val="ListLabel214"/>
                  <w:rFonts w:eastAsiaTheme="majorEastAsia"/>
                  <w:color w:val="365F91" w:themeColor="accent1" w:themeShade="BF"/>
                  <w:u w:val="single"/>
                </w:rPr>
                <w:t>https://doi.org/10.1016/j.biocon.2018.10.004</w:t>
              </w:r>
            </w:hyperlink>
            <w:r w:rsidRPr="00E33A72">
              <w:rPr>
                <w:rStyle w:val="ListLabel214"/>
                <w:rFonts w:eastAsiaTheme="majorEastAsia"/>
              </w:rPr>
              <w:t xml:space="preserve"> </w:t>
            </w:r>
            <w:r w:rsidRPr="00E33A72">
              <w:t>(</w:t>
            </w:r>
            <w:r w:rsidRPr="00E33A72">
              <w:rPr>
                <w:bCs/>
              </w:rPr>
              <w:t>Jimp, Q1, autorský podíl 15 %)</w:t>
            </w:r>
            <w:r>
              <w:rPr>
                <w:bCs/>
              </w:rPr>
              <w:t>.</w:t>
            </w:r>
          </w:p>
          <w:p w14:paraId="2F353ECD" w14:textId="77777777" w:rsidR="00C10C15" w:rsidRPr="003833C9" w:rsidRDefault="00C10C15" w:rsidP="00601242">
            <w:pPr>
              <w:jc w:val="both"/>
            </w:pPr>
            <w:r w:rsidRPr="00E33A72">
              <w:rPr>
                <w:caps/>
              </w:rPr>
              <w:t>Musilová, Z</w:t>
            </w:r>
            <w:r>
              <w:rPr>
                <w:caps/>
              </w:rPr>
              <w:t xml:space="preserve">., </w:t>
            </w:r>
            <w:r w:rsidRPr="00E33A72">
              <w:rPr>
                <w:caps/>
              </w:rPr>
              <w:t>Musil</w:t>
            </w:r>
            <w:r>
              <w:rPr>
                <w:caps/>
              </w:rPr>
              <w:t>, P.</w:t>
            </w:r>
            <w:r w:rsidRPr="00E33A72">
              <w:rPr>
                <w:caps/>
              </w:rPr>
              <w:t>, Zouhar</w:t>
            </w:r>
            <w:r>
              <w:rPr>
                <w:caps/>
              </w:rPr>
              <w:t>, J.,</w:t>
            </w:r>
            <w:r w:rsidRPr="00E33A72">
              <w:rPr>
                <w:caps/>
              </w:rPr>
              <w:t xml:space="preserve"> </w:t>
            </w:r>
            <w:r w:rsidRPr="00A07D80">
              <w:rPr>
                <w:b/>
                <w:caps/>
              </w:rPr>
              <w:t>Adam, M.</w:t>
            </w:r>
            <w:r w:rsidRPr="00E33A72">
              <w:t xml:space="preserve"> </w:t>
            </w:r>
            <w:r w:rsidRPr="00AD1478">
              <w:rPr>
                <w:i/>
              </w:rPr>
              <w:t>Changes in habitat suitability influence non-breeding distribution of waterbirds in central Europe.</w:t>
            </w:r>
            <w:r w:rsidRPr="00E33A72">
              <w:t xml:space="preserve"> Ibis. 2018. </w:t>
            </w:r>
            <w:hyperlink r:id="rId41">
              <w:r w:rsidRPr="004858A1">
                <w:rPr>
                  <w:rStyle w:val="ListLabel214"/>
                  <w:rFonts w:eastAsiaTheme="majorEastAsia"/>
                  <w:color w:val="365F91" w:themeColor="accent1" w:themeShade="BF"/>
                  <w:u w:val="single"/>
                </w:rPr>
                <w:t>https://doi.org/10.1111/ibi.12559</w:t>
              </w:r>
            </w:hyperlink>
            <w:r w:rsidRPr="00E33A72">
              <w:rPr>
                <w:rStyle w:val="ListLabel214"/>
                <w:rFonts w:eastAsiaTheme="majorEastAsia"/>
              </w:rPr>
              <w:t xml:space="preserve"> </w:t>
            </w:r>
            <w:r w:rsidRPr="00E33A72">
              <w:t>(</w:t>
            </w:r>
            <w:r w:rsidRPr="00E33A72">
              <w:rPr>
                <w:bCs/>
              </w:rPr>
              <w:t>Jimp, Q1, autorský podíl 15 %)</w:t>
            </w:r>
            <w:r>
              <w:rPr>
                <w:bCs/>
              </w:rPr>
              <w:t>.</w:t>
            </w:r>
          </w:p>
        </w:tc>
      </w:tr>
      <w:tr w:rsidR="00C10C15" w14:paraId="67B0B291" w14:textId="77777777" w:rsidTr="00CD1860">
        <w:trPr>
          <w:trHeight w:val="218"/>
        </w:trPr>
        <w:tc>
          <w:tcPr>
            <w:tcW w:w="9859" w:type="dxa"/>
            <w:gridSpan w:val="15"/>
            <w:shd w:val="clear" w:color="auto" w:fill="F7CAAC"/>
          </w:tcPr>
          <w:p w14:paraId="11077F70" w14:textId="77777777" w:rsidR="00C10C15" w:rsidRDefault="00C10C15" w:rsidP="00CD1860">
            <w:pPr>
              <w:rPr>
                <w:b/>
              </w:rPr>
            </w:pPr>
            <w:r>
              <w:rPr>
                <w:b/>
              </w:rPr>
              <w:t>Působení v zahraničí</w:t>
            </w:r>
          </w:p>
        </w:tc>
      </w:tr>
      <w:tr w:rsidR="00C10C15" w14:paraId="4896A888" w14:textId="77777777" w:rsidTr="00601242">
        <w:trPr>
          <w:trHeight w:val="187"/>
        </w:trPr>
        <w:tc>
          <w:tcPr>
            <w:tcW w:w="9859" w:type="dxa"/>
            <w:gridSpan w:val="15"/>
          </w:tcPr>
          <w:p w14:paraId="00BF5E70" w14:textId="77777777" w:rsidR="00C10C15" w:rsidRDefault="00C10C15" w:rsidP="00CD1860">
            <w:pPr>
              <w:rPr>
                <w:b/>
              </w:rPr>
            </w:pPr>
            <w:r w:rsidRPr="00AE332C">
              <w:rPr>
                <w:bCs/>
              </w:rPr>
              <w:t>University of Freiburg, Germany – červen</w:t>
            </w:r>
            <w:r>
              <w:rPr>
                <w:bCs/>
              </w:rPr>
              <w:t xml:space="preserve"> 2022 (výuková mobilita, krátkodobá stáž ERASMUS +).</w:t>
            </w:r>
            <w:r>
              <w:rPr>
                <w:b/>
              </w:rPr>
              <w:t xml:space="preserve"> </w:t>
            </w:r>
          </w:p>
        </w:tc>
      </w:tr>
      <w:tr w:rsidR="00C10C15" w14:paraId="1508D3B4" w14:textId="77777777" w:rsidTr="00601242">
        <w:trPr>
          <w:cantSplit/>
          <w:trHeight w:val="263"/>
        </w:trPr>
        <w:tc>
          <w:tcPr>
            <w:tcW w:w="2518" w:type="dxa"/>
            <w:shd w:val="clear" w:color="auto" w:fill="F7CAAC"/>
          </w:tcPr>
          <w:p w14:paraId="56CC4BF0" w14:textId="77777777" w:rsidR="00C10C15" w:rsidRDefault="00C10C15" w:rsidP="00CD1860">
            <w:pPr>
              <w:jc w:val="both"/>
              <w:rPr>
                <w:b/>
              </w:rPr>
            </w:pPr>
            <w:r>
              <w:rPr>
                <w:b/>
              </w:rPr>
              <w:t xml:space="preserve">Podpis </w:t>
            </w:r>
          </w:p>
        </w:tc>
        <w:tc>
          <w:tcPr>
            <w:tcW w:w="4536" w:type="dxa"/>
            <w:gridSpan w:val="8"/>
          </w:tcPr>
          <w:p w14:paraId="768A1605" w14:textId="77777777" w:rsidR="00C10C15" w:rsidRDefault="00C10C15" w:rsidP="00CD1860">
            <w:pPr>
              <w:jc w:val="both"/>
            </w:pPr>
          </w:p>
        </w:tc>
        <w:tc>
          <w:tcPr>
            <w:tcW w:w="786" w:type="dxa"/>
            <w:gridSpan w:val="2"/>
            <w:shd w:val="clear" w:color="auto" w:fill="F7CAAC"/>
          </w:tcPr>
          <w:p w14:paraId="2A7BA3DF" w14:textId="77777777" w:rsidR="00C10C15" w:rsidRDefault="00C10C15" w:rsidP="00CD1860">
            <w:pPr>
              <w:jc w:val="both"/>
            </w:pPr>
            <w:r>
              <w:rPr>
                <w:b/>
              </w:rPr>
              <w:t>datum</w:t>
            </w:r>
          </w:p>
        </w:tc>
        <w:tc>
          <w:tcPr>
            <w:tcW w:w="2019" w:type="dxa"/>
            <w:gridSpan w:val="4"/>
          </w:tcPr>
          <w:p w14:paraId="644A64C5" w14:textId="77777777" w:rsidR="00C10C15" w:rsidRDefault="00C10C15" w:rsidP="00CD1860">
            <w:pPr>
              <w:jc w:val="both"/>
            </w:pPr>
          </w:p>
        </w:tc>
      </w:tr>
    </w:tbl>
    <w:p w14:paraId="0EAE56B8" w14:textId="77777777" w:rsidR="00C10C15" w:rsidRDefault="00C10C15" w:rsidP="00C10C15"/>
    <w:p w14:paraId="51417868" w14:textId="77777777" w:rsidR="00C10C15" w:rsidRDefault="00C10C15" w:rsidP="00C10C15"/>
    <w:p w14:paraId="57B50406" w14:textId="77777777" w:rsidR="00C10C15" w:rsidRDefault="00C10C15" w:rsidP="00C10C15"/>
    <w:p w14:paraId="566836A4" w14:textId="77777777" w:rsidR="00C10C15" w:rsidRDefault="00C10C15" w:rsidP="00C10C15"/>
    <w:p w14:paraId="770510F5" w14:textId="77777777" w:rsidR="00C10C15" w:rsidRDefault="00C10C15" w:rsidP="00C10C15"/>
    <w:p w14:paraId="18688FFA" w14:textId="77777777" w:rsidR="00C10C15" w:rsidRDefault="00C10C15" w:rsidP="00C10C15"/>
    <w:p w14:paraId="7E681ECB" w14:textId="77777777" w:rsidR="00C10C15" w:rsidRDefault="00C10C15" w:rsidP="00C10C15"/>
    <w:p w14:paraId="7B723BB1" w14:textId="77777777" w:rsidR="00C10C15" w:rsidRDefault="00C10C15" w:rsidP="00C10C15"/>
    <w:p w14:paraId="6868EF82" w14:textId="77777777" w:rsidR="00C10C15" w:rsidRDefault="00C10C15" w:rsidP="00C10C15"/>
    <w:p w14:paraId="1CB931F5" w14:textId="77777777" w:rsidR="00C10C15" w:rsidRDefault="00C10C15" w:rsidP="00C10C15"/>
    <w:p w14:paraId="07BE54C8" w14:textId="77777777" w:rsidR="00C10C15" w:rsidRDefault="00C10C15" w:rsidP="00C10C15"/>
    <w:p w14:paraId="2BC728CA" w14:textId="77777777" w:rsidR="00C10C15" w:rsidRDefault="00C10C15" w:rsidP="00C10C15"/>
    <w:p w14:paraId="1274A6B3" w14:textId="77777777" w:rsidR="00C10C15" w:rsidRDefault="00C10C15" w:rsidP="00C10C15"/>
    <w:p w14:paraId="202BE849" w14:textId="77777777" w:rsidR="00C10C15" w:rsidRDefault="00C10C15" w:rsidP="00C10C15"/>
    <w:p w14:paraId="4F7B0864" w14:textId="77777777" w:rsidR="00C10C15" w:rsidRDefault="00C10C15" w:rsidP="00C10C15"/>
    <w:p w14:paraId="3DFDD64B" w14:textId="77777777" w:rsidR="00C10C15" w:rsidRDefault="00C10C15" w:rsidP="00C10C15"/>
    <w:p w14:paraId="4E12DFA6" w14:textId="77777777" w:rsidR="00C10C15" w:rsidRDefault="00C10C15" w:rsidP="00C10C15"/>
    <w:p w14:paraId="451ACC6E" w14:textId="77777777" w:rsidR="00C10C15" w:rsidRDefault="00C10C15" w:rsidP="00C10C15"/>
    <w:p w14:paraId="30216BBB" w14:textId="77777777" w:rsidR="00C10C15" w:rsidRDefault="00C10C15" w:rsidP="00C10C15"/>
    <w:p w14:paraId="0D2EC1A0" w14:textId="77777777" w:rsidR="00C10C15" w:rsidRDefault="00C10C15" w:rsidP="00C10C15"/>
    <w:p w14:paraId="55C6BEB0" w14:textId="77777777" w:rsidR="00C10C15" w:rsidRDefault="00C10C15" w:rsidP="00C10C15"/>
    <w:p w14:paraId="448E3C2E" w14:textId="77777777" w:rsidR="00C10C15" w:rsidRDefault="00C10C15" w:rsidP="00C10C15"/>
    <w:p w14:paraId="1FA78D2D" w14:textId="77777777" w:rsidR="00C10C15" w:rsidRDefault="00C10C15" w:rsidP="00C10C15"/>
    <w:p w14:paraId="79DFB05D" w14:textId="77777777" w:rsidR="00C10C15" w:rsidRDefault="00C10C15" w:rsidP="00C10C15"/>
    <w:p w14:paraId="157DE8C2" w14:textId="77777777" w:rsidR="00C10C15" w:rsidRDefault="00C10C15" w:rsidP="00C10C15"/>
    <w:p w14:paraId="1A570F74" w14:textId="77777777" w:rsidR="00C10C15" w:rsidRDefault="00C10C15" w:rsidP="00C10C15"/>
    <w:p w14:paraId="18F898BB" w14:textId="77777777" w:rsidR="00C10C15" w:rsidRDefault="00C10C15" w:rsidP="00C10C15"/>
    <w:p w14:paraId="1407EB45" w14:textId="77777777" w:rsidR="00C10C15" w:rsidRDefault="00C10C15" w:rsidP="00C10C15"/>
    <w:p w14:paraId="0ED9656D" w14:textId="77777777" w:rsidR="00C10C15" w:rsidRDefault="00C10C15" w:rsidP="00C10C15"/>
    <w:p w14:paraId="4514B248" w14:textId="77777777" w:rsidR="00C10C15" w:rsidRDefault="00C10C15" w:rsidP="00C10C15"/>
    <w:p w14:paraId="46084A06" w14:textId="77777777" w:rsidR="00C10C15" w:rsidRDefault="00C10C15" w:rsidP="00C10C15"/>
    <w:p w14:paraId="470CA82A" w14:textId="77777777" w:rsidR="00C10C15" w:rsidRDefault="00C10C15" w:rsidP="00C10C15"/>
    <w:p w14:paraId="4B9C20E2" w14:textId="77777777" w:rsidR="00C10C15" w:rsidRDefault="00C10C15" w:rsidP="00C10C15"/>
    <w:p w14:paraId="3FA65ED6" w14:textId="77777777" w:rsidR="00C10C15" w:rsidRDefault="00C10C15" w:rsidP="00C10C15"/>
    <w:p w14:paraId="6C90FE52" w14:textId="77777777" w:rsidR="00C10C15" w:rsidRDefault="00C10C15" w:rsidP="00C10C15"/>
    <w:p w14:paraId="1179940A" w14:textId="77777777" w:rsidR="00C10C15" w:rsidRDefault="00C10C15" w:rsidP="00C10C15"/>
    <w:p w14:paraId="00310E0A" w14:textId="77777777" w:rsidR="00C10C15" w:rsidRDefault="00C10C15" w:rsidP="00C10C15"/>
    <w:p w14:paraId="74F45744" w14:textId="77777777" w:rsidR="00C10C15" w:rsidRDefault="00C10C15" w:rsidP="00C10C15"/>
    <w:p w14:paraId="5CC4D067" w14:textId="77777777" w:rsidR="00C10C15" w:rsidRDefault="00C10C15" w:rsidP="00C10C15"/>
    <w:p w14:paraId="057BDBA9" w14:textId="77777777" w:rsidR="00C10C15" w:rsidRDefault="00C10C15" w:rsidP="00C10C15"/>
    <w:p w14:paraId="7BA68682" w14:textId="77777777" w:rsidR="00C10C15" w:rsidRDefault="00C10C15" w:rsidP="00C10C15"/>
    <w:p w14:paraId="3E831832" w14:textId="77777777" w:rsidR="00C10C15" w:rsidRDefault="00C10C15" w:rsidP="00C10C15"/>
    <w:p w14:paraId="743C9FFE" w14:textId="77777777" w:rsidR="00700EB4" w:rsidRDefault="00700E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C380742" w14:textId="77777777" w:rsidTr="00700E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6441074" w14:textId="23FB2163" w:rsidR="00C10C15" w:rsidRDefault="00C10C15" w:rsidP="00CD1860">
            <w:pPr>
              <w:spacing w:line="256" w:lineRule="auto"/>
              <w:jc w:val="both"/>
              <w:rPr>
                <w:b/>
                <w:sz w:val="28"/>
                <w:lang w:eastAsia="en-US"/>
              </w:rPr>
            </w:pPr>
            <w:r>
              <w:rPr>
                <w:b/>
                <w:sz w:val="28"/>
                <w:lang w:eastAsia="en-US"/>
              </w:rPr>
              <w:lastRenderedPageBreak/>
              <w:t>C-I – Personální zabezpečení</w:t>
            </w:r>
          </w:p>
        </w:tc>
      </w:tr>
      <w:tr w:rsidR="00C10C15" w14:paraId="20BAD2BB" w14:textId="77777777" w:rsidTr="00700E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C7B5601" w14:textId="77777777" w:rsidR="00C10C15" w:rsidRDefault="00C10C15" w:rsidP="00CD1860">
            <w:pPr>
              <w:spacing w:line="256" w:lineRule="auto"/>
              <w:jc w:val="both"/>
              <w:rPr>
                <w:b/>
                <w:lang w:eastAsia="en-US"/>
              </w:rPr>
            </w:pPr>
            <w:r>
              <w:rPr>
                <w:b/>
                <w:lang w:eastAsia="en-US"/>
              </w:rPr>
              <w:t>Vysoká škola</w:t>
            </w:r>
          </w:p>
        </w:tc>
        <w:tc>
          <w:tcPr>
            <w:tcW w:w="7341" w:type="dxa"/>
            <w:gridSpan w:val="14"/>
            <w:tcBorders>
              <w:top w:val="single" w:sz="4" w:space="0" w:color="auto"/>
              <w:left w:val="single" w:sz="4" w:space="0" w:color="auto"/>
              <w:bottom w:val="single" w:sz="4" w:space="0" w:color="auto"/>
              <w:right w:val="single" w:sz="4" w:space="0" w:color="auto"/>
            </w:tcBorders>
            <w:hideMark/>
          </w:tcPr>
          <w:p w14:paraId="329F34D6" w14:textId="77777777" w:rsidR="00C10C15" w:rsidRDefault="00C10C15" w:rsidP="00CD1860">
            <w:pPr>
              <w:spacing w:line="256" w:lineRule="auto"/>
              <w:jc w:val="both"/>
              <w:rPr>
                <w:lang w:eastAsia="en-US"/>
              </w:rPr>
            </w:pPr>
            <w:r>
              <w:rPr>
                <w:lang w:eastAsia="en-US"/>
              </w:rPr>
              <w:t>Univerzita Tomáše Bati ve Zlíně</w:t>
            </w:r>
          </w:p>
        </w:tc>
      </w:tr>
      <w:tr w:rsidR="00C10C15" w14:paraId="0A53DA0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33135F" w14:textId="77777777" w:rsidR="00C10C15" w:rsidRDefault="00C10C15" w:rsidP="00CD1860">
            <w:pPr>
              <w:spacing w:line="256" w:lineRule="auto"/>
              <w:jc w:val="both"/>
              <w:rPr>
                <w:b/>
                <w:lang w:eastAsia="en-US"/>
              </w:rPr>
            </w:pPr>
            <w:r>
              <w:rPr>
                <w:b/>
                <w:lang w:eastAsia="en-US"/>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hideMark/>
          </w:tcPr>
          <w:p w14:paraId="547AE945" w14:textId="77777777" w:rsidR="00C10C15" w:rsidRDefault="00C10C15" w:rsidP="00CD1860">
            <w:pPr>
              <w:spacing w:line="256" w:lineRule="auto"/>
              <w:jc w:val="both"/>
              <w:rPr>
                <w:lang w:eastAsia="en-US"/>
              </w:rPr>
            </w:pPr>
            <w:r>
              <w:rPr>
                <w:lang w:eastAsia="en-US"/>
              </w:rPr>
              <w:t>Fakulta managementu a ekonomiky</w:t>
            </w:r>
          </w:p>
        </w:tc>
      </w:tr>
      <w:tr w:rsidR="00C10C15" w14:paraId="6C8AE448"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E00FD7" w14:textId="77777777" w:rsidR="00C10C15" w:rsidRDefault="00C10C15" w:rsidP="00CD1860">
            <w:pPr>
              <w:spacing w:line="256" w:lineRule="auto"/>
              <w:jc w:val="both"/>
              <w:rPr>
                <w:b/>
                <w:lang w:eastAsia="en-US"/>
              </w:rPr>
            </w:pPr>
            <w:r>
              <w:rPr>
                <w:b/>
                <w:lang w:eastAsia="en-US"/>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hideMark/>
          </w:tcPr>
          <w:p w14:paraId="27CC8805" w14:textId="77777777" w:rsidR="00C10C15" w:rsidRDefault="00C10C15" w:rsidP="00CD1860">
            <w:pPr>
              <w:spacing w:line="256" w:lineRule="auto"/>
              <w:jc w:val="both"/>
              <w:rPr>
                <w:lang w:eastAsia="en-US"/>
              </w:rPr>
            </w:pPr>
            <w:r>
              <w:rPr>
                <w:lang w:eastAsia="en-US"/>
              </w:rPr>
              <w:t>Management udržitelného rozvoje</w:t>
            </w:r>
          </w:p>
        </w:tc>
      </w:tr>
      <w:tr w:rsidR="00C10C15" w14:paraId="61760A9D"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7648E67" w14:textId="77777777" w:rsidR="00C10C15" w:rsidRDefault="00C10C15" w:rsidP="00CD1860">
            <w:pPr>
              <w:spacing w:line="256" w:lineRule="auto"/>
              <w:jc w:val="both"/>
              <w:rPr>
                <w:b/>
                <w:lang w:eastAsia="en-US"/>
              </w:rPr>
            </w:pPr>
            <w:r>
              <w:rPr>
                <w:b/>
                <w:lang w:eastAsia="en-US"/>
              </w:rPr>
              <w:t>Jméno a příjmení</w:t>
            </w:r>
          </w:p>
        </w:tc>
        <w:tc>
          <w:tcPr>
            <w:tcW w:w="4536" w:type="dxa"/>
            <w:gridSpan w:val="8"/>
            <w:tcBorders>
              <w:top w:val="single" w:sz="4" w:space="0" w:color="auto"/>
              <w:left w:val="single" w:sz="4" w:space="0" w:color="auto"/>
              <w:bottom w:val="single" w:sz="4" w:space="0" w:color="auto"/>
              <w:right w:val="single" w:sz="4" w:space="0" w:color="auto"/>
            </w:tcBorders>
            <w:hideMark/>
          </w:tcPr>
          <w:p w14:paraId="57B7BCCA" w14:textId="77777777" w:rsidR="00C10C15" w:rsidRDefault="00C10C15" w:rsidP="00CD1860">
            <w:pPr>
              <w:spacing w:line="256" w:lineRule="auto"/>
              <w:jc w:val="both"/>
              <w:rPr>
                <w:lang w:eastAsia="en-US"/>
              </w:rPr>
            </w:pPr>
            <w:r>
              <w:rPr>
                <w:lang w:eastAsia="en-US"/>
              </w:rPr>
              <w:t>Petra BAREŠOVÁ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ED27424"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2ABE4BFE" w14:textId="31E6D3C6" w:rsidR="00C10C15" w:rsidRDefault="00C10C15" w:rsidP="00CD1860">
            <w:pPr>
              <w:spacing w:line="256" w:lineRule="auto"/>
              <w:jc w:val="both"/>
              <w:rPr>
                <w:lang w:eastAsia="en-US"/>
              </w:rPr>
            </w:pPr>
            <w:r>
              <w:rPr>
                <w:lang w:eastAsia="en-US"/>
              </w:rPr>
              <w:t>Ing.</w:t>
            </w:r>
            <w:r w:rsidR="00A33350">
              <w:rPr>
                <w:lang w:eastAsia="en-US"/>
              </w:rPr>
              <w:t>,</w:t>
            </w:r>
            <w:r>
              <w:rPr>
                <w:lang w:eastAsia="en-US"/>
              </w:rPr>
              <w:t xml:space="preserve"> Ph</w:t>
            </w:r>
            <w:r w:rsidR="00601242">
              <w:rPr>
                <w:lang w:eastAsia="en-US"/>
              </w:rPr>
              <w:t>.</w:t>
            </w:r>
            <w:r>
              <w:rPr>
                <w:lang w:eastAsia="en-US"/>
              </w:rPr>
              <w:t>D.</w:t>
            </w:r>
          </w:p>
        </w:tc>
      </w:tr>
      <w:tr w:rsidR="00C10C15" w14:paraId="79C96A36" w14:textId="77777777" w:rsidTr="00700E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8223D9" w14:textId="77777777" w:rsidR="00C10C15" w:rsidRDefault="00C10C15" w:rsidP="00CD1860">
            <w:pPr>
              <w:spacing w:line="256" w:lineRule="auto"/>
              <w:jc w:val="both"/>
              <w:rPr>
                <w:b/>
                <w:lang w:eastAsia="en-US"/>
              </w:rPr>
            </w:pPr>
            <w:r>
              <w:rPr>
                <w:b/>
                <w:lang w:eastAsia="en-US"/>
              </w:rPr>
              <w:t>Rok narození</w:t>
            </w:r>
          </w:p>
        </w:tc>
        <w:tc>
          <w:tcPr>
            <w:tcW w:w="829" w:type="dxa"/>
            <w:gridSpan w:val="2"/>
            <w:tcBorders>
              <w:top w:val="single" w:sz="4" w:space="0" w:color="auto"/>
              <w:left w:val="single" w:sz="4" w:space="0" w:color="auto"/>
              <w:bottom w:val="single" w:sz="4" w:space="0" w:color="auto"/>
              <w:right w:val="single" w:sz="4" w:space="0" w:color="auto"/>
            </w:tcBorders>
            <w:hideMark/>
          </w:tcPr>
          <w:p w14:paraId="03A5E426" w14:textId="77777777" w:rsidR="00C10C15" w:rsidRDefault="00C10C15" w:rsidP="00CD1860">
            <w:pPr>
              <w:spacing w:line="256" w:lineRule="auto"/>
              <w:jc w:val="both"/>
              <w:rPr>
                <w:lang w:eastAsia="en-US"/>
              </w:rPr>
            </w:pPr>
            <w:r>
              <w:rPr>
                <w:lang w:eastAsia="en-US"/>
              </w:rPr>
              <w:t>1987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E2E2EA5"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1CC02332"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212F1EF"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BD81D36"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E59415"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7E6EC005" w14:textId="4452B94D"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1A69701" w14:textId="77777777" w:rsidTr="00700E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EFC971F"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7B3E63B0"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3835891"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00E96F72"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6527CE"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1B4D6F0" w14:textId="52617CCA" w:rsidR="00C10C15" w:rsidRDefault="00C10C15" w:rsidP="00CD1860">
            <w:pPr>
              <w:spacing w:line="256" w:lineRule="auto"/>
              <w:jc w:val="both"/>
              <w:rPr>
                <w:lang w:eastAsia="en-US"/>
              </w:rPr>
            </w:pPr>
            <w:r>
              <w:rPr>
                <w:lang w:eastAsia="en-US"/>
              </w:rPr>
              <w:t>12/202</w:t>
            </w:r>
            <w:r w:rsidR="00497F59">
              <w:rPr>
                <w:lang w:eastAsia="en-US"/>
              </w:rPr>
              <w:t>6</w:t>
            </w:r>
          </w:p>
        </w:tc>
      </w:tr>
      <w:tr w:rsidR="00C10C15" w14:paraId="598134FB" w14:textId="77777777" w:rsidTr="00700E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EFBF367"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B5A1CB"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D0CA776" w14:textId="77777777" w:rsidR="00C10C15" w:rsidRDefault="00C10C15" w:rsidP="00CD1860">
            <w:pPr>
              <w:spacing w:line="256" w:lineRule="auto"/>
              <w:jc w:val="both"/>
              <w:rPr>
                <w:b/>
                <w:lang w:eastAsia="en-US"/>
              </w:rPr>
            </w:pPr>
            <w:r>
              <w:rPr>
                <w:b/>
                <w:lang w:eastAsia="en-US"/>
              </w:rPr>
              <w:t>rozsah</w:t>
            </w:r>
          </w:p>
        </w:tc>
      </w:tr>
      <w:tr w:rsidR="00C10C15" w14:paraId="686BA5D0" w14:textId="77777777" w:rsidTr="00700EB4">
        <w:tc>
          <w:tcPr>
            <w:tcW w:w="6060" w:type="dxa"/>
            <w:gridSpan w:val="8"/>
            <w:tcBorders>
              <w:top w:val="single" w:sz="4" w:space="0" w:color="auto"/>
              <w:left w:val="single" w:sz="4" w:space="0" w:color="auto"/>
              <w:bottom w:val="single" w:sz="4" w:space="0" w:color="auto"/>
              <w:right w:val="single" w:sz="4" w:space="0" w:color="auto"/>
            </w:tcBorders>
          </w:tcPr>
          <w:p w14:paraId="4CDA563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F2ACF20"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858F995" w14:textId="77777777" w:rsidR="00C10C15" w:rsidRDefault="00C10C15" w:rsidP="00CD1860">
            <w:pPr>
              <w:spacing w:line="256" w:lineRule="auto"/>
              <w:jc w:val="both"/>
              <w:rPr>
                <w:lang w:eastAsia="en-US"/>
              </w:rPr>
            </w:pPr>
          </w:p>
        </w:tc>
      </w:tr>
      <w:tr w:rsidR="00C10C15" w14:paraId="7E83C7F2"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11D0CB"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1B58B" w14:textId="77777777" w:rsidTr="00601242">
        <w:trPr>
          <w:trHeight w:val="164"/>
        </w:trPr>
        <w:tc>
          <w:tcPr>
            <w:tcW w:w="9859" w:type="dxa"/>
            <w:gridSpan w:val="15"/>
            <w:tcBorders>
              <w:top w:val="nil"/>
              <w:left w:val="single" w:sz="4" w:space="0" w:color="auto"/>
              <w:bottom w:val="single" w:sz="4" w:space="0" w:color="auto"/>
              <w:right w:val="single" w:sz="4" w:space="0" w:color="auto"/>
            </w:tcBorders>
            <w:hideMark/>
          </w:tcPr>
          <w:p w14:paraId="209A84B4" w14:textId="77777777" w:rsidR="00C10C15" w:rsidRDefault="00C10C15" w:rsidP="00CD1860">
            <w:pPr>
              <w:spacing w:line="256" w:lineRule="auto"/>
              <w:jc w:val="both"/>
              <w:rPr>
                <w:lang w:eastAsia="en-US"/>
              </w:rPr>
            </w:pPr>
            <w:r>
              <w:rPr>
                <w:lang w:eastAsia="en-US"/>
              </w:rPr>
              <w:t>Marketingová komunikace – garant, přednášející (100 %)</w:t>
            </w:r>
          </w:p>
        </w:tc>
      </w:tr>
      <w:tr w:rsidR="00C10C15" w14:paraId="4C4BEB00" w14:textId="77777777" w:rsidTr="00700E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FE92A1"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102003F" w14:textId="77777777" w:rsidTr="00700EB4">
        <w:trPr>
          <w:trHeight w:val="340"/>
        </w:trPr>
        <w:tc>
          <w:tcPr>
            <w:tcW w:w="2802" w:type="dxa"/>
            <w:gridSpan w:val="2"/>
            <w:tcBorders>
              <w:top w:val="nil"/>
              <w:left w:val="single" w:sz="4" w:space="0" w:color="auto"/>
              <w:bottom w:val="single" w:sz="4" w:space="0" w:color="auto"/>
              <w:right w:val="single" w:sz="4" w:space="0" w:color="auto"/>
            </w:tcBorders>
            <w:hideMark/>
          </w:tcPr>
          <w:p w14:paraId="178347E7" w14:textId="77777777" w:rsidR="00C10C15" w:rsidRDefault="00C10C15" w:rsidP="00CD1860">
            <w:pPr>
              <w:spacing w:line="256" w:lineRule="auto"/>
              <w:jc w:val="both"/>
              <w:rPr>
                <w:b/>
                <w:lang w:eastAsia="en-US"/>
              </w:rPr>
            </w:pPr>
            <w:r>
              <w:rPr>
                <w:b/>
                <w:lang w:eastAsia="en-US"/>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226A27C9"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D850CB4"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445488E"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0FD5066"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02043B47" w14:textId="77777777" w:rsidTr="00700EB4">
        <w:trPr>
          <w:trHeight w:val="285"/>
        </w:trPr>
        <w:tc>
          <w:tcPr>
            <w:tcW w:w="2802" w:type="dxa"/>
            <w:gridSpan w:val="2"/>
            <w:tcBorders>
              <w:top w:val="nil"/>
              <w:left w:val="single" w:sz="4" w:space="0" w:color="auto"/>
              <w:bottom w:val="single" w:sz="4" w:space="0" w:color="auto"/>
              <w:right w:val="single" w:sz="4" w:space="0" w:color="auto"/>
            </w:tcBorders>
          </w:tcPr>
          <w:p w14:paraId="14D0244B" w14:textId="7FB1004E" w:rsidR="00C10C15" w:rsidRDefault="00C10C15" w:rsidP="00CD1860">
            <w:pPr>
              <w:spacing w:line="256" w:lineRule="auto"/>
              <w:jc w:val="both"/>
              <w:rPr>
                <w:color w:val="000000" w:themeColor="text1"/>
                <w:lang w:eastAsia="en-US"/>
              </w:rPr>
            </w:pPr>
          </w:p>
        </w:tc>
        <w:tc>
          <w:tcPr>
            <w:tcW w:w="2409" w:type="dxa"/>
            <w:gridSpan w:val="3"/>
            <w:tcBorders>
              <w:top w:val="nil"/>
              <w:left w:val="single" w:sz="4" w:space="0" w:color="auto"/>
              <w:bottom w:val="single" w:sz="4" w:space="0" w:color="auto"/>
              <w:right w:val="single" w:sz="4" w:space="0" w:color="auto"/>
            </w:tcBorders>
          </w:tcPr>
          <w:p w14:paraId="100D0117" w14:textId="69871EAF" w:rsidR="00C10C15" w:rsidRDefault="00C10C15" w:rsidP="00CD1860">
            <w:pPr>
              <w:spacing w:line="256" w:lineRule="auto"/>
              <w:jc w:val="both"/>
              <w:rPr>
                <w:color w:val="000000" w:themeColor="text1"/>
                <w:lang w:eastAsia="en-US"/>
              </w:rPr>
            </w:pPr>
          </w:p>
        </w:tc>
        <w:tc>
          <w:tcPr>
            <w:tcW w:w="567" w:type="dxa"/>
            <w:gridSpan w:val="2"/>
            <w:tcBorders>
              <w:top w:val="nil"/>
              <w:left w:val="single" w:sz="4" w:space="0" w:color="auto"/>
              <w:bottom w:val="single" w:sz="4" w:space="0" w:color="auto"/>
              <w:right w:val="single" w:sz="4" w:space="0" w:color="auto"/>
            </w:tcBorders>
          </w:tcPr>
          <w:p w14:paraId="5DEF9526" w14:textId="4E38865B" w:rsidR="00C10C15" w:rsidRDefault="00C10C15" w:rsidP="00CD1860">
            <w:pPr>
              <w:spacing w:line="256" w:lineRule="auto"/>
              <w:jc w:val="both"/>
              <w:rPr>
                <w:color w:val="000000" w:themeColor="text1"/>
                <w:lang w:eastAsia="en-US"/>
              </w:rPr>
            </w:pPr>
          </w:p>
        </w:tc>
        <w:tc>
          <w:tcPr>
            <w:tcW w:w="2109" w:type="dxa"/>
            <w:gridSpan w:val="5"/>
            <w:tcBorders>
              <w:top w:val="nil"/>
              <w:left w:val="single" w:sz="4" w:space="0" w:color="auto"/>
              <w:bottom w:val="single" w:sz="4" w:space="0" w:color="auto"/>
              <w:right w:val="single" w:sz="4" w:space="0" w:color="auto"/>
            </w:tcBorders>
          </w:tcPr>
          <w:p w14:paraId="4B39C76E" w14:textId="2DE53BEC" w:rsidR="00C10C15" w:rsidRDefault="00C10C15" w:rsidP="00CD1860">
            <w:pPr>
              <w:spacing w:line="256" w:lineRule="auto"/>
              <w:jc w:val="both"/>
              <w:rPr>
                <w:color w:val="000000" w:themeColor="text1"/>
                <w:lang w:eastAsia="en-US"/>
              </w:rPr>
            </w:pPr>
          </w:p>
        </w:tc>
        <w:tc>
          <w:tcPr>
            <w:tcW w:w="1972" w:type="dxa"/>
            <w:gridSpan w:val="3"/>
            <w:tcBorders>
              <w:top w:val="nil"/>
              <w:left w:val="single" w:sz="4" w:space="0" w:color="auto"/>
              <w:bottom w:val="single" w:sz="4" w:space="0" w:color="auto"/>
              <w:right w:val="single" w:sz="4" w:space="0" w:color="auto"/>
            </w:tcBorders>
          </w:tcPr>
          <w:p w14:paraId="02A4A96C" w14:textId="77777777" w:rsidR="00C10C15" w:rsidRDefault="00C10C15" w:rsidP="00CD1860">
            <w:pPr>
              <w:spacing w:line="256" w:lineRule="auto"/>
              <w:jc w:val="both"/>
              <w:rPr>
                <w:color w:val="000000" w:themeColor="text1"/>
                <w:lang w:eastAsia="en-US"/>
              </w:rPr>
            </w:pPr>
          </w:p>
        </w:tc>
      </w:tr>
      <w:tr w:rsidR="00C10C15" w14:paraId="6B4E4405"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29CA99"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4E864B8" w14:textId="77777777" w:rsidTr="00700EB4">
        <w:trPr>
          <w:trHeight w:val="1055"/>
        </w:trPr>
        <w:tc>
          <w:tcPr>
            <w:tcW w:w="9859" w:type="dxa"/>
            <w:gridSpan w:val="15"/>
            <w:tcBorders>
              <w:top w:val="single" w:sz="4" w:space="0" w:color="auto"/>
              <w:left w:val="single" w:sz="4" w:space="0" w:color="auto"/>
              <w:bottom w:val="single" w:sz="4" w:space="0" w:color="auto"/>
              <w:right w:val="single" w:sz="4" w:space="0" w:color="auto"/>
            </w:tcBorders>
            <w:hideMark/>
          </w:tcPr>
          <w:p w14:paraId="34945825" w14:textId="77777777" w:rsidR="00C10C15" w:rsidRDefault="00C10C15" w:rsidP="00CD1860">
            <w:pPr>
              <w:spacing w:line="256" w:lineRule="auto"/>
              <w:jc w:val="both"/>
              <w:rPr>
                <w:bCs/>
                <w:lang w:eastAsia="en-US"/>
              </w:rPr>
            </w:pPr>
            <w:r>
              <w:rPr>
                <w:bCs/>
                <w:lang w:eastAsia="en-US"/>
              </w:rPr>
              <w:t>2010:     University of Huddersfield, Business School, obor: European Business, BA(Hons)</w:t>
            </w:r>
          </w:p>
          <w:p w14:paraId="3A0665AC" w14:textId="77777777" w:rsidR="00C10C15" w:rsidRDefault="00C10C15" w:rsidP="00CD1860">
            <w:pPr>
              <w:spacing w:line="256" w:lineRule="auto"/>
              <w:jc w:val="both"/>
              <w:rPr>
                <w:bCs/>
                <w:lang w:eastAsia="en-US"/>
              </w:rPr>
            </w:pPr>
            <w:r>
              <w:rPr>
                <w:bCs/>
                <w:lang w:eastAsia="en-US"/>
              </w:rPr>
              <w:t>2011:     University of Huddersfield, Business School, obor: Marketing communication, MSc.</w:t>
            </w:r>
          </w:p>
          <w:p w14:paraId="22775659" w14:textId="77777777" w:rsidR="00C10C15" w:rsidRDefault="00C10C15" w:rsidP="00CD1860">
            <w:pPr>
              <w:spacing w:line="256" w:lineRule="auto"/>
              <w:jc w:val="both"/>
              <w:rPr>
                <w:bCs/>
                <w:lang w:eastAsia="en-US"/>
              </w:rPr>
            </w:pPr>
            <w:r>
              <w:rPr>
                <w:bCs/>
                <w:lang w:eastAsia="en-US"/>
              </w:rPr>
              <w:t>2012:     Univerzita Tomáše Bati ve Zlíně, Fakulta Managementu a ekonomiky, obor: Marketing a management, Ing.</w:t>
            </w:r>
          </w:p>
          <w:p w14:paraId="57384629" w14:textId="77777777" w:rsidR="00C10C15" w:rsidRDefault="00C10C15" w:rsidP="00CD1860">
            <w:pPr>
              <w:spacing w:line="256" w:lineRule="auto"/>
              <w:jc w:val="both"/>
              <w:rPr>
                <w:bCs/>
                <w:lang w:eastAsia="en-US"/>
              </w:rPr>
            </w:pPr>
            <w:r>
              <w:rPr>
                <w:bCs/>
                <w:lang w:eastAsia="en-US"/>
              </w:rPr>
              <w:t>2017:     Univerzita Tomáše Bati ve Zlíně, Fakulta managementu a ekonomiky, obor: Management a ekonomika, Ph.D.</w:t>
            </w:r>
          </w:p>
        </w:tc>
      </w:tr>
      <w:tr w:rsidR="00C10C15" w14:paraId="1D6E762F"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CA7D0"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5600093" w14:textId="77777777" w:rsidTr="00601242">
        <w:trPr>
          <w:trHeight w:val="1015"/>
        </w:trPr>
        <w:tc>
          <w:tcPr>
            <w:tcW w:w="9859" w:type="dxa"/>
            <w:gridSpan w:val="15"/>
            <w:tcBorders>
              <w:top w:val="single" w:sz="4" w:space="0" w:color="auto"/>
              <w:left w:val="single" w:sz="4" w:space="0" w:color="auto"/>
              <w:bottom w:val="single" w:sz="4" w:space="0" w:color="auto"/>
              <w:right w:val="single" w:sz="4" w:space="0" w:color="auto"/>
            </w:tcBorders>
          </w:tcPr>
          <w:p w14:paraId="31B8B594" w14:textId="77777777" w:rsidR="00C10C15" w:rsidRDefault="00C10C15" w:rsidP="00CD1860">
            <w:pPr>
              <w:spacing w:line="256" w:lineRule="auto"/>
              <w:jc w:val="both"/>
              <w:rPr>
                <w:color w:val="000000" w:themeColor="text1"/>
                <w:lang w:eastAsia="en-US"/>
              </w:rPr>
            </w:pPr>
            <w:r>
              <w:rPr>
                <w:color w:val="000000" w:themeColor="text1"/>
                <w:lang w:eastAsia="en-US"/>
              </w:rPr>
              <w:t>2020 – dosud:           Fakulta managementu a ekonomiky, UTB Zlín, Ústav managementu a marketingu, odborný asistent</w:t>
            </w:r>
          </w:p>
          <w:p w14:paraId="161ACAB5" w14:textId="77777777" w:rsidR="00C10C15" w:rsidRDefault="00C10C15" w:rsidP="00CD1860">
            <w:pPr>
              <w:spacing w:line="256" w:lineRule="auto"/>
              <w:jc w:val="both"/>
              <w:rPr>
                <w:color w:val="000000" w:themeColor="text1"/>
                <w:lang w:eastAsia="en-US"/>
              </w:rPr>
            </w:pPr>
            <w:r>
              <w:rPr>
                <w:color w:val="000000" w:themeColor="text1"/>
                <w:lang w:eastAsia="en-US"/>
              </w:rPr>
              <w:t>2015 – 2019:            Centrum transferu technologií, UTB Zlín, Junior researcher</w:t>
            </w:r>
          </w:p>
          <w:p w14:paraId="1CDF305D" w14:textId="77777777" w:rsidR="00C10C15" w:rsidRDefault="00C10C15" w:rsidP="00CD1860">
            <w:pPr>
              <w:spacing w:line="256" w:lineRule="auto"/>
              <w:jc w:val="both"/>
              <w:rPr>
                <w:color w:val="000000" w:themeColor="text1"/>
                <w:lang w:eastAsia="en-US"/>
              </w:rPr>
            </w:pPr>
            <w:r>
              <w:rPr>
                <w:color w:val="000000" w:themeColor="text1"/>
                <w:lang w:eastAsia="en-US"/>
              </w:rPr>
              <w:t>2009 – 2011:            Huddersfield Green Fest, event director, Velká Británie</w:t>
            </w:r>
          </w:p>
          <w:p w14:paraId="2986044E" w14:textId="35685DBF" w:rsidR="00C10C15" w:rsidRDefault="00C10C15" w:rsidP="00CD1860">
            <w:pPr>
              <w:spacing w:line="256" w:lineRule="auto"/>
              <w:jc w:val="both"/>
              <w:rPr>
                <w:color w:val="000000" w:themeColor="text1"/>
                <w:lang w:eastAsia="en-US"/>
              </w:rPr>
            </w:pPr>
            <w:r>
              <w:rPr>
                <w:color w:val="000000" w:themeColor="text1"/>
                <w:lang w:eastAsia="en-US"/>
              </w:rPr>
              <w:t>2011 – 2013:            Projektový manažer, Veletrh střechy Praha s.r.o.</w:t>
            </w:r>
          </w:p>
        </w:tc>
      </w:tr>
      <w:tr w:rsidR="00C10C15" w14:paraId="4A3A93B5" w14:textId="77777777" w:rsidTr="00700E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02D1E2" w14:textId="77777777" w:rsidR="00C10C15" w:rsidRDefault="00C10C15" w:rsidP="00CD1860">
            <w:pPr>
              <w:spacing w:line="256" w:lineRule="auto"/>
              <w:jc w:val="both"/>
              <w:rPr>
                <w:color w:val="000000" w:themeColor="text1"/>
                <w:lang w:eastAsia="en-US"/>
              </w:rPr>
            </w:pPr>
            <w:r>
              <w:rPr>
                <w:b/>
                <w:color w:val="000000" w:themeColor="text1"/>
                <w:lang w:eastAsia="en-US"/>
              </w:rPr>
              <w:t>Zkušenosti s vedením kvalifikačních a rigorózních prací</w:t>
            </w:r>
          </w:p>
        </w:tc>
      </w:tr>
      <w:tr w:rsidR="00C10C15" w14:paraId="6241ADAB" w14:textId="77777777" w:rsidTr="00601242">
        <w:trPr>
          <w:trHeight w:val="426"/>
        </w:trPr>
        <w:tc>
          <w:tcPr>
            <w:tcW w:w="9859" w:type="dxa"/>
            <w:gridSpan w:val="15"/>
            <w:tcBorders>
              <w:top w:val="single" w:sz="4" w:space="0" w:color="auto"/>
              <w:left w:val="single" w:sz="4" w:space="0" w:color="auto"/>
              <w:bottom w:val="single" w:sz="4" w:space="0" w:color="auto"/>
              <w:right w:val="single" w:sz="4" w:space="0" w:color="auto"/>
            </w:tcBorders>
            <w:hideMark/>
          </w:tcPr>
          <w:p w14:paraId="444160F8" w14:textId="77777777" w:rsidR="00C10C15" w:rsidRDefault="00C10C15" w:rsidP="00CD1860">
            <w:pPr>
              <w:spacing w:line="256" w:lineRule="auto"/>
              <w:jc w:val="both"/>
              <w:rPr>
                <w:color w:val="000000" w:themeColor="text1"/>
                <w:lang w:eastAsia="en-US"/>
              </w:rPr>
            </w:pPr>
            <w:r>
              <w:rPr>
                <w:color w:val="000000" w:themeColor="text1"/>
                <w:lang w:eastAsia="en-US"/>
              </w:rPr>
              <w:t>Počet vedených bakalářských prací – 9</w:t>
            </w:r>
          </w:p>
          <w:p w14:paraId="1B31D83F" w14:textId="77777777" w:rsidR="00C10C15" w:rsidRDefault="00C10C15" w:rsidP="00CD1860">
            <w:pPr>
              <w:spacing w:line="256" w:lineRule="auto"/>
              <w:jc w:val="both"/>
              <w:rPr>
                <w:color w:val="000000" w:themeColor="text1"/>
                <w:lang w:eastAsia="en-US"/>
              </w:rPr>
            </w:pPr>
            <w:r>
              <w:rPr>
                <w:color w:val="000000" w:themeColor="text1"/>
                <w:lang w:eastAsia="en-US"/>
              </w:rPr>
              <w:t xml:space="preserve">Počet vedených diplomových prací – 17 </w:t>
            </w:r>
          </w:p>
        </w:tc>
      </w:tr>
      <w:tr w:rsidR="00C10C15" w14:paraId="3B6A627E" w14:textId="77777777" w:rsidTr="00700E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B06F96" w14:textId="77777777" w:rsidR="00C10C15" w:rsidRDefault="00C10C15" w:rsidP="00CD1860">
            <w:pPr>
              <w:spacing w:line="256" w:lineRule="auto"/>
              <w:jc w:val="both"/>
              <w:rPr>
                <w:lang w:eastAsia="en-US"/>
              </w:rPr>
            </w:pPr>
            <w:r>
              <w:rPr>
                <w:b/>
                <w:lang w:eastAsia="en-US"/>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B587A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215042"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B10B7DD" w14:textId="77777777" w:rsidR="00C10C15" w:rsidRDefault="00C10C15" w:rsidP="00CD1860">
            <w:pPr>
              <w:spacing w:line="256" w:lineRule="auto"/>
              <w:jc w:val="both"/>
              <w:rPr>
                <w:b/>
                <w:lang w:eastAsia="en-US"/>
              </w:rPr>
            </w:pPr>
            <w:r>
              <w:rPr>
                <w:b/>
                <w:lang w:eastAsia="en-US"/>
              </w:rPr>
              <w:t>Ohlasy publikací</w:t>
            </w:r>
          </w:p>
        </w:tc>
      </w:tr>
      <w:tr w:rsidR="00C10C15" w14:paraId="3587B1AD" w14:textId="77777777" w:rsidTr="00700EB4">
        <w:trPr>
          <w:cantSplit/>
        </w:trPr>
        <w:tc>
          <w:tcPr>
            <w:tcW w:w="3347" w:type="dxa"/>
            <w:gridSpan w:val="3"/>
            <w:tcBorders>
              <w:top w:val="single" w:sz="4" w:space="0" w:color="auto"/>
              <w:left w:val="single" w:sz="4" w:space="0" w:color="auto"/>
              <w:bottom w:val="single" w:sz="4" w:space="0" w:color="auto"/>
              <w:right w:val="single" w:sz="4" w:space="0" w:color="auto"/>
            </w:tcBorders>
          </w:tcPr>
          <w:p w14:paraId="7B514101"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7737BD45"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3064EE4A" w14:textId="77777777" w:rsidR="00C10C15" w:rsidRDefault="00C10C15" w:rsidP="00CD1860">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B1647DA"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0CF4E2A"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BF65E2C" w14:textId="77777777" w:rsidR="00C10C15" w:rsidRDefault="00C10C15" w:rsidP="00CD1860">
            <w:pPr>
              <w:spacing w:line="256" w:lineRule="auto"/>
              <w:jc w:val="both"/>
              <w:rPr>
                <w:lang w:eastAsia="en-US"/>
              </w:rPr>
            </w:pPr>
            <w:r>
              <w:rPr>
                <w:b/>
                <w:sz w:val="18"/>
                <w:lang w:eastAsia="en-US"/>
              </w:rPr>
              <w:t>ostatní</w:t>
            </w:r>
          </w:p>
        </w:tc>
      </w:tr>
      <w:tr w:rsidR="00C10C15" w14:paraId="75D61963" w14:textId="77777777" w:rsidTr="00700E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B7FEB5" w14:textId="77777777" w:rsidR="00C10C15" w:rsidRDefault="00C10C15" w:rsidP="00CD1860">
            <w:pPr>
              <w:spacing w:line="256" w:lineRule="auto"/>
              <w:jc w:val="both"/>
              <w:rPr>
                <w:lang w:eastAsia="en-US"/>
              </w:rPr>
            </w:pPr>
            <w:r>
              <w:rPr>
                <w:b/>
                <w:lang w:eastAsia="en-US"/>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33CD1"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93120AD"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CBF6556" w14:textId="77777777" w:rsidR="00C10C15" w:rsidRDefault="00C10C15" w:rsidP="00CD1860">
            <w:pPr>
              <w:spacing w:line="256" w:lineRule="auto"/>
              <w:jc w:val="both"/>
              <w:rPr>
                <w:b/>
                <w:lang w:eastAsia="en-US"/>
              </w:rPr>
            </w:pPr>
            <w:r>
              <w:rPr>
                <w:b/>
                <w:lang w:eastAsia="en-US"/>
              </w:rPr>
              <w:t>12</w:t>
            </w:r>
          </w:p>
        </w:tc>
        <w:tc>
          <w:tcPr>
            <w:tcW w:w="693" w:type="dxa"/>
            <w:tcBorders>
              <w:top w:val="single" w:sz="4" w:space="0" w:color="auto"/>
              <w:left w:val="single" w:sz="4" w:space="0" w:color="auto"/>
              <w:bottom w:val="single" w:sz="4" w:space="0" w:color="auto"/>
              <w:right w:val="single" w:sz="4" w:space="0" w:color="auto"/>
            </w:tcBorders>
          </w:tcPr>
          <w:p w14:paraId="559F81F0" w14:textId="77777777" w:rsidR="00C10C15" w:rsidRDefault="00C10C15" w:rsidP="00CD1860">
            <w:pPr>
              <w:spacing w:line="256" w:lineRule="auto"/>
              <w:jc w:val="both"/>
              <w:rPr>
                <w:b/>
                <w:lang w:eastAsia="en-US"/>
              </w:rPr>
            </w:pPr>
            <w:r>
              <w:rPr>
                <w:b/>
                <w:lang w:eastAsia="en-US"/>
              </w:rPr>
              <w:t>5</w:t>
            </w:r>
          </w:p>
        </w:tc>
        <w:tc>
          <w:tcPr>
            <w:tcW w:w="694" w:type="dxa"/>
            <w:tcBorders>
              <w:top w:val="single" w:sz="4" w:space="0" w:color="auto"/>
              <w:left w:val="single" w:sz="4" w:space="0" w:color="auto"/>
              <w:bottom w:val="single" w:sz="4" w:space="0" w:color="auto"/>
              <w:right w:val="single" w:sz="4" w:space="0" w:color="auto"/>
            </w:tcBorders>
          </w:tcPr>
          <w:p w14:paraId="6348AB07" w14:textId="77777777" w:rsidR="00C10C15" w:rsidRDefault="00C10C15" w:rsidP="00CD1860">
            <w:pPr>
              <w:spacing w:line="256" w:lineRule="auto"/>
              <w:jc w:val="both"/>
              <w:rPr>
                <w:b/>
                <w:lang w:eastAsia="en-US"/>
              </w:rPr>
            </w:pPr>
          </w:p>
        </w:tc>
      </w:tr>
      <w:tr w:rsidR="00C10C15" w14:paraId="5B486F6C" w14:textId="77777777" w:rsidTr="00700E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198CFBF" w14:textId="77777777" w:rsidR="00C10C15" w:rsidRDefault="00C10C15" w:rsidP="00CD1860">
            <w:pPr>
              <w:spacing w:line="256" w:lineRule="auto"/>
              <w:jc w:val="both"/>
              <w:rPr>
                <w:lang w:eastAsia="en-US"/>
              </w:rPr>
            </w:pPr>
          </w:p>
        </w:tc>
        <w:tc>
          <w:tcPr>
            <w:tcW w:w="2245" w:type="dxa"/>
            <w:gridSpan w:val="3"/>
            <w:tcBorders>
              <w:top w:val="single" w:sz="4" w:space="0" w:color="auto"/>
              <w:left w:val="single" w:sz="4" w:space="0" w:color="auto"/>
              <w:bottom w:val="single" w:sz="4" w:space="0" w:color="auto"/>
              <w:right w:val="single" w:sz="4" w:space="0" w:color="auto"/>
            </w:tcBorders>
          </w:tcPr>
          <w:p w14:paraId="4E6691B3" w14:textId="77777777" w:rsidR="00C10C15" w:rsidRDefault="00C10C15" w:rsidP="00CD1860">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4FF06C86" w14:textId="77777777" w:rsidR="00C10C15" w:rsidRDefault="00C10C15" w:rsidP="00CD1860">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5802B1E"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10300F4" w14:textId="77777777" w:rsidR="00C10C15" w:rsidRDefault="00C10C15" w:rsidP="00CD1860">
            <w:pPr>
              <w:spacing w:line="256" w:lineRule="auto"/>
              <w:rPr>
                <w:b/>
                <w:lang w:eastAsia="en-US"/>
              </w:rPr>
            </w:pPr>
            <w:r>
              <w:rPr>
                <w:b/>
                <w:lang w:eastAsia="en-US"/>
              </w:rPr>
              <w:t xml:space="preserve">  3 /1</w:t>
            </w:r>
          </w:p>
        </w:tc>
      </w:tr>
      <w:tr w:rsidR="00C10C15" w14:paraId="3F39433B" w14:textId="77777777" w:rsidTr="00700E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E779D3"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23F556CE" w14:textId="77777777" w:rsidTr="00601242">
        <w:trPr>
          <w:trHeight w:val="992"/>
        </w:trPr>
        <w:tc>
          <w:tcPr>
            <w:tcW w:w="9859" w:type="dxa"/>
            <w:gridSpan w:val="15"/>
            <w:tcBorders>
              <w:top w:val="single" w:sz="4" w:space="0" w:color="auto"/>
              <w:left w:val="single" w:sz="4" w:space="0" w:color="auto"/>
              <w:bottom w:val="single" w:sz="4" w:space="0" w:color="auto"/>
              <w:right w:val="single" w:sz="4" w:space="0" w:color="auto"/>
            </w:tcBorders>
            <w:hideMark/>
          </w:tcPr>
          <w:p w14:paraId="12D51563" w14:textId="77777777" w:rsidR="00C10C15" w:rsidRPr="00730DBA" w:rsidRDefault="00C10C15" w:rsidP="00CD1860">
            <w:pPr>
              <w:jc w:val="both"/>
              <w:rPr>
                <w:lang w:val="en-GB"/>
              </w:rPr>
            </w:pPr>
            <w:r w:rsidRPr="00730DBA">
              <w:rPr>
                <w:bCs/>
                <w:lang w:eastAsia="en-US"/>
              </w:rPr>
              <w:t>HORÁKOVÁ, M., BEJTKOVSKÝ, J.,</w:t>
            </w:r>
            <w:r w:rsidRPr="00730DBA">
              <w:rPr>
                <w:b/>
                <w:bCs/>
                <w:lang w:eastAsia="en-US"/>
              </w:rPr>
              <w:t xml:space="preserve"> BAREŠOVÁ, P., </w:t>
            </w:r>
            <w:r w:rsidRPr="00730DBA">
              <w:rPr>
                <w:bCs/>
                <w:lang w:eastAsia="en-US"/>
              </w:rPr>
              <w:t>URBÁNEK, T</w:t>
            </w:r>
            <w:r w:rsidRPr="00730DBA">
              <w:rPr>
                <w:b/>
                <w:bCs/>
                <w:lang w:eastAsia="en-US"/>
              </w:rPr>
              <w:t xml:space="preserve">. </w:t>
            </w:r>
            <w:r w:rsidRPr="00730DBA">
              <w:rPr>
                <w:i/>
                <w:color w:val="444444"/>
              </w:rPr>
              <w:t>Alcohol consumption among the member states of the European Union in relationship to taxation.</w:t>
            </w:r>
            <w:r w:rsidRPr="00730DBA">
              <w:rPr>
                <w:color w:val="444444"/>
              </w:rPr>
              <w:t xml:space="preserve"> </w:t>
            </w:r>
            <w:r w:rsidRPr="00730DBA">
              <w:rPr>
                <w:lang w:val="en-GB"/>
              </w:rPr>
              <w:t xml:space="preserve">Adiktologie. 2020, Volume 20, Issue 1-2, pp. 47-56. ISSN 1213-3841. </w:t>
            </w:r>
            <w:hyperlink r:id="rId42" w:history="1">
              <w:r w:rsidRPr="004858A1">
                <w:rPr>
                  <w:rStyle w:val="Hypertextovodkaz"/>
                  <w:color w:val="365F91" w:themeColor="accent1" w:themeShade="BF"/>
                  <w:lang w:val="en-GB"/>
                </w:rPr>
                <w:t>https://doi.org/10.35198/01-2020-001-0004</w:t>
              </w:r>
            </w:hyperlink>
            <w:r w:rsidRPr="00730DBA">
              <w:rPr>
                <w:lang w:val="en-GB"/>
              </w:rPr>
              <w:t>.</w:t>
            </w:r>
            <w:r>
              <w:rPr>
                <w:lang w:val="en-GB"/>
              </w:rPr>
              <w:t xml:space="preserve"> (JSC, 10 %).</w:t>
            </w:r>
          </w:p>
          <w:p w14:paraId="13A24079"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M. HORÁKOVÁ a T. URBÁNEK. </w:t>
            </w:r>
            <w:r w:rsidRPr="00730DBA">
              <w:rPr>
                <w:bCs/>
                <w:i/>
                <w:lang w:eastAsia="en-US"/>
              </w:rPr>
              <w:t>An aging population: a competitive advantage for companies</w:t>
            </w:r>
            <w:r w:rsidRPr="00730DBA">
              <w:rPr>
                <w:bCs/>
                <w:lang w:eastAsia="en-US"/>
              </w:rPr>
              <w:t>. Journal of Competitiveness. Univerzita Tomáše Bati ve Zlíně, 2018, 10(1), 5-22. ISSN 1804-171X.</w:t>
            </w:r>
            <w:r>
              <w:rPr>
                <w:bCs/>
                <w:lang w:eastAsia="en-US"/>
              </w:rPr>
              <w:t xml:space="preserve"> (Jimp, 30 %).</w:t>
            </w:r>
          </w:p>
          <w:p w14:paraId="52901CB3" w14:textId="77777777" w:rsidR="00C10C15" w:rsidRPr="00730DBA"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730DBA">
              <w:rPr>
                <w:bCs/>
                <w:i/>
                <w:lang w:eastAsia="en-US"/>
              </w:rPr>
              <w:t>Global challenge: population aging and their leisure time</w:t>
            </w:r>
            <w:r w:rsidRPr="00730DBA">
              <w:rPr>
                <w:bCs/>
                <w:lang w:eastAsia="en-US"/>
              </w:rPr>
              <w:t>. In: KLIEŠTIK, Tomáš, ed. Globalization and Its Socio-Economic Consequences. Žilina: GEORG, 2016, s. 104-410. ISBN 978-80-8154-191-9.</w:t>
            </w:r>
            <w:r>
              <w:rPr>
                <w:bCs/>
                <w:lang w:eastAsia="en-US"/>
              </w:rPr>
              <w:t xml:space="preserve"> (90 %).</w:t>
            </w:r>
          </w:p>
          <w:p w14:paraId="7DA9E873" w14:textId="77777777" w:rsidR="00C10C15" w:rsidRDefault="00C10C15" w:rsidP="00CD1860">
            <w:pPr>
              <w:spacing w:line="256" w:lineRule="auto"/>
              <w:jc w:val="both"/>
              <w:rPr>
                <w:bCs/>
                <w:lang w:eastAsia="en-US"/>
              </w:rPr>
            </w:pPr>
            <w:r w:rsidRPr="00730DBA">
              <w:rPr>
                <w:b/>
                <w:bCs/>
                <w:lang w:eastAsia="en-US"/>
              </w:rPr>
              <w:t>BAREŠOVÁ, P</w:t>
            </w:r>
            <w:r w:rsidRPr="00730DBA">
              <w:rPr>
                <w:bCs/>
                <w:lang w:eastAsia="en-US"/>
              </w:rPr>
              <w:t xml:space="preserve">. a P. STAŇKOVÁ. </w:t>
            </w:r>
            <w:r w:rsidRPr="00336BB6">
              <w:rPr>
                <w:bCs/>
                <w:i/>
                <w:lang w:eastAsia="en-US"/>
              </w:rPr>
              <w:t>Segment over 55 Years Old as a New Challenge for the Czech Companies</w:t>
            </w:r>
            <w:r w:rsidRPr="00730DBA">
              <w:rPr>
                <w:bCs/>
                <w:lang w:eastAsia="en-US"/>
              </w:rPr>
              <w:t>. In: Proceedings of the 7th International Scientific Conference Finance and the Performance of Firms in Science, Education and Practice. Zlín: UTB ve Zlíně, 2015, s. 48-59. ISBN 978-80-7454-482-8.</w:t>
            </w:r>
            <w:r>
              <w:rPr>
                <w:bCs/>
                <w:lang w:eastAsia="en-US"/>
              </w:rPr>
              <w:t xml:space="preserve"> (90 %)</w:t>
            </w:r>
          </w:p>
          <w:p w14:paraId="7A47736B" w14:textId="77777777" w:rsidR="00C10C15" w:rsidRPr="004E102C" w:rsidRDefault="00C10C15" w:rsidP="00CD1860">
            <w:pPr>
              <w:jc w:val="both"/>
              <w:rPr>
                <w:b/>
              </w:rPr>
            </w:pPr>
            <w:r w:rsidRPr="004E102C">
              <w:rPr>
                <w:b/>
              </w:rPr>
              <w:t>Další tvůrčí činnost (včetně projektů)</w:t>
            </w:r>
          </w:p>
          <w:p w14:paraId="2223C297" w14:textId="77777777" w:rsidR="00C10C15" w:rsidRDefault="00C10C15" w:rsidP="00CD1860">
            <w:pPr>
              <w:spacing w:line="256" w:lineRule="auto"/>
              <w:jc w:val="both"/>
              <w:rPr>
                <w:bCs/>
                <w:lang w:eastAsia="en-US"/>
              </w:rPr>
            </w:pPr>
            <w:r>
              <w:rPr>
                <w:bCs/>
                <w:lang w:eastAsia="en-US"/>
              </w:rPr>
              <w:t>Spoluřešitel projektu TAČR – Nový SW nástroj pro podporu exportu malých a středních firem, 2020.</w:t>
            </w:r>
          </w:p>
          <w:p w14:paraId="50ECD1ED" w14:textId="77777777" w:rsidR="00C10C15" w:rsidRDefault="00C10C15" w:rsidP="00CD1860">
            <w:pPr>
              <w:spacing w:line="256" w:lineRule="auto"/>
              <w:jc w:val="both"/>
              <w:rPr>
                <w:bCs/>
                <w:lang w:eastAsia="en-US"/>
              </w:rPr>
            </w:pPr>
            <w:r>
              <w:rPr>
                <w:bCs/>
                <w:lang w:eastAsia="en-US"/>
              </w:rPr>
              <w:t>Hlavní řešitel projektu Norské fondy/individuální stáž pracovníka na Lillehammer University College v oblasti preference nástrojů marketingové komunikace osob starších 55 let (NF-CZ07-INS-3-041-2014, 2014).</w:t>
            </w:r>
          </w:p>
          <w:p w14:paraId="283E5E58" w14:textId="77777777" w:rsidR="00C10C15" w:rsidRDefault="00C10C15" w:rsidP="00CD1860">
            <w:pPr>
              <w:spacing w:line="256" w:lineRule="auto"/>
              <w:jc w:val="both"/>
              <w:rPr>
                <w:bCs/>
                <w:lang w:eastAsia="en-US"/>
              </w:rPr>
            </w:pPr>
            <w:r>
              <w:rPr>
                <w:bCs/>
                <w:lang w:eastAsia="en-US"/>
              </w:rPr>
              <w:lastRenderedPageBreak/>
              <w:t>Hlavní řešitel projektu Výzkum a efektivní aplikace nástrojů marketingové komunikace zaměřené na generaci starší 55 let (IGA/FaME/2013/009, 2013-2014).</w:t>
            </w:r>
          </w:p>
          <w:p w14:paraId="165DB4FF" w14:textId="78374C7F" w:rsidR="00C10C15" w:rsidRPr="00700EB4" w:rsidRDefault="00C10C15" w:rsidP="00CD1860">
            <w:pPr>
              <w:spacing w:line="256" w:lineRule="auto"/>
              <w:jc w:val="both"/>
              <w:rPr>
                <w:bCs/>
                <w:lang w:eastAsia="en-US"/>
              </w:rPr>
            </w:pPr>
            <w:r>
              <w:rPr>
                <w:bCs/>
                <w:lang w:eastAsia="en-US"/>
              </w:rPr>
              <w:t>Spoluřešitel projektu Partnerství pro komplexní rozvoj kompetencí a vzdělávání v oblasti managementu ve zdravotnictví (CZ.1.07/2.4.00/17.0016, 2011–2014).</w:t>
            </w:r>
          </w:p>
        </w:tc>
      </w:tr>
      <w:tr w:rsidR="00C10C15" w14:paraId="7CA545F5" w14:textId="77777777" w:rsidTr="00700E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0FF135" w14:textId="77777777" w:rsidR="00C10C15" w:rsidRDefault="00C10C15" w:rsidP="00CD1860">
            <w:pPr>
              <w:spacing w:line="256" w:lineRule="auto"/>
              <w:rPr>
                <w:b/>
                <w:lang w:eastAsia="en-US"/>
              </w:rPr>
            </w:pPr>
            <w:r>
              <w:rPr>
                <w:b/>
                <w:lang w:eastAsia="en-US"/>
              </w:rPr>
              <w:lastRenderedPageBreak/>
              <w:t>Působení v zahraničí</w:t>
            </w:r>
          </w:p>
        </w:tc>
      </w:tr>
      <w:tr w:rsidR="00C10C15" w14:paraId="250B4DC2" w14:textId="77777777" w:rsidTr="00700E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B79C1AF" w14:textId="77777777" w:rsidR="00C10C15" w:rsidRDefault="00C10C15" w:rsidP="00CD1860">
            <w:pPr>
              <w:spacing w:line="256" w:lineRule="auto"/>
              <w:rPr>
                <w:bCs/>
                <w:lang w:eastAsia="en-US"/>
              </w:rPr>
            </w:pPr>
            <w:r>
              <w:rPr>
                <w:bCs/>
                <w:lang w:eastAsia="en-US"/>
              </w:rPr>
              <w:t>IDRAC Business School, Lyon, Francie, Erasmus (studium ERASMUS).</w:t>
            </w:r>
          </w:p>
          <w:p w14:paraId="3908562E" w14:textId="77777777" w:rsidR="00C10C15" w:rsidRDefault="00C10C15" w:rsidP="00CD1860">
            <w:pPr>
              <w:spacing w:line="256" w:lineRule="auto"/>
              <w:rPr>
                <w:bCs/>
                <w:lang w:eastAsia="en-US"/>
              </w:rPr>
            </w:pPr>
            <w:r>
              <w:rPr>
                <w:bCs/>
                <w:lang w:eastAsia="en-US"/>
              </w:rPr>
              <w:t>University of Huddersfiled, Velká Británie, double degree, bakalářské studium.</w:t>
            </w:r>
          </w:p>
          <w:p w14:paraId="0FDEE314" w14:textId="77777777" w:rsidR="00C10C15" w:rsidRDefault="00C10C15" w:rsidP="00CD1860">
            <w:pPr>
              <w:spacing w:line="256" w:lineRule="auto"/>
              <w:rPr>
                <w:bCs/>
                <w:lang w:eastAsia="en-US"/>
              </w:rPr>
            </w:pPr>
            <w:r>
              <w:rPr>
                <w:bCs/>
                <w:lang w:eastAsia="en-US"/>
              </w:rPr>
              <w:t>University of Huddersfield, Velká Británie, studium master degree.</w:t>
            </w:r>
          </w:p>
          <w:p w14:paraId="74BA2ADD" w14:textId="77777777" w:rsidR="00C10C15" w:rsidRPr="00112FBB" w:rsidRDefault="00C10C15" w:rsidP="00CD1860">
            <w:pPr>
              <w:spacing w:line="256" w:lineRule="auto"/>
              <w:rPr>
                <w:bCs/>
                <w:lang w:eastAsia="en-US"/>
              </w:rPr>
            </w:pPr>
            <w:r>
              <w:rPr>
                <w:bCs/>
                <w:lang w:eastAsia="en-US"/>
              </w:rPr>
              <w:t>Norské fondy/individuální stáž pracovníka na Lillehammer University College v oblasti preference nástrojů marketingové komunikace osob starších 55 let (NF-CZ07-INS-3-041-2014, 2014) – hlavní řešitel.</w:t>
            </w:r>
          </w:p>
        </w:tc>
      </w:tr>
      <w:tr w:rsidR="00C10C15" w14:paraId="2879957D" w14:textId="77777777" w:rsidTr="00601242">
        <w:trPr>
          <w:cantSplit/>
          <w:trHeight w:val="20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DB2CD7D" w14:textId="77777777" w:rsidR="00C10C15" w:rsidRDefault="00C10C15" w:rsidP="00CD1860">
            <w:pPr>
              <w:spacing w:line="256" w:lineRule="auto"/>
              <w:jc w:val="both"/>
              <w:rPr>
                <w:b/>
                <w:lang w:eastAsia="en-US"/>
              </w:rPr>
            </w:pPr>
            <w:r>
              <w:rPr>
                <w:b/>
                <w:lang w:eastAsia="en-US"/>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F820F3A"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8EDD3E"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2CA5DB5" w14:textId="77777777" w:rsidR="00C10C15" w:rsidRDefault="00C10C15" w:rsidP="00CD1860">
            <w:pPr>
              <w:spacing w:line="256" w:lineRule="auto"/>
              <w:jc w:val="both"/>
              <w:rPr>
                <w:lang w:eastAsia="en-US"/>
              </w:rPr>
            </w:pPr>
          </w:p>
        </w:tc>
      </w:tr>
    </w:tbl>
    <w:p w14:paraId="5B68A0BF" w14:textId="77777777" w:rsidR="00C10C15" w:rsidRDefault="00C10C15" w:rsidP="00C10C15"/>
    <w:p w14:paraId="57EBA30A" w14:textId="77777777" w:rsidR="00C10C15" w:rsidRDefault="00C10C15" w:rsidP="00C10C15"/>
    <w:p w14:paraId="05DAA6CE" w14:textId="77777777" w:rsidR="00C10C15" w:rsidRDefault="00C10C15" w:rsidP="00C10C15"/>
    <w:p w14:paraId="303DDD17" w14:textId="77777777" w:rsidR="00C10C15" w:rsidRDefault="00C10C15" w:rsidP="00C10C15"/>
    <w:p w14:paraId="5057944B" w14:textId="77777777" w:rsidR="00C10C15" w:rsidRDefault="00C10C15" w:rsidP="00C10C15"/>
    <w:p w14:paraId="4AE0F263" w14:textId="77777777" w:rsidR="00C10C15" w:rsidRDefault="00C10C15" w:rsidP="00C10C15"/>
    <w:p w14:paraId="32BFA472" w14:textId="77777777" w:rsidR="00C10C15" w:rsidRDefault="00C10C15" w:rsidP="00C10C15"/>
    <w:p w14:paraId="7D147324" w14:textId="77777777" w:rsidR="00C10C15" w:rsidRDefault="00C10C15" w:rsidP="00C10C15"/>
    <w:p w14:paraId="14922218" w14:textId="77777777" w:rsidR="00C10C15" w:rsidRDefault="00C10C15" w:rsidP="00C10C15"/>
    <w:p w14:paraId="4532A97E" w14:textId="77777777" w:rsidR="00C10C15" w:rsidRDefault="00C10C15" w:rsidP="00C10C15"/>
    <w:p w14:paraId="439D1825" w14:textId="77777777" w:rsidR="00C10C15" w:rsidRDefault="00C10C15" w:rsidP="00C10C15"/>
    <w:p w14:paraId="7CB42751" w14:textId="77777777" w:rsidR="00C10C15" w:rsidRDefault="00C10C15" w:rsidP="00C10C15"/>
    <w:p w14:paraId="26555380" w14:textId="77777777" w:rsidR="00C10C15" w:rsidRDefault="00C10C15" w:rsidP="00C10C15"/>
    <w:p w14:paraId="32711FC1" w14:textId="77777777" w:rsidR="00C10C15" w:rsidRDefault="00C10C15" w:rsidP="00C10C15"/>
    <w:p w14:paraId="38DC092E" w14:textId="77777777" w:rsidR="00C10C15" w:rsidRDefault="00C10C15" w:rsidP="00C10C15"/>
    <w:p w14:paraId="6C58E9EC" w14:textId="77777777" w:rsidR="00C10C15" w:rsidRDefault="00C10C15" w:rsidP="00C10C15"/>
    <w:p w14:paraId="2A12F620" w14:textId="77777777" w:rsidR="00C10C15" w:rsidRDefault="00C10C15" w:rsidP="00C10C15"/>
    <w:p w14:paraId="3478F8FA" w14:textId="77777777" w:rsidR="00C10C15" w:rsidRDefault="00C10C15" w:rsidP="00C10C15"/>
    <w:p w14:paraId="1FF45003" w14:textId="77777777" w:rsidR="00C10C15" w:rsidRDefault="00C10C15" w:rsidP="00C10C15"/>
    <w:p w14:paraId="7AAE379C" w14:textId="77777777" w:rsidR="00C10C15" w:rsidRDefault="00C10C15" w:rsidP="00C10C15"/>
    <w:p w14:paraId="0898688A" w14:textId="77777777" w:rsidR="00C10C15" w:rsidRDefault="00C10C15" w:rsidP="00C10C15"/>
    <w:p w14:paraId="59EF3C31" w14:textId="77777777" w:rsidR="00C10C15" w:rsidRDefault="00C10C15" w:rsidP="00C10C15"/>
    <w:p w14:paraId="49E4F745" w14:textId="77777777" w:rsidR="00C10C15" w:rsidRDefault="00C10C15" w:rsidP="00C10C15"/>
    <w:p w14:paraId="6FEEF93D" w14:textId="77777777" w:rsidR="00C10C15" w:rsidRDefault="00C10C15" w:rsidP="00C10C15"/>
    <w:p w14:paraId="3DDC9DEF" w14:textId="77777777" w:rsidR="00C10C15" w:rsidRDefault="00C10C15" w:rsidP="00C10C15"/>
    <w:p w14:paraId="53A3AE91" w14:textId="77777777" w:rsidR="00C10C15" w:rsidRDefault="00C10C15" w:rsidP="00C10C15"/>
    <w:p w14:paraId="496CDB39" w14:textId="77777777" w:rsidR="00C10C15" w:rsidRDefault="00C10C15" w:rsidP="00C10C15"/>
    <w:p w14:paraId="7022FEC8" w14:textId="77777777" w:rsidR="00C10C15" w:rsidRDefault="00C10C15" w:rsidP="00C10C15"/>
    <w:p w14:paraId="09954023" w14:textId="77777777" w:rsidR="00C10C15" w:rsidRDefault="00C10C15" w:rsidP="00C10C15"/>
    <w:p w14:paraId="3DCA2D65" w14:textId="77777777" w:rsidR="00C10C15" w:rsidRDefault="00C10C15" w:rsidP="00C10C15"/>
    <w:p w14:paraId="103C5BC1" w14:textId="77777777" w:rsidR="00C10C15" w:rsidRDefault="00C10C15" w:rsidP="00C10C15"/>
    <w:p w14:paraId="7698A957" w14:textId="77777777" w:rsidR="00C10C15" w:rsidRDefault="00C10C15" w:rsidP="00C10C15"/>
    <w:p w14:paraId="41FE6EA5" w14:textId="77777777" w:rsidR="003B57AD" w:rsidRDefault="003B57AD">
      <w:r>
        <w:br w:type="page"/>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B03281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9A57194" w14:textId="7A810089" w:rsidR="00C10C15" w:rsidRDefault="00C10C15" w:rsidP="00CD1860">
            <w:pPr>
              <w:jc w:val="both"/>
              <w:rPr>
                <w:b/>
                <w:sz w:val="28"/>
              </w:rPr>
            </w:pPr>
            <w:r>
              <w:rPr>
                <w:b/>
                <w:sz w:val="28"/>
              </w:rPr>
              <w:lastRenderedPageBreak/>
              <w:t>C-I – Personální zabezpečení</w:t>
            </w:r>
          </w:p>
        </w:tc>
      </w:tr>
      <w:tr w:rsidR="00C10C15" w14:paraId="7E982F5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325AE5C"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79EB525" w14:textId="77777777" w:rsidR="00C10C15" w:rsidRDefault="00C10C15" w:rsidP="00CD1860">
            <w:pPr>
              <w:jc w:val="both"/>
            </w:pPr>
            <w:r w:rsidRPr="00625A17">
              <w:t>Univerzita Tomáše Bati ve Zlíně</w:t>
            </w:r>
          </w:p>
        </w:tc>
      </w:tr>
      <w:tr w:rsidR="00C10C15" w14:paraId="67EEDF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5D512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2A0048A0" w14:textId="77777777" w:rsidR="00C10C15" w:rsidRDefault="00C10C15" w:rsidP="00CD1860">
            <w:pPr>
              <w:jc w:val="both"/>
            </w:pPr>
            <w:r w:rsidRPr="00625A17">
              <w:t xml:space="preserve">Fakulta </w:t>
            </w:r>
            <w:r>
              <w:t>managementu a ekonomiky</w:t>
            </w:r>
          </w:p>
        </w:tc>
      </w:tr>
      <w:tr w:rsidR="00C10C15" w14:paraId="77E402F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09552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B14CC07" w14:textId="77777777" w:rsidR="00C10C15" w:rsidRDefault="00C10C15" w:rsidP="00CD1860">
            <w:pPr>
              <w:jc w:val="both"/>
            </w:pPr>
            <w:r w:rsidRPr="00203474">
              <w:t>Management udržitelného rozvoje</w:t>
            </w:r>
          </w:p>
        </w:tc>
      </w:tr>
      <w:tr w:rsidR="00C10C15" w14:paraId="1953858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1533A3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EE1517" w14:textId="77777777" w:rsidR="00C10C15" w:rsidRPr="00FE5918" w:rsidRDefault="00C10C15" w:rsidP="00CD1860">
            <w:pPr>
              <w:jc w:val="both"/>
            </w:pPr>
            <w:r>
              <w:t>Jiří BEJTKOVSKÝ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AC18E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D4348F9" w14:textId="77777777" w:rsidR="00C10C15" w:rsidRDefault="00C10C15" w:rsidP="00CD1860">
            <w:pPr>
              <w:jc w:val="both"/>
            </w:pPr>
            <w:r>
              <w:t>Ing. Bc., Ph.D.</w:t>
            </w:r>
          </w:p>
        </w:tc>
      </w:tr>
      <w:tr w:rsidR="00C10C15" w14:paraId="1A91DEC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3726E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2DC13A1" w14:textId="77777777" w:rsidR="00C10C15" w:rsidRDefault="00C10C15" w:rsidP="00CD1860">
            <w:pPr>
              <w:jc w:val="both"/>
            </w:pPr>
            <w:r>
              <w:t>1982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FE9EBA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C02D35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37290B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D277E3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22293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9350DC" w14:textId="77777777" w:rsidR="00C10C15" w:rsidRDefault="00C10C15" w:rsidP="00CD1860">
            <w:pPr>
              <w:jc w:val="both"/>
            </w:pPr>
            <w:r>
              <w:t>N</w:t>
            </w:r>
          </w:p>
        </w:tc>
      </w:tr>
      <w:tr w:rsidR="00C10C15" w14:paraId="6E9FDA7A"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91BCCA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A883A5A"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733744D"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016D2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4B64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E917E1C" w14:textId="77777777" w:rsidR="00C10C15" w:rsidRDefault="00C10C15" w:rsidP="00CD1860">
            <w:pPr>
              <w:jc w:val="both"/>
            </w:pPr>
            <w:r>
              <w:t>N</w:t>
            </w:r>
          </w:p>
        </w:tc>
      </w:tr>
      <w:tr w:rsidR="00C10C15" w14:paraId="237372BC"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8D602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AE65F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89F472" w14:textId="77777777" w:rsidR="00C10C15" w:rsidRDefault="00C10C15" w:rsidP="00CD1860">
            <w:pPr>
              <w:jc w:val="both"/>
              <w:rPr>
                <w:b/>
              </w:rPr>
            </w:pPr>
            <w:r>
              <w:rPr>
                <w:b/>
              </w:rPr>
              <w:t>rozsah</w:t>
            </w:r>
          </w:p>
        </w:tc>
      </w:tr>
      <w:tr w:rsidR="00C10C15" w14:paraId="75E18F9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1F056E6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E69A35D"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ACEBDF" w14:textId="77777777" w:rsidR="00C10C15" w:rsidRDefault="00C10C15" w:rsidP="00CD1860">
            <w:pPr>
              <w:jc w:val="both"/>
            </w:pPr>
          </w:p>
        </w:tc>
      </w:tr>
      <w:tr w:rsidR="00C10C15" w14:paraId="1FBB9F4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FE62D1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5C7ED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37A8E8D" w14:textId="77777777" w:rsidR="00C10C15" w:rsidRDefault="00C10C15" w:rsidP="00CD1860">
            <w:pPr>
              <w:jc w:val="both"/>
            </w:pPr>
          </w:p>
        </w:tc>
      </w:tr>
      <w:tr w:rsidR="00C10C15" w14:paraId="664314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D99C03"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25CBC19" w14:textId="77777777" w:rsidTr="00CD1860">
        <w:trPr>
          <w:trHeight w:val="575"/>
        </w:trPr>
        <w:tc>
          <w:tcPr>
            <w:tcW w:w="9859" w:type="dxa"/>
            <w:gridSpan w:val="15"/>
            <w:tcBorders>
              <w:top w:val="nil"/>
              <w:left w:val="single" w:sz="4" w:space="0" w:color="auto"/>
              <w:bottom w:val="single" w:sz="4" w:space="0" w:color="auto"/>
              <w:right w:val="single" w:sz="4" w:space="0" w:color="auto"/>
            </w:tcBorders>
          </w:tcPr>
          <w:p w14:paraId="367C245C" w14:textId="77777777" w:rsidR="00C10C15" w:rsidRDefault="00C10C15" w:rsidP="00CD1860">
            <w:pPr>
              <w:jc w:val="both"/>
            </w:pPr>
            <w:r>
              <w:t>Strategický management – přednášející (40 %)</w:t>
            </w:r>
          </w:p>
          <w:p w14:paraId="538BA128" w14:textId="77777777" w:rsidR="00C10C15" w:rsidRDefault="00C10C15" w:rsidP="00CD1860">
            <w:pPr>
              <w:jc w:val="both"/>
            </w:pPr>
            <w:r>
              <w:t>Management udržitelného rozvoje – přednášející (25 %)</w:t>
            </w:r>
          </w:p>
          <w:p w14:paraId="2EB25D2A" w14:textId="712DA1CC" w:rsidR="00C10C15" w:rsidRDefault="00C10C15" w:rsidP="00CD1860">
            <w:pPr>
              <w:jc w:val="both"/>
            </w:pPr>
            <w:del w:id="197" w:author="Pavla Trefilová" w:date="2023-06-05T10:36:00Z">
              <w:r w:rsidDel="00093999">
                <w:delText>Management značky</w:delText>
              </w:r>
            </w:del>
            <w:ins w:id="198" w:author="Pavla Trefilová" w:date="2023-06-05T10:36:00Z">
              <w:r w:rsidR="00093999">
                <w:t>Brand Management</w:t>
              </w:r>
            </w:ins>
            <w:r>
              <w:t xml:space="preserve"> – přednášející (50 %)</w:t>
            </w:r>
          </w:p>
          <w:p w14:paraId="0BACE1BD" w14:textId="77777777" w:rsidR="00C10C15" w:rsidRDefault="00C10C15" w:rsidP="00CD1860">
            <w:pPr>
              <w:jc w:val="both"/>
            </w:pPr>
            <w:r>
              <w:t>Chování spotřebitele – přednášející (50 %)</w:t>
            </w:r>
          </w:p>
        </w:tc>
      </w:tr>
      <w:tr w:rsidR="00C10C15" w14:paraId="74FCB8A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3AA8B38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A58B81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1E44073B"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2D616F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A3B9B81"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C9904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EB113FD" w14:textId="77777777" w:rsidR="00C10C15" w:rsidRDefault="00C10C15" w:rsidP="00CD1860">
            <w:pPr>
              <w:jc w:val="both"/>
              <w:rPr>
                <w:b/>
              </w:rPr>
            </w:pPr>
            <w:r>
              <w:rPr>
                <w:b/>
              </w:rPr>
              <w:t>(</w:t>
            </w:r>
            <w:r>
              <w:rPr>
                <w:b/>
                <w:i/>
                <w:iCs/>
              </w:rPr>
              <w:t>nepovinný údaj</w:t>
            </w:r>
            <w:r>
              <w:rPr>
                <w:b/>
              </w:rPr>
              <w:t>) Počet hodin za semestr</w:t>
            </w:r>
          </w:p>
        </w:tc>
      </w:tr>
      <w:tr w:rsidR="00C10C15" w14:paraId="2368305D"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89B0267"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5DB7FE29"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769E5571"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340B521"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54718E2D" w14:textId="77777777" w:rsidR="00C10C15" w:rsidRDefault="00C10C15" w:rsidP="00CD1860">
            <w:pPr>
              <w:jc w:val="both"/>
              <w:rPr>
                <w:color w:val="FF0000"/>
              </w:rPr>
            </w:pPr>
          </w:p>
        </w:tc>
      </w:tr>
      <w:tr w:rsidR="00C10C15" w14:paraId="6BAF59B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F14155B" w14:textId="77777777" w:rsidR="00C10C15" w:rsidRPr="00236F82"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70843F63" w14:textId="77777777" w:rsidR="00C10C15" w:rsidRPr="00236F82"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1C80B892"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11357968"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B7F3F61" w14:textId="77777777" w:rsidR="00C10C15" w:rsidRDefault="00C10C15" w:rsidP="00CD1860">
            <w:pPr>
              <w:jc w:val="both"/>
              <w:rPr>
                <w:color w:val="FF0000"/>
              </w:rPr>
            </w:pPr>
          </w:p>
        </w:tc>
      </w:tr>
      <w:tr w:rsidR="00C10C15" w14:paraId="522BB5E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1115D0E" w14:textId="77777777" w:rsidR="00C10C15" w:rsidRDefault="00C10C15" w:rsidP="00CD1860">
            <w:pPr>
              <w:jc w:val="both"/>
            </w:pPr>
            <w:r>
              <w:rPr>
                <w:b/>
              </w:rPr>
              <w:t xml:space="preserve">Údaje o vzdělání na VŠ </w:t>
            </w:r>
          </w:p>
        </w:tc>
      </w:tr>
      <w:tr w:rsidR="00C10C15" w14:paraId="6884A889" w14:textId="77777777" w:rsidTr="00CD1860">
        <w:trPr>
          <w:trHeight w:val="807"/>
        </w:trPr>
        <w:tc>
          <w:tcPr>
            <w:tcW w:w="9859" w:type="dxa"/>
            <w:gridSpan w:val="15"/>
            <w:tcBorders>
              <w:top w:val="single" w:sz="4" w:space="0" w:color="auto"/>
              <w:left w:val="single" w:sz="4" w:space="0" w:color="auto"/>
              <w:bottom w:val="single" w:sz="4" w:space="0" w:color="auto"/>
              <w:right w:val="single" w:sz="4" w:space="0" w:color="auto"/>
            </w:tcBorders>
          </w:tcPr>
          <w:p w14:paraId="71EF4F1D" w14:textId="77777777" w:rsidR="00C10C15" w:rsidRPr="00295BE4" w:rsidRDefault="00C10C15" w:rsidP="00CD1860">
            <w:pPr>
              <w:jc w:val="both"/>
            </w:pPr>
            <w:r w:rsidRPr="00295BE4">
              <w:rPr>
                <w:b/>
              </w:rPr>
              <w:t>2007–2013</w:t>
            </w:r>
            <w:r>
              <w:rPr>
                <w:b/>
              </w:rPr>
              <w:t>:</w:t>
            </w:r>
            <w:r w:rsidRPr="00295BE4">
              <w:t xml:space="preserve">  UTB ve Zlíně, Fakulta managementu a ekonomiky: doktor v oboru Management a ekonomika (</w:t>
            </w:r>
            <w:r w:rsidRPr="00295BE4">
              <w:rPr>
                <w:b/>
              </w:rPr>
              <w:t>Ph.D.</w:t>
            </w:r>
            <w:r w:rsidRPr="00295BE4">
              <w:t>)</w:t>
            </w:r>
          </w:p>
          <w:p w14:paraId="04BAFBB5" w14:textId="77777777" w:rsidR="00C10C15" w:rsidRPr="00295BE4" w:rsidRDefault="00C10C15" w:rsidP="00CD1860">
            <w:pPr>
              <w:jc w:val="both"/>
            </w:pPr>
            <w:r w:rsidRPr="00295BE4">
              <w:rPr>
                <w:b/>
              </w:rPr>
              <w:t>2008–2010</w:t>
            </w:r>
            <w:r>
              <w:rPr>
                <w:b/>
              </w:rPr>
              <w:t>:</w:t>
            </w:r>
            <w:r w:rsidRPr="00295BE4">
              <w:t xml:space="preserve">  UTB ve Zlíně, Fakulta humanitních studií: bakalář v oboru Učitelství odborných předmětů pro SŠ (</w:t>
            </w:r>
            <w:r w:rsidRPr="00295BE4">
              <w:rPr>
                <w:b/>
              </w:rPr>
              <w:t>Bc.</w:t>
            </w:r>
            <w:r w:rsidRPr="00295BE4">
              <w:t>)</w:t>
            </w:r>
          </w:p>
          <w:p w14:paraId="1456FF16" w14:textId="77777777" w:rsidR="00C10C15" w:rsidRDefault="00C10C15" w:rsidP="00CD1860">
            <w:pPr>
              <w:jc w:val="both"/>
              <w:rPr>
                <w:b/>
              </w:rPr>
            </w:pPr>
            <w:r w:rsidRPr="00295BE4">
              <w:rPr>
                <w:b/>
              </w:rPr>
              <w:t>2005–2007</w:t>
            </w:r>
            <w:r>
              <w:rPr>
                <w:b/>
              </w:rPr>
              <w:t>:</w:t>
            </w:r>
            <w:r w:rsidRPr="00295BE4">
              <w:t xml:space="preserve">  UTB ve Zlíně, Fakulta managementu a ekonomiky: inženýr v oboru Management a marketing (</w:t>
            </w:r>
            <w:r w:rsidRPr="00295BE4">
              <w:rPr>
                <w:b/>
              </w:rPr>
              <w:t>Ing.</w:t>
            </w:r>
            <w:r w:rsidRPr="00295BE4">
              <w:t>)</w:t>
            </w:r>
          </w:p>
        </w:tc>
      </w:tr>
      <w:tr w:rsidR="00C10C15" w14:paraId="45BA363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427CCA" w14:textId="77777777" w:rsidR="00C10C15" w:rsidRDefault="00C10C15" w:rsidP="00CD1860">
            <w:pPr>
              <w:jc w:val="both"/>
              <w:rPr>
                <w:b/>
              </w:rPr>
            </w:pPr>
            <w:r>
              <w:rPr>
                <w:b/>
              </w:rPr>
              <w:t>Údaje o odborném působení od absolvování VŠ</w:t>
            </w:r>
          </w:p>
        </w:tc>
      </w:tr>
      <w:tr w:rsidR="00C10C15" w14:paraId="7396B96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1376"/>
              <w:gridCol w:w="8333"/>
            </w:tblGrid>
            <w:tr w:rsidR="00C10C15" w:rsidRPr="00EF1188" w14:paraId="5561A985" w14:textId="77777777" w:rsidTr="00CD1860">
              <w:tc>
                <w:tcPr>
                  <w:tcW w:w="1376" w:type="dxa"/>
                  <w:shd w:val="clear" w:color="auto" w:fill="auto"/>
                </w:tcPr>
                <w:p w14:paraId="13BF885F" w14:textId="77777777" w:rsidR="00C10C15" w:rsidRPr="00EF1188" w:rsidRDefault="00C10C15" w:rsidP="00CD1860">
                  <w:pPr>
                    <w:autoSpaceDE w:val="0"/>
                    <w:autoSpaceDN w:val="0"/>
                    <w:adjustRightInd w:val="0"/>
                    <w:rPr>
                      <w:rFonts w:cs="ArialNarrow"/>
                      <w:b/>
                    </w:rPr>
                  </w:pPr>
                  <w:r w:rsidRPr="00EF1188">
                    <w:rPr>
                      <w:rFonts w:cs="ArialNarrow"/>
                      <w:b/>
                    </w:rPr>
                    <w:t>2019 –dosud</w:t>
                  </w:r>
                  <w:r>
                    <w:rPr>
                      <w:rFonts w:cs="ArialNarrow"/>
                      <w:b/>
                    </w:rPr>
                    <w:t>:</w:t>
                  </w:r>
                  <w:r w:rsidRPr="00EF1188">
                    <w:rPr>
                      <w:rFonts w:cs="ArialNarrow"/>
                      <w:b/>
                    </w:rPr>
                    <w:t xml:space="preserve">   </w:t>
                  </w:r>
                </w:p>
              </w:tc>
              <w:tc>
                <w:tcPr>
                  <w:tcW w:w="8333" w:type="dxa"/>
                  <w:shd w:val="clear" w:color="auto" w:fill="auto"/>
                </w:tcPr>
                <w:p w14:paraId="35DF5F8E"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ředitel Ústavu managementu a marketingu</w:t>
                  </w:r>
                </w:p>
              </w:tc>
            </w:tr>
            <w:tr w:rsidR="00C10C15" w:rsidRPr="00EF1188" w14:paraId="4BA6E784" w14:textId="77777777" w:rsidTr="00CD1860">
              <w:tc>
                <w:tcPr>
                  <w:tcW w:w="1376" w:type="dxa"/>
                  <w:shd w:val="clear" w:color="auto" w:fill="auto"/>
                </w:tcPr>
                <w:p w14:paraId="1EB1327A" w14:textId="77777777" w:rsidR="00C10C15" w:rsidRPr="00EF1188" w:rsidRDefault="00C10C15" w:rsidP="00CD1860">
                  <w:pPr>
                    <w:autoSpaceDE w:val="0"/>
                    <w:autoSpaceDN w:val="0"/>
                    <w:adjustRightInd w:val="0"/>
                    <w:rPr>
                      <w:rFonts w:cs="ArialNarrow"/>
                      <w:b/>
                    </w:rPr>
                  </w:pPr>
                  <w:r w:rsidRPr="00EF1188">
                    <w:rPr>
                      <w:rFonts w:cs="ArialNarrow"/>
                      <w:b/>
                    </w:rPr>
                    <w:t>2016 –dosud</w:t>
                  </w:r>
                  <w:r>
                    <w:rPr>
                      <w:rFonts w:cs="ArialNarrow"/>
                      <w:b/>
                    </w:rPr>
                    <w:t>:</w:t>
                  </w:r>
                  <w:r w:rsidRPr="00EF1188">
                    <w:rPr>
                      <w:rFonts w:cs="ArialNarrow"/>
                      <w:b/>
                    </w:rPr>
                    <w:t xml:space="preserve">   </w:t>
                  </w:r>
                </w:p>
              </w:tc>
              <w:tc>
                <w:tcPr>
                  <w:tcW w:w="8333" w:type="dxa"/>
                  <w:shd w:val="clear" w:color="auto" w:fill="auto"/>
                </w:tcPr>
                <w:p w14:paraId="0EEA4006" w14:textId="77777777" w:rsidR="00C10C15" w:rsidRPr="00EF1188" w:rsidRDefault="00C10C15" w:rsidP="00CD1860">
                  <w:pPr>
                    <w:autoSpaceDE w:val="0"/>
                    <w:autoSpaceDN w:val="0"/>
                    <w:adjustRightInd w:val="0"/>
                    <w:jc w:val="both"/>
                    <w:rPr>
                      <w:rFonts w:cs="ArialNarrow"/>
                    </w:rPr>
                  </w:pPr>
                  <w:r w:rsidRPr="00EF1188">
                    <w:rPr>
                      <w:rFonts w:cs="ArialNarrow"/>
                    </w:rPr>
                    <w:t xml:space="preserve">UTB ve Zlíně, Fakulta managementu a ekonomiky: redaktor vědeckého univerzitního časopisu Journal </w:t>
                  </w:r>
                  <w:r>
                    <w:rPr>
                      <w:rFonts w:cs="ArialNarrow"/>
                    </w:rPr>
                    <w:t xml:space="preserve"> </w:t>
                  </w:r>
                  <w:r w:rsidRPr="00EF1188">
                    <w:rPr>
                      <w:rFonts w:cs="ArialNarrow"/>
                    </w:rPr>
                    <w:t>of Competitiveness</w:t>
                  </w:r>
                </w:p>
              </w:tc>
            </w:tr>
            <w:tr w:rsidR="00C10C15" w:rsidRPr="00EF1188" w14:paraId="5218B164" w14:textId="77777777" w:rsidTr="00CD1860">
              <w:tc>
                <w:tcPr>
                  <w:tcW w:w="1376" w:type="dxa"/>
                  <w:shd w:val="clear" w:color="auto" w:fill="auto"/>
                </w:tcPr>
                <w:p w14:paraId="5D0C9BC7" w14:textId="77777777" w:rsidR="00C10C15" w:rsidRPr="00EF1188" w:rsidRDefault="00C10C15" w:rsidP="00CD1860">
                  <w:pPr>
                    <w:autoSpaceDE w:val="0"/>
                    <w:autoSpaceDN w:val="0"/>
                    <w:adjustRightInd w:val="0"/>
                    <w:rPr>
                      <w:rFonts w:cs="ArialNarrow"/>
                      <w:b/>
                    </w:rPr>
                  </w:pPr>
                  <w:r w:rsidRPr="00EF1188">
                    <w:rPr>
                      <w:rFonts w:cs="ArialNarrow"/>
                      <w:b/>
                    </w:rPr>
                    <w:t>2012–2018</w:t>
                  </w:r>
                  <w:r>
                    <w:rPr>
                      <w:rFonts w:cs="ArialNarrow"/>
                      <w:b/>
                    </w:rPr>
                    <w:t>:</w:t>
                  </w:r>
                </w:p>
              </w:tc>
              <w:tc>
                <w:tcPr>
                  <w:tcW w:w="8333" w:type="dxa"/>
                  <w:shd w:val="clear" w:color="auto" w:fill="auto"/>
                </w:tcPr>
                <w:p w14:paraId="47C0FF8D" w14:textId="77777777" w:rsidR="00C10C15" w:rsidRPr="00EF1188" w:rsidRDefault="00C10C15" w:rsidP="00CD1860">
                  <w:pPr>
                    <w:autoSpaceDE w:val="0"/>
                    <w:autoSpaceDN w:val="0"/>
                    <w:adjustRightInd w:val="0"/>
                    <w:jc w:val="both"/>
                    <w:rPr>
                      <w:rFonts w:cs="ArialNarrow"/>
                    </w:rPr>
                  </w:pPr>
                  <w:r w:rsidRPr="00EF1188">
                    <w:rPr>
                      <w:rFonts w:cs="ArialNarrow"/>
                    </w:rPr>
                    <w:t>UTB ve Zlíně, Fakulta managementu a ekonomiky: zástupce ředitelky Ústavu managementu a marketingu</w:t>
                  </w:r>
                </w:p>
              </w:tc>
            </w:tr>
            <w:tr w:rsidR="00C10C15" w:rsidRPr="00EF1188" w14:paraId="063DA63B" w14:textId="77777777" w:rsidTr="00CD1860">
              <w:tc>
                <w:tcPr>
                  <w:tcW w:w="1376" w:type="dxa"/>
                  <w:shd w:val="clear" w:color="auto" w:fill="auto"/>
                </w:tcPr>
                <w:p w14:paraId="185A3C1F" w14:textId="77777777" w:rsidR="00C10C15" w:rsidRPr="00EF1188" w:rsidRDefault="00C10C15" w:rsidP="00CD1860">
                  <w:pPr>
                    <w:autoSpaceDE w:val="0"/>
                    <w:autoSpaceDN w:val="0"/>
                    <w:adjustRightInd w:val="0"/>
                    <w:rPr>
                      <w:rFonts w:cs="ArialNarrow"/>
                      <w:b/>
                    </w:rPr>
                  </w:pPr>
                  <w:r w:rsidRPr="00EF1188">
                    <w:rPr>
                      <w:rFonts w:cs="ArialNarrow"/>
                      <w:b/>
                    </w:rPr>
                    <w:t>2011–2013</w:t>
                  </w:r>
                  <w:r>
                    <w:rPr>
                      <w:rFonts w:cs="ArialNarrow"/>
                      <w:b/>
                    </w:rPr>
                    <w:t>:</w:t>
                  </w:r>
                  <w:r w:rsidRPr="00EF1188">
                    <w:rPr>
                      <w:rFonts w:cs="ArialNarrow"/>
                      <w:b/>
                    </w:rPr>
                    <w:t xml:space="preserve">    </w:t>
                  </w:r>
                </w:p>
              </w:tc>
              <w:tc>
                <w:tcPr>
                  <w:tcW w:w="8333" w:type="dxa"/>
                  <w:shd w:val="clear" w:color="auto" w:fill="auto"/>
                </w:tcPr>
                <w:p w14:paraId="58C12F3A" w14:textId="77777777" w:rsidR="00C10C15" w:rsidRPr="00EF1188" w:rsidRDefault="00C10C15" w:rsidP="00CD1860">
                  <w:pPr>
                    <w:autoSpaceDE w:val="0"/>
                    <w:autoSpaceDN w:val="0"/>
                    <w:adjustRightInd w:val="0"/>
                    <w:jc w:val="both"/>
                    <w:rPr>
                      <w:rFonts w:cs="ArialNarrow"/>
                    </w:rPr>
                  </w:pPr>
                  <w:r w:rsidRPr="00EF1188">
                    <w:rPr>
                      <w:rFonts w:cs="ArialNarrow"/>
                    </w:rPr>
                    <w:t>Aktivně životem o. p. s.: lektorská a školící činnost v oblasti marketingu, managementu a řízení lidských zdrojů</w:t>
                  </w:r>
                </w:p>
              </w:tc>
            </w:tr>
            <w:tr w:rsidR="00C10C15" w:rsidRPr="00EF1188" w14:paraId="19E11FA9" w14:textId="77777777" w:rsidTr="00CD1860">
              <w:trPr>
                <w:trHeight w:val="283"/>
              </w:trPr>
              <w:tc>
                <w:tcPr>
                  <w:tcW w:w="1376" w:type="dxa"/>
                  <w:shd w:val="clear" w:color="auto" w:fill="auto"/>
                </w:tcPr>
                <w:p w14:paraId="061ED6F7" w14:textId="77777777" w:rsidR="00C10C15" w:rsidRPr="00EF1188" w:rsidRDefault="00C10C15" w:rsidP="00CD1860">
                  <w:pPr>
                    <w:autoSpaceDE w:val="0"/>
                    <w:autoSpaceDN w:val="0"/>
                    <w:adjustRightInd w:val="0"/>
                    <w:rPr>
                      <w:rFonts w:cs="ArialNarrow"/>
                      <w:b/>
                    </w:rPr>
                  </w:pPr>
                  <w:r w:rsidRPr="00EF1188">
                    <w:rPr>
                      <w:rFonts w:cs="ArialNarrow"/>
                      <w:b/>
                    </w:rPr>
                    <w:t>2009</w:t>
                  </w:r>
                  <w:r>
                    <w:rPr>
                      <w:rFonts w:cs="ArialNarrow"/>
                      <w:b/>
                    </w:rPr>
                    <w:t>:</w:t>
                  </w:r>
                </w:p>
              </w:tc>
              <w:tc>
                <w:tcPr>
                  <w:tcW w:w="8333" w:type="dxa"/>
                  <w:shd w:val="clear" w:color="auto" w:fill="auto"/>
                </w:tcPr>
                <w:p w14:paraId="682977AD" w14:textId="77777777" w:rsidR="00C10C15" w:rsidRPr="00EF1188" w:rsidRDefault="00C10C15" w:rsidP="00CD1860">
                  <w:pPr>
                    <w:autoSpaceDE w:val="0"/>
                    <w:autoSpaceDN w:val="0"/>
                    <w:adjustRightInd w:val="0"/>
                    <w:jc w:val="both"/>
                    <w:rPr>
                      <w:rFonts w:cs="ArialNarrow"/>
                    </w:rPr>
                  </w:pPr>
                  <w:r w:rsidRPr="00EF1188">
                    <w:rPr>
                      <w:rFonts w:cs="ArialNarrow"/>
                    </w:rPr>
                    <w:t>Obchodní akademie Tomáše Bati a Vyšší odborná škola ekonomická, Zlín: výuka předmětu Personální management</w:t>
                  </w:r>
                </w:p>
              </w:tc>
            </w:tr>
            <w:tr w:rsidR="00C10C15" w:rsidRPr="00EF1188" w14:paraId="6C311537" w14:textId="77777777" w:rsidTr="00CD1860">
              <w:tc>
                <w:tcPr>
                  <w:tcW w:w="1376" w:type="dxa"/>
                  <w:shd w:val="clear" w:color="auto" w:fill="auto"/>
                </w:tcPr>
                <w:p w14:paraId="6C885AE0" w14:textId="77777777" w:rsidR="00C10C15" w:rsidRPr="00EF1188" w:rsidRDefault="00C10C15" w:rsidP="00CD1860">
                  <w:pPr>
                    <w:autoSpaceDE w:val="0"/>
                    <w:autoSpaceDN w:val="0"/>
                    <w:adjustRightInd w:val="0"/>
                    <w:rPr>
                      <w:rFonts w:cs="ArialNarrow"/>
                      <w:b/>
                    </w:rPr>
                  </w:pPr>
                  <w:r w:rsidRPr="00EF1188">
                    <w:rPr>
                      <w:rFonts w:cs="ArialNarrow"/>
                      <w:b/>
                    </w:rPr>
                    <w:t>2007 –dosud</w:t>
                  </w:r>
                  <w:r>
                    <w:rPr>
                      <w:rFonts w:cs="ArialNarrow"/>
                      <w:b/>
                    </w:rPr>
                    <w:t>:</w:t>
                  </w:r>
                </w:p>
              </w:tc>
              <w:tc>
                <w:tcPr>
                  <w:tcW w:w="8333" w:type="dxa"/>
                  <w:shd w:val="clear" w:color="auto" w:fill="auto"/>
                </w:tcPr>
                <w:p w14:paraId="46134454" w14:textId="77777777" w:rsidR="00C10C15" w:rsidRPr="00EF1188" w:rsidRDefault="00C10C15" w:rsidP="00CD1860">
                  <w:pPr>
                    <w:autoSpaceDE w:val="0"/>
                    <w:autoSpaceDN w:val="0"/>
                    <w:adjustRightInd w:val="0"/>
                    <w:rPr>
                      <w:rFonts w:cs="ArialNarrow"/>
                    </w:rPr>
                  </w:pPr>
                  <w:r w:rsidRPr="00EF1188">
                    <w:rPr>
                      <w:rFonts w:cs="ArialNarrow"/>
                    </w:rPr>
                    <w:t>UTB ve Zlíně, Fakulta managementu a ekonomiky: odborný asistent</w:t>
                  </w:r>
                </w:p>
              </w:tc>
            </w:tr>
          </w:tbl>
          <w:p w14:paraId="3207E2DB" w14:textId="77777777" w:rsidR="00C10C15" w:rsidRDefault="00C10C15" w:rsidP="00CD1860">
            <w:pPr>
              <w:jc w:val="both"/>
              <w:rPr>
                <w:color w:val="FF0000"/>
              </w:rPr>
            </w:pPr>
          </w:p>
        </w:tc>
      </w:tr>
      <w:tr w:rsidR="00C10C15" w14:paraId="4009A99B"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53C06A" w14:textId="77777777" w:rsidR="00C10C15" w:rsidRDefault="00C10C15" w:rsidP="00CD1860">
            <w:pPr>
              <w:jc w:val="both"/>
            </w:pPr>
            <w:r>
              <w:rPr>
                <w:b/>
              </w:rPr>
              <w:t>Zkušenosti s vedením kvalifikačních a rigorózních prací</w:t>
            </w:r>
          </w:p>
        </w:tc>
      </w:tr>
      <w:tr w:rsidR="00C10C15" w14:paraId="5F30D5B3" w14:textId="77777777" w:rsidTr="00CD1860">
        <w:trPr>
          <w:trHeight w:val="567"/>
        </w:trPr>
        <w:tc>
          <w:tcPr>
            <w:tcW w:w="9859" w:type="dxa"/>
            <w:gridSpan w:val="15"/>
            <w:tcBorders>
              <w:top w:val="single" w:sz="4" w:space="0" w:color="auto"/>
              <w:left w:val="single" w:sz="4" w:space="0" w:color="auto"/>
              <w:bottom w:val="single" w:sz="4" w:space="0" w:color="auto"/>
              <w:right w:val="single" w:sz="4" w:space="0" w:color="auto"/>
            </w:tcBorders>
          </w:tcPr>
          <w:p w14:paraId="4DBC65F7" w14:textId="77777777" w:rsidR="00C10C15" w:rsidRPr="00295BE4" w:rsidRDefault="00C10C15" w:rsidP="00CD1860">
            <w:pPr>
              <w:jc w:val="both"/>
            </w:pPr>
            <w:r w:rsidRPr="00295BE4">
              <w:t xml:space="preserve">Počet vedených bakalářských prací – </w:t>
            </w:r>
            <w:r>
              <w:t>75</w:t>
            </w:r>
            <w:r w:rsidRPr="00295BE4">
              <w:t xml:space="preserve"> </w:t>
            </w:r>
          </w:p>
          <w:p w14:paraId="4FA09995" w14:textId="77777777" w:rsidR="00C10C15" w:rsidRDefault="00C10C15" w:rsidP="00CD1860">
            <w:pPr>
              <w:jc w:val="both"/>
            </w:pPr>
            <w:r w:rsidRPr="00295BE4">
              <w:t xml:space="preserve">Počet vedených diplomových prací – </w:t>
            </w:r>
            <w:r>
              <w:t>35</w:t>
            </w:r>
          </w:p>
        </w:tc>
      </w:tr>
      <w:tr w:rsidR="00C10C15" w14:paraId="6B625519"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F83156E"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2DA224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5611D3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9AA754A" w14:textId="77777777" w:rsidR="00C10C15" w:rsidRDefault="00C10C15" w:rsidP="00CD1860">
            <w:pPr>
              <w:jc w:val="both"/>
              <w:rPr>
                <w:b/>
              </w:rPr>
            </w:pPr>
            <w:r>
              <w:rPr>
                <w:b/>
              </w:rPr>
              <w:t>Ohlasy publikací</w:t>
            </w:r>
          </w:p>
        </w:tc>
      </w:tr>
      <w:tr w:rsidR="00C10C15" w14:paraId="06378FF6"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667894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D0A69E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38D4EC1"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F1336C6"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29430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FCB84E" w14:textId="77777777" w:rsidR="00C10C15" w:rsidRDefault="00C10C15" w:rsidP="00CD1860">
            <w:pPr>
              <w:jc w:val="both"/>
            </w:pPr>
            <w:r>
              <w:rPr>
                <w:b/>
                <w:sz w:val="18"/>
              </w:rPr>
              <w:t>ostatní</w:t>
            </w:r>
          </w:p>
        </w:tc>
      </w:tr>
      <w:tr w:rsidR="00C10C15" w14:paraId="4D6D108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A7B2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735624"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BC8E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A6375F" w14:textId="77777777" w:rsidR="00C10C15" w:rsidRDefault="00C10C15" w:rsidP="00CD1860">
            <w:pPr>
              <w:jc w:val="both"/>
              <w:rPr>
                <w:b/>
              </w:rPr>
            </w:pPr>
            <w:r>
              <w:rPr>
                <w:b/>
              </w:rPr>
              <w:t>56</w:t>
            </w:r>
          </w:p>
        </w:tc>
        <w:tc>
          <w:tcPr>
            <w:tcW w:w="693" w:type="dxa"/>
            <w:tcBorders>
              <w:top w:val="single" w:sz="4" w:space="0" w:color="auto"/>
              <w:left w:val="single" w:sz="4" w:space="0" w:color="auto"/>
              <w:bottom w:val="single" w:sz="4" w:space="0" w:color="auto"/>
              <w:right w:val="single" w:sz="4" w:space="0" w:color="auto"/>
            </w:tcBorders>
          </w:tcPr>
          <w:p w14:paraId="4BA7232F"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65FD9C96" w14:textId="77777777" w:rsidR="00C10C15" w:rsidRDefault="00C10C15" w:rsidP="00CD1860">
            <w:pPr>
              <w:jc w:val="both"/>
              <w:rPr>
                <w:b/>
              </w:rPr>
            </w:pPr>
            <w:r>
              <w:rPr>
                <w:b/>
              </w:rPr>
              <w:t>40</w:t>
            </w:r>
          </w:p>
        </w:tc>
      </w:tr>
      <w:tr w:rsidR="00C10C15" w14:paraId="10B4923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C1F729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D7CE90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C03512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4C5EA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AD88D60" w14:textId="77777777" w:rsidR="00C10C15" w:rsidRDefault="00C10C15" w:rsidP="00CD1860">
            <w:pPr>
              <w:rPr>
                <w:b/>
              </w:rPr>
            </w:pPr>
            <w:r>
              <w:rPr>
                <w:b/>
              </w:rPr>
              <w:t xml:space="preserve">    </w:t>
            </w:r>
            <w:r w:rsidRPr="00A373E4">
              <w:rPr>
                <w:b/>
              </w:rPr>
              <w:t>2/5</w:t>
            </w:r>
          </w:p>
        </w:tc>
      </w:tr>
      <w:tr w:rsidR="00C10C15" w14:paraId="457E22E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A590E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24E16" w14:paraId="3EAE9643" w14:textId="77777777" w:rsidTr="00CD1860">
        <w:trPr>
          <w:trHeight w:val="566"/>
        </w:trPr>
        <w:tc>
          <w:tcPr>
            <w:tcW w:w="9859" w:type="dxa"/>
            <w:gridSpan w:val="15"/>
            <w:tcBorders>
              <w:top w:val="single" w:sz="4" w:space="0" w:color="auto"/>
              <w:left w:val="single" w:sz="4" w:space="0" w:color="auto"/>
              <w:bottom w:val="single" w:sz="4" w:space="0" w:color="auto"/>
              <w:right w:val="single" w:sz="4" w:space="0" w:color="auto"/>
            </w:tcBorders>
          </w:tcPr>
          <w:p w14:paraId="130CF745" w14:textId="77777777" w:rsidR="00C10C15" w:rsidRPr="009730BF" w:rsidRDefault="00C10C15" w:rsidP="00CD1860">
            <w:pPr>
              <w:jc w:val="both"/>
            </w:pPr>
            <w:r w:rsidRPr="009730BF">
              <w:t>SNOPEK, P</w:t>
            </w:r>
            <w:r>
              <w:t>.,</w:t>
            </w:r>
            <w:r w:rsidRPr="009730BF">
              <w:t xml:space="preserve"> </w:t>
            </w:r>
            <w:r w:rsidRPr="009730BF">
              <w:rPr>
                <w:b/>
              </w:rPr>
              <w:t>BEJTKOVSKÝ, J</w:t>
            </w:r>
            <w:r w:rsidRPr="009730BF">
              <w:t xml:space="preserve">. </w:t>
            </w:r>
            <w:r w:rsidRPr="009730BF">
              <w:rPr>
                <w:i/>
                <w:lang w:val="en-GB"/>
              </w:rPr>
              <w:t>Preference and behaviour change regarding selected performance-enhancing anabolic androgenic substances and steroids in the context of the global COVID-19 pandemic</w:t>
            </w:r>
            <w:r w:rsidRPr="009730BF">
              <w:rPr>
                <w:lang w:val="en-US"/>
              </w:rPr>
              <w:t>. Adiktologie</w:t>
            </w:r>
            <w:r w:rsidRPr="009730BF">
              <w:t>. 2021, Issue 3, pp. 129-137. ISSN 1213-3841</w:t>
            </w:r>
            <w:r w:rsidRPr="009730BF">
              <w:rPr>
                <w:lang w:val="en-GB"/>
              </w:rPr>
              <w:t xml:space="preserve">. </w:t>
            </w:r>
            <w:hyperlink r:id="rId43" w:history="1">
              <w:r w:rsidRPr="004858A1">
                <w:rPr>
                  <w:rStyle w:val="Hypertextovodkaz"/>
                  <w:color w:val="365F91" w:themeColor="accent1" w:themeShade="BF"/>
                </w:rPr>
                <w:t>https://doi.org/10.35198/01-2021-003-0005</w:t>
              </w:r>
            </w:hyperlink>
            <w:r w:rsidRPr="009730BF">
              <w:t>.</w:t>
            </w:r>
            <w:r>
              <w:t xml:space="preserve"> (JSC, 50 %).</w:t>
            </w:r>
          </w:p>
          <w:p w14:paraId="7376CA43" w14:textId="77777777" w:rsidR="00C10C15" w:rsidRPr="00336BB6" w:rsidRDefault="00C10C15" w:rsidP="00CD1860">
            <w:pPr>
              <w:jc w:val="both"/>
              <w:rPr>
                <w:rStyle w:val="Hypertextovodkaz"/>
                <w:lang w:val="en-GB"/>
              </w:rPr>
            </w:pPr>
            <w:r w:rsidRPr="009730BF">
              <w:rPr>
                <w:b/>
                <w:lang w:val="en-GB"/>
              </w:rPr>
              <w:t>BEJTKOVSKÝ, J</w:t>
            </w:r>
            <w:r>
              <w:rPr>
                <w:lang w:val="en-GB"/>
              </w:rPr>
              <w:t>.</w:t>
            </w:r>
            <w:r w:rsidRPr="009730BF">
              <w:rPr>
                <w:lang w:val="en-GB"/>
              </w:rPr>
              <w:t xml:space="preserve"> </w:t>
            </w:r>
            <w:r w:rsidRPr="009730BF">
              <w:rPr>
                <w:i/>
                <w:lang w:val="en-GB"/>
              </w:rPr>
              <w:t>LinkedIn, a vocational social network, as a tool for promotion in selected healthcare service providers</w:t>
            </w:r>
            <w:r w:rsidRPr="009730BF">
              <w:rPr>
                <w:lang w:val="en-GB"/>
              </w:rPr>
              <w:t xml:space="preserve">. Management &amp; Marketing-Challenges for the Knowledge Society. 2021, Volume 16, Issue 3, pp. 286-299. ISSN 1842-0206. </w:t>
            </w:r>
            <w:hyperlink r:id="rId44" w:history="1">
              <w:r w:rsidRPr="004858A1">
                <w:rPr>
                  <w:rStyle w:val="Hypertextovodkaz"/>
                  <w:color w:val="365F91" w:themeColor="accent1" w:themeShade="BF"/>
                  <w:lang w:val="en-GB"/>
                </w:rPr>
                <w:t>https://doi.org/10.2478/mmcks-2021-0017</w:t>
              </w:r>
            </w:hyperlink>
            <w:r w:rsidRPr="009730BF">
              <w:rPr>
                <w:rStyle w:val="Hypertextovodkaz"/>
                <w:lang w:val="en-GB"/>
              </w:rPr>
              <w:t>.</w:t>
            </w:r>
            <w:r>
              <w:rPr>
                <w:rStyle w:val="Hypertextovodkaz"/>
                <w:lang w:val="en-GB"/>
              </w:rPr>
              <w:t xml:space="preserve"> </w:t>
            </w:r>
            <w:r w:rsidRPr="00FB783A">
              <w:rPr>
                <w:rStyle w:val="Hypertextovodkaz"/>
                <w:color w:val="auto"/>
                <w:u w:val="none"/>
                <w:lang w:val="en-GB"/>
              </w:rPr>
              <w:t>(JSC 100 %).</w:t>
            </w:r>
          </w:p>
          <w:p w14:paraId="2F3A4F06" w14:textId="77777777" w:rsidR="00C10C15" w:rsidRPr="009730BF" w:rsidRDefault="00C10C15" w:rsidP="00CD1860">
            <w:pPr>
              <w:jc w:val="both"/>
              <w:rPr>
                <w:lang w:val="en-GB"/>
              </w:rPr>
            </w:pPr>
            <w:r w:rsidRPr="009730BF">
              <w:rPr>
                <w:lang w:val="en-GB"/>
              </w:rPr>
              <w:lastRenderedPageBreak/>
              <w:t>HORÁKOVÁ, M</w:t>
            </w:r>
            <w:r>
              <w:rPr>
                <w:lang w:val="en-GB"/>
              </w:rPr>
              <w:t>.,</w:t>
            </w:r>
            <w:r w:rsidRPr="009730BF">
              <w:rPr>
                <w:lang w:val="en-GB"/>
              </w:rPr>
              <w:t xml:space="preserve"> </w:t>
            </w:r>
            <w:r w:rsidRPr="009730BF">
              <w:rPr>
                <w:b/>
                <w:lang w:val="en-GB"/>
              </w:rPr>
              <w:t>BEJTKOVSKÝ, J</w:t>
            </w:r>
            <w:r>
              <w:rPr>
                <w:lang w:val="en-GB"/>
              </w:rPr>
              <w:t>.</w:t>
            </w:r>
            <w:r w:rsidRPr="009730BF">
              <w:rPr>
                <w:lang w:val="en-GB"/>
              </w:rPr>
              <w:t>,</w:t>
            </w:r>
            <w:r w:rsidRPr="009730BF">
              <w:t xml:space="preserve"> BAREŠOVÁ</w:t>
            </w:r>
            <w:r>
              <w:t>, P.,</w:t>
            </w:r>
            <w:r w:rsidRPr="009730BF">
              <w:t xml:space="preserve"> URBÁNEK</w:t>
            </w:r>
            <w:r>
              <w:t xml:space="preserve"> T</w:t>
            </w:r>
            <w:r w:rsidRPr="009730BF">
              <w:rPr>
                <w:lang w:val="en-GB"/>
              </w:rPr>
              <w:t xml:space="preserve">. </w:t>
            </w:r>
            <w:r w:rsidRPr="009730BF">
              <w:rPr>
                <w:i/>
                <w:lang w:val="en-GB"/>
              </w:rPr>
              <w:t>Alcohol consumption among the member states of the European Union in relationship to taxation. </w:t>
            </w:r>
            <w:r w:rsidRPr="009730BF">
              <w:rPr>
                <w:lang w:val="en-GB"/>
              </w:rPr>
              <w:t xml:space="preserve">Adiktologie. 2020, Volume 20, Issue 1-2, pp. 47-56. ISSN 1213-3841. </w:t>
            </w:r>
            <w:hyperlink r:id="rId45" w:history="1">
              <w:r w:rsidRPr="004858A1">
                <w:rPr>
                  <w:rStyle w:val="Hypertextovodkaz"/>
                  <w:color w:val="365F91" w:themeColor="accent1" w:themeShade="BF"/>
                  <w:lang w:val="en-GB"/>
                </w:rPr>
                <w:t>https://doi.org/10.35198/01-2020-001-0004</w:t>
              </w:r>
            </w:hyperlink>
            <w:r w:rsidRPr="009730BF">
              <w:rPr>
                <w:lang w:val="en-GB"/>
              </w:rPr>
              <w:t>.</w:t>
            </w:r>
            <w:r>
              <w:rPr>
                <w:lang w:val="en-GB"/>
              </w:rPr>
              <w:t xml:space="preserve"> (JSC, 40 %).</w:t>
            </w:r>
          </w:p>
          <w:p w14:paraId="6AF65532" w14:textId="77777777" w:rsidR="00C10C15" w:rsidRDefault="00C10C15" w:rsidP="00CD1860">
            <w:pPr>
              <w:jc w:val="both"/>
              <w:rPr>
                <w:lang w:val="en-GB"/>
              </w:rPr>
            </w:pPr>
            <w:r w:rsidRPr="009730BF">
              <w:rPr>
                <w:b/>
                <w:lang w:val="en-GB"/>
              </w:rPr>
              <w:t>BEJTKOVSKÝ, J.,</w:t>
            </w:r>
            <w:r w:rsidRPr="009730BF">
              <w:rPr>
                <w:lang w:val="en-GB"/>
              </w:rPr>
              <w:t xml:space="preserve"> COPCA</w:t>
            </w:r>
            <w:r>
              <w:rPr>
                <w:lang w:val="en-GB"/>
              </w:rPr>
              <w:t>, N</w:t>
            </w:r>
            <w:r w:rsidRPr="009730BF">
              <w:rPr>
                <w:lang w:val="en-GB"/>
              </w:rPr>
              <w:t xml:space="preserve">. </w:t>
            </w:r>
            <w:r w:rsidRPr="009730BF">
              <w:rPr>
                <w:i/>
                <w:lang w:val="en-GB"/>
              </w:rPr>
              <w:t>The employer branding creation and HR marketing in selected healthcare service providers.</w:t>
            </w:r>
            <w:r w:rsidRPr="009730BF">
              <w:rPr>
                <w:lang w:val="en-GB"/>
              </w:rPr>
              <w:t> Management &amp; Marketing-Challenges for the Knowledge Society. 2020, Volume 15, Issue 1, pp. 95-108. ISSN 1842-0206. </w:t>
            </w:r>
            <w:r>
              <w:rPr>
                <w:lang w:val="en-GB"/>
              </w:rPr>
              <w:t>(JSC, 95 %).</w:t>
            </w:r>
          </w:p>
          <w:p w14:paraId="072F4BF7" w14:textId="77777777" w:rsidR="00C10C15" w:rsidRPr="0039759B" w:rsidRDefault="00C10C15" w:rsidP="00CD1860">
            <w:pPr>
              <w:jc w:val="both"/>
              <w:rPr>
                <w:lang w:val="en-GB"/>
              </w:rPr>
            </w:pPr>
            <w:r w:rsidRPr="0039759B">
              <w:rPr>
                <w:color w:val="000000"/>
              </w:rPr>
              <w:t>GAVUROVÁ, B</w:t>
            </w:r>
            <w:r>
              <w:rPr>
                <w:color w:val="000000"/>
              </w:rPr>
              <w:t>.,</w:t>
            </w:r>
            <w:r w:rsidRPr="0039759B">
              <w:rPr>
                <w:color w:val="000000"/>
              </w:rPr>
              <w:t xml:space="preserve"> KOVÁČ</w:t>
            </w:r>
            <w:r>
              <w:rPr>
                <w:color w:val="000000"/>
              </w:rPr>
              <w:t>, V.,</w:t>
            </w:r>
            <w:r w:rsidRPr="0039759B">
              <w:rPr>
                <w:color w:val="000000"/>
              </w:rPr>
              <w:t xml:space="preserve"> </w:t>
            </w:r>
            <w:r w:rsidRPr="0039759B">
              <w:rPr>
                <w:b/>
                <w:color w:val="000000"/>
              </w:rPr>
              <w:t>BEJTKOVSKÝ, J</w:t>
            </w:r>
            <w:r>
              <w:rPr>
                <w:color w:val="000000"/>
              </w:rPr>
              <w:t>.</w:t>
            </w:r>
            <w:r w:rsidRPr="0039759B">
              <w:rPr>
                <w:color w:val="000000"/>
              </w:rPr>
              <w:t xml:space="preserve"> </w:t>
            </w:r>
            <w:r w:rsidRPr="0039759B">
              <w:rPr>
                <w:i/>
                <w:color w:val="000000"/>
              </w:rPr>
              <w:t xml:space="preserve">Quantification of similarity relationships according to parameters of day surgery system. </w:t>
            </w:r>
            <w:r w:rsidRPr="0039759B">
              <w:rPr>
                <w:color w:val="000000"/>
              </w:rPr>
              <w:t>International journal of environmental research and public health. 2019, Volume 16, Issue 24. ISSN 1660-4601.</w:t>
            </w:r>
            <w:r>
              <w:rPr>
                <w:color w:val="000000"/>
              </w:rPr>
              <w:t xml:space="preserve"> (Jimp, 54,4 %).</w:t>
            </w:r>
          </w:p>
          <w:p w14:paraId="3C81EC51" w14:textId="77777777" w:rsidR="00C10C15" w:rsidRPr="004E102C" w:rsidRDefault="00C10C15" w:rsidP="00CD1860">
            <w:pPr>
              <w:jc w:val="both"/>
              <w:rPr>
                <w:b/>
              </w:rPr>
            </w:pPr>
            <w:r w:rsidRPr="004E102C">
              <w:rPr>
                <w:b/>
              </w:rPr>
              <w:t>Další tvůrčí činnost (včetně projektů)</w:t>
            </w:r>
          </w:p>
          <w:p w14:paraId="5F53B1FF" w14:textId="77777777" w:rsidR="00C10C15" w:rsidRPr="009730BF" w:rsidRDefault="00C10C15" w:rsidP="00CD1860">
            <w:pPr>
              <w:jc w:val="both"/>
            </w:pPr>
            <w:r w:rsidRPr="009730BF">
              <w:t>TA ČR FW03010562 | Nový SW nástroj pro on-line obchodování se zahraničím v rámci trhu EU. 2021-2023 (hlavní řešitel).</w:t>
            </w:r>
          </w:p>
          <w:p w14:paraId="28E063EC" w14:textId="77777777" w:rsidR="00C10C15" w:rsidRPr="009730BF" w:rsidRDefault="00C10C15" w:rsidP="00CD1860">
            <w:pPr>
              <w:jc w:val="both"/>
            </w:pPr>
            <w:r w:rsidRPr="009730BF">
              <w:t xml:space="preserve">TA ČR TD010129 | Výkonový potenciál pracovníků 50+ a specifické formy řízení lidských zdrojů podniku. 2012-2013 (člen řešitelského týmu).    </w:t>
            </w:r>
          </w:p>
          <w:p w14:paraId="436617DF" w14:textId="77777777" w:rsidR="00C10C15" w:rsidRPr="009730BF" w:rsidRDefault="00C10C15" w:rsidP="00CD1860">
            <w:pPr>
              <w:spacing w:after="60"/>
              <w:jc w:val="both"/>
              <w:rPr>
                <w:bCs/>
              </w:rPr>
            </w:pPr>
            <w:r w:rsidRPr="009730BF">
              <w:t>GA ČR 406/08/0459 | Rozvoj tacitních znalostí manažerů. 2008-2010 (člen řešitelského týmu).</w:t>
            </w:r>
            <w:r w:rsidRPr="009730BF">
              <w:rPr>
                <w:bCs/>
              </w:rPr>
              <w:t xml:space="preserve">        </w:t>
            </w:r>
          </w:p>
        </w:tc>
      </w:tr>
      <w:tr w:rsidR="00C10C15" w14:paraId="5B650F08"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AC7506C" w14:textId="77777777" w:rsidR="00C10C15" w:rsidRDefault="00C10C15" w:rsidP="00CD1860">
            <w:pPr>
              <w:rPr>
                <w:b/>
              </w:rPr>
            </w:pPr>
            <w:r>
              <w:rPr>
                <w:b/>
              </w:rPr>
              <w:lastRenderedPageBreak/>
              <w:t>Působení v zahraničí</w:t>
            </w:r>
          </w:p>
        </w:tc>
      </w:tr>
      <w:tr w:rsidR="00C10C15" w14:paraId="1709D672" w14:textId="77777777" w:rsidTr="00601242">
        <w:trPr>
          <w:trHeight w:val="195"/>
        </w:trPr>
        <w:tc>
          <w:tcPr>
            <w:tcW w:w="9859" w:type="dxa"/>
            <w:gridSpan w:val="15"/>
            <w:tcBorders>
              <w:top w:val="single" w:sz="4" w:space="0" w:color="auto"/>
              <w:left w:val="single" w:sz="4" w:space="0" w:color="auto"/>
              <w:bottom w:val="single" w:sz="4" w:space="0" w:color="auto"/>
              <w:right w:val="single" w:sz="4" w:space="0" w:color="auto"/>
            </w:tcBorders>
          </w:tcPr>
          <w:p w14:paraId="4EFE90E7" w14:textId="77777777" w:rsidR="00C10C15" w:rsidRDefault="00C10C15" w:rsidP="00CD1860">
            <w:pPr>
              <w:rPr>
                <w:b/>
              </w:rPr>
            </w:pPr>
          </w:p>
        </w:tc>
      </w:tr>
      <w:tr w:rsidR="00C10C15" w14:paraId="4489FF29" w14:textId="77777777" w:rsidTr="00601242">
        <w:trPr>
          <w:cantSplit/>
          <w:trHeight w:val="24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495CC"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6A3B0C3" w14:textId="0A4A9C9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C11A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B173645" w14:textId="4A0704A9" w:rsidR="00C10C15" w:rsidRDefault="00C10C15" w:rsidP="00CD1860">
            <w:pPr>
              <w:jc w:val="both"/>
            </w:pPr>
          </w:p>
        </w:tc>
      </w:tr>
    </w:tbl>
    <w:p w14:paraId="7D0E98BD" w14:textId="77777777" w:rsidR="00C10C15" w:rsidRDefault="00C10C15" w:rsidP="00C10C15"/>
    <w:p w14:paraId="34068A7D" w14:textId="77777777" w:rsidR="00C10C15" w:rsidRDefault="00C10C15" w:rsidP="00C10C15"/>
    <w:p w14:paraId="79FBB2C0" w14:textId="77777777" w:rsidR="00C10C15" w:rsidRDefault="00C10C15" w:rsidP="00C10C15"/>
    <w:p w14:paraId="48056BAE" w14:textId="77777777" w:rsidR="00C10C15" w:rsidRDefault="00C10C15" w:rsidP="00C10C15"/>
    <w:p w14:paraId="1300DCD6" w14:textId="77777777" w:rsidR="00C10C15" w:rsidRDefault="00C10C15" w:rsidP="00C10C15"/>
    <w:p w14:paraId="2324C36D" w14:textId="77777777" w:rsidR="00C10C15" w:rsidRDefault="00C10C15" w:rsidP="00C10C15"/>
    <w:p w14:paraId="546A0397" w14:textId="77777777" w:rsidR="00C10C15" w:rsidRDefault="00C10C15" w:rsidP="00C10C15"/>
    <w:p w14:paraId="02188D47" w14:textId="77777777" w:rsidR="00C10C15" w:rsidRDefault="00C10C15" w:rsidP="00C10C15"/>
    <w:p w14:paraId="02F092F8" w14:textId="77777777" w:rsidR="00C10C15" w:rsidRDefault="00C10C15" w:rsidP="00C10C15"/>
    <w:p w14:paraId="6242F415" w14:textId="77777777" w:rsidR="00C10C15" w:rsidRDefault="00C10C15" w:rsidP="00C10C15"/>
    <w:p w14:paraId="3D9ABF1D" w14:textId="77777777" w:rsidR="00C10C15" w:rsidRDefault="00C10C15" w:rsidP="00C10C15"/>
    <w:p w14:paraId="74A28689" w14:textId="77777777" w:rsidR="00C10C15" w:rsidRDefault="00C10C15" w:rsidP="00C10C15"/>
    <w:p w14:paraId="1A102F28" w14:textId="77777777" w:rsidR="00C10C15" w:rsidRDefault="00C10C15" w:rsidP="00C10C15"/>
    <w:p w14:paraId="79EDCEE5" w14:textId="77777777" w:rsidR="00C10C15" w:rsidRDefault="00C10C15" w:rsidP="00C10C15"/>
    <w:p w14:paraId="33271E54" w14:textId="77777777" w:rsidR="00C10C15" w:rsidRDefault="00C10C15" w:rsidP="00C10C15"/>
    <w:p w14:paraId="7EC34F28" w14:textId="77777777" w:rsidR="00C10C15" w:rsidRDefault="00C10C15" w:rsidP="00C10C15"/>
    <w:p w14:paraId="25C0BF26" w14:textId="77777777" w:rsidR="00C10C15" w:rsidRDefault="00C10C15" w:rsidP="00C10C15"/>
    <w:p w14:paraId="6E71D3F7" w14:textId="77777777" w:rsidR="00C10C15" w:rsidRDefault="00C10C15" w:rsidP="00C10C15"/>
    <w:p w14:paraId="1FDDAFA8" w14:textId="77777777" w:rsidR="00C10C15" w:rsidRDefault="00C10C15" w:rsidP="00C10C15"/>
    <w:p w14:paraId="16A87C80" w14:textId="77777777" w:rsidR="00C10C15" w:rsidRDefault="00C10C15" w:rsidP="00C10C15"/>
    <w:p w14:paraId="58BD0461" w14:textId="77777777" w:rsidR="00C10C15" w:rsidRDefault="00C10C15" w:rsidP="00C10C15"/>
    <w:p w14:paraId="665DDAD2" w14:textId="77777777" w:rsidR="00C10C15" w:rsidRDefault="00C10C15" w:rsidP="00C10C15"/>
    <w:p w14:paraId="39A0A579" w14:textId="77777777" w:rsidR="00C10C15" w:rsidRDefault="00C10C15" w:rsidP="00C10C15"/>
    <w:p w14:paraId="62F8DE1C" w14:textId="77777777" w:rsidR="00C10C15" w:rsidRDefault="00C10C15" w:rsidP="00C10C15"/>
    <w:p w14:paraId="006DB922" w14:textId="77777777" w:rsidR="00C10C15" w:rsidRDefault="00C10C15" w:rsidP="00C10C15"/>
    <w:p w14:paraId="0C64027B" w14:textId="77777777" w:rsidR="00C10C15" w:rsidRDefault="00C10C15" w:rsidP="00C10C15"/>
    <w:p w14:paraId="73BFD3D7" w14:textId="77777777" w:rsidR="00C10C15" w:rsidRDefault="00C10C15" w:rsidP="00C10C15"/>
    <w:p w14:paraId="212EDC6D" w14:textId="77777777" w:rsidR="00C10C15" w:rsidRDefault="00C10C15" w:rsidP="00C10C15"/>
    <w:p w14:paraId="1DCB0077" w14:textId="77777777" w:rsidR="00C10C15" w:rsidRDefault="00C10C15" w:rsidP="00C10C15"/>
    <w:p w14:paraId="0FDD97EB" w14:textId="77777777" w:rsidR="00C10C15" w:rsidRDefault="00C10C15" w:rsidP="00C10C15"/>
    <w:p w14:paraId="4319DF2C" w14:textId="77777777" w:rsidR="00C10C15" w:rsidRDefault="00C10C15" w:rsidP="00C10C15"/>
    <w:p w14:paraId="52937BCA" w14:textId="77777777" w:rsidR="00C10C15" w:rsidRDefault="00C10C15" w:rsidP="00C10C15"/>
    <w:p w14:paraId="7F00E84B" w14:textId="77777777" w:rsidR="00C10C15" w:rsidRDefault="00C10C15" w:rsidP="00C10C15"/>
    <w:p w14:paraId="60DC855F" w14:textId="77777777" w:rsidR="00C10C15" w:rsidRDefault="00C10C15" w:rsidP="00C10C15"/>
    <w:p w14:paraId="06F57EBB" w14:textId="77777777" w:rsidR="00C10C15" w:rsidRDefault="00C10C15" w:rsidP="00C10C15"/>
    <w:p w14:paraId="130B9105" w14:textId="77777777" w:rsidR="00C10C15" w:rsidRDefault="00C10C15" w:rsidP="00C10C15"/>
    <w:p w14:paraId="3DC7326D" w14:textId="77777777" w:rsidR="00C10C15" w:rsidRDefault="00C10C15" w:rsidP="00C10C15"/>
    <w:p w14:paraId="1DE64FA0" w14:textId="77777777" w:rsidR="00C10C15" w:rsidRDefault="00C10C15" w:rsidP="00C10C15"/>
    <w:p w14:paraId="2789604E" w14:textId="77777777" w:rsidR="00C10C15" w:rsidRDefault="00C10C15" w:rsidP="00C10C15"/>
    <w:p w14:paraId="5C404622" w14:textId="77777777" w:rsidR="00C10C15" w:rsidRDefault="00C10C15" w:rsidP="00C10C15"/>
    <w:p w14:paraId="3C429C57" w14:textId="77777777" w:rsidR="00601242" w:rsidRDefault="006012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39112DCC"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8CF703A" w14:textId="523AFE82" w:rsidR="00C10C15" w:rsidRDefault="00C10C15" w:rsidP="00CD1860">
            <w:pPr>
              <w:jc w:val="both"/>
              <w:rPr>
                <w:b/>
                <w:sz w:val="28"/>
              </w:rPr>
            </w:pPr>
            <w:r>
              <w:rPr>
                <w:b/>
                <w:sz w:val="28"/>
              </w:rPr>
              <w:lastRenderedPageBreak/>
              <w:t>C-I – Personální zabezpečení</w:t>
            </w:r>
          </w:p>
        </w:tc>
      </w:tr>
      <w:tr w:rsidR="00C10C15" w14:paraId="226996A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16C4F2"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B8E6FF2" w14:textId="77777777" w:rsidR="00C10C15" w:rsidRDefault="00C10C15" w:rsidP="00CD1860">
            <w:pPr>
              <w:jc w:val="both"/>
            </w:pPr>
            <w:r w:rsidRPr="00625A17">
              <w:t>Univerzita Tomáše Bati ve Zlíně</w:t>
            </w:r>
          </w:p>
        </w:tc>
      </w:tr>
      <w:tr w:rsidR="00C10C15" w14:paraId="508327D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7C5EC6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F0BBDF5" w14:textId="77777777" w:rsidR="00C10C15" w:rsidRDefault="00C10C15" w:rsidP="00CD1860">
            <w:pPr>
              <w:jc w:val="both"/>
            </w:pPr>
            <w:r w:rsidRPr="00625A17">
              <w:t xml:space="preserve">Fakulta </w:t>
            </w:r>
            <w:r>
              <w:t>managementu a ekonomiky</w:t>
            </w:r>
          </w:p>
        </w:tc>
      </w:tr>
      <w:tr w:rsidR="00C10C15" w14:paraId="236AEC2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9D042E"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CB629B5" w14:textId="77777777" w:rsidR="00C10C15" w:rsidRDefault="00C10C15" w:rsidP="00CD1860">
            <w:pPr>
              <w:jc w:val="both"/>
            </w:pPr>
            <w:r w:rsidRPr="00203474">
              <w:t>Management udržitelného rozvoje</w:t>
            </w:r>
          </w:p>
        </w:tc>
      </w:tr>
      <w:tr w:rsidR="00C10C15" w14:paraId="3660F5C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F2877B"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E44686E" w14:textId="77777777" w:rsidR="00C10C15" w:rsidRDefault="00C10C15" w:rsidP="00CD1860">
            <w:pPr>
              <w:jc w:val="both"/>
            </w:pPr>
            <w:r>
              <w:t>Petr BRIŠ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1670944"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8DB7695" w14:textId="51A3A08C" w:rsidR="00C10C15" w:rsidRDefault="00C10C15" w:rsidP="00CD1860">
            <w:pPr>
              <w:jc w:val="both"/>
            </w:pPr>
            <w:r>
              <w:t>doc. Ing.</w:t>
            </w:r>
            <w:r w:rsidR="00A33350">
              <w:t>,</w:t>
            </w:r>
            <w:r>
              <w:t xml:space="preserve"> CSc.</w:t>
            </w:r>
          </w:p>
        </w:tc>
      </w:tr>
      <w:tr w:rsidR="00C10C15" w14:paraId="1A20000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C2210C"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7A9AF4" w14:textId="77777777" w:rsidR="00C10C15" w:rsidRDefault="00C10C15" w:rsidP="00CD1860">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4977B6C"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266D6F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50CD4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CE085B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77BF8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8FAD73D" w14:textId="77777777" w:rsidR="00C10C15" w:rsidRDefault="00C10C15" w:rsidP="00CD1860">
            <w:pPr>
              <w:jc w:val="both"/>
            </w:pPr>
            <w:r>
              <w:t>N</w:t>
            </w:r>
          </w:p>
        </w:tc>
      </w:tr>
      <w:tr w:rsidR="00C10C15" w14:paraId="42E54B03"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AEB1B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0E57049"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D11651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F5F91D2"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6A122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04785D0" w14:textId="77777777" w:rsidR="00C10C15" w:rsidRDefault="00C10C15" w:rsidP="00CD1860">
            <w:pPr>
              <w:jc w:val="both"/>
            </w:pPr>
            <w:r>
              <w:t>N</w:t>
            </w:r>
          </w:p>
        </w:tc>
      </w:tr>
      <w:tr w:rsidR="00C10C15" w14:paraId="3C36499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17B92B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B98F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BDC4DD" w14:textId="77777777" w:rsidR="00C10C15" w:rsidRDefault="00C10C15" w:rsidP="00CD1860">
            <w:pPr>
              <w:jc w:val="both"/>
              <w:rPr>
                <w:b/>
              </w:rPr>
            </w:pPr>
            <w:r>
              <w:rPr>
                <w:b/>
              </w:rPr>
              <w:t>rozsah</w:t>
            </w:r>
          </w:p>
        </w:tc>
      </w:tr>
      <w:tr w:rsidR="00C10C15" w14:paraId="5539D4E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9B1467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0E9610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43C37EA" w14:textId="77777777" w:rsidR="00C10C15" w:rsidRDefault="00C10C15" w:rsidP="00CD1860">
            <w:pPr>
              <w:jc w:val="both"/>
            </w:pPr>
          </w:p>
        </w:tc>
      </w:tr>
      <w:tr w:rsidR="00C10C15" w14:paraId="0B793B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85BB90"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C0639EA" w14:textId="77777777" w:rsidTr="00601242">
        <w:trPr>
          <w:trHeight w:val="246"/>
        </w:trPr>
        <w:tc>
          <w:tcPr>
            <w:tcW w:w="9859" w:type="dxa"/>
            <w:gridSpan w:val="15"/>
            <w:tcBorders>
              <w:top w:val="nil"/>
              <w:left w:val="single" w:sz="4" w:space="0" w:color="auto"/>
              <w:bottom w:val="single" w:sz="4" w:space="0" w:color="auto"/>
              <w:right w:val="single" w:sz="4" w:space="0" w:color="auto"/>
            </w:tcBorders>
          </w:tcPr>
          <w:p w14:paraId="6EF0EECE" w14:textId="1055FBFD" w:rsidR="00C10C15" w:rsidRDefault="00C10C15" w:rsidP="00CD1860">
            <w:pPr>
              <w:jc w:val="both"/>
            </w:pPr>
            <w:r w:rsidRPr="00786D40">
              <w:t>Řízení podnikových procesů –   přednášející (3</w:t>
            </w:r>
            <w:r>
              <w:t>5</w:t>
            </w:r>
            <w:r w:rsidRPr="00786D40">
              <w:t xml:space="preserve"> %)</w:t>
            </w:r>
          </w:p>
        </w:tc>
      </w:tr>
      <w:tr w:rsidR="00C10C15" w14:paraId="487CD72D"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5E8A13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A8C0A3B"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857B548"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7D2867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27E4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00CFC0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3D2A4B00" w14:textId="77777777" w:rsidR="00C10C15" w:rsidRDefault="00C10C15" w:rsidP="00CD1860">
            <w:pPr>
              <w:jc w:val="both"/>
              <w:rPr>
                <w:b/>
              </w:rPr>
            </w:pPr>
            <w:r>
              <w:rPr>
                <w:b/>
              </w:rPr>
              <w:t>(</w:t>
            </w:r>
            <w:r>
              <w:rPr>
                <w:b/>
                <w:i/>
                <w:iCs/>
              </w:rPr>
              <w:t>nepovinný údaj</w:t>
            </w:r>
            <w:r>
              <w:rPr>
                <w:b/>
              </w:rPr>
              <w:t>) Počet hodin za semestr</w:t>
            </w:r>
          </w:p>
        </w:tc>
      </w:tr>
      <w:tr w:rsidR="00C10C15" w14:paraId="57B2C3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9714677"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9A8EC37" w14:textId="77777777" w:rsidR="00C10C15" w:rsidRPr="000A5CEC" w:rsidRDefault="00C10C15" w:rsidP="00CD1860">
            <w:pPr>
              <w:ind w:firstLine="708"/>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07AE18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452AF94B"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1CAA98C0" w14:textId="77777777" w:rsidR="00C10C15" w:rsidRDefault="00C10C15" w:rsidP="00CD1860">
            <w:pPr>
              <w:jc w:val="both"/>
              <w:rPr>
                <w:color w:val="FF0000"/>
              </w:rPr>
            </w:pPr>
          </w:p>
        </w:tc>
      </w:tr>
      <w:tr w:rsidR="00C10C15" w14:paraId="108F4F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0FFDFA" w14:textId="77777777" w:rsidR="00C10C15" w:rsidRDefault="00C10C15" w:rsidP="00CD1860">
            <w:pPr>
              <w:jc w:val="both"/>
            </w:pPr>
            <w:r>
              <w:rPr>
                <w:b/>
              </w:rPr>
              <w:t xml:space="preserve">Údaje o vzdělání na VŠ </w:t>
            </w:r>
          </w:p>
        </w:tc>
      </w:tr>
      <w:tr w:rsidR="00C10C15" w14:paraId="3976EE80" w14:textId="77777777" w:rsidTr="004D767C">
        <w:trPr>
          <w:trHeight w:val="803"/>
        </w:trPr>
        <w:tc>
          <w:tcPr>
            <w:tcW w:w="9859" w:type="dxa"/>
            <w:gridSpan w:val="15"/>
            <w:tcBorders>
              <w:top w:val="single" w:sz="4" w:space="0" w:color="auto"/>
              <w:left w:val="single" w:sz="4" w:space="0" w:color="auto"/>
              <w:bottom w:val="single" w:sz="4" w:space="0" w:color="auto"/>
              <w:right w:val="single" w:sz="4" w:space="0" w:color="auto"/>
            </w:tcBorders>
          </w:tcPr>
          <w:p w14:paraId="64E294B0" w14:textId="77777777" w:rsidR="00C10C15" w:rsidRPr="00203474" w:rsidRDefault="00C10C15" w:rsidP="00CD1860">
            <w:pPr>
              <w:jc w:val="both"/>
              <w:rPr>
                <w:bCs/>
              </w:rPr>
            </w:pPr>
            <w:r>
              <w:rPr>
                <w:bCs/>
              </w:rPr>
              <w:t>1980:</w:t>
            </w:r>
            <w:r w:rsidRPr="00203474">
              <w:rPr>
                <w:bCs/>
              </w:rPr>
              <w:t xml:space="preserve"> Vysoké učení technické Brno, Fakulta </w:t>
            </w:r>
            <w:r>
              <w:rPr>
                <w:bCs/>
              </w:rPr>
              <w:t>Technologická</w:t>
            </w:r>
            <w:r w:rsidRPr="00203474">
              <w:rPr>
                <w:bCs/>
              </w:rPr>
              <w:t>, obor: Podniková ekonomika</w:t>
            </w:r>
            <w:r>
              <w:rPr>
                <w:bCs/>
              </w:rPr>
              <w:t xml:space="preserve"> a management, Ing.</w:t>
            </w:r>
            <w:r w:rsidRPr="00203474">
              <w:rPr>
                <w:bCs/>
              </w:rPr>
              <w:t xml:space="preserve"> </w:t>
            </w:r>
          </w:p>
          <w:p w14:paraId="636F21F7" w14:textId="77777777" w:rsidR="00C10C15" w:rsidRDefault="00C10C15" w:rsidP="00CD1860">
            <w:pPr>
              <w:jc w:val="both"/>
              <w:rPr>
                <w:b/>
              </w:rPr>
            </w:pPr>
            <w:r>
              <w:rPr>
                <w:bCs/>
              </w:rPr>
              <w:t xml:space="preserve">1989: </w:t>
            </w:r>
            <w:r w:rsidRPr="00A334FA">
              <w:rPr>
                <w:bCs/>
              </w:rPr>
              <w:t>Moskevský technologický institut lehkého průmyslu (Rusko)</w:t>
            </w:r>
            <w:r>
              <w:rPr>
                <w:bCs/>
              </w:rPr>
              <w:t>.</w:t>
            </w:r>
          </w:p>
        </w:tc>
      </w:tr>
      <w:tr w:rsidR="00C10C15" w14:paraId="359BFA6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2A88250" w14:textId="77777777" w:rsidR="00C10C15" w:rsidRDefault="00C10C15" w:rsidP="00CD1860">
            <w:pPr>
              <w:jc w:val="both"/>
              <w:rPr>
                <w:b/>
              </w:rPr>
            </w:pPr>
            <w:r>
              <w:rPr>
                <w:b/>
              </w:rPr>
              <w:t>Údaje o odborném působení od absolvování VŠ</w:t>
            </w:r>
          </w:p>
        </w:tc>
      </w:tr>
      <w:tr w:rsidR="00C10C15" w14:paraId="1FE6025B"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3BE2E663" w14:textId="77777777" w:rsidR="00C10C15" w:rsidRPr="00786D40" w:rsidRDefault="00C10C15" w:rsidP="00CD1860">
            <w:pPr>
              <w:jc w:val="both"/>
            </w:pPr>
            <w:r w:rsidRPr="00786D40">
              <w:t>2012</w:t>
            </w:r>
            <w:r>
              <w:t>–2013:</w:t>
            </w:r>
            <w:r w:rsidRPr="00786D40">
              <w:t xml:space="preserve"> </w:t>
            </w:r>
            <w:r>
              <w:t xml:space="preserve">  </w:t>
            </w:r>
            <w:r w:rsidRPr="00786D40">
              <w:t>Hvězda, o.s.  Manažer kvality</w:t>
            </w:r>
          </w:p>
          <w:p w14:paraId="0AAD460D" w14:textId="77777777" w:rsidR="00C10C15" w:rsidRPr="00786D40" w:rsidRDefault="00C10C15" w:rsidP="00CD1860">
            <w:pPr>
              <w:jc w:val="both"/>
            </w:pPr>
            <w:r w:rsidRPr="00786D40">
              <w:t>2001– dosud</w:t>
            </w:r>
            <w:r>
              <w:t>:</w:t>
            </w:r>
            <w:r w:rsidRPr="00786D40">
              <w:t xml:space="preserve"> Fakulta managementu a ekonomiky, UTB Zlín, Ústav průmyslového inženýrství – docent  </w:t>
            </w:r>
          </w:p>
          <w:p w14:paraId="34650B48" w14:textId="77777777" w:rsidR="00C10C15" w:rsidRPr="00786D40" w:rsidRDefault="00C10C15" w:rsidP="00CD1860">
            <w:pPr>
              <w:jc w:val="both"/>
            </w:pPr>
            <w:r w:rsidRPr="00786D40">
              <w:t>1995</w:t>
            </w:r>
            <w:r>
              <w:t xml:space="preserve"> </w:t>
            </w:r>
            <w:r w:rsidRPr="00786D40">
              <w:t>–</w:t>
            </w:r>
            <w:r>
              <w:t xml:space="preserve"> </w:t>
            </w:r>
            <w:r w:rsidRPr="00786D40">
              <w:t>2001</w:t>
            </w:r>
            <w:r>
              <w:t>:</w:t>
            </w:r>
            <w:r w:rsidRPr="00786D40">
              <w:t xml:space="preserve"> VUT Brno, Ústav fyziky a materiálového inženýrství (Výzkumný pracovník a Odborný asistent)</w:t>
            </w:r>
          </w:p>
          <w:p w14:paraId="236EA997" w14:textId="77777777" w:rsidR="00C10C15" w:rsidRPr="00786D40" w:rsidRDefault="00C10C15" w:rsidP="00CD1860">
            <w:pPr>
              <w:jc w:val="both"/>
            </w:pPr>
            <w:r w:rsidRPr="00786D40">
              <w:t>1995</w:t>
            </w:r>
            <w:r>
              <w:t xml:space="preserve"> </w:t>
            </w:r>
            <w:r w:rsidRPr="00786D40">
              <w:t>–</w:t>
            </w:r>
            <w:r>
              <w:t xml:space="preserve"> </w:t>
            </w:r>
            <w:r w:rsidRPr="00786D40">
              <w:t>1998</w:t>
            </w:r>
            <w:r>
              <w:t>:</w:t>
            </w:r>
            <w:r w:rsidRPr="00786D40">
              <w:t xml:space="preserve"> Areta Akustika, Zlín (ředitel)</w:t>
            </w:r>
          </w:p>
          <w:p w14:paraId="676CD6ED" w14:textId="77777777" w:rsidR="00C10C15" w:rsidRPr="00786D40" w:rsidRDefault="00C10C15" w:rsidP="00CD1860">
            <w:pPr>
              <w:jc w:val="both"/>
            </w:pPr>
            <w:r w:rsidRPr="00786D40">
              <w:t>1982</w:t>
            </w:r>
            <w:r>
              <w:t xml:space="preserve"> </w:t>
            </w:r>
            <w:r w:rsidRPr="00786D40">
              <w:t>–</w:t>
            </w:r>
            <w:r>
              <w:t xml:space="preserve"> </w:t>
            </w:r>
            <w:r w:rsidRPr="00786D40">
              <w:t>1995</w:t>
            </w:r>
            <w:r>
              <w:t>:</w:t>
            </w:r>
            <w:r w:rsidRPr="00786D40">
              <w:t xml:space="preserve"> VUT Brno, FT Zlín, Ústav kožedělné technologie (Odborný asistent)</w:t>
            </w:r>
          </w:p>
          <w:p w14:paraId="6516346C" w14:textId="5B5D084D" w:rsidR="00C10C15" w:rsidRPr="004D767C" w:rsidRDefault="00C10C15" w:rsidP="00CD1860">
            <w:pPr>
              <w:jc w:val="both"/>
            </w:pPr>
            <w:r w:rsidRPr="00786D40">
              <w:t>1980</w:t>
            </w:r>
            <w:r>
              <w:t xml:space="preserve"> </w:t>
            </w:r>
            <w:r w:rsidRPr="00786D40">
              <w:t>–</w:t>
            </w:r>
            <w:r>
              <w:t xml:space="preserve"> </w:t>
            </w:r>
            <w:r w:rsidRPr="00786D40">
              <w:t>1982</w:t>
            </w:r>
            <w:r>
              <w:t>:</w:t>
            </w:r>
            <w:r w:rsidRPr="00786D40">
              <w:t xml:space="preserve"> Výzkumný ústav kožedělný (Samostatný výzkumný pracovník)</w:t>
            </w:r>
          </w:p>
        </w:tc>
      </w:tr>
      <w:tr w:rsidR="00C10C15" w14:paraId="37AD30B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5F51ED8" w14:textId="77777777" w:rsidR="00C10C15" w:rsidRDefault="00C10C15" w:rsidP="00CD1860">
            <w:pPr>
              <w:jc w:val="both"/>
            </w:pPr>
            <w:r>
              <w:rPr>
                <w:b/>
              </w:rPr>
              <w:t>Zkušenosti s vedením kvalifikačních a rigorózních prací</w:t>
            </w:r>
          </w:p>
        </w:tc>
      </w:tr>
      <w:tr w:rsidR="00C10C15" w14:paraId="45DF12DE" w14:textId="77777777" w:rsidTr="004D767C">
        <w:trPr>
          <w:trHeight w:val="927"/>
        </w:trPr>
        <w:tc>
          <w:tcPr>
            <w:tcW w:w="9859" w:type="dxa"/>
            <w:gridSpan w:val="15"/>
            <w:tcBorders>
              <w:top w:val="single" w:sz="4" w:space="0" w:color="auto"/>
              <w:left w:val="single" w:sz="4" w:space="0" w:color="auto"/>
              <w:bottom w:val="single" w:sz="4" w:space="0" w:color="auto"/>
              <w:right w:val="single" w:sz="4" w:space="0" w:color="auto"/>
            </w:tcBorders>
          </w:tcPr>
          <w:p w14:paraId="0A33AE8F" w14:textId="77777777" w:rsidR="00C10C15" w:rsidRDefault="00C10C15" w:rsidP="00CD1860">
            <w:pPr>
              <w:jc w:val="both"/>
            </w:pPr>
            <w:r>
              <w:t>Počet vedených bakalářských prací - 73</w:t>
            </w:r>
          </w:p>
          <w:p w14:paraId="7BBC6D00" w14:textId="77777777" w:rsidR="00C10C15" w:rsidRDefault="00C10C15" w:rsidP="00CD1860">
            <w:pPr>
              <w:jc w:val="both"/>
            </w:pPr>
            <w:r>
              <w:t>Počet vedených diplomových prací - 163</w:t>
            </w:r>
          </w:p>
          <w:p w14:paraId="06AE9D07" w14:textId="77777777" w:rsidR="00C10C15" w:rsidRDefault="00C10C15" w:rsidP="00CD1860">
            <w:pPr>
              <w:jc w:val="both"/>
            </w:pPr>
            <w:r>
              <w:t>Počet ukončených doktorských studentů - 6</w:t>
            </w:r>
          </w:p>
          <w:p w14:paraId="73CACB1D" w14:textId="77777777" w:rsidR="00C10C15" w:rsidRDefault="00C10C15" w:rsidP="00CD1860">
            <w:pPr>
              <w:jc w:val="both"/>
            </w:pPr>
            <w:r>
              <w:t xml:space="preserve">Nyní je školitelem Ph.D. programu </w:t>
            </w:r>
            <w:r>
              <w:rPr>
                <w:color w:val="000000"/>
              </w:rPr>
              <w:t xml:space="preserve">Průmyslové inženýrství </w:t>
            </w:r>
            <w:r>
              <w:t>- 3 studenti.</w:t>
            </w:r>
          </w:p>
        </w:tc>
      </w:tr>
      <w:tr w:rsidR="00C10C15" w14:paraId="2D146CCC"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E3A7E4"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DAC961E"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07D0E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3E5AC6B" w14:textId="77777777" w:rsidR="00C10C15" w:rsidRDefault="00C10C15" w:rsidP="00CD1860">
            <w:pPr>
              <w:jc w:val="both"/>
              <w:rPr>
                <w:b/>
              </w:rPr>
            </w:pPr>
            <w:r>
              <w:rPr>
                <w:b/>
              </w:rPr>
              <w:t>Ohlasy publikací</w:t>
            </w:r>
          </w:p>
        </w:tc>
      </w:tr>
      <w:tr w:rsidR="00C10C15" w14:paraId="765919E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39EA57B" w14:textId="77777777" w:rsidR="00C10C15" w:rsidRDefault="00C10C15" w:rsidP="00CD1860">
            <w:pPr>
              <w:jc w:val="both"/>
            </w:pPr>
            <w:r>
              <w:t>Řízení průmyslových systémů</w:t>
            </w:r>
          </w:p>
        </w:tc>
        <w:tc>
          <w:tcPr>
            <w:tcW w:w="2245" w:type="dxa"/>
            <w:gridSpan w:val="3"/>
            <w:tcBorders>
              <w:top w:val="single" w:sz="4" w:space="0" w:color="auto"/>
              <w:left w:val="single" w:sz="4" w:space="0" w:color="auto"/>
              <w:bottom w:val="single" w:sz="4" w:space="0" w:color="auto"/>
              <w:right w:val="single" w:sz="4" w:space="0" w:color="auto"/>
            </w:tcBorders>
          </w:tcPr>
          <w:p w14:paraId="783F0B37" w14:textId="77777777" w:rsidR="00C10C15" w:rsidRDefault="00C10C15" w:rsidP="00CD1860">
            <w:pPr>
              <w:jc w:val="both"/>
            </w:pPr>
            <w:r w:rsidRPr="001B290B">
              <w:t>20</w:t>
            </w:r>
            <w:r>
              <w:t>04</w:t>
            </w:r>
          </w:p>
        </w:tc>
        <w:tc>
          <w:tcPr>
            <w:tcW w:w="2248" w:type="dxa"/>
            <w:gridSpan w:val="5"/>
            <w:tcBorders>
              <w:top w:val="single" w:sz="4" w:space="0" w:color="auto"/>
              <w:left w:val="single" w:sz="4" w:space="0" w:color="auto"/>
              <w:bottom w:val="single" w:sz="4" w:space="0" w:color="auto"/>
              <w:right w:val="single" w:sz="12" w:space="0" w:color="auto"/>
            </w:tcBorders>
          </w:tcPr>
          <w:p w14:paraId="259E2B47" w14:textId="77777777" w:rsidR="00C10C15" w:rsidRDefault="00C10C15" w:rsidP="00CD1860">
            <w:pPr>
              <w:jc w:val="both"/>
            </w:pPr>
            <w:r>
              <w:t>VŠB</w:t>
            </w:r>
            <w:r w:rsidRPr="001B290B">
              <w:t xml:space="preserve"> </w:t>
            </w:r>
            <w:r>
              <w:t>TU Ostrava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FEF04A8"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F926DE8"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F8F450F" w14:textId="77777777" w:rsidR="00C10C15" w:rsidRDefault="00C10C15" w:rsidP="00CD1860">
            <w:pPr>
              <w:jc w:val="both"/>
            </w:pPr>
            <w:r>
              <w:rPr>
                <w:b/>
                <w:sz w:val="18"/>
              </w:rPr>
              <w:t>ostatní</w:t>
            </w:r>
          </w:p>
        </w:tc>
      </w:tr>
      <w:tr w:rsidR="00C10C15" w14:paraId="244AD03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42A6E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08CCFF"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FAD2282"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011C731" w14:textId="77777777" w:rsidR="00C10C15" w:rsidRDefault="00C10C15" w:rsidP="00CD1860">
            <w:pPr>
              <w:jc w:val="both"/>
              <w:rPr>
                <w:b/>
              </w:rPr>
            </w:pPr>
            <w:r>
              <w:rPr>
                <w:b/>
              </w:rPr>
              <w:t>102</w:t>
            </w:r>
          </w:p>
        </w:tc>
        <w:tc>
          <w:tcPr>
            <w:tcW w:w="693" w:type="dxa"/>
            <w:tcBorders>
              <w:top w:val="single" w:sz="4" w:space="0" w:color="auto"/>
              <w:left w:val="single" w:sz="4" w:space="0" w:color="auto"/>
              <w:bottom w:val="single" w:sz="4" w:space="0" w:color="auto"/>
              <w:right w:val="single" w:sz="4" w:space="0" w:color="auto"/>
            </w:tcBorders>
          </w:tcPr>
          <w:p w14:paraId="05138735" w14:textId="77777777" w:rsidR="00C10C15" w:rsidRDefault="00C10C15" w:rsidP="00CD1860">
            <w:pPr>
              <w:jc w:val="both"/>
              <w:rPr>
                <w:b/>
              </w:rPr>
            </w:pPr>
            <w:r>
              <w:rPr>
                <w:b/>
              </w:rPr>
              <w:t>121</w:t>
            </w:r>
          </w:p>
        </w:tc>
        <w:tc>
          <w:tcPr>
            <w:tcW w:w="694" w:type="dxa"/>
            <w:tcBorders>
              <w:top w:val="single" w:sz="4" w:space="0" w:color="auto"/>
              <w:left w:val="single" w:sz="4" w:space="0" w:color="auto"/>
              <w:bottom w:val="single" w:sz="4" w:space="0" w:color="auto"/>
              <w:right w:val="single" w:sz="4" w:space="0" w:color="auto"/>
            </w:tcBorders>
          </w:tcPr>
          <w:p w14:paraId="5936BF04" w14:textId="77777777" w:rsidR="00C10C15" w:rsidRDefault="00C10C15" w:rsidP="00CD1860">
            <w:pPr>
              <w:jc w:val="both"/>
              <w:rPr>
                <w:b/>
              </w:rPr>
            </w:pPr>
            <w:r>
              <w:rPr>
                <w:b/>
              </w:rPr>
              <w:t>305</w:t>
            </w:r>
          </w:p>
        </w:tc>
      </w:tr>
      <w:tr w:rsidR="00C10C15" w14:paraId="2CA5190F"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522F76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979AB9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BB9A2A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3BA14A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35A24104" w14:textId="77777777" w:rsidR="00C10C15" w:rsidRDefault="00C10C15" w:rsidP="00CD1860">
            <w:pPr>
              <w:rPr>
                <w:b/>
              </w:rPr>
            </w:pPr>
            <w:r>
              <w:rPr>
                <w:b/>
              </w:rPr>
              <w:t xml:space="preserve">    5/5</w:t>
            </w:r>
          </w:p>
        </w:tc>
      </w:tr>
      <w:tr w:rsidR="00C10C15" w14:paraId="45991BF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4BF2FC9"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3E8E05B8" w14:textId="77777777" w:rsidTr="005962CB">
        <w:trPr>
          <w:trHeight w:val="694"/>
        </w:trPr>
        <w:tc>
          <w:tcPr>
            <w:tcW w:w="9859" w:type="dxa"/>
            <w:gridSpan w:val="15"/>
            <w:tcBorders>
              <w:top w:val="single" w:sz="4" w:space="0" w:color="auto"/>
              <w:left w:val="single" w:sz="4" w:space="0" w:color="auto"/>
              <w:bottom w:val="single" w:sz="4" w:space="0" w:color="auto"/>
              <w:right w:val="single" w:sz="4" w:space="0" w:color="auto"/>
            </w:tcBorders>
          </w:tcPr>
          <w:p w14:paraId="1DD2CCCB" w14:textId="77777777" w:rsidR="00C10C15" w:rsidRPr="009A352E" w:rsidRDefault="00C10C15" w:rsidP="00CD1860">
            <w:pPr>
              <w:autoSpaceDE w:val="0"/>
              <w:autoSpaceDN w:val="0"/>
              <w:adjustRightInd w:val="0"/>
              <w:jc w:val="both"/>
              <w:rPr>
                <w:bCs/>
              </w:rPr>
            </w:pPr>
            <w:r w:rsidRPr="009A352E">
              <w:rPr>
                <w:bCs/>
              </w:rPr>
              <w:t>EFIMOVA, A</w:t>
            </w:r>
            <w:r>
              <w:rPr>
                <w:bCs/>
              </w:rPr>
              <w:t>.,</w:t>
            </w:r>
            <w:r w:rsidRPr="009A352E">
              <w:rPr>
                <w:bCs/>
              </w:rPr>
              <w:t xml:space="preserve"> </w:t>
            </w:r>
            <w:r w:rsidRPr="00F07221">
              <w:rPr>
                <w:b/>
                <w:bCs/>
              </w:rPr>
              <w:t>BRIŠ, P</w:t>
            </w:r>
            <w:r w:rsidRPr="009A352E">
              <w:rPr>
                <w:bCs/>
              </w:rPr>
              <w:t xml:space="preserve">. </w:t>
            </w:r>
            <w:r w:rsidRPr="00873345">
              <w:rPr>
                <w:bCs/>
                <w:i/>
              </w:rPr>
              <w:t>The implementation of the conjunction of Lean Six Sigma and Industry 4.0: A case study in the Czech Republic</w:t>
            </w:r>
            <w:r w:rsidRPr="009A352E">
              <w:rPr>
                <w:bCs/>
              </w:rPr>
              <w:t>. Management Systems in Production Engineering, 2022, roč. 30, č. 3, s. 223-229. ISSN 2299-0461 Q3, (AIS) SCOPUS</w:t>
            </w:r>
            <w:r>
              <w:rPr>
                <w:bCs/>
              </w:rPr>
              <w:t>, (30 %).</w:t>
            </w:r>
          </w:p>
          <w:p w14:paraId="3B07371A" w14:textId="478216CC" w:rsidR="00C10C15" w:rsidRDefault="00C10C15" w:rsidP="00CD1860">
            <w:pPr>
              <w:autoSpaceDE w:val="0"/>
              <w:autoSpaceDN w:val="0"/>
              <w:adjustRightInd w:val="0"/>
              <w:jc w:val="both"/>
              <w:rPr>
                <w:bCs/>
              </w:rPr>
            </w:pPr>
            <w:r w:rsidRPr="00F07221">
              <w:rPr>
                <w:b/>
                <w:bCs/>
              </w:rPr>
              <w:t>BRIŠ, P</w:t>
            </w:r>
            <w:r>
              <w:rPr>
                <w:bCs/>
              </w:rPr>
              <w:t xml:space="preserve">., </w:t>
            </w:r>
            <w:r w:rsidRPr="009A352E">
              <w:rPr>
                <w:bCs/>
              </w:rPr>
              <w:t>ČERMÁKOVÁ</w:t>
            </w:r>
            <w:r>
              <w:rPr>
                <w:bCs/>
              </w:rPr>
              <w:t xml:space="preserve">, M., </w:t>
            </w:r>
            <w:r w:rsidRPr="009A352E">
              <w:rPr>
                <w:bCs/>
              </w:rPr>
              <w:t>MOLNÁR</w:t>
            </w:r>
            <w:r>
              <w:rPr>
                <w:bCs/>
              </w:rPr>
              <w:t>, V.</w:t>
            </w:r>
            <w:r w:rsidRPr="009A352E">
              <w:t xml:space="preserve"> </w:t>
            </w:r>
            <w:r w:rsidRPr="009A352E">
              <w:rPr>
                <w:bCs/>
                <w:i/>
              </w:rPr>
              <w:t>Quality Cost Flows in Manufacturing Companies</w:t>
            </w:r>
            <w:r w:rsidRPr="009A352E">
              <w:rPr>
                <w:bCs/>
              </w:rPr>
              <w:t>,</w:t>
            </w:r>
            <w:r w:rsidRPr="009A352E">
              <w:t xml:space="preserve"> Acta logistica, Volume 9, 2022, ISSN 1339-5629</w:t>
            </w:r>
            <w:r w:rsidRPr="009A352E">
              <w:rPr>
                <w:bCs/>
              </w:rPr>
              <w:t xml:space="preserve"> </w:t>
            </w:r>
            <w:r>
              <w:rPr>
                <w:bCs/>
              </w:rPr>
              <w:t>(Q3, AIS, JSC, 68 %).</w:t>
            </w:r>
          </w:p>
          <w:p w14:paraId="20A161A5" w14:textId="77777777" w:rsidR="00C10C15" w:rsidRPr="009A352E" w:rsidRDefault="00C10C15" w:rsidP="00CD1860">
            <w:pPr>
              <w:autoSpaceDE w:val="0"/>
              <w:autoSpaceDN w:val="0"/>
              <w:adjustRightInd w:val="0"/>
              <w:jc w:val="both"/>
              <w:rPr>
                <w:bCs/>
              </w:rPr>
            </w:pPr>
            <w:r w:rsidRPr="009A352E">
              <w:rPr>
                <w:bCs/>
              </w:rPr>
              <w:t>YOUSAF, M</w:t>
            </w:r>
            <w:r>
              <w:rPr>
                <w:bCs/>
              </w:rPr>
              <w:t xml:space="preserve">., </w:t>
            </w:r>
            <w:r w:rsidRPr="00F07221">
              <w:rPr>
                <w:b/>
                <w:bCs/>
              </w:rPr>
              <w:t>BRIŠ, P</w:t>
            </w:r>
            <w:r w:rsidRPr="009A352E">
              <w:rPr>
                <w:bCs/>
              </w:rPr>
              <w:t xml:space="preserve">. </w:t>
            </w:r>
            <w:r w:rsidRPr="009A352E">
              <w:rPr>
                <w:bCs/>
                <w:i/>
              </w:rPr>
              <w:t xml:space="preserve">Effects of working capital management on firm performance: evidence from the EFQM certified firms. </w:t>
            </w:r>
            <w:r w:rsidRPr="009A352E">
              <w:rPr>
                <w:bCs/>
              </w:rPr>
              <w:t xml:space="preserve">Cogent Economics &amp; Finance, 2021, roč. 9, č. 1, s. 1-13. ISSN 2332-2039. </w:t>
            </w:r>
            <w:r>
              <w:rPr>
                <w:bCs/>
              </w:rPr>
              <w:t>(</w:t>
            </w:r>
            <w:r w:rsidRPr="009A352E">
              <w:rPr>
                <w:bCs/>
              </w:rPr>
              <w:t>Q2, AIS</w:t>
            </w:r>
            <w:r>
              <w:rPr>
                <w:bCs/>
              </w:rPr>
              <w:t>, JSC</w:t>
            </w:r>
            <w:r w:rsidRPr="009A352E">
              <w:rPr>
                <w:bCs/>
              </w:rPr>
              <w:t xml:space="preserve"> SCOPUS</w:t>
            </w:r>
            <w:r>
              <w:rPr>
                <w:bCs/>
              </w:rPr>
              <w:t>, 15 %).</w:t>
            </w:r>
          </w:p>
          <w:p w14:paraId="6A2BB08F" w14:textId="77777777" w:rsidR="00C10C15" w:rsidRPr="009A352E" w:rsidRDefault="00C10C15" w:rsidP="00CD1860">
            <w:pPr>
              <w:autoSpaceDE w:val="0"/>
              <w:autoSpaceDN w:val="0"/>
              <w:adjustRightInd w:val="0"/>
              <w:jc w:val="both"/>
              <w:rPr>
                <w:bCs/>
              </w:rPr>
            </w:pPr>
            <w:r w:rsidRPr="009A352E">
              <w:rPr>
                <w:bCs/>
              </w:rPr>
              <w:t>EFIMOVA, A</w:t>
            </w:r>
            <w:r>
              <w:rPr>
                <w:bCs/>
              </w:rPr>
              <w:t xml:space="preserve">. </w:t>
            </w:r>
            <w:r w:rsidRPr="00F07221">
              <w:rPr>
                <w:b/>
                <w:bCs/>
              </w:rPr>
              <w:t>BRIŠ, P</w:t>
            </w:r>
            <w:r w:rsidRPr="009A352E">
              <w:rPr>
                <w:bCs/>
              </w:rPr>
              <w:t xml:space="preserve">. </w:t>
            </w:r>
            <w:r w:rsidRPr="009A352E">
              <w:rPr>
                <w:bCs/>
                <w:i/>
              </w:rPr>
              <w:t>Quality 4.0 for Processes and Customers.</w:t>
            </w:r>
            <w:r w:rsidRPr="009A352E">
              <w:rPr>
                <w:bCs/>
              </w:rPr>
              <w:t xml:space="preserve"> Kvalita, inovácia, prosperita, 2021, roč. 2021, č. 25/3, s. 33-47. ISSN 1335-1745. </w:t>
            </w:r>
            <w:r>
              <w:rPr>
                <w:bCs/>
              </w:rPr>
              <w:t>(</w:t>
            </w:r>
            <w:r w:rsidRPr="009A352E">
              <w:rPr>
                <w:bCs/>
              </w:rPr>
              <w:t>Q2, AIS</w:t>
            </w:r>
            <w:r>
              <w:rPr>
                <w:bCs/>
              </w:rPr>
              <w:t>, JSC, 15 %).</w:t>
            </w:r>
          </w:p>
          <w:p w14:paraId="0C76A469" w14:textId="6A8DB881" w:rsidR="00C10C15" w:rsidRPr="005962CB" w:rsidRDefault="00C10C15" w:rsidP="005962CB">
            <w:pPr>
              <w:autoSpaceDE w:val="0"/>
              <w:autoSpaceDN w:val="0"/>
              <w:adjustRightInd w:val="0"/>
              <w:jc w:val="both"/>
              <w:rPr>
                <w:bCs/>
              </w:rPr>
            </w:pPr>
            <w:r w:rsidRPr="009A352E">
              <w:rPr>
                <w:bCs/>
              </w:rPr>
              <w:t>YOUSAF, M</w:t>
            </w:r>
            <w:r>
              <w:rPr>
                <w:bCs/>
              </w:rPr>
              <w:t>.</w:t>
            </w:r>
            <w:r w:rsidRPr="009A352E">
              <w:rPr>
                <w:bCs/>
              </w:rPr>
              <w:t xml:space="preserve">, </w:t>
            </w:r>
            <w:r w:rsidRPr="00F07221">
              <w:rPr>
                <w:b/>
                <w:bCs/>
              </w:rPr>
              <w:t>BRIŠ P.,</w:t>
            </w:r>
            <w:r w:rsidRPr="009A352E">
              <w:rPr>
                <w:bCs/>
              </w:rPr>
              <w:t xml:space="preserve"> HAIDER</w:t>
            </w:r>
            <w:r>
              <w:rPr>
                <w:bCs/>
              </w:rPr>
              <w:t>, I</w:t>
            </w:r>
            <w:r w:rsidRPr="009A352E">
              <w:rPr>
                <w:bCs/>
              </w:rPr>
              <w:t xml:space="preserve">. </w:t>
            </w:r>
            <w:r w:rsidRPr="009A352E">
              <w:rPr>
                <w:bCs/>
                <w:i/>
              </w:rPr>
              <w:t>Working capital management and firm’s profitability: Evidence from Czech certified firms from the EFQM Excellence Model.</w:t>
            </w:r>
            <w:r w:rsidRPr="009A352E">
              <w:rPr>
                <w:bCs/>
              </w:rPr>
              <w:t xml:space="preserve"> Cogent Economics &amp; Finance, 2021, roč. 9, č. 1, s. 1-16. ISSN 2332-2039. </w:t>
            </w:r>
            <w:r>
              <w:rPr>
                <w:bCs/>
              </w:rPr>
              <w:t>(</w:t>
            </w:r>
            <w:r w:rsidRPr="009A352E">
              <w:rPr>
                <w:bCs/>
              </w:rPr>
              <w:t>Q2, AIS</w:t>
            </w:r>
            <w:r>
              <w:rPr>
                <w:bCs/>
              </w:rPr>
              <w:t>, JSC, 15 %).</w:t>
            </w:r>
          </w:p>
        </w:tc>
      </w:tr>
      <w:tr w:rsidR="00C10C15" w14:paraId="2A565CA7"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7E38CF" w14:textId="77777777" w:rsidR="00C10C15" w:rsidRDefault="00C10C15" w:rsidP="00CD1860">
            <w:pPr>
              <w:rPr>
                <w:b/>
              </w:rPr>
            </w:pPr>
            <w:r>
              <w:rPr>
                <w:b/>
              </w:rPr>
              <w:t>Působení v zahraničí</w:t>
            </w:r>
          </w:p>
        </w:tc>
      </w:tr>
      <w:tr w:rsidR="00C10C15" w:rsidRPr="00F44AD1" w14:paraId="51BF6495" w14:textId="77777777" w:rsidTr="00601242">
        <w:trPr>
          <w:trHeight w:val="184"/>
        </w:trPr>
        <w:tc>
          <w:tcPr>
            <w:tcW w:w="9859" w:type="dxa"/>
            <w:gridSpan w:val="15"/>
            <w:tcBorders>
              <w:top w:val="single" w:sz="4" w:space="0" w:color="auto"/>
              <w:left w:val="single" w:sz="4" w:space="0" w:color="auto"/>
              <w:bottom w:val="single" w:sz="4" w:space="0" w:color="auto"/>
              <w:right w:val="single" w:sz="4" w:space="0" w:color="auto"/>
            </w:tcBorders>
          </w:tcPr>
          <w:p w14:paraId="3AB1CAD7" w14:textId="1D311FBB" w:rsidR="00C10C15" w:rsidRPr="00601242" w:rsidRDefault="00C10C15" w:rsidP="00CD1860">
            <w:pPr>
              <w:rPr>
                <w:lang w:val="en-US"/>
              </w:rPr>
            </w:pPr>
            <w:r w:rsidRPr="00262FB1">
              <w:rPr>
                <w:bCs/>
              </w:rPr>
              <w:t>1997–2001 Spolupráce se zástupci Univerzity v Bradfordu (Velká Británie)</w:t>
            </w:r>
            <w:r w:rsidRPr="00F44AD1">
              <w:rPr>
                <w:bCs/>
              </w:rPr>
              <w:t xml:space="preserve"> (Projekt SOCRATES)</w:t>
            </w:r>
            <w:r>
              <w:rPr>
                <w:bCs/>
              </w:rPr>
              <w:t>.</w:t>
            </w:r>
          </w:p>
        </w:tc>
      </w:tr>
      <w:tr w:rsidR="00C10C15" w14:paraId="6B587039" w14:textId="77777777" w:rsidTr="00601242">
        <w:trPr>
          <w:cantSplit/>
          <w:trHeight w:val="19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829719"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AEB744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D955C2"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DBBDEA0" w14:textId="661B8E7E" w:rsidR="00C10C15" w:rsidRDefault="00C10C15" w:rsidP="00CD1860">
            <w:pPr>
              <w:jc w:val="both"/>
            </w:pPr>
          </w:p>
        </w:tc>
      </w:tr>
      <w:tr w:rsidR="00C10C15" w14:paraId="498E7D3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C5C3CA0" w14:textId="28ADC90B" w:rsidR="00C10C15" w:rsidRDefault="00C10C15" w:rsidP="00CD1860">
            <w:pPr>
              <w:jc w:val="both"/>
              <w:rPr>
                <w:b/>
                <w:sz w:val="28"/>
              </w:rPr>
            </w:pPr>
            <w:r>
              <w:rPr>
                <w:b/>
                <w:sz w:val="28"/>
              </w:rPr>
              <w:lastRenderedPageBreak/>
              <w:t>C-I – Personální zabezpečení</w:t>
            </w:r>
          </w:p>
        </w:tc>
      </w:tr>
      <w:tr w:rsidR="00C10C15" w14:paraId="2532F56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A65D46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F92938B" w14:textId="77777777" w:rsidR="00C10C15" w:rsidRDefault="00C10C15" w:rsidP="00CD1860">
            <w:pPr>
              <w:jc w:val="both"/>
            </w:pPr>
            <w:r>
              <w:t>Univerzita Tomáše Bati ve Zlíně</w:t>
            </w:r>
          </w:p>
        </w:tc>
      </w:tr>
      <w:tr w:rsidR="00C10C15" w14:paraId="19BC5FE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EFDCD02"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9AE95F9" w14:textId="77777777" w:rsidR="00C10C15" w:rsidRDefault="00C10C15" w:rsidP="00CD1860">
            <w:pPr>
              <w:jc w:val="both"/>
            </w:pPr>
            <w:r>
              <w:t>Fakulta managementu a ekonomiky</w:t>
            </w:r>
          </w:p>
        </w:tc>
      </w:tr>
      <w:tr w:rsidR="00C10C15" w14:paraId="1C4C3BD9"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B7F0B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D9A877B" w14:textId="77777777" w:rsidR="00C10C15" w:rsidRDefault="00C10C15" w:rsidP="00CD1860">
            <w:pPr>
              <w:jc w:val="both"/>
            </w:pPr>
            <w:r>
              <w:t>Ekonomika a management</w:t>
            </w:r>
          </w:p>
        </w:tc>
      </w:tr>
      <w:tr w:rsidR="00C10C15" w14:paraId="0A3519A1"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A0B638"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77B59A3" w14:textId="77777777" w:rsidR="00C10C15" w:rsidRDefault="00C10C15" w:rsidP="00CD1860">
            <w:pPr>
              <w:jc w:val="both"/>
            </w:pPr>
            <w:r>
              <w:t>Zuzana DOHNALOVÁ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22A8D25"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575907F" w14:textId="77777777" w:rsidR="00C10C15" w:rsidRDefault="00C10C15" w:rsidP="00CD1860">
            <w:pPr>
              <w:jc w:val="both"/>
            </w:pPr>
            <w:r>
              <w:t>doc. Ing., Ph.D.</w:t>
            </w:r>
          </w:p>
        </w:tc>
      </w:tr>
      <w:tr w:rsidR="00C10C15" w14:paraId="04F7953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24DF86"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B9FEDB2" w14:textId="77777777" w:rsidR="00C10C15" w:rsidRDefault="00C10C15" w:rsidP="00CD1860">
            <w:pPr>
              <w:jc w:val="both"/>
            </w:pPr>
            <w:r>
              <w:t>1966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16EB39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1EEC46E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967E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12A1776"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D2E4E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3A4665B" w14:textId="77777777" w:rsidR="00C10C15" w:rsidRDefault="00C10C15" w:rsidP="00CD1860">
            <w:pPr>
              <w:jc w:val="both"/>
            </w:pPr>
            <w:r>
              <w:t>N</w:t>
            </w:r>
          </w:p>
        </w:tc>
      </w:tr>
      <w:tr w:rsidR="00C10C15" w14:paraId="60A383D0"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925197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F4E5E3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C8247F7"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D0FA79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D5C6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EE50ED" w14:textId="77777777" w:rsidR="00C10C15" w:rsidRDefault="00C10C15" w:rsidP="00CD1860">
            <w:pPr>
              <w:jc w:val="both"/>
            </w:pPr>
            <w:r>
              <w:t>N</w:t>
            </w:r>
          </w:p>
        </w:tc>
      </w:tr>
      <w:tr w:rsidR="00C10C15" w14:paraId="0C752742"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04BC18"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B0D662"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1D5C93" w14:textId="77777777" w:rsidR="00C10C15" w:rsidRDefault="00C10C15" w:rsidP="00CD1860">
            <w:pPr>
              <w:jc w:val="both"/>
              <w:rPr>
                <w:b/>
              </w:rPr>
            </w:pPr>
            <w:r>
              <w:rPr>
                <w:b/>
              </w:rPr>
              <w:t>rozsah</w:t>
            </w:r>
          </w:p>
        </w:tc>
      </w:tr>
      <w:tr w:rsidR="00C10C15" w14:paraId="7461C83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56FB6C4" w14:textId="77777777" w:rsidR="00C10C15" w:rsidRDefault="00C10C15" w:rsidP="00CD1860">
            <w:pPr>
              <w:jc w:val="both"/>
            </w:pPr>
            <w:r>
              <w:t>Univerzita Palackého Olomouc</w:t>
            </w:r>
          </w:p>
        </w:tc>
        <w:tc>
          <w:tcPr>
            <w:tcW w:w="1703" w:type="dxa"/>
            <w:gridSpan w:val="2"/>
            <w:tcBorders>
              <w:top w:val="single" w:sz="4" w:space="0" w:color="auto"/>
              <w:left w:val="single" w:sz="4" w:space="0" w:color="auto"/>
              <w:bottom w:val="single" w:sz="4" w:space="0" w:color="auto"/>
              <w:right w:val="single" w:sz="4" w:space="0" w:color="auto"/>
            </w:tcBorders>
          </w:tcPr>
          <w:p w14:paraId="29C341FD"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42C75702" w14:textId="77777777" w:rsidR="00C10C15" w:rsidRDefault="00C10C15" w:rsidP="00CD1860">
            <w:pPr>
              <w:jc w:val="both"/>
            </w:pPr>
            <w:r>
              <w:t>8</w:t>
            </w:r>
          </w:p>
        </w:tc>
      </w:tr>
      <w:tr w:rsidR="00C10C15" w14:paraId="4983508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A36E4AE"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6EF8D5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F0E7AA1" w14:textId="77777777" w:rsidR="00C10C15" w:rsidRDefault="00C10C15" w:rsidP="00CD1860">
            <w:pPr>
              <w:jc w:val="both"/>
            </w:pPr>
          </w:p>
        </w:tc>
      </w:tr>
      <w:tr w:rsidR="00C10C15" w14:paraId="3358A8B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4FCF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FEA87F0" w14:textId="77777777" w:rsidTr="004D767C">
        <w:trPr>
          <w:trHeight w:val="608"/>
        </w:trPr>
        <w:tc>
          <w:tcPr>
            <w:tcW w:w="9859" w:type="dxa"/>
            <w:gridSpan w:val="15"/>
            <w:tcBorders>
              <w:top w:val="nil"/>
              <w:left w:val="single" w:sz="4" w:space="0" w:color="auto"/>
              <w:bottom w:val="single" w:sz="4" w:space="0" w:color="auto"/>
              <w:right w:val="single" w:sz="4" w:space="0" w:color="auto"/>
            </w:tcBorders>
          </w:tcPr>
          <w:p w14:paraId="6B4CE498" w14:textId="77777777" w:rsidR="00C10C15" w:rsidRDefault="00C10C15" w:rsidP="00CD1860">
            <w:pPr>
              <w:jc w:val="both"/>
            </w:pPr>
            <w:r>
              <w:t>Mikroekonomie 2 - garant, přednášející (100 %)</w:t>
            </w:r>
          </w:p>
        </w:tc>
      </w:tr>
      <w:tr w:rsidR="00C10C15" w14:paraId="0BDAA50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636DF19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810AC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5DFA79C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D1DA40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52A5BE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513E7E8"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7B4A452" w14:textId="77777777" w:rsidR="00C10C15" w:rsidRDefault="00C10C15" w:rsidP="00CD1860">
            <w:pPr>
              <w:jc w:val="both"/>
              <w:rPr>
                <w:b/>
              </w:rPr>
            </w:pPr>
            <w:r>
              <w:rPr>
                <w:b/>
              </w:rPr>
              <w:t>(</w:t>
            </w:r>
            <w:r>
              <w:rPr>
                <w:b/>
                <w:i/>
                <w:iCs/>
              </w:rPr>
              <w:t>nepovinný údaj</w:t>
            </w:r>
            <w:r>
              <w:rPr>
                <w:b/>
              </w:rPr>
              <w:t>) Počet hodin za semestr</w:t>
            </w:r>
          </w:p>
        </w:tc>
      </w:tr>
      <w:tr w:rsidR="00C10C15" w14:paraId="445704D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2C93F87" w14:textId="77777777" w:rsidR="00C10C15" w:rsidRDefault="00C10C15" w:rsidP="00106EEA">
            <w:pPr>
              <w:rPr>
                <w:color w:val="FF0000"/>
              </w:rPr>
            </w:pPr>
            <w:r>
              <w:rPr>
                <w:color w:val="000000" w:themeColor="text1"/>
              </w:rPr>
              <w:t>Mikroekonomie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6D96DACF" w14:textId="77777777" w:rsidR="00C10C15" w:rsidRDefault="00C10C15" w:rsidP="00106EEA">
            <w:pPr>
              <w:rPr>
                <w:color w:val="FF0000"/>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4F551CF4"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0F4489E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536AD415" w14:textId="77777777" w:rsidR="00C10C15" w:rsidRDefault="00C10C15" w:rsidP="00106EEA">
            <w:pPr>
              <w:rPr>
                <w:color w:val="FF0000"/>
              </w:rPr>
            </w:pPr>
          </w:p>
        </w:tc>
      </w:tr>
      <w:tr w:rsidR="00C10C15" w14:paraId="7C7E358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960A1F0" w14:textId="77777777" w:rsidR="00C10C15" w:rsidRDefault="00C10C15" w:rsidP="00106EEA">
            <w:pPr>
              <w:rPr>
                <w:color w:val="FF0000"/>
              </w:rPr>
            </w:pPr>
            <w:r>
              <w:rPr>
                <w:color w:val="000000" w:themeColor="text1"/>
              </w:rPr>
              <w:t>Microeconomics 3</w:t>
            </w:r>
          </w:p>
        </w:tc>
        <w:tc>
          <w:tcPr>
            <w:tcW w:w="2409" w:type="dxa"/>
            <w:gridSpan w:val="3"/>
            <w:tcBorders>
              <w:top w:val="nil"/>
              <w:left w:val="single" w:sz="4" w:space="0" w:color="auto"/>
              <w:bottom w:val="single" w:sz="4" w:space="0" w:color="auto"/>
              <w:right w:val="single" w:sz="4" w:space="0" w:color="auto"/>
            </w:tcBorders>
          </w:tcPr>
          <w:p w14:paraId="6B31501F" w14:textId="77777777" w:rsidR="00C10C15" w:rsidRDefault="00C10C15" w:rsidP="00106EEA">
            <w:pPr>
              <w:rPr>
                <w:color w:val="FF0000"/>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DDBB098" w14:textId="77777777" w:rsidR="00C10C15" w:rsidRDefault="00C10C15" w:rsidP="00106EEA">
            <w:pPr>
              <w:rPr>
                <w:color w:val="FF0000"/>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50129075" w14:textId="77777777" w:rsidR="00C10C15" w:rsidRDefault="00C10C15" w:rsidP="00106EEA">
            <w:pPr>
              <w:rPr>
                <w:color w:val="FF0000"/>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33CBF27" w14:textId="77777777" w:rsidR="00C10C15" w:rsidRDefault="00C10C15" w:rsidP="00106EEA">
            <w:pPr>
              <w:rPr>
                <w:color w:val="FF0000"/>
              </w:rPr>
            </w:pPr>
          </w:p>
        </w:tc>
      </w:tr>
      <w:tr w:rsidR="00C10C15" w14:paraId="3F7392E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0D84759" w14:textId="77777777" w:rsidR="00C10C15" w:rsidRDefault="00C10C15" w:rsidP="00106EEA">
            <w:pPr>
              <w:rPr>
                <w:color w:val="FF0000"/>
              </w:rPr>
            </w:pPr>
            <w:r w:rsidRPr="00D56DBD">
              <w:rPr>
                <w:color w:val="000000" w:themeColor="text1"/>
              </w:rPr>
              <w:t xml:space="preserve">Ekonomie </w:t>
            </w:r>
            <w:r>
              <w:rPr>
                <w:color w:val="000000" w:themeColor="text1"/>
              </w:rPr>
              <w:t>1</w:t>
            </w:r>
          </w:p>
        </w:tc>
        <w:tc>
          <w:tcPr>
            <w:tcW w:w="2409" w:type="dxa"/>
            <w:gridSpan w:val="3"/>
            <w:tcBorders>
              <w:top w:val="nil"/>
              <w:left w:val="single" w:sz="4" w:space="0" w:color="auto"/>
              <w:bottom w:val="single" w:sz="4" w:space="0" w:color="auto"/>
              <w:right w:val="single" w:sz="4" w:space="0" w:color="auto"/>
            </w:tcBorders>
          </w:tcPr>
          <w:p w14:paraId="5435E9F0" w14:textId="77777777" w:rsidR="00C10C15" w:rsidRDefault="00C10C15" w:rsidP="00106EEA">
            <w:pPr>
              <w:rPr>
                <w:color w:val="FF0000"/>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335C7667"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7D371B91" w14:textId="77777777" w:rsidR="00C10C15" w:rsidRDefault="00C10C15" w:rsidP="00106EEA">
            <w:pPr>
              <w:rPr>
                <w:color w:val="FF0000"/>
              </w:rPr>
            </w:pPr>
            <w:r w:rsidRPr="00D56DBD">
              <w:rPr>
                <w:color w:val="000000" w:themeColor="text1"/>
              </w:rPr>
              <w:t>Garant</w:t>
            </w:r>
          </w:p>
        </w:tc>
        <w:tc>
          <w:tcPr>
            <w:tcW w:w="1972" w:type="dxa"/>
            <w:gridSpan w:val="3"/>
            <w:tcBorders>
              <w:top w:val="nil"/>
              <w:left w:val="single" w:sz="4" w:space="0" w:color="auto"/>
              <w:bottom w:val="single" w:sz="4" w:space="0" w:color="auto"/>
              <w:right w:val="single" w:sz="4" w:space="0" w:color="auto"/>
            </w:tcBorders>
          </w:tcPr>
          <w:p w14:paraId="462974D3" w14:textId="77777777" w:rsidR="00C10C15" w:rsidRDefault="00C10C15" w:rsidP="00106EEA">
            <w:pPr>
              <w:rPr>
                <w:color w:val="FF0000"/>
              </w:rPr>
            </w:pPr>
          </w:p>
        </w:tc>
      </w:tr>
      <w:tr w:rsidR="00C10C15" w14:paraId="20E06F96"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FD77000" w14:textId="77777777" w:rsidR="00C10C15" w:rsidRDefault="00C10C15" w:rsidP="00106EEA">
            <w:pPr>
              <w:rPr>
                <w:color w:val="FF0000"/>
              </w:rPr>
            </w:pPr>
            <w:r>
              <w:rPr>
                <w:color w:val="000000" w:themeColor="text1"/>
              </w:rPr>
              <w:t>Microeconomics 2</w:t>
            </w:r>
          </w:p>
        </w:tc>
        <w:tc>
          <w:tcPr>
            <w:tcW w:w="2409" w:type="dxa"/>
            <w:gridSpan w:val="3"/>
            <w:tcBorders>
              <w:top w:val="nil"/>
              <w:left w:val="single" w:sz="4" w:space="0" w:color="auto"/>
              <w:bottom w:val="single" w:sz="4" w:space="0" w:color="auto"/>
              <w:right w:val="single" w:sz="4" w:space="0" w:color="auto"/>
            </w:tcBorders>
          </w:tcPr>
          <w:p w14:paraId="16F07FCD" w14:textId="77777777" w:rsidR="00C10C15" w:rsidRDefault="00C10C15" w:rsidP="00106EEA">
            <w:pPr>
              <w:rPr>
                <w:color w:val="000000" w:themeColor="text1"/>
              </w:rPr>
            </w:pPr>
            <w:r>
              <w:rPr>
                <w:color w:val="000000" w:themeColor="text1"/>
              </w:rPr>
              <w:t>Finance, Business Administration and Entrepreneurship, Industrial Engineering, Management and Marketing, NMSP</w:t>
            </w:r>
          </w:p>
          <w:p w14:paraId="2363A01C" w14:textId="77777777" w:rsidR="00C10C15" w:rsidRDefault="00C10C15" w:rsidP="00106EEA">
            <w:pPr>
              <w:rPr>
                <w:color w:val="FF0000"/>
              </w:rPr>
            </w:pPr>
          </w:p>
        </w:tc>
        <w:tc>
          <w:tcPr>
            <w:tcW w:w="567" w:type="dxa"/>
            <w:gridSpan w:val="2"/>
            <w:tcBorders>
              <w:top w:val="nil"/>
              <w:left w:val="single" w:sz="4" w:space="0" w:color="auto"/>
              <w:bottom w:val="single" w:sz="4" w:space="0" w:color="auto"/>
              <w:right w:val="single" w:sz="4" w:space="0" w:color="auto"/>
            </w:tcBorders>
          </w:tcPr>
          <w:p w14:paraId="40021455" w14:textId="77777777" w:rsidR="00C10C15" w:rsidRDefault="00C10C15" w:rsidP="00106EEA">
            <w:pPr>
              <w:rPr>
                <w:color w:val="FF0000"/>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2AD2E9A1" w14:textId="77777777" w:rsidR="00C10C15" w:rsidRDefault="00C10C15" w:rsidP="00106EEA">
            <w:pPr>
              <w:rPr>
                <w:color w:val="FF0000"/>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78599CC7" w14:textId="77777777" w:rsidR="00C10C15" w:rsidRDefault="00C10C15" w:rsidP="00106EEA">
            <w:pPr>
              <w:rPr>
                <w:color w:val="FF0000"/>
              </w:rPr>
            </w:pPr>
          </w:p>
        </w:tc>
      </w:tr>
      <w:tr w:rsidR="00C10C15" w14:paraId="076033E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D25998B" w14:textId="77777777" w:rsidR="00C10C15" w:rsidRDefault="00C10C15" w:rsidP="00106EEA">
            <w:pPr>
              <w:rPr>
                <w:color w:val="000000" w:themeColor="text1"/>
              </w:rPr>
            </w:pPr>
            <w:r>
              <w:rPr>
                <w:color w:val="000000" w:themeColor="text1"/>
              </w:rPr>
              <w:t>Mikroekonomie 2</w:t>
            </w:r>
          </w:p>
        </w:tc>
        <w:tc>
          <w:tcPr>
            <w:tcW w:w="2409" w:type="dxa"/>
            <w:gridSpan w:val="3"/>
            <w:tcBorders>
              <w:top w:val="nil"/>
              <w:left w:val="single" w:sz="4" w:space="0" w:color="auto"/>
              <w:bottom w:val="single" w:sz="4" w:space="0" w:color="auto"/>
              <w:right w:val="single" w:sz="4" w:space="0" w:color="auto"/>
            </w:tcBorders>
          </w:tcPr>
          <w:p w14:paraId="0680515A" w14:textId="77777777" w:rsidR="00C10C15" w:rsidRDefault="00C10C15" w:rsidP="00106EEA">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03BD93BC" w14:textId="77777777" w:rsidR="00C10C15" w:rsidRDefault="00C10C15" w:rsidP="00106EEA">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1AD942F4" w14:textId="77777777" w:rsidR="00C10C15" w:rsidRPr="00D56DBD" w:rsidRDefault="00C10C15" w:rsidP="00106EEA">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BEA5233" w14:textId="77777777" w:rsidR="00C10C15" w:rsidRDefault="00C10C15" w:rsidP="00106EEA">
            <w:pPr>
              <w:rPr>
                <w:color w:val="FF0000"/>
              </w:rPr>
            </w:pPr>
          </w:p>
        </w:tc>
      </w:tr>
      <w:tr w:rsidR="00C10C15" w14:paraId="70E5D88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B45321" w14:textId="77777777" w:rsidR="00C10C15" w:rsidRDefault="00C10C15" w:rsidP="00106EEA">
            <w:r>
              <w:rPr>
                <w:b/>
              </w:rPr>
              <w:t xml:space="preserve">Údaje o vzdělání na VŠ </w:t>
            </w:r>
          </w:p>
        </w:tc>
      </w:tr>
      <w:tr w:rsidR="00C10C15" w14:paraId="4D01F926" w14:textId="77777777" w:rsidTr="004D767C">
        <w:trPr>
          <w:trHeight w:val="655"/>
        </w:trPr>
        <w:tc>
          <w:tcPr>
            <w:tcW w:w="9859" w:type="dxa"/>
            <w:gridSpan w:val="15"/>
            <w:tcBorders>
              <w:top w:val="single" w:sz="4" w:space="0" w:color="auto"/>
              <w:left w:val="single" w:sz="4" w:space="0" w:color="auto"/>
              <w:bottom w:val="single" w:sz="4" w:space="0" w:color="auto"/>
              <w:right w:val="single" w:sz="4" w:space="0" w:color="auto"/>
            </w:tcBorders>
          </w:tcPr>
          <w:p w14:paraId="3CB08E15" w14:textId="77777777" w:rsidR="00C10C15" w:rsidRPr="00C41EBA" w:rsidRDefault="00C10C15" w:rsidP="00CD1860">
            <w:pPr>
              <w:ind w:left="1418" w:hanging="1418"/>
            </w:pPr>
            <w:r>
              <w:t xml:space="preserve">1984 – </w:t>
            </w:r>
            <w:r w:rsidRPr="00C41EBA">
              <w:t>1988</w:t>
            </w:r>
            <w:r>
              <w:t>:</w:t>
            </w:r>
            <w:r w:rsidRPr="00C41EBA">
              <w:tab/>
              <w:t xml:space="preserve">VUT Brno, Fakulta technologická, obor Ekonomika a řízení spotřebního průmyslu </w:t>
            </w:r>
          </w:p>
          <w:p w14:paraId="5C4789C7" w14:textId="77777777" w:rsidR="00C10C15" w:rsidRPr="00C41EBA" w:rsidRDefault="00C10C15" w:rsidP="00CD1860">
            <w:r>
              <w:t>2000 – 2003:</w:t>
            </w:r>
            <w:r>
              <w:tab/>
              <w:t xml:space="preserve">Doktorské studium - </w:t>
            </w:r>
            <w:r w:rsidRPr="00C41EBA">
              <w:t xml:space="preserve">UTB ve Zlíně, Fakulta managementu a ekonomiky </w:t>
            </w:r>
          </w:p>
          <w:p w14:paraId="3F7D8271" w14:textId="77777777" w:rsidR="00C10C15" w:rsidRDefault="00C10C15" w:rsidP="00CD1860">
            <w:pPr>
              <w:jc w:val="both"/>
              <w:rPr>
                <w:b/>
              </w:rPr>
            </w:pPr>
          </w:p>
        </w:tc>
      </w:tr>
      <w:tr w:rsidR="00C10C15" w14:paraId="64E5601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C00750" w14:textId="77777777" w:rsidR="00C10C15" w:rsidRDefault="00C10C15" w:rsidP="00CD1860">
            <w:pPr>
              <w:jc w:val="both"/>
              <w:rPr>
                <w:b/>
              </w:rPr>
            </w:pPr>
            <w:r>
              <w:rPr>
                <w:b/>
              </w:rPr>
              <w:t>Údaje o odborném působení od absolvování VŠ</w:t>
            </w:r>
          </w:p>
        </w:tc>
      </w:tr>
      <w:tr w:rsidR="00C10C15" w14:paraId="0BA470FC" w14:textId="77777777" w:rsidTr="004D767C">
        <w:trPr>
          <w:trHeight w:val="269"/>
        </w:trPr>
        <w:tc>
          <w:tcPr>
            <w:tcW w:w="9859" w:type="dxa"/>
            <w:gridSpan w:val="15"/>
            <w:tcBorders>
              <w:top w:val="single" w:sz="4" w:space="0" w:color="auto"/>
              <w:left w:val="single" w:sz="4" w:space="0" w:color="auto"/>
              <w:bottom w:val="single" w:sz="4" w:space="0" w:color="auto"/>
              <w:right w:val="single" w:sz="4" w:space="0" w:color="auto"/>
            </w:tcBorders>
          </w:tcPr>
          <w:p w14:paraId="4EA4AFB1" w14:textId="77777777" w:rsidR="00C10C15" w:rsidRPr="00287F04" w:rsidRDefault="00C10C15" w:rsidP="00CD1860">
            <w:pPr>
              <w:pStyle w:val="StylOdstavecdkovnjednoduch"/>
              <w:ind w:left="1418" w:hanging="1418"/>
              <w:rPr>
                <w:sz w:val="20"/>
              </w:rPr>
            </w:pPr>
            <w:r>
              <w:rPr>
                <w:sz w:val="20"/>
              </w:rPr>
              <w:t xml:space="preserve">1994 – </w:t>
            </w:r>
            <w:r w:rsidRPr="00287F04">
              <w:rPr>
                <w:sz w:val="20"/>
              </w:rPr>
              <w:t>1998</w:t>
            </w:r>
            <w:r>
              <w:rPr>
                <w:sz w:val="20"/>
              </w:rPr>
              <w:t>:</w:t>
            </w:r>
            <w:r w:rsidRPr="00287F04">
              <w:rPr>
                <w:sz w:val="20"/>
              </w:rPr>
              <w:t xml:space="preserve"> </w:t>
            </w:r>
            <w:r w:rsidRPr="00287F04">
              <w:rPr>
                <w:sz w:val="20"/>
              </w:rPr>
              <w:tab/>
              <w:t>Soukromá obchodní akademie, Otrokovice, Učitel ekonomických předmětů: výuka bankovnictví, podnikové ekonomiky, statistiky</w:t>
            </w:r>
          </w:p>
          <w:p w14:paraId="1EF508DF" w14:textId="77777777" w:rsidR="00C10C15" w:rsidRPr="00B2571B" w:rsidRDefault="00C10C15" w:rsidP="00CD1860">
            <w:r w:rsidRPr="00B2571B">
              <w:t>1998</w:t>
            </w:r>
            <w:r>
              <w:t>:</w:t>
            </w:r>
            <w:r w:rsidRPr="00B2571B">
              <w:t xml:space="preserve"> </w:t>
            </w:r>
            <w:r w:rsidRPr="00B2571B">
              <w:tab/>
            </w:r>
            <w:r w:rsidRPr="00B2571B">
              <w:tab/>
              <w:t xml:space="preserve">odborný asistent VUT Brno, Fakulta managementu a ekonomiky </w:t>
            </w:r>
          </w:p>
          <w:p w14:paraId="3962183F" w14:textId="77777777" w:rsidR="00C10C15" w:rsidRPr="00B2571B" w:rsidRDefault="00C10C15" w:rsidP="00CD1860">
            <w:r w:rsidRPr="00B2571B">
              <w:tab/>
            </w:r>
            <w:r w:rsidRPr="00B2571B">
              <w:tab/>
              <w:t>- vedení přednášek a seminářů makroekonomie a mikroekonomie</w:t>
            </w:r>
          </w:p>
          <w:p w14:paraId="0348FC70" w14:textId="77777777" w:rsidR="00C10C15" w:rsidRPr="00C41EBA" w:rsidRDefault="00C10C15" w:rsidP="00CD1860">
            <w:r>
              <w:t xml:space="preserve">1998 – </w:t>
            </w:r>
            <w:r w:rsidRPr="00C41EBA">
              <w:t>2001</w:t>
            </w:r>
            <w:r>
              <w:t>:</w:t>
            </w:r>
            <w:r w:rsidRPr="00C41EBA">
              <w:tab/>
            </w:r>
            <w:r>
              <w:t>akademický pracovník</w:t>
            </w:r>
            <w:r w:rsidRPr="00C41EBA">
              <w:t xml:space="preserve"> VUT Brno, </w:t>
            </w:r>
            <w:r>
              <w:t>Fakulta managementu a ekonomiky</w:t>
            </w:r>
          </w:p>
          <w:p w14:paraId="2208F61C" w14:textId="77777777" w:rsidR="00C10C15" w:rsidRPr="00C41EBA" w:rsidRDefault="00C10C15" w:rsidP="00CD1860">
            <w:r w:rsidRPr="00C41EBA">
              <w:t>2001</w:t>
            </w:r>
            <w:r>
              <w:t>:</w:t>
            </w:r>
            <w:r w:rsidRPr="00C41EBA">
              <w:t xml:space="preserve"> </w:t>
            </w:r>
            <w:r w:rsidRPr="00C41EBA">
              <w:tab/>
            </w:r>
            <w:r w:rsidRPr="00C41EBA">
              <w:tab/>
            </w:r>
            <w:r>
              <w:t>akademický pracovník</w:t>
            </w:r>
            <w:r w:rsidRPr="00C41EBA">
              <w:t xml:space="preserve"> UTB ve Zlíně, Fakulta managementu a ekonomiky</w:t>
            </w:r>
          </w:p>
          <w:p w14:paraId="4CD64419" w14:textId="77777777" w:rsidR="00C10C15" w:rsidRPr="00C41EBA" w:rsidRDefault="00C10C15" w:rsidP="00CD1860">
            <w:r>
              <w:t xml:space="preserve">2000 – </w:t>
            </w:r>
            <w:r w:rsidRPr="00C41EBA">
              <w:t>2004</w:t>
            </w:r>
            <w:r>
              <w:t>:</w:t>
            </w:r>
            <w:r w:rsidRPr="00C41EBA">
              <w:tab/>
              <w:t>členka AS UTB, členka ekonomické komise AS UTB</w:t>
            </w:r>
          </w:p>
          <w:p w14:paraId="52FF5F34" w14:textId="77777777" w:rsidR="00C10C15" w:rsidRPr="00C41EBA" w:rsidRDefault="00C10C15" w:rsidP="00CD1860">
            <w:r>
              <w:t xml:space="preserve">2004 – </w:t>
            </w:r>
            <w:r w:rsidRPr="00C41EBA">
              <w:t>2007</w:t>
            </w:r>
            <w:r>
              <w:t>:</w:t>
            </w:r>
            <w:r w:rsidRPr="00C41EBA">
              <w:tab/>
              <w:t>místopředsedkyně AS UTB, členka ekonomické komise AS UTB</w:t>
            </w:r>
          </w:p>
          <w:p w14:paraId="29F42BDA" w14:textId="77777777" w:rsidR="00C10C15" w:rsidRPr="00B2571B" w:rsidRDefault="00C10C15" w:rsidP="00CD1860">
            <w:r>
              <w:t>2006 – 2017:</w:t>
            </w:r>
            <w:r w:rsidRPr="00C41EBA">
              <w:tab/>
            </w:r>
            <w:r>
              <w:t xml:space="preserve">        </w:t>
            </w:r>
            <w:r w:rsidRPr="00C41EBA">
              <w:t>ředitelka Ústavu ekonomie</w:t>
            </w:r>
            <w:r>
              <w:t>,</w:t>
            </w:r>
            <w:r w:rsidRPr="00C41EBA">
              <w:t xml:space="preserve"> </w:t>
            </w:r>
            <w:r>
              <w:t>Fakulta managementu a ekonomiky</w:t>
            </w:r>
            <w:r w:rsidRPr="00C41EBA">
              <w:t>, UTB ve Zlíně</w:t>
            </w:r>
            <w:r w:rsidRPr="00B2571B">
              <w:t xml:space="preserve"> 2001            </w:t>
            </w:r>
            <w:r w:rsidRPr="00B2571B">
              <w:tab/>
            </w:r>
          </w:p>
          <w:p w14:paraId="17431B7F" w14:textId="77777777" w:rsidR="00C10C15" w:rsidRPr="00B2571B" w:rsidRDefault="00C10C15" w:rsidP="00CD1860">
            <w:r w:rsidRPr="00B2571B">
              <w:t>2006</w:t>
            </w:r>
            <w:r>
              <w:t xml:space="preserve"> </w:t>
            </w:r>
            <w:r w:rsidRPr="00B2571B">
              <w:t>–</w:t>
            </w:r>
            <w:r>
              <w:t xml:space="preserve"> </w:t>
            </w:r>
            <w:r w:rsidRPr="00B2571B">
              <w:t>2015</w:t>
            </w:r>
            <w:r>
              <w:t>:</w:t>
            </w:r>
            <w:r w:rsidRPr="00B2571B">
              <w:tab/>
            </w:r>
            <w:r>
              <w:t xml:space="preserve">        </w:t>
            </w:r>
            <w:r w:rsidRPr="00B2571B">
              <w:t>UTB ve Zlíně, FaME – ředitelka Ústavu ekonomie</w:t>
            </w:r>
          </w:p>
          <w:p w14:paraId="04828DB0" w14:textId="77777777" w:rsidR="00C10C15" w:rsidRDefault="00C10C15" w:rsidP="00CD1860">
            <w:r w:rsidRPr="00B2571B">
              <w:t>2016</w:t>
            </w:r>
            <w:r>
              <w:t xml:space="preserve"> </w:t>
            </w:r>
            <w:r w:rsidRPr="00B2571B">
              <w:t>–</w:t>
            </w:r>
            <w:r>
              <w:t xml:space="preserve"> květen 2016:    </w:t>
            </w:r>
            <w:r w:rsidRPr="00B2571B">
              <w:t>UTB ve Zlíně, FaME – zástupce ředitele Ústavu ekonomie a statistiky</w:t>
            </w:r>
          </w:p>
          <w:p w14:paraId="1F825568" w14:textId="77777777" w:rsidR="00C10C15" w:rsidRPr="00B2571B" w:rsidRDefault="00C10C15" w:rsidP="00CD1860">
            <w:r>
              <w:t xml:space="preserve">Květen 2016 – 2018:   </w:t>
            </w:r>
            <w:r w:rsidRPr="00B2571B">
              <w:t>UTB ve Zlíně, FaME – ředitelka Ústavu ekonomie</w:t>
            </w:r>
          </w:p>
          <w:p w14:paraId="661340A9" w14:textId="77777777" w:rsidR="00C10C15" w:rsidRDefault="00C10C15" w:rsidP="00CD1860">
            <w:r>
              <w:t xml:space="preserve">Duben 2016 – dosud:  akademický pracovník, </w:t>
            </w:r>
            <w:r w:rsidRPr="00B2571B">
              <w:t>UTB ve Zlíně, FaME</w:t>
            </w:r>
          </w:p>
        </w:tc>
      </w:tr>
      <w:tr w:rsidR="00C10C15" w14:paraId="14184B8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8F2201" w14:textId="77777777" w:rsidR="00C10C15" w:rsidRDefault="00C10C15" w:rsidP="00CD1860">
            <w:pPr>
              <w:jc w:val="both"/>
            </w:pPr>
            <w:r>
              <w:rPr>
                <w:b/>
              </w:rPr>
              <w:t>Zkušenosti s vedením kvalifikačních a rigorózních prací</w:t>
            </w:r>
          </w:p>
        </w:tc>
      </w:tr>
      <w:tr w:rsidR="00C10C15" w14:paraId="01DC11E9" w14:textId="77777777" w:rsidTr="00601242">
        <w:trPr>
          <w:trHeight w:val="708"/>
        </w:trPr>
        <w:tc>
          <w:tcPr>
            <w:tcW w:w="9859" w:type="dxa"/>
            <w:gridSpan w:val="15"/>
            <w:tcBorders>
              <w:top w:val="single" w:sz="4" w:space="0" w:color="auto"/>
              <w:left w:val="single" w:sz="4" w:space="0" w:color="auto"/>
              <w:bottom w:val="single" w:sz="4" w:space="0" w:color="auto"/>
              <w:right w:val="single" w:sz="4" w:space="0" w:color="auto"/>
            </w:tcBorders>
          </w:tcPr>
          <w:p w14:paraId="0315E7EA" w14:textId="77777777" w:rsidR="00C10C15" w:rsidRDefault="00C10C15" w:rsidP="00CD1860">
            <w:pPr>
              <w:jc w:val="both"/>
            </w:pPr>
            <w:r>
              <w:lastRenderedPageBreak/>
              <w:t>Počet vedených bakalářských prací - 85</w:t>
            </w:r>
          </w:p>
          <w:p w14:paraId="7A6EB121" w14:textId="77777777" w:rsidR="00C10C15" w:rsidRDefault="00C10C15" w:rsidP="00CD1860">
            <w:pPr>
              <w:jc w:val="both"/>
            </w:pPr>
            <w:r>
              <w:t>Počet vedených diplomových prací – 46</w:t>
            </w:r>
          </w:p>
          <w:p w14:paraId="038E36E1" w14:textId="77777777" w:rsidR="00C10C15" w:rsidRDefault="00C10C15" w:rsidP="00CD1860">
            <w:pPr>
              <w:jc w:val="both"/>
            </w:pPr>
            <w:r>
              <w:t>Počet vedených rigorózních prací - 2</w:t>
            </w:r>
          </w:p>
        </w:tc>
      </w:tr>
      <w:tr w:rsidR="00C10C15" w14:paraId="73FE2EA6"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2A7C5A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9565F6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95D03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B6104B4" w14:textId="77777777" w:rsidR="00C10C15" w:rsidRDefault="00C10C15" w:rsidP="00CD1860">
            <w:pPr>
              <w:jc w:val="both"/>
              <w:rPr>
                <w:b/>
              </w:rPr>
            </w:pPr>
            <w:r>
              <w:rPr>
                <w:b/>
              </w:rPr>
              <w:t>Ohlasy publikací</w:t>
            </w:r>
          </w:p>
        </w:tc>
      </w:tr>
      <w:tr w:rsidR="00C10C15" w14:paraId="551124F9"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9509E85" w14:textId="77777777" w:rsidR="00C10C15" w:rsidRDefault="00C10C15" w:rsidP="00CD1860">
            <w:pPr>
              <w:jc w:val="both"/>
            </w:pPr>
            <w:r>
              <w:t>Ekonomika a management podniku</w:t>
            </w:r>
          </w:p>
        </w:tc>
        <w:tc>
          <w:tcPr>
            <w:tcW w:w="2245" w:type="dxa"/>
            <w:gridSpan w:val="3"/>
            <w:tcBorders>
              <w:top w:val="single" w:sz="4" w:space="0" w:color="auto"/>
              <w:left w:val="single" w:sz="4" w:space="0" w:color="auto"/>
              <w:bottom w:val="single" w:sz="4" w:space="0" w:color="auto"/>
              <w:right w:val="single" w:sz="4" w:space="0" w:color="auto"/>
            </w:tcBorders>
          </w:tcPr>
          <w:p w14:paraId="24DE5D36" w14:textId="77777777" w:rsidR="00C10C15" w:rsidRDefault="00C10C15" w:rsidP="00CD1860">
            <w:pPr>
              <w:jc w:val="both"/>
            </w:pPr>
            <w:r>
              <w:t>2009</w:t>
            </w:r>
          </w:p>
        </w:tc>
        <w:tc>
          <w:tcPr>
            <w:tcW w:w="2248" w:type="dxa"/>
            <w:gridSpan w:val="5"/>
            <w:tcBorders>
              <w:top w:val="single" w:sz="4" w:space="0" w:color="auto"/>
              <w:left w:val="single" w:sz="4" w:space="0" w:color="auto"/>
              <w:bottom w:val="single" w:sz="4" w:space="0" w:color="auto"/>
              <w:right w:val="single" w:sz="12" w:space="0" w:color="auto"/>
            </w:tcBorders>
          </w:tcPr>
          <w:p w14:paraId="01AAB511" w14:textId="77777777" w:rsidR="00C10C15" w:rsidRDefault="00C10C15" w:rsidP="00CD1860">
            <w:pPr>
              <w:jc w:val="both"/>
            </w:pPr>
            <w:r>
              <w:t>UTB ve Zline, FAME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CF0F57E"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3068B9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D26D047" w14:textId="77777777" w:rsidR="00C10C15" w:rsidRDefault="00C10C15" w:rsidP="00CD1860">
            <w:pPr>
              <w:jc w:val="both"/>
            </w:pPr>
            <w:r>
              <w:rPr>
                <w:b/>
                <w:sz w:val="18"/>
              </w:rPr>
              <w:t>ostatní</w:t>
            </w:r>
          </w:p>
        </w:tc>
      </w:tr>
      <w:tr w:rsidR="00C10C15" w14:paraId="28C0335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C4395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D903D1"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F7445C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AA525B3" w14:textId="77777777" w:rsidR="00C10C15" w:rsidRDefault="00C10C15" w:rsidP="00CD1860">
            <w:pPr>
              <w:jc w:val="both"/>
              <w:rPr>
                <w:b/>
              </w:rPr>
            </w:pPr>
            <w:r>
              <w:rPr>
                <w:b/>
              </w:rPr>
              <w:t>5</w:t>
            </w:r>
          </w:p>
        </w:tc>
        <w:tc>
          <w:tcPr>
            <w:tcW w:w="693" w:type="dxa"/>
            <w:tcBorders>
              <w:top w:val="single" w:sz="4" w:space="0" w:color="auto"/>
              <w:left w:val="single" w:sz="4" w:space="0" w:color="auto"/>
              <w:bottom w:val="single" w:sz="4" w:space="0" w:color="auto"/>
              <w:right w:val="single" w:sz="4" w:space="0" w:color="auto"/>
            </w:tcBorders>
          </w:tcPr>
          <w:p w14:paraId="2CA43864" w14:textId="77777777" w:rsidR="00C10C15" w:rsidRDefault="00C10C15" w:rsidP="00CD1860">
            <w:pPr>
              <w:jc w:val="both"/>
              <w:rPr>
                <w:b/>
              </w:rPr>
            </w:pPr>
            <w:r>
              <w:rPr>
                <w:b/>
              </w:rPr>
              <w:t>4</w:t>
            </w:r>
          </w:p>
        </w:tc>
        <w:tc>
          <w:tcPr>
            <w:tcW w:w="694" w:type="dxa"/>
            <w:tcBorders>
              <w:top w:val="single" w:sz="4" w:space="0" w:color="auto"/>
              <w:left w:val="single" w:sz="4" w:space="0" w:color="auto"/>
              <w:bottom w:val="single" w:sz="4" w:space="0" w:color="auto"/>
              <w:right w:val="single" w:sz="4" w:space="0" w:color="auto"/>
            </w:tcBorders>
          </w:tcPr>
          <w:p w14:paraId="3314319D" w14:textId="77777777" w:rsidR="00C10C15" w:rsidRDefault="00C10C15" w:rsidP="00CD1860">
            <w:pPr>
              <w:jc w:val="both"/>
              <w:rPr>
                <w:b/>
              </w:rPr>
            </w:pPr>
          </w:p>
        </w:tc>
      </w:tr>
      <w:tr w:rsidR="00C10C15" w14:paraId="40C0EECD"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7E929A"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2CB23C4"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627FFEE"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920C4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8ECD555" w14:textId="77777777" w:rsidR="00C10C15" w:rsidRDefault="00C10C15" w:rsidP="00CD1860">
            <w:pPr>
              <w:rPr>
                <w:b/>
              </w:rPr>
            </w:pPr>
            <w:r>
              <w:rPr>
                <w:b/>
              </w:rPr>
              <w:t xml:space="preserve">   2 /2</w:t>
            </w:r>
          </w:p>
        </w:tc>
      </w:tr>
      <w:tr w:rsidR="00C10C15" w14:paraId="4BC6AB5A"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960EE8"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E78EAEE"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FA88A11" w14:textId="77777777" w:rsidR="00C10C15" w:rsidRDefault="00C10C15" w:rsidP="00CD1860">
            <w:pPr>
              <w:jc w:val="both"/>
            </w:pPr>
            <w:r w:rsidRPr="00D93F71">
              <w:rPr>
                <w:caps/>
              </w:rPr>
              <w:t>Rosíková</w:t>
            </w:r>
            <w:r>
              <w:t xml:space="preserve">, M. (45), </w:t>
            </w:r>
            <w:r w:rsidRPr="00D93F71">
              <w:rPr>
                <w:caps/>
              </w:rPr>
              <w:t>Dey</w:t>
            </w:r>
            <w:r>
              <w:t xml:space="preserve">, S., K., (40) </w:t>
            </w:r>
            <w:r w:rsidRPr="00032621">
              <w:rPr>
                <w:b/>
                <w:caps/>
              </w:rPr>
              <w:t>Dohnalová</w:t>
            </w:r>
            <w:r w:rsidRPr="00032621">
              <w:rPr>
                <w:b/>
              </w:rPr>
              <w:t>, Z</w:t>
            </w:r>
            <w:r>
              <w:t xml:space="preserve">. (15). </w:t>
            </w:r>
            <w:r w:rsidRPr="00032621">
              <w:rPr>
                <w:i/>
              </w:rPr>
              <w:t>Assessment of Green Consumer Behaviour Among Generation Y in the Czech Republic.</w:t>
            </w:r>
            <w:r>
              <w:t xml:space="preserve"> DOKBAT 2022 - 18th International Bata Conference for Ph.D. Students and Young Researchers. Zlín: Fakulta managementu a ekonomiky, UTB ve Zlíně, 2022, s. 332-344. ISBN 978-80-7678-101-6, (D).</w:t>
            </w:r>
          </w:p>
          <w:p w14:paraId="1FC57702" w14:textId="77777777" w:rsidR="00C10C15" w:rsidRDefault="00C10C15" w:rsidP="00CD1860">
            <w:pPr>
              <w:jc w:val="both"/>
            </w:pPr>
            <w:r w:rsidRPr="00D93F71">
              <w:rPr>
                <w:caps/>
              </w:rPr>
              <w:t>Haider</w:t>
            </w:r>
            <w:r>
              <w:t xml:space="preserve">, I. (31), </w:t>
            </w:r>
            <w:r w:rsidRPr="00D93F71">
              <w:rPr>
                <w:caps/>
              </w:rPr>
              <w:t>Ratilla</w:t>
            </w:r>
            <w:r>
              <w:t xml:space="preserve">, M. (30), </w:t>
            </w:r>
            <w:r w:rsidRPr="00D93F71">
              <w:rPr>
                <w:caps/>
              </w:rPr>
              <w:t>Karolyová</w:t>
            </w:r>
            <w:r>
              <w:t xml:space="preserve">, D., (20), </w:t>
            </w:r>
            <w:r w:rsidRPr="00032621">
              <w:rPr>
                <w:b/>
                <w:caps/>
              </w:rPr>
              <w:t>Dohnalová</w:t>
            </w:r>
            <w:r w:rsidRPr="00032621">
              <w:rPr>
                <w:b/>
              </w:rPr>
              <w:t>, Z</w:t>
            </w:r>
            <w:r>
              <w:t xml:space="preserve">. (19). </w:t>
            </w:r>
            <w:r w:rsidRPr="00032621">
              <w:rPr>
                <w:i/>
              </w:rPr>
              <w:t>Understanding the Factors Underlying Czech Consumers’Choice of Healthy Food: a Conceptual Framework. Fostering recovery through metaverse business modelling</w:t>
            </w:r>
            <w:r>
              <w:t>. Varšava: Sciendo De Gruyter, 2022, s.54-64 (D).</w:t>
            </w:r>
          </w:p>
          <w:p w14:paraId="25ECE5CD" w14:textId="77777777" w:rsidR="00C10C15" w:rsidRDefault="00C10C15" w:rsidP="00CD1860">
            <w:pPr>
              <w:jc w:val="both"/>
            </w:pPr>
            <w:r w:rsidRPr="00032621">
              <w:rPr>
                <w:b/>
                <w:caps/>
              </w:rPr>
              <w:t>Dohnalová, Z</w:t>
            </w:r>
            <w:r w:rsidRPr="00EB0C17">
              <w:rPr>
                <w:caps/>
              </w:rPr>
              <w:t>., Dobeš, K., KRAMOLIŠ, J</w:t>
            </w:r>
            <w:r>
              <w:t xml:space="preserve">. </w:t>
            </w:r>
            <w:r w:rsidRPr="00032621">
              <w:rPr>
                <w:i/>
              </w:rPr>
              <w:t>The Czech Labour Market: Adaptation of Young People to the Advent of Industry 4.0.</w:t>
            </w:r>
            <w:r>
              <w:t xml:space="preserve"> Scientific Papers of the University of Pardubice, Series D: Faculty of Economics and Administration. 2020. CC-BY 4.0 license. DOI: </w:t>
            </w:r>
            <w:r w:rsidRPr="004858A1">
              <w:rPr>
                <w:color w:val="365F91" w:themeColor="accent1" w:themeShade="BF"/>
                <w:u w:val="single"/>
              </w:rPr>
              <w:t>10.46585/sp29021062</w:t>
            </w:r>
            <w:r>
              <w:t xml:space="preserve"> editorial.upce.cz/SciPap (D, 50 %).</w:t>
            </w:r>
          </w:p>
          <w:p w14:paraId="0C38BCF2" w14:textId="77777777" w:rsidR="00C10C15" w:rsidRPr="004E102C" w:rsidRDefault="00C10C15" w:rsidP="00CD1860">
            <w:pPr>
              <w:jc w:val="both"/>
              <w:rPr>
                <w:b/>
              </w:rPr>
            </w:pPr>
            <w:r w:rsidRPr="004E102C">
              <w:rPr>
                <w:b/>
              </w:rPr>
              <w:t>Další tvůrčí činnost (včetně projektů)</w:t>
            </w:r>
          </w:p>
          <w:p w14:paraId="77B550B9" w14:textId="77777777" w:rsidR="00C10C15" w:rsidRDefault="00C10C15" w:rsidP="00CD1860">
            <w:pPr>
              <w:jc w:val="both"/>
            </w:pPr>
            <w:r w:rsidRPr="005B390D">
              <w:rPr>
                <w:caps/>
              </w:rPr>
              <w:t>Dohnalová, Z</w:t>
            </w:r>
            <w:r>
              <w:rPr>
                <w:caps/>
              </w:rPr>
              <w:t>, M</w:t>
            </w:r>
            <w:r>
              <w:t>entor projektu TC ČR TJ02000339 s názvem: „Poznatky behaviorální ekonomie a jejich aplikace na úrovni obcí a krajů České republiky“. 2019.</w:t>
            </w:r>
          </w:p>
          <w:p w14:paraId="01E6CDFC" w14:textId="77777777" w:rsidR="00C10C15" w:rsidRPr="00112FBB" w:rsidRDefault="00C10C15" w:rsidP="00CD1860">
            <w:pPr>
              <w:jc w:val="both"/>
            </w:pPr>
            <w:r w:rsidRPr="009E01BE">
              <w:rPr>
                <w:caps/>
              </w:rPr>
              <w:t xml:space="preserve">Dohnalová, Z. </w:t>
            </w:r>
            <w:r>
              <w:rPr>
                <w:caps/>
              </w:rPr>
              <w:t>M</w:t>
            </w:r>
            <w:r>
              <w:t>entor projektu JUNG-2020-002 s názvem: „Using insinghts from behavioral economics to nudge consumers towards healthier choices“., financován v rámci projektu CZ.02.2.69/0.0.0./19_073/0016941. 2021.</w:t>
            </w:r>
          </w:p>
        </w:tc>
      </w:tr>
      <w:tr w:rsidR="00C10C15" w14:paraId="63C36605"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D970A6" w14:textId="77777777" w:rsidR="00C10C15" w:rsidRDefault="00C10C15" w:rsidP="00CD1860">
            <w:pPr>
              <w:rPr>
                <w:b/>
              </w:rPr>
            </w:pPr>
            <w:r>
              <w:rPr>
                <w:b/>
              </w:rPr>
              <w:t>Působení v zahraničí</w:t>
            </w:r>
          </w:p>
        </w:tc>
      </w:tr>
      <w:tr w:rsidR="00C10C15" w14:paraId="291A74F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A2DC63A" w14:textId="77777777" w:rsidR="00C10C15" w:rsidRDefault="00C10C15" w:rsidP="00CD1860">
            <w:pPr>
              <w:rPr>
                <w:b/>
              </w:rPr>
            </w:pPr>
          </w:p>
        </w:tc>
      </w:tr>
      <w:tr w:rsidR="00C10C15" w14:paraId="35DB26AC" w14:textId="77777777" w:rsidTr="00106EEA">
        <w:trPr>
          <w:cantSplit/>
          <w:trHeight w:val="364"/>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704FB2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1524949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660568"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FEA2D5D" w14:textId="77777777" w:rsidR="00C10C15" w:rsidRDefault="00C10C15" w:rsidP="00CD1860">
            <w:pPr>
              <w:jc w:val="both"/>
            </w:pPr>
          </w:p>
        </w:tc>
      </w:tr>
    </w:tbl>
    <w:p w14:paraId="33675ED0" w14:textId="77777777" w:rsidR="00C10C15" w:rsidRDefault="00C10C15" w:rsidP="00C10C15"/>
    <w:p w14:paraId="1FAD3299" w14:textId="77777777" w:rsidR="00C10C15" w:rsidRDefault="00C10C15" w:rsidP="00C10C15"/>
    <w:p w14:paraId="527AD3AC" w14:textId="77777777" w:rsidR="00C10C15" w:rsidRDefault="00C10C15" w:rsidP="00C10C15"/>
    <w:p w14:paraId="4D176140" w14:textId="77777777" w:rsidR="00C10C15" w:rsidRDefault="00C10C15" w:rsidP="00C10C15"/>
    <w:p w14:paraId="14FAA015" w14:textId="77777777" w:rsidR="00C10C15" w:rsidRDefault="00C10C15" w:rsidP="00C10C15"/>
    <w:p w14:paraId="6DDBF235" w14:textId="77777777" w:rsidR="00C10C15" w:rsidRDefault="00C10C15" w:rsidP="00C10C15"/>
    <w:p w14:paraId="29E7DE61" w14:textId="77777777" w:rsidR="00C10C15" w:rsidRDefault="00C10C15" w:rsidP="00C10C15"/>
    <w:p w14:paraId="3F4B0448" w14:textId="77777777" w:rsidR="00C10C15" w:rsidRDefault="00C10C15" w:rsidP="00C10C15"/>
    <w:p w14:paraId="3BF01E37" w14:textId="77777777" w:rsidR="00C10C15" w:rsidRDefault="00C10C15" w:rsidP="00C10C15"/>
    <w:p w14:paraId="05C3F894" w14:textId="77777777" w:rsidR="00C10C15" w:rsidRDefault="00C10C15" w:rsidP="00C10C15"/>
    <w:p w14:paraId="4A23FC03" w14:textId="77777777" w:rsidR="00C10C15" w:rsidRDefault="00C10C15" w:rsidP="00C10C15"/>
    <w:p w14:paraId="6187EC69" w14:textId="77777777" w:rsidR="00C10C15" w:rsidRDefault="00C10C15" w:rsidP="00C10C15"/>
    <w:p w14:paraId="36855282" w14:textId="77777777" w:rsidR="00C10C15" w:rsidRDefault="00C10C15" w:rsidP="00C10C15"/>
    <w:p w14:paraId="33BB2151" w14:textId="77777777" w:rsidR="00C10C15" w:rsidRDefault="00C10C15" w:rsidP="00C10C15"/>
    <w:p w14:paraId="2CF9DCF8" w14:textId="77777777" w:rsidR="00C10C15" w:rsidRDefault="00C10C15" w:rsidP="00C10C15"/>
    <w:p w14:paraId="089EE6F2" w14:textId="77777777" w:rsidR="00C10C15" w:rsidRDefault="00C10C15" w:rsidP="00C10C15"/>
    <w:p w14:paraId="530E8504" w14:textId="77777777" w:rsidR="00C10C15" w:rsidRDefault="00C10C15" w:rsidP="00C10C15"/>
    <w:p w14:paraId="4E2E6E1C"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6F20AF0"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1BFA5" w14:textId="0BF4ECD5" w:rsidR="00C10C15" w:rsidRDefault="00C10C15" w:rsidP="00CD1860">
            <w:pPr>
              <w:jc w:val="both"/>
              <w:rPr>
                <w:b/>
                <w:sz w:val="28"/>
              </w:rPr>
            </w:pPr>
            <w:r>
              <w:rPr>
                <w:b/>
                <w:sz w:val="28"/>
              </w:rPr>
              <w:lastRenderedPageBreak/>
              <w:t>C-I – Personální zabezpečení</w:t>
            </w:r>
          </w:p>
        </w:tc>
      </w:tr>
      <w:tr w:rsidR="00C10C15" w14:paraId="0FBB940E"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E9A658A"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64363C7E" w14:textId="77777777" w:rsidR="00C10C15" w:rsidRDefault="00C10C15" w:rsidP="00CD1860">
            <w:pPr>
              <w:jc w:val="both"/>
            </w:pPr>
            <w:r w:rsidRPr="00625A17">
              <w:t>Univerzita Tomáše Bati ve Zlíně</w:t>
            </w:r>
          </w:p>
        </w:tc>
      </w:tr>
      <w:tr w:rsidR="00C10C15" w14:paraId="6CAC8B5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2B8E3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3FC99FE" w14:textId="14299466" w:rsidR="00C10C15" w:rsidRDefault="00644BBC" w:rsidP="00CD1860">
            <w:pPr>
              <w:jc w:val="both"/>
            </w:pPr>
            <w:ins w:id="199" w:author="Pavla Trefilová" w:date="2023-06-05T09:25:00Z">
              <w:r w:rsidRPr="00625A17">
                <w:t xml:space="preserve">Fakulta </w:t>
              </w:r>
              <w:r>
                <w:t>managementu a ekonomiky</w:t>
              </w:r>
            </w:ins>
            <w:del w:id="200" w:author="Pavla Trefilová" w:date="2023-06-05T09:25:00Z">
              <w:r w:rsidR="00C10C15" w:rsidDel="00644BBC">
                <w:delText>Fakulta ekonomiky a managementu</w:delText>
              </w:r>
            </w:del>
          </w:p>
        </w:tc>
      </w:tr>
      <w:tr w:rsidR="00C10C15" w14:paraId="735B501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269D821"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21952FE6" w14:textId="77777777" w:rsidR="00C10C15" w:rsidRDefault="00C10C15" w:rsidP="00CD1860">
            <w:pPr>
              <w:jc w:val="both"/>
            </w:pPr>
            <w:r w:rsidRPr="00203474">
              <w:t>Management udržitelného rozvoje</w:t>
            </w:r>
          </w:p>
        </w:tc>
      </w:tr>
      <w:tr w:rsidR="00C10C15" w14:paraId="07638F2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1C4B6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0585D8E2" w14:textId="77777777" w:rsidR="00C10C15" w:rsidRDefault="00C10C15" w:rsidP="00CD1860">
            <w:pPr>
              <w:jc w:val="both"/>
            </w:pPr>
            <w:r>
              <w:t>Eva DOMINCOVÁ BERGEROVÁ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ADE127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478550C" w14:textId="77777777" w:rsidR="00C10C15" w:rsidRDefault="00C10C15" w:rsidP="00CD1860">
            <w:pPr>
              <w:jc w:val="both"/>
            </w:pPr>
            <w:r>
              <w:t>RNDr., Ph.D.</w:t>
            </w:r>
          </w:p>
        </w:tc>
      </w:tr>
      <w:tr w:rsidR="00C10C15" w14:paraId="5212227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77337E"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4FF3354" w14:textId="77777777" w:rsidR="00C10C15" w:rsidRDefault="00C10C15" w:rsidP="00CD1860">
            <w:pPr>
              <w:jc w:val="both"/>
            </w:pPr>
            <w:r>
              <w:t>1981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D60ED1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A746173"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DCB4761"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7E1C79"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1705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5344A45" w14:textId="77777777" w:rsidR="00C10C15" w:rsidRDefault="00C10C15" w:rsidP="00CD1860">
            <w:pPr>
              <w:jc w:val="both"/>
            </w:pPr>
            <w:r>
              <w:t>N</w:t>
            </w:r>
          </w:p>
        </w:tc>
      </w:tr>
      <w:tr w:rsidR="00C10C15" w14:paraId="41FDD271"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CC2050E"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A48B649"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286044F"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A6012DB"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C0325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2578108" w14:textId="77777777" w:rsidR="00C10C15" w:rsidRDefault="00C10C15" w:rsidP="00CD1860">
            <w:pPr>
              <w:jc w:val="both"/>
            </w:pPr>
          </w:p>
        </w:tc>
      </w:tr>
      <w:tr w:rsidR="00C10C15" w14:paraId="1BA658E0"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17F1E4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B972D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779546" w14:textId="77777777" w:rsidR="00C10C15" w:rsidRDefault="00C10C15" w:rsidP="00CD1860">
            <w:pPr>
              <w:jc w:val="both"/>
              <w:rPr>
                <w:b/>
              </w:rPr>
            </w:pPr>
            <w:r>
              <w:rPr>
                <w:b/>
              </w:rPr>
              <w:t>rozsah</w:t>
            </w:r>
          </w:p>
        </w:tc>
      </w:tr>
      <w:tr w:rsidR="00C10C15" w14:paraId="777FC26B"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7AC56E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98F9BDE"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5B37FD" w14:textId="77777777" w:rsidR="00C10C15" w:rsidRDefault="00C10C15" w:rsidP="00CD1860">
            <w:pPr>
              <w:jc w:val="both"/>
            </w:pPr>
          </w:p>
        </w:tc>
      </w:tr>
      <w:tr w:rsidR="00C10C15" w14:paraId="5E0FDF8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25A154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4EE9823"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04F5229" w14:textId="77777777" w:rsidR="00C10C15" w:rsidRDefault="00C10C15" w:rsidP="00CD1860">
            <w:pPr>
              <w:jc w:val="both"/>
            </w:pPr>
          </w:p>
        </w:tc>
      </w:tr>
      <w:tr w:rsidR="00C10C15" w14:paraId="3B4DB33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1FE7EA8"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97A945C" w14:textId="77777777" w:rsidTr="004D767C">
        <w:trPr>
          <w:trHeight w:val="575"/>
        </w:trPr>
        <w:tc>
          <w:tcPr>
            <w:tcW w:w="9859" w:type="dxa"/>
            <w:gridSpan w:val="15"/>
            <w:tcBorders>
              <w:top w:val="nil"/>
              <w:left w:val="single" w:sz="4" w:space="0" w:color="auto"/>
              <w:bottom w:val="single" w:sz="4" w:space="0" w:color="auto"/>
              <w:right w:val="single" w:sz="4" w:space="0" w:color="auto"/>
            </w:tcBorders>
          </w:tcPr>
          <w:p w14:paraId="2EE244EA" w14:textId="77777777" w:rsidR="00C10C15" w:rsidRDefault="00C10C15" w:rsidP="00CD1860">
            <w:pPr>
              <w:pStyle w:val="Bezmezer"/>
            </w:pPr>
            <w:r w:rsidRPr="00980A43">
              <w:t xml:space="preserve">Ekologické aspekty technologických </w:t>
            </w:r>
            <w:r>
              <w:t xml:space="preserve">procesů – přednášející (40 %) </w:t>
            </w:r>
          </w:p>
        </w:tc>
      </w:tr>
      <w:tr w:rsidR="00C10C15" w14:paraId="70C6918F"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E9A4E9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7D31734" w14:textId="77777777" w:rsidTr="00CD1860">
        <w:trPr>
          <w:trHeight w:val="340"/>
        </w:trPr>
        <w:tc>
          <w:tcPr>
            <w:tcW w:w="2802" w:type="dxa"/>
            <w:gridSpan w:val="2"/>
            <w:tcBorders>
              <w:top w:val="nil"/>
              <w:left w:val="single" w:sz="4" w:space="0" w:color="auto"/>
              <w:bottom w:val="single" w:sz="4" w:space="0" w:color="auto"/>
              <w:right w:val="single" w:sz="4" w:space="0" w:color="auto"/>
            </w:tcBorders>
          </w:tcPr>
          <w:p w14:paraId="0CCB0174" w14:textId="77777777" w:rsidR="00C10C15" w:rsidRDefault="00C10C15" w:rsidP="00CD1860">
            <w:pPr>
              <w:jc w:val="both"/>
              <w:rPr>
                <w:b/>
              </w:rPr>
            </w:pPr>
          </w:p>
        </w:tc>
        <w:tc>
          <w:tcPr>
            <w:tcW w:w="2409" w:type="dxa"/>
            <w:gridSpan w:val="3"/>
            <w:tcBorders>
              <w:top w:val="nil"/>
              <w:left w:val="single" w:sz="4" w:space="0" w:color="auto"/>
              <w:bottom w:val="single" w:sz="4" w:space="0" w:color="auto"/>
              <w:right w:val="single" w:sz="4" w:space="0" w:color="auto"/>
            </w:tcBorders>
          </w:tcPr>
          <w:p w14:paraId="63038532" w14:textId="77777777" w:rsidR="00C10C15" w:rsidRDefault="00C10C15" w:rsidP="00CD1860">
            <w:pPr>
              <w:jc w:val="both"/>
              <w:rPr>
                <w:b/>
              </w:rPr>
            </w:pPr>
          </w:p>
        </w:tc>
        <w:tc>
          <w:tcPr>
            <w:tcW w:w="567" w:type="dxa"/>
            <w:gridSpan w:val="2"/>
            <w:tcBorders>
              <w:top w:val="nil"/>
              <w:left w:val="single" w:sz="4" w:space="0" w:color="auto"/>
              <w:bottom w:val="single" w:sz="4" w:space="0" w:color="auto"/>
              <w:right w:val="single" w:sz="4" w:space="0" w:color="auto"/>
            </w:tcBorders>
          </w:tcPr>
          <w:p w14:paraId="1919C900" w14:textId="77777777" w:rsidR="00C10C15" w:rsidRDefault="00C10C15" w:rsidP="00CD1860">
            <w:pPr>
              <w:jc w:val="both"/>
              <w:rPr>
                <w:b/>
              </w:rPr>
            </w:pPr>
          </w:p>
        </w:tc>
        <w:tc>
          <w:tcPr>
            <w:tcW w:w="2109" w:type="dxa"/>
            <w:gridSpan w:val="5"/>
            <w:tcBorders>
              <w:top w:val="nil"/>
              <w:left w:val="single" w:sz="4" w:space="0" w:color="auto"/>
              <w:bottom w:val="single" w:sz="4" w:space="0" w:color="auto"/>
              <w:right w:val="single" w:sz="4" w:space="0" w:color="auto"/>
            </w:tcBorders>
          </w:tcPr>
          <w:p w14:paraId="0D40C5D1" w14:textId="77777777" w:rsidR="00C10C15" w:rsidRDefault="00C10C15" w:rsidP="00CD1860">
            <w:pPr>
              <w:jc w:val="both"/>
              <w:rPr>
                <w:b/>
              </w:rPr>
            </w:pPr>
          </w:p>
        </w:tc>
        <w:tc>
          <w:tcPr>
            <w:tcW w:w="1972" w:type="dxa"/>
            <w:gridSpan w:val="3"/>
            <w:tcBorders>
              <w:top w:val="nil"/>
              <w:left w:val="single" w:sz="4" w:space="0" w:color="auto"/>
              <w:bottom w:val="single" w:sz="4" w:space="0" w:color="auto"/>
              <w:right w:val="single" w:sz="4" w:space="0" w:color="auto"/>
            </w:tcBorders>
          </w:tcPr>
          <w:p w14:paraId="08F19AFA" w14:textId="77777777" w:rsidR="00C10C15" w:rsidRDefault="00C10C15" w:rsidP="00CD1860">
            <w:pPr>
              <w:jc w:val="both"/>
              <w:rPr>
                <w:b/>
              </w:rPr>
            </w:pPr>
          </w:p>
        </w:tc>
      </w:tr>
      <w:tr w:rsidR="00C10C15" w14:paraId="01DCD99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2C029C5" w14:textId="77777777" w:rsidR="00C10C15" w:rsidRPr="000A5CEC"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10F5184" w14:textId="77777777" w:rsidR="00C10C15" w:rsidRPr="000A5CEC"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3B724F8" w14:textId="77777777" w:rsidR="00C10C15" w:rsidRPr="000A5CEC"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34122D23" w14:textId="77777777" w:rsidR="00C10C15" w:rsidRPr="000A5CEC"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385A78E6" w14:textId="77777777" w:rsidR="00C10C15" w:rsidRDefault="00C10C15" w:rsidP="00CD1860">
            <w:pPr>
              <w:jc w:val="both"/>
              <w:rPr>
                <w:color w:val="FF0000"/>
              </w:rPr>
            </w:pPr>
          </w:p>
        </w:tc>
      </w:tr>
      <w:tr w:rsidR="00C10C15" w14:paraId="1BE917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09414A7" w14:textId="77777777" w:rsidR="00C10C15" w:rsidRDefault="00C10C15" w:rsidP="00CD1860">
            <w:pPr>
              <w:jc w:val="both"/>
            </w:pPr>
            <w:r>
              <w:rPr>
                <w:b/>
              </w:rPr>
              <w:t xml:space="preserve">Údaje o vzdělání na VŠ </w:t>
            </w:r>
          </w:p>
        </w:tc>
      </w:tr>
      <w:tr w:rsidR="00C10C15" w:rsidRPr="00CC38DD" w14:paraId="2191FCF1"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2DAECA" w14:textId="77777777" w:rsidR="00C10C15" w:rsidRPr="00003118" w:rsidRDefault="00C10C15" w:rsidP="00CD1860">
            <w:pPr>
              <w:pStyle w:val="Bezmezer"/>
            </w:pPr>
            <w:r>
              <w:t>2010</w:t>
            </w:r>
            <w:r w:rsidRPr="00003118">
              <w:t xml:space="preserve">: </w:t>
            </w:r>
            <w:r>
              <w:t xml:space="preserve">STU Bratislava, SK, </w:t>
            </w:r>
            <w:r w:rsidRPr="00003118">
              <w:t>F</w:t>
            </w:r>
            <w:r>
              <w:t>CHPT</w:t>
            </w:r>
            <w:r w:rsidRPr="00003118">
              <w:t xml:space="preserve">, </w:t>
            </w:r>
            <w:r>
              <w:t xml:space="preserve">SP Biotechnologie, </w:t>
            </w:r>
            <w:r w:rsidRPr="00003118">
              <w:rPr>
                <w:rFonts w:eastAsia="Calibri"/>
              </w:rPr>
              <w:t xml:space="preserve">obor </w:t>
            </w:r>
            <w:r>
              <w:rPr>
                <w:rFonts w:eastAsia="Calibri"/>
              </w:rPr>
              <w:t>Biotechnologie</w:t>
            </w:r>
            <w:r w:rsidRPr="00003118">
              <w:t>, Ph.D.</w:t>
            </w:r>
          </w:p>
          <w:p w14:paraId="6B977297" w14:textId="77777777" w:rsidR="00C10C15" w:rsidRDefault="00C10C15" w:rsidP="00CD1860">
            <w:pPr>
              <w:pStyle w:val="Bezmezer"/>
            </w:pPr>
            <w:r>
              <w:t>2009</w:t>
            </w:r>
            <w:r w:rsidRPr="00003118">
              <w:t xml:space="preserve">: </w:t>
            </w:r>
            <w:r>
              <w:t xml:space="preserve">UK Bratislava, SK, PRIF, </w:t>
            </w:r>
            <w:r w:rsidRPr="00003118">
              <w:rPr>
                <w:rFonts w:eastAsia="Calibri"/>
              </w:rPr>
              <w:t xml:space="preserve">SP </w:t>
            </w:r>
            <w:r>
              <w:rPr>
                <w:rFonts w:eastAsia="Calibri"/>
              </w:rPr>
              <w:t>Biotechnologie</w:t>
            </w:r>
            <w:r w:rsidRPr="00003118">
              <w:rPr>
                <w:rFonts w:eastAsia="Calibri"/>
              </w:rPr>
              <w:t xml:space="preserve">, obor </w:t>
            </w:r>
            <w:r>
              <w:rPr>
                <w:rFonts w:eastAsia="Calibri"/>
              </w:rPr>
              <w:t>Biologie</w:t>
            </w:r>
            <w:r w:rsidRPr="00003118">
              <w:t xml:space="preserve">, </w:t>
            </w:r>
            <w:r>
              <w:t>RNDr.</w:t>
            </w:r>
          </w:p>
          <w:p w14:paraId="2C140AAF" w14:textId="77777777" w:rsidR="00C10C15" w:rsidRDefault="00C10C15" w:rsidP="00CD1860">
            <w:pPr>
              <w:pStyle w:val="Bezmezer"/>
            </w:pPr>
            <w:r w:rsidRPr="00CC38DD">
              <w:t>200</w:t>
            </w:r>
            <w:r>
              <w:t>6: UK Bratislava, PRIF, SK, SP Chemie, specializace: Biochemie, Mgr.</w:t>
            </w:r>
          </w:p>
          <w:p w14:paraId="17EAB0EC" w14:textId="77777777" w:rsidR="00C10C15" w:rsidRPr="00CC38DD" w:rsidRDefault="00C10C15" w:rsidP="00CD1860">
            <w:pPr>
              <w:pStyle w:val="Bezmezer"/>
            </w:pPr>
            <w:r w:rsidRPr="00CC38DD">
              <w:t>200</w:t>
            </w:r>
            <w:r>
              <w:t>4: UK Bratislava, PRIF, SK, SP Chemie, obor: Chemie, Bc.</w:t>
            </w:r>
          </w:p>
        </w:tc>
      </w:tr>
      <w:tr w:rsidR="00C10C15" w14:paraId="63F8CA8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8A16DA8" w14:textId="77777777" w:rsidR="00C10C15" w:rsidRDefault="00C10C15" w:rsidP="00CD1860">
            <w:pPr>
              <w:jc w:val="both"/>
              <w:rPr>
                <w:b/>
              </w:rPr>
            </w:pPr>
            <w:r>
              <w:rPr>
                <w:b/>
              </w:rPr>
              <w:t>Údaje o odborném působení od absolvování VŠ</w:t>
            </w:r>
          </w:p>
        </w:tc>
      </w:tr>
      <w:tr w:rsidR="00C10C15" w14:paraId="33CC7038"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5A7D9619" w14:textId="77777777" w:rsidR="00C10C15" w:rsidRPr="00003118" w:rsidRDefault="00C10C15" w:rsidP="00CD1860">
            <w:pPr>
              <w:pStyle w:val="Bezmezer"/>
            </w:pPr>
            <w:r w:rsidRPr="00003118">
              <w:t>20</w:t>
            </w:r>
            <w:r>
              <w:t>06</w:t>
            </w:r>
            <w:r w:rsidRPr="00003118">
              <w:t xml:space="preserve"> – 20</w:t>
            </w:r>
            <w:r>
              <w:t>11</w:t>
            </w:r>
            <w:r w:rsidRPr="00003118">
              <w:t xml:space="preserve">: </w:t>
            </w:r>
            <w:r>
              <w:t xml:space="preserve"> VÚP Bratislava, SK, vědecko-výzkumný pracovník</w:t>
            </w:r>
          </w:p>
          <w:p w14:paraId="1EF411C1" w14:textId="77777777" w:rsidR="00C10C15" w:rsidRPr="00003118" w:rsidRDefault="00C10C15" w:rsidP="00CD1860">
            <w:pPr>
              <w:pStyle w:val="Bezmezer"/>
            </w:pPr>
            <w:r w:rsidRPr="00003118">
              <w:t>20</w:t>
            </w:r>
            <w:r>
              <w:t>11</w:t>
            </w:r>
            <w:r w:rsidRPr="00003118">
              <w:t xml:space="preserve"> – </w:t>
            </w:r>
            <w:r>
              <w:t>2012</w:t>
            </w:r>
            <w:r w:rsidRPr="00003118">
              <w:t xml:space="preserve">: </w:t>
            </w:r>
            <w:r>
              <w:t xml:space="preserve"> SPUR, a.s. Zlín, vědecko-výzkumný pracovník</w:t>
            </w:r>
          </w:p>
          <w:p w14:paraId="1459D655" w14:textId="77777777" w:rsidR="00C10C15" w:rsidRDefault="00C10C15" w:rsidP="00CD1860">
            <w:pPr>
              <w:pStyle w:val="Bezmezer"/>
            </w:pPr>
            <w:r w:rsidRPr="00003118">
              <w:t>20</w:t>
            </w:r>
            <w:r>
              <w:t>17</w:t>
            </w:r>
            <w:r w:rsidRPr="00003118">
              <w:t xml:space="preserve"> – </w:t>
            </w:r>
            <w:r>
              <w:t>2018</w:t>
            </w:r>
            <w:r w:rsidRPr="00003118">
              <w:t xml:space="preserve">: </w:t>
            </w:r>
            <w:r>
              <w:t xml:space="preserve"> </w:t>
            </w:r>
            <w:r w:rsidRPr="00003118">
              <w:t>UTB Zlín, UNI, CPS</w:t>
            </w:r>
            <w:r>
              <w:t>, vědecko-výzkumný pracovník</w:t>
            </w:r>
          </w:p>
          <w:p w14:paraId="55803DB7" w14:textId="77777777" w:rsidR="00C10C15" w:rsidRDefault="00C10C15" w:rsidP="00CD1860">
            <w:pPr>
              <w:pStyle w:val="Bezmezer"/>
              <w:rPr>
                <w:color w:val="FF0000"/>
              </w:rPr>
            </w:pPr>
            <w:r w:rsidRPr="00003118">
              <w:t>20</w:t>
            </w:r>
            <w:r>
              <w:t>18</w:t>
            </w:r>
            <w:r w:rsidRPr="00003118">
              <w:t> – dosud: UTB Zlín, UNI, CPS –</w:t>
            </w:r>
            <w:r>
              <w:t xml:space="preserve"> akademický pracovník</w:t>
            </w:r>
          </w:p>
        </w:tc>
      </w:tr>
      <w:tr w:rsidR="00C10C15" w14:paraId="430274F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F9ECE9" w14:textId="77777777" w:rsidR="00C10C15" w:rsidRDefault="00C10C15" w:rsidP="00CD1860">
            <w:pPr>
              <w:jc w:val="both"/>
            </w:pPr>
            <w:r>
              <w:rPr>
                <w:b/>
              </w:rPr>
              <w:t>Zkušenosti s vedením kvalifikačních a rigorózních prací</w:t>
            </w:r>
          </w:p>
        </w:tc>
      </w:tr>
      <w:tr w:rsidR="00C10C15" w14:paraId="47CF891B" w14:textId="77777777" w:rsidTr="004D767C">
        <w:trPr>
          <w:trHeight w:val="733"/>
        </w:trPr>
        <w:tc>
          <w:tcPr>
            <w:tcW w:w="9859" w:type="dxa"/>
            <w:gridSpan w:val="15"/>
            <w:tcBorders>
              <w:top w:val="single" w:sz="4" w:space="0" w:color="auto"/>
              <w:left w:val="single" w:sz="4" w:space="0" w:color="auto"/>
              <w:bottom w:val="single" w:sz="4" w:space="0" w:color="auto"/>
              <w:right w:val="single" w:sz="4" w:space="0" w:color="auto"/>
            </w:tcBorders>
          </w:tcPr>
          <w:p w14:paraId="504D3AA2" w14:textId="77777777" w:rsidR="00C10C15" w:rsidRDefault="00C10C15" w:rsidP="00CD1860">
            <w:pPr>
              <w:jc w:val="both"/>
            </w:pPr>
            <w:r>
              <w:t>Počet vedených bakalářských prací - 1</w:t>
            </w:r>
          </w:p>
          <w:p w14:paraId="3DCF4712" w14:textId="77777777" w:rsidR="00C10C15" w:rsidRDefault="00C10C15" w:rsidP="00CD1860">
            <w:pPr>
              <w:jc w:val="both"/>
            </w:pPr>
            <w:r>
              <w:t>Počet vedených diplomových prací - 1 (+ 1x konzultant)</w:t>
            </w:r>
          </w:p>
          <w:p w14:paraId="53E65ECC" w14:textId="77777777" w:rsidR="00C10C15" w:rsidRDefault="00C10C15" w:rsidP="00CD1860">
            <w:pPr>
              <w:jc w:val="both"/>
            </w:pPr>
          </w:p>
        </w:tc>
      </w:tr>
      <w:tr w:rsidR="00C10C15" w14:paraId="3D0219E7"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FCBB8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566BC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15CF57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642D56A" w14:textId="77777777" w:rsidR="00C10C15" w:rsidRDefault="00C10C15" w:rsidP="00CD1860">
            <w:pPr>
              <w:jc w:val="both"/>
              <w:rPr>
                <w:b/>
              </w:rPr>
            </w:pPr>
            <w:r>
              <w:rPr>
                <w:b/>
              </w:rPr>
              <w:t>Ohlasy publikací</w:t>
            </w:r>
          </w:p>
        </w:tc>
      </w:tr>
      <w:tr w:rsidR="00C10C15" w14:paraId="6120642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14A876F5"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DE845C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2C9ED0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796606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EFC76C6"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6658EB3" w14:textId="77777777" w:rsidR="00C10C15" w:rsidRDefault="00C10C15" w:rsidP="00CD1860">
            <w:pPr>
              <w:jc w:val="both"/>
            </w:pPr>
            <w:r>
              <w:rPr>
                <w:b/>
                <w:sz w:val="18"/>
              </w:rPr>
              <w:t>ostatní</w:t>
            </w:r>
          </w:p>
        </w:tc>
      </w:tr>
      <w:tr w:rsidR="00C10C15" w14:paraId="726823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AE56E7"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489AA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D6113F7"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047BFC7" w14:textId="77777777" w:rsidR="00C10C15" w:rsidRDefault="00C10C15" w:rsidP="00CD1860">
            <w:pPr>
              <w:jc w:val="both"/>
              <w:rPr>
                <w:b/>
              </w:rPr>
            </w:pPr>
            <w:r>
              <w:rPr>
                <w:b/>
              </w:rPr>
              <w:t>170</w:t>
            </w:r>
          </w:p>
        </w:tc>
        <w:tc>
          <w:tcPr>
            <w:tcW w:w="693" w:type="dxa"/>
            <w:tcBorders>
              <w:top w:val="single" w:sz="4" w:space="0" w:color="auto"/>
              <w:left w:val="single" w:sz="4" w:space="0" w:color="auto"/>
              <w:bottom w:val="single" w:sz="4" w:space="0" w:color="auto"/>
              <w:right w:val="single" w:sz="4" w:space="0" w:color="auto"/>
            </w:tcBorders>
          </w:tcPr>
          <w:p w14:paraId="5B94EEFD" w14:textId="77777777" w:rsidR="00C10C15" w:rsidRDefault="00C10C15" w:rsidP="00CD1860">
            <w:pPr>
              <w:jc w:val="both"/>
              <w:rPr>
                <w:b/>
              </w:rPr>
            </w:pPr>
            <w:r>
              <w:rPr>
                <w:b/>
              </w:rPr>
              <w:t>205</w:t>
            </w:r>
          </w:p>
        </w:tc>
        <w:tc>
          <w:tcPr>
            <w:tcW w:w="694" w:type="dxa"/>
            <w:tcBorders>
              <w:top w:val="single" w:sz="4" w:space="0" w:color="auto"/>
              <w:left w:val="single" w:sz="4" w:space="0" w:color="auto"/>
              <w:bottom w:val="single" w:sz="4" w:space="0" w:color="auto"/>
              <w:right w:val="single" w:sz="4" w:space="0" w:color="auto"/>
            </w:tcBorders>
          </w:tcPr>
          <w:p w14:paraId="7BA13481" w14:textId="77777777" w:rsidR="00C10C15" w:rsidRDefault="00C10C15" w:rsidP="00CD1860">
            <w:pPr>
              <w:jc w:val="center"/>
              <w:rPr>
                <w:b/>
              </w:rPr>
            </w:pPr>
            <w:r>
              <w:rPr>
                <w:b/>
              </w:rPr>
              <w:t>/</w:t>
            </w:r>
          </w:p>
        </w:tc>
      </w:tr>
      <w:tr w:rsidR="00C10C15" w14:paraId="2EE3D691"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034977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1CA2D93E"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E74D76C"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379110A"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68F9F6C" w14:textId="77777777" w:rsidR="00C10C15" w:rsidRDefault="00C10C15" w:rsidP="00CD1860">
            <w:pPr>
              <w:rPr>
                <w:b/>
              </w:rPr>
            </w:pPr>
            <w:r>
              <w:rPr>
                <w:b/>
              </w:rPr>
              <w:t xml:space="preserve">    6/6</w:t>
            </w:r>
          </w:p>
        </w:tc>
      </w:tr>
      <w:tr w:rsidR="00C10C15" w14:paraId="4408B77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AB347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C92E0C" w14:paraId="28C291A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1D73EC70" w14:textId="77777777" w:rsidR="00C10C15" w:rsidRPr="00AC213C" w:rsidRDefault="00C10C15" w:rsidP="00CD1860">
            <w:pPr>
              <w:jc w:val="both"/>
              <w:rPr>
                <w:iCs/>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GB"/>
              </w:rPr>
              <w:t>Effect of Polyurethane Structure on Arsenic Adsorption Capacity in Nanofibrous Polymer/Ferrous Sulphate-based Systems</w:t>
            </w:r>
            <w:r w:rsidRPr="00AC213C">
              <w:rPr>
                <w:lang w:val="en-GB"/>
              </w:rPr>
              <w:t xml:space="preserve">. </w:t>
            </w:r>
            <w:r w:rsidRPr="00AC213C">
              <w:t xml:space="preserve">Environmental Science: Water Research &amp; Technology. </w:t>
            </w:r>
            <w:r w:rsidRPr="00AC213C">
              <w:rPr>
                <w:iCs/>
              </w:rPr>
              <w:t>2022, 8, 2663-2681. DOI: 10.1039/d2ew00566b</w:t>
            </w:r>
            <w:r>
              <w:rPr>
                <w:iCs/>
              </w:rPr>
              <w:t>, (Jimp)</w:t>
            </w:r>
            <w:r w:rsidRPr="00AC213C">
              <w:rPr>
                <w:iCs/>
              </w:rPr>
              <w:t>.</w:t>
            </w:r>
          </w:p>
          <w:p w14:paraId="034236BE" w14:textId="77777777" w:rsidR="00C10C15" w:rsidRPr="002D53A4" w:rsidRDefault="00C10C15" w:rsidP="00CD1860">
            <w:pPr>
              <w:jc w:val="both"/>
            </w:pPr>
            <w:r w:rsidRPr="00AC213C">
              <w:rPr>
                <w:lang w:val="en-CA"/>
              </w:rPr>
              <w:t xml:space="preserve">ŠKODA, D., HANULIKOVA, B., STYSKALIK, A., VYKOUKAL, V., MACHAC, P., URBANEK, P., </w:t>
            </w:r>
            <w:r w:rsidRPr="00AC213C">
              <w:rPr>
                <w:b/>
                <w:lang w:val="en-CA"/>
              </w:rPr>
              <w:t>DOMINCOVA BERGEROVA. E.,</w:t>
            </w:r>
            <w:r w:rsidRPr="00AC213C">
              <w:rPr>
                <w:lang w:val="en-CA"/>
              </w:rPr>
              <w:t xml:space="preserve"> SIMONIKOVA, L., KURITKA, I</w:t>
            </w:r>
            <w:r w:rsidRPr="00AC213C">
              <w:rPr>
                <w:lang w:val="en-US"/>
              </w:rPr>
              <w:t xml:space="preserve">. </w:t>
            </w:r>
            <w:r w:rsidRPr="00AC213C">
              <w:rPr>
                <w:i/>
                <w:lang w:val="en-US"/>
              </w:rPr>
              <w:t>Non-aqueous synthesis of homogeneous molybdenum silicate microspheres and their application as heterogeneous catalysts in olefin epoxidation and selective aniline oxidation</w:t>
            </w:r>
            <w:r w:rsidRPr="00AC213C">
              <w:rPr>
                <w:lang w:val="en-US"/>
              </w:rPr>
              <w:t>. Journal of Industrial Engineering Chemistry, 107, 2022, 320 -332.</w:t>
            </w:r>
            <w:r w:rsidRPr="00AC213C">
              <w:t xml:space="preserve"> DOI </w:t>
            </w:r>
            <w:hyperlink r:id="rId46" w:tgtFrame="_blank" w:tooltip="Persistent link using digital object identifier" w:history="1">
              <w:r w:rsidRPr="004858A1">
                <w:rPr>
                  <w:color w:val="365F91" w:themeColor="accent1" w:themeShade="BF"/>
                  <w:u w:val="single"/>
                </w:rPr>
                <w:t>10.1016/j.jiec.2021.12.001</w:t>
              </w:r>
            </w:hyperlink>
            <w:r>
              <w:rPr>
                <w:color w:val="365F91" w:themeColor="accent1" w:themeShade="BF"/>
                <w:u w:val="single"/>
              </w:rPr>
              <w:t xml:space="preserve">, </w:t>
            </w:r>
            <w:r>
              <w:t>(JSC).</w:t>
            </w:r>
          </w:p>
          <w:p w14:paraId="1E3AD764" w14:textId="77777777" w:rsidR="00C10C15" w:rsidRPr="002D53A4" w:rsidRDefault="00C10C15" w:rsidP="00CD1860">
            <w:pPr>
              <w:jc w:val="both"/>
            </w:pPr>
            <w:r w:rsidRPr="00AC213C">
              <w:rPr>
                <w:lang w:val="en-US"/>
              </w:rPr>
              <w:t xml:space="preserve">GLINKA, M. FILATOVA, K., KUCINSKA-LIPKA, J., </w:t>
            </w:r>
            <w:r w:rsidRPr="00AC213C">
              <w:rPr>
                <w:b/>
                <w:lang w:val="en-US"/>
              </w:rPr>
              <w:t>DOMINCOVA BERGEROVA, E.,</w:t>
            </w:r>
            <w:r w:rsidRPr="00AC213C">
              <w:rPr>
                <w:lang w:val="en-US"/>
              </w:rPr>
              <w:t xml:space="preserve"> WASIK, A., SEDLARIK, V.</w:t>
            </w:r>
            <w:r w:rsidRPr="00AC213C">
              <w:t xml:space="preserve"> </w:t>
            </w:r>
            <w:r w:rsidRPr="00AC213C">
              <w:rPr>
                <w:i/>
                <w:lang w:val="en-US"/>
              </w:rPr>
              <w:t>Encapsulation of Amikacin into Microparticles Based on Low-Molecular-Weight Poly(lactic acid) and Poly(lactic acid-co-polyethylene glycol).</w:t>
            </w:r>
            <w:r w:rsidRPr="00AC213C">
              <w:rPr>
                <w:lang w:val="en-US"/>
              </w:rPr>
              <w:t xml:space="preserve"> Molecular Pharmaceutics, 18, 2021, 2986 – 2996. DOI </w:t>
            </w:r>
            <w:r w:rsidRPr="004858A1">
              <w:rPr>
                <w:color w:val="365F91" w:themeColor="accent1" w:themeShade="BF"/>
                <w:u w:val="single"/>
                <w:lang w:val="en-US"/>
              </w:rPr>
              <w:t>10.1021/acs.molpharmaceut.1c00193</w:t>
            </w:r>
            <w:r>
              <w:rPr>
                <w:lang w:val="en-US"/>
              </w:rPr>
              <w:t>, (Jimp, 25 %).</w:t>
            </w:r>
          </w:p>
          <w:p w14:paraId="5265CBEE" w14:textId="77777777" w:rsidR="00C10C15" w:rsidRPr="002D53A4" w:rsidRDefault="00C10C15" w:rsidP="00CD1860">
            <w:pPr>
              <w:jc w:val="both"/>
              <w:rPr>
                <w:lang w:val="en-CA"/>
              </w:rPr>
            </w:pPr>
            <w:r w:rsidRPr="00AC213C">
              <w:rPr>
                <w:b/>
              </w:rPr>
              <w:t>DOMINCOVA</w:t>
            </w:r>
            <w:r w:rsidRPr="00AC213C">
              <w:t xml:space="preserve"> </w:t>
            </w:r>
            <w:r w:rsidRPr="00AC213C">
              <w:rPr>
                <w:b/>
              </w:rPr>
              <w:t>BERGEROVA, E</w:t>
            </w:r>
            <w:r w:rsidRPr="00AC213C">
              <w:t xml:space="preserve">., KIMMER, D., KOVAROVA, M., LOVECKA, L., VINCENT, I., ADAMEC, V., KOBOLOVA, K., SEDLARIK V. </w:t>
            </w:r>
            <w:r w:rsidRPr="00AC213C">
              <w:rPr>
                <w:i/>
                <w:lang w:val="en-CA"/>
              </w:rPr>
              <w:t>Investigation of arsenic removal from aqueous solution through selective sorption and nanofiber-based filters</w:t>
            </w:r>
            <w:r>
              <w:rPr>
                <w:lang w:val="en-CA"/>
              </w:rPr>
              <w:t>.</w:t>
            </w:r>
            <w:r w:rsidRPr="00AC213C">
              <w:rPr>
                <w:lang w:val="en-CA"/>
              </w:rPr>
              <w:t xml:space="preserve"> Journal of Environmental Health Science and Engineering, 2021, 19(2), 1347-1360. DOI:</w:t>
            </w:r>
            <w:r w:rsidRPr="004858A1">
              <w:rPr>
                <w:color w:val="365F91" w:themeColor="accent1" w:themeShade="BF"/>
                <w:u w:val="single"/>
                <w:lang w:val="en-CA"/>
              </w:rPr>
              <w:t>10.1007/s40201-021-00691-0</w:t>
            </w:r>
            <w:r w:rsidRPr="00AC213C">
              <w:rPr>
                <w:lang w:val="en-CA"/>
              </w:rPr>
              <w:t>.</w:t>
            </w:r>
            <w:r>
              <w:rPr>
                <w:lang w:val="en-CA"/>
              </w:rPr>
              <w:t xml:space="preserve"> (Jimp, 30 %).</w:t>
            </w:r>
          </w:p>
          <w:p w14:paraId="264D4793" w14:textId="66F43DDF" w:rsidR="00C10C15" w:rsidRDefault="00C10C15" w:rsidP="00CD1860">
            <w:pPr>
              <w:jc w:val="both"/>
              <w:rPr>
                <w:lang w:val="en-US"/>
              </w:rPr>
            </w:pPr>
            <w:r w:rsidRPr="00AC213C">
              <w:rPr>
                <w:lang w:val="en-US"/>
              </w:rPr>
              <w:lastRenderedPageBreak/>
              <w:t>SURGUTSKAIA, N.S., Di MARTINO, A., ZEDNIK, J., OZALTIN, K., LOVECKA, L</w:t>
            </w:r>
            <w:r w:rsidRPr="00AC213C">
              <w:rPr>
                <w:b/>
                <w:lang w:val="en-US"/>
              </w:rPr>
              <w:t>., DOMINCOVA BERGEROVA, E</w:t>
            </w:r>
            <w:r w:rsidRPr="00AC213C">
              <w:rPr>
                <w:lang w:val="en-US"/>
              </w:rPr>
              <w:t xml:space="preserve">., KIMMER, D., SEDLARIK, V. </w:t>
            </w:r>
            <w:r w:rsidRPr="00AC213C">
              <w:rPr>
                <w:i/>
                <w:lang w:val="en-US"/>
              </w:rPr>
              <w:t>Efficient Cu2+, Pb2+ and Ni2+ ion removal from wastewater using electrospun DTPA-modified chitosan/polyethylene oxide nanofibers</w:t>
            </w:r>
            <w:r w:rsidRPr="00AC213C">
              <w:rPr>
                <w:lang w:val="en-US"/>
              </w:rPr>
              <w:t>. Separation and Purification Technology, 247, 2020, 116914.  DOI</w:t>
            </w:r>
            <w:hyperlink r:id="rId47" w:history="1">
              <w:r w:rsidRPr="00AC213C">
                <w:rPr>
                  <w:lang w:val="en-US"/>
                </w:rPr>
                <w:t xml:space="preserve"> </w:t>
              </w:r>
              <w:r w:rsidRPr="004858A1">
                <w:rPr>
                  <w:color w:val="365F91" w:themeColor="accent1" w:themeShade="BF"/>
                  <w:u w:val="single"/>
                  <w:lang w:val="en-US"/>
                </w:rPr>
                <w:t>10.1016/j.seppur.2020.116914</w:t>
              </w:r>
            </w:hyperlink>
            <w:r>
              <w:rPr>
                <w:lang w:val="en-US"/>
              </w:rPr>
              <w:t>, (Jimp, 15 %).</w:t>
            </w:r>
          </w:p>
          <w:p w14:paraId="42F691F7" w14:textId="084A9789" w:rsidR="005962CB" w:rsidRDefault="005962CB" w:rsidP="00CD1860">
            <w:pPr>
              <w:jc w:val="both"/>
              <w:rPr>
                <w:lang w:val="en-US"/>
              </w:rPr>
            </w:pPr>
          </w:p>
          <w:p w14:paraId="0131C6FA" w14:textId="77777777" w:rsidR="005962CB" w:rsidRPr="005962CB" w:rsidRDefault="005962CB" w:rsidP="005962CB">
            <w:pPr>
              <w:jc w:val="both"/>
              <w:rPr>
                <w:b/>
                <w:lang w:val="en-US"/>
              </w:rPr>
            </w:pPr>
            <w:r w:rsidRPr="005962CB">
              <w:rPr>
                <w:b/>
                <w:lang w:val="en-US"/>
              </w:rPr>
              <w:t>Další tvůrčí činnost (včetně projektů)</w:t>
            </w:r>
          </w:p>
          <w:p w14:paraId="6DAB24E2" w14:textId="77777777" w:rsidR="005962CB" w:rsidRPr="005962CB" w:rsidRDefault="005962CB" w:rsidP="005962CB">
            <w:pPr>
              <w:jc w:val="both"/>
              <w:rPr>
                <w:lang w:val="en-US"/>
              </w:rPr>
            </w:pPr>
            <w:r w:rsidRPr="005962CB">
              <w:rPr>
                <w:lang w:val="en-US"/>
              </w:rPr>
              <w:t xml:space="preserve">Člen projektu: TH03020117 Vodivé celulózové materiály pro antistatické a disipativní modifikace papíru a plastových produktů, Poskytovatel: TAČR, Příjemce: COC, UTB, Synpo a.s., Řešitel: Ing. L. Kubáč, 2018–2021. </w:t>
            </w:r>
          </w:p>
          <w:p w14:paraId="59B2D78E" w14:textId="77777777" w:rsidR="005962CB" w:rsidRPr="005962CB" w:rsidRDefault="005962CB" w:rsidP="005962CB">
            <w:pPr>
              <w:jc w:val="both"/>
              <w:rPr>
                <w:lang w:val="en-US"/>
              </w:rPr>
            </w:pPr>
            <w:r w:rsidRPr="005962CB">
              <w:rPr>
                <w:lang w:val="en-US"/>
              </w:rPr>
              <w:t>Hlavní řešitel: TJ02000269 Nanostrukturované filtrační materiály pro eliminaci arsenu z vody, Poskytovatel: TAČR, Příjemce: UTB, VUT, 2019–2021.</w:t>
            </w:r>
          </w:p>
          <w:p w14:paraId="3D0445B7" w14:textId="77777777" w:rsidR="005962CB" w:rsidRPr="005962CB" w:rsidRDefault="005962CB" w:rsidP="005962CB">
            <w:pPr>
              <w:jc w:val="both"/>
              <w:rPr>
                <w:lang w:val="en-US"/>
              </w:rPr>
            </w:pPr>
            <w:r w:rsidRPr="005962CB">
              <w:rPr>
                <w:lang w:val="en-US"/>
              </w:rPr>
              <w:t xml:space="preserve">Člen projektu: CZ.02.69/0,0/0,0/16-018/0002720 Rozvoj výzkumně orientovaných studijních programů na UNI. Příjemce: UTB, 2017–2020. </w:t>
            </w:r>
          </w:p>
          <w:p w14:paraId="67F3633B" w14:textId="77777777" w:rsidR="005962CB" w:rsidRPr="005962CB" w:rsidRDefault="005962CB" w:rsidP="005962CB">
            <w:pPr>
              <w:jc w:val="both"/>
              <w:rPr>
                <w:lang w:val="en-US"/>
              </w:rPr>
            </w:pPr>
            <w:r w:rsidRPr="005962CB">
              <w:rPr>
                <w:lang w:val="en-US"/>
              </w:rPr>
              <w:t>Člen projektu: TE02000006 Centrum pro alternativní ekologicky šterné vysoce účinné polymerní antimikrobiální látky pro průmyslové aplikace. Řešitel: UTB, 2017–2019.</w:t>
            </w:r>
          </w:p>
          <w:p w14:paraId="30A41E57" w14:textId="7F32C1E5" w:rsidR="005962CB" w:rsidRDefault="005962CB" w:rsidP="005962CB">
            <w:pPr>
              <w:jc w:val="both"/>
              <w:rPr>
                <w:lang w:val="en-US"/>
              </w:rPr>
            </w:pPr>
            <w:r w:rsidRPr="005962CB">
              <w:rPr>
                <w:lang w:val="en-US"/>
              </w:rPr>
              <w:t>Člen projektu: GAČR 1705318S Materiály na bázi konjugovaných polymerů jako luminiscenční chemosenzory. Řešitel: UTB, 2017–2019.</w:t>
            </w:r>
          </w:p>
          <w:p w14:paraId="36F9D08D" w14:textId="77777777" w:rsidR="00C10C15" w:rsidRPr="00C92E0C" w:rsidRDefault="00C10C15" w:rsidP="00CD1860">
            <w:pPr>
              <w:pStyle w:val="Odstavecseseznamem"/>
              <w:spacing w:after="60"/>
              <w:ind w:left="1070"/>
              <w:jc w:val="both"/>
              <w:rPr>
                <w:bCs/>
              </w:rPr>
            </w:pPr>
          </w:p>
        </w:tc>
      </w:tr>
      <w:tr w:rsidR="00C10C15" w14:paraId="7062F2D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B5AAB1A" w14:textId="77777777" w:rsidR="00C10C15" w:rsidRDefault="00C10C15" w:rsidP="00CD1860">
            <w:pPr>
              <w:rPr>
                <w:b/>
              </w:rPr>
            </w:pPr>
            <w:r>
              <w:rPr>
                <w:b/>
              </w:rPr>
              <w:lastRenderedPageBreak/>
              <w:t>Působení v zahraničí</w:t>
            </w:r>
          </w:p>
        </w:tc>
      </w:tr>
      <w:tr w:rsidR="00C10C15" w14:paraId="5E654F3B"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1F0A04C2" w14:textId="77777777" w:rsidR="00C10C15" w:rsidRDefault="00C10C15" w:rsidP="00CD1860">
            <w:pPr>
              <w:rPr>
                <w:b/>
              </w:rPr>
            </w:pPr>
            <w:r w:rsidRPr="00D84439">
              <w:t xml:space="preserve">2011: </w:t>
            </w:r>
            <w:r w:rsidRPr="00212016">
              <w:rPr>
                <w:lang w:val="en-GB"/>
              </w:rPr>
              <w:t>Faculty of Natural Sciences, Università degli Studi di Firenze</w:t>
            </w:r>
            <w:r w:rsidRPr="00D84439">
              <w:t>, Florenc</w:t>
            </w:r>
            <w:r>
              <w:t xml:space="preserve">ie, </w:t>
            </w:r>
            <w:r w:rsidRPr="00D84439">
              <w:t>It</w:t>
            </w:r>
            <w:r>
              <w:t>álie, odborná stáž v rámci doktorského studia Biotechnologie (4 týdny).</w:t>
            </w:r>
          </w:p>
        </w:tc>
      </w:tr>
      <w:tr w:rsidR="00C10C15" w14:paraId="2F326F37" w14:textId="77777777" w:rsidTr="00106EEA">
        <w:trPr>
          <w:cantSplit/>
          <w:trHeight w:val="302"/>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9D7295"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641AA67"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32F70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5E3B9791" w14:textId="77777777" w:rsidR="00C10C15" w:rsidRDefault="00C10C15" w:rsidP="00CD1860">
            <w:pPr>
              <w:jc w:val="both"/>
            </w:pPr>
            <w:r>
              <w:t>18.01.2023</w:t>
            </w:r>
          </w:p>
        </w:tc>
      </w:tr>
    </w:tbl>
    <w:p w14:paraId="3CE16D25" w14:textId="77777777" w:rsidR="00C10C15" w:rsidRDefault="00C10C15" w:rsidP="00C10C15"/>
    <w:p w14:paraId="2F24E7F4" w14:textId="77777777" w:rsidR="00C10C15" w:rsidRDefault="00C10C15" w:rsidP="00C10C15"/>
    <w:p w14:paraId="35E3485E" w14:textId="77777777" w:rsidR="00C10C15" w:rsidRDefault="00C10C15" w:rsidP="00C10C15"/>
    <w:p w14:paraId="6B5C17FC" w14:textId="77777777" w:rsidR="00C10C15" w:rsidRDefault="00C10C15" w:rsidP="00C10C15"/>
    <w:p w14:paraId="47111695" w14:textId="77777777" w:rsidR="00C10C15" w:rsidRDefault="00C10C15" w:rsidP="00C10C15"/>
    <w:p w14:paraId="759C2BAA" w14:textId="77777777" w:rsidR="00C10C15" w:rsidRDefault="00C10C15" w:rsidP="00C10C15"/>
    <w:p w14:paraId="03441B49" w14:textId="77777777" w:rsidR="00C10C15" w:rsidRDefault="00C10C15" w:rsidP="00C10C15"/>
    <w:p w14:paraId="66D7832E" w14:textId="77777777" w:rsidR="00C10C15" w:rsidRDefault="00C10C15" w:rsidP="00C10C15"/>
    <w:p w14:paraId="74D05660" w14:textId="77777777" w:rsidR="00C10C15" w:rsidRDefault="00C10C15" w:rsidP="00C10C15"/>
    <w:p w14:paraId="778E8979" w14:textId="77777777" w:rsidR="00C10C15" w:rsidRDefault="00C10C15" w:rsidP="00C10C15"/>
    <w:p w14:paraId="323CD6AD" w14:textId="77777777" w:rsidR="00C10C15" w:rsidRDefault="00C10C15" w:rsidP="00C10C15"/>
    <w:p w14:paraId="63047E17" w14:textId="77777777" w:rsidR="00C10C15" w:rsidRDefault="00C10C15" w:rsidP="00C10C15"/>
    <w:p w14:paraId="3E6630FE" w14:textId="77777777" w:rsidR="00C10C15" w:rsidRDefault="00C10C15" w:rsidP="00C10C15"/>
    <w:p w14:paraId="717244AE" w14:textId="77777777" w:rsidR="00C10C15" w:rsidRDefault="00C10C15" w:rsidP="00C10C15"/>
    <w:p w14:paraId="47C1C132" w14:textId="77777777" w:rsidR="00C10C15" w:rsidRDefault="00C10C15" w:rsidP="00C10C15"/>
    <w:p w14:paraId="6F1D69E9" w14:textId="77777777" w:rsidR="00C10C15" w:rsidRDefault="00C10C15" w:rsidP="00C10C15"/>
    <w:p w14:paraId="56750C2D" w14:textId="77777777" w:rsidR="00C10C15" w:rsidRDefault="00C10C15" w:rsidP="00C10C15"/>
    <w:p w14:paraId="6360EFFD" w14:textId="77777777" w:rsidR="00C10C15" w:rsidRDefault="00C10C15" w:rsidP="00C10C15"/>
    <w:p w14:paraId="18E3AE5B" w14:textId="77777777" w:rsidR="00C10C15" w:rsidRDefault="00C10C15" w:rsidP="00C10C15"/>
    <w:p w14:paraId="71A48CAE" w14:textId="77777777" w:rsidR="00C10C15" w:rsidRDefault="00C10C15" w:rsidP="00C10C15"/>
    <w:p w14:paraId="50B5F52F" w14:textId="77777777" w:rsidR="00C10C15" w:rsidRDefault="00C10C15" w:rsidP="00C10C15"/>
    <w:p w14:paraId="6F8BDD38" w14:textId="77777777" w:rsidR="00C10C15" w:rsidRDefault="00C10C15" w:rsidP="00C10C15"/>
    <w:p w14:paraId="63B2A2AE" w14:textId="77777777" w:rsidR="00C10C15" w:rsidRDefault="00C10C15" w:rsidP="00C10C15"/>
    <w:p w14:paraId="40D542DF"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09FEDD9"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52ED4A1" w14:textId="145D8B70" w:rsidR="00C10C15" w:rsidRDefault="00C10C15" w:rsidP="00CD1860">
            <w:pPr>
              <w:jc w:val="both"/>
              <w:rPr>
                <w:b/>
                <w:sz w:val="28"/>
              </w:rPr>
            </w:pPr>
            <w:r>
              <w:rPr>
                <w:b/>
                <w:sz w:val="28"/>
              </w:rPr>
              <w:lastRenderedPageBreak/>
              <w:t>C-I – Personální zabezpečení</w:t>
            </w:r>
          </w:p>
        </w:tc>
      </w:tr>
      <w:tr w:rsidR="00C10C15" w14:paraId="61A5E6A1"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2744AA3"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26040E2" w14:textId="77777777" w:rsidR="00C10C15" w:rsidRDefault="00C10C15" w:rsidP="00CD1860">
            <w:pPr>
              <w:jc w:val="both"/>
            </w:pPr>
            <w:r w:rsidRPr="00D437FA">
              <w:t>Univerzita Tomáše Bati ve Zlíně</w:t>
            </w:r>
          </w:p>
        </w:tc>
      </w:tr>
      <w:tr w:rsidR="00C10C15" w14:paraId="15E5FC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8DA819"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76995B" w14:textId="0F3DEBD7" w:rsidR="00C10C15" w:rsidRDefault="00644BBC" w:rsidP="00CD1860">
            <w:pPr>
              <w:jc w:val="both"/>
            </w:pPr>
            <w:ins w:id="201" w:author="Pavla Trefilová" w:date="2023-06-05T09:25:00Z">
              <w:r w:rsidRPr="00625A17">
                <w:t xml:space="preserve">Fakulta </w:t>
              </w:r>
              <w:r>
                <w:t>managementu a ekonomiky</w:t>
              </w:r>
            </w:ins>
            <w:del w:id="202" w:author="Pavla Trefilová" w:date="2023-06-05T09:25:00Z">
              <w:r w:rsidR="00C10C15" w:rsidDel="00644BBC">
                <w:delText>Fakulta ekonomiky a managementu</w:delText>
              </w:r>
            </w:del>
          </w:p>
        </w:tc>
      </w:tr>
      <w:tr w:rsidR="00C10C15" w14:paraId="5AF7AB1A"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135B37"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89F1BBC" w14:textId="77777777" w:rsidR="00C10C15" w:rsidRDefault="00C10C15" w:rsidP="00CD1860">
            <w:pPr>
              <w:jc w:val="both"/>
            </w:pPr>
            <w:r w:rsidRPr="00B42653">
              <w:t>Management udržitelného rozvoje</w:t>
            </w:r>
          </w:p>
        </w:tc>
      </w:tr>
      <w:tr w:rsidR="00C10C15" w14:paraId="2E035BE5"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6BD9F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694AFB1" w14:textId="77777777" w:rsidR="00C10C15" w:rsidRDefault="00C10C15" w:rsidP="00CD1860">
            <w:pPr>
              <w:jc w:val="both"/>
            </w:pPr>
            <w:r>
              <w:t>Anna HURAJOVÁ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124FB8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2D26F45" w14:textId="58DCDDC0" w:rsidR="00C10C15" w:rsidRDefault="00C10C15" w:rsidP="00CD1860">
            <w:pPr>
              <w:jc w:val="both"/>
            </w:pPr>
            <w:r>
              <w:t>Ing</w:t>
            </w:r>
            <w:r w:rsidR="006D6C61">
              <w:t>.</w:t>
            </w:r>
            <w:r w:rsidR="003B57AD">
              <w:t>,</w:t>
            </w:r>
            <w:r>
              <w:t xml:space="preserve"> Ph.D.</w:t>
            </w:r>
          </w:p>
        </w:tc>
      </w:tr>
      <w:tr w:rsidR="00C10C15" w14:paraId="48081D4E"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E93203"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A30846A"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254C2DB"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78C41835"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E1A27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C236B5B" w14:textId="77777777" w:rsidR="00C10C15" w:rsidRDefault="00C10C15" w:rsidP="00CD1860">
            <w:pPr>
              <w:jc w:val="both"/>
            </w:pPr>
            <w:r>
              <w:t>30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DA42A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3BA3CF" w14:textId="310687D0" w:rsidR="00C10C15" w:rsidRDefault="005962CB" w:rsidP="00CD1860">
            <w:pPr>
              <w:jc w:val="both"/>
            </w:pPr>
            <w:r>
              <w:t>0</w:t>
            </w:r>
            <w:r w:rsidR="00C10C15">
              <w:t>6/202</w:t>
            </w:r>
            <w:r>
              <w:t>6</w:t>
            </w:r>
          </w:p>
        </w:tc>
      </w:tr>
      <w:tr w:rsidR="00C10C15" w14:paraId="3B261A49"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5922C2"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8975C1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1B5DD9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903AD65"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1FE21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B327E5A" w14:textId="77777777" w:rsidR="00C10C15" w:rsidRDefault="00C10C15" w:rsidP="00CD1860">
            <w:pPr>
              <w:jc w:val="both"/>
            </w:pPr>
          </w:p>
        </w:tc>
      </w:tr>
      <w:tr w:rsidR="00C10C15" w14:paraId="26B37CA1"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CB495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C8B0B8"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2306C31" w14:textId="77777777" w:rsidR="00C10C15" w:rsidRDefault="00C10C15" w:rsidP="00CD1860">
            <w:pPr>
              <w:jc w:val="both"/>
              <w:rPr>
                <w:b/>
              </w:rPr>
            </w:pPr>
            <w:r>
              <w:rPr>
                <w:b/>
              </w:rPr>
              <w:t>rozsah</w:t>
            </w:r>
          </w:p>
        </w:tc>
      </w:tr>
      <w:tr w:rsidR="00C10C15" w14:paraId="7E160F62"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4EC0E46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90670C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721285B" w14:textId="77777777" w:rsidR="00C10C15" w:rsidRDefault="00C10C15" w:rsidP="00CD1860">
            <w:pPr>
              <w:jc w:val="both"/>
            </w:pPr>
          </w:p>
        </w:tc>
      </w:tr>
      <w:tr w:rsidR="00C10C15" w14:paraId="3C79F981"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1C7C756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B017A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7874BF7" w14:textId="77777777" w:rsidR="00C10C15" w:rsidRDefault="00C10C15" w:rsidP="00CD1860">
            <w:pPr>
              <w:jc w:val="both"/>
            </w:pPr>
          </w:p>
        </w:tc>
      </w:tr>
      <w:tr w:rsidR="00C10C15" w14:paraId="0B0130A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659B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0EBAA735" w14:textId="77777777" w:rsidTr="004D767C">
        <w:trPr>
          <w:trHeight w:val="622"/>
        </w:trPr>
        <w:tc>
          <w:tcPr>
            <w:tcW w:w="9859" w:type="dxa"/>
            <w:gridSpan w:val="15"/>
            <w:tcBorders>
              <w:top w:val="nil"/>
              <w:left w:val="single" w:sz="4" w:space="0" w:color="auto"/>
              <w:bottom w:val="single" w:sz="4" w:space="0" w:color="auto"/>
              <w:right w:val="single" w:sz="4" w:space="0" w:color="auto"/>
            </w:tcBorders>
          </w:tcPr>
          <w:p w14:paraId="47B53B8F" w14:textId="77777777" w:rsidR="00C10C15" w:rsidRDefault="00C10C15" w:rsidP="00CD1860">
            <w:pPr>
              <w:jc w:val="both"/>
            </w:pPr>
            <w:r>
              <w:t>Analýza životního prostředí – přednášející (20 %)</w:t>
            </w:r>
          </w:p>
        </w:tc>
      </w:tr>
      <w:tr w:rsidR="00C10C15" w14:paraId="78E12A37"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9AD4FF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BDC3B7"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711D735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1DFD2DD"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2A9298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EABC1B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336BDC" w14:textId="77777777" w:rsidR="00C10C15" w:rsidRDefault="00C10C15" w:rsidP="00CD1860">
            <w:pPr>
              <w:jc w:val="both"/>
              <w:rPr>
                <w:b/>
              </w:rPr>
            </w:pPr>
            <w:r>
              <w:rPr>
                <w:b/>
              </w:rPr>
              <w:t>(</w:t>
            </w:r>
            <w:r>
              <w:rPr>
                <w:b/>
                <w:i/>
                <w:iCs/>
              </w:rPr>
              <w:t>nepovinný údaj</w:t>
            </w:r>
            <w:r>
              <w:rPr>
                <w:b/>
              </w:rPr>
              <w:t>) Počet hodin za semestr</w:t>
            </w:r>
          </w:p>
        </w:tc>
      </w:tr>
      <w:tr w:rsidR="00C10C15" w14:paraId="0AF92D64" w14:textId="77777777" w:rsidTr="004D767C">
        <w:trPr>
          <w:trHeight w:val="285"/>
        </w:trPr>
        <w:tc>
          <w:tcPr>
            <w:tcW w:w="2802" w:type="dxa"/>
            <w:gridSpan w:val="2"/>
            <w:tcBorders>
              <w:top w:val="nil"/>
              <w:left w:val="single" w:sz="4" w:space="0" w:color="auto"/>
              <w:bottom w:val="single" w:sz="4" w:space="0" w:color="auto"/>
              <w:right w:val="single" w:sz="4" w:space="0" w:color="auto"/>
            </w:tcBorders>
          </w:tcPr>
          <w:p w14:paraId="0C0A39C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7F57F36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C212A9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F6B554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3B3FCE1" w14:textId="77777777" w:rsidR="00C10C15" w:rsidRDefault="00C10C15" w:rsidP="00CD1860">
            <w:pPr>
              <w:jc w:val="both"/>
              <w:rPr>
                <w:color w:val="FF0000"/>
              </w:rPr>
            </w:pPr>
          </w:p>
        </w:tc>
      </w:tr>
      <w:tr w:rsidR="00C10C15" w14:paraId="3F36BBA4"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16B7E63C"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2808468B"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087058E"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6ED083B"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3E618BA3" w14:textId="77777777" w:rsidR="00C10C15" w:rsidRDefault="00C10C15" w:rsidP="00CD1860">
            <w:pPr>
              <w:jc w:val="both"/>
              <w:rPr>
                <w:color w:val="FF0000"/>
              </w:rPr>
            </w:pPr>
          </w:p>
        </w:tc>
      </w:tr>
      <w:tr w:rsidR="00C10C15" w14:paraId="1244E511"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C94ABC" w14:textId="77777777" w:rsidR="00C10C15" w:rsidRDefault="00C10C15" w:rsidP="00CD1860">
            <w:pPr>
              <w:jc w:val="both"/>
            </w:pPr>
            <w:r>
              <w:rPr>
                <w:b/>
              </w:rPr>
              <w:t xml:space="preserve">Údaje o vzdělání na VŠ </w:t>
            </w:r>
          </w:p>
        </w:tc>
      </w:tr>
      <w:tr w:rsidR="00C10C15" w14:paraId="7409DA64" w14:textId="77777777" w:rsidTr="004D767C">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78147DB0" w14:textId="4AFEBA0F" w:rsidR="00C10C15" w:rsidRDefault="00C10C15" w:rsidP="00CD1860">
            <w:pPr>
              <w:jc w:val="both"/>
            </w:pPr>
            <w:r w:rsidRPr="00721E0D">
              <w:t>2017: Studijní program Chemie a technologie potravin, obor Chemie a analýza potravin, 2017,</w:t>
            </w:r>
            <w:r>
              <w:t xml:space="preserve"> </w:t>
            </w:r>
            <w:r w:rsidRPr="00721E0D">
              <w:t>VŠCHT Praha,</w:t>
            </w:r>
            <w:r w:rsidR="006D6C61">
              <w:t xml:space="preserve"> </w:t>
            </w:r>
            <w:r w:rsidRPr="00721E0D">
              <w:t>FPBT,</w:t>
            </w:r>
          </w:p>
          <w:p w14:paraId="4526B1D6" w14:textId="77777777" w:rsidR="00C10C15" w:rsidRPr="00721E0D" w:rsidRDefault="00C10C15" w:rsidP="00CD1860">
            <w:pPr>
              <w:jc w:val="both"/>
            </w:pPr>
            <w:r>
              <w:t xml:space="preserve">         </w:t>
            </w:r>
            <w:r w:rsidRPr="00721E0D">
              <w:t xml:space="preserve"> Doktorské studium </w:t>
            </w:r>
          </w:p>
          <w:p w14:paraId="788143F8" w14:textId="77777777" w:rsidR="00C10C15" w:rsidRDefault="00C10C15" w:rsidP="00CD1860">
            <w:pPr>
              <w:jc w:val="both"/>
            </w:pPr>
            <w:r w:rsidRPr="00721E0D">
              <w:t>2007:</w:t>
            </w:r>
            <w:r>
              <w:t xml:space="preserve"> </w:t>
            </w:r>
            <w:r w:rsidRPr="00E3018A">
              <w:t xml:space="preserve">studijní program Chemie a technologie potravin, obor Chemie a analýza potravin, </w:t>
            </w:r>
            <w:r>
              <w:t xml:space="preserve">2007, </w:t>
            </w:r>
            <w:r w:rsidRPr="00E3018A">
              <w:t>VŠCHT</w:t>
            </w:r>
            <w:r>
              <w:t xml:space="preserve"> Praha</w:t>
            </w:r>
            <w:r w:rsidRPr="00E3018A">
              <w:t>,</w:t>
            </w:r>
            <w:r>
              <w:t xml:space="preserve"> </w:t>
            </w:r>
            <w:r w:rsidRPr="00E3018A">
              <w:t>FPBT</w:t>
            </w:r>
            <w:r>
              <w:t>,</w:t>
            </w:r>
          </w:p>
          <w:p w14:paraId="12196A25" w14:textId="77777777" w:rsidR="00C10C15" w:rsidRPr="008B6B5D" w:rsidRDefault="00C10C15" w:rsidP="00CD1860">
            <w:pPr>
              <w:jc w:val="both"/>
            </w:pPr>
            <w:r>
              <w:t xml:space="preserve">           Magisterské studium</w:t>
            </w:r>
          </w:p>
        </w:tc>
      </w:tr>
      <w:tr w:rsidR="00C10C15" w14:paraId="20C4275D"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0C1D13" w14:textId="77777777" w:rsidR="00C10C15" w:rsidRDefault="00C10C15" w:rsidP="00CD1860">
            <w:pPr>
              <w:jc w:val="both"/>
              <w:rPr>
                <w:b/>
              </w:rPr>
            </w:pPr>
            <w:r>
              <w:rPr>
                <w:b/>
              </w:rPr>
              <w:t>Údaje o odborném působení od absolvování VŠ</w:t>
            </w:r>
          </w:p>
        </w:tc>
      </w:tr>
      <w:tr w:rsidR="00C10C15" w14:paraId="3B63B56D" w14:textId="77777777" w:rsidTr="004D767C">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026DCE0" w14:textId="77777777" w:rsidR="00C10C15" w:rsidRDefault="00C10C15" w:rsidP="00CD1860">
            <w:pPr>
              <w:ind w:left="1387" w:hanging="1377"/>
              <w:jc w:val="both"/>
            </w:pPr>
            <w:r>
              <w:t xml:space="preserve">Od 2019:          </w:t>
            </w:r>
            <w:r w:rsidRPr="00CC5884">
              <w:t>Akademický pracovník – odborný asistent, Centrum polymerních systémů,</w:t>
            </w:r>
            <w:r>
              <w:t xml:space="preserve"> UTB</w:t>
            </w:r>
            <w:r w:rsidRPr="00CC5884">
              <w:t xml:space="preserve"> Zlín</w:t>
            </w:r>
          </w:p>
          <w:p w14:paraId="0DF438CC" w14:textId="77777777" w:rsidR="00C10C15" w:rsidRDefault="00C10C15" w:rsidP="00CD1860">
            <w:pPr>
              <w:ind w:left="1457" w:hanging="1457"/>
              <w:jc w:val="both"/>
            </w:pPr>
            <w:r>
              <w:t xml:space="preserve">2017-2019:       </w:t>
            </w:r>
            <w:r w:rsidRPr="00CC5884">
              <w:t xml:space="preserve">Vědecko-výzkumný pracovník, Centrum polymerních systémů, </w:t>
            </w:r>
            <w:r>
              <w:t xml:space="preserve">UTB </w:t>
            </w:r>
            <w:r w:rsidRPr="00CC5884">
              <w:t>Zlín</w:t>
            </w:r>
          </w:p>
          <w:p w14:paraId="6D339F28" w14:textId="77777777" w:rsidR="00C10C15" w:rsidRDefault="00C10C15" w:rsidP="00CD1860">
            <w:pPr>
              <w:jc w:val="both"/>
            </w:pPr>
            <w:r>
              <w:t xml:space="preserve">2011:                 </w:t>
            </w:r>
            <w:r w:rsidRPr="00913EE0">
              <w:t>Manažer stabilitních studií, Bioveta, a. s., Ivanovice na Hané</w:t>
            </w:r>
          </w:p>
          <w:p w14:paraId="706DB272" w14:textId="77777777" w:rsidR="00C10C15" w:rsidRDefault="00C10C15" w:rsidP="00CD1860">
            <w:pPr>
              <w:jc w:val="both"/>
              <w:rPr>
                <w:color w:val="FF0000"/>
              </w:rPr>
            </w:pPr>
            <w:r w:rsidRPr="00913EE0">
              <w:t>2007-2010</w:t>
            </w:r>
            <w:r>
              <w:t xml:space="preserve">:       </w:t>
            </w:r>
            <w:r w:rsidRPr="00913EE0">
              <w:t xml:space="preserve"> Analytik v akreditované metrologické a zkušební laboratoři, VŠCHT Praha</w:t>
            </w:r>
          </w:p>
        </w:tc>
      </w:tr>
      <w:tr w:rsidR="00C10C15" w14:paraId="131A44AC"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B33F3BB" w14:textId="77777777" w:rsidR="00C10C15" w:rsidRDefault="00C10C15" w:rsidP="00CD1860">
            <w:pPr>
              <w:jc w:val="both"/>
            </w:pPr>
            <w:r>
              <w:rPr>
                <w:b/>
              </w:rPr>
              <w:t>Zkušenosti s vedením kvalifikačních a rigorózních prací</w:t>
            </w:r>
          </w:p>
        </w:tc>
      </w:tr>
      <w:tr w:rsidR="00C10C15" w14:paraId="4F7BF673" w14:textId="77777777" w:rsidTr="004D767C">
        <w:trPr>
          <w:trHeight w:val="378"/>
        </w:trPr>
        <w:tc>
          <w:tcPr>
            <w:tcW w:w="9859" w:type="dxa"/>
            <w:gridSpan w:val="15"/>
            <w:tcBorders>
              <w:top w:val="single" w:sz="4" w:space="0" w:color="auto"/>
              <w:left w:val="single" w:sz="4" w:space="0" w:color="auto"/>
              <w:bottom w:val="single" w:sz="4" w:space="0" w:color="auto"/>
              <w:right w:val="single" w:sz="4" w:space="0" w:color="auto"/>
            </w:tcBorders>
          </w:tcPr>
          <w:p w14:paraId="71C93826" w14:textId="77777777" w:rsidR="00C10C15" w:rsidRDefault="00C10C15" w:rsidP="00CD1860">
            <w:pPr>
              <w:jc w:val="both"/>
            </w:pPr>
          </w:p>
        </w:tc>
      </w:tr>
      <w:tr w:rsidR="00C10C15" w14:paraId="16E62904"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1AA824D"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555ACB8"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D00C8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27C556E" w14:textId="77777777" w:rsidR="00C10C15" w:rsidRDefault="00C10C15" w:rsidP="00CD1860">
            <w:pPr>
              <w:jc w:val="both"/>
              <w:rPr>
                <w:b/>
              </w:rPr>
            </w:pPr>
            <w:r>
              <w:rPr>
                <w:b/>
              </w:rPr>
              <w:t>Ohlasy publikací</w:t>
            </w:r>
          </w:p>
        </w:tc>
      </w:tr>
      <w:tr w:rsidR="00C10C15" w14:paraId="0DF7A560"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16C03FF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861D0F2"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B99D04C"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6D8BB2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3912601"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26BD5D8" w14:textId="77777777" w:rsidR="00C10C15" w:rsidRDefault="00C10C15" w:rsidP="00CD1860">
            <w:pPr>
              <w:jc w:val="both"/>
            </w:pPr>
            <w:r>
              <w:rPr>
                <w:b/>
                <w:sz w:val="18"/>
              </w:rPr>
              <w:t>ostatní</w:t>
            </w:r>
          </w:p>
        </w:tc>
      </w:tr>
      <w:tr w:rsidR="00C10C15" w14:paraId="782C913E"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90088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A4D74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EE462F1"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AB47359" w14:textId="77777777" w:rsidR="00C10C15" w:rsidRDefault="00C10C15" w:rsidP="00CD1860">
            <w:pPr>
              <w:jc w:val="both"/>
              <w:rPr>
                <w:b/>
              </w:rPr>
            </w:pPr>
            <w:r>
              <w:rPr>
                <w:b/>
              </w:rPr>
              <w:t>124</w:t>
            </w:r>
          </w:p>
        </w:tc>
        <w:tc>
          <w:tcPr>
            <w:tcW w:w="693" w:type="dxa"/>
            <w:tcBorders>
              <w:top w:val="single" w:sz="4" w:space="0" w:color="auto"/>
              <w:left w:val="single" w:sz="4" w:space="0" w:color="auto"/>
              <w:bottom w:val="single" w:sz="4" w:space="0" w:color="auto"/>
              <w:right w:val="single" w:sz="4" w:space="0" w:color="auto"/>
            </w:tcBorders>
          </w:tcPr>
          <w:p w14:paraId="47B9CEDC" w14:textId="77777777" w:rsidR="00C10C15" w:rsidRDefault="00C10C15" w:rsidP="00CD1860">
            <w:pPr>
              <w:jc w:val="both"/>
              <w:rPr>
                <w:b/>
              </w:rPr>
            </w:pPr>
            <w:r>
              <w:rPr>
                <w:b/>
              </w:rPr>
              <w:t>131</w:t>
            </w:r>
          </w:p>
        </w:tc>
        <w:tc>
          <w:tcPr>
            <w:tcW w:w="694" w:type="dxa"/>
            <w:tcBorders>
              <w:top w:val="single" w:sz="4" w:space="0" w:color="auto"/>
              <w:left w:val="single" w:sz="4" w:space="0" w:color="auto"/>
              <w:bottom w:val="single" w:sz="4" w:space="0" w:color="auto"/>
              <w:right w:val="single" w:sz="4" w:space="0" w:color="auto"/>
            </w:tcBorders>
          </w:tcPr>
          <w:p w14:paraId="3E41AA3C" w14:textId="77777777" w:rsidR="00C10C15" w:rsidRDefault="00C10C15" w:rsidP="00CD1860">
            <w:pPr>
              <w:jc w:val="both"/>
              <w:rPr>
                <w:b/>
              </w:rPr>
            </w:pPr>
          </w:p>
        </w:tc>
      </w:tr>
      <w:tr w:rsidR="00C10C15" w14:paraId="0EDF169B"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0CCE25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F15314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B0F3CD0"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29CEC3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91F3FCB" w14:textId="77777777" w:rsidR="00C10C15" w:rsidRDefault="00C10C15" w:rsidP="00CD1860">
            <w:pPr>
              <w:rPr>
                <w:b/>
              </w:rPr>
            </w:pPr>
            <w:r>
              <w:rPr>
                <w:b/>
              </w:rPr>
              <w:t xml:space="preserve">  5/5</w:t>
            </w:r>
          </w:p>
        </w:tc>
      </w:tr>
      <w:tr w:rsidR="00C10C15" w14:paraId="17E8E2E4"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F72F33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6E4633" w14:paraId="2FC94DE4" w14:textId="77777777" w:rsidTr="00106EEA">
        <w:trPr>
          <w:trHeight w:val="1403"/>
        </w:trPr>
        <w:tc>
          <w:tcPr>
            <w:tcW w:w="9859" w:type="dxa"/>
            <w:gridSpan w:val="15"/>
            <w:tcBorders>
              <w:top w:val="single" w:sz="4" w:space="0" w:color="auto"/>
              <w:left w:val="single" w:sz="4" w:space="0" w:color="auto"/>
              <w:bottom w:val="single" w:sz="4" w:space="0" w:color="auto"/>
              <w:right w:val="single" w:sz="4" w:space="0" w:color="auto"/>
            </w:tcBorders>
          </w:tcPr>
          <w:p w14:paraId="5C5505DD" w14:textId="7CAE5031" w:rsidR="00C10C15" w:rsidRDefault="00C10C15" w:rsidP="00CD1860">
            <w:pPr>
              <w:jc w:val="both"/>
            </w:pPr>
            <w:r>
              <w:t xml:space="preserve">KOUSAL, J., SEDLAŘÍKOVÁ, J., KOLÁŘOVÁ-RAŠKOVÁ, Z., KRTOUŠ, Z., KUČEROVÁ, L., </w:t>
            </w:r>
            <w:r w:rsidRPr="00A67206">
              <w:rPr>
                <w:b/>
              </w:rPr>
              <w:t>H</w:t>
            </w:r>
            <w:r>
              <w:rPr>
                <w:b/>
              </w:rPr>
              <w:t>URAJOVÁ,</w:t>
            </w:r>
            <w:r w:rsidRPr="00A67206">
              <w:rPr>
                <w:b/>
              </w:rPr>
              <w:t xml:space="preserve"> A.</w:t>
            </w:r>
            <w:r>
              <w:rPr>
                <w:b/>
              </w:rPr>
              <w:t>,</w:t>
            </w:r>
            <w:r>
              <w:t xml:space="preserve"> VAIDULYCH, M., HANUŠ, J., LEHOCKÝ, M. </w:t>
            </w:r>
            <w:r w:rsidRPr="005962CB">
              <w:t>Degradable poly(ethylene oxide)‐like plasma polymer films used for the controlled release of nisin.</w:t>
            </w:r>
            <w:r>
              <w:t xml:space="preserve"> </w:t>
            </w:r>
            <w:r w:rsidRPr="005962CB">
              <w:rPr>
                <w:i/>
              </w:rPr>
              <w:t>Polymer</w:t>
            </w:r>
            <w:r>
              <w:t>, 12</w:t>
            </w:r>
            <w:r w:rsidR="005962CB">
              <w:t>. ISSN</w:t>
            </w:r>
            <w:r>
              <w:t xml:space="preserve"> 1263-1274, 2020</w:t>
            </w:r>
            <w:r w:rsidR="005962CB">
              <w:t>.</w:t>
            </w:r>
            <w:r>
              <w:t xml:space="preserve"> (Jimp, 5 %)</w:t>
            </w:r>
          </w:p>
          <w:p w14:paraId="44CEE29A" w14:textId="18EF4403" w:rsidR="00C10C15" w:rsidRDefault="00C10C15" w:rsidP="00CD1860">
            <w:pPr>
              <w:jc w:val="both"/>
            </w:pPr>
            <w:r>
              <w:t xml:space="preserve">KUSAL, J., KRTOUŠ, Z., KOLÁŘOVÁ-RAŠKOVÁ, Z., SEDLAŘÍKOVÁ, J., SCHÄFER, J., KUČEROVÁ, L., SHELEMIN, A., SOLAŘ, P., </w:t>
            </w:r>
            <w:r w:rsidRPr="00A67206">
              <w:rPr>
                <w:b/>
              </w:rPr>
              <w:t>H</w:t>
            </w:r>
            <w:r>
              <w:rPr>
                <w:b/>
              </w:rPr>
              <w:t xml:space="preserve">URAJOVÁ, </w:t>
            </w:r>
            <w:r w:rsidRPr="00A67206">
              <w:rPr>
                <w:b/>
              </w:rPr>
              <w:t>A.</w:t>
            </w:r>
            <w:r>
              <w:t>, BIEDERMAN, H., LEHOCKÝ, M</w:t>
            </w:r>
            <w:r w:rsidRPr="005962CB">
              <w:t>. Degradable plasma polymer films with tailored hydrolysis behavior.</w:t>
            </w:r>
            <w:r>
              <w:t xml:space="preserve"> </w:t>
            </w:r>
            <w:r w:rsidR="005962CB" w:rsidRPr="005962CB">
              <w:rPr>
                <w:i/>
              </w:rPr>
              <w:t>Vacuum [online].</w:t>
            </w:r>
            <w:r w:rsidR="005962CB" w:rsidRPr="005962CB">
              <w:t xml:space="preserve"> 2020, vol. 173 ISSN 0042-207X. Dostupné z: https://www.sciencedirect.com/science/article/pii/S0042207X19323164</w:t>
            </w:r>
            <w:r w:rsidR="005962CB" w:rsidRPr="005962CB">
              <w:rPr>
                <w:i/>
              </w:rPr>
              <w:t xml:space="preserve">. </w:t>
            </w:r>
            <w:r>
              <w:t>(Jimp, 5 %)</w:t>
            </w:r>
          </w:p>
          <w:p w14:paraId="4FD7F653" w14:textId="512A4469" w:rsidR="00C10C15" w:rsidRPr="005962CB" w:rsidRDefault="00C10C15" w:rsidP="00CD1860">
            <w:pPr>
              <w:jc w:val="both"/>
            </w:pPr>
            <w:r>
              <w:t xml:space="preserve">MÜNSTER, L., VÍCHA, J., KLOFÁČ, J., MASAŘ, M., </w:t>
            </w:r>
            <w:r w:rsidRPr="00A67206">
              <w:rPr>
                <w:b/>
              </w:rPr>
              <w:t>H</w:t>
            </w:r>
            <w:r>
              <w:rPr>
                <w:b/>
              </w:rPr>
              <w:t xml:space="preserve">URAJOVÁ, </w:t>
            </w:r>
            <w:r w:rsidRPr="00A67206">
              <w:rPr>
                <w:b/>
              </w:rPr>
              <w:t>A.</w:t>
            </w:r>
            <w:r>
              <w:t xml:space="preserve">, KUŘITKA, I. </w:t>
            </w:r>
            <w:r w:rsidRPr="005962CB">
              <w:t>Dialdehyde cellulose crosslinked poly(vinyl alcohol) hydrogels: Influence of catalyst and crosslinker shelf life.</w:t>
            </w:r>
            <w:r>
              <w:t xml:space="preserve"> </w:t>
            </w:r>
            <w:r w:rsidR="005962CB" w:rsidRPr="005962CB">
              <w:rPr>
                <w:i/>
              </w:rPr>
              <w:t xml:space="preserve">Carbohydrate Polymers [online]. </w:t>
            </w:r>
            <w:r w:rsidR="005962CB" w:rsidRPr="005962CB">
              <w:t xml:space="preserve">2018, vol. 198, s. 181-190. ISSN 0144-8617. Dostupné z: </w:t>
            </w:r>
            <w:hyperlink r:id="rId48" w:history="1">
              <w:r w:rsidR="004B390C" w:rsidRPr="006C2405">
                <w:rPr>
                  <w:rStyle w:val="Hypertextovodkaz"/>
                </w:rPr>
                <w:t>https://www.sciencedirect.com/science/article/pii/S0144861718306556</w:t>
              </w:r>
            </w:hyperlink>
            <w:r w:rsidR="005962CB" w:rsidRPr="005962CB">
              <w:t>.</w:t>
            </w:r>
            <w:r w:rsidR="004B390C">
              <w:t xml:space="preserve"> (Jimp, 5 %)</w:t>
            </w:r>
          </w:p>
          <w:p w14:paraId="2B11B9D3" w14:textId="26ABBACF" w:rsidR="00C10C15" w:rsidRDefault="00C10C15" w:rsidP="00CD1860">
            <w:pPr>
              <w:jc w:val="both"/>
            </w:pPr>
            <w:r>
              <w:t xml:space="preserve">HOLCAPKOVÁ, P., </w:t>
            </w:r>
            <w:r w:rsidRPr="00A67206">
              <w:rPr>
                <w:b/>
              </w:rPr>
              <w:t>H</w:t>
            </w:r>
            <w:r>
              <w:rPr>
                <w:b/>
              </w:rPr>
              <w:t xml:space="preserve">URAJOVÁ, </w:t>
            </w:r>
            <w:r w:rsidRPr="00A67206">
              <w:rPr>
                <w:b/>
              </w:rPr>
              <w:t>A.</w:t>
            </w:r>
            <w:r>
              <w:t xml:space="preserve">, KUCHARCZYK, P., BAŽANT, P., PLACHÝ, T., MISKOLCZI, N., SEDLAŘÍK, V. </w:t>
            </w:r>
            <w:r w:rsidRPr="005962CB">
              <w:t xml:space="preserve">Effect of polyethylene glycol plasticizer on long‐term antibacterial activity and the release profile of </w:t>
            </w:r>
            <w:r w:rsidRPr="005962CB">
              <w:lastRenderedPageBreak/>
              <w:t>bacteriocin nisin from polylactide blends.</w:t>
            </w:r>
            <w:r>
              <w:t xml:space="preserve"> </w:t>
            </w:r>
            <w:r w:rsidR="005962CB" w:rsidRPr="005962CB">
              <w:rPr>
                <w:i/>
              </w:rPr>
              <w:t xml:space="preserve">Polymers for Advanced Technologies [online]. </w:t>
            </w:r>
            <w:r w:rsidR="005962CB" w:rsidRPr="005962CB">
              <w:t>2018, vol. 29, iss. 8, s. 2253-2263. ISSN 1042-7147. Dostupné z: https://onlinelibrary.wiley.com/doi/abs/10.1002/pat.4336</w:t>
            </w:r>
            <w:r w:rsidR="005962CB" w:rsidRPr="005962CB">
              <w:rPr>
                <w:i/>
              </w:rPr>
              <w:t xml:space="preserve">. </w:t>
            </w:r>
            <w:r>
              <w:t>(Jimp)</w:t>
            </w:r>
          </w:p>
          <w:p w14:paraId="6212AE2A" w14:textId="6F373E04" w:rsidR="00C10C15" w:rsidRDefault="00C10C15" w:rsidP="00CD1860">
            <w:pPr>
              <w:jc w:val="both"/>
            </w:pPr>
            <w:r>
              <w:t xml:space="preserve">HOLČAPKOVÁ, P., </w:t>
            </w:r>
            <w:r w:rsidRPr="00A67206">
              <w:rPr>
                <w:b/>
              </w:rPr>
              <w:t>H</w:t>
            </w:r>
            <w:r>
              <w:rPr>
                <w:b/>
              </w:rPr>
              <w:t xml:space="preserve">URAJOVÁ, </w:t>
            </w:r>
            <w:r w:rsidRPr="00A67206">
              <w:rPr>
                <w:b/>
              </w:rPr>
              <w:t>A.</w:t>
            </w:r>
            <w:r>
              <w:t xml:space="preserve">, BAŽANT, P., PUMMEROVÁ, M., SEDLAŘÍK, V. Thermal stability of bacteriocin nisin in polylactide-based films. </w:t>
            </w:r>
            <w:r w:rsidR="004B390C" w:rsidRPr="004B390C">
              <w:rPr>
                <w:i/>
              </w:rPr>
              <w:t xml:space="preserve">Polymer Degradation and Stability [online]. </w:t>
            </w:r>
            <w:r w:rsidR="004B390C" w:rsidRPr="004B390C">
              <w:t>2018, vol. 158, s. 31-39. ISSN 0141-3910. Dostupné z: https://www.sciencedirect.com/science/article/pii/S0141391018303306.</w:t>
            </w:r>
          </w:p>
          <w:p w14:paraId="01B06B49" w14:textId="77777777" w:rsidR="00C10C15" w:rsidRPr="004E102C" w:rsidRDefault="00C10C15" w:rsidP="00CD1860">
            <w:pPr>
              <w:jc w:val="both"/>
              <w:rPr>
                <w:b/>
              </w:rPr>
            </w:pPr>
            <w:r w:rsidRPr="004E102C">
              <w:rPr>
                <w:b/>
              </w:rPr>
              <w:t>Další tvůrčí činnost (včetně projektů)</w:t>
            </w:r>
          </w:p>
          <w:p w14:paraId="681083D1" w14:textId="77777777" w:rsidR="00C10C15" w:rsidRPr="004A1911" w:rsidRDefault="00C10C15" w:rsidP="00CD1860">
            <w:pPr>
              <w:pStyle w:val="Bezmezer"/>
              <w:jc w:val="both"/>
            </w:pPr>
            <w:r w:rsidRPr="004A1911">
              <w:t>Hlavní řešitelka projektu Zéta (TAČR): Nové stabilizátory pro plasty na bázi přírodních bioaktivních látek, TJ01000330, 2018-2019.</w:t>
            </w:r>
          </w:p>
          <w:p w14:paraId="5C9DE0E3" w14:textId="77777777" w:rsidR="00C10C15" w:rsidRPr="00112FBB" w:rsidRDefault="00C10C15" w:rsidP="00CD1860">
            <w:pPr>
              <w:pStyle w:val="Bezmezer"/>
              <w:jc w:val="both"/>
            </w:pPr>
            <w:r w:rsidRPr="004A1911">
              <w:t>Hlavní řešitelka projektu Gama (TAČR): Aditivum pro hygienizaci zpracovatelských procesů polymerních recyklátů a pryží, 04/1/2016/GAMA, 2017-2018.</w:t>
            </w:r>
          </w:p>
        </w:tc>
      </w:tr>
      <w:tr w:rsidR="00C10C15" w14:paraId="093E1761"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BDED1B" w14:textId="77777777" w:rsidR="00C10C15" w:rsidRDefault="00C10C15" w:rsidP="00CD1860">
            <w:pPr>
              <w:rPr>
                <w:b/>
              </w:rPr>
            </w:pPr>
            <w:r>
              <w:rPr>
                <w:b/>
              </w:rPr>
              <w:lastRenderedPageBreak/>
              <w:t>Působení v zahraničí</w:t>
            </w:r>
          </w:p>
        </w:tc>
      </w:tr>
      <w:tr w:rsidR="00C10C15" w14:paraId="3F208B21" w14:textId="77777777" w:rsidTr="00680F4A">
        <w:trPr>
          <w:trHeight w:val="276"/>
        </w:trPr>
        <w:tc>
          <w:tcPr>
            <w:tcW w:w="9859" w:type="dxa"/>
            <w:gridSpan w:val="15"/>
            <w:tcBorders>
              <w:top w:val="single" w:sz="4" w:space="0" w:color="auto"/>
              <w:left w:val="single" w:sz="4" w:space="0" w:color="auto"/>
              <w:bottom w:val="single" w:sz="4" w:space="0" w:color="auto"/>
              <w:right w:val="single" w:sz="4" w:space="0" w:color="auto"/>
            </w:tcBorders>
          </w:tcPr>
          <w:p w14:paraId="2E138D4D" w14:textId="77777777" w:rsidR="00C10C15" w:rsidRDefault="00C10C15" w:rsidP="00CD1860">
            <w:pPr>
              <w:rPr>
                <w:b/>
              </w:rPr>
            </w:pPr>
          </w:p>
        </w:tc>
      </w:tr>
      <w:tr w:rsidR="00C10C15" w14:paraId="68D033A5" w14:textId="77777777" w:rsidTr="00680F4A">
        <w:trPr>
          <w:cantSplit/>
          <w:trHeight w:val="13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8647C1"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07B9DF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68DBD0"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EC5796E" w14:textId="4E74E2A9" w:rsidR="00C10C15" w:rsidRDefault="00C10C15" w:rsidP="00CD1860">
            <w:pPr>
              <w:jc w:val="both"/>
            </w:pPr>
          </w:p>
        </w:tc>
      </w:tr>
    </w:tbl>
    <w:p w14:paraId="165A3F9C" w14:textId="77777777" w:rsidR="00C10C15" w:rsidRDefault="00C10C15" w:rsidP="00C10C15"/>
    <w:p w14:paraId="1F470CCE" w14:textId="77777777" w:rsidR="00C10C15" w:rsidRDefault="00C10C15" w:rsidP="00C10C15"/>
    <w:p w14:paraId="03C2F91B" w14:textId="77777777" w:rsidR="00C10C15" w:rsidRDefault="00C10C15" w:rsidP="00C10C15"/>
    <w:p w14:paraId="69DB321C" w14:textId="77777777" w:rsidR="00C10C15" w:rsidRDefault="00C10C15" w:rsidP="00C10C15"/>
    <w:p w14:paraId="191E49F2" w14:textId="77777777" w:rsidR="00C10C15" w:rsidRDefault="00C10C15" w:rsidP="00C10C15"/>
    <w:p w14:paraId="3A07805D" w14:textId="77777777" w:rsidR="00C10C15" w:rsidRDefault="00C10C15" w:rsidP="00C10C15"/>
    <w:p w14:paraId="4CD43325" w14:textId="77777777" w:rsidR="00C10C15" w:rsidRDefault="00C10C15" w:rsidP="00C10C15"/>
    <w:p w14:paraId="03BAF799" w14:textId="77777777" w:rsidR="00C10C15" w:rsidRDefault="00C10C15" w:rsidP="00C10C15"/>
    <w:p w14:paraId="36B9644D" w14:textId="77777777" w:rsidR="00C10C15" w:rsidRDefault="00C10C15" w:rsidP="00C10C15"/>
    <w:p w14:paraId="0149AEE6" w14:textId="77777777" w:rsidR="00C10C15" w:rsidRDefault="00C10C15" w:rsidP="00C10C15"/>
    <w:p w14:paraId="02C767A1" w14:textId="77777777" w:rsidR="00C10C15" w:rsidRDefault="00C10C15" w:rsidP="00C10C15"/>
    <w:p w14:paraId="36DF3633" w14:textId="77777777" w:rsidR="00C10C15" w:rsidRDefault="00C10C15" w:rsidP="00C10C15"/>
    <w:p w14:paraId="2C2F1609" w14:textId="77777777" w:rsidR="00C10C15" w:rsidRDefault="00C10C15" w:rsidP="00C10C15"/>
    <w:p w14:paraId="256D17C9" w14:textId="77777777" w:rsidR="00C10C15" w:rsidRDefault="00C10C15" w:rsidP="00C10C15"/>
    <w:p w14:paraId="65363C8E" w14:textId="77777777" w:rsidR="00C10C15" w:rsidRDefault="00C10C15" w:rsidP="00C10C15"/>
    <w:p w14:paraId="6CBDF8D0" w14:textId="77777777" w:rsidR="00C10C15" w:rsidRDefault="00C10C15" w:rsidP="00C10C15"/>
    <w:p w14:paraId="4EFF2C9D" w14:textId="77777777" w:rsidR="00C10C15" w:rsidRDefault="00C10C15" w:rsidP="00C10C15"/>
    <w:p w14:paraId="2E5F4FFD" w14:textId="77777777" w:rsidR="00C10C15" w:rsidRDefault="00C10C15" w:rsidP="00C10C15"/>
    <w:p w14:paraId="198C654B" w14:textId="77777777" w:rsidR="00C10C15" w:rsidRDefault="00C10C15" w:rsidP="00C10C15"/>
    <w:p w14:paraId="3A16B38E" w14:textId="77777777" w:rsidR="00C10C15" w:rsidRDefault="00C10C15" w:rsidP="00C10C15"/>
    <w:p w14:paraId="13F3291A" w14:textId="77777777" w:rsidR="00C10C15" w:rsidRDefault="00C10C15" w:rsidP="00C10C15"/>
    <w:p w14:paraId="727C8E1A" w14:textId="77777777" w:rsidR="00C10C15" w:rsidRDefault="00C10C15" w:rsidP="00C10C15"/>
    <w:p w14:paraId="2F647C79" w14:textId="77777777" w:rsidR="00C10C15" w:rsidRDefault="00C10C15" w:rsidP="00C10C15"/>
    <w:p w14:paraId="3D07FFB4" w14:textId="77777777" w:rsidR="00C10C15" w:rsidRDefault="00C10C15" w:rsidP="00C10C15"/>
    <w:p w14:paraId="76E97CBF" w14:textId="77777777" w:rsidR="00C10C15" w:rsidRDefault="00C10C15" w:rsidP="00C10C15"/>
    <w:p w14:paraId="76639BDA" w14:textId="77777777" w:rsidR="00C10C15" w:rsidRDefault="00C10C15" w:rsidP="00C10C15"/>
    <w:p w14:paraId="665EECC2" w14:textId="77777777" w:rsidR="00C10C15" w:rsidRDefault="00C10C15" w:rsidP="00C10C15"/>
    <w:p w14:paraId="62ADC456" w14:textId="77777777" w:rsidR="00C10C15" w:rsidRDefault="00C10C15" w:rsidP="00C10C15"/>
    <w:p w14:paraId="3F520CBB" w14:textId="77777777" w:rsidR="00C10C15" w:rsidRDefault="00C10C15" w:rsidP="00C10C15"/>
    <w:p w14:paraId="49BF3494" w14:textId="77777777" w:rsidR="00C10C15" w:rsidRDefault="00C10C15" w:rsidP="00C10C15"/>
    <w:p w14:paraId="4750F904" w14:textId="77777777" w:rsidR="00C10C15" w:rsidRDefault="00C10C15" w:rsidP="00C10C15"/>
    <w:p w14:paraId="086DF3D6" w14:textId="77777777" w:rsidR="00C10C15" w:rsidRDefault="00C10C15" w:rsidP="00C10C15"/>
    <w:p w14:paraId="7D300300" w14:textId="77777777" w:rsidR="00C10C15" w:rsidRDefault="00C10C15" w:rsidP="00C10C15"/>
    <w:p w14:paraId="35F001EC" w14:textId="77777777" w:rsidR="00C10C15" w:rsidRDefault="00C10C15" w:rsidP="00C10C15"/>
    <w:p w14:paraId="53869C5D" w14:textId="77777777" w:rsidR="00C10C15" w:rsidRDefault="00C10C15" w:rsidP="00C10C15"/>
    <w:p w14:paraId="6E298F9F" w14:textId="77777777" w:rsidR="00C10C15" w:rsidRDefault="00C10C15" w:rsidP="00C10C15"/>
    <w:p w14:paraId="4B77BFEC" w14:textId="77777777" w:rsidR="00C10C15" w:rsidRDefault="00C10C15" w:rsidP="00C10C15"/>
    <w:p w14:paraId="0E2CE9B0"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CCB0D42"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C351DF5" w14:textId="29DFEA51" w:rsidR="00C10C15" w:rsidRDefault="00C10C15" w:rsidP="00CD1860">
            <w:pPr>
              <w:jc w:val="both"/>
              <w:rPr>
                <w:b/>
                <w:sz w:val="28"/>
              </w:rPr>
            </w:pPr>
            <w:r>
              <w:rPr>
                <w:b/>
                <w:sz w:val="28"/>
              </w:rPr>
              <w:lastRenderedPageBreak/>
              <w:t>C-I – Personální zabezpečení</w:t>
            </w:r>
          </w:p>
        </w:tc>
      </w:tr>
      <w:tr w:rsidR="00C10C15" w14:paraId="2548DAC2"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04C85AD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552D1D7" w14:textId="77777777" w:rsidR="00C10C15" w:rsidRDefault="00C10C15" w:rsidP="00CD1860">
            <w:pPr>
              <w:jc w:val="both"/>
            </w:pPr>
            <w:r w:rsidRPr="00503610">
              <w:t>Univerzita Tomáše Bati ve Zlíně</w:t>
            </w:r>
          </w:p>
        </w:tc>
      </w:tr>
      <w:tr w:rsidR="00C10C15" w14:paraId="5841F48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FCFA0C"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21199B1" w14:textId="77777777" w:rsidR="00C10C15" w:rsidRDefault="00C10C15" w:rsidP="00CD1860">
            <w:pPr>
              <w:tabs>
                <w:tab w:val="left" w:pos="1682"/>
              </w:tabs>
            </w:pPr>
            <w:r w:rsidRPr="00503610">
              <w:t>Fakulta managementu a ekonomiky</w:t>
            </w:r>
          </w:p>
        </w:tc>
      </w:tr>
      <w:tr w:rsidR="00C10C15" w14:paraId="3944A3C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54F38C8"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B424B03" w14:textId="77777777" w:rsidR="00C10C15" w:rsidRDefault="00C10C15" w:rsidP="00CD1860">
            <w:pPr>
              <w:jc w:val="both"/>
            </w:pPr>
            <w:r w:rsidRPr="00374870">
              <w:t>Management udržitelného rozvoje</w:t>
            </w:r>
          </w:p>
        </w:tc>
      </w:tr>
      <w:tr w:rsidR="00C10C15" w14:paraId="38031BD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4B1216"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00189D7" w14:textId="77777777" w:rsidR="00C10C15" w:rsidRDefault="00C10C15" w:rsidP="00CD1860">
            <w:r>
              <w:t>Miloslava CHOVANCOVÁ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611F19F"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96F259E" w14:textId="2C33F7F3" w:rsidR="00C10C15" w:rsidRDefault="00C10C15" w:rsidP="00CD1860">
            <w:pPr>
              <w:jc w:val="both"/>
            </w:pPr>
            <w:r>
              <w:t>doc. Ing.</w:t>
            </w:r>
            <w:r w:rsidR="003B57AD">
              <w:t>,</w:t>
            </w:r>
            <w:r>
              <w:t xml:space="preserve"> CSc.</w:t>
            </w:r>
          </w:p>
        </w:tc>
      </w:tr>
      <w:tr w:rsidR="00C10C15" w14:paraId="4E6FC7C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A4F708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49DB794" w14:textId="77777777" w:rsidR="00C10C15" w:rsidRDefault="00C10C15" w:rsidP="00CD1860">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19860E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DC9C02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FDE64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1CCE56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88B85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414D659" w14:textId="77777777" w:rsidR="00C10C15" w:rsidRDefault="00C10C15" w:rsidP="00CD1860">
            <w:pPr>
              <w:jc w:val="both"/>
            </w:pPr>
            <w:r>
              <w:t>N</w:t>
            </w:r>
          </w:p>
        </w:tc>
      </w:tr>
      <w:tr w:rsidR="00C10C15" w14:paraId="564A323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5121D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08D416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612DAA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C5AB7B1"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45F3A4"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9A0BB9C" w14:textId="77777777" w:rsidR="00C10C15" w:rsidRDefault="00C10C15" w:rsidP="00CD1860">
            <w:pPr>
              <w:jc w:val="both"/>
            </w:pPr>
            <w:r>
              <w:t>N</w:t>
            </w:r>
          </w:p>
        </w:tc>
      </w:tr>
      <w:tr w:rsidR="00C10C15" w14:paraId="24585E53"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4C942"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59D70C"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9BBAC1" w14:textId="77777777" w:rsidR="00C10C15" w:rsidRDefault="00C10C15" w:rsidP="00CD1860">
            <w:pPr>
              <w:jc w:val="both"/>
              <w:rPr>
                <w:b/>
              </w:rPr>
            </w:pPr>
            <w:r>
              <w:rPr>
                <w:b/>
              </w:rPr>
              <w:t>rozsah</w:t>
            </w:r>
          </w:p>
        </w:tc>
      </w:tr>
      <w:tr w:rsidR="00C10C15" w14:paraId="63C48B01"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D275251" w14:textId="77777777" w:rsidR="00C10C15" w:rsidRDefault="00C10C15" w:rsidP="00CD1860">
            <w:pPr>
              <w:jc w:val="both"/>
            </w:pPr>
            <w:r w:rsidRPr="00374870">
              <w:t>Filozofická fakulta Univerzity Palackého v Olomouci</w:t>
            </w:r>
          </w:p>
        </w:tc>
        <w:tc>
          <w:tcPr>
            <w:tcW w:w="1703" w:type="dxa"/>
            <w:gridSpan w:val="2"/>
            <w:tcBorders>
              <w:top w:val="single" w:sz="4" w:space="0" w:color="auto"/>
              <w:left w:val="single" w:sz="4" w:space="0" w:color="auto"/>
              <w:bottom w:val="single" w:sz="4" w:space="0" w:color="auto"/>
              <w:right w:val="single" w:sz="4" w:space="0" w:color="auto"/>
            </w:tcBorders>
          </w:tcPr>
          <w:p w14:paraId="188DE829"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171034C1" w14:textId="77777777" w:rsidR="00C10C15" w:rsidRDefault="00C10C15" w:rsidP="00CD1860">
            <w:pPr>
              <w:jc w:val="both"/>
            </w:pPr>
            <w:r>
              <w:t>20 hodin/týden</w:t>
            </w:r>
          </w:p>
        </w:tc>
      </w:tr>
      <w:tr w:rsidR="00C10C15" w14:paraId="2683E2C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8F15078"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CA90475"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CAF74" w14:textId="77777777" w:rsidR="00C10C15" w:rsidRDefault="00C10C15" w:rsidP="00CD1860">
            <w:pPr>
              <w:jc w:val="both"/>
            </w:pPr>
          </w:p>
        </w:tc>
      </w:tr>
      <w:tr w:rsidR="00C10C15" w14:paraId="7003921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9F22B7"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849F0B2" w14:textId="77777777" w:rsidTr="00CD1860">
        <w:trPr>
          <w:trHeight w:val="749"/>
        </w:trPr>
        <w:tc>
          <w:tcPr>
            <w:tcW w:w="9859" w:type="dxa"/>
            <w:gridSpan w:val="15"/>
            <w:tcBorders>
              <w:top w:val="nil"/>
              <w:left w:val="single" w:sz="4" w:space="0" w:color="auto"/>
              <w:bottom w:val="single" w:sz="4" w:space="0" w:color="auto"/>
              <w:right w:val="single" w:sz="4" w:space="0" w:color="auto"/>
            </w:tcBorders>
          </w:tcPr>
          <w:p w14:paraId="54081408" w14:textId="77777777" w:rsidR="00C10C15" w:rsidRDefault="00C10C15" w:rsidP="00CD1860">
            <w:pPr>
              <w:jc w:val="both"/>
            </w:pPr>
            <w:r>
              <w:t>Strategický management - garant, přednášející (50%)</w:t>
            </w:r>
          </w:p>
          <w:p w14:paraId="54F56008" w14:textId="55A74D1D" w:rsidR="00C10C15" w:rsidRDefault="00C10C15" w:rsidP="00CD1860">
            <w:pPr>
              <w:jc w:val="both"/>
            </w:pPr>
            <w:del w:id="203" w:author="Pavla Trefilová" w:date="2023-06-05T10:41:00Z">
              <w:r w:rsidRPr="00374870" w:rsidDel="00093999">
                <w:delText>Management</w:delText>
              </w:r>
              <w:r w:rsidDel="00093999">
                <w:delText xml:space="preserve"> značky</w:delText>
              </w:r>
            </w:del>
            <w:ins w:id="204" w:author="Pavla Trefilová" w:date="2023-06-05T10:41:00Z">
              <w:r w:rsidR="00093999">
                <w:t>Brand Management</w:t>
              </w:r>
            </w:ins>
            <w:r w:rsidRPr="00374870">
              <w:t xml:space="preserve"> </w:t>
            </w:r>
            <w:r>
              <w:t xml:space="preserve">- </w:t>
            </w:r>
            <w:r w:rsidRPr="00374870">
              <w:t>garant, př</w:t>
            </w:r>
            <w:r>
              <w:t>ednášející (50%)</w:t>
            </w:r>
          </w:p>
          <w:p w14:paraId="6471E6AD" w14:textId="77777777" w:rsidR="00C10C15" w:rsidRDefault="00C10C15" w:rsidP="00CD1860">
            <w:pPr>
              <w:jc w:val="both"/>
            </w:pPr>
            <w:r>
              <w:t>Chování spotřebitele - garant, přednášející (50%)</w:t>
            </w:r>
          </w:p>
          <w:p w14:paraId="00AB578A" w14:textId="77777777" w:rsidR="00C10C15" w:rsidRDefault="00C10C15" w:rsidP="00CD1860">
            <w:pPr>
              <w:jc w:val="both"/>
            </w:pPr>
            <w:r>
              <w:t>Management udržitelného rozvoje – přednášející (25 %)</w:t>
            </w:r>
          </w:p>
        </w:tc>
      </w:tr>
      <w:tr w:rsidR="00C10C15" w14:paraId="3E135635"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7A3B2E8"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5A9402E"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6DF06A0"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50DD3A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E7DC253"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6994D260"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D57A031" w14:textId="77777777" w:rsidR="00C10C15" w:rsidRDefault="00C10C15" w:rsidP="00CD1860">
            <w:pPr>
              <w:jc w:val="both"/>
              <w:rPr>
                <w:b/>
              </w:rPr>
            </w:pPr>
            <w:r>
              <w:rPr>
                <w:b/>
              </w:rPr>
              <w:t>(</w:t>
            </w:r>
            <w:r>
              <w:rPr>
                <w:b/>
                <w:i/>
                <w:iCs/>
              </w:rPr>
              <w:t>nepovinný údaj</w:t>
            </w:r>
            <w:r>
              <w:rPr>
                <w:b/>
              </w:rPr>
              <w:t>) Počet hodin za semestr</w:t>
            </w:r>
          </w:p>
        </w:tc>
      </w:tr>
      <w:tr w:rsidR="00C10C15" w14:paraId="58148341"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9101061" w14:textId="77777777" w:rsidR="00C10C15" w:rsidRDefault="00C10C15" w:rsidP="00106EEA">
            <w:pPr>
              <w:rPr>
                <w:color w:val="FF0000"/>
              </w:rPr>
            </w:pPr>
            <w:r w:rsidRPr="008E59FB">
              <w:t>Marketing a chování spotřebitele</w:t>
            </w:r>
          </w:p>
        </w:tc>
        <w:tc>
          <w:tcPr>
            <w:tcW w:w="2409" w:type="dxa"/>
            <w:gridSpan w:val="3"/>
            <w:tcBorders>
              <w:top w:val="nil"/>
              <w:left w:val="single" w:sz="4" w:space="0" w:color="auto"/>
              <w:bottom w:val="single" w:sz="4" w:space="0" w:color="auto"/>
              <w:right w:val="single" w:sz="4" w:space="0" w:color="auto"/>
            </w:tcBorders>
          </w:tcPr>
          <w:p w14:paraId="78515A30" w14:textId="77777777" w:rsidR="00C10C15" w:rsidRDefault="00C10C15" w:rsidP="00106EEA">
            <w:r>
              <w:t>Ekonomika a management</w:t>
            </w:r>
          </w:p>
          <w:p w14:paraId="63FDD481" w14:textId="77777777" w:rsidR="00C10C15" w:rsidRDefault="00C10C15" w:rsidP="00106EEA">
            <w:pPr>
              <w:rPr>
                <w:color w:val="FF0000"/>
              </w:rPr>
            </w:pPr>
            <w:r w:rsidRPr="009C0910">
              <w:t>DSP</w:t>
            </w:r>
          </w:p>
        </w:tc>
        <w:tc>
          <w:tcPr>
            <w:tcW w:w="567" w:type="dxa"/>
            <w:gridSpan w:val="2"/>
            <w:tcBorders>
              <w:top w:val="nil"/>
              <w:left w:val="single" w:sz="4" w:space="0" w:color="auto"/>
              <w:bottom w:val="single" w:sz="4" w:space="0" w:color="auto"/>
              <w:right w:val="single" w:sz="4" w:space="0" w:color="auto"/>
            </w:tcBorders>
          </w:tcPr>
          <w:p w14:paraId="1BCE3674" w14:textId="77777777" w:rsidR="00C10C15" w:rsidRDefault="00C10C15" w:rsidP="00106EEA">
            <w:pPr>
              <w:rPr>
                <w:color w:val="FF0000"/>
              </w:rPr>
            </w:pPr>
            <w:r w:rsidRPr="008E59FB">
              <w:t>LS</w:t>
            </w:r>
          </w:p>
        </w:tc>
        <w:tc>
          <w:tcPr>
            <w:tcW w:w="2109" w:type="dxa"/>
            <w:gridSpan w:val="5"/>
            <w:tcBorders>
              <w:top w:val="nil"/>
              <w:left w:val="single" w:sz="4" w:space="0" w:color="auto"/>
              <w:bottom w:val="single" w:sz="4" w:space="0" w:color="auto"/>
              <w:right w:val="single" w:sz="4" w:space="0" w:color="auto"/>
            </w:tcBorders>
          </w:tcPr>
          <w:p w14:paraId="510BAE98"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4835EEBC" w14:textId="77777777" w:rsidR="00C10C15" w:rsidRDefault="00C10C15" w:rsidP="00CD1860">
            <w:pPr>
              <w:jc w:val="both"/>
              <w:rPr>
                <w:color w:val="FF0000"/>
              </w:rPr>
            </w:pPr>
          </w:p>
        </w:tc>
      </w:tr>
      <w:tr w:rsidR="00C10C15" w14:paraId="6D3E54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5FC301A" w14:textId="77777777" w:rsidR="00C10C15" w:rsidRPr="008E59FB" w:rsidRDefault="00C10C15" w:rsidP="00106EEA">
            <w:r w:rsidRPr="008E59FB">
              <w:t>Marketing and Consumer Behaviour</w:t>
            </w:r>
          </w:p>
        </w:tc>
        <w:tc>
          <w:tcPr>
            <w:tcW w:w="2409" w:type="dxa"/>
            <w:gridSpan w:val="3"/>
            <w:tcBorders>
              <w:top w:val="nil"/>
              <w:left w:val="single" w:sz="4" w:space="0" w:color="auto"/>
              <w:bottom w:val="single" w:sz="4" w:space="0" w:color="auto"/>
              <w:right w:val="single" w:sz="4" w:space="0" w:color="auto"/>
            </w:tcBorders>
          </w:tcPr>
          <w:p w14:paraId="56CE26F7" w14:textId="77777777" w:rsidR="00C10C15" w:rsidRDefault="00C10C15" w:rsidP="00106EEA">
            <w:r w:rsidRPr="008E59FB">
              <w:t>Ekonomika a management</w:t>
            </w:r>
          </w:p>
          <w:p w14:paraId="3DB9C38C" w14:textId="77777777" w:rsidR="00C10C15" w:rsidRPr="008E59FB" w:rsidRDefault="00C10C15" w:rsidP="00106EEA">
            <w:r>
              <w:t>DSP</w:t>
            </w:r>
          </w:p>
        </w:tc>
        <w:tc>
          <w:tcPr>
            <w:tcW w:w="567" w:type="dxa"/>
            <w:gridSpan w:val="2"/>
            <w:tcBorders>
              <w:top w:val="nil"/>
              <w:left w:val="single" w:sz="4" w:space="0" w:color="auto"/>
              <w:bottom w:val="single" w:sz="4" w:space="0" w:color="auto"/>
              <w:right w:val="single" w:sz="4" w:space="0" w:color="auto"/>
            </w:tcBorders>
          </w:tcPr>
          <w:p w14:paraId="1A8FA854" w14:textId="77777777" w:rsidR="00C10C15" w:rsidRDefault="00C10C15" w:rsidP="00106EEA">
            <w:pPr>
              <w:rPr>
                <w:color w:val="FF0000"/>
              </w:rPr>
            </w:pPr>
            <w:r w:rsidRPr="009C0910">
              <w:t>LS</w:t>
            </w:r>
          </w:p>
        </w:tc>
        <w:tc>
          <w:tcPr>
            <w:tcW w:w="2109" w:type="dxa"/>
            <w:gridSpan w:val="5"/>
            <w:tcBorders>
              <w:top w:val="nil"/>
              <w:left w:val="single" w:sz="4" w:space="0" w:color="auto"/>
              <w:bottom w:val="single" w:sz="4" w:space="0" w:color="auto"/>
              <w:right w:val="single" w:sz="4" w:space="0" w:color="auto"/>
            </w:tcBorders>
          </w:tcPr>
          <w:p w14:paraId="14396986" w14:textId="77777777" w:rsidR="00C10C15" w:rsidRDefault="00C10C15" w:rsidP="00106EEA">
            <w:pPr>
              <w:rPr>
                <w:color w:val="FF0000"/>
              </w:rPr>
            </w:pPr>
          </w:p>
        </w:tc>
        <w:tc>
          <w:tcPr>
            <w:tcW w:w="1972" w:type="dxa"/>
            <w:gridSpan w:val="3"/>
            <w:tcBorders>
              <w:top w:val="nil"/>
              <w:left w:val="single" w:sz="4" w:space="0" w:color="auto"/>
              <w:bottom w:val="single" w:sz="4" w:space="0" w:color="auto"/>
              <w:right w:val="single" w:sz="4" w:space="0" w:color="auto"/>
            </w:tcBorders>
          </w:tcPr>
          <w:p w14:paraId="7991E655" w14:textId="77777777" w:rsidR="00C10C15" w:rsidRDefault="00C10C15" w:rsidP="00CD1860">
            <w:pPr>
              <w:jc w:val="both"/>
              <w:rPr>
                <w:color w:val="FF0000"/>
              </w:rPr>
            </w:pPr>
          </w:p>
        </w:tc>
      </w:tr>
      <w:tr w:rsidR="00C10C15" w14:paraId="2CEC7EF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4EA54F" w14:textId="77777777" w:rsidR="00C10C15" w:rsidRPr="009C0910" w:rsidRDefault="00C10C15" w:rsidP="00106EEA">
            <w:r w:rsidRPr="009C0910">
              <w:t>Strategický management</w:t>
            </w:r>
          </w:p>
          <w:p w14:paraId="63287AE0" w14:textId="77777777" w:rsidR="00C10C15" w:rsidRPr="009C0910" w:rsidRDefault="00C10C15" w:rsidP="00106EEA">
            <w:r w:rsidRPr="009C0910">
              <w:t>Strategic Management</w:t>
            </w:r>
          </w:p>
        </w:tc>
        <w:tc>
          <w:tcPr>
            <w:tcW w:w="2409" w:type="dxa"/>
            <w:gridSpan w:val="3"/>
            <w:tcBorders>
              <w:top w:val="nil"/>
              <w:left w:val="single" w:sz="4" w:space="0" w:color="auto"/>
              <w:bottom w:val="single" w:sz="4" w:space="0" w:color="auto"/>
              <w:right w:val="single" w:sz="4" w:space="0" w:color="auto"/>
            </w:tcBorders>
          </w:tcPr>
          <w:p w14:paraId="22FEBF8A" w14:textId="77777777" w:rsidR="00C10C15" w:rsidRPr="00CE26C5" w:rsidRDefault="00C10C15" w:rsidP="00106EEA">
            <w:r w:rsidRPr="00CE26C5">
              <w:t>Management a marketing</w:t>
            </w:r>
          </w:p>
          <w:p w14:paraId="2206D4A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B188AAA"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778C9BF5"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847FE1D" w14:textId="77777777" w:rsidR="00C10C15" w:rsidRDefault="00C10C15" w:rsidP="00CD1860">
            <w:pPr>
              <w:jc w:val="both"/>
              <w:rPr>
                <w:color w:val="FF0000"/>
              </w:rPr>
            </w:pPr>
          </w:p>
        </w:tc>
      </w:tr>
      <w:tr w:rsidR="00C10C15" w14:paraId="6A2F4ACA"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7CFC12B" w14:textId="77777777" w:rsidR="00C10C15" w:rsidRPr="00CE26C5" w:rsidRDefault="00C10C15" w:rsidP="00106EEA">
            <w:r w:rsidRPr="00CE26C5">
              <w:t>Management značky</w:t>
            </w:r>
          </w:p>
          <w:p w14:paraId="483256A1" w14:textId="77777777" w:rsidR="00C10C15" w:rsidRPr="00CE26C5" w:rsidRDefault="00C10C15" w:rsidP="00106EEA">
            <w:r w:rsidRPr="00CE26C5">
              <w:t>Brand Management</w:t>
            </w:r>
          </w:p>
        </w:tc>
        <w:tc>
          <w:tcPr>
            <w:tcW w:w="2409" w:type="dxa"/>
            <w:gridSpan w:val="3"/>
            <w:tcBorders>
              <w:top w:val="nil"/>
              <w:left w:val="single" w:sz="4" w:space="0" w:color="auto"/>
              <w:bottom w:val="single" w:sz="4" w:space="0" w:color="auto"/>
              <w:right w:val="single" w:sz="4" w:space="0" w:color="auto"/>
            </w:tcBorders>
          </w:tcPr>
          <w:p w14:paraId="4E322751" w14:textId="77777777" w:rsidR="00C10C15" w:rsidRPr="00CE26C5" w:rsidRDefault="00C10C15" w:rsidP="00106EEA">
            <w:r w:rsidRPr="00CE26C5">
              <w:t>Management a marketing</w:t>
            </w:r>
          </w:p>
          <w:p w14:paraId="751B3D8B"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3114E5A6"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09BAD75E"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5FE4DE41" w14:textId="77777777" w:rsidR="00C10C15" w:rsidRDefault="00C10C15" w:rsidP="00CD1860">
            <w:pPr>
              <w:jc w:val="both"/>
              <w:rPr>
                <w:color w:val="FF0000"/>
              </w:rPr>
            </w:pPr>
          </w:p>
        </w:tc>
      </w:tr>
      <w:tr w:rsidR="00C10C15" w14:paraId="6B88F24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35505CB" w14:textId="77777777" w:rsidR="00C10C15" w:rsidRPr="00CE26C5" w:rsidRDefault="00C10C15" w:rsidP="00106EEA">
            <w:r w:rsidRPr="00CE26C5">
              <w:t>Aplikovaný marketingový výzkum</w:t>
            </w:r>
          </w:p>
          <w:p w14:paraId="5FCC117D" w14:textId="77777777" w:rsidR="00C10C15" w:rsidRPr="00CE26C5" w:rsidRDefault="00C10C15" w:rsidP="00106EEA">
            <w:r w:rsidRPr="00CE26C5">
              <w:t>Applied Marketing Research</w:t>
            </w:r>
          </w:p>
        </w:tc>
        <w:tc>
          <w:tcPr>
            <w:tcW w:w="2409" w:type="dxa"/>
            <w:gridSpan w:val="3"/>
            <w:tcBorders>
              <w:top w:val="nil"/>
              <w:left w:val="single" w:sz="4" w:space="0" w:color="auto"/>
              <w:bottom w:val="single" w:sz="4" w:space="0" w:color="auto"/>
              <w:right w:val="single" w:sz="4" w:space="0" w:color="auto"/>
            </w:tcBorders>
          </w:tcPr>
          <w:p w14:paraId="32C7D2F6" w14:textId="77777777" w:rsidR="00C10C15" w:rsidRPr="00CE26C5" w:rsidRDefault="00C10C15" w:rsidP="00106EEA">
            <w:r w:rsidRPr="00CE26C5">
              <w:t>Management a marketing</w:t>
            </w:r>
          </w:p>
          <w:p w14:paraId="36F4E615"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6C2B8EBD"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E0FE41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22AD4050" w14:textId="77777777" w:rsidR="00C10C15" w:rsidRDefault="00C10C15" w:rsidP="00CD1860">
            <w:pPr>
              <w:jc w:val="both"/>
              <w:rPr>
                <w:color w:val="FF0000"/>
              </w:rPr>
            </w:pPr>
          </w:p>
        </w:tc>
      </w:tr>
      <w:tr w:rsidR="00C10C15" w14:paraId="6DD94B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FC2CCD4" w14:textId="77777777" w:rsidR="00C10C15" w:rsidRPr="00CE26C5" w:rsidRDefault="00C10C15" w:rsidP="00106EEA">
            <w:r w:rsidRPr="00CE26C5">
              <w:t>Chování spotřebitele</w:t>
            </w:r>
          </w:p>
          <w:p w14:paraId="6F38CEC8" w14:textId="77777777" w:rsidR="00C10C15" w:rsidRPr="00CE26C5" w:rsidRDefault="00C10C15" w:rsidP="00106EEA">
            <w:r w:rsidRPr="00CE26C5">
              <w:t>Consumer Behaviour</w:t>
            </w:r>
          </w:p>
        </w:tc>
        <w:tc>
          <w:tcPr>
            <w:tcW w:w="2409" w:type="dxa"/>
            <w:gridSpan w:val="3"/>
            <w:tcBorders>
              <w:top w:val="nil"/>
              <w:left w:val="single" w:sz="4" w:space="0" w:color="auto"/>
              <w:bottom w:val="single" w:sz="4" w:space="0" w:color="auto"/>
              <w:right w:val="single" w:sz="4" w:space="0" w:color="auto"/>
            </w:tcBorders>
          </w:tcPr>
          <w:p w14:paraId="7161D2E7" w14:textId="77777777" w:rsidR="00C10C15" w:rsidRPr="00CE26C5" w:rsidRDefault="00C10C15" w:rsidP="00106EEA">
            <w:r w:rsidRPr="00CE26C5">
              <w:t>Management a marketing</w:t>
            </w:r>
          </w:p>
          <w:p w14:paraId="50E4D8AF" w14:textId="77777777" w:rsidR="00C10C15" w:rsidRPr="00CE26C5" w:rsidRDefault="00C10C15" w:rsidP="00106EEA">
            <w:r w:rsidRPr="00CE26C5">
              <w:t>nMSP</w:t>
            </w:r>
          </w:p>
        </w:tc>
        <w:tc>
          <w:tcPr>
            <w:tcW w:w="567" w:type="dxa"/>
            <w:gridSpan w:val="2"/>
            <w:tcBorders>
              <w:top w:val="nil"/>
              <w:left w:val="single" w:sz="4" w:space="0" w:color="auto"/>
              <w:bottom w:val="single" w:sz="4" w:space="0" w:color="auto"/>
              <w:right w:val="single" w:sz="4" w:space="0" w:color="auto"/>
            </w:tcBorders>
          </w:tcPr>
          <w:p w14:paraId="765999A6" w14:textId="77777777" w:rsidR="00C10C15" w:rsidRPr="00CE26C5" w:rsidRDefault="00C10C15" w:rsidP="00106EEA">
            <w:r w:rsidRPr="00CE26C5">
              <w:t>LS</w:t>
            </w:r>
          </w:p>
        </w:tc>
        <w:tc>
          <w:tcPr>
            <w:tcW w:w="2109" w:type="dxa"/>
            <w:gridSpan w:val="5"/>
            <w:tcBorders>
              <w:top w:val="nil"/>
              <w:left w:val="single" w:sz="4" w:space="0" w:color="auto"/>
              <w:bottom w:val="single" w:sz="4" w:space="0" w:color="auto"/>
              <w:right w:val="single" w:sz="4" w:space="0" w:color="auto"/>
            </w:tcBorders>
          </w:tcPr>
          <w:p w14:paraId="66685A9B"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4C68DC53" w14:textId="77777777" w:rsidR="00C10C15" w:rsidRDefault="00C10C15" w:rsidP="00CD1860">
            <w:pPr>
              <w:jc w:val="both"/>
              <w:rPr>
                <w:color w:val="FF0000"/>
              </w:rPr>
            </w:pPr>
          </w:p>
        </w:tc>
      </w:tr>
      <w:tr w:rsidR="00C10C15" w14:paraId="5425696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44269E59" w14:textId="77777777" w:rsidR="00C10C15" w:rsidRPr="00CE26C5" w:rsidRDefault="00C10C15" w:rsidP="00106EEA">
            <w:r w:rsidRPr="00CE26C5">
              <w:t>Advanced Management and Marketing</w:t>
            </w:r>
          </w:p>
        </w:tc>
        <w:tc>
          <w:tcPr>
            <w:tcW w:w="2409" w:type="dxa"/>
            <w:gridSpan w:val="3"/>
            <w:tcBorders>
              <w:top w:val="nil"/>
              <w:left w:val="single" w:sz="4" w:space="0" w:color="auto"/>
              <w:bottom w:val="single" w:sz="4" w:space="0" w:color="auto"/>
              <w:right w:val="single" w:sz="4" w:space="0" w:color="auto"/>
            </w:tcBorders>
          </w:tcPr>
          <w:p w14:paraId="18958670" w14:textId="77777777" w:rsidR="00C10C15" w:rsidRDefault="00C10C15" w:rsidP="00106EEA">
            <w:r>
              <w:t>Ekonomika a management</w:t>
            </w:r>
          </w:p>
          <w:p w14:paraId="3B5342D1"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04371463" w14:textId="77777777" w:rsidR="00C10C15" w:rsidRPr="00CE26C5" w:rsidRDefault="00C10C15" w:rsidP="00106EEA">
            <w:r w:rsidRPr="00CE26C5">
              <w:t>ZS</w:t>
            </w:r>
          </w:p>
        </w:tc>
        <w:tc>
          <w:tcPr>
            <w:tcW w:w="2109" w:type="dxa"/>
            <w:gridSpan w:val="5"/>
            <w:tcBorders>
              <w:top w:val="nil"/>
              <w:left w:val="single" w:sz="4" w:space="0" w:color="auto"/>
              <w:bottom w:val="single" w:sz="4" w:space="0" w:color="auto"/>
              <w:right w:val="single" w:sz="4" w:space="0" w:color="auto"/>
            </w:tcBorders>
          </w:tcPr>
          <w:p w14:paraId="5015BFE1" w14:textId="77777777" w:rsidR="00C10C15" w:rsidRPr="00CE26C5" w:rsidRDefault="00C10C15" w:rsidP="00106EEA">
            <w:r w:rsidRPr="00CE26C5">
              <w:t>Garant, přednášející</w:t>
            </w:r>
          </w:p>
        </w:tc>
        <w:tc>
          <w:tcPr>
            <w:tcW w:w="1972" w:type="dxa"/>
            <w:gridSpan w:val="3"/>
            <w:tcBorders>
              <w:top w:val="nil"/>
              <w:left w:val="single" w:sz="4" w:space="0" w:color="auto"/>
              <w:bottom w:val="single" w:sz="4" w:space="0" w:color="auto"/>
              <w:right w:val="single" w:sz="4" w:space="0" w:color="auto"/>
            </w:tcBorders>
          </w:tcPr>
          <w:p w14:paraId="6D6EF121" w14:textId="77777777" w:rsidR="00C10C15" w:rsidRDefault="00C10C15" w:rsidP="00CD1860">
            <w:pPr>
              <w:jc w:val="both"/>
              <w:rPr>
                <w:color w:val="FF0000"/>
              </w:rPr>
            </w:pPr>
          </w:p>
        </w:tc>
      </w:tr>
      <w:tr w:rsidR="00C10C15" w14:paraId="71F50A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A48D21B" w14:textId="77777777" w:rsidR="00C10C15" w:rsidRPr="003F0F71" w:rsidRDefault="00C10C15" w:rsidP="00106EEA">
            <w:r>
              <w:t>Marketing 2</w:t>
            </w:r>
          </w:p>
        </w:tc>
        <w:tc>
          <w:tcPr>
            <w:tcW w:w="2409" w:type="dxa"/>
            <w:gridSpan w:val="3"/>
            <w:tcBorders>
              <w:top w:val="nil"/>
              <w:left w:val="single" w:sz="4" w:space="0" w:color="auto"/>
              <w:bottom w:val="single" w:sz="4" w:space="0" w:color="auto"/>
              <w:right w:val="single" w:sz="4" w:space="0" w:color="auto"/>
            </w:tcBorders>
          </w:tcPr>
          <w:p w14:paraId="16B1392B" w14:textId="77777777" w:rsidR="00C10C15" w:rsidRDefault="00C10C15" w:rsidP="00106EEA">
            <w:r>
              <w:t>Ekonomika a management</w:t>
            </w:r>
          </w:p>
          <w:p w14:paraId="27EAD48E" w14:textId="77777777" w:rsidR="00C10C1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76E90C52"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658AA397" w14:textId="77777777" w:rsidR="00C10C15" w:rsidRPr="003F0F71"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12B2D729" w14:textId="77777777" w:rsidR="00C10C15" w:rsidRDefault="00C10C15" w:rsidP="00CD1860">
            <w:pPr>
              <w:jc w:val="both"/>
              <w:rPr>
                <w:color w:val="FF0000"/>
              </w:rPr>
            </w:pPr>
          </w:p>
        </w:tc>
      </w:tr>
      <w:tr w:rsidR="00C10C15" w14:paraId="175A3515"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0A74CF6" w14:textId="77777777" w:rsidR="00C10C15" w:rsidRDefault="00C10C15" w:rsidP="00106EEA">
            <w:pPr>
              <w:rPr>
                <w:color w:val="FF0000"/>
              </w:rPr>
            </w:pPr>
            <w:r w:rsidRPr="003F0F71">
              <w:t>Marketing</w:t>
            </w:r>
          </w:p>
        </w:tc>
        <w:tc>
          <w:tcPr>
            <w:tcW w:w="2409" w:type="dxa"/>
            <w:gridSpan w:val="3"/>
            <w:tcBorders>
              <w:top w:val="nil"/>
              <w:left w:val="single" w:sz="4" w:space="0" w:color="auto"/>
              <w:bottom w:val="single" w:sz="4" w:space="0" w:color="auto"/>
              <w:right w:val="single" w:sz="4" w:space="0" w:color="auto"/>
            </w:tcBorders>
          </w:tcPr>
          <w:p w14:paraId="0D40698A" w14:textId="77777777" w:rsidR="00C10C15" w:rsidRDefault="00C10C15" w:rsidP="00106EEA">
            <w:r>
              <w:t xml:space="preserve">Informační technologie v administrativě </w:t>
            </w:r>
          </w:p>
          <w:p w14:paraId="7B1D8362" w14:textId="77777777" w:rsidR="00C10C15" w:rsidRPr="00CE26C5" w:rsidRDefault="00C10C15" w:rsidP="00106EEA">
            <w:r>
              <w:t>BSP</w:t>
            </w:r>
          </w:p>
        </w:tc>
        <w:tc>
          <w:tcPr>
            <w:tcW w:w="567" w:type="dxa"/>
            <w:gridSpan w:val="2"/>
            <w:tcBorders>
              <w:top w:val="nil"/>
              <w:left w:val="single" w:sz="4" w:space="0" w:color="auto"/>
              <w:bottom w:val="single" w:sz="4" w:space="0" w:color="auto"/>
              <w:right w:val="single" w:sz="4" w:space="0" w:color="auto"/>
            </w:tcBorders>
          </w:tcPr>
          <w:p w14:paraId="364645E8" w14:textId="77777777" w:rsidR="00C10C15" w:rsidRPr="00CE26C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40F4A023" w14:textId="77777777" w:rsidR="00C10C15" w:rsidRPr="00CE26C5" w:rsidRDefault="00C10C15" w:rsidP="00106EEA">
            <w:r w:rsidRPr="003F0F71">
              <w:t>Garant, přednášející</w:t>
            </w:r>
          </w:p>
        </w:tc>
        <w:tc>
          <w:tcPr>
            <w:tcW w:w="1972" w:type="dxa"/>
            <w:gridSpan w:val="3"/>
            <w:tcBorders>
              <w:top w:val="nil"/>
              <w:left w:val="single" w:sz="4" w:space="0" w:color="auto"/>
              <w:bottom w:val="single" w:sz="4" w:space="0" w:color="auto"/>
              <w:right w:val="single" w:sz="4" w:space="0" w:color="auto"/>
            </w:tcBorders>
          </w:tcPr>
          <w:p w14:paraId="03B023CE" w14:textId="77777777" w:rsidR="00C10C15" w:rsidRDefault="00C10C15" w:rsidP="00CD1860">
            <w:pPr>
              <w:jc w:val="both"/>
              <w:rPr>
                <w:color w:val="FF0000"/>
              </w:rPr>
            </w:pPr>
          </w:p>
        </w:tc>
      </w:tr>
      <w:tr w:rsidR="00C10C15" w14:paraId="7510571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B336A6" w14:textId="77777777" w:rsidR="00C10C15" w:rsidRPr="00B201C6" w:rsidRDefault="00C10C15" w:rsidP="00106EEA">
            <w:r w:rsidRPr="00B201C6">
              <w:t>Management</w:t>
            </w:r>
          </w:p>
        </w:tc>
        <w:tc>
          <w:tcPr>
            <w:tcW w:w="2409" w:type="dxa"/>
            <w:gridSpan w:val="3"/>
            <w:tcBorders>
              <w:top w:val="nil"/>
              <w:left w:val="single" w:sz="4" w:space="0" w:color="auto"/>
              <w:bottom w:val="single" w:sz="4" w:space="0" w:color="auto"/>
              <w:right w:val="single" w:sz="4" w:space="0" w:color="auto"/>
            </w:tcBorders>
          </w:tcPr>
          <w:p w14:paraId="48447E35" w14:textId="77777777" w:rsidR="00C10C15" w:rsidRPr="00B201C6" w:rsidRDefault="00C10C15" w:rsidP="00106EEA">
            <w:r w:rsidRPr="00B201C6">
              <w:t>Filologie, Anglický jazyk pro manažerskou praxi</w:t>
            </w:r>
          </w:p>
          <w:p w14:paraId="06AA937F" w14:textId="77777777" w:rsidR="00C10C15" w:rsidRPr="00B201C6" w:rsidRDefault="00C10C15" w:rsidP="00106EEA">
            <w:r w:rsidRPr="00B201C6">
              <w:t>Německý jazyk pro manažerskou praxi</w:t>
            </w:r>
          </w:p>
        </w:tc>
        <w:tc>
          <w:tcPr>
            <w:tcW w:w="567" w:type="dxa"/>
            <w:gridSpan w:val="2"/>
            <w:tcBorders>
              <w:top w:val="nil"/>
              <w:left w:val="single" w:sz="4" w:space="0" w:color="auto"/>
              <w:bottom w:val="single" w:sz="4" w:space="0" w:color="auto"/>
              <w:right w:val="single" w:sz="4" w:space="0" w:color="auto"/>
            </w:tcBorders>
          </w:tcPr>
          <w:p w14:paraId="58E91340" w14:textId="77777777" w:rsidR="00C10C15" w:rsidRPr="00B201C6" w:rsidRDefault="00C10C15" w:rsidP="00106EEA">
            <w:r w:rsidRPr="00B201C6">
              <w:t>LS</w:t>
            </w:r>
          </w:p>
        </w:tc>
        <w:tc>
          <w:tcPr>
            <w:tcW w:w="2109" w:type="dxa"/>
            <w:gridSpan w:val="5"/>
            <w:tcBorders>
              <w:top w:val="nil"/>
              <w:left w:val="single" w:sz="4" w:space="0" w:color="auto"/>
              <w:bottom w:val="single" w:sz="4" w:space="0" w:color="auto"/>
              <w:right w:val="single" w:sz="4" w:space="0" w:color="auto"/>
            </w:tcBorders>
          </w:tcPr>
          <w:p w14:paraId="00946D39" w14:textId="77777777" w:rsidR="00C10C15" w:rsidRPr="00B201C6" w:rsidRDefault="00C10C15" w:rsidP="00106EEA">
            <w:r w:rsidRPr="00B201C6">
              <w:t>Garant, přednášející</w:t>
            </w:r>
          </w:p>
        </w:tc>
        <w:tc>
          <w:tcPr>
            <w:tcW w:w="1972" w:type="dxa"/>
            <w:gridSpan w:val="3"/>
            <w:tcBorders>
              <w:top w:val="nil"/>
              <w:left w:val="single" w:sz="4" w:space="0" w:color="auto"/>
              <w:bottom w:val="single" w:sz="4" w:space="0" w:color="auto"/>
              <w:right w:val="single" w:sz="4" w:space="0" w:color="auto"/>
            </w:tcBorders>
          </w:tcPr>
          <w:p w14:paraId="592ED78E" w14:textId="77777777" w:rsidR="00C10C15" w:rsidRDefault="00C10C15" w:rsidP="00CD1860">
            <w:pPr>
              <w:jc w:val="both"/>
              <w:rPr>
                <w:color w:val="FF0000"/>
              </w:rPr>
            </w:pPr>
          </w:p>
        </w:tc>
      </w:tr>
      <w:tr w:rsidR="00C10C15" w14:paraId="7EF50FD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462D794" w14:textId="77777777" w:rsidR="00C10C15" w:rsidRDefault="00C10C15" w:rsidP="00CD1860">
            <w:pPr>
              <w:jc w:val="both"/>
            </w:pPr>
            <w:r>
              <w:rPr>
                <w:b/>
              </w:rPr>
              <w:t xml:space="preserve">Údaje o vzdělání na VŠ </w:t>
            </w:r>
          </w:p>
        </w:tc>
      </w:tr>
      <w:tr w:rsidR="00C10C15" w14:paraId="172F99FF" w14:textId="77777777" w:rsidTr="00CD1860">
        <w:trPr>
          <w:trHeight w:val="701"/>
        </w:trPr>
        <w:tc>
          <w:tcPr>
            <w:tcW w:w="9859" w:type="dxa"/>
            <w:gridSpan w:val="15"/>
            <w:tcBorders>
              <w:top w:val="single" w:sz="4" w:space="0" w:color="auto"/>
              <w:left w:val="single" w:sz="4" w:space="0" w:color="auto"/>
              <w:bottom w:val="single" w:sz="4" w:space="0" w:color="auto"/>
              <w:right w:val="single" w:sz="4" w:space="0" w:color="auto"/>
            </w:tcBorders>
          </w:tcPr>
          <w:p w14:paraId="1A6EC651" w14:textId="77777777" w:rsidR="00C10C15" w:rsidRPr="00374870" w:rsidRDefault="00C10C15" w:rsidP="00CD1860">
            <w:pPr>
              <w:jc w:val="both"/>
            </w:pPr>
            <w:r w:rsidRPr="00374870">
              <w:t>1981 – 1987</w:t>
            </w:r>
            <w:r>
              <w:t>:</w:t>
            </w:r>
            <w:r w:rsidRPr="00374870">
              <w:t xml:space="preserve"> </w:t>
            </w:r>
            <w:r w:rsidRPr="00374870">
              <w:tab/>
              <w:t>Mendelova univerzita Brno, Agronomická fakulta, obor Speciální zootechnika (CSc.)</w:t>
            </w:r>
          </w:p>
          <w:p w14:paraId="26BABEE9" w14:textId="77777777" w:rsidR="00C10C15" w:rsidRPr="00374870" w:rsidRDefault="00C10C15" w:rsidP="00CD1860">
            <w:pPr>
              <w:jc w:val="both"/>
            </w:pPr>
            <w:r w:rsidRPr="00374870">
              <w:t>1977 – 1979</w:t>
            </w:r>
            <w:r>
              <w:t>:</w:t>
            </w:r>
            <w:r w:rsidRPr="00374870">
              <w:tab/>
              <w:t xml:space="preserve">Pedagogický postgraduál; Pedagogický institut; Mendelova univerzita Brno (dříve VŠZ) </w:t>
            </w:r>
          </w:p>
          <w:p w14:paraId="653AADEF" w14:textId="77777777" w:rsidR="00C10C15" w:rsidRDefault="00C10C15" w:rsidP="00CD1860">
            <w:pPr>
              <w:jc w:val="both"/>
              <w:rPr>
                <w:b/>
              </w:rPr>
            </w:pPr>
            <w:r w:rsidRPr="00374870">
              <w:t>1971 – 1976</w:t>
            </w:r>
            <w:r>
              <w:t>:</w:t>
            </w:r>
            <w:r w:rsidRPr="00374870">
              <w:tab/>
              <w:t>Mendelova univerzita Brno (dříve VŠZ), Agronomická fakulta, (Ing.)</w:t>
            </w:r>
          </w:p>
        </w:tc>
      </w:tr>
      <w:tr w:rsidR="00C10C15" w14:paraId="0A24B2C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337BE5" w14:textId="77777777" w:rsidR="00C10C15" w:rsidRDefault="00C10C15" w:rsidP="00CD1860">
            <w:pPr>
              <w:jc w:val="both"/>
              <w:rPr>
                <w:b/>
              </w:rPr>
            </w:pPr>
            <w:r>
              <w:rPr>
                <w:b/>
              </w:rPr>
              <w:t>Údaje o odborném působení od absolvování VŠ</w:t>
            </w:r>
          </w:p>
        </w:tc>
      </w:tr>
      <w:tr w:rsidR="00C10C15" w14:paraId="4A030177" w14:textId="77777777" w:rsidTr="00601242">
        <w:trPr>
          <w:trHeight w:val="283"/>
        </w:trPr>
        <w:tc>
          <w:tcPr>
            <w:tcW w:w="9859" w:type="dxa"/>
            <w:gridSpan w:val="15"/>
            <w:tcBorders>
              <w:top w:val="single" w:sz="4" w:space="0" w:color="auto"/>
              <w:left w:val="single" w:sz="4" w:space="0" w:color="auto"/>
              <w:bottom w:val="single" w:sz="4" w:space="0" w:color="auto"/>
              <w:right w:val="single" w:sz="4" w:space="0" w:color="auto"/>
            </w:tcBorders>
          </w:tcPr>
          <w:p w14:paraId="3CEAFA58" w14:textId="77777777" w:rsidR="00C10C15" w:rsidRPr="00374870" w:rsidRDefault="00C10C15" w:rsidP="00CD1860">
            <w:pPr>
              <w:jc w:val="both"/>
            </w:pPr>
            <w:r w:rsidRPr="00374870">
              <w:t>1998 – dosud</w:t>
            </w:r>
            <w:r>
              <w:t>:</w:t>
            </w:r>
            <w:r w:rsidRPr="00374870">
              <w:tab/>
              <w:t xml:space="preserve">UTB ve Zlíně, Fakulta managementu a ekonomiky, docent                                          </w:t>
            </w:r>
          </w:p>
          <w:p w14:paraId="1D92E673" w14:textId="77777777" w:rsidR="00C10C15" w:rsidRPr="00374870" w:rsidRDefault="00C10C15" w:rsidP="00CD1860">
            <w:pPr>
              <w:jc w:val="both"/>
            </w:pPr>
            <w:r w:rsidRPr="00374870">
              <w:t>2009 – 2012</w:t>
            </w:r>
            <w:r>
              <w:t>:</w:t>
            </w:r>
            <w:r w:rsidRPr="00374870">
              <w:tab/>
              <w:t>Vysokoškolský učitel, VŠLG Přerov (jpp. 0,5)</w:t>
            </w:r>
          </w:p>
          <w:p w14:paraId="279F9382" w14:textId="77777777" w:rsidR="00C10C15" w:rsidRPr="00374870" w:rsidRDefault="00C10C15" w:rsidP="00CD1860">
            <w:pPr>
              <w:jc w:val="both"/>
            </w:pPr>
            <w:r w:rsidRPr="00374870">
              <w:t>1997 – 1998</w:t>
            </w:r>
            <w:r>
              <w:t>:</w:t>
            </w:r>
            <w:r w:rsidRPr="00374870">
              <w:tab/>
              <w:t>Personální manažer, KYOCERA GROUP, AVX Czech Republic, s.r.o., Uherské Hradiště</w:t>
            </w:r>
          </w:p>
          <w:p w14:paraId="2FEAB1E0" w14:textId="77777777" w:rsidR="00C10C15" w:rsidRPr="00374870" w:rsidRDefault="00C10C15" w:rsidP="00CD1860">
            <w:pPr>
              <w:jc w:val="both"/>
            </w:pPr>
            <w:r w:rsidRPr="00374870">
              <w:t>1996 – 1997</w:t>
            </w:r>
            <w:r>
              <w:t>:</w:t>
            </w:r>
            <w:r w:rsidRPr="00374870">
              <w:tab/>
              <w:t xml:space="preserve">Poradce pro obchodní a marketingovou činnost, OSVČ     </w:t>
            </w:r>
          </w:p>
          <w:p w14:paraId="59B6BB6F" w14:textId="77777777" w:rsidR="00C10C15" w:rsidRPr="00374870" w:rsidRDefault="00C10C15" w:rsidP="00CD1860">
            <w:pPr>
              <w:jc w:val="both"/>
            </w:pPr>
            <w:r w:rsidRPr="00374870">
              <w:t>1995 – 1996</w:t>
            </w:r>
            <w:r>
              <w:t>:</w:t>
            </w:r>
            <w:r w:rsidRPr="00374870">
              <w:tab/>
              <w:t>Odborná asistentka, Polytechnický institut Kunovice</w:t>
            </w:r>
          </w:p>
          <w:p w14:paraId="52418217" w14:textId="77777777" w:rsidR="00C10C15" w:rsidRPr="00374870" w:rsidRDefault="00C10C15" w:rsidP="00CD1860">
            <w:pPr>
              <w:jc w:val="both"/>
            </w:pPr>
            <w:r w:rsidRPr="00374870">
              <w:t>1990 – 1995</w:t>
            </w:r>
            <w:r>
              <w:t>:</w:t>
            </w:r>
            <w:r w:rsidRPr="00374870">
              <w:t xml:space="preserve">  </w:t>
            </w:r>
            <w:r w:rsidRPr="00374870">
              <w:tab/>
              <w:t xml:space="preserve">Středoškolská učitelka, SZTŠ Staré Město u Uherského Hradiště </w:t>
            </w:r>
          </w:p>
          <w:p w14:paraId="3628945B" w14:textId="77777777" w:rsidR="00C10C15" w:rsidRPr="00374870" w:rsidRDefault="00C10C15" w:rsidP="00CD1860">
            <w:pPr>
              <w:jc w:val="both"/>
            </w:pPr>
            <w:r w:rsidRPr="00374870">
              <w:t>1979 – 1990</w:t>
            </w:r>
            <w:r>
              <w:t>:</w:t>
            </w:r>
            <w:r w:rsidRPr="00374870">
              <w:t xml:space="preserve">  </w:t>
            </w:r>
            <w:r w:rsidRPr="00374870">
              <w:tab/>
              <w:t>Projektant, Agrochemický podnik, Staré Město u Uherského Hradiště</w:t>
            </w:r>
          </w:p>
          <w:p w14:paraId="4DD04565" w14:textId="77777777" w:rsidR="00C10C15" w:rsidRDefault="00C10C15" w:rsidP="00CD1860">
            <w:pPr>
              <w:jc w:val="both"/>
              <w:rPr>
                <w:color w:val="FF0000"/>
              </w:rPr>
            </w:pPr>
            <w:r w:rsidRPr="00374870">
              <w:lastRenderedPageBreak/>
              <w:t>1976 – 1979</w:t>
            </w:r>
            <w:r>
              <w:t>:</w:t>
            </w:r>
            <w:r w:rsidRPr="00374870">
              <w:t xml:space="preserve">  </w:t>
            </w:r>
            <w:r w:rsidRPr="00374870">
              <w:tab/>
              <w:t>Odborná asistentka, Mendelova univerzita (dříve VŠZ) AF Brno</w:t>
            </w:r>
          </w:p>
        </w:tc>
      </w:tr>
      <w:tr w:rsidR="00C10C15" w14:paraId="1966FC43"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05C20E6" w14:textId="77777777" w:rsidR="00C10C15" w:rsidRDefault="00C10C15" w:rsidP="00CD1860">
            <w:pPr>
              <w:jc w:val="both"/>
            </w:pPr>
            <w:r>
              <w:rPr>
                <w:b/>
              </w:rPr>
              <w:lastRenderedPageBreak/>
              <w:t>Zkušenosti s vedením kvalifikačních a rigorózních prací</w:t>
            </w:r>
          </w:p>
        </w:tc>
      </w:tr>
      <w:tr w:rsidR="00C10C15" w14:paraId="60B901A8" w14:textId="77777777" w:rsidTr="00CD1860">
        <w:trPr>
          <w:trHeight w:val="697"/>
        </w:trPr>
        <w:tc>
          <w:tcPr>
            <w:tcW w:w="9859" w:type="dxa"/>
            <w:gridSpan w:val="15"/>
            <w:tcBorders>
              <w:top w:val="single" w:sz="4" w:space="0" w:color="auto"/>
              <w:left w:val="single" w:sz="4" w:space="0" w:color="auto"/>
              <w:bottom w:val="single" w:sz="4" w:space="0" w:color="auto"/>
              <w:right w:val="single" w:sz="4" w:space="0" w:color="auto"/>
            </w:tcBorders>
          </w:tcPr>
          <w:p w14:paraId="1EE84E9D" w14:textId="77777777" w:rsidR="00C10C15" w:rsidRDefault="00C10C15" w:rsidP="00CD1860">
            <w:pPr>
              <w:jc w:val="both"/>
            </w:pPr>
            <w:r>
              <w:t>Počet vedených bakalářských prací - 93</w:t>
            </w:r>
          </w:p>
          <w:p w14:paraId="511CA052" w14:textId="77777777" w:rsidR="00C10C15" w:rsidRDefault="00C10C15" w:rsidP="00CD1860">
            <w:pPr>
              <w:jc w:val="both"/>
            </w:pPr>
            <w:r>
              <w:t>Počet vedených diplomových prací - 94</w:t>
            </w:r>
          </w:p>
          <w:p w14:paraId="523F47F9" w14:textId="77777777" w:rsidR="00C10C15" w:rsidRDefault="00C10C15" w:rsidP="00CD1860">
            <w:pPr>
              <w:jc w:val="both"/>
            </w:pPr>
            <w:r>
              <w:t>Počet obhájených disertačních prací - 12</w:t>
            </w:r>
          </w:p>
        </w:tc>
      </w:tr>
      <w:tr w:rsidR="00C10C15" w14:paraId="6C4BFBE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48180F2"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73C818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741178B"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730F5A1" w14:textId="77777777" w:rsidR="00C10C15" w:rsidRDefault="00C10C15" w:rsidP="00CD1860">
            <w:pPr>
              <w:jc w:val="both"/>
              <w:rPr>
                <w:b/>
              </w:rPr>
            </w:pPr>
            <w:r>
              <w:rPr>
                <w:b/>
              </w:rPr>
              <w:t>Ohlasy publikací</w:t>
            </w:r>
          </w:p>
        </w:tc>
      </w:tr>
      <w:tr w:rsidR="00C10C15" w14:paraId="37BDE0A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A0C9627" w14:textId="77777777" w:rsidR="00C10C15" w:rsidRDefault="00C10C15" w:rsidP="00CD1860">
            <w:pPr>
              <w:jc w:val="both"/>
            </w:pPr>
            <w:r w:rsidRPr="00374870">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0FE9351B" w14:textId="77777777" w:rsidR="00C10C15" w:rsidRDefault="00C10C15" w:rsidP="00CD1860">
            <w:pPr>
              <w:jc w:val="both"/>
            </w:pPr>
            <w:r>
              <w:t>2008</w:t>
            </w:r>
          </w:p>
        </w:tc>
        <w:tc>
          <w:tcPr>
            <w:tcW w:w="2248" w:type="dxa"/>
            <w:gridSpan w:val="5"/>
            <w:tcBorders>
              <w:top w:val="single" w:sz="4" w:space="0" w:color="auto"/>
              <w:left w:val="single" w:sz="4" w:space="0" w:color="auto"/>
              <w:bottom w:val="single" w:sz="4" w:space="0" w:color="auto"/>
              <w:right w:val="single" w:sz="12" w:space="0" w:color="auto"/>
            </w:tcBorders>
          </w:tcPr>
          <w:p w14:paraId="00A7059C" w14:textId="77777777" w:rsidR="00C10C15" w:rsidRDefault="00C10C15" w:rsidP="00CD1860">
            <w:pPr>
              <w:jc w:val="both"/>
            </w:pPr>
            <w:r>
              <w:t>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28ED90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5D28096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3FE8EEC" w14:textId="77777777" w:rsidR="00C10C15" w:rsidRDefault="00C10C15" w:rsidP="00CD1860">
            <w:pPr>
              <w:jc w:val="both"/>
            </w:pPr>
            <w:r>
              <w:rPr>
                <w:b/>
                <w:sz w:val="18"/>
              </w:rPr>
              <w:t>ostatní</w:t>
            </w:r>
          </w:p>
        </w:tc>
      </w:tr>
      <w:tr w:rsidR="00C10C15" w:rsidRPr="00374870" w14:paraId="180FA6D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61511A"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70F66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2A9FB2D"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15CFCD" w14:textId="77777777" w:rsidR="00C10C15" w:rsidRPr="00374870" w:rsidRDefault="00C10C15" w:rsidP="00CD1860">
            <w:pPr>
              <w:jc w:val="both"/>
            </w:pPr>
            <w:r w:rsidRPr="00374870">
              <w:t>70</w:t>
            </w:r>
          </w:p>
        </w:tc>
        <w:tc>
          <w:tcPr>
            <w:tcW w:w="693" w:type="dxa"/>
            <w:tcBorders>
              <w:top w:val="single" w:sz="4" w:space="0" w:color="auto"/>
              <w:left w:val="single" w:sz="4" w:space="0" w:color="auto"/>
              <w:bottom w:val="single" w:sz="4" w:space="0" w:color="auto"/>
              <w:right w:val="single" w:sz="4" w:space="0" w:color="auto"/>
            </w:tcBorders>
          </w:tcPr>
          <w:p w14:paraId="05D1DF3E" w14:textId="77777777" w:rsidR="00C10C15" w:rsidRPr="00374870" w:rsidRDefault="00C10C15" w:rsidP="00CD1860">
            <w:pPr>
              <w:jc w:val="both"/>
            </w:pPr>
            <w:r w:rsidRPr="00374870">
              <w:t>179</w:t>
            </w:r>
          </w:p>
        </w:tc>
        <w:tc>
          <w:tcPr>
            <w:tcW w:w="694" w:type="dxa"/>
            <w:tcBorders>
              <w:top w:val="single" w:sz="4" w:space="0" w:color="auto"/>
              <w:left w:val="single" w:sz="4" w:space="0" w:color="auto"/>
              <w:bottom w:val="single" w:sz="4" w:space="0" w:color="auto"/>
              <w:right w:val="single" w:sz="4" w:space="0" w:color="auto"/>
            </w:tcBorders>
          </w:tcPr>
          <w:p w14:paraId="5F6DF2FC" w14:textId="77777777" w:rsidR="00C10C15" w:rsidRPr="00374870" w:rsidRDefault="00C10C15" w:rsidP="00CD1860">
            <w:pPr>
              <w:jc w:val="both"/>
            </w:pPr>
            <w:r w:rsidRPr="00374870">
              <w:t>192</w:t>
            </w:r>
          </w:p>
        </w:tc>
      </w:tr>
      <w:tr w:rsidR="00C10C15" w:rsidRPr="008E59FB" w14:paraId="4BD1F1C9"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B80FC5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E5CAAB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40CCDB3"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3C028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38C45C" w14:textId="77777777" w:rsidR="00C10C15" w:rsidRPr="008E59FB" w:rsidRDefault="00C10C15" w:rsidP="00CD1860">
            <w:r>
              <w:rPr>
                <w:b/>
              </w:rPr>
              <w:t xml:space="preserve">   </w:t>
            </w:r>
            <w:r w:rsidRPr="008E59FB">
              <w:t>5 /8</w:t>
            </w:r>
          </w:p>
        </w:tc>
      </w:tr>
      <w:tr w:rsidR="00C10C15" w14:paraId="30E154A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035894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951C635"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4F791994" w14:textId="77777777" w:rsidR="00C10C15" w:rsidRPr="00926C80" w:rsidRDefault="00C10C15" w:rsidP="00CD1860">
            <w:pPr>
              <w:jc w:val="both"/>
              <w:rPr>
                <w:b/>
                <w:color w:val="000000" w:themeColor="text1"/>
              </w:rPr>
            </w:pPr>
            <w:bookmarkStart w:id="205" w:name="_Hlk126165350"/>
            <w:r w:rsidRPr="00926C80">
              <w:rPr>
                <w:color w:val="000000" w:themeColor="text1"/>
              </w:rPr>
              <w:t xml:space="preserve">ATTOR, C., JIBRIL, A.B. AMOAH, J. </w:t>
            </w:r>
            <w:r w:rsidRPr="00926C80">
              <w:rPr>
                <w:b/>
                <w:color w:val="000000" w:themeColor="text1"/>
              </w:rPr>
              <w:t>CHOVANCOVÁ, M</w:t>
            </w:r>
            <w:r w:rsidRPr="00926C80">
              <w:rPr>
                <w:color w:val="000000" w:themeColor="text1"/>
              </w:rPr>
              <w:t xml:space="preserve">.  </w:t>
            </w:r>
            <w:r w:rsidRPr="00926C80">
              <w:rPr>
                <w:i/>
                <w:color w:val="000000" w:themeColor="text1"/>
              </w:rPr>
              <w:t xml:space="preserve">Examining the influence of brand personality dimension on consumer buying decision: evidence from Ghana. </w:t>
            </w:r>
            <w:r w:rsidRPr="00926C80">
              <w:rPr>
                <w:color w:val="000000" w:themeColor="text1"/>
              </w:rPr>
              <w:t>Management &amp; Marketing-Challenges for the Knowledge Society. 2022, vol. 17, issue 2, p. 156-177. ISSN 1842-0206. (Q2</w:t>
            </w:r>
            <w:r>
              <w:rPr>
                <w:color w:val="000000" w:themeColor="text1"/>
              </w:rPr>
              <w:t>, JSC, 16 %</w:t>
            </w:r>
            <w:r w:rsidRPr="00926C80">
              <w:rPr>
                <w:color w:val="000000" w:themeColor="text1"/>
              </w:rPr>
              <w:t>)</w:t>
            </w:r>
            <w:r>
              <w:rPr>
                <w:color w:val="000000" w:themeColor="text1"/>
              </w:rPr>
              <w:t>.</w:t>
            </w:r>
          </w:p>
          <w:p w14:paraId="73D72239" w14:textId="77777777" w:rsidR="00C10C15" w:rsidRPr="00926C80"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NTSIFU,</w:t>
            </w:r>
            <w:r w:rsidRPr="00926C80">
              <w:rPr>
                <w:color w:val="000000" w:themeColor="text1"/>
              </w:rPr>
              <w:t xml:space="preserve"> </w:t>
            </w:r>
            <w:r w:rsidRPr="00926C80">
              <w:rPr>
                <w:bCs/>
                <w:color w:val="000000" w:themeColor="text1"/>
              </w:rPr>
              <w:t>A.</w:t>
            </w:r>
            <w:r w:rsidRPr="00926C80">
              <w:rPr>
                <w:color w:val="000000" w:themeColor="text1"/>
              </w:rPr>
              <w:t xml:space="preserve">, </w:t>
            </w:r>
            <w:r w:rsidRPr="00926C80">
              <w:rPr>
                <w:bCs/>
                <w:color w:val="000000" w:themeColor="text1"/>
              </w:rPr>
              <w:t>OSAKWE</w:t>
            </w:r>
            <w:r w:rsidRPr="00926C80">
              <w:rPr>
                <w:color w:val="000000" w:themeColor="text1"/>
              </w:rPr>
              <w:t xml:space="preserve">, </w:t>
            </w:r>
            <w:r w:rsidRPr="00926C80">
              <w:rPr>
                <w:bCs/>
                <w:color w:val="000000" w:themeColor="text1"/>
              </w:rPr>
              <w:t>CH. N.</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M</w:t>
            </w:r>
            <w:r w:rsidRPr="00926C80">
              <w:rPr>
                <w:b/>
                <w:color w:val="000000" w:themeColor="text1"/>
              </w:rPr>
              <w:t>.</w:t>
            </w:r>
            <w:r w:rsidRPr="00926C80">
              <w:rPr>
                <w:color w:val="000000" w:themeColor="text1"/>
              </w:rPr>
              <w:t xml:space="preserve"> </w:t>
            </w:r>
            <w:r w:rsidRPr="00926C80">
              <w:rPr>
                <w:i/>
                <w:color w:val="000000" w:themeColor="text1"/>
              </w:rPr>
              <w:t>Cultural influences on future transportation technology usage: The role of personal innovativeness, technology anxiety and desire</w:t>
            </w:r>
            <w:r w:rsidRPr="00926C80">
              <w:rPr>
                <w:color w:val="000000" w:themeColor="text1"/>
              </w:rPr>
              <w:t xml:space="preserve">. </w:t>
            </w:r>
            <w:r w:rsidRPr="00926C80">
              <w:rPr>
                <w:iCs/>
                <w:color w:val="000000" w:themeColor="text1"/>
              </w:rPr>
              <w:t>International Journal of Consumer Studies</w:t>
            </w:r>
            <w:r w:rsidRPr="00926C80">
              <w:rPr>
                <w:color w:val="000000" w:themeColor="text1"/>
              </w:rPr>
              <w:t>, 2022, s. nestránkováno. ISSN 1470-6423. (Q2</w:t>
            </w:r>
            <w:r>
              <w:rPr>
                <w:color w:val="000000" w:themeColor="text1"/>
              </w:rPr>
              <w:t>, Jimp, 10 %</w:t>
            </w:r>
            <w:r w:rsidRPr="00926C80">
              <w:rPr>
                <w:color w:val="000000" w:themeColor="text1"/>
              </w:rPr>
              <w:t>)</w:t>
            </w:r>
            <w:r>
              <w:rPr>
                <w:color w:val="000000" w:themeColor="text1"/>
              </w:rPr>
              <w:t>.</w:t>
            </w:r>
          </w:p>
          <w:p w14:paraId="1F48CE49" w14:textId="77777777" w:rsidR="00C10C15" w:rsidRPr="00926C80" w:rsidRDefault="00C10C15" w:rsidP="00CD1860">
            <w:pPr>
              <w:jc w:val="both"/>
              <w:rPr>
                <w:color w:val="000000" w:themeColor="text1"/>
              </w:rPr>
            </w:pPr>
            <w:r w:rsidRPr="00926C80">
              <w:rPr>
                <w:bCs/>
                <w:color w:val="000000" w:themeColor="text1"/>
              </w:rPr>
              <w:t xml:space="preserve">RATILLA, M., DEY, S. K., </w:t>
            </w:r>
            <w:r w:rsidRPr="00926C80">
              <w:rPr>
                <w:b/>
                <w:bCs/>
                <w:color w:val="000000" w:themeColor="text1"/>
              </w:rPr>
              <w:t xml:space="preserve">CHOVANCOVÁ, M. </w:t>
            </w:r>
            <w:r w:rsidRPr="00926C80">
              <w:rPr>
                <w:bCs/>
                <w:color w:val="000000" w:themeColor="text1"/>
              </w:rPr>
              <w:t xml:space="preserve"> </w:t>
            </w:r>
            <w:r w:rsidRPr="00926C80">
              <w:rPr>
                <w:bCs/>
                <w:i/>
                <w:color w:val="000000" w:themeColor="text1"/>
              </w:rPr>
              <w:t>Revisiting Consumers’ Intention to Use Peer-to-peer Accommodation Services: The Role of Positive Emotional Response from COVID-19 Crisis Response Communication</w:t>
            </w:r>
            <w:r w:rsidRPr="00926C80">
              <w:rPr>
                <w:bCs/>
                <w:color w:val="000000" w:themeColor="text1"/>
              </w:rPr>
              <w:t xml:space="preserve">. </w:t>
            </w:r>
            <w:r w:rsidRPr="00926C80">
              <w:rPr>
                <w:bCs/>
                <w:iCs/>
                <w:color w:val="000000" w:themeColor="text1"/>
              </w:rPr>
              <w:t>Journal of Quality Assurance in Hospitality &amp; Tourism</w:t>
            </w:r>
            <w:r w:rsidRPr="00926C80">
              <w:rPr>
                <w:bCs/>
                <w:color w:val="000000" w:themeColor="text1"/>
              </w:rPr>
              <w:t>, 2022, s. 1-25. ISSN 1528-008X. (Q2</w:t>
            </w:r>
            <w:r>
              <w:rPr>
                <w:bCs/>
                <w:color w:val="000000" w:themeColor="text1"/>
              </w:rPr>
              <w:t>, Jimp, 20 %</w:t>
            </w:r>
            <w:r w:rsidRPr="00926C80">
              <w:rPr>
                <w:bCs/>
                <w:color w:val="000000" w:themeColor="text1"/>
              </w:rPr>
              <w:t>)</w:t>
            </w:r>
            <w:r>
              <w:rPr>
                <w:bCs/>
                <w:color w:val="000000" w:themeColor="text1"/>
              </w:rPr>
              <w:t>.</w:t>
            </w:r>
          </w:p>
          <w:bookmarkEnd w:id="205"/>
          <w:p w14:paraId="471E7773" w14:textId="77777777" w:rsidR="00C10C15" w:rsidRDefault="00C10C15" w:rsidP="00CD1860">
            <w:pPr>
              <w:jc w:val="both"/>
              <w:rPr>
                <w:color w:val="000000" w:themeColor="text1"/>
              </w:rPr>
            </w:pPr>
            <w:r w:rsidRPr="00926C80">
              <w:rPr>
                <w:color w:val="000000" w:themeColor="text1"/>
              </w:rPr>
              <w:t xml:space="preserve">RATILLA, M., DEY, S. K., </w:t>
            </w:r>
            <w:r w:rsidRPr="00926C80">
              <w:rPr>
                <w:b/>
                <w:color w:val="000000" w:themeColor="text1"/>
              </w:rPr>
              <w:t xml:space="preserve">CHOVANCOVÁ, M. </w:t>
            </w:r>
            <w:r w:rsidRPr="00926C80">
              <w:rPr>
                <w:i/>
                <w:color w:val="000000" w:themeColor="text1"/>
              </w:rPr>
              <w:t>The sharing economy and the antecedents of resource sharing intentions: Evidence from a developing country.</w:t>
            </w:r>
            <w:r w:rsidRPr="00926C80">
              <w:rPr>
                <w:color w:val="000000" w:themeColor="text1"/>
              </w:rPr>
              <w:t xml:space="preserve"> Cogen Business &amp; Management. 2021, Volume 8, Issue 1, pp. 14-30. ISSN 2331-1975. (Q2</w:t>
            </w:r>
            <w:r>
              <w:rPr>
                <w:color w:val="000000" w:themeColor="text1"/>
              </w:rPr>
              <w:t>, JSC, 20 %</w:t>
            </w:r>
            <w:r w:rsidRPr="00926C80">
              <w:rPr>
                <w:color w:val="000000" w:themeColor="text1"/>
              </w:rPr>
              <w:t>)</w:t>
            </w:r>
            <w:r>
              <w:rPr>
                <w:color w:val="000000" w:themeColor="text1"/>
              </w:rPr>
              <w:t>.</w:t>
            </w:r>
          </w:p>
          <w:p w14:paraId="76D941B4" w14:textId="77777777" w:rsidR="00C10C15" w:rsidRPr="00997EF2" w:rsidRDefault="00C10C15" w:rsidP="00CD1860">
            <w:pPr>
              <w:jc w:val="both"/>
              <w:rPr>
                <w:b/>
                <w:color w:val="000000" w:themeColor="text1"/>
              </w:rPr>
            </w:pPr>
            <w:r w:rsidRPr="00926C80">
              <w:rPr>
                <w:bCs/>
                <w:color w:val="000000" w:themeColor="text1"/>
              </w:rPr>
              <w:t>KWARTENG</w:t>
            </w:r>
            <w:r w:rsidRPr="00926C80">
              <w:rPr>
                <w:color w:val="000000" w:themeColor="text1"/>
              </w:rPr>
              <w:t xml:space="preserve">, </w:t>
            </w:r>
            <w:r w:rsidRPr="00926C80">
              <w:rPr>
                <w:bCs/>
                <w:color w:val="000000" w:themeColor="text1"/>
              </w:rPr>
              <w:t>M. A.</w:t>
            </w:r>
            <w:r w:rsidRPr="00926C80">
              <w:rPr>
                <w:color w:val="000000" w:themeColor="text1"/>
              </w:rPr>
              <w:t xml:space="preserve">, </w:t>
            </w:r>
            <w:r w:rsidRPr="00926C80">
              <w:rPr>
                <w:bCs/>
                <w:color w:val="000000" w:themeColor="text1"/>
              </w:rPr>
              <w:t>JIBRIL</w:t>
            </w:r>
            <w:r w:rsidRPr="00926C80">
              <w:rPr>
                <w:color w:val="000000" w:themeColor="text1"/>
              </w:rPr>
              <w:t xml:space="preserve">, </w:t>
            </w:r>
            <w:r w:rsidRPr="00926C80">
              <w:rPr>
                <w:bCs/>
                <w:color w:val="000000" w:themeColor="text1"/>
              </w:rPr>
              <w:t>A. B., NWAIWU</w:t>
            </w:r>
            <w:r w:rsidRPr="00926C80">
              <w:rPr>
                <w:color w:val="000000" w:themeColor="text1"/>
              </w:rPr>
              <w:t xml:space="preserve">, </w:t>
            </w:r>
            <w:r w:rsidRPr="00926C80">
              <w:rPr>
                <w:bCs/>
                <w:color w:val="000000" w:themeColor="text1"/>
              </w:rPr>
              <w:t>F.,</w:t>
            </w:r>
            <w:r w:rsidRPr="00926C80">
              <w:rPr>
                <w:color w:val="000000" w:themeColor="text1"/>
              </w:rPr>
              <w:t xml:space="preserve"> </w:t>
            </w:r>
            <w:r w:rsidRPr="00926C80">
              <w:rPr>
                <w:b/>
                <w:bCs/>
                <w:color w:val="000000" w:themeColor="text1"/>
              </w:rPr>
              <w:t>CHOVANCOVÁ</w:t>
            </w:r>
            <w:r w:rsidRPr="00926C80">
              <w:rPr>
                <w:b/>
                <w:color w:val="000000" w:themeColor="text1"/>
              </w:rPr>
              <w:t xml:space="preserve">, </w:t>
            </w:r>
            <w:r w:rsidRPr="00926C80">
              <w:rPr>
                <w:b/>
                <w:bCs/>
                <w:color w:val="000000" w:themeColor="text1"/>
              </w:rPr>
              <w:t xml:space="preserve">M. </w:t>
            </w:r>
            <w:r w:rsidRPr="00926C80">
              <w:rPr>
                <w:color w:val="000000" w:themeColor="text1"/>
              </w:rPr>
              <w:t xml:space="preserve"> </w:t>
            </w:r>
            <w:r w:rsidRPr="00926C80">
              <w:rPr>
                <w:bCs/>
                <w:color w:val="000000" w:themeColor="text1"/>
              </w:rPr>
              <w:t>PILÍK</w:t>
            </w:r>
            <w:r w:rsidRPr="00926C80">
              <w:rPr>
                <w:color w:val="000000" w:themeColor="text1"/>
              </w:rPr>
              <w:t xml:space="preserve">, </w:t>
            </w:r>
            <w:r w:rsidRPr="00926C80">
              <w:rPr>
                <w:bCs/>
                <w:color w:val="000000" w:themeColor="text1"/>
              </w:rPr>
              <w:t>M.</w:t>
            </w:r>
            <w:r w:rsidRPr="00926C80">
              <w:rPr>
                <w:b/>
                <w:bCs/>
                <w:color w:val="000000" w:themeColor="text1"/>
              </w:rPr>
              <w:t xml:space="preserve"> </w:t>
            </w:r>
            <w:r w:rsidRPr="00926C80">
              <w:rPr>
                <w:color w:val="000000" w:themeColor="text1"/>
              </w:rPr>
              <w:t xml:space="preserve"> </w:t>
            </w:r>
            <w:r w:rsidRPr="00926C80">
              <w:rPr>
                <w:i/>
                <w:color w:val="000000" w:themeColor="text1"/>
              </w:rPr>
              <w:t>The prospects of Internet-Based Channel Orientation for the competitiveness of service companies on the domestic market.</w:t>
            </w:r>
            <w:r w:rsidRPr="00926C80">
              <w:rPr>
                <w:color w:val="000000" w:themeColor="text1"/>
              </w:rPr>
              <w:t xml:space="preserve"> </w:t>
            </w:r>
            <w:r w:rsidRPr="00926C80">
              <w:rPr>
                <w:iCs/>
                <w:color w:val="000000" w:themeColor="text1"/>
              </w:rPr>
              <w:t>International Journal of Information Management</w:t>
            </w:r>
            <w:r w:rsidRPr="00926C80">
              <w:rPr>
                <w:color w:val="000000" w:themeColor="text1"/>
              </w:rPr>
              <w:t>, 2021, roč. 2021, č. 58, s. 1-13. ISSN 0268-4012. (Q1</w:t>
            </w:r>
            <w:r>
              <w:rPr>
                <w:color w:val="000000" w:themeColor="text1"/>
              </w:rPr>
              <w:t>, Jimp, 10 %</w:t>
            </w:r>
            <w:r w:rsidRPr="00926C80">
              <w:rPr>
                <w:color w:val="000000" w:themeColor="text1"/>
              </w:rPr>
              <w:t>)</w:t>
            </w:r>
            <w:r>
              <w:rPr>
                <w:color w:val="000000" w:themeColor="text1"/>
              </w:rPr>
              <w:t>.</w:t>
            </w:r>
          </w:p>
          <w:p w14:paraId="07BA88CF" w14:textId="77777777" w:rsidR="00C10C15" w:rsidRPr="004E102C" w:rsidRDefault="00C10C15" w:rsidP="00CD1860">
            <w:pPr>
              <w:jc w:val="both"/>
              <w:rPr>
                <w:b/>
              </w:rPr>
            </w:pPr>
            <w:r w:rsidRPr="004E102C">
              <w:rPr>
                <w:b/>
              </w:rPr>
              <w:t>Další tvůrčí činnost (včetně projektů)</w:t>
            </w:r>
          </w:p>
          <w:p w14:paraId="1A1F2EC4" w14:textId="77777777" w:rsidR="00C10C15" w:rsidRDefault="00C10C15" w:rsidP="00CD1860">
            <w:pPr>
              <w:jc w:val="both"/>
              <w:rPr>
                <w:b/>
              </w:rPr>
            </w:pPr>
            <w:r w:rsidRPr="004E102C">
              <w:t>TA ČR FW03010562 | Nový SW nástroj pro on-line obchodování se zahraničím v rámci trhu EU. 2021-2023 (řešitel).</w:t>
            </w:r>
          </w:p>
        </w:tc>
      </w:tr>
      <w:tr w:rsidR="00C10C15" w14:paraId="20F1ED1A"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2DB127" w14:textId="77777777" w:rsidR="00C10C15" w:rsidRDefault="00C10C15" w:rsidP="00CD1860">
            <w:pPr>
              <w:rPr>
                <w:b/>
              </w:rPr>
            </w:pPr>
            <w:r>
              <w:rPr>
                <w:b/>
              </w:rPr>
              <w:t>Působení v zahraničí</w:t>
            </w:r>
          </w:p>
        </w:tc>
      </w:tr>
      <w:tr w:rsidR="00C10C15" w:rsidRPr="00B71497" w14:paraId="449BFBE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7C21C04E" w14:textId="77777777" w:rsidR="00C10C15" w:rsidRPr="00280141" w:rsidRDefault="00C10C15" w:rsidP="003B57AD">
            <w:pPr>
              <w:jc w:val="both"/>
            </w:pPr>
            <w:r w:rsidRPr="00280141">
              <w:t>01/1992–06/1992: University of Wisconsin River Falls; Wisconsin, U.S.A. (6 měsíců), výzkum a výuka: (Agribusiness, Marketing, Cooperative Management).</w:t>
            </w:r>
          </w:p>
          <w:p w14:paraId="35DB6394" w14:textId="77777777" w:rsidR="00C10C15" w:rsidRDefault="00C10C15" w:rsidP="003B57AD">
            <w:pPr>
              <w:jc w:val="both"/>
              <w:rPr>
                <w:b/>
              </w:rPr>
            </w:pPr>
            <w:r w:rsidRPr="00280141">
              <w:t>07/1992–12/1992: Georgetown University; Washington, D.C., U.S.A. (6 měsíců), výzkum a výuka: (Business Management, Marketing, Communication Management, Organizational Behavior); Georgetown University Program; Certificate: Business Management and Communication</w:t>
            </w:r>
            <w:r w:rsidRPr="00280141">
              <w:rPr>
                <w:b/>
              </w:rPr>
              <w:t>.</w:t>
            </w:r>
          </w:p>
          <w:p w14:paraId="3C87E654" w14:textId="77777777" w:rsidR="00C10C15" w:rsidRPr="00B71497" w:rsidRDefault="00C10C15" w:rsidP="003B57AD">
            <w:pPr>
              <w:jc w:val="both"/>
            </w:pPr>
            <w:r w:rsidRPr="00B71497">
              <w:t>04 +11/2007: Graduate School of Management; Troyes, Francie</w:t>
            </w:r>
            <w:r>
              <w:t>. Výuka kompletního předmětu:</w:t>
            </w:r>
            <w:r w:rsidRPr="00B71497">
              <w:t xml:space="preserve"> Marketing in Travel and Leisure Time</w:t>
            </w:r>
            <w:r>
              <w:t>.</w:t>
            </w:r>
          </w:p>
        </w:tc>
      </w:tr>
      <w:tr w:rsidR="00C10C15" w14:paraId="183CA357" w14:textId="77777777" w:rsidTr="00680F4A">
        <w:trPr>
          <w:cantSplit/>
          <w:trHeight w:val="26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F1ADF00"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34E9CAEF"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1AF4B1"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29D0D1" w14:textId="77777777" w:rsidR="00C10C15" w:rsidRDefault="00C10C15" w:rsidP="00CD1860">
            <w:pPr>
              <w:jc w:val="both"/>
            </w:pPr>
          </w:p>
        </w:tc>
      </w:tr>
    </w:tbl>
    <w:p w14:paraId="69530A08" w14:textId="77777777" w:rsidR="00C10C15" w:rsidRDefault="00C10C15" w:rsidP="00C10C15"/>
    <w:p w14:paraId="31B4D569" w14:textId="77777777" w:rsidR="00C10C15" w:rsidRDefault="00C10C15" w:rsidP="00C10C15"/>
    <w:p w14:paraId="016BE455" w14:textId="77777777" w:rsidR="00C10C15" w:rsidRDefault="00C10C15" w:rsidP="00C10C15"/>
    <w:p w14:paraId="2323336C" w14:textId="77777777" w:rsidR="00C10C15" w:rsidRDefault="00C10C15" w:rsidP="00C10C15"/>
    <w:p w14:paraId="187885F6" w14:textId="77777777" w:rsidR="00C10C15" w:rsidRDefault="00C10C15" w:rsidP="00C10C15"/>
    <w:p w14:paraId="62B7F788" w14:textId="77777777" w:rsidR="00C10C15" w:rsidRDefault="00C10C15" w:rsidP="00C10C15"/>
    <w:p w14:paraId="46A017B3" w14:textId="77777777" w:rsidR="00C10C15" w:rsidRDefault="00C10C15" w:rsidP="00C10C15"/>
    <w:p w14:paraId="06BA16C8" w14:textId="77777777" w:rsidR="00C10C15" w:rsidRDefault="00C10C15" w:rsidP="00C10C15"/>
    <w:p w14:paraId="2C08A796" w14:textId="77777777" w:rsidR="00C10C15" w:rsidRDefault="00C10C15" w:rsidP="00C10C15"/>
    <w:p w14:paraId="6311F06B" w14:textId="77777777" w:rsidR="00C10C15" w:rsidRDefault="00C10C15" w:rsidP="00C10C15"/>
    <w:p w14:paraId="42412B49" w14:textId="77777777" w:rsidR="00C10C15" w:rsidRDefault="00C10C15" w:rsidP="00C10C15"/>
    <w:p w14:paraId="5926775E" w14:textId="77777777" w:rsidR="00C10C15" w:rsidRDefault="00C10C15" w:rsidP="00C10C15"/>
    <w:p w14:paraId="33BE47E9" w14:textId="77777777" w:rsidR="00C10C15" w:rsidRDefault="00C10C15" w:rsidP="00C10C15"/>
    <w:p w14:paraId="4BD29BD9" w14:textId="77777777" w:rsidR="004D767C" w:rsidRDefault="004D76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78111953" w14:textId="77777777" w:rsidTr="004D767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2EC2340" w14:textId="6959B8C2" w:rsidR="00C10C15" w:rsidRDefault="00C10C15" w:rsidP="00CD1860">
            <w:pPr>
              <w:jc w:val="both"/>
              <w:rPr>
                <w:b/>
                <w:sz w:val="28"/>
              </w:rPr>
            </w:pPr>
            <w:r>
              <w:rPr>
                <w:b/>
                <w:sz w:val="28"/>
              </w:rPr>
              <w:lastRenderedPageBreak/>
              <w:t>C-I – Personální zabezpečení</w:t>
            </w:r>
          </w:p>
        </w:tc>
      </w:tr>
      <w:tr w:rsidR="00C10C15" w14:paraId="2B1323FA" w14:textId="77777777" w:rsidTr="004D767C">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3058581"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5DF858C" w14:textId="77777777" w:rsidR="00C10C15" w:rsidRDefault="00C10C15" w:rsidP="00CD1860">
            <w:pPr>
              <w:jc w:val="both"/>
            </w:pPr>
            <w:r>
              <w:t>Univerzita Tomáše Bati ve Zlíně</w:t>
            </w:r>
          </w:p>
        </w:tc>
      </w:tr>
      <w:tr w:rsidR="00C10C15" w14:paraId="4DAE9B6F"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57F8AD"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01EBC9F0" w14:textId="77777777" w:rsidR="00C10C15" w:rsidRDefault="00C10C15" w:rsidP="00CD1860">
            <w:pPr>
              <w:jc w:val="both"/>
            </w:pPr>
            <w:r>
              <w:t>Fakulta managementu a ekonomiky</w:t>
            </w:r>
          </w:p>
        </w:tc>
      </w:tr>
      <w:tr w:rsidR="00C10C15" w14:paraId="1DE75B79"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E8DC15A"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F3F63DF" w14:textId="77777777" w:rsidR="00C10C15" w:rsidRDefault="00C10C15" w:rsidP="00CD1860">
            <w:pPr>
              <w:jc w:val="both"/>
            </w:pPr>
            <w:r w:rsidRPr="00A05549">
              <w:t>Management udržitelného rozvoje</w:t>
            </w:r>
          </w:p>
        </w:tc>
      </w:tr>
      <w:tr w:rsidR="00C10C15" w14:paraId="3D20C058"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ACF54A"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94B0AE6" w14:textId="77777777" w:rsidR="00C10C15" w:rsidRDefault="00C10C15" w:rsidP="00CD1860">
            <w:pPr>
              <w:jc w:val="both"/>
            </w:pPr>
            <w:r>
              <w:t>Miroslava KOVÁŘOVÁ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EDEC6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893E764" w14:textId="77777777" w:rsidR="00C10C15" w:rsidRDefault="00C10C15" w:rsidP="00CD1860">
            <w:pPr>
              <w:jc w:val="both"/>
            </w:pPr>
            <w:r>
              <w:t>Dr. Ing.</w:t>
            </w:r>
          </w:p>
        </w:tc>
      </w:tr>
      <w:tr w:rsidR="00C10C15" w14:paraId="2F756572" w14:textId="77777777" w:rsidTr="004D767C">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7FC1B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C3769D7" w14:textId="77777777" w:rsidR="00C10C15" w:rsidRDefault="00C10C15" w:rsidP="00CD1860">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E42736"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FC10EB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C5F7DD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66B93C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0FDCC8"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395A8B1" w14:textId="442D868A" w:rsidR="00C10C15" w:rsidRDefault="004B390C" w:rsidP="00CD1860">
            <w:pPr>
              <w:jc w:val="both"/>
            </w:pPr>
            <w:r>
              <w:t>0</w:t>
            </w:r>
            <w:r w:rsidR="00C10C15">
              <w:t>6/202</w:t>
            </w:r>
            <w:r>
              <w:t>6</w:t>
            </w:r>
          </w:p>
        </w:tc>
      </w:tr>
      <w:tr w:rsidR="00C10C15" w14:paraId="41808321" w14:textId="77777777" w:rsidTr="004D767C">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C1836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2BDB011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C51D0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F686C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9E65B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EB06E34" w14:textId="77777777" w:rsidR="00C10C15" w:rsidRDefault="00C10C15" w:rsidP="00CD1860">
            <w:pPr>
              <w:jc w:val="both"/>
            </w:pPr>
          </w:p>
        </w:tc>
      </w:tr>
      <w:tr w:rsidR="00C10C15" w14:paraId="6D909CDF" w14:textId="77777777" w:rsidTr="004D767C">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335257"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EACD24"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CCA988" w14:textId="77777777" w:rsidR="00C10C15" w:rsidRDefault="00C10C15" w:rsidP="00CD1860">
            <w:pPr>
              <w:jc w:val="both"/>
              <w:rPr>
                <w:b/>
              </w:rPr>
            </w:pPr>
            <w:r>
              <w:rPr>
                <w:b/>
              </w:rPr>
              <w:t>rozsah</w:t>
            </w:r>
          </w:p>
        </w:tc>
      </w:tr>
      <w:tr w:rsidR="00C10C15" w14:paraId="1741096C" w14:textId="77777777" w:rsidTr="004D767C">
        <w:tc>
          <w:tcPr>
            <w:tcW w:w="6060" w:type="dxa"/>
            <w:gridSpan w:val="8"/>
            <w:tcBorders>
              <w:top w:val="single" w:sz="4" w:space="0" w:color="auto"/>
              <w:left w:val="single" w:sz="4" w:space="0" w:color="auto"/>
              <w:bottom w:val="single" w:sz="4" w:space="0" w:color="auto"/>
              <w:right w:val="single" w:sz="4" w:space="0" w:color="auto"/>
            </w:tcBorders>
          </w:tcPr>
          <w:p w14:paraId="5FDF0860"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A51445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B75B93" w14:textId="77777777" w:rsidR="00C10C15" w:rsidRDefault="00C10C15" w:rsidP="00CD1860">
            <w:pPr>
              <w:jc w:val="both"/>
            </w:pPr>
          </w:p>
        </w:tc>
      </w:tr>
      <w:tr w:rsidR="00C10C15" w14:paraId="3E65FC48"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35426E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439E29DA" w14:textId="77777777" w:rsidTr="00680F4A">
        <w:trPr>
          <w:trHeight w:val="246"/>
        </w:trPr>
        <w:tc>
          <w:tcPr>
            <w:tcW w:w="9859" w:type="dxa"/>
            <w:gridSpan w:val="15"/>
            <w:tcBorders>
              <w:top w:val="nil"/>
              <w:left w:val="single" w:sz="4" w:space="0" w:color="auto"/>
              <w:bottom w:val="single" w:sz="4" w:space="0" w:color="auto"/>
              <w:right w:val="single" w:sz="4" w:space="0" w:color="auto"/>
            </w:tcBorders>
          </w:tcPr>
          <w:p w14:paraId="698C3A1C" w14:textId="77777777" w:rsidR="00C10C15" w:rsidRDefault="00C10C15" w:rsidP="00CD1860">
            <w:pPr>
              <w:jc w:val="both"/>
            </w:pPr>
            <w:r>
              <w:t>Posuzování životního cyklu - přednášející (30 %)</w:t>
            </w:r>
          </w:p>
        </w:tc>
      </w:tr>
      <w:tr w:rsidR="00C10C15" w14:paraId="2BD4AEF5" w14:textId="77777777" w:rsidTr="004D767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5B85655"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331E03D" w14:textId="77777777" w:rsidTr="004D767C">
        <w:trPr>
          <w:trHeight w:val="340"/>
        </w:trPr>
        <w:tc>
          <w:tcPr>
            <w:tcW w:w="2802" w:type="dxa"/>
            <w:gridSpan w:val="2"/>
            <w:tcBorders>
              <w:top w:val="nil"/>
              <w:left w:val="single" w:sz="4" w:space="0" w:color="auto"/>
              <w:bottom w:val="single" w:sz="4" w:space="0" w:color="auto"/>
              <w:right w:val="single" w:sz="4" w:space="0" w:color="auto"/>
            </w:tcBorders>
            <w:hideMark/>
          </w:tcPr>
          <w:p w14:paraId="1948A9B3"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3A2F074"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CEF3CF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103FEF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1584A95" w14:textId="77777777" w:rsidR="00C10C15" w:rsidRDefault="00C10C15" w:rsidP="00CD1860">
            <w:pPr>
              <w:jc w:val="both"/>
              <w:rPr>
                <w:b/>
              </w:rPr>
            </w:pPr>
            <w:r>
              <w:rPr>
                <w:b/>
              </w:rPr>
              <w:t>(</w:t>
            </w:r>
            <w:r>
              <w:rPr>
                <w:b/>
                <w:i/>
                <w:iCs/>
              </w:rPr>
              <w:t>nepovinný údaj</w:t>
            </w:r>
            <w:r>
              <w:rPr>
                <w:b/>
              </w:rPr>
              <w:t>) Počet hodin za semestr</w:t>
            </w:r>
          </w:p>
        </w:tc>
      </w:tr>
      <w:tr w:rsidR="00C10C15" w14:paraId="3CFB8502" w14:textId="77777777" w:rsidTr="004D767C">
        <w:trPr>
          <w:trHeight w:val="284"/>
        </w:trPr>
        <w:tc>
          <w:tcPr>
            <w:tcW w:w="2802" w:type="dxa"/>
            <w:gridSpan w:val="2"/>
            <w:tcBorders>
              <w:top w:val="nil"/>
              <w:left w:val="single" w:sz="4" w:space="0" w:color="auto"/>
              <w:bottom w:val="single" w:sz="4" w:space="0" w:color="auto"/>
              <w:right w:val="single" w:sz="4" w:space="0" w:color="auto"/>
            </w:tcBorders>
          </w:tcPr>
          <w:p w14:paraId="4F9F9987"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38D1B29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FBC85C5"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E64C4A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AD87489" w14:textId="77777777" w:rsidR="00C10C15" w:rsidRDefault="00C10C15" w:rsidP="00CD1860">
            <w:pPr>
              <w:jc w:val="both"/>
              <w:rPr>
                <w:color w:val="FF0000"/>
              </w:rPr>
            </w:pPr>
          </w:p>
        </w:tc>
      </w:tr>
      <w:tr w:rsidR="00C10C15" w14:paraId="3225513C"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82A8462" w14:textId="77777777" w:rsidR="00C10C15" w:rsidRDefault="00C10C15" w:rsidP="00CD1860">
            <w:pPr>
              <w:jc w:val="both"/>
            </w:pPr>
            <w:r>
              <w:rPr>
                <w:b/>
              </w:rPr>
              <w:t xml:space="preserve">Údaje o vzdělání na VŠ </w:t>
            </w:r>
          </w:p>
        </w:tc>
      </w:tr>
      <w:tr w:rsidR="00C10C15" w14:paraId="08E76C1C" w14:textId="77777777" w:rsidTr="00680F4A">
        <w:trPr>
          <w:trHeight w:val="198"/>
        </w:trPr>
        <w:tc>
          <w:tcPr>
            <w:tcW w:w="9859" w:type="dxa"/>
            <w:gridSpan w:val="15"/>
            <w:tcBorders>
              <w:top w:val="single" w:sz="4" w:space="0" w:color="auto"/>
              <w:left w:val="single" w:sz="4" w:space="0" w:color="auto"/>
              <w:bottom w:val="single" w:sz="4" w:space="0" w:color="auto"/>
              <w:right w:val="single" w:sz="4" w:space="0" w:color="auto"/>
            </w:tcBorders>
          </w:tcPr>
          <w:p w14:paraId="5CAA3606" w14:textId="77777777" w:rsidR="00C10C15" w:rsidRDefault="00C10C15" w:rsidP="00CD1860">
            <w:pPr>
              <w:jc w:val="both"/>
              <w:rPr>
                <w:b/>
              </w:rPr>
            </w:pPr>
            <w:r>
              <w:rPr>
                <w:rFonts w:eastAsia="Calibri"/>
              </w:rPr>
              <w:t xml:space="preserve">1998: SP </w:t>
            </w:r>
            <w:r>
              <w:t xml:space="preserve">Technologie makromolekulárních látek, VUT Brno, FT, Dr.  </w:t>
            </w:r>
          </w:p>
        </w:tc>
      </w:tr>
      <w:tr w:rsidR="00C10C15" w14:paraId="5E57D33E"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2B1F2D" w14:textId="77777777" w:rsidR="00C10C15" w:rsidRDefault="00C10C15" w:rsidP="00CD1860">
            <w:pPr>
              <w:jc w:val="both"/>
              <w:rPr>
                <w:b/>
              </w:rPr>
            </w:pPr>
            <w:r>
              <w:rPr>
                <w:b/>
              </w:rPr>
              <w:t>Údaje o odborném působení od absolvování VŠ</w:t>
            </w:r>
          </w:p>
        </w:tc>
      </w:tr>
      <w:tr w:rsidR="00C10C15" w14:paraId="69F16C5B" w14:textId="77777777" w:rsidTr="00106EEA">
        <w:trPr>
          <w:trHeight w:val="816"/>
        </w:trPr>
        <w:tc>
          <w:tcPr>
            <w:tcW w:w="9859" w:type="dxa"/>
            <w:gridSpan w:val="15"/>
            <w:tcBorders>
              <w:top w:val="single" w:sz="4" w:space="0" w:color="auto"/>
              <w:left w:val="single" w:sz="4" w:space="0" w:color="auto"/>
              <w:bottom w:val="single" w:sz="4" w:space="0" w:color="auto"/>
              <w:right w:val="single" w:sz="4" w:space="0" w:color="auto"/>
            </w:tcBorders>
          </w:tcPr>
          <w:p w14:paraId="6A4FDFD1" w14:textId="77777777" w:rsidR="00C10C15" w:rsidRPr="00374870" w:rsidRDefault="00C10C15" w:rsidP="00CD1860">
            <w:pPr>
              <w:jc w:val="both"/>
            </w:pPr>
            <w:r>
              <w:t>2017</w:t>
            </w:r>
            <w:r w:rsidRPr="00374870">
              <w:t xml:space="preserve"> – dosud</w:t>
            </w:r>
            <w:r>
              <w:t>:</w:t>
            </w:r>
            <w:r w:rsidRPr="00374870">
              <w:tab/>
              <w:t xml:space="preserve">UTB ve Zlíně, Fakulta </w:t>
            </w:r>
            <w:r>
              <w:t>technologická, Výzkum CPS pp.</w:t>
            </w:r>
            <w:r w:rsidRPr="00374870">
              <w:t xml:space="preserve">                                        </w:t>
            </w:r>
          </w:p>
          <w:p w14:paraId="154A3D27" w14:textId="77777777" w:rsidR="00C10C15" w:rsidRDefault="00C10C15" w:rsidP="00CD1860">
            <w:pPr>
              <w:jc w:val="both"/>
            </w:pPr>
            <w:r>
              <w:t xml:space="preserve">2010 – 2017:       </w:t>
            </w:r>
            <w:r w:rsidRPr="0072779E">
              <w:t>SPUR a.s., Pracovník výzkumu a vývoje, pp.</w:t>
            </w:r>
          </w:p>
          <w:p w14:paraId="5C18CE0B" w14:textId="77777777" w:rsidR="00C10C15" w:rsidRPr="0072779E" w:rsidRDefault="00C10C15" w:rsidP="00CD1860">
            <w:pPr>
              <w:jc w:val="both"/>
            </w:pPr>
            <w:r>
              <w:t xml:space="preserve">1998 – 2008:       </w:t>
            </w:r>
            <w:r w:rsidRPr="0072779E">
              <w:t>SPUR a.s., Odborný pracovník střediska informačních a patentových služeb, pp.</w:t>
            </w:r>
          </w:p>
          <w:p w14:paraId="3EA563C6" w14:textId="77777777" w:rsidR="00C10C15" w:rsidRDefault="00C10C15" w:rsidP="00CD1860">
            <w:pPr>
              <w:jc w:val="both"/>
              <w:rPr>
                <w:color w:val="FF0000"/>
              </w:rPr>
            </w:pPr>
          </w:p>
        </w:tc>
      </w:tr>
      <w:tr w:rsidR="00C10C15" w14:paraId="674B5E7E" w14:textId="77777777" w:rsidTr="004D767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D6DF8F" w14:textId="77777777" w:rsidR="00C10C15" w:rsidRDefault="00C10C15" w:rsidP="00CD1860">
            <w:pPr>
              <w:jc w:val="both"/>
            </w:pPr>
            <w:r>
              <w:rPr>
                <w:b/>
              </w:rPr>
              <w:t>Zkušenosti s vedením kvalifikačních a rigorózních prací</w:t>
            </w:r>
          </w:p>
        </w:tc>
      </w:tr>
      <w:tr w:rsidR="00C10C15" w14:paraId="0F3BF077" w14:textId="77777777" w:rsidTr="00680F4A">
        <w:trPr>
          <w:trHeight w:val="148"/>
        </w:trPr>
        <w:tc>
          <w:tcPr>
            <w:tcW w:w="9859" w:type="dxa"/>
            <w:gridSpan w:val="15"/>
            <w:tcBorders>
              <w:top w:val="single" w:sz="4" w:space="0" w:color="auto"/>
              <w:left w:val="single" w:sz="4" w:space="0" w:color="auto"/>
              <w:bottom w:val="single" w:sz="4" w:space="0" w:color="auto"/>
              <w:right w:val="single" w:sz="4" w:space="0" w:color="auto"/>
            </w:tcBorders>
          </w:tcPr>
          <w:p w14:paraId="5174F731" w14:textId="77777777" w:rsidR="00C10C15" w:rsidRDefault="00C10C15" w:rsidP="00CD1860">
            <w:pPr>
              <w:jc w:val="both"/>
            </w:pPr>
          </w:p>
        </w:tc>
      </w:tr>
      <w:tr w:rsidR="00C10C15" w14:paraId="6175CD0F" w14:textId="77777777" w:rsidTr="004D767C">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984BAA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F98610"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698F52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5016468" w14:textId="77777777" w:rsidR="00C10C15" w:rsidRDefault="00C10C15" w:rsidP="00CD1860">
            <w:pPr>
              <w:jc w:val="both"/>
              <w:rPr>
                <w:b/>
              </w:rPr>
            </w:pPr>
            <w:r>
              <w:rPr>
                <w:b/>
              </w:rPr>
              <w:t>Ohlasy publikací</w:t>
            </w:r>
          </w:p>
        </w:tc>
      </w:tr>
      <w:tr w:rsidR="00C10C15" w14:paraId="6ECF5534" w14:textId="77777777" w:rsidTr="004D767C">
        <w:trPr>
          <w:cantSplit/>
        </w:trPr>
        <w:tc>
          <w:tcPr>
            <w:tcW w:w="3347" w:type="dxa"/>
            <w:gridSpan w:val="3"/>
            <w:tcBorders>
              <w:top w:val="single" w:sz="4" w:space="0" w:color="auto"/>
              <w:left w:val="single" w:sz="4" w:space="0" w:color="auto"/>
              <w:bottom w:val="single" w:sz="4" w:space="0" w:color="auto"/>
              <w:right w:val="single" w:sz="4" w:space="0" w:color="auto"/>
            </w:tcBorders>
          </w:tcPr>
          <w:p w14:paraId="7F48AC2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2200A5F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DEABF55"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1BADCE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8B82B4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C623670" w14:textId="77777777" w:rsidR="00C10C15" w:rsidRDefault="00C10C15" w:rsidP="00CD1860">
            <w:pPr>
              <w:jc w:val="both"/>
            </w:pPr>
            <w:r>
              <w:rPr>
                <w:b/>
                <w:sz w:val="18"/>
              </w:rPr>
              <w:t>ostatní</w:t>
            </w:r>
          </w:p>
        </w:tc>
      </w:tr>
      <w:tr w:rsidR="00C10C15" w14:paraId="34565FD5" w14:textId="77777777" w:rsidTr="004D767C">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04A906"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D50B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C342DF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8D35389" w14:textId="77777777" w:rsidR="00C10C15" w:rsidRDefault="00C10C15" w:rsidP="00CD1860">
            <w:pPr>
              <w:jc w:val="both"/>
              <w:rPr>
                <w:b/>
              </w:rPr>
            </w:pPr>
            <w:r>
              <w:rPr>
                <w:b/>
              </w:rPr>
              <w:t>-</w:t>
            </w:r>
          </w:p>
        </w:tc>
        <w:tc>
          <w:tcPr>
            <w:tcW w:w="693" w:type="dxa"/>
            <w:tcBorders>
              <w:top w:val="single" w:sz="4" w:space="0" w:color="auto"/>
              <w:left w:val="single" w:sz="4" w:space="0" w:color="auto"/>
              <w:bottom w:val="single" w:sz="4" w:space="0" w:color="auto"/>
              <w:right w:val="single" w:sz="4" w:space="0" w:color="auto"/>
            </w:tcBorders>
          </w:tcPr>
          <w:p w14:paraId="5E3898A4" w14:textId="77777777" w:rsidR="00C10C15" w:rsidRDefault="00C10C15" w:rsidP="00CD1860">
            <w:pPr>
              <w:jc w:val="both"/>
              <w:rPr>
                <w:b/>
              </w:rPr>
            </w:pPr>
            <w:r>
              <w:rPr>
                <w:b/>
              </w:rPr>
              <w:t>-</w:t>
            </w:r>
          </w:p>
        </w:tc>
        <w:tc>
          <w:tcPr>
            <w:tcW w:w="694" w:type="dxa"/>
            <w:tcBorders>
              <w:top w:val="single" w:sz="4" w:space="0" w:color="auto"/>
              <w:left w:val="single" w:sz="4" w:space="0" w:color="auto"/>
              <w:bottom w:val="single" w:sz="4" w:space="0" w:color="auto"/>
              <w:right w:val="single" w:sz="4" w:space="0" w:color="auto"/>
            </w:tcBorders>
          </w:tcPr>
          <w:p w14:paraId="3C44BEBE" w14:textId="77777777" w:rsidR="00C10C15" w:rsidRDefault="00C10C15" w:rsidP="00CD1860">
            <w:pPr>
              <w:jc w:val="both"/>
              <w:rPr>
                <w:b/>
              </w:rPr>
            </w:pPr>
            <w:r>
              <w:rPr>
                <w:b/>
              </w:rPr>
              <w:t>-</w:t>
            </w:r>
          </w:p>
        </w:tc>
      </w:tr>
      <w:tr w:rsidR="00C10C15" w14:paraId="7468B498" w14:textId="77777777" w:rsidTr="004D767C">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70A73BED"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AB2F339"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29C2E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327C32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777A7AE" w14:textId="77777777" w:rsidR="00C10C15" w:rsidRDefault="00C10C15" w:rsidP="00CD1860">
            <w:pPr>
              <w:rPr>
                <w:b/>
              </w:rPr>
            </w:pPr>
            <w:r>
              <w:rPr>
                <w:b/>
              </w:rPr>
              <w:t xml:space="preserve"> 0/0</w:t>
            </w:r>
          </w:p>
        </w:tc>
      </w:tr>
      <w:tr w:rsidR="00C10C15" w14:paraId="45B42080" w14:textId="77777777" w:rsidTr="004D767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FE52B1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16E093B" w14:textId="77777777" w:rsidTr="00106EEA">
        <w:trPr>
          <w:trHeight w:val="552"/>
        </w:trPr>
        <w:tc>
          <w:tcPr>
            <w:tcW w:w="9859" w:type="dxa"/>
            <w:gridSpan w:val="15"/>
            <w:tcBorders>
              <w:top w:val="single" w:sz="4" w:space="0" w:color="auto"/>
              <w:left w:val="single" w:sz="4" w:space="0" w:color="auto"/>
              <w:bottom w:val="single" w:sz="4" w:space="0" w:color="auto"/>
              <w:right w:val="single" w:sz="4" w:space="0" w:color="auto"/>
            </w:tcBorders>
          </w:tcPr>
          <w:p w14:paraId="2A4F990E" w14:textId="0D5A3CFD" w:rsidR="00C10C15" w:rsidRDefault="00C10C15" w:rsidP="00CD1860">
            <w:pPr>
              <w:pStyle w:val="Bezmezer"/>
              <w:jc w:val="both"/>
              <w:rPr>
                <w:rStyle w:val="zvyraznovac"/>
              </w:rPr>
            </w:pPr>
            <w:r w:rsidRPr="00702B91">
              <w:t xml:space="preserve">DOMINCOVÁ BERGEROVÁ, E., KIMMER, D., </w:t>
            </w:r>
            <w:r w:rsidRPr="00702B91">
              <w:rPr>
                <w:b/>
              </w:rPr>
              <w:t>KOVÁŘOVÁ, M</w:t>
            </w:r>
            <w:r w:rsidRPr="00702B91">
              <w:t xml:space="preserve">., LOVECKÁ, L., VINCENT, I., DR’OHSLER, P., ADAMEC, V., KÖBÖLOVÁ, K., SEDLAŘÍK, V. </w:t>
            </w:r>
            <w:r w:rsidRPr="00702B91">
              <w:rPr>
                <w:i/>
              </w:rPr>
              <w:t>Effect of polyurethane structure on arsenic adsorption capacity in nanofibrous polymer/ferrous sulphate-based systems.</w:t>
            </w:r>
            <w:r w:rsidRPr="00702B91">
              <w:t xml:space="preserve"> Environ. Sci.: Water Res. Technol., 8, 2663-2681</w:t>
            </w:r>
            <w:r>
              <w:t xml:space="preserve"> s., </w:t>
            </w:r>
            <w:r w:rsidRPr="00702B91">
              <w:t>2022</w:t>
            </w:r>
            <w:r w:rsidR="004B390C">
              <w:t>.</w:t>
            </w:r>
            <w:r>
              <w:t xml:space="preserve"> </w:t>
            </w:r>
            <w:r w:rsidR="004B390C">
              <w:t>(</w:t>
            </w:r>
            <w:r>
              <w:t>Jimp</w:t>
            </w:r>
            <w:r w:rsidR="004B390C">
              <w:t>).</w:t>
            </w:r>
            <w:r w:rsidRPr="00702B91">
              <w:t xml:space="preserve"> </w:t>
            </w:r>
            <w:hyperlink r:id="rId49" w:history="1">
              <w:r w:rsidRPr="004858A1">
                <w:rPr>
                  <w:rStyle w:val="Hypertextovodkaz"/>
                  <w:color w:val="365F91" w:themeColor="accent1" w:themeShade="BF"/>
                </w:rPr>
                <w:t>https://doi.org/10.1039/D2EW00566B</w:t>
              </w:r>
            </w:hyperlink>
            <w:r>
              <w:rPr>
                <w:rStyle w:val="Hypertextovodkaz"/>
              </w:rPr>
              <w:t>.</w:t>
            </w:r>
            <w:r w:rsidRPr="00702B91">
              <w:t xml:space="preserve"> </w:t>
            </w:r>
          </w:p>
          <w:p w14:paraId="4AAF7DA9" w14:textId="70777942" w:rsidR="00C10C15" w:rsidRPr="00702B91" w:rsidRDefault="00C10C15" w:rsidP="00CD1860">
            <w:pPr>
              <w:pStyle w:val="Bezmezer"/>
              <w:jc w:val="both"/>
            </w:pPr>
            <w:r w:rsidRPr="00702B91">
              <w:t xml:space="preserve">DOMINCOVÁ BERGEROVÁ, E., KIMMER, D., </w:t>
            </w:r>
            <w:r w:rsidRPr="00702B91">
              <w:rPr>
                <w:b/>
              </w:rPr>
              <w:t>KOVÁŘOVÁ, M</w:t>
            </w:r>
            <w:r w:rsidRPr="00702B91">
              <w:t>., LOVECKÁ, L., VINCENT, I., ADAMEC, V., KÖBÖLOVÁ, K., SEDLAŘÍK, V</w:t>
            </w:r>
            <w:r w:rsidRPr="004B390C">
              <w:t xml:space="preserve">. </w:t>
            </w:r>
            <w:r w:rsidRPr="00702B91">
              <w:rPr>
                <w:i/>
                <w:lang w:val="en-GB"/>
              </w:rPr>
              <w:t>Investigation of arsenic removal from aqueous solution through selective sorption and nanofiber-based filters.</w:t>
            </w:r>
            <w:r w:rsidRPr="00702B91">
              <w:rPr>
                <w:b/>
                <w:lang w:val="en-GB"/>
              </w:rPr>
              <w:t xml:space="preserve"> </w:t>
            </w:r>
            <w:r w:rsidRPr="00702B91">
              <w:rPr>
                <w:lang w:val="en-GB"/>
              </w:rPr>
              <w:t> J Environ Health Sci Engineer </w:t>
            </w:r>
            <w:r w:rsidRPr="00702B91">
              <w:rPr>
                <w:b/>
              </w:rPr>
              <w:t>19</w:t>
            </w:r>
            <w:r w:rsidRPr="00702B91">
              <w:t>, 1347–1360</w:t>
            </w:r>
            <w:r>
              <w:t xml:space="preserve"> s., </w:t>
            </w:r>
            <w:r w:rsidRPr="00702B91">
              <w:t>2021</w:t>
            </w:r>
            <w:r w:rsidR="004B390C">
              <w:t>.</w:t>
            </w:r>
            <w:r>
              <w:t xml:space="preserve"> </w:t>
            </w:r>
            <w:r w:rsidR="004B390C">
              <w:t>(</w:t>
            </w:r>
            <w:r>
              <w:t>Jimp, 15%</w:t>
            </w:r>
            <w:r w:rsidR="004B390C">
              <w:t>).</w:t>
            </w:r>
            <w:r w:rsidRPr="00702B91">
              <w:t xml:space="preserve"> </w:t>
            </w:r>
            <w:hyperlink r:id="rId50" w:history="1">
              <w:r w:rsidRPr="004858A1">
                <w:rPr>
                  <w:rStyle w:val="Hypertextovodkaz"/>
                  <w:color w:val="365F91" w:themeColor="accent1" w:themeShade="BF"/>
                </w:rPr>
                <w:t>https://doi.org/10.1007/s40201-021-00691-0</w:t>
              </w:r>
            </w:hyperlink>
            <w:r>
              <w:rPr>
                <w:rStyle w:val="Hypertextovodkaz"/>
              </w:rPr>
              <w:t>.</w:t>
            </w:r>
          </w:p>
          <w:p w14:paraId="4974927D" w14:textId="77777777" w:rsidR="00C10C15" w:rsidRDefault="00C10C15" w:rsidP="00CD1860">
            <w:pPr>
              <w:pStyle w:val="Bezmezer"/>
              <w:jc w:val="both"/>
              <w:rPr>
                <w:rStyle w:val="zvyraznovac"/>
              </w:rPr>
            </w:pPr>
            <w:r w:rsidRPr="00702B91">
              <w:rPr>
                <w:rStyle w:val="zvyraznovac"/>
              </w:rPr>
              <w:t>P: Univerzita Tomáše Bati ve Zlíně, Zlín</w:t>
            </w:r>
            <w:r w:rsidRPr="00702B91">
              <w:t>:</w:t>
            </w:r>
            <w:r w:rsidRPr="00702B91">
              <w:rPr>
                <w:b/>
                <w:bCs/>
                <w:sz w:val="29"/>
                <w:szCs w:val="29"/>
              </w:rPr>
              <w:t xml:space="preserve"> </w:t>
            </w:r>
            <w:r w:rsidRPr="00702B91">
              <w:t xml:space="preserve">Způsob výroby filtrační membrány. Původci vynálezu: KIMMER, D., VINCENT, I., LOVECKÁ, L., </w:t>
            </w:r>
            <w:r w:rsidRPr="00702B91">
              <w:rPr>
                <w:b/>
              </w:rPr>
              <w:t>KOVÁŘOVÁ, M</w:t>
            </w:r>
            <w:r w:rsidRPr="00702B91">
              <w:t>., CÍSAŘ, J. Česká republika. Patentový spis 308593, 5. 11. 2020.</w:t>
            </w:r>
          </w:p>
          <w:p w14:paraId="182493F0" w14:textId="77777777" w:rsidR="00C10C15" w:rsidRDefault="00C10C15" w:rsidP="00CD1860">
            <w:pPr>
              <w:pStyle w:val="Bezmezer"/>
              <w:jc w:val="both"/>
            </w:pPr>
            <w:r w:rsidRPr="00702B91">
              <w:rPr>
                <w:rStyle w:val="zvyraznovac"/>
              </w:rPr>
              <w:t>Fuzit: Univerzita Tomáše Bati ve Zlíně, Zlín</w:t>
            </w:r>
            <w:r w:rsidRPr="00702B91">
              <w:t>:</w:t>
            </w:r>
            <w:r w:rsidRPr="00702B91">
              <w:rPr>
                <w:b/>
                <w:bCs/>
                <w:sz w:val="29"/>
                <w:szCs w:val="29"/>
              </w:rPr>
              <w:t xml:space="preserve"> </w:t>
            </w:r>
            <w:r w:rsidRPr="00702B91">
              <w:t>Filtr k separaci arsenu z vody. Původci vynálezu: DOMINCOVÁ</w:t>
            </w:r>
            <w:r>
              <w:t xml:space="preserve"> </w:t>
            </w:r>
            <w:r w:rsidRPr="00702B91">
              <w:t xml:space="preserve">BERGEROVÁ, E., KIMMER, D., VINCENT, I., LOVECKÁ, L., </w:t>
            </w:r>
            <w:r w:rsidRPr="00702B91">
              <w:rPr>
                <w:b/>
              </w:rPr>
              <w:t>KOVÁŘOVÁ, M</w:t>
            </w:r>
            <w:r w:rsidRPr="00702B91">
              <w:t>., SEDLAŘÍK, V. Česká republika. Užitný vzor 34619, 30. 11. 2020.</w:t>
            </w:r>
          </w:p>
          <w:p w14:paraId="4E4C1F73" w14:textId="27597205" w:rsidR="00C10C15" w:rsidRPr="00702B91" w:rsidRDefault="00C10C15" w:rsidP="00CD1860">
            <w:pPr>
              <w:pStyle w:val="Bezmezer"/>
              <w:jc w:val="both"/>
            </w:pPr>
            <w:r w:rsidRPr="00702B91">
              <w:t xml:space="preserve">Fuzit: SPUR a.s., Zlín, </w:t>
            </w:r>
            <w:r w:rsidRPr="00702B91">
              <w:rPr>
                <w:rStyle w:val="zvyraznovac"/>
              </w:rPr>
              <w:t>Univerzita Tomáše Bati ve Zlíně, Zlín</w:t>
            </w:r>
            <w:r w:rsidRPr="00702B91">
              <w:t>:</w:t>
            </w:r>
            <w:r w:rsidRPr="00702B91">
              <w:rPr>
                <w:b/>
                <w:bCs/>
                <w:sz w:val="29"/>
                <w:szCs w:val="29"/>
              </w:rPr>
              <w:t xml:space="preserve"> </w:t>
            </w:r>
            <w:r w:rsidRPr="00702B91">
              <w:t>Filtrační materiál pro filtraci vzduchu. Původci vynálezu: KIMMER, D., VINCENT, I., LOVECKÁ, L</w:t>
            </w:r>
            <w:r w:rsidRPr="00702B91">
              <w:rPr>
                <w:b/>
              </w:rPr>
              <w:t>., KOVÁŘOVÁ, M</w:t>
            </w:r>
            <w:r w:rsidRPr="00702B91">
              <w:t>., KOLAŘÍK, R., PEER, P., POLÁŠKOVÁ, M.</w:t>
            </w:r>
            <w:r w:rsidR="003B57AD">
              <w:t>,</w:t>
            </w:r>
            <w:r w:rsidRPr="00702B91">
              <w:t xml:space="preserve"> SEDLÁČEK T, MRÁČEK, A. Česká republika. Užitný vzor 33137, 20. 8. 2019.</w:t>
            </w:r>
          </w:p>
          <w:p w14:paraId="595F60A2" w14:textId="77777777" w:rsidR="00C10C15" w:rsidRDefault="00C10C15" w:rsidP="00CD1860">
            <w:pPr>
              <w:jc w:val="both"/>
              <w:rPr>
                <w:b/>
              </w:rPr>
            </w:pPr>
            <w:r w:rsidRPr="004E102C">
              <w:rPr>
                <w:b/>
              </w:rPr>
              <w:t>Další tvůrčí činnost (včetně projektů)</w:t>
            </w:r>
          </w:p>
          <w:p w14:paraId="3B0B093C" w14:textId="77777777" w:rsidR="00C10C15" w:rsidRPr="00B41483" w:rsidRDefault="00C10C15" w:rsidP="00CD1860">
            <w:pPr>
              <w:jc w:val="both"/>
            </w:pPr>
            <w:r w:rsidRPr="008240D3">
              <w:t>Projekt Plastr 2020: LCA posouzení pro vybrané aplikace</w:t>
            </w:r>
            <w:r>
              <w:t>, 2/2021-12/2021 (smluvní výzkum).</w:t>
            </w:r>
          </w:p>
        </w:tc>
      </w:tr>
      <w:tr w:rsidR="00C10C15" w14:paraId="6BCD3E2C" w14:textId="77777777" w:rsidTr="004D767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64EC61" w14:textId="77777777" w:rsidR="00C10C15" w:rsidRDefault="00C10C15" w:rsidP="00CD1860">
            <w:pPr>
              <w:rPr>
                <w:b/>
              </w:rPr>
            </w:pPr>
            <w:r>
              <w:rPr>
                <w:b/>
              </w:rPr>
              <w:t>Působení v zahraničí</w:t>
            </w:r>
          </w:p>
        </w:tc>
      </w:tr>
      <w:tr w:rsidR="00C10C15" w14:paraId="41E56047" w14:textId="77777777" w:rsidTr="00680F4A">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3BD6FE45" w14:textId="77777777" w:rsidR="00C10C15" w:rsidRDefault="00C10C15" w:rsidP="00CD1860">
            <w:pPr>
              <w:rPr>
                <w:b/>
              </w:rPr>
            </w:pPr>
          </w:p>
        </w:tc>
      </w:tr>
      <w:tr w:rsidR="00C10C15" w14:paraId="332A7C0B" w14:textId="77777777" w:rsidTr="00680F4A">
        <w:trPr>
          <w:cantSplit/>
          <w:trHeight w:val="187"/>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AB5B03"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23CF460D"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BF30E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EC3A8AA" w14:textId="77777777" w:rsidR="00C10C15" w:rsidRDefault="00C10C15" w:rsidP="00CD1860">
            <w:pPr>
              <w:jc w:val="both"/>
            </w:pPr>
          </w:p>
        </w:tc>
      </w:tr>
    </w:tbl>
    <w:p w14:paraId="7FE57641" w14:textId="1DB9134A" w:rsidR="00680F4A" w:rsidRDefault="00680F4A" w:rsidP="00C10C15"/>
    <w:p w14:paraId="6025D0FA" w14:textId="77777777" w:rsidR="00680F4A" w:rsidRDefault="00680F4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215"/>
        <w:gridCol w:w="494"/>
        <w:gridCol w:w="500"/>
        <w:gridCol w:w="209"/>
        <w:gridCol w:w="500"/>
        <w:gridCol w:w="77"/>
        <w:gridCol w:w="47"/>
        <w:gridCol w:w="585"/>
        <w:gridCol w:w="693"/>
        <w:gridCol w:w="694"/>
      </w:tblGrid>
      <w:tr w:rsidR="00C10C15" w14:paraId="1F870D53" w14:textId="77777777" w:rsidTr="00CD1860">
        <w:tc>
          <w:tcPr>
            <w:tcW w:w="9859" w:type="dxa"/>
            <w:gridSpan w:val="18"/>
            <w:tcBorders>
              <w:bottom w:val="double" w:sz="4" w:space="0" w:color="auto"/>
            </w:tcBorders>
            <w:shd w:val="clear" w:color="auto" w:fill="BDD6EE"/>
          </w:tcPr>
          <w:p w14:paraId="5A7A43C7" w14:textId="7A5AD009" w:rsidR="00C10C15" w:rsidRDefault="00C10C15" w:rsidP="00CD1860">
            <w:pPr>
              <w:jc w:val="both"/>
              <w:rPr>
                <w:b/>
                <w:sz w:val="28"/>
              </w:rPr>
            </w:pPr>
            <w:r>
              <w:rPr>
                <w:b/>
                <w:sz w:val="28"/>
              </w:rPr>
              <w:lastRenderedPageBreak/>
              <w:t>C-I – Personální zabezpečení</w:t>
            </w:r>
          </w:p>
        </w:tc>
      </w:tr>
      <w:tr w:rsidR="00C10C15" w14:paraId="5BD376D7" w14:textId="77777777" w:rsidTr="00CD1860">
        <w:tc>
          <w:tcPr>
            <w:tcW w:w="2518" w:type="dxa"/>
            <w:tcBorders>
              <w:top w:val="double" w:sz="4" w:space="0" w:color="auto"/>
            </w:tcBorders>
            <w:shd w:val="clear" w:color="auto" w:fill="F7CAAC"/>
          </w:tcPr>
          <w:p w14:paraId="1B16EF70" w14:textId="77777777" w:rsidR="00C10C15" w:rsidRDefault="00C10C15" w:rsidP="00CD1860">
            <w:pPr>
              <w:jc w:val="both"/>
              <w:rPr>
                <w:b/>
              </w:rPr>
            </w:pPr>
            <w:r>
              <w:rPr>
                <w:b/>
              </w:rPr>
              <w:t>Vysoká škola</w:t>
            </w:r>
          </w:p>
        </w:tc>
        <w:tc>
          <w:tcPr>
            <w:tcW w:w="7341" w:type="dxa"/>
            <w:gridSpan w:val="17"/>
          </w:tcPr>
          <w:p w14:paraId="59EC5DB3" w14:textId="77777777" w:rsidR="00C10C15" w:rsidRDefault="00C10C15" w:rsidP="00CD1860">
            <w:pPr>
              <w:jc w:val="both"/>
            </w:pPr>
            <w:r w:rsidRPr="00EA7D15">
              <w:t>Univerzita Tomáše Bati ve Zlíně</w:t>
            </w:r>
          </w:p>
        </w:tc>
      </w:tr>
      <w:tr w:rsidR="00C10C15" w14:paraId="0E3E0B93" w14:textId="77777777" w:rsidTr="00CD1860">
        <w:tc>
          <w:tcPr>
            <w:tcW w:w="2518" w:type="dxa"/>
            <w:shd w:val="clear" w:color="auto" w:fill="F7CAAC"/>
          </w:tcPr>
          <w:p w14:paraId="5A82F5A3" w14:textId="77777777" w:rsidR="00C10C15" w:rsidRDefault="00C10C15" w:rsidP="00CD1860">
            <w:pPr>
              <w:jc w:val="both"/>
              <w:rPr>
                <w:b/>
              </w:rPr>
            </w:pPr>
            <w:r>
              <w:rPr>
                <w:b/>
              </w:rPr>
              <w:t>Součást vysoké školy</w:t>
            </w:r>
          </w:p>
        </w:tc>
        <w:tc>
          <w:tcPr>
            <w:tcW w:w="7341" w:type="dxa"/>
            <w:gridSpan w:val="17"/>
          </w:tcPr>
          <w:p w14:paraId="6D165EC1" w14:textId="77777777" w:rsidR="00C10C15" w:rsidRDefault="00C10C15" w:rsidP="00CD1860">
            <w:pPr>
              <w:jc w:val="both"/>
            </w:pPr>
            <w:r>
              <w:t>Fakulta managementu a ekonomiky</w:t>
            </w:r>
          </w:p>
        </w:tc>
      </w:tr>
      <w:tr w:rsidR="00C10C15" w14:paraId="45E816D3" w14:textId="77777777" w:rsidTr="00CD1860">
        <w:tc>
          <w:tcPr>
            <w:tcW w:w="2518" w:type="dxa"/>
            <w:shd w:val="clear" w:color="auto" w:fill="F7CAAC"/>
          </w:tcPr>
          <w:p w14:paraId="7D4ECACF" w14:textId="77777777" w:rsidR="00C10C15" w:rsidRDefault="00C10C15" w:rsidP="00CD1860">
            <w:pPr>
              <w:jc w:val="both"/>
              <w:rPr>
                <w:b/>
              </w:rPr>
            </w:pPr>
            <w:r>
              <w:rPr>
                <w:b/>
              </w:rPr>
              <w:t>Název studijního programu</w:t>
            </w:r>
          </w:p>
        </w:tc>
        <w:tc>
          <w:tcPr>
            <w:tcW w:w="7341" w:type="dxa"/>
            <w:gridSpan w:val="17"/>
          </w:tcPr>
          <w:p w14:paraId="52C7612F" w14:textId="77777777" w:rsidR="00C10C15" w:rsidRDefault="00C10C15" w:rsidP="00CD1860">
            <w:pPr>
              <w:jc w:val="both"/>
            </w:pPr>
            <w:r w:rsidRPr="009D4EE6">
              <w:t>Management udržitelného rozvoje</w:t>
            </w:r>
          </w:p>
        </w:tc>
      </w:tr>
      <w:tr w:rsidR="00C10C15" w14:paraId="185EEE61" w14:textId="77777777" w:rsidTr="00CD1860">
        <w:tc>
          <w:tcPr>
            <w:tcW w:w="2518" w:type="dxa"/>
            <w:shd w:val="clear" w:color="auto" w:fill="F7CAAC"/>
          </w:tcPr>
          <w:p w14:paraId="73C072D1" w14:textId="77777777" w:rsidR="00C10C15" w:rsidRDefault="00C10C15" w:rsidP="00CD1860">
            <w:pPr>
              <w:jc w:val="both"/>
              <w:rPr>
                <w:b/>
              </w:rPr>
            </w:pPr>
            <w:r>
              <w:rPr>
                <w:b/>
              </w:rPr>
              <w:t>Jméno a příjmení</w:t>
            </w:r>
          </w:p>
        </w:tc>
        <w:tc>
          <w:tcPr>
            <w:tcW w:w="4536" w:type="dxa"/>
            <w:gridSpan w:val="10"/>
          </w:tcPr>
          <w:p w14:paraId="3901B7C8" w14:textId="77777777" w:rsidR="00C10C15" w:rsidRDefault="00C10C15" w:rsidP="00CD1860">
            <w:pPr>
              <w:jc w:val="both"/>
            </w:pPr>
            <w:r>
              <w:t>Jan KRAMOLIŠ</w:t>
            </w:r>
          </w:p>
        </w:tc>
        <w:tc>
          <w:tcPr>
            <w:tcW w:w="709" w:type="dxa"/>
            <w:gridSpan w:val="2"/>
            <w:shd w:val="clear" w:color="auto" w:fill="F7CAAC"/>
          </w:tcPr>
          <w:p w14:paraId="11F4573D" w14:textId="77777777" w:rsidR="00C10C15" w:rsidRDefault="00C10C15" w:rsidP="00CD1860">
            <w:pPr>
              <w:jc w:val="both"/>
              <w:rPr>
                <w:b/>
              </w:rPr>
            </w:pPr>
            <w:r>
              <w:rPr>
                <w:b/>
              </w:rPr>
              <w:t>Tituly</w:t>
            </w:r>
          </w:p>
        </w:tc>
        <w:tc>
          <w:tcPr>
            <w:tcW w:w="2096" w:type="dxa"/>
            <w:gridSpan w:val="5"/>
          </w:tcPr>
          <w:p w14:paraId="65C381FF" w14:textId="2D77F81E" w:rsidR="00C10C15" w:rsidRDefault="00C10C15" w:rsidP="00CD1860">
            <w:pPr>
              <w:jc w:val="both"/>
            </w:pPr>
            <w:r>
              <w:t>doc. Mgr.</w:t>
            </w:r>
            <w:r w:rsidR="003B57AD">
              <w:t>,</w:t>
            </w:r>
            <w:r>
              <w:t xml:space="preserve"> Ph.D.</w:t>
            </w:r>
          </w:p>
        </w:tc>
      </w:tr>
      <w:tr w:rsidR="00C10C15" w14:paraId="07CAB8D8" w14:textId="77777777" w:rsidTr="00CD1860">
        <w:tc>
          <w:tcPr>
            <w:tcW w:w="2518" w:type="dxa"/>
            <w:shd w:val="clear" w:color="auto" w:fill="F7CAAC"/>
          </w:tcPr>
          <w:p w14:paraId="0CEBB172" w14:textId="77777777" w:rsidR="00C10C15" w:rsidRDefault="00C10C15" w:rsidP="00CD1860">
            <w:pPr>
              <w:jc w:val="both"/>
              <w:rPr>
                <w:b/>
              </w:rPr>
            </w:pPr>
            <w:r>
              <w:rPr>
                <w:b/>
              </w:rPr>
              <w:t>Rok narození</w:t>
            </w:r>
          </w:p>
        </w:tc>
        <w:tc>
          <w:tcPr>
            <w:tcW w:w="829" w:type="dxa"/>
            <w:gridSpan w:val="2"/>
          </w:tcPr>
          <w:p w14:paraId="49030A5A" w14:textId="77777777" w:rsidR="00C10C15" w:rsidRDefault="00C10C15" w:rsidP="00CD1860">
            <w:pPr>
              <w:jc w:val="both"/>
            </w:pPr>
            <w:r>
              <w:t>1979</w:t>
            </w:r>
          </w:p>
        </w:tc>
        <w:tc>
          <w:tcPr>
            <w:tcW w:w="1721" w:type="dxa"/>
            <w:shd w:val="clear" w:color="auto" w:fill="F7CAAC"/>
          </w:tcPr>
          <w:p w14:paraId="14B0F16B" w14:textId="77777777" w:rsidR="00C10C15" w:rsidRDefault="00C10C15" w:rsidP="00CD1860">
            <w:pPr>
              <w:jc w:val="both"/>
              <w:rPr>
                <w:b/>
              </w:rPr>
            </w:pPr>
            <w:r>
              <w:rPr>
                <w:b/>
              </w:rPr>
              <w:t>typ vztahu k VŠ</w:t>
            </w:r>
          </w:p>
        </w:tc>
        <w:tc>
          <w:tcPr>
            <w:tcW w:w="992" w:type="dxa"/>
            <w:gridSpan w:val="5"/>
          </w:tcPr>
          <w:p w14:paraId="632A5DBA" w14:textId="77777777" w:rsidR="00C10C15" w:rsidRDefault="00C10C15" w:rsidP="00CD1860">
            <w:pPr>
              <w:jc w:val="both"/>
            </w:pPr>
            <w:r>
              <w:t>pp</w:t>
            </w:r>
          </w:p>
        </w:tc>
        <w:tc>
          <w:tcPr>
            <w:tcW w:w="994" w:type="dxa"/>
            <w:gridSpan w:val="2"/>
            <w:shd w:val="clear" w:color="auto" w:fill="F7CAAC"/>
          </w:tcPr>
          <w:p w14:paraId="6B5A89D3" w14:textId="77777777" w:rsidR="00C10C15" w:rsidRDefault="00C10C15" w:rsidP="00CD1860">
            <w:pPr>
              <w:jc w:val="both"/>
              <w:rPr>
                <w:b/>
              </w:rPr>
            </w:pPr>
            <w:r>
              <w:rPr>
                <w:b/>
              </w:rPr>
              <w:t>rozsah</w:t>
            </w:r>
          </w:p>
        </w:tc>
        <w:tc>
          <w:tcPr>
            <w:tcW w:w="709" w:type="dxa"/>
            <w:gridSpan w:val="2"/>
          </w:tcPr>
          <w:p w14:paraId="0B665B04" w14:textId="77777777" w:rsidR="00C10C15" w:rsidRDefault="00C10C15" w:rsidP="00CD1860">
            <w:pPr>
              <w:jc w:val="both"/>
            </w:pPr>
            <w:r>
              <w:t>40</w:t>
            </w:r>
          </w:p>
        </w:tc>
        <w:tc>
          <w:tcPr>
            <w:tcW w:w="709" w:type="dxa"/>
            <w:gridSpan w:val="3"/>
            <w:shd w:val="clear" w:color="auto" w:fill="F7CAAC"/>
          </w:tcPr>
          <w:p w14:paraId="70BE6990" w14:textId="77777777" w:rsidR="00C10C15" w:rsidRDefault="00C10C15" w:rsidP="00CD1860">
            <w:pPr>
              <w:jc w:val="both"/>
              <w:rPr>
                <w:b/>
              </w:rPr>
            </w:pPr>
            <w:r>
              <w:rPr>
                <w:b/>
              </w:rPr>
              <w:t>do kdy</w:t>
            </w:r>
          </w:p>
        </w:tc>
        <w:tc>
          <w:tcPr>
            <w:tcW w:w="1387" w:type="dxa"/>
            <w:gridSpan w:val="2"/>
          </w:tcPr>
          <w:p w14:paraId="53E4B398" w14:textId="77777777" w:rsidR="00C10C15" w:rsidRDefault="00C10C15" w:rsidP="00CD1860">
            <w:pPr>
              <w:jc w:val="both"/>
            </w:pPr>
            <w:r>
              <w:t>N</w:t>
            </w:r>
          </w:p>
        </w:tc>
      </w:tr>
      <w:tr w:rsidR="00C10C15" w14:paraId="11EA504E" w14:textId="77777777" w:rsidTr="00CD1860">
        <w:tc>
          <w:tcPr>
            <w:tcW w:w="5068" w:type="dxa"/>
            <w:gridSpan w:val="4"/>
            <w:shd w:val="clear" w:color="auto" w:fill="F7CAAC"/>
          </w:tcPr>
          <w:p w14:paraId="0721FC28" w14:textId="77777777" w:rsidR="00C10C15" w:rsidRDefault="00C10C15" w:rsidP="00CD1860">
            <w:pPr>
              <w:jc w:val="both"/>
              <w:rPr>
                <w:b/>
              </w:rPr>
            </w:pPr>
            <w:r>
              <w:rPr>
                <w:b/>
              </w:rPr>
              <w:t>Typ vztahu na součásti VŠ, která uskutečňuje st. program</w:t>
            </w:r>
          </w:p>
        </w:tc>
        <w:tc>
          <w:tcPr>
            <w:tcW w:w="992" w:type="dxa"/>
            <w:gridSpan w:val="5"/>
          </w:tcPr>
          <w:p w14:paraId="3DD33B29" w14:textId="77777777" w:rsidR="00C10C15" w:rsidRDefault="00C10C15" w:rsidP="00CD1860">
            <w:pPr>
              <w:jc w:val="both"/>
            </w:pPr>
            <w:r>
              <w:t>pp</w:t>
            </w:r>
          </w:p>
        </w:tc>
        <w:tc>
          <w:tcPr>
            <w:tcW w:w="994" w:type="dxa"/>
            <w:gridSpan w:val="2"/>
            <w:shd w:val="clear" w:color="auto" w:fill="F7CAAC"/>
          </w:tcPr>
          <w:p w14:paraId="6B91694F" w14:textId="77777777" w:rsidR="00C10C15" w:rsidRDefault="00C10C15" w:rsidP="00CD1860">
            <w:pPr>
              <w:jc w:val="both"/>
              <w:rPr>
                <w:b/>
              </w:rPr>
            </w:pPr>
            <w:r>
              <w:rPr>
                <w:b/>
              </w:rPr>
              <w:t>rozsah</w:t>
            </w:r>
          </w:p>
        </w:tc>
        <w:tc>
          <w:tcPr>
            <w:tcW w:w="709" w:type="dxa"/>
            <w:gridSpan w:val="2"/>
          </w:tcPr>
          <w:p w14:paraId="4481FE99" w14:textId="77777777" w:rsidR="00C10C15" w:rsidRDefault="00C10C15" w:rsidP="00CD1860">
            <w:pPr>
              <w:jc w:val="both"/>
            </w:pPr>
            <w:r>
              <w:t>40</w:t>
            </w:r>
          </w:p>
        </w:tc>
        <w:tc>
          <w:tcPr>
            <w:tcW w:w="709" w:type="dxa"/>
            <w:gridSpan w:val="3"/>
            <w:shd w:val="clear" w:color="auto" w:fill="F7CAAC"/>
          </w:tcPr>
          <w:p w14:paraId="4A111A02" w14:textId="77777777" w:rsidR="00C10C15" w:rsidRDefault="00C10C15" w:rsidP="00CD1860">
            <w:pPr>
              <w:jc w:val="both"/>
              <w:rPr>
                <w:b/>
              </w:rPr>
            </w:pPr>
            <w:r>
              <w:rPr>
                <w:b/>
              </w:rPr>
              <w:t>do kdy</w:t>
            </w:r>
          </w:p>
        </w:tc>
        <w:tc>
          <w:tcPr>
            <w:tcW w:w="1387" w:type="dxa"/>
            <w:gridSpan w:val="2"/>
          </w:tcPr>
          <w:p w14:paraId="0D1FA42F" w14:textId="77777777" w:rsidR="00C10C15" w:rsidRDefault="00C10C15" w:rsidP="00CD1860">
            <w:pPr>
              <w:jc w:val="both"/>
            </w:pPr>
            <w:r>
              <w:t>N</w:t>
            </w:r>
          </w:p>
        </w:tc>
      </w:tr>
      <w:tr w:rsidR="00C10C15" w14:paraId="111F31BF" w14:textId="77777777" w:rsidTr="00CD1860">
        <w:tc>
          <w:tcPr>
            <w:tcW w:w="6060" w:type="dxa"/>
            <w:gridSpan w:val="9"/>
            <w:shd w:val="clear" w:color="auto" w:fill="F7CAAC"/>
          </w:tcPr>
          <w:p w14:paraId="651780C6" w14:textId="77777777" w:rsidR="00C10C15" w:rsidRDefault="00C10C15" w:rsidP="00CD1860">
            <w:pPr>
              <w:jc w:val="both"/>
            </w:pPr>
            <w:r>
              <w:rPr>
                <w:b/>
              </w:rPr>
              <w:t>Další současná působení jako akademický pracovník na jiných VŠ</w:t>
            </w:r>
          </w:p>
        </w:tc>
        <w:tc>
          <w:tcPr>
            <w:tcW w:w="1703" w:type="dxa"/>
            <w:gridSpan w:val="4"/>
            <w:shd w:val="clear" w:color="auto" w:fill="F7CAAC"/>
          </w:tcPr>
          <w:p w14:paraId="51B40DDC" w14:textId="77777777" w:rsidR="00C10C15" w:rsidRDefault="00C10C15" w:rsidP="00CD1860">
            <w:pPr>
              <w:jc w:val="both"/>
              <w:rPr>
                <w:b/>
              </w:rPr>
            </w:pPr>
            <w:r>
              <w:rPr>
                <w:b/>
              </w:rPr>
              <w:t>typ prac. vztahu</w:t>
            </w:r>
          </w:p>
        </w:tc>
        <w:tc>
          <w:tcPr>
            <w:tcW w:w="2096" w:type="dxa"/>
            <w:gridSpan w:val="5"/>
            <w:shd w:val="clear" w:color="auto" w:fill="F7CAAC"/>
          </w:tcPr>
          <w:p w14:paraId="03849A46" w14:textId="77777777" w:rsidR="00C10C15" w:rsidRDefault="00C10C15" w:rsidP="00CD1860">
            <w:pPr>
              <w:jc w:val="both"/>
              <w:rPr>
                <w:b/>
              </w:rPr>
            </w:pPr>
            <w:r>
              <w:rPr>
                <w:b/>
              </w:rPr>
              <w:t>rozsah</w:t>
            </w:r>
          </w:p>
        </w:tc>
      </w:tr>
      <w:tr w:rsidR="00C10C15" w14:paraId="53349909" w14:textId="77777777" w:rsidTr="00CD1860">
        <w:tc>
          <w:tcPr>
            <w:tcW w:w="6060" w:type="dxa"/>
            <w:gridSpan w:val="9"/>
          </w:tcPr>
          <w:p w14:paraId="74C41658" w14:textId="77777777" w:rsidR="00C10C15" w:rsidRDefault="00C10C15" w:rsidP="00CD1860">
            <w:pPr>
              <w:jc w:val="both"/>
            </w:pPr>
          </w:p>
        </w:tc>
        <w:tc>
          <w:tcPr>
            <w:tcW w:w="1703" w:type="dxa"/>
            <w:gridSpan w:val="4"/>
          </w:tcPr>
          <w:p w14:paraId="219A2362" w14:textId="77777777" w:rsidR="00C10C15" w:rsidRDefault="00C10C15" w:rsidP="00CD1860">
            <w:pPr>
              <w:jc w:val="both"/>
            </w:pPr>
          </w:p>
        </w:tc>
        <w:tc>
          <w:tcPr>
            <w:tcW w:w="2096" w:type="dxa"/>
            <w:gridSpan w:val="5"/>
          </w:tcPr>
          <w:p w14:paraId="314C325B" w14:textId="77777777" w:rsidR="00C10C15" w:rsidRDefault="00C10C15" w:rsidP="00CD1860">
            <w:pPr>
              <w:jc w:val="both"/>
            </w:pPr>
          </w:p>
        </w:tc>
      </w:tr>
      <w:tr w:rsidR="00C10C15" w14:paraId="66218486" w14:textId="77777777" w:rsidTr="00CD1860">
        <w:tc>
          <w:tcPr>
            <w:tcW w:w="9859" w:type="dxa"/>
            <w:gridSpan w:val="18"/>
            <w:shd w:val="clear" w:color="auto" w:fill="F7CAAC"/>
          </w:tcPr>
          <w:p w14:paraId="768BA40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49CD1953" w14:textId="77777777" w:rsidTr="00680F4A">
        <w:trPr>
          <w:trHeight w:val="200"/>
        </w:trPr>
        <w:tc>
          <w:tcPr>
            <w:tcW w:w="9859" w:type="dxa"/>
            <w:gridSpan w:val="18"/>
            <w:tcBorders>
              <w:top w:val="nil"/>
            </w:tcBorders>
          </w:tcPr>
          <w:p w14:paraId="2EE607FC" w14:textId="4502D54F" w:rsidR="00C10C15" w:rsidRPr="002827C6" w:rsidRDefault="00C10C15" w:rsidP="00CD1860">
            <w:pPr>
              <w:jc w:val="both"/>
            </w:pPr>
            <w:r>
              <w:t>Makroekonomie 2 – přednášející (40</w:t>
            </w:r>
            <w:r w:rsidR="00FB783A">
              <w:t xml:space="preserve"> </w:t>
            </w:r>
            <w:r>
              <w:t>%)</w:t>
            </w:r>
          </w:p>
        </w:tc>
      </w:tr>
      <w:tr w:rsidR="00C10C15" w:rsidRPr="002827C6" w14:paraId="3A4E3595" w14:textId="77777777" w:rsidTr="00CD1860">
        <w:trPr>
          <w:trHeight w:val="340"/>
        </w:trPr>
        <w:tc>
          <w:tcPr>
            <w:tcW w:w="9859" w:type="dxa"/>
            <w:gridSpan w:val="18"/>
            <w:tcBorders>
              <w:top w:val="nil"/>
            </w:tcBorders>
            <w:shd w:val="clear" w:color="auto" w:fill="FBD4B4"/>
          </w:tcPr>
          <w:p w14:paraId="5C5169A1"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89F4552" w14:textId="77777777" w:rsidTr="00CD1860">
        <w:trPr>
          <w:trHeight w:val="340"/>
        </w:trPr>
        <w:tc>
          <w:tcPr>
            <w:tcW w:w="2802" w:type="dxa"/>
            <w:gridSpan w:val="2"/>
            <w:tcBorders>
              <w:top w:val="nil"/>
            </w:tcBorders>
          </w:tcPr>
          <w:p w14:paraId="656A64C7"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3DA9035B"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17F28477" w14:textId="77777777" w:rsidR="00C10C15" w:rsidRPr="002827C6" w:rsidRDefault="00C10C15" w:rsidP="00CD1860">
            <w:pPr>
              <w:jc w:val="both"/>
              <w:rPr>
                <w:b/>
              </w:rPr>
            </w:pPr>
            <w:r w:rsidRPr="002827C6">
              <w:rPr>
                <w:b/>
              </w:rPr>
              <w:t>Sem.</w:t>
            </w:r>
          </w:p>
        </w:tc>
        <w:tc>
          <w:tcPr>
            <w:tcW w:w="2109" w:type="dxa"/>
            <w:gridSpan w:val="8"/>
            <w:tcBorders>
              <w:top w:val="nil"/>
            </w:tcBorders>
          </w:tcPr>
          <w:p w14:paraId="4DD08ADE"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546C44FB"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09E4920D" w14:textId="77777777" w:rsidTr="00CD1860">
        <w:trPr>
          <w:trHeight w:val="285"/>
        </w:trPr>
        <w:tc>
          <w:tcPr>
            <w:tcW w:w="2802" w:type="dxa"/>
            <w:gridSpan w:val="2"/>
            <w:tcBorders>
              <w:top w:val="nil"/>
            </w:tcBorders>
          </w:tcPr>
          <w:p w14:paraId="71334975" w14:textId="77777777" w:rsidR="00C10C15" w:rsidRPr="00680F4A" w:rsidRDefault="00C10C15" w:rsidP="00CD1860">
            <w:pPr>
              <w:jc w:val="both"/>
              <w:rPr>
                <w:color w:val="FF0000"/>
                <w:sz w:val="12"/>
              </w:rPr>
            </w:pPr>
          </w:p>
        </w:tc>
        <w:tc>
          <w:tcPr>
            <w:tcW w:w="2409" w:type="dxa"/>
            <w:gridSpan w:val="3"/>
            <w:tcBorders>
              <w:top w:val="nil"/>
            </w:tcBorders>
          </w:tcPr>
          <w:p w14:paraId="5795F235" w14:textId="77777777" w:rsidR="00C10C15" w:rsidRPr="00680F4A" w:rsidRDefault="00C10C15" w:rsidP="00CD1860">
            <w:pPr>
              <w:jc w:val="both"/>
              <w:rPr>
                <w:color w:val="FF0000"/>
                <w:sz w:val="12"/>
              </w:rPr>
            </w:pPr>
          </w:p>
        </w:tc>
        <w:tc>
          <w:tcPr>
            <w:tcW w:w="567" w:type="dxa"/>
            <w:gridSpan w:val="2"/>
            <w:tcBorders>
              <w:top w:val="nil"/>
            </w:tcBorders>
          </w:tcPr>
          <w:p w14:paraId="2E79B9E4" w14:textId="77777777" w:rsidR="00C10C15" w:rsidRPr="00680F4A" w:rsidRDefault="00C10C15" w:rsidP="00CD1860">
            <w:pPr>
              <w:jc w:val="both"/>
              <w:rPr>
                <w:color w:val="FF0000"/>
                <w:sz w:val="12"/>
              </w:rPr>
            </w:pPr>
          </w:p>
        </w:tc>
        <w:tc>
          <w:tcPr>
            <w:tcW w:w="2109" w:type="dxa"/>
            <w:gridSpan w:val="8"/>
            <w:tcBorders>
              <w:top w:val="nil"/>
            </w:tcBorders>
          </w:tcPr>
          <w:p w14:paraId="0EDD231E" w14:textId="77777777" w:rsidR="00C10C15" w:rsidRPr="00680F4A" w:rsidRDefault="00C10C15" w:rsidP="00CD1860">
            <w:pPr>
              <w:jc w:val="both"/>
              <w:rPr>
                <w:color w:val="FF0000"/>
                <w:sz w:val="12"/>
              </w:rPr>
            </w:pPr>
          </w:p>
        </w:tc>
        <w:tc>
          <w:tcPr>
            <w:tcW w:w="1972" w:type="dxa"/>
            <w:gridSpan w:val="3"/>
            <w:tcBorders>
              <w:top w:val="nil"/>
            </w:tcBorders>
          </w:tcPr>
          <w:p w14:paraId="5498EDB8" w14:textId="77777777" w:rsidR="00C10C15" w:rsidRPr="00680F4A" w:rsidRDefault="00C10C15" w:rsidP="00CD1860">
            <w:pPr>
              <w:jc w:val="both"/>
              <w:rPr>
                <w:color w:val="FF0000"/>
                <w:sz w:val="12"/>
              </w:rPr>
            </w:pPr>
          </w:p>
        </w:tc>
      </w:tr>
      <w:tr w:rsidR="00C10C15" w14:paraId="793EA331" w14:textId="77777777" w:rsidTr="00CD1860">
        <w:tc>
          <w:tcPr>
            <w:tcW w:w="9859" w:type="dxa"/>
            <w:gridSpan w:val="18"/>
            <w:shd w:val="clear" w:color="auto" w:fill="F7CAAC"/>
          </w:tcPr>
          <w:p w14:paraId="52C5619D" w14:textId="77777777" w:rsidR="00C10C15" w:rsidRDefault="00C10C15" w:rsidP="00CD1860">
            <w:pPr>
              <w:jc w:val="both"/>
            </w:pPr>
            <w:r>
              <w:rPr>
                <w:b/>
              </w:rPr>
              <w:t xml:space="preserve">Údaje o vzdělání na VŠ </w:t>
            </w:r>
          </w:p>
        </w:tc>
      </w:tr>
      <w:tr w:rsidR="00C10C15" w14:paraId="0043FB42" w14:textId="77777777" w:rsidTr="00CD1860">
        <w:trPr>
          <w:trHeight w:val="1055"/>
        </w:trPr>
        <w:tc>
          <w:tcPr>
            <w:tcW w:w="9859" w:type="dxa"/>
            <w:gridSpan w:val="18"/>
          </w:tcPr>
          <w:p w14:paraId="02344011" w14:textId="67E2CEEC" w:rsidR="00C10C15" w:rsidRDefault="00C10C15" w:rsidP="00CD1860">
            <w:pPr>
              <w:ind w:left="1104" w:hanging="1104"/>
              <w:jc w:val="both"/>
            </w:pPr>
            <w:r>
              <w:t>2005–2009:  Univerzita Tomáše Bati ve Zlíně, Fakulta managementu a ekonomiky, doktorský studijní program</w:t>
            </w:r>
            <w:r w:rsidR="003B57AD">
              <w:t xml:space="preserve"> </w:t>
            </w:r>
            <w:r>
              <w:t xml:space="preserve">Ekonomika a management, obor Management a ekonomika </w:t>
            </w:r>
          </w:p>
          <w:p w14:paraId="3EDD5789" w14:textId="5B79BA09" w:rsidR="00C10C15" w:rsidRDefault="00C10C15" w:rsidP="00CD1860">
            <w:pPr>
              <w:ind w:left="1104" w:hanging="1104"/>
              <w:jc w:val="both"/>
            </w:pPr>
            <w:r>
              <w:t>2002–2004: Univerzita Tomáše Bati ve Zlíně, Fakulta multimediálních komunikací, magisterský studijní program</w:t>
            </w:r>
            <w:r w:rsidR="003B57AD">
              <w:t xml:space="preserve"> </w:t>
            </w:r>
            <w:r>
              <w:t xml:space="preserve">Marketingové a sociální komunikace </w:t>
            </w:r>
          </w:p>
          <w:p w14:paraId="18B75DF5" w14:textId="5F0199E4" w:rsidR="00C10C15" w:rsidRDefault="00C10C15" w:rsidP="00CD1860">
            <w:pPr>
              <w:ind w:left="1104" w:hanging="1104"/>
              <w:jc w:val="both"/>
            </w:pPr>
            <w:r>
              <w:t>1999–2002: Univerzita Tomáše Bati ve Zlíně, Fakulta multimediálních komunikací, bakalářský studijní program</w:t>
            </w:r>
            <w:r w:rsidR="003B57AD">
              <w:t xml:space="preserve"> </w:t>
            </w:r>
            <w:r>
              <w:t xml:space="preserve">Marketingové a sociální komunikace </w:t>
            </w:r>
          </w:p>
          <w:p w14:paraId="4D9C4D08" w14:textId="25162E79" w:rsidR="00C10C15" w:rsidRDefault="00C10C15" w:rsidP="00CD1860">
            <w:pPr>
              <w:jc w:val="both"/>
              <w:rPr>
                <w:b/>
              </w:rPr>
            </w:pPr>
            <w:r>
              <w:t>1993–1998:   Obchodní Akademie Valašské Meziříčí Odborné zaměření</w:t>
            </w:r>
          </w:p>
        </w:tc>
      </w:tr>
      <w:tr w:rsidR="00C10C15" w14:paraId="797A2A25" w14:textId="77777777" w:rsidTr="00CD1860">
        <w:tc>
          <w:tcPr>
            <w:tcW w:w="9859" w:type="dxa"/>
            <w:gridSpan w:val="18"/>
            <w:shd w:val="clear" w:color="auto" w:fill="F7CAAC"/>
          </w:tcPr>
          <w:p w14:paraId="4B0AD42A" w14:textId="77777777" w:rsidR="00C10C15" w:rsidRDefault="00C10C15" w:rsidP="00CD1860">
            <w:pPr>
              <w:jc w:val="both"/>
              <w:rPr>
                <w:b/>
              </w:rPr>
            </w:pPr>
            <w:r>
              <w:rPr>
                <w:b/>
              </w:rPr>
              <w:t>Údaje o odborném působení od absolvování VŠ</w:t>
            </w:r>
          </w:p>
        </w:tc>
      </w:tr>
      <w:tr w:rsidR="00C10C15" w:rsidRPr="009B6AE3" w14:paraId="14425EF0" w14:textId="77777777" w:rsidTr="00680F4A">
        <w:trPr>
          <w:trHeight w:val="361"/>
        </w:trPr>
        <w:tc>
          <w:tcPr>
            <w:tcW w:w="9859" w:type="dxa"/>
            <w:gridSpan w:val="18"/>
          </w:tcPr>
          <w:p w14:paraId="5EAFC254" w14:textId="77777777" w:rsidR="00C10C15" w:rsidRDefault="00C10C15" w:rsidP="00CD1860">
            <w:r>
              <w:t>2009-dosud: Univerzita Tomáše Bati ve Zlíně, Fakulta managementu a ekonomiky, docent</w:t>
            </w:r>
          </w:p>
          <w:p w14:paraId="17BEF825" w14:textId="77777777" w:rsidR="00C10C15" w:rsidRPr="009B6AE3" w:rsidRDefault="00C10C15" w:rsidP="00CD1860">
            <w:pPr>
              <w:jc w:val="both"/>
              <w:rPr>
                <w:color w:val="FF0000"/>
              </w:rPr>
            </w:pPr>
            <w:r>
              <w:t>Aktivní živnostenské oprávnění oboru marketingová činnost</w:t>
            </w:r>
          </w:p>
        </w:tc>
      </w:tr>
      <w:tr w:rsidR="00C10C15" w14:paraId="3FD98CB0" w14:textId="77777777" w:rsidTr="00CD1860">
        <w:trPr>
          <w:trHeight w:val="250"/>
        </w:trPr>
        <w:tc>
          <w:tcPr>
            <w:tcW w:w="9859" w:type="dxa"/>
            <w:gridSpan w:val="18"/>
            <w:shd w:val="clear" w:color="auto" w:fill="F7CAAC"/>
          </w:tcPr>
          <w:p w14:paraId="5140D934" w14:textId="77777777" w:rsidR="00C10C15" w:rsidRDefault="00C10C15" w:rsidP="00CD1860">
            <w:pPr>
              <w:jc w:val="both"/>
            </w:pPr>
            <w:r>
              <w:rPr>
                <w:b/>
              </w:rPr>
              <w:t>Zkušenosti s vedením kvalifikačních a rigorózních prací</w:t>
            </w:r>
          </w:p>
        </w:tc>
      </w:tr>
      <w:tr w:rsidR="00C10C15" w14:paraId="6AAFC5CB" w14:textId="77777777" w:rsidTr="004D767C">
        <w:trPr>
          <w:trHeight w:val="731"/>
        </w:trPr>
        <w:tc>
          <w:tcPr>
            <w:tcW w:w="9859" w:type="dxa"/>
            <w:gridSpan w:val="18"/>
          </w:tcPr>
          <w:p w14:paraId="17F70BE4" w14:textId="77777777" w:rsidR="00C10C15" w:rsidRDefault="00C10C15" w:rsidP="00CD1860">
            <w:pPr>
              <w:jc w:val="both"/>
            </w:pPr>
            <w:r>
              <w:t>Počet vedených bakalářských prací – 34</w:t>
            </w:r>
          </w:p>
          <w:p w14:paraId="7B8FD608" w14:textId="77777777" w:rsidR="00C10C15" w:rsidRDefault="00C10C15" w:rsidP="00CD1860">
            <w:pPr>
              <w:jc w:val="both"/>
            </w:pPr>
            <w:r>
              <w:t>Počet vedených diplomových prací – 64</w:t>
            </w:r>
          </w:p>
          <w:p w14:paraId="5812F78D" w14:textId="77777777" w:rsidR="00C10C15" w:rsidRDefault="00C10C15" w:rsidP="00CD1860">
            <w:pPr>
              <w:jc w:val="both"/>
            </w:pPr>
            <w:r>
              <w:t>Počet vedených disertačních prací – 0</w:t>
            </w:r>
          </w:p>
        </w:tc>
      </w:tr>
      <w:tr w:rsidR="00C10C15" w14:paraId="4CC76DEE" w14:textId="77777777" w:rsidTr="00CD1860">
        <w:trPr>
          <w:cantSplit/>
        </w:trPr>
        <w:tc>
          <w:tcPr>
            <w:tcW w:w="3347" w:type="dxa"/>
            <w:gridSpan w:val="3"/>
            <w:tcBorders>
              <w:top w:val="single" w:sz="12" w:space="0" w:color="auto"/>
            </w:tcBorders>
            <w:shd w:val="clear" w:color="auto" w:fill="F7CAAC"/>
          </w:tcPr>
          <w:p w14:paraId="7443FA53"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6EE72C79" w14:textId="77777777" w:rsidR="00C10C15" w:rsidRDefault="00C10C15" w:rsidP="00CD1860">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5A21492"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FBED32" w14:textId="77777777" w:rsidR="00C10C15" w:rsidRDefault="00C10C15" w:rsidP="00CD1860">
            <w:pPr>
              <w:jc w:val="both"/>
              <w:rPr>
                <w:b/>
              </w:rPr>
            </w:pPr>
            <w:r>
              <w:rPr>
                <w:b/>
              </w:rPr>
              <w:t>Ohlasy publikací</w:t>
            </w:r>
          </w:p>
        </w:tc>
      </w:tr>
      <w:tr w:rsidR="00C10C15" w14:paraId="56290FA4" w14:textId="77777777" w:rsidTr="00CD1860">
        <w:trPr>
          <w:cantSplit/>
        </w:trPr>
        <w:tc>
          <w:tcPr>
            <w:tcW w:w="3347" w:type="dxa"/>
            <w:gridSpan w:val="3"/>
          </w:tcPr>
          <w:p w14:paraId="19D12A57" w14:textId="77777777" w:rsidR="00C10C15" w:rsidRDefault="00C10C15" w:rsidP="00CD1860">
            <w:pPr>
              <w:jc w:val="both"/>
            </w:pPr>
            <w:r>
              <w:t>Management a ekonomika podniku</w:t>
            </w:r>
          </w:p>
        </w:tc>
        <w:tc>
          <w:tcPr>
            <w:tcW w:w="2245" w:type="dxa"/>
            <w:gridSpan w:val="3"/>
          </w:tcPr>
          <w:p w14:paraId="08520E25" w14:textId="77777777" w:rsidR="00C10C15" w:rsidRDefault="00C10C15" w:rsidP="00CD1860">
            <w:pPr>
              <w:jc w:val="center"/>
            </w:pPr>
            <w:r>
              <w:t>2022</w:t>
            </w:r>
          </w:p>
        </w:tc>
        <w:tc>
          <w:tcPr>
            <w:tcW w:w="2248" w:type="dxa"/>
            <w:gridSpan w:val="8"/>
            <w:tcBorders>
              <w:right w:val="single" w:sz="12" w:space="0" w:color="auto"/>
            </w:tcBorders>
          </w:tcPr>
          <w:p w14:paraId="4EF5604E"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367C7963" w14:textId="77777777" w:rsidR="00C10C15" w:rsidRPr="00F20AEF" w:rsidRDefault="00C10C15" w:rsidP="00CD1860">
            <w:pPr>
              <w:jc w:val="both"/>
            </w:pPr>
            <w:r w:rsidRPr="00F20AEF">
              <w:rPr>
                <w:b/>
              </w:rPr>
              <w:t>WoS</w:t>
            </w:r>
          </w:p>
        </w:tc>
        <w:tc>
          <w:tcPr>
            <w:tcW w:w="693" w:type="dxa"/>
            <w:shd w:val="clear" w:color="auto" w:fill="F7CAAC"/>
          </w:tcPr>
          <w:p w14:paraId="604997C4"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2501B04" w14:textId="77777777" w:rsidR="00C10C15" w:rsidRDefault="00C10C15" w:rsidP="00CD1860">
            <w:pPr>
              <w:jc w:val="both"/>
            </w:pPr>
            <w:r>
              <w:rPr>
                <w:b/>
                <w:sz w:val="18"/>
              </w:rPr>
              <w:t>ostatní</w:t>
            </w:r>
          </w:p>
        </w:tc>
      </w:tr>
      <w:tr w:rsidR="00C10C15" w14:paraId="65C185BF" w14:textId="77777777" w:rsidTr="00CD1860">
        <w:trPr>
          <w:cantSplit/>
          <w:trHeight w:val="70"/>
        </w:trPr>
        <w:tc>
          <w:tcPr>
            <w:tcW w:w="3347" w:type="dxa"/>
            <w:gridSpan w:val="3"/>
            <w:shd w:val="clear" w:color="auto" w:fill="F7CAAC"/>
          </w:tcPr>
          <w:p w14:paraId="0049E059" w14:textId="77777777" w:rsidR="00C10C15" w:rsidRDefault="00C10C15" w:rsidP="00CD1860">
            <w:pPr>
              <w:jc w:val="both"/>
            </w:pPr>
            <w:r>
              <w:rPr>
                <w:b/>
              </w:rPr>
              <w:t>Obor jmenovacího řízení</w:t>
            </w:r>
          </w:p>
        </w:tc>
        <w:tc>
          <w:tcPr>
            <w:tcW w:w="2245" w:type="dxa"/>
            <w:gridSpan w:val="3"/>
            <w:shd w:val="clear" w:color="auto" w:fill="F7CAAC"/>
          </w:tcPr>
          <w:p w14:paraId="2D3071AD" w14:textId="77777777" w:rsidR="00C10C15" w:rsidRDefault="00C10C15" w:rsidP="00CD1860">
            <w:pPr>
              <w:jc w:val="both"/>
            </w:pPr>
            <w:r>
              <w:rPr>
                <w:b/>
              </w:rPr>
              <w:t>Rok udělení hodnosti</w:t>
            </w:r>
          </w:p>
        </w:tc>
        <w:tc>
          <w:tcPr>
            <w:tcW w:w="2248" w:type="dxa"/>
            <w:gridSpan w:val="8"/>
            <w:tcBorders>
              <w:right w:val="single" w:sz="12" w:space="0" w:color="auto"/>
            </w:tcBorders>
            <w:shd w:val="clear" w:color="auto" w:fill="F7CAAC"/>
          </w:tcPr>
          <w:p w14:paraId="3685CE4B" w14:textId="77777777" w:rsidR="00C10C15" w:rsidRDefault="00C10C15" w:rsidP="00CD1860">
            <w:pPr>
              <w:jc w:val="both"/>
            </w:pPr>
            <w:r>
              <w:rPr>
                <w:b/>
              </w:rPr>
              <w:t>Řízení konáno na VŠ</w:t>
            </w:r>
          </w:p>
        </w:tc>
        <w:tc>
          <w:tcPr>
            <w:tcW w:w="632" w:type="dxa"/>
            <w:gridSpan w:val="2"/>
            <w:tcBorders>
              <w:left w:val="single" w:sz="12" w:space="0" w:color="auto"/>
            </w:tcBorders>
          </w:tcPr>
          <w:p w14:paraId="4647F04F" w14:textId="77777777" w:rsidR="00C10C15" w:rsidRPr="00F20AEF" w:rsidRDefault="00C10C15" w:rsidP="00CD1860">
            <w:pPr>
              <w:jc w:val="both"/>
              <w:rPr>
                <w:b/>
              </w:rPr>
            </w:pPr>
            <w:r>
              <w:rPr>
                <w:b/>
              </w:rPr>
              <w:t>105</w:t>
            </w:r>
          </w:p>
        </w:tc>
        <w:tc>
          <w:tcPr>
            <w:tcW w:w="693" w:type="dxa"/>
          </w:tcPr>
          <w:p w14:paraId="50DAD11A" w14:textId="77777777" w:rsidR="00C10C15" w:rsidRPr="00F20AEF" w:rsidRDefault="00C10C15" w:rsidP="00CD1860">
            <w:pPr>
              <w:jc w:val="both"/>
              <w:rPr>
                <w:b/>
              </w:rPr>
            </w:pPr>
            <w:r>
              <w:rPr>
                <w:b/>
              </w:rPr>
              <w:t>126</w:t>
            </w:r>
          </w:p>
        </w:tc>
        <w:tc>
          <w:tcPr>
            <w:tcW w:w="694" w:type="dxa"/>
          </w:tcPr>
          <w:p w14:paraId="7594BA71" w14:textId="77777777" w:rsidR="00C10C15" w:rsidRDefault="00C10C15" w:rsidP="00CD1860">
            <w:pPr>
              <w:jc w:val="both"/>
              <w:rPr>
                <w:b/>
              </w:rPr>
            </w:pPr>
          </w:p>
        </w:tc>
      </w:tr>
      <w:tr w:rsidR="00C10C15" w14:paraId="68C5C3D7" w14:textId="77777777" w:rsidTr="00CD1860">
        <w:trPr>
          <w:trHeight w:val="205"/>
        </w:trPr>
        <w:tc>
          <w:tcPr>
            <w:tcW w:w="3347" w:type="dxa"/>
            <w:gridSpan w:val="3"/>
          </w:tcPr>
          <w:p w14:paraId="4C34E49A" w14:textId="77777777" w:rsidR="00C10C15" w:rsidRDefault="00C10C15" w:rsidP="00CD1860">
            <w:pPr>
              <w:jc w:val="both"/>
            </w:pPr>
          </w:p>
        </w:tc>
        <w:tc>
          <w:tcPr>
            <w:tcW w:w="2245" w:type="dxa"/>
            <w:gridSpan w:val="3"/>
          </w:tcPr>
          <w:p w14:paraId="2432B739" w14:textId="77777777" w:rsidR="00C10C15" w:rsidRDefault="00C10C15" w:rsidP="00CD1860">
            <w:pPr>
              <w:jc w:val="both"/>
            </w:pPr>
          </w:p>
        </w:tc>
        <w:tc>
          <w:tcPr>
            <w:tcW w:w="2248" w:type="dxa"/>
            <w:gridSpan w:val="8"/>
            <w:tcBorders>
              <w:right w:val="single" w:sz="12" w:space="0" w:color="auto"/>
            </w:tcBorders>
          </w:tcPr>
          <w:p w14:paraId="48ABBFED"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FEEC61A" w14:textId="77777777" w:rsidR="00C10C15" w:rsidRPr="00F20AEF" w:rsidRDefault="00C10C15" w:rsidP="00CD1860">
            <w:pPr>
              <w:jc w:val="both"/>
              <w:rPr>
                <w:b/>
                <w:sz w:val="18"/>
              </w:rPr>
            </w:pPr>
            <w:r w:rsidRPr="00F20AEF">
              <w:rPr>
                <w:b/>
                <w:sz w:val="18"/>
              </w:rPr>
              <w:t>H-index WoS/Scopus</w:t>
            </w:r>
          </w:p>
        </w:tc>
        <w:tc>
          <w:tcPr>
            <w:tcW w:w="694" w:type="dxa"/>
            <w:vAlign w:val="center"/>
          </w:tcPr>
          <w:p w14:paraId="0632DFF1" w14:textId="77777777" w:rsidR="00C10C15" w:rsidRDefault="00C10C15" w:rsidP="00CD1860">
            <w:pPr>
              <w:rPr>
                <w:b/>
              </w:rPr>
            </w:pPr>
            <w:r>
              <w:rPr>
                <w:b/>
              </w:rPr>
              <w:t xml:space="preserve">  6  /6</w:t>
            </w:r>
          </w:p>
        </w:tc>
      </w:tr>
      <w:tr w:rsidR="00C10C15" w14:paraId="6F80D8FC" w14:textId="77777777" w:rsidTr="00CD1860">
        <w:tc>
          <w:tcPr>
            <w:tcW w:w="9859" w:type="dxa"/>
            <w:gridSpan w:val="18"/>
            <w:shd w:val="clear" w:color="auto" w:fill="F7CAAC"/>
          </w:tcPr>
          <w:p w14:paraId="05F6FE2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A315051" w14:textId="77777777" w:rsidTr="00680F4A">
        <w:trPr>
          <w:trHeight w:val="141"/>
        </w:trPr>
        <w:tc>
          <w:tcPr>
            <w:tcW w:w="9859" w:type="dxa"/>
            <w:gridSpan w:val="18"/>
          </w:tcPr>
          <w:p w14:paraId="3D112BF1" w14:textId="77777777" w:rsidR="00C10C15" w:rsidRPr="009315D8" w:rsidRDefault="00C10C15" w:rsidP="00CD1860">
            <w:pPr>
              <w:jc w:val="both"/>
            </w:pPr>
            <w:r w:rsidRPr="009315D8">
              <w:t xml:space="preserve">SLÁDKOVÁ, J., URBÁNEK, J., ŠVIRÁKOVÁ, E., </w:t>
            </w:r>
            <w:r w:rsidRPr="009315D8">
              <w:rPr>
                <w:b/>
              </w:rPr>
              <w:t>KRAMOLIŠ, J</w:t>
            </w:r>
            <w:r w:rsidRPr="009315D8">
              <w:t xml:space="preserve">., KRÁL, D. </w:t>
            </w:r>
            <w:r w:rsidRPr="009315D8">
              <w:rPr>
                <w:i/>
              </w:rPr>
              <w:t xml:space="preserve">The Measurement of the Economic Value of Design in Different Industries: A Case Study. </w:t>
            </w:r>
            <w:r w:rsidRPr="009315D8">
              <w:t>International Journal of Design Management and Professional Practice. 2021, roč. 15, č. 2, s. 1-17. ISSN 2325-1638. (</w:t>
            </w:r>
            <w:r>
              <w:t xml:space="preserve">JSC, </w:t>
            </w:r>
            <w:r w:rsidRPr="009315D8">
              <w:t>20 %).</w:t>
            </w:r>
          </w:p>
          <w:p w14:paraId="56CF81B5" w14:textId="77777777" w:rsidR="00C10C15" w:rsidRPr="009315D8" w:rsidRDefault="00C10C15" w:rsidP="00CD1860">
            <w:pPr>
              <w:jc w:val="both"/>
            </w:pPr>
            <w:r w:rsidRPr="009315D8">
              <w:t xml:space="preserve">ŠVIRÁKOVÁ, E., </w:t>
            </w:r>
            <w:r w:rsidRPr="009315D8">
              <w:rPr>
                <w:b/>
              </w:rPr>
              <w:t>KRAMOLIŠ,</w:t>
            </w:r>
            <w:r w:rsidRPr="009315D8">
              <w:t xml:space="preserve"> J. </w:t>
            </w:r>
            <w:r w:rsidRPr="009315D8">
              <w:rPr>
                <w:i/>
              </w:rPr>
              <w:t>Case study: Design value measuring by system dynamics.</w:t>
            </w:r>
            <w:r w:rsidRPr="009315D8">
              <w:t xml:space="preserve"> E+M. Ekonomie a Management. 2021, roč. 24, č. 3, s. 79-92. ISSN 1212-3609. (</w:t>
            </w:r>
            <w:r>
              <w:t xml:space="preserve">Jimp, </w:t>
            </w:r>
            <w:r w:rsidRPr="009315D8">
              <w:t>25 %).</w:t>
            </w:r>
          </w:p>
          <w:p w14:paraId="71AFEFB1" w14:textId="77777777" w:rsidR="00C10C15" w:rsidRPr="009315D8" w:rsidRDefault="00C10C15" w:rsidP="00CD1860">
            <w:pPr>
              <w:jc w:val="both"/>
            </w:pPr>
            <w:r w:rsidRPr="009315D8">
              <w:t xml:space="preserve">DOHNALOVÁ, Z., DOBEŠ, K., </w:t>
            </w:r>
            <w:r w:rsidRPr="009315D8">
              <w:rPr>
                <w:b/>
              </w:rPr>
              <w:t>KRAMOLIŠ, J.</w:t>
            </w:r>
            <w:r w:rsidRPr="009315D8">
              <w:t xml:space="preserve"> </w:t>
            </w:r>
            <w:r w:rsidRPr="009315D8">
              <w:rPr>
                <w:i/>
              </w:rPr>
              <w:t>The Czech labour market: Adaptation of young people to the advent of INDUSTRY 4.0.</w:t>
            </w:r>
            <w:r w:rsidRPr="009315D8">
              <w:t xml:space="preserve"> Scientific Papers of the University of Pardubice. Series D. Faculty of Economics and Administration. 2021, roč. 29, č. 2, s. nestránkováno. ISSN 1211-555X. (</w:t>
            </w:r>
            <w:r>
              <w:t xml:space="preserve">JSC, </w:t>
            </w:r>
            <w:r w:rsidRPr="009315D8">
              <w:t>20 %).</w:t>
            </w:r>
          </w:p>
          <w:p w14:paraId="058B4B92" w14:textId="77777777" w:rsidR="00C10C15" w:rsidRPr="009315D8" w:rsidRDefault="00C10C15" w:rsidP="00CD1860">
            <w:pPr>
              <w:jc w:val="both"/>
            </w:pPr>
            <w:r w:rsidRPr="009315D8">
              <w:t xml:space="preserve">PETRŮ, N., </w:t>
            </w:r>
            <w:r w:rsidRPr="009315D8">
              <w:rPr>
                <w:b/>
              </w:rPr>
              <w:t>KRAMOLIŠ, J</w:t>
            </w:r>
            <w:r w:rsidRPr="009315D8">
              <w:t xml:space="preserve">., STUCHLÍK, P. </w:t>
            </w:r>
            <w:r w:rsidRPr="009315D8">
              <w:rPr>
                <w:i/>
              </w:rPr>
              <w:t>Marketing tools in the era of digitization and their use in practice by family and other businesses</w:t>
            </w:r>
            <w:r w:rsidRPr="009315D8">
              <w:t>. E+M. Ekonomie a Management. 2020, roč. 23, č. 1, s. 199-214. ISSN 1212-3609. (</w:t>
            </w:r>
            <w:r>
              <w:t xml:space="preserve">Jimp, </w:t>
            </w:r>
            <w:r w:rsidRPr="009315D8">
              <w:t>40 %).</w:t>
            </w:r>
          </w:p>
          <w:p w14:paraId="4BDED3AA" w14:textId="77777777" w:rsidR="00C10C15" w:rsidRPr="009315D8" w:rsidRDefault="00C10C15" w:rsidP="00CD1860">
            <w:pPr>
              <w:jc w:val="both"/>
            </w:pPr>
            <w:r w:rsidRPr="009315D8">
              <w:rPr>
                <w:b/>
              </w:rPr>
              <w:t>KRAMOLIŠ, J</w:t>
            </w:r>
            <w:r w:rsidRPr="009315D8">
              <w:t xml:space="preserve">., DOBEŠ, K. </w:t>
            </w:r>
            <w:r w:rsidRPr="0051741E">
              <w:rPr>
                <w:i/>
              </w:rPr>
              <w:t>D</w:t>
            </w:r>
            <w:r>
              <w:rPr>
                <w:i/>
              </w:rPr>
              <w:t>ebt</w:t>
            </w:r>
            <w:r w:rsidRPr="0051741E">
              <w:rPr>
                <w:i/>
              </w:rPr>
              <w:t xml:space="preserve"> as a financial risk factor in SMEs in the Czech Republic. Equilibrium</w:t>
            </w:r>
            <w:r w:rsidRPr="009315D8">
              <w:t>. Quarterly Journal of Economics and Economic Policy. 2020, roč. 15, č. 1, s. 87-105. ISSN 1689-765X. (</w:t>
            </w:r>
            <w:r>
              <w:t xml:space="preserve">JOST, </w:t>
            </w:r>
            <w:r w:rsidRPr="009315D8">
              <w:t>75 %).</w:t>
            </w:r>
          </w:p>
          <w:p w14:paraId="3E6B005E" w14:textId="77777777" w:rsidR="00C10C15" w:rsidRPr="004E102C" w:rsidRDefault="00C10C15" w:rsidP="00CD1860">
            <w:pPr>
              <w:jc w:val="both"/>
              <w:rPr>
                <w:b/>
              </w:rPr>
            </w:pPr>
            <w:r w:rsidRPr="004E102C">
              <w:rPr>
                <w:b/>
              </w:rPr>
              <w:t>Další tvůrčí činnost (včetně projektů)</w:t>
            </w:r>
          </w:p>
          <w:p w14:paraId="167F3C19" w14:textId="692818BC" w:rsidR="00C10C15" w:rsidRPr="0066323C" w:rsidRDefault="00C10C15" w:rsidP="00CD1860">
            <w:pPr>
              <w:jc w:val="both"/>
            </w:pPr>
            <w:r>
              <w:t>2019–2020: TAČR TL02000255 Manažerský model hodnoty designu pro konkurenceschopnost MSP v ČR (spoluřešitel).</w:t>
            </w:r>
          </w:p>
        </w:tc>
      </w:tr>
      <w:tr w:rsidR="00C10C15" w14:paraId="608F463D" w14:textId="77777777" w:rsidTr="00CD1860">
        <w:trPr>
          <w:trHeight w:val="218"/>
        </w:trPr>
        <w:tc>
          <w:tcPr>
            <w:tcW w:w="9859" w:type="dxa"/>
            <w:gridSpan w:val="18"/>
            <w:shd w:val="clear" w:color="auto" w:fill="F7CAAC"/>
          </w:tcPr>
          <w:p w14:paraId="40E306F9" w14:textId="0372A089" w:rsidR="00C10C15" w:rsidRDefault="00C10C15" w:rsidP="00CD1860">
            <w:pPr>
              <w:rPr>
                <w:b/>
              </w:rPr>
            </w:pPr>
            <w:r>
              <w:rPr>
                <w:b/>
              </w:rPr>
              <w:t>Působení v zahraničí</w:t>
            </w:r>
          </w:p>
        </w:tc>
      </w:tr>
      <w:tr w:rsidR="00C10C15" w14:paraId="06FB4CE6" w14:textId="77777777" w:rsidTr="00680F4A">
        <w:trPr>
          <w:trHeight w:val="70"/>
        </w:trPr>
        <w:tc>
          <w:tcPr>
            <w:tcW w:w="9859" w:type="dxa"/>
            <w:gridSpan w:val="18"/>
          </w:tcPr>
          <w:p w14:paraId="73866C72" w14:textId="77777777" w:rsidR="00C10C15" w:rsidRDefault="00C10C15" w:rsidP="00CD1860">
            <w:pPr>
              <w:rPr>
                <w:b/>
              </w:rPr>
            </w:pPr>
          </w:p>
        </w:tc>
      </w:tr>
      <w:tr w:rsidR="00C10C15" w14:paraId="06BCE8F5" w14:textId="77777777" w:rsidTr="00680F4A">
        <w:trPr>
          <w:cantSplit/>
          <w:trHeight w:val="131"/>
        </w:trPr>
        <w:tc>
          <w:tcPr>
            <w:tcW w:w="2518" w:type="dxa"/>
            <w:shd w:val="clear" w:color="auto" w:fill="F7CAAC"/>
          </w:tcPr>
          <w:p w14:paraId="71C1D437" w14:textId="77777777" w:rsidR="00C10C15" w:rsidRDefault="00C10C15" w:rsidP="00CD1860">
            <w:pPr>
              <w:jc w:val="both"/>
              <w:rPr>
                <w:b/>
              </w:rPr>
            </w:pPr>
            <w:r>
              <w:rPr>
                <w:b/>
              </w:rPr>
              <w:t xml:space="preserve">Podpis </w:t>
            </w:r>
          </w:p>
        </w:tc>
        <w:tc>
          <w:tcPr>
            <w:tcW w:w="4536" w:type="dxa"/>
            <w:gridSpan w:val="10"/>
          </w:tcPr>
          <w:p w14:paraId="33F738D1" w14:textId="77777777" w:rsidR="00C10C15" w:rsidRDefault="00C10C15" w:rsidP="00CD1860">
            <w:pPr>
              <w:jc w:val="both"/>
            </w:pPr>
          </w:p>
        </w:tc>
        <w:tc>
          <w:tcPr>
            <w:tcW w:w="786" w:type="dxa"/>
            <w:gridSpan w:val="3"/>
            <w:shd w:val="clear" w:color="auto" w:fill="F7CAAC"/>
          </w:tcPr>
          <w:p w14:paraId="2E4B8710" w14:textId="77777777" w:rsidR="00C10C15" w:rsidRDefault="00C10C15" w:rsidP="00CD1860">
            <w:pPr>
              <w:jc w:val="both"/>
            </w:pPr>
            <w:r>
              <w:rPr>
                <w:b/>
              </w:rPr>
              <w:t>datum</w:t>
            </w:r>
          </w:p>
        </w:tc>
        <w:tc>
          <w:tcPr>
            <w:tcW w:w="2019" w:type="dxa"/>
            <w:gridSpan w:val="4"/>
          </w:tcPr>
          <w:p w14:paraId="22894230" w14:textId="77777777" w:rsidR="00C10C15" w:rsidRDefault="00C10C15" w:rsidP="00CD1860">
            <w:pPr>
              <w:jc w:val="both"/>
            </w:pPr>
          </w:p>
        </w:tc>
      </w:tr>
      <w:tr w:rsidR="00C10C15" w14:paraId="336956DC" w14:textId="77777777" w:rsidTr="00CD1860">
        <w:tc>
          <w:tcPr>
            <w:tcW w:w="9859" w:type="dxa"/>
            <w:gridSpan w:val="18"/>
            <w:tcBorders>
              <w:top w:val="single" w:sz="4" w:space="0" w:color="auto"/>
              <w:left w:val="single" w:sz="4" w:space="0" w:color="auto"/>
              <w:bottom w:val="double" w:sz="4" w:space="0" w:color="auto"/>
              <w:right w:val="single" w:sz="4" w:space="0" w:color="auto"/>
            </w:tcBorders>
            <w:shd w:val="clear" w:color="auto" w:fill="BDD6EE"/>
            <w:hideMark/>
          </w:tcPr>
          <w:p w14:paraId="3CA224C4" w14:textId="3B3210F7" w:rsidR="00C10C15" w:rsidRDefault="00C10C15" w:rsidP="00CD1860">
            <w:pPr>
              <w:jc w:val="both"/>
              <w:rPr>
                <w:b/>
                <w:sz w:val="28"/>
              </w:rPr>
            </w:pPr>
            <w:r>
              <w:rPr>
                <w:b/>
                <w:sz w:val="28"/>
              </w:rPr>
              <w:lastRenderedPageBreak/>
              <w:t>C-I – Personální zabezpečení</w:t>
            </w:r>
          </w:p>
        </w:tc>
      </w:tr>
      <w:tr w:rsidR="00C10C15" w:rsidRPr="00E2119E" w14:paraId="4F8A5F60"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B35FFB9" w14:textId="77777777" w:rsidR="00C10C15" w:rsidRDefault="00C10C15" w:rsidP="00CD1860">
            <w:pPr>
              <w:jc w:val="both"/>
              <w:rPr>
                <w:b/>
              </w:rPr>
            </w:pPr>
            <w:r>
              <w:rPr>
                <w:b/>
              </w:rPr>
              <w:t>Vysoká škola</w:t>
            </w:r>
          </w:p>
        </w:tc>
        <w:tc>
          <w:tcPr>
            <w:tcW w:w="7341" w:type="dxa"/>
            <w:gridSpan w:val="17"/>
            <w:tcBorders>
              <w:top w:val="single" w:sz="4" w:space="0" w:color="auto"/>
              <w:left w:val="single" w:sz="4" w:space="0" w:color="auto"/>
              <w:bottom w:val="single" w:sz="4" w:space="0" w:color="auto"/>
              <w:right w:val="single" w:sz="4" w:space="0" w:color="auto"/>
            </w:tcBorders>
          </w:tcPr>
          <w:p w14:paraId="11A05931" w14:textId="77777777" w:rsidR="00C10C15" w:rsidRPr="00E2119E" w:rsidRDefault="00C10C15" w:rsidP="00CD1860">
            <w:r w:rsidRPr="00E2119E">
              <w:t>Univerzita Tomáše Bati ve Zlíně</w:t>
            </w:r>
          </w:p>
        </w:tc>
      </w:tr>
      <w:tr w:rsidR="00C10C15" w:rsidRPr="00E2119E" w14:paraId="0609D28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A79D705" w14:textId="77777777" w:rsidR="00C10C15" w:rsidRDefault="00C10C15" w:rsidP="00CD1860">
            <w:pPr>
              <w:jc w:val="both"/>
              <w:rPr>
                <w:b/>
              </w:rPr>
            </w:pPr>
            <w:r>
              <w:rPr>
                <w:b/>
              </w:rPr>
              <w:t>Součást vysoké školy</w:t>
            </w:r>
          </w:p>
        </w:tc>
        <w:tc>
          <w:tcPr>
            <w:tcW w:w="7341" w:type="dxa"/>
            <w:gridSpan w:val="17"/>
            <w:tcBorders>
              <w:top w:val="single" w:sz="4" w:space="0" w:color="auto"/>
              <w:left w:val="single" w:sz="4" w:space="0" w:color="auto"/>
              <w:bottom w:val="single" w:sz="4" w:space="0" w:color="auto"/>
              <w:right w:val="single" w:sz="4" w:space="0" w:color="auto"/>
            </w:tcBorders>
          </w:tcPr>
          <w:p w14:paraId="7F3A98EE" w14:textId="284AC99D" w:rsidR="00C10C15" w:rsidRPr="00E2119E" w:rsidRDefault="00644BBC" w:rsidP="00CD1860">
            <w:ins w:id="206" w:author="Pavla Trefilová" w:date="2023-06-05T09:26:00Z">
              <w:r w:rsidRPr="00625A17">
                <w:t xml:space="preserve">Fakulta </w:t>
              </w:r>
              <w:r>
                <w:t>managementu a ekonomiky</w:t>
              </w:r>
            </w:ins>
            <w:del w:id="207" w:author="Pavla Trefilová" w:date="2023-06-05T09:26:00Z">
              <w:r w:rsidR="00C10C15" w:rsidRPr="00E2119E" w:rsidDel="00644BBC">
                <w:delText>Fakulta technologická</w:delText>
              </w:r>
            </w:del>
          </w:p>
        </w:tc>
      </w:tr>
      <w:tr w:rsidR="00C10C15" w14:paraId="327A1D54"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DF613C" w14:textId="77777777" w:rsidR="00C10C15" w:rsidRDefault="00C10C15" w:rsidP="00CD1860">
            <w:pPr>
              <w:jc w:val="both"/>
              <w:rPr>
                <w:b/>
              </w:rPr>
            </w:pPr>
            <w:r>
              <w:rPr>
                <w:b/>
              </w:rPr>
              <w:t>Název studijního programu</w:t>
            </w:r>
          </w:p>
        </w:tc>
        <w:tc>
          <w:tcPr>
            <w:tcW w:w="7341" w:type="dxa"/>
            <w:gridSpan w:val="17"/>
            <w:tcBorders>
              <w:top w:val="single" w:sz="4" w:space="0" w:color="auto"/>
              <w:left w:val="single" w:sz="4" w:space="0" w:color="auto"/>
              <w:bottom w:val="single" w:sz="4" w:space="0" w:color="auto"/>
              <w:right w:val="single" w:sz="4" w:space="0" w:color="auto"/>
            </w:tcBorders>
          </w:tcPr>
          <w:p w14:paraId="31A217DC" w14:textId="77777777" w:rsidR="00C10C15" w:rsidRDefault="00C10C15" w:rsidP="00CD1860">
            <w:r w:rsidRPr="00E2119E">
              <w:t>Management udržitelného rozvoje</w:t>
            </w:r>
          </w:p>
        </w:tc>
      </w:tr>
      <w:tr w:rsidR="00C10C15" w14:paraId="7E96C2CD"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3E128" w14:textId="77777777" w:rsidR="00C10C15" w:rsidRDefault="00C10C15" w:rsidP="00CD1860">
            <w:pPr>
              <w:jc w:val="both"/>
              <w:rPr>
                <w:b/>
              </w:rPr>
            </w:pPr>
            <w:r>
              <w:rPr>
                <w:b/>
              </w:rPr>
              <w:t>Jméno a příjmení</w:t>
            </w:r>
          </w:p>
        </w:tc>
        <w:tc>
          <w:tcPr>
            <w:tcW w:w="4036" w:type="dxa"/>
            <w:gridSpan w:val="9"/>
            <w:tcBorders>
              <w:top w:val="single" w:sz="4" w:space="0" w:color="auto"/>
              <w:left w:val="single" w:sz="4" w:space="0" w:color="auto"/>
              <w:bottom w:val="single" w:sz="4" w:space="0" w:color="auto"/>
              <w:right w:val="single" w:sz="4" w:space="0" w:color="auto"/>
            </w:tcBorders>
          </w:tcPr>
          <w:p w14:paraId="22A17381" w14:textId="77777777" w:rsidR="00C10C15" w:rsidRPr="002C5DB5" w:rsidRDefault="00C10C15" w:rsidP="00CD1860">
            <w:pPr>
              <w:jc w:val="both"/>
            </w:pPr>
            <w:r w:rsidRPr="002C5DB5">
              <w:t xml:space="preserve">Ivo KUŘITKA </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8E9A4" w14:textId="77777777" w:rsidR="00C10C15" w:rsidRDefault="00C10C15" w:rsidP="00CD1860">
            <w:pPr>
              <w:jc w:val="both"/>
              <w:rPr>
                <w:b/>
              </w:rPr>
            </w:pPr>
            <w:r>
              <w:rPr>
                <w:b/>
              </w:rPr>
              <w:t>Tituly</w:t>
            </w:r>
          </w:p>
        </w:tc>
        <w:tc>
          <w:tcPr>
            <w:tcW w:w="2596" w:type="dxa"/>
            <w:gridSpan w:val="6"/>
            <w:tcBorders>
              <w:top w:val="single" w:sz="4" w:space="0" w:color="auto"/>
              <w:left w:val="single" w:sz="4" w:space="0" w:color="auto"/>
              <w:bottom w:val="single" w:sz="4" w:space="0" w:color="auto"/>
              <w:right w:val="single" w:sz="4" w:space="0" w:color="auto"/>
            </w:tcBorders>
          </w:tcPr>
          <w:p w14:paraId="6A8800E2" w14:textId="77777777" w:rsidR="00C10C15" w:rsidRDefault="00C10C15" w:rsidP="00CD1860">
            <w:pPr>
              <w:jc w:val="both"/>
            </w:pPr>
            <w:r w:rsidRPr="00003118">
              <w:t>doc. Ing. et Ing., Ph.D. et Ph.D.</w:t>
            </w:r>
          </w:p>
        </w:tc>
      </w:tr>
      <w:tr w:rsidR="00C10C15" w14:paraId="15AB7B5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8BC377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7A8E051" w14:textId="77777777" w:rsidR="00C10C15" w:rsidRDefault="00C10C15" w:rsidP="00CD1860">
            <w:pPr>
              <w:jc w:val="both"/>
            </w:pPr>
            <w:r>
              <w:t>1974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4B268A7" w14:textId="77777777" w:rsidR="00C10C15" w:rsidRDefault="00C10C15" w:rsidP="00CD1860">
            <w:pPr>
              <w:jc w:val="both"/>
              <w:rPr>
                <w:b/>
              </w:rPr>
            </w:pPr>
            <w:r>
              <w:rPr>
                <w:b/>
              </w:rPr>
              <w:t>typ vztahu k VŠ</w:t>
            </w:r>
          </w:p>
        </w:tc>
        <w:tc>
          <w:tcPr>
            <w:tcW w:w="777" w:type="dxa"/>
            <w:gridSpan w:val="4"/>
            <w:tcBorders>
              <w:top w:val="single" w:sz="4" w:space="0" w:color="auto"/>
              <w:left w:val="single" w:sz="4" w:space="0" w:color="auto"/>
              <w:bottom w:val="single" w:sz="4" w:space="0" w:color="auto"/>
              <w:right w:val="single" w:sz="4" w:space="0" w:color="auto"/>
            </w:tcBorders>
          </w:tcPr>
          <w:p w14:paraId="5B65B7B7" w14:textId="77777777" w:rsidR="00C10C15" w:rsidRDefault="00C10C15" w:rsidP="00CD1860">
            <w:pPr>
              <w:jc w:val="both"/>
            </w:pPr>
            <w:r>
              <w:t>pp</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45DAA5"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AE1CCBF" w14:textId="77777777" w:rsidR="00C10C15" w:rsidRDefault="00C10C15" w:rsidP="00CD1860">
            <w:pPr>
              <w:jc w:val="both"/>
            </w:pPr>
            <w:r>
              <w:t>40</w:t>
            </w: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378AF4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7E9F6BC" w14:textId="77777777" w:rsidR="00C10C15" w:rsidRDefault="00C10C15" w:rsidP="00CD1860">
            <w:pPr>
              <w:jc w:val="both"/>
            </w:pPr>
            <w:r>
              <w:t>N</w:t>
            </w:r>
          </w:p>
        </w:tc>
      </w:tr>
      <w:tr w:rsidR="00C10C15" w14:paraId="1D026ECF"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EA87C4B" w14:textId="77777777" w:rsidR="00C10C15" w:rsidRDefault="00C10C15" w:rsidP="00CD1860">
            <w:pPr>
              <w:jc w:val="both"/>
              <w:rPr>
                <w:b/>
              </w:rPr>
            </w:pPr>
            <w:r>
              <w:rPr>
                <w:b/>
              </w:rPr>
              <w:t>Typ vztahu na součásti VŠ, která uskutečňuje st. program</w:t>
            </w:r>
          </w:p>
        </w:tc>
        <w:tc>
          <w:tcPr>
            <w:tcW w:w="777" w:type="dxa"/>
            <w:gridSpan w:val="4"/>
            <w:tcBorders>
              <w:top w:val="single" w:sz="4" w:space="0" w:color="auto"/>
              <w:left w:val="single" w:sz="4" w:space="0" w:color="auto"/>
              <w:bottom w:val="single" w:sz="4" w:space="0" w:color="auto"/>
              <w:right w:val="single" w:sz="4" w:space="0" w:color="auto"/>
            </w:tcBorders>
          </w:tcPr>
          <w:p w14:paraId="50B53D76" w14:textId="77777777" w:rsidR="00C10C15" w:rsidRDefault="00C10C15" w:rsidP="00CD1860">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03A737" w14:textId="77777777" w:rsidR="00C10C15" w:rsidRDefault="00C10C15" w:rsidP="00CD1860">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B32D088" w14:textId="77777777" w:rsidR="00C10C15" w:rsidRDefault="00C10C15" w:rsidP="00CD1860">
            <w:pPr>
              <w:jc w:val="both"/>
            </w:pPr>
          </w:p>
        </w:tc>
        <w:tc>
          <w:tcPr>
            <w:tcW w:w="120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76CC4B"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883FC1" w14:textId="77777777" w:rsidR="00C10C15" w:rsidRDefault="00C10C15" w:rsidP="00CD1860">
            <w:pPr>
              <w:jc w:val="both"/>
            </w:pPr>
          </w:p>
        </w:tc>
      </w:tr>
      <w:tr w:rsidR="00C10C15" w14:paraId="426D9F10" w14:textId="77777777" w:rsidTr="00CD1860">
        <w:tc>
          <w:tcPr>
            <w:tcW w:w="584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61CEAC" w14:textId="77777777" w:rsidR="00C10C15" w:rsidRDefault="00C10C15" w:rsidP="00CD1860">
            <w:pPr>
              <w:jc w:val="both"/>
            </w:pPr>
            <w:r>
              <w:rPr>
                <w:b/>
              </w:rPr>
              <w:t>Další současná působení jako akademický pracovník na jiných VŠ</w:t>
            </w:r>
          </w:p>
        </w:tc>
        <w:tc>
          <w:tcPr>
            <w:tcW w:w="14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425D4D" w14:textId="77777777" w:rsidR="00C10C15" w:rsidRDefault="00C10C15" w:rsidP="00CD1860">
            <w:pPr>
              <w:jc w:val="both"/>
              <w:rPr>
                <w:b/>
              </w:rPr>
            </w:pPr>
            <w:r>
              <w:rPr>
                <w:b/>
              </w:rPr>
              <w:t>typ prac. vztahu</w:t>
            </w:r>
          </w:p>
        </w:tc>
        <w:tc>
          <w:tcPr>
            <w:tcW w:w="259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D020B06" w14:textId="77777777" w:rsidR="00C10C15" w:rsidRDefault="00C10C15" w:rsidP="00CD1860">
            <w:pPr>
              <w:jc w:val="both"/>
              <w:rPr>
                <w:b/>
              </w:rPr>
            </w:pPr>
            <w:r>
              <w:rPr>
                <w:b/>
              </w:rPr>
              <w:t>rozsah</w:t>
            </w:r>
          </w:p>
        </w:tc>
      </w:tr>
      <w:tr w:rsidR="00C10C15" w14:paraId="1CCE57F7"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027BFBA6"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971CE64"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4E07D049" w14:textId="77777777" w:rsidR="00C10C15" w:rsidRDefault="00C10C15" w:rsidP="00CD1860">
            <w:pPr>
              <w:jc w:val="both"/>
            </w:pPr>
          </w:p>
        </w:tc>
      </w:tr>
      <w:tr w:rsidR="00C10C15" w14:paraId="6AB33FD5" w14:textId="77777777" w:rsidTr="00CD1860">
        <w:tc>
          <w:tcPr>
            <w:tcW w:w="5845" w:type="dxa"/>
            <w:gridSpan w:val="8"/>
            <w:tcBorders>
              <w:top w:val="single" w:sz="4" w:space="0" w:color="auto"/>
              <w:left w:val="single" w:sz="4" w:space="0" w:color="auto"/>
              <w:bottom w:val="single" w:sz="4" w:space="0" w:color="auto"/>
              <w:right w:val="single" w:sz="4" w:space="0" w:color="auto"/>
            </w:tcBorders>
          </w:tcPr>
          <w:p w14:paraId="75EEABF4" w14:textId="77777777" w:rsidR="00C10C15" w:rsidRDefault="00C10C15" w:rsidP="00CD1860">
            <w:pPr>
              <w:jc w:val="both"/>
            </w:pPr>
          </w:p>
        </w:tc>
        <w:tc>
          <w:tcPr>
            <w:tcW w:w="1418" w:type="dxa"/>
            <w:gridSpan w:val="4"/>
            <w:tcBorders>
              <w:top w:val="single" w:sz="4" w:space="0" w:color="auto"/>
              <w:left w:val="single" w:sz="4" w:space="0" w:color="auto"/>
              <w:bottom w:val="single" w:sz="4" w:space="0" w:color="auto"/>
              <w:right w:val="single" w:sz="4" w:space="0" w:color="auto"/>
            </w:tcBorders>
          </w:tcPr>
          <w:p w14:paraId="6047A8A6" w14:textId="77777777" w:rsidR="00C10C15" w:rsidRDefault="00C10C15" w:rsidP="00CD1860">
            <w:pPr>
              <w:jc w:val="both"/>
            </w:pPr>
          </w:p>
        </w:tc>
        <w:tc>
          <w:tcPr>
            <w:tcW w:w="2596" w:type="dxa"/>
            <w:gridSpan w:val="6"/>
            <w:tcBorders>
              <w:top w:val="single" w:sz="4" w:space="0" w:color="auto"/>
              <w:left w:val="single" w:sz="4" w:space="0" w:color="auto"/>
              <w:bottom w:val="single" w:sz="4" w:space="0" w:color="auto"/>
              <w:right w:val="single" w:sz="4" w:space="0" w:color="auto"/>
            </w:tcBorders>
          </w:tcPr>
          <w:p w14:paraId="381DCFA2" w14:textId="77777777" w:rsidR="00C10C15" w:rsidRDefault="00C10C15" w:rsidP="00CD1860">
            <w:pPr>
              <w:jc w:val="both"/>
            </w:pPr>
          </w:p>
        </w:tc>
      </w:tr>
      <w:tr w:rsidR="00C10C15" w14:paraId="409652D2"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9A4C13E"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7E62D8" w14:paraId="6D88E86A" w14:textId="77777777" w:rsidTr="004D767C">
        <w:trPr>
          <w:trHeight w:val="703"/>
        </w:trPr>
        <w:tc>
          <w:tcPr>
            <w:tcW w:w="9859" w:type="dxa"/>
            <w:gridSpan w:val="18"/>
            <w:tcBorders>
              <w:top w:val="nil"/>
              <w:left w:val="single" w:sz="4" w:space="0" w:color="auto"/>
              <w:bottom w:val="single" w:sz="4" w:space="0" w:color="auto"/>
              <w:right w:val="single" w:sz="4" w:space="0" w:color="auto"/>
            </w:tcBorders>
          </w:tcPr>
          <w:p w14:paraId="61F42053" w14:textId="77777777" w:rsidR="00C10C15" w:rsidRPr="007E62D8" w:rsidRDefault="00C10C15" w:rsidP="00CD1860">
            <w:pPr>
              <w:jc w:val="both"/>
            </w:pPr>
            <w:r w:rsidRPr="0048765F">
              <w:rPr>
                <w:bCs/>
              </w:rPr>
              <w:t>Nakládání s odpady – garant, přednášky</w:t>
            </w:r>
            <w:r>
              <w:rPr>
                <w:bCs/>
                <w:lang w:val="en-US"/>
              </w:rPr>
              <w:t xml:space="preserve"> </w:t>
            </w:r>
            <w:r w:rsidRPr="007E62D8">
              <w:rPr>
                <w:bCs/>
                <w:lang w:val="en-US"/>
              </w:rPr>
              <w:t>(90%)</w:t>
            </w:r>
          </w:p>
        </w:tc>
      </w:tr>
      <w:tr w:rsidR="00C10C15" w14:paraId="69D01BAC" w14:textId="77777777" w:rsidTr="00CD1860">
        <w:trPr>
          <w:trHeight w:val="340"/>
        </w:trPr>
        <w:tc>
          <w:tcPr>
            <w:tcW w:w="9859" w:type="dxa"/>
            <w:gridSpan w:val="18"/>
            <w:tcBorders>
              <w:top w:val="nil"/>
              <w:left w:val="single" w:sz="4" w:space="0" w:color="auto"/>
              <w:bottom w:val="single" w:sz="4" w:space="0" w:color="auto"/>
              <w:right w:val="single" w:sz="4" w:space="0" w:color="auto"/>
            </w:tcBorders>
            <w:shd w:val="clear" w:color="auto" w:fill="FBD4B4"/>
            <w:hideMark/>
          </w:tcPr>
          <w:p w14:paraId="384929A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70AA3383"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FC2892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15154836" w14:textId="77777777" w:rsidR="00C10C15" w:rsidRDefault="00C10C15" w:rsidP="00CD1860">
            <w:pPr>
              <w:jc w:val="both"/>
              <w:rPr>
                <w:b/>
              </w:rPr>
            </w:pPr>
            <w:r>
              <w:rPr>
                <w:b/>
              </w:rPr>
              <w:t>Název studijního programu</w:t>
            </w:r>
          </w:p>
        </w:tc>
        <w:tc>
          <w:tcPr>
            <w:tcW w:w="634" w:type="dxa"/>
            <w:gridSpan w:val="3"/>
            <w:tcBorders>
              <w:top w:val="nil"/>
              <w:left w:val="single" w:sz="4" w:space="0" w:color="auto"/>
              <w:bottom w:val="single" w:sz="4" w:space="0" w:color="auto"/>
              <w:right w:val="single" w:sz="4" w:space="0" w:color="auto"/>
            </w:tcBorders>
            <w:hideMark/>
          </w:tcPr>
          <w:p w14:paraId="6C7FF065" w14:textId="77777777" w:rsidR="00C10C15" w:rsidRDefault="00C10C15" w:rsidP="00CD1860">
            <w:pPr>
              <w:jc w:val="both"/>
              <w:rPr>
                <w:b/>
              </w:rPr>
            </w:pPr>
            <w:r>
              <w:rPr>
                <w:b/>
              </w:rPr>
              <w:t>Sem.</w:t>
            </w:r>
          </w:p>
        </w:tc>
        <w:tc>
          <w:tcPr>
            <w:tcW w:w="2042" w:type="dxa"/>
            <w:gridSpan w:val="7"/>
            <w:tcBorders>
              <w:top w:val="nil"/>
              <w:left w:val="single" w:sz="4" w:space="0" w:color="auto"/>
              <w:bottom w:val="single" w:sz="4" w:space="0" w:color="auto"/>
              <w:right w:val="single" w:sz="4" w:space="0" w:color="auto"/>
            </w:tcBorders>
            <w:hideMark/>
          </w:tcPr>
          <w:p w14:paraId="0336360D"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1C43ECE" w14:textId="77777777" w:rsidR="00C10C15" w:rsidRDefault="00C10C15" w:rsidP="00CD1860">
            <w:pPr>
              <w:jc w:val="both"/>
              <w:rPr>
                <w:b/>
              </w:rPr>
            </w:pPr>
            <w:r>
              <w:rPr>
                <w:b/>
              </w:rPr>
              <w:t>(</w:t>
            </w:r>
            <w:r>
              <w:rPr>
                <w:b/>
                <w:i/>
                <w:iCs/>
              </w:rPr>
              <w:t>nepovinný údaj</w:t>
            </w:r>
            <w:r>
              <w:rPr>
                <w:b/>
              </w:rPr>
              <w:t>) Počet hodin za semestr</w:t>
            </w:r>
          </w:p>
        </w:tc>
      </w:tr>
      <w:tr w:rsidR="00C10C15" w:rsidRPr="006E7A91" w14:paraId="775BF02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C870ECB" w14:textId="77777777" w:rsidR="00C10C15" w:rsidRPr="00C10C15" w:rsidRDefault="00E502A2" w:rsidP="00106EEA">
            <w:hyperlink r:id="rId51" w:history="1">
              <w:r w:rsidR="00C10C15" w:rsidRPr="00C10C15">
                <w:rPr>
                  <w:rStyle w:val="Hypertextovodkaz"/>
                  <w:bCs/>
                  <w:color w:val="auto"/>
                  <w:u w:val="none"/>
                  <w:shd w:val="clear" w:color="auto" w:fill="FFFFFF"/>
                </w:rPr>
                <w:t>Analytické metody a chemie povrchů</w:t>
              </w:r>
            </w:hyperlink>
          </w:p>
        </w:tc>
        <w:tc>
          <w:tcPr>
            <w:tcW w:w="2409" w:type="dxa"/>
            <w:gridSpan w:val="3"/>
            <w:tcBorders>
              <w:top w:val="nil"/>
              <w:left w:val="single" w:sz="4" w:space="0" w:color="auto"/>
              <w:bottom w:val="single" w:sz="4" w:space="0" w:color="auto"/>
              <w:right w:val="single" w:sz="4" w:space="0" w:color="auto"/>
            </w:tcBorders>
          </w:tcPr>
          <w:p w14:paraId="744F524B"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2214EB3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78FE95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6F81C22" w14:textId="77777777" w:rsidR="00C10C15" w:rsidRPr="00514A20" w:rsidRDefault="00C10C15" w:rsidP="00106EEA">
            <w:r w:rsidRPr="00514A20">
              <w:t>předmět DSP s individuálními studijními plány</w:t>
            </w:r>
          </w:p>
        </w:tc>
      </w:tr>
      <w:tr w:rsidR="00C10C15" w:rsidRPr="006E7A91" w14:paraId="3409EC32"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D1A1EE2" w14:textId="77777777" w:rsidR="00C10C15" w:rsidRPr="00C10C15" w:rsidRDefault="00E502A2" w:rsidP="00106EEA">
            <w:hyperlink r:id="rId52" w:history="1">
              <w:r w:rsidR="00C10C15" w:rsidRPr="00C10C15">
                <w:rPr>
                  <w:rStyle w:val="Hypertextovodkaz"/>
                  <w:bCs/>
                  <w:color w:val="auto"/>
                  <w:u w:val="none"/>
                  <w:shd w:val="clear" w:color="auto" w:fill="F9F9F9"/>
                </w:rPr>
                <w:t>Aplikace mikroskopických technik v potr.</w:t>
              </w:r>
            </w:hyperlink>
          </w:p>
        </w:tc>
        <w:tc>
          <w:tcPr>
            <w:tcW w:w="2409" w:type="dxa"/>
            <w:gridSpan w:val="3"/>
            <w:tcBorders>
              <w:top w:val="nil"/>
              <w:left w:val="single" w:sz="4" w:space="0" w:color="auto"/>
              <w:bottom w:val="single" w:sz="4" w:space="0" w:color="auto"/>
              <w:right w:val="single" w:sz="4" w:space="0" w:color="auto"/>
            </w:tcBorders>
          </w:tcPr>
          <w:p w14:paraId="0E1F757C" w14:textId="77777777" w:rsidR="00C10C15" w:rsidRPr="00CC3A99" w:rsidRDefault="00C10C15" w:rsidP="00CC3A99">
            <w:pPr>
              <w:pStyle w:val="Default"/>
              <w:rPr>
                <w:sz w:val="20"/>
              </w:rPr>
            </w:pPr>
            <w:r w:rsidRPr="00CC3A99">
              <w:rPr>
                <w:sz w:val="20"/>
                <w:shd w:val="clear" w:color="auto" w:fill="F9F9F9"/>
              </w:rPr>
              <w:t>Food Chemistry and Technology, Chemie a technologie potravin</w:t>
            </w:r>
          </w:p>
        </w:tc>
        <w:tc>
          <w:tcPr>
            <w:tcW w:w="634" w:type="dxa"/>
            <w:gridSpan w:val="3"/>
            <w:tcBorders>
              <w:top w:val="nil"/>
              <w:left w:val="single" w:sz="4" w:space="0" w:color="auto"/>
              <w:bottom w:val="single" w:sz="4" w:space="0" w:color="auto"/>
              <w:right w:val="single" w:sz="4" w:space="0" w:color="auto"/>
            </w:tcBorders>
          </w:tcPr>
          <w:p w14:paraId="67EABE0E"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338A1F24"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54D96BD0" w14:textId="77777777" w:rsidR="00C10C15" w:rsidRPr="00514A20" w:rsidRDefault="00C10C15" w:rsidP="00106EEA">
            <w:r w:rsidRPr="00514A20">
              <w:t>předmět DSP s individuálními studijními plány</w:t>
            </w:r>
          </w:p>
        </w:tc>
      </w:tr>
      <w:tr w:rsidR="00C10C15" w14:paraId="0B9B721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B707A3" w14:textId="77777777" w:rsidR="00C10C15" w:rsidRPr="00C10C15" w:rsidRDefault="00E502A2" w:rsidP="00106EEA">
            <w:hyperlink r:id="rId53" w:history="1">
              <w:r w:rsidR="00C10C15" w:rsidRPr="00C10C15">
                <w:rPr>
                  <w:rStyle w:val="Hypertextovodkaz"/>
                  <w:bCs/>
                  <w:color w:val="auto"/>
                  <w:u w:val="none"/>
                  <w:shd w:val="clear" w:color="auto" w:fill="FFFFFF"/>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37ACF160" w14:textId="77777777" w:rsidR="00C10C15" w:rsidRPr="00CC3A99" w:rsidRDefault="00C10C15" w:rsidP="00CC3A99">
            <w:pPr>
              <w:pStyle w:val="Default"/>
              <w:rPr>
                <w:sz w:val="20"/>
              </w:rPr>
            </w:pPr>
            <w:r w:rsidRPr="00CC3A99">
              <w:rPr>
                <w:sz w:val="20"/>
                <w:shd w:val="clear" w:color="auto" w:fill="F9F9F9"/>
              </w:rPr>
              <w:t xml:space="preserve">Materiály a technologie, </w:t>
            </w:r>
          </w:p>
        </w:tc>
        <w:tc>
          <w:tcPr>
            <w:tcW w:w="634" w:type="dxa"/>
            <w:gridSpan w:val="3"/>
            <w:tcBorders>
              <w:top w:val="nil"/>
              <w:left w:val="single" w:sz="4" w:space="0" w:color="auto"/>
              <w:bottom w:val="single" w:sz="4" w:space="0" w:color="auto"/>
              <w:right w:val="single" w:sz="4" w:space="0" w:color="auto"/>
            </w:tcBorders>
          </w:tcPr>
          <w:p w14:paraId="00B4BEC7" w14:textId="77777777" w:rsidR="00C10C15" w:rsidRPr="00514A20" w:rsidRDefault="00C10C15" w:rsidP="00106EEA">
            <w:r w:rsidRPr="00514A20">
              <w:t>LS</w:t>
            </w:r>
          </w:p>
        </w:tc>
        <w:tc>
          <w:tcPr>
            <w:tcW w:w="2042" w:type="dxa"/>
            <w:gridSpan w:val="7"/>
            <w:tcBorders>
              <w:top w:val="nil"/>
              <w:left w:val="single" w:sz="4" w:space="0" w:color="auto"/>
              <w:bottom w:val="single" w:sz="4" w:space="0" w:color="auto"/>
              <w:right w:val="single" w:sz="4" w:space="0" w:color="auto"/>
            </w:tcBorders>
          </w:tcPr>
          <w:p w14:paraId="3107960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0B13A486" w14:textId="77777777" w:rsidR="00C10C15" w:rsidRPr="00514A20" w:rsidRDefault="00C10C15" w:rsidP="00106EEA">
            <w:r w:rsidRPr="00514A20">
              <w:t>16 hodin přednášek v Bc SP</w:t>
            </w:r>
          </w:p>
        </w:tc>
      </w:tr>
      <w:tr w:rsidR="00C10C15" w14:paraId="2936ED3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5740660" w14:textId="77777777" w:rsidR="00C10C15" w:rsidRPr="00C10C15" w:rsidRDefault="00E502A2" w:rsidP="00106EEA">
            <w:hyperlink r:id="rId54" w:history="1">
              <w:r w:rsidR="00C10C15" w:rsidRPr="00C10C15">
                <w:rPr>
                  <w:rStyle w:val="Hypertextovodkaz"/>
                  <w:bCs/>
                  <w:color w:val="auto"/>
                  <w:u w:val="none"/>
                  <w:shd w:val="clear" w:color="auto" w:fill="FFFFFF"/>
                </w:rPr>
                <w:t>Instrum. metody v anal. a test. polym.</w:t>
              </w:r>
            </w:hyperlink>
          </w:p>
        </w:tc>
        <w:tc>
          <w:tcPr>
            <w:tcW w:w="2409" w:type="dxa"/>
            <w:gridSpan w:val="3"/>
            <w:tcBorders>
              <w:top w:val="nil"/>
              <w:left w:val="single" w:sz="4" w:space="0" w:color="auto"/>
              <w:bottom w:val="single" w:sz="4" w:space="0" w:color="auto"/>
              <w:right w:val="single" w:sz="4" w:space="0" w:color="auto"/>
            </w:tcBorders>
          </w:tcPr>
          <w:p w14:paraId="2F256D4D"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Nástroje a procesy, Procesní inženýrství, Process Engineering, Technologie makromolekulárních látek, Technology of Macromolecular Substances, Tools and Processes</w:t>
            </w:r>
          </w:p>
        </w:tc>
        <w:tc>
          <w:tcPr>
            <w:tcW w:w="634" w:type="dxa"/>
            <w:gridSpan w:val="3"/>
            <w:tcBorders>
              <w:top w:val="nil"/>
              <w:left w:val="single" w:sz="4" w:space="0" w:color="auto"/>
              <w:bottom w:val="single" w:sz="4" w:space="0" w:color="auto"/>
              <w:right w:val="single" w:sz="4" w:space="0" w:color="auto"/>
            </w:tcBorders>
          </w:tcPr>
          <w:p w14:paraId="49DEEBA7"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80346DB"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00C1E33B" w14:textId="77777777" w:rsidR="00C10C15" w:rsidRPr="00514A20" w:rsidRDefault="00C10C15" w:rsidP="00106EEA">
            <w:r w:rsidRPr="00514A20">
              <w:t>předmět DSP s individuálními studijními plány</w:t>
            </w:r>
          </w:p>
        </w:tc>
      </w:tr>
      <w:tr w:rsidR="00C10C15" w14:paraId="1684A8C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B37BD03" w14:textId="67190685" w:rsidR="00C10C15" w:rsidRPr="00C10C15" w:rsidRDefault="00E502A2" w:rsidP="00106EEA">
            <w:hyperlink r:id="rId55" w:history="1">
              <w:r w:rsidR="00C10C15" w:rsidRPr="00C10C15">
                <w:rPr>
                  <w:rStyle w:val="Hypertextovodkaz"/>
                  <w:bCs/>
                  <w:color w:val="auto"/>
                  <w:u w:val="none"/>
                  <w:shd w:val="clear" w:color="auto" w:fill="F9F9F9"/>
                </w:rPr>
                <w:t>Instrument.met.v analýze a test.</w:t>
              </w:r>
              <w:r w:rsidR="00106EEA">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polymerů</w:t>
              </w:r>
            </w:hyperlink>
          </w:p>
        </w:tc>
        <w:tc>
          <w:tcPr>
            <w:tcW w:w="2409" w:type="dxa"/>
            <w:gridSpan w:val="3"/>
            <w:tcBorders>
              <w:top w:val="nil"/>
              <w:left w:val="single" w:sz="4" w:space="0" w:color="auto"/>
              <w:bottom w:val="single" w:sz="4" w:space="0" w:color="auto"/>
              <w:right w:val="single" w:sz="4" w:space="0" w:color="auto"/>
            </w:tcBorders>
          </w:tcPr>
          <w:p w14:paraId="645AF37E" w14:textId="77777777" w:rsidR="00C10C15" w:rsidRPr="00CC3A99" w:rsidRDefault="00C10C15" w:rsidP="00CC3A99">
            <w:pPr>
              <w:pStyle w:val="Default"/>
              <w:rPr>
                <w:sz w:val="20"/>
              </w:rPr>
            </w:pPr>
            <w:r w:rsidRPr="00CC3A99">
              <w:rPr>
                <w:sz w:val="20"/>
                <w:shd w:val="clear" w:color="auto" w:fill="F9F9F9"/>
              </w:rPr>
              <w:t>Procesní inženýrství</w:t>
            </w:r>
          </w:p>
        </w:tc>
        <w:tc>
          <w:tcPr>
            <w:tcW w:w="634" w:type="dxa"/>
            <w:gridSpan w:val="3"/>
            <w:tcBorders>
              <w:top w:val="nil"/>
              <w:left w:val="single" w:sz="4" w:space="0" w:color="auto"/>
              <w:bottom w:val="single" w:sz="4" w:space="0" w:color="auto"/>
              <w:right w:val="single" w:sz="4" w:space="0" w:color="auto"/>
            </w:tcBorders>
          </w:tcPr>
          <w:p w14:paraId="103C1160"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6B73593A"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332FF9B" w14:textId="77777777" w:rsidR="00C10C15" w:rsidRPr="00514A20" w:rsidRDefault="00C10C15" w:rsidP="00106EEA">
            <w:r w:rsidRPr="00514A20">
              <w:t>předmět DSP s individuálními studijními plány</w:t>
            </w:r>
          </w:p>
        </w:tc>
      </w:tr>
      <w:tr w:rsidR="00C10C15" w14:paraId="5611FD94"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4B174E" w14:textId="77777777" w:rsidR="00C10C15" w:rsidRPr="00C10C15" w:rsidRDefault="00E502A2" w:rsidP="00106EEA">
            <w:hyperlink r:id="rId56" w:history="1">
              <w:r w:rsidR="00C10C15" w:rsidRPr="00C10C15">
                <w:rPr>
                  <w:rStyle w:val="Hypertextovodkaz"/>
                  <w:bCs/>
                  <w:color w:val="auto"/>
                  <w:u w:val="none"/>
                  <w:shd w:val="clear" w:color="auto" w:fill="FFFFFF"/>
                </w:rPr>
                <w:t>Kontrolní a zkušební metody biomateriálů</w:t>
              </w:r>
            </w:hyperlink>
          </w:p>
        </w:tc>
        <w:tc>
          <w:tcPr>
            <w:tcW w:w="2409" w:type="dxa"/>
            <w:gridSpan w:val="3"/>
            <w:tcBorders>
              <w:top w:val="nil"/>
              <w:left w:val="single" w:sz="4" w:space="0" w:color="auto"/>
              <w:bottom w:val="single" w:sz="4" w:space="0" w:color="auto"/>
              <w:right w:val="single" w:sz="4" w:space="0" w:color="auto"/>
            </w:tcBorders>
          </w:tcPr>
          <w:p w14:paraId="2DC9FCB4" w14:textId="77777777" w:rsidR="00C10C15" w:rsidRPr="00CC3A99" w:rsidRDefault="00C10C15" w:rsidP="00CC3A99">
            <w:pPr>
              <w:pStyle w:val="Default"/>
              <w:rPr>
                <w:sz w:val="20"/>
              </w:rPr>
            </w:pPr>
            <w:r w:rsidRPr="00CC3A99">
              <w:rPr>
                <w:sz w:val="20"/>
                <w:shd w:val="clear" w:color="auto" w:fill="F9F9F9"/>
              </w:rPr>
              <w:t>Material Sciences and Engineering, Materiálové vědy a inženýrství, Biomaterials and biocomposites, Biomateriály a biokompozity</w:t>
            </w:r>
          </w:p>
        </w:tc>
        <w:tc>
          <w:tcPr>
            <w:tcW w:w="634" w:type="dxa"/>
            <w:gridSpan w:val="3"/>
            <w:tcBorders>
              <w:top w:val="nil"/>
              <w:left w:val="single" w:sz="4" w:space="0" w:color="auto"/>
              <w:bottom w:val="single" w:sz="4" w:space="0" w:color="auto"/>
              <w:right w:val="single" w:sz="4" w:space="0" w:color="auto"/>
            </w:tcBorders>
          </w:tcPr>
          <w:p w14:paraId="38F0587D" w14:textId="461BFDF3"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77F77BE"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021A709" w14:textId="77777777" w:rsidR="00C10C15" w:rsidRPr="00514A20" w:rsidRDefault="00C10C15" w:rsidP="00106EEA">
            <w:r w:rsidRPr="00514A20">
              <w:t>předmět DSP s individuálními studijními plány</w:t>
            </w:r>
          </w:p>
        </w:tc>
      </w:tr>
      <w:tr w:rsidR="00C10C15" w14:paraId="0305FCC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B39F39B" w14:textId="77777777" w:rsidR="00C10C15" w:rsidRPr="00C10C15" w:rsidRDefault="00E502A2" w:rsidP="00106EEA">
            <w:hyperlink r:id="rId57" w:history="1">
              <w:r w:rsidR="00C10C15" w:rsidRPr="00C10C15">
                <w:rPr>
                  <w:rStyle w:val="Hypertextovodkaz"/>
                  <w:bCs/>
                  <w:color w:val="auto"/>
                  <w:u w:val="none"/>
                  <w:shd w:val="clear" w:color="auto" w:fill="FFFFFF"/>
                </w:rPr>
                <w:t>Laboratorní technika</w:t>
              </w:r>
            </w:hyperlink>
          </w:p>
        </w:tc>
        <w:tc>
          <w:tcPr>
            <w:tcW w:w="2409" w:type="dxa"/>
            <w:gridSpan w:val="3"/>
            <w:tcBorders>
              <w:top w:val="nil"/>
              <w:left w:val="single" w:sz="4" w:space="0" w:color="auto"/>
              <w:bottom w:val="single" w:sz="4" w:space="0" w:color="auto"/>
              <w:right w:val="single" w:sz="4" w:space="0" w:color="auto"/>
            </w:tcBorders>
          </w:tcPr>
          <w:p w14:paraId="494336CF"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329A713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69F58EBC" w14:textId="77777777" w:rsidR="00C10C15" w:rsidRPr="00514A20" w:rsidRDefault="00C10C15" w:rsidP="00106EEA">
            <w:r w:rsidRPr="00514A20">
              <w:t>Garant, vede seminář</w:t>
            </w:r>
          </w:p>
        </w:tc>
        <w:tc>
          <w:tcPr>
            <w:tcW w:w="1972" w:type="dxa"/>
            <w:gridSpan w:val="3"/>
            <w:tcBorders>
              <w:top w:val="nil"/>
              <w:left w:val="single" w:sz="4" w:space="0" w:color="auto"/>
              <w:bottom w:val="single" w:sz="4" w:space="0" w:color="auto"/>
              <w:right w:val="single" w:sz="4" w:space="0" w:color="auto"/>
            </w:tcBorders>
          </w:tcPr>
          <w:p w14:paraId="0C71C101" w14:textId="77777777" w:rsidR="00C10C15" w:rsidRPr="00514A20" w:rsidRDefault="00C10C15" w:rsidP="00106EEA">
            <w:r w:rsidRPr="00514A20">
              <w:t>56 hodin semináře v Bc SP</w:t>
            </w:r>
          </w:p>
        </w:tc>
      </w:tr>
      <w:tr w:rsidR="00C10C15" w14:paraId="5507C61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7BE7D90" w14:textId="77777777" w:rsidR="00C10C15" w:rsidRPr="00C10C15" w:rsidRDefault="00E502A2" w:rsidP="00106EEA">
            <w:hyperlink r:id="rId58" w:history="1">
              <w:r w:rsidR="00C10C15" w:rsidRPr="00C10C15">
                <w:rPr>
                  <w:rStyle w:val="Hypertextovodkaz"/>
                  <w:bCs/>
                  <w:color w:val="auto"/>
                  <w:u w:val="none"/>
                  <w:shd w:val="clear" w:color="auto" w:fill="FFFFFF"/>
                </w:rPr>
                <w:t>Mikroskopické analýzy</w:t>
              </w:r>
            </w:hyperlink>
          </w:p>
        </w:tc>
        <w:tc>
          <w:tcPr>
            <w:tcW w:w="2409" w:type="dxa"/>
            <w:gridSpan w:val="3"/>
            <w:tcBorders>
              <w:top w:val="nil"/>
              <w:left w:val="single" w:sz="4" w:space="0" w:color="auto"/>
              <w:bottom w:val="single" w:sz="4" w:space="0" w:color="auto"/>
              <w:right w:val="single" w:sz="4" w:space="0" w:color="auto"/>
            </w:tcBorders>
          </w:tcPr>
          <w:p w14:paraId="01E3C40D" w14:textId="26D46564"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19E4DCD3" w14:textId="3AEA20C1"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BF843AC"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7E491717" w14:textId="77777777" w:rsidR="00C10C15" w:rsidRPr="00514A20" w:rsidRDefault="00C10C15" w:rsidP="00106EEA">
            <w:r w:rsidRPr="00514A20">
              <w:t>předmět DSP s individuálními studijními plány</w:t>
            </w:r>
          </w:p>
        </w:tc>
      </w:tr>
      <w:tr w:rsidR="00C10C15" w14:paraId="3276E89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4645A1" w14:textId="77777777" w:rsidR="00C10C15" w:rsidRPr="00C10C15" w:rsidRDefault="00E502A2" w:rsidP="00106EEA">
            <w:hyperlink r:id="rId59" w:history="1">
              <w:r w:rsidR="00C10C15" w:rsidRPr="00C10C15">
                <w:rPr>
                  <w:rStyle w:val="Hypertextovodkaz"/>
                  <w:bCs/>
                  <w:color w:val="auto"/>
                  <w:u w:val="none"/>
                  <w:shd w:val="clear" w:color="auto" w:fill="FFFFFF"/>
                </w:rPr>
                <w:t>Molekulová spektroskopie</w:t>
              </w:r>
            </w:hyperlink>
          </w:p>
        </w:tc>
        <w:tc>
          <w:tcPr>
            <w:tcW w:w="2409" w:type="dxa"/>
            <w:gridSpan w:val="3"/>
            <w:tcBorders>
              <w:top w:val="nil"/>
              <w:left w:val="single" w:sz="4" w:space="0" w:color="auto"/>
              <w:bottom w:val="single" w:sz="4" w:space="0" w:color="auto"/>
              <w:right w:val="single" w:sz="4" w:space="0" w:color="auto"/>
            </w:tcBorders>
          </w:tcPr>
          <w:p w14:paraId="70EA07F4"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5D400D01"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7D3FD8D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156DDAFD" w14:textId="77777777" w:rsidR="00C10C15" w:rsidRPr="00514A20" w:rsidRDefault="00C10C15" w:rsidP="00106EEA">
            <w:r w:rsidRPr="00514A20">
              <w:t>předmět DSP s individuálními studijními plány</w:t>
            </w:r>
          </w:p>
        </w:tc>
      </w:tr>
      <w:tr w:rsidR="00C10C15" w14:paraId="4F98ECC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6C4AF30" w14:textId="5C532B89" w:rsidR="00C10C15" w:rsidRPr="00C10C15" w:rsidRDefault="00E502A2" w:rsidP="00106EEA">
            <w:hyperlink r:id="rId60" w:history="1">
              <w:r w:rsidR="00C10C15" w:rsidRPr="00C10C15">
                <w:rPr>
                  <w:rStyle w:val="Hypertextovodkaz"/>
                  <w:bCs/>
                  <w:color w:val="auto"/>
                  <w:u w:val="none"/>
                  <w:shd w:val="clear" w:color="auto" w:fill="F9F9F9"/>
                </w:rPr>
                <w:t>Nanomat. a nanotech. v polym.</w:t>
              </w:r>
              <w:r w:rsidR="003B57AD">
                <w:rPr>
                  <w:rStyle w:val="Hypertextovodkaz"/>
                  <w:bCs/>
                  <w:color w:val="auto"/>
                  <w:u w:val="none"/>
                  <w:shd w:val="clear" w:color="auto" w:fill="F9F9F9"/>
                </w:rPr>
                <w:t xml:space="preserve"> </w:t>
              </w:r>
              <w:r w:rsidR="00C10C15" w:rsidRPr="00C10C15">
                <w:rPr>
                  <w:rStyle w:val="Hypertextovodkaz"/>
                  <w:bCs/>
                  <w:color w:val="auto"/>
                  <w:u w:val="none"/>
                  <w:shd w:val="clear" w:color="auto" w:fill="F9F9F9"/>
                </w:rPr>
                <w:t>aplikacích</w:t>
              </w:r>
            </w:hyperlink>
          </w:p>
        </w:tc>
        <w:tc>
          <w:tcPr>
            <w:tcW w:w="2409" w:type="dxa"/>
            <w:gridSpan w:val="3"/>
            <w:tcBorders>
              <w:top w:val="nil"/>
              <w:left w:val="single" w:sz="4" w:space="0" w:color="auto"/>
              <w:bottom w:val="single" w:sz="4" w:space="0" w:color="auto"/>
              <w:right w:val="single" w:sz="4" w:space="0" w:color="auto"/>
            </w:tcBorders>
          </w:tcPr>
          <w:p w14:paraId="128173DF" w14:textId="391647FC" w:rsidR="00C10C15" w:rsidRPr="00CC3A99" w:rsidRDefault="00C10C15" w:rsidP="00CC3A99">
            <w:pPr>
              <w:pStyle w:val="Default"/>
              <w:rPr>
                <w:sz w:val="20"/>
              </w:rPr>
            </w:pPr>
            <w:r w:rsidRPr="00CC3A99">
              <w:rPr>
                <w:sz w:val="20"/>
                <w:shd w:val="clear" w:color="auto" w:fill="F9F9F9"/>
              </w:rPr>
              <w:t>Inženýrství polymerů</w:t>
            </w:r>
          </w:p>
        </w:tc>
        <w:tc>
          <w:tcPr>
            <w:tcW w:w="634" w:type="dxa"/>
            <w:gridSpan w:val="3"/>
            <w:tcBorders>
              <w:top w:val="nil"/>
              <w:left w:val="single" w:sz="4" w:space="0" w:color="auto"/>
              <w:bottom w:val="single" w:sz="4" w:space="0" w:color="auto"/>
              <w:right w:val="single" w:sz="4" w:space="0" w:color="auto"/>
            </w:tcBorders>
          </w:tcPr>
          <w:p w14:paraId="0B46E4AB"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9BF1F81" w14:textId="77777777" w:rsidR="00C10C15" w:rsidRPr="00514A20" w:rsidRDefault="00C10C15" w:rsidP="00106EEA">
            <w:r w:rsidRPr="00514A20">
              <w:t>Garant, přednášející, vede seminář</w:t>
            </w:r>
          </w:p>
        </w:tc>
        <w:tc>
          <w:tcPr>
            <w:tcW w:w="1972" w:type="dxa"/>
            <w:gridSpan w:val="3"/>
            <w:tcBorders>
              <w:top w:val="nil"/>
              <w:left w:val="single" w:sz="4" w:space="0" w:color="auto"/>
              <w:bottom w:val="single" w:sz="4" w:space="0" w:color="auto"/>
              <w:right w:val="single" w:sz="4" w:space="0" w:color="auto"/>
            </w:tcBorders>
          </w:tcPr>
          <w:p w14:paraId="74287838" w14:textId="77777777" w:rsidR="00C10C15" w:rsidRPr="00514A20" w:rsidRDefault="00C10C15" w:rsidP="00106EEA">
            <w:r w:rsidRPr="00514A20">
              <w:t>14 hodin přednášek v NMgr SP</w:t>
            </w:r>
          </w:p>
        </w:tc>
      </w:tr>
      <w:tr w:rsidR="00C10C15" w14:paraId="43587E47"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8C1B3C4" w14:textId="77777777" w:rsidR="00C10C15" w:rsidRPr="00C10C15" w:rsidRDefault="00E502A2" w:rsidP="00106EEA">
            <w:hyperlink r:id="rId61" w:history="1">
              <w:r w:rsidR="00C10C15" w:rsidRPr="00C10C15">
                <w:rPr>
                  <w:rStyle w:val="Hypertextovodkaz"/>
                  <w:bCs/>
                  <w:color w:val="auto"/>
                  <w:u w:val="none"/>
                  <w:shd w:val="clear" w:color="auto" w:fill="F9F9F9"/>
                </w:rPr>
                <w:t>Nanomat. and Nanotech.in Polym.Applic.</w:t>
              </w:r>
            </w:hyperlink>
          </w:p>
        </w:tc>
        <w:tc>
          <w:tcPr>
            <w:tcW w:w="2409" w:type="dxa"/>
            <w:gridSpan w:val="3"/>
            <w:tcBorders>
              <w:top w:val="nil"/>
              <w:left w:val="single" w:sz="4" w:space="0" w:color="auto"/>
              <w:bottom w:val="single" w:sz="4" w:space="0" w:color="auto"/>
              <w:right w:val="single" w:sz="4" w:space="0" w:color="auto"/>
            </w:tcBorders>
          </w:tcPr>
          <w:p w14:paraId="7A1A35A0" w14:textId="77777777" w:rsidR="00C10C15" w:rsidRPr="00CC3A99" w:rsidRDefault="00C10C15" w:rsidP="00CC3A99">
            <w:pPr>
              <w:pStyle w:val="Default"/>
              <w:rPr>
                <w:sz w:val="20"/>
              </w:rPr>
            </w:pPr>
            <w:r w:rsidRPr="00CC3A99">
              <w:rPr>
                <w:sz w:val="20"/>
                <w:shd w:val="clear" w:color="auto" w:fill="F9F9F9"/>
              </w:rPr>
              <w:t>Polymer Engineering</w:t>
            </w:r>
          </w:p>
        </w:tc>
        <w:tc>
          <w:tcPr>
            <w:tcW w:w="634" w:type="dxa"/>
            <w:gridSpan w:val="3"/>
            <w:tcBorders>
              <w:top w:val="nil"/>
              <w:left w:val="single" w:sz="4" w:space="0" w:color="auto"/>
              <w:bottom w:val="single" w:sz="4" w:space="0" w:color="auto"/>
              <w:right w:val="single" w:sz="4" w:space="0" w:color="auto"/>
            </w:tcBorders>
          </w:tcPr>
          <w:p w14:paraId="5A8829A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4B275C9" w14:textId="77777777" w:rsidR="00C10C15" w:rsidRPr="00514A20" w:rsidRDefault="00C10C15" w:rsidP="00106EEA">
            <w:r w:rsidRPr="00514A20">
              <w:t>Garant, přednášející</w:t>
            </w:r>
          </w:p>
        </w:tc>
        <w:tc>
          <w:tcPr>
            <w:tcW w:w="1972" w:type="dxa"/>
            <w:gridSpan w:val="3"/>
            <w:tcBorders>
              <w:top w:val="nil"/>
              <w:left w:val="single" w:sz="4" w:space="0" w:color="auto"/>
              <w:bottom w:val="single" w:sz="4" w:space="0" w:color="auto"/>
              <w:right w:val="single" w:sz="4" w:space="0" w:color="auto"/>
            </w:tcBorders>
          </w:tcPr>
          <w:p w14:paraId="3D5D6780" w14:textId="77777777" w:rsidR="00C10C15" w:rsidRPr="00514A20" w:rsidRDefault="00C10C15" w:rsidP="00106EEA">
            <w:r w:rsidRPr="00514A20">
              <w:t>0 hodin přednášek, nevyučuje se</w:t>
            </w:r>
          </w:p>
        </w:tc>
      </w:tr>
      <w:tr w:rsidR="00C10C15" w14:paraId="0F35924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4F14F66" w14:textId="77777777" w:rsidR="00C10C15" w:rsidRPr="00C10C15" w:rsidRDefault="00E502A2" w:rsidP="00106EEA">
            <w:hyperlink r:id="rId62" w:history="1">
              <w:r w:rsidR="00C10C15" w:rsidRPr="00C10C15">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287FBB39" w14:textId="77777777" w:rsidR="00C10C15" w:rsidRPr="00CC3A99" w:rsidRDefault="00C10C15" w:rsidP="00CC3A99">
            <w:pPr>
              <w:pStyle w:val="Default"/>
              <w:rPr>
                <w:sz w:val="20"/>
              </w:rPr>
            </w:pPr>
            <w:r w:rsidRPr="00CC3A99">
              <w:rPr>
                <w:sz w:val="20"/>
                <w:shd w:val="clear" w:color="auto" w:fill="F9F9F9"/>
              </w:rPr>
              <w:t>Biomaterials and Cosmetics</w:t>
            </w:r>
          </w:p>
        </w:tc>
        <w:tc>
          <w:tcPr>
            <w:tcW w:w="634" w:type="dxa"/>
            <w:gridSpan w:val="3"/>
            <w:tcBorders>
              <w:top w:val="nil"/>
              <w:left w:val="single" w:sz="4" w:space="0" w:color="auto"/>
              <w:bottom w:val="single" w:sz="4" w:space="0" w:color="auto"/>
              <w:right w:val="single" w:sz="4" w:space="0" w:color="auto"/>
            </w:tcBorders>
          </w:tcPr>
          <w:p w14:paraId="473E31E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80D4D99"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7166C8E3" w14:textId="77777777" w:rsidR="00C10C15" w:rsidRPr="00514A20" w:rsidRDefault="00C10C15" w:rsidP="00106EEA">
            <w:r w:rsidRPr="00514A20">
              <w:t>Nevyučuje se</w:t>
            </w:r>
          </w:p>
        </w:tc>
      </w:tr>
      <w:tr w:rsidR="00C10C15" w14:paraId="37574B6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53A1B65" w14:textId="77777777" w:rsidR="00C10C15" w:rsidRPr="00C10C15" w:rsidRDefault="00E502A2" w:rsidP="00106EEA">
            <w:hyperlink r:id="rId63" w:history="1">
              <w:r w:rsidR="00C10C15" w:rsidRPr="00C10C15">
                <w:rPr>
                  <w:rStyle w:val="Hypertextovodkaz"/>
                  <w:bCs/>
                  <w:color w:val="auto"/>
                  <w:u w:val="none"/>
                  <w:shd w:val="clear" w:color="auto" w:fill="FFFFFF"/>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7139A47D" w14:textId="2AEF4AD3" w:rsidR="00C10C15" w:rsidRPr="00CC3A99" w:rsidRDefault="00C10C15" w:rsidP="00CC3A99">
            <w:pPr>
              <w:pStyle w:val="Default"/>
              <w:rPr>
                <w:sz w:val="20"/>
              </w:rPr>
            </w:pPr>
            <w:r w:rsidRPr="00CC3A99">
              <w:rPr>
                <w:sz w:val="20"/>
                <w:shd w:val="clear" w:color="auto" w:fill="FFFFFF"/>
              </w:rPr>
              <w:t xml:space="preserve">Biomateriály a kosmetika, </w:t>
            </w:r>
            <w:r w:rsidRPr="00CC3A99">
              <w:rPr>
                <w:sz w:val="20"/>
                <w:shd w:val="clear" w:color="auto" w:fill="F9F9F9"/>
              </w:rPr>
              <w:t>Materiálové inženýrství a nanotechnologie, 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4B685575"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CA341B1"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1E1C1B7D" w14:textId="2700DF79" w:rsidR="00C10C15" w:rsidRPr="00514A20" w:rsidRDefault="00C10C15" w:rsidP="00106EEA">
            <w:r w:rsidRPr="00514A20">
              <w:t>14 hodin přednášek v NMgr SP (přednáška společná s Nanomat. a nanotech. v polym. aplikacích, předměty se liší v náplni cvičení /seminářů.)</w:t>
            </w:r>
          </w:p>
        </w:tc>
      </w:tr>
      <w:tr w:rsidR="00C10C15" w14:paraId="0B269F3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AF367DC" w14:textId="77777777" w:rsidR="00C10C15" w:rsidRPr="00C10C15" w:rsidRDefault="00E502A2" w:rsidP="00106EEA">
            <w:hyperlink r:id="rId64" w:history="1">
              <w:r w:rsidR="00C10C15" w:rsidRPr="00C10C15">
                <w:rPr>
                  <w:rStyle w:val="Hypertextovodkaz"/>
                  <w:bCs/>
                  <w:color w:val="auto"/>
                  <w:u w:val="none"/>
                  <w:shd w:val="clear" w:color="auto" w:fill="FFFFFF"/>
                </w:rPr>
                <w:t>Opticky a elektricky aktiv. polym.</w:t>
              </w:r>
            </w:hyperlink>
          </w:p>
        </w:tc>
        <w:tc>
          <w:tcPr>
            <w:tcW w:w="2409" w:type="dxa"/>
            <w:gridSpan w:val="3"/>
            <w:tcBorders>
              <w:top w:val="nil"/>
              <w:left w:val="single" w:sz="4" w:space="0" w:color="auto"/>
              <w:bottom w:val="single" w:sz="4" w:space="0" w:color="auto"/>
              <w:right w:val="single" w:sz="4" w:space="0" w:color="auto"/>
            </w:tcBorders>
          </w:tcPr>
          <w:p w14:paraId="56E42F6C" w14:textId="77777777" w:rsidR="00C10C15" w:rsidRPr="00CC3A99" w:rsidRDefault="00C10C15" w:rsidP="00CC3A99">
            <w:pPr>
              <w:pStyle w:val="Default"/>
              <w:rPr>
                <w:sz w:val="20"/>
              </w:rPr>
            </w:pPr>
            <w:r w:rsidRPr="00CC3A99">
              <w:rPr>
                <w:sz w:val="20"/>
                <w:shd w:val="clear" w:color="auto" w:fill="F9F9F9"/>
              </w:rPr>
              <w:t xml:space="preserve">Chemie a technologie materiálů, </w:t>
            </w:r>
            <w:r w:rsidRPr="00CC3A99">
              <w:rPr>
                <w:sz w:val="20"/>
                <w:shd w:val="clear" w:color="auto" w:fill="FFFFFF"/>
              </w:rPr>
              <w:t xml:space="preserve">Chemistry and Materials Technology, </w:t>
            </w:r>
            <w:r w:rsidRPr="00CC3A99">
              <w:rPr>
                <w:sz w:val="20"/>
                <w:shd w:val="clear" w:color="auto" w:fill="F9F9F9"/>
              </w:rPr>
              <w:t>Technologie makromolekulárních látek, Technology of Macromolecular Substances</w:t>
            </w:r>
          </w:p>
        </w:tc>
        <w:tc>
          <w:tcPr>
            <w:tcW w:w="634" w:type="dxa"/>
            <w:gridSpan w:val="3"/>
            <w:tcBorders>
              <w:top w:val="nil"/>
              <w:left w:val="single" w:sz="4" w:space="0" w:color="auto"/>
              <w:bottom w:val="single" w:sz="4" w:space="0" w:color="auto"/>
              <w:right w:val="single" w:sz="4" w:space="0" w:color="auto"/>
            </w:tcBorders>
          </w:tcPr>
          <w:p w14:paraId="0AFC2D89" w14:textId="6789DBBA"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076B987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5C3FF51" w14:textId="77777777" w:rsidR="00C10C15" w:rsidRPr="00514A20" w:rsidRDefault="00C10C15" w:rsidP="00106EEA">
            <w:r w:rsidRPr="00514A20">
              <w:t>předmět DSP s individuálními studijními plány</w:t>
            </w:r>
          </w:p>
        </w:tc>
      </w:tr>
      <w:tr w:rsidR="00C10C15" w14:paraId="398E40A8"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3B6E42F" w14:textId="77777777" w:rsidR="00C10C15" w:rsidRPr="00C10C15" w:rsidRDefault="00E502A2" w:rsidP="00106EEA">
            <w:hyperlink r:id="rId65" w:history="1">
              <w:r w:rsidR="00C10C15" w:rsidRPr="00C10C15">
                <w:rPr>
                  <w:rStyle w:val="Hypertextovodkaz"/>
                  <w:bCs/>
                  <w:color w:val="auto"/>
                  <w:u w:val="none"/>
                  <w:shd w:val="clear" w:color="auto" w:fill="F9F9F9"/>
                </w:rPr>
                <w:t>Praktická mikroskopie a mikroanalýza</w:t>
              </w:r>
            </w:hyperlink>
          </w:p>
        </w:tc>
        <w:tc>
          <w:tcPr>
            <w:tcW w:w="2409" w:type="dxa"/>
            <w:gridSpan w:val="3"/>
            <w:tcBorders>
              <w:top w:val="nil"/>
              <w:left w:val="single" w:sz="4" w:space="0" w:color="auto"/>
              <w:bottom w:val="single" w:sz="4" w:space="0" w:color="auto"/>
              <w:right w:val="single" w:sz="4" w:space="0" w:color="auto"/>
            </w:tcBorders>
          </w:tcPr>
          <w:p w14:paraId="7A5CCBCB"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55031A17"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730CBB32"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4A765B02" w14:textId="77777777" w:rsidR="00C10C15" w:rsidRPr="00514A20" w:rsidRDefault="00C10C15" w:rsidP="00106EEA">
            <w:r w:rsidRPr="00514A20">
              <w:t>předmět DSP s individuálními studijními plány</w:t>
            </w:r>
          </w:p>
        </w:tc>
      </w:tr>
      <w:tr w:rsidR="00C10C15" w14:paraId="61CAA6B1" w14:textId="77777777" w:rsidTr="00CC3A99">
        <w:trPr>
          <w:trHeight w:val="284"/>
        </w:trPr>
        <w:tc>
          <w:tcPr>
            <w:tcW w:w="2802" w:type="dxa"/>
            <w:gridSpan w:val="2"/>
            <w:tcBorders>
              <w:top w:val="nil"/>
              <w:left w:val="single" w:sz="4" w:space="0" w:color="auto"/>
              <w:bottom w:val="single" w:sz="4" w:space="0" w:color="auto"/>
              <w:right w:val="single" w:sz="4" w:space="0" w:color="auto"/>
            </w:tcBorders>
          </w:tcPr>
          <w:p w14:paraId="21533A36" w14:textId="089A2C33" w:rsidR="00C10C15" w:rsidRPr="00C10C15" w:rsidRDefault="00E502A2" w:rsidP="00CC3A99">
            <w:hyperlink r:id="rId66" w:history="1">
              <w:r w:rsidR="00C10C15" w:rsidRPr="00C10C15">
                <w:rPr>
                  <w:rStyle w:val="Hypertextovodkaz"/>
                  <w:bCs/>
                  <w:color w:val="auto"/>
                  <w:u w:val="none"/>
                </w:rPr>
                <w:t>Přenos hmoty v biomedicíně</w:t>
              </w:r>
            </w:hyperlink>
          </w:p>
          <w:p w14:paraId="10ECE08B" w14:textId="77777777" w:rsidR="00C10C15" w:rsidRPr="00C10C15" w:rsidRDefault="00C10C15" w:rsidP="00CC3A99"/>
        </w:tc>
        <w:tc>
          <w:tcPr>
            <w:tcW w:w="2409" w:type="dxa"/>
            <w:gridSpan w:val="3"/>
            <w:tcBorders>
              <w:top w:val="nil"/>
              <w:left w:val="single" w:sz="4" w:space="0" w:color="auto"/>
              <w:bottom w:val="single" w:sz="4" w:space="0" w:color="auto"/>
              <w:right w:val="single" w:sz="4" w:space="0" w:color="auto"/>
            </w:tcBorders>
          </w:tcPr>
          <w:p w14:paraId="6A6EED70" w14:textId="77777777" w:rsidR="00C10C15" w:rsidRPr="00CC3A99" w:rsidRDefault="00C10C15" w:rsidP="00CC3A99">
            <w:pPr>
              <w:pStyle w:val="Default"/>
              <w:rPr>
                <w:sz w:val="20"/>
              </w:rPr>
            </w:pPr>
            <w:r w:rsidRPr="00CC3A99">
              <w:rPr>
                <w:sz w:val="20"/>
              </w:rPr>
              <w:t> Inženýrství polymerů</w:t>
            </w:r>
          </w:p>
          <w:p w14:paraId="3C97E3B0" w14:textId="77777777" w:rsidR="00C10C15" w:rsidRPr="00CC3A99" w:rsidRDefault="00C10C15" w:rsidP="00CC3A99">
            <w:pPr>
              <w:pStyle w:val="Default"/>
              <w:rPr>
                <w:sz w:val="20"/>
              </w:rPr>
            </w:pPr>
          </w:p>
        </w:tc>
        <w:tc>
          <w:tcPr>
            <w:tcW w:w="634" w:type="dxa"/>
            <w:gridSpan w:val="3"/>
            <w:tcBorders>
              <w:top w:val="nil"/>
              <w:left w:val="single" w:sz="4" w:space="0" w:color="auto"/>
              <w:bottom w:val="single" w:sz="4" w:space="0" w:color="auto"/>
              <w:right w:val="single" w:sz="4" w:space="0" w:color="auto"/>
            </w:tcBorders>
          </w:tcPr>
          <w:p w14:paraId="2A06B666"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5E902A44" w14:textId="77777777" w:rsidR="00C10C15" w:rsidRPr="00514A20" w:rsidRDefault="00C10C15" w:rsidP="00106EEA">
            <w:r w:rsidRPr="00514A20">
              <w:t xml:space="preserve">Garant, přednášející, </w:t>
            </w:r>
          </w:p>
        </w:tc>
        <w:tc>
          <w:tcPr>
            <w:tcW w:w="1972" w:type="dxa"/>
            <w:gridSpan w:val="3"/>
            <w:tcBorders>
              <w:top w:val="nil"/>
              <w:left w:val="single" w:sz="4" w:space="0" w:color="auto"/>
              <w:bottom w:val="single" w:sz="4" w:space="0" w:color="auto"/>
              <w:right w:val="single" w:sz="4" w:space="0" w:color="auto"/>
            </w:tcBorders>
          </w:tcPr>
          <w:p w14:paraId="5BB249EB" w14:textId="77777777" w:rsidR="00C10C15" w:rsidRPr="00514A20" w:rsidRDefault="00C10C15" w:rsidP="00106EEA">
            <w:r w:rsidRPr="00514A20">
              <w:t>Nevyučuje se</w:t>
            </w:r>
          </w:p>
        </w:tc>
      </w:tr>
      <w:tr w:rsidR="00C10C15" w14:paraId="2A8AB5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669CAD7" w14:textId="77777777" w:rsidR="00C10C15" w:rsidRPr="00C10C15" w:rsidRDefault="00E502A2" w:rsidP="00106EEA">
            <w:hyperlink r:id="rId67" w:history="1">
              <w:r w:rsidR="00C10C15" w:rsidRPr="00C10C15">
                <w:rPr>
                  <w:rStyle w:val="Hypertextovodkaz"/>
                  <w:bCs/>
                  <w:color w:val="auto"/>
                  <w:u w:val="none"/>
                  <w:shd w:val="clear" w:color="auto" w:fill="F9F9F9"/>
                </w:rPr>
                <w:t>Speciální techniky syntézy nanomateriálů</w:t>
              </w:r>
            </w:hyperlink>
          </w:p>
        </w:tc>
        <w:tc>
          <w:tcPr>
            <w:tcW w:w="2409" w:type="dxa"/>
            <w:gridSpan w:val="3"/>
            <w:tcBorders>
              <w:top w:val="nil"/>
              <w:left w:val="single" w:sz="4" w:space="0" w:color="auto"/>
              <w:bottom w:val="single" w:sz="4" w:space="0" w:color="auto"/>
              <w:right w:val="single" w:sz="4" w:space="0" w:color="auto"/>
            </w:tcBorders>
          </w:tcPr>
          <w:p w14:paraId="13975B39" w14:textId="77777777" w:rsidR="00C10C15" w:rsidRPr="00CC3A99" w:rsidRDefault="00C10C15" w:rsidP="00CC3A99">
            <w:pPr>
              <w:pStyle w:val="Default"/>
              <w:rPr>
                <w:sz w:val="20"/>
              </w:rPr>
            </w:pPr>
            <w:r w:rsidRPr="00CC3A99">
              <w:rPr>
                <w:sz w:val="20"/>
                <w:shd w:val="clear" w:color="auto" w:fill="F9F9F9"/>
              </w:rPr>
              <w:t>Nanotechnologie a pokročilé materiály, Nanotechnology and Advanced Materials</w:t>
            </w:r>
          </w:p>
        </w:tc>
        <w:tc>
          <w:tcPr>
            <w:tcW w:w="634" w:type="dxa"/>
            <w:gridSpan w:val="3"/>
            <w:tcBorders>
              <w:top w:val="nil"/>
              <w:left w:val="single" w:sz="4" w:space="0" w:color="auto"/>
              <w:bottom w:val="single" w:sz="4" w:space="0" w:color="auto"/>
              <w:right w:val="single" w:sz="4" w:space="0" w:color="auto"/>
            </w:tcBorders>
          </w:tcPr>
          <w:p w14:paraId="30934744" w14:textId="77777777" w:rsidR="00C10C15" w:rsidRPr="00514A20" w:rsidRDefault="00C10C15" w:rsidP="00106EEA">
            <w:r w:rsidRPr="00514A20">
              <w:t>ZS, LS</w:t>
            </w:r>
          </w:p>
        </w:tc>
        <w:tc>
          <w:tcPr>
            <w:tcW w:w="2042" w:type="dxa"/>
            <w:gridSpan w:val="7"/>
            <w:tcBorders>
              <w:top w:val="nil"/>
              <w:left w:val="single" w:sz="4" w:space="0" w:color="auto"/>
              <w:bottom w:val="single" w:sz="4" w:space="0" w:color="auto"/>
              <w:right w:val="single" w:sz="4" w:space="0" w:color="auto"/>
            </w:tcBorders>
          </w:tcPr>
          <w:p w14:paraId="1D21BFF7" w14:textId="77777777" w:rsidR="00C10C15" w:rsidRPr="00514A20" w:rsidRDefault="00C10C15" w:rsidP="00106EEA">
            <w:r w:rsidRPr="00514A20">
              <w:t>Garant</w:t>
            </w:r>
          </w:p>
        </w:tc>
        <w:tc>
          <w:tcPr>
            <w:tcW w:w="1972" w:type="dxa"/>
            <w:gridSpan w:val="3"/>
            <w:tcBorders>
              <w:top w:val="nil"/>
              <w:left w:val="single" w:sz="4" w:space="0" w:color="auto"/>
              <w:bottom w:val="single" w:sz="4" w:space="0" w:color="auto"/>
              <w:right w:val="single" w:sz="4" w:space="0" w:color="auto"/>
            </w:tcBorders>
          </w:tcPr>
          <w:p w14:paraId="32CE2C6A" w14:textId="77777777" w:rsidR="00C10C15" w:rsidRPr="00514A20" w:rsidRDefault="00C10C15" w:rsidP="00106EEA">
            <w:r w:rsidRPr="00514A20">
              <w:t>předmět DSP s individuálními studijními plány</w:t>
            </w:r>
          </w:p>
        </w:tc>
      </w:tr>
      <w:tr w:rsidR="00C10C15" w14:paraId="764FD311"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2661C4EC" w14:textId="77777777" w:rsidR="00C10C15" w:rsidRPr="00C10C15" w:rsidRDefault="00E502A2" w:rsidP="00106EEA">
            <w:hyperlink r:id="rId68" w:history="1">
              <w:r w:rsidR="00C10C15" w:rsidRPr="00C10C15">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0FCC47E9" w14:textId="77777777" w:rsidR="00C10C15" w:rsidRPr="00CC3A99" w:rsidRDefault="00C10C15" w:rsidP="00CC3A99">
            <w:pPr>
              <w:pStyle w:val="Default"/>
              <w:rPr>
                <w:sz w:val="20"/>
              </w:rPr>
            </w:pPr>
            <w:r w:rsidRPr="00CC3A99">
              <w:rPr>
                <w:sz w:val="20"/>
                <w:shd w:val="clear" w:color="auto" w:fill="F9F9F9"/>
              </w:rPr>
              <w:t>Materiály a technologie</w:t>
            </w:r>
          </w:p>
        </w:tc>
        <w:tc>
          <w:tcPr>
            <w:tcW w:w="634" w:type="dxa"/>
            <w:gridSpan w:val="3"/>
            <w:tcBorders>
              <w:top w:val="nil"/>
              <w:left w:val="single" w:sz="4" w:space="0" w:color="auto"/>
              <w:bottom w:val="single" w:sz="4" w:space="0" w:color="auto"/>
              <w:right w:val="single" w:sz="4" w:space="0" w:color="auto"/>
            </w:tcBorders>
          </w:tcPr>
          <w:p w14:paraId="2AEF75A3" w14:textId="77777777" w:rsidR="00C10C15" w:rsidRPr="00514A20" w:rsidRDefault="00C10C15" w:rsidP="00106EEA">
            <w:r w:rsidRPr="00514A20">
              <w:t>ZS</w:t>
            </w:r>
          </w:p>
        </w:tc>
        <w:tc>
          <w:tcPr>
            <w:tcW w:w="2042" w:type="dxa"/>
            <w:gridSpan w:val="7"/>
            <w:tcBorders>
              <w:top w:val="nil"/>
              <w:left w:val="single" w:sz="4" w:space="0" w:color="auto"/>
              <w:bottom w:val="single" w:sz="4" w:space="0" w:color="auto"/>
              <w:right w:val="single" w:sz="4" w:space="0" w:color="auto"/>
            </w:tcBorders>
          </w:tcPr>
          <w:p w14:paraId="3F80A656" w14:textId="77777777" w:rsidR="00C10C15" w:rsidRPr="00514A20" w:rsidRDefault="00C10C15" w:rsidP="00106EEA">
            <w:r w:rsidRPr="00514A20">
              <w:t>Garant, přednášející, cvičící</w:t>
            </w:r>
          </w:p>
        </w:tc>
        <w:tc>
          <w:tcPr>
            <w:tcW w:w="1972" w:type="dxa"/>
            <w:gridSpan w:val="3"/>
            <w:tcBorders>
              <w:top w:val="nil"/>
              <w:left w:val="single" w:sz="4" w:space="0" w:color="auto"/>
              <w:bottom w:val="single" w:sz="4" w:space="0" w:color="auto"/>
              <w:right w:val="single" w:sz="4" w:space="0" w:color="auto"/>
            </w:tcBorders>
          </w:tcPr>
          <w:p w14:paraId="457A0CF4" w14:textId="78F921FF" w:rsidR="00C10C15" w:rsidRPr="00514A20" w:rsidRDefault="00C10C15" w:rsidP="00106EEA">
            <w:r w:rsidRPr="00514A20">
              <w:t>14 hodin přednášek v Bc SP</w:t>
            </w:r>
          </w:p>
        </w:tc>
      </w:tr>
      <w:tr w:rsidR="00C10C15" w14:paraId="50E518AD"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6884FCDA" w14:textId="77777777" w:rsidR="00C10C15" w:rsidRDefault="00C10C15" w:rsidP="00CD1860">
            <w:pPr>
              <w:jc w:val="both"/>
            </w:pPr>
            <w:r>
              <w:rPr>
                <w:b/>
              </w:rPr>
              <w:t xml:space="preserve">Údaje o vzdělání na VŠ </w:t>
            </w:r>
          </w:p>
        </w:tc>
      </w:tr>
      <w:tr w:rsidR="00C10C15" w14:paraId="26C88D89" w14:textId="77777777" w:rsidTr="004D767C">
        <w:trPr>
          <w:trHeight w:val="577"/>
        </w:trPr>
        <w:tc>
          <w:tcPr>
            <w:tcW w:w="9859" w:type="dxa"/>
            <w:gridSpan w:val="18"/>
            <w:tcBorders>
              <w:top w:val="single" w:sz="4" w:space="0" w:color="auto"/>
              <w:left w:val="single" w:sz="4" w:space="0" w:color="auto"/>
              <w:bottom w:val="single" w:sz="4" w:space="0" w:color="auto"/>
              <w:right w:val="single" w:sz="4" w:space="0" w:color="auto"/>
            </w:tcBorders>
          </w:tcPr>
          <w:p w14:paraId="7FF08ABF" w14:textId="77777777" w:rsidR="00C10C15" w:rsidRPr="00003118" w:rsidRDefault="00C10C15" w:rsidP="00CD1860">
            <w:pPr>
              <w:pStyle w:val="Bezmezer"/>
            </w:pPr>
            <w:r w:rsidRPr="00003118">
              <w:t xml:space="preserve">2005: UTB Zlín, FT, </w:t>
            </w:r>
            <w:r w:rsidRPr="00003118">
              <w:rPr>
                <w:rFonts w:eastAsia="Calibri"/>
              </w:rPr>
              <w:t xml:space="preserve">SP Chemie a technologie materiálů, obor </w:t>
            </w:r>
            <w:r w:rsidRPr="00003118">
              <w:t>Technologie makromolekulárních látek, Ph.D.</w:t>
            </w:r>
          </w:p>
          <w:p w14:paraId="4A07C2CA" w14:textId="77777777" w:rsidR="00C10C15" w:rsidRDefault="00C10C15" w:rsidP="00CD1860">
            <w:pPr>
              <w:pStyle w:val="Bezmezer"/>
              <w:rPr>
                <w:b/>
              </w:rPr>
            </w:pPr>
            <w:r w:rsidRPr="00003118">
              <w:t xml:space="preserve">2008: VUT Brno, FP, </w:t>
            </w:r>
            <w:r w:rsidRPr="00003118">
              <w:rPr>
                <w:rFonts w:eastAsia="Calibri"/>
              </w:rPr>
              <w:t xml:space="preserve">SP Ekonomika a management, obor </w:t>
            </w:r>
            <w:r w:rsidRPr="00003118">
              <w:t>Řízení a ekonomika podniku, Ph.D.</w:t>
            </w:r>
          </w:p>
        </w:tc>
      </w:tr>
      <w:tr w:rsidR="00C10C15" w14:paraId="1E1268B0"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6EA858D" w14:textId="77777777" w:rsidR="00C10C15" w:rsidRDefault="00C10C15" w:rsidP="00CD1860">
            <w:pPr>
              <w:jc w:val="both"/>
              <w:rPr>
                <w:b/>
              </w:rPr>
            </w:pPr>
            <w:r>
              <w:rPr>
                <w:b/>
              </w:rPr>
              <w:t>Údaje o odborném působení od absolvování VŠ</w:t>
            </w:r>
          </w:p>
        </w:tc>
      </w:tr>
      <w:tr w:rsidR="00C10C15" w14:paraId="7640CD72" w14:textId="77777777" w:rsidTr="00CD1860">
        <w:trPr>
          <w:trHeight w:val="1090"/>
        </w:trPr>
        <w:tc>
          <w:tcPr>
            <w:tcW w:w="9859" w:type="dxa"/>
            <w:gridSpan w:val="18"/>
            <w:tcBorders>
              <w:top w:val="single" w:sz="4" w:space="0" w:color="auto"/>
              <w:left w:val="single" w:sz="4" w:space="0" w:color="auto"/>
              <w:bottom w:val="single" w:sz="4" w:space="0" w:color="auto"/>
              <w:right w:val="single" w:sz="4" w:space="0" w:color="auto"/>
            </w:tcBorders>
          </w:tcPr>
          <w:p w14:paraId="4346E228" w14:textId="77777777" w:rsidR="00C10C15" w:rsidRPr="00003118" w:rsidRDefault="00C10C15" w:rsidP="00CD1860">
            <w:pPr>
              <w:pStyle w:val="Bezmezer"/>
            </w:pPr>
            <w:r w:rsidRPr="00003118">
              <w:t>2003 – 2005: UTB Zlín, technik</w:t>
            </w:r>
            <w:r>
              <w:t>, pp.</w:t>
            </w:r>
          </w:p>
          <w:p w14:paraId="115EF78B" w14:textId="77777777" w:rsidR="00C10C15" w:rsidRPr="00003118" w:rsidRDefault="00C10C15" w:rsidP="00CD1860">
            <w:pPr>
              <w:pStyle w:val="Bezmezer"/>
            </w:pPr>
            <w:r w:rsidRPr="00003118">
              <w:t>2005 – dosud: UTB Zlín, FT, akademický pracovník, od r. 2009 docent</w:t>
            </w:r>
            <w:r>
              <w:t>, pp.</w:t>
            </w:r>
          </w:p>
          <w:p w14:paraId="034B4F44" w14:textId="77777777" w:rsidR="00C10C15" w:rsidRDefault="00C10C15" w:rsidP="00CD1860">
            <w:pPr>
              <w:pStyle w:val="Bezmezer"/>
            </w:pPr>
            <w:r w:rsidRPr="00003118">
              <w:t>2011 – dosud: UTB Zlín, UNI, CPS – vedoucí výzkumného programu „Pokročilé polymerní kompozitní systémy“</w:t>
            </w:r>
          </w:p>
          <w:p w14:paraId="7B2C86EB" w14:textId="77777777" w:rsidR="00C10C15" w:rsidRDefault="00C10C15" w:rsidP="00CD1860">
            <w:pPr>
              <w:pStyle w:val="Bezmezer"/>
              <w:rPr>
                <w:color w:val="FF0000"/>
              </w:rPr>
            </w:pPr>
            <w:r w:rsidRPr="00003118">
              <w:t>20</w:t>
            </w:r>
            <w:r>
              <w:t>20</w:t>
            </w:r>
            <w:r w:rsidRPr="00003118">
              <w:t> – dosud: UTB Zlín, UNI, CPS – vedoucí výzkumného programu „</w:t>
            </w:r>
            <w:r>
              <w:t>Nanomateriály a pokročilé technologie</w:t>
            </w:r>
            <w:r w:rsidRPr="00003118">
              <w:t>“</w:t>
            </w:r>
          </w:p>
        </w:tc>
      </w:tr>
      <w:tr w:rsidR="00C10C15" w14:paraId="0ED49BE0" w14:textId="77777777" w:rsidTr="00CD1860">
        <w:trPr>
          <w:trHeight w:val="250"/>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F168AB9" w14:textId="77777777" w:rsidR="00C10C15" w:rsidRDefault="00C10C15" w:rsidP="00CD1860">
            <w:pPr>
              <w:jc w:val="both"/>
            </w:pPr>
            <w:r>
              <w:rPr>
                <w:b/>
              </w:rPr>
              <w:t>Zkušenosti s vedením kvalifikačních a rigorózních prací</w:t>
            </w:r>
          </w:p>
        </w:tc>
      </w:tr>
      <w:tr w:rsidR="00C10C15" w14:paraId="612C908C" w14:textId="77777777" w:rsidTr="00CD1860">
        <w:trPr>
          <w:trHeight w:val="1105"/>
        </w:trPr>
        <w:tc>
          <w:tcPr>
            <w:tcW w:w="9859" w:type="dxa"/>
            <w:gridSpan w:val="18"/>
            <w:tcBorders>
              <w:top w:val="single" w:sz="4" w:space="0" w:color="auto"/>
              <w:left w:val="single" w:sz="4" w:space="0" w:color="auto"/>
              <w:bottom w:val="single" w:sz="4" w:space="0" w:color="auto"/>
              <w:right w:val="single" w:sz="4" w:space="0" w:color="auto"/>
            </w:tcBorders>
          </w:tcPr>
          <w:p w14:paraId="0D6C8A7D" w14:textId="77777777" w:rsidR="00C10C15" w:rsidRDefault="00C10C15" w:rsidP="00CD1860">
            <w:pPr>
              <w:jc w:val="both"/>
            </w:pPr>
            <w:r w:rsidRPr="003571DC">
              <w:rPr>
                <w:kern w:val="1"/>
                <w:lang w:eastAsia="zh-CN"/>
              </w:rPr>
              <w:t xml:space="preserve">Počet obhájených prací, které vyučující vedl </w:t>
            </w:r>
            <w:r>
              <w:rPr>
                <w:kern w:val="1"/>
                <w:lang w:eastAsia="zh-CN"/>
              </w:rPr>
              <w:t>za posledních 10 let.</w:t>
            </w:r>
          </w:p>
          <w:p w14:paraId="18099409" w14:textId="77777777" w:rsidR="00C10C15" w:rsidRDefault="00C10C15" w:rsidP="00CD1860">
            <w:pPr>
              <w:jc w:val="both"/>
            </w:pPr>
            <w:r>
              <w:t>Počet vedených bakalářských prací – 0</w:t>
            </w:r>
          </w:p>
          <w:p w14:paraId="4280E0B5" w14:textId="77777777" w:rsidR="00C10C15" w:rsidRDefault="00C10C15" w:rsidP="00CD1860">
            <w:pPr>
              <w:jc w:val="both"/>
            </w:pPr>
            <w:r>
              <w:t>Počet vedených diplomových prací – 3</w:t>
            </w:r>
          </w:p>
          <w:p w14:paraId="65394583" w14:textId="77777777" w:rsidR="00C10C15" w:rsidRDefault="00C10C15" w:rsidP="00CD1860">
            <w:pPr>
              <w:jc w:val="both"/>
            </w:pPr>
            <w:r>
              <w:t>Počet vedených disertačních prací – 14</w:t>
            </w:r>
          </w:p>
        </w:tc>
      </w:tr>
      <w:tr w:rsidR="00C10C15" w14:paraId="79771EB1"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5B24286" w14:textId="77777777" w:rsidR="00C10C15" w:rsidRDefault="00C10C15" w:rsidP="00CD1860">
            <w:pPr>
              <w:jc w:val="both"/>
            </w:pPr>
            <w:r>
              <w:rPr>
                <w:b/>
              </w:rPr>
              <w:lastRenderedPageBreak/>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2AEC53B" w14:textId="77777777" w:rsidR="00C10C15" w:rsidRDefault="00C10C15" w:rsidP="00CD1860">
            <w:pPr>
              <w:jc w:val="both"/>
            </w:pPr>
            <w:r>
              <w:rPr>
                <w:b/>
              </w:rPr>
              <w:t>Rok udělení hodnosti</w:t>
            </w:r>
          </w:p>
        </w:tc>
        <w:tc>
          <w:tcPr>
            <w:tcW w:w="2248" w:type="dxa"/>
            <w:gridSpan w:val="8"/>
            <w:tcBorders>
              <w:top w:val="single" w:sz="12" w:space="0" w:color="auto"/>
              <w:left w:val="single" w:sz="4" w:space="0" w:color="auto"/>
              <w:bottom w:val="single" w:sz="4" w:space="0" w:color="auto"/>
              <w:right w:val="single" w:sz="12" w:space="0" w:color="auto"/>
            </w:tcBorders>
            <w:shd w:val="clear" w:color="auto" w:fill="F7CAAC"/>
            <w:hideMark/>
          </w:tcPr>
          <w:p w14:paraId="25D124E7"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3817BCC" w14:textId="77777777" w:rsidR="00C10C15" w:rsidRDefault="00C10C15" w:rsidP="00CD1860">
            <w:pPr>
              <w:jc w:val="both"/>
              <w:rPr>
                <w:b/>
              </w:rPr>
            </w:pPr>
            <w:r>
              <w:rPr>
                <w:b/>
              </w:rPr>
              <w:t>Ohlasy publikací</w:t>
            </w:r>
          </w:p>
        </w:tc>
      </w:tr>
      <w:tr w:rsidR="00C10C15" w14:paraId="23089EF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69E1677B" w14:textId="77777777" w:rsidR="00C10C15" w:rsidRPr="000F0A59" w:rsidRDefault="00C10C15" w:rsidP="00CD1860">
            <w:r w:rsidRPr="000F0A59">
              <w:t>Technologie makromolekulárních látek</w:t>
            </w:r>
          </w:p>
        </w:tc>
        <w:tc>
          <w:tcPr>
            <w:tcW w:w="2245" w:type="dxa"/>
            <w:gridSpan w:val="3"/>
            <w:tcBorders>
              <w:top w:val="single" w:sz="4" w:space="0" w:color="auto"/>
              <w:left w:val="single" w:sz="4" w:space="0" w:color="auto"/>
              <w:bottom w:val="single" w:sz="4" w:space="0" w:color="auto"/>
              <w:right w:val="single" w:sz="4" w:space="0" w:color="auto"/>
            </w:tcBorders>
          </w:tcPr>
          <w:p w14:paraId="074BCB34" w14:textId="77777777" w:rsidR="00C10C15" w:rsidRPr="000F0A59" w:rsidRDefault="00C10C15" w:rsidP="00CD1860">
            <w:r w:rsidRPr="000F0A59">
              <w:t>2009</w:t>
            </w:r>
          </w:p>
        </w:tc>
        <w:tc>
          <w:tcPr>
            <w:tcW w:w="2248" w:type="dxa"/>
            <w:gridSpan w:val="8"/>
            <w:tcBorders>
              <w:top w:val="single" w:sz="4" w:space="0" w:color="auto"/>
              <w:left w:val="single" w:sz="4" w:space="0" w:color="auto"/>
              <w:bottom w:val="single" w:sz="4" w:space="0" w:color="auto"/>
              <w:right w:val="single" w:sz="12" w:space="0" w:color="auto"/>
            </w:tcBorders>
          </w:tcPr>
          <w:p w14:paraId="01BF447D" w14:textId="77777777" w:rsidR="00C10C15" w:rsidRDefault="00C10C15" w:rsidP="00CD1860">
            <w:r w:rsidRPr="000F0A59">
              <w:t>UTB Zlín</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1B3248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08D6D4B"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CA6B8B3" w14:textId="77777777" w:rsidR="00C10C15" w:rsidRDefault="00C10C15" w:rsidP="00CD1860">
            <w:pPr>
              <w:jc w:val="both"/>
            </w:pPr>
            <w:r>
              <w:rPr>
                <w:b/>
                <w:sz w:val="18"/>
              </w:rPr>
              <w:t>ostatní</w:t>
            </w:r>
          </w:p>
        </w:tc>
      </w:tr>
      <w:tr w:rsidR="00C10C15" w14:paraId="77CDC8E7"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C65D64"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F99701" w14:textId="77777777" w:rsidR="00C10C15" w:rsidRDefault="00C10C15" w:rsidP="00CD1860">
            <w:pPr>
              <w:jc w:val="both"/>
            </w:pPr>
            <w:r>
              <w:rPr>
                <w:b/>
              </w:rPr>
              <w:t>Rok udělení hodnosti</w:t>
            </w:r>
          </w:p>
        </w:tc>
        <w:tc>
          <w:tcPr>
            <w:tcW w:w="2248" w:type="dxa"/>
            <w:gridSpan w:val="8"/>
            <w:tcBorders>
              <w:top w:val="single" w:sz="4" w:space="0" w:color="auto"/>
              <w:left w:val="single" w:sz="4" w:space="0" w:color="auto"/>
              <w:bottom w:val="single" w:sz="4" w:space="0" w:color="auto"/>
              <w:right w:val="single" w:sz="12" w:space="0" w:color="auto"/>
            </w:tcBorders>
            <w:shd w:val="clear" w:color="auto" w:fill="F7CAAC"/>
            <w:hideMark/>
          </w:tcPr>
          <w:p w14:paraId="0222B465"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86F2E8F" w14:textId="77777777" w:rsidR="00C10C15" w:rsidRDefault="00C10C15" w:rsidP="00CD1860">
            <w:pPr>
              <w:jc w:val="both"/>
              <w:rPr>
                <w:b/>
              </w:rPr>
            </w:pPr>
            <w:r>
              <w:rPr>
                <w:b/>
              </w:rPr>
              <w:t>2209</w:t>
            </w:r>
          </w:p>
        </w:tc>
        <w:tc>
          <w:tcPr>
            <w:tcW w:w="693" w:type="dxa"/>
            <w:tcBorders>
              <w:top w:val="single" w:sz="4" w:space="0" w:color="auto"/>
              <w:left w:val="single" w:sz="4" w:space="0" w:color="auto"/>
              <w:bottom w:val="single" w:sz="4" w:space="0" w:color="auto"/>
              <w:right w:val="single" w:sz="4" w:space="0" w:color="auto"/>
            </w:tcBorders>
          </w:tcPr>
          <w:p w14:paraId="2C59D4D7" w14:textId="77777777" w:rsidR="00C10C15" w:rsidRDefault="00C10C15" w:rsidP="00CD1860">
            <w:pPr>
              <w:jc w:val="both"/>
              <w:rPr>
                <w:b/>
              </w:rPr>
            </w:pPr>
            <w:r>
              <w:rPr>
                <w:b/>
              </w:rPr>
              <w:t>2525</w:t>
            </w:r>
          </w:p>
        </w:tc>
        <w:tc>
          <w:tcPr>
            <w:tcW w:w="694" w:type="dxa"/>
            <w:tcBorders>
              <w:top w:val="single" w:sz="4" w:space="0" w:color="auto"/>
              <w:left w:val="single" w:sz="4" w:space="0" w:color="auto"/>
              <w:bottom w:val="single" w:sz="4" w:space="0" w:color="auto"/>
              <w:right w:val="single" w:sz="4" w:space="0" w:color="auto"/>
            </w:tcBorders>
          </w:tcPr>
          <w:p w14:paraId="0D46FFBE" w14:textId="77777777" w:rsidR="00C10C15" w:rsidRDefault="00C10C15" w:rsidP="00CD1860">
            <w:pPr>
              <w:jc w:val="both"/>
              <w:rPr>
                <w:b/>
              </w:rPr>
            </w:pPr>
            <w:r>
              <w:rPr>
                <w:b/>
              </w:rPr>
              <w:t>Nevid.</w:t>
            </w:r>
          </w:p>
        </w:tc>
      </w:tr>
      <w:tr w:rsidR="00C10C15" w14:paraId="2323EC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CA13E8E"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0E99225" w14:textId="77777777" w:rsidR="00C10C15" w:rsidRDefault="00C10C15" w:rsidP="00CD1860">
            <w:pPr>
              <w:jc w:val="both"/>
            </w:pPr>
          </w:p>
        </w:tc>
        <w:tc>
          <w:tcPr>
            <w:tcW w:w="2248" w:type="dxa"/>
            <w:gridSpan w:val="8"/>
            <w:tcBorders>
              <w:top w:val="single" w:sz="4" w:space="0" w:color="auto"/>
              <w:left w:val="single" w:sz="4" w:space="0" w:color="auto"/>
              <w:bottom w:val="single" w:sz="4" w:space="0" w:color="auto"/>
              <w:right w:val="single" w:sz="12" w:space="0" w:color="auto"/>
            </w:tcBorders>
          </w:tcPr>
          <w:p w14:paraId="5B9876F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31A0183"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B8AF25" w14:textId="77777777" w:rsidR="00C10C15" w:rsidRDefault="00C10C15" w:rsidP="00CD1860">
            <w:pPr>
              <w:rPr>
                <w:b/>
              </w:rPr>
            </w:pPr>
            <w:r>
              <w:rPr>
                <w:b/>
              </w:rPr>
              <w:t xml:space="preserve">    26/27</w:t>
            </w:r>
          </w:p>
        </w:tc>
      </w:tr>
      <w:tr w:rsidR="00C10C15" w14:paraId="2ABB3E53" w14:textId="77777777" w:rsidTr="00CD1860">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3443DE7D"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81D992A" w14:textId="77777777" w:rsidTr="00CD1860">
        <w:trPr>
          <w:trHeight w:val="2347"/>
        </w:trPr>
        <w:tc>
          <w:tcPr>
            <w:tcW w:w="9859" w:type="dxa"/>
            <w:gridSpan w:val="18"/>
            <w:tcBorders>
              <w:top w:val="single" w:sz="4" w:space="0" w:color="auto"/>
              <w:left w:val="single" w:sz="4" w:space="0" w:color="auto"/>
              <w:bottom w:val="single" w:sz="4" w:space="0" w:color="auto"/>
              <w:right w:val="single" w:sz="4" w:space="0" w:color="auto"/>
            </w:tcBorders>
          </w:tcPr>
          <w:p w14:paraId="6C52B29E" w14:textId="77777777" w:rsidR="00C10C15" w:rsidRDefault="00C10C15" w:rsidP="00CD1860">
            <w:pPr>
              <w:pStyle w:val="Bezmezer"/>
              <w:jc w:val="both"/>
              <w:rPr>
                <w:kern w:val="20"/>
              </w:rPr>
            </w:pPr>
            <w:r w:rsidRPr="009315D8">
              <w:rPr>
                <w:caps/>
              </w:rPr>
              <w:t xml:space="preserve">Masař, M., Urbánek, M., Pištěková, H., Machovský, M., </w:t>
            </w:r>
            <w:r w:rsidRPr="009315D8">
              <w:rPr>
                <w:b/>
                <w:caps/>
              </w:rPr>
              <w:t>Kuřitka, I</w:t>
            </w:r>
            <w:r w:rsidRPr="009315D8">
              <w:rPr>
                <w:caps/>
              </w:rPr>
              <w:t xml:space="preserve">. (10 %) </w:t>
            </w:r>
            <w:r w:rsidRPr="009315D8">
              <w:rPr>
                <w:i/>
                <w:kern w:val="20"/>
              </w:rPr>
              <w:t>Samočistící a antibakteriální povlak na bázi ZnO nanočástic připravených in-situ</w:t>
            </w:r>
            <w:r w:rsidRPr="009315D8">
              <w:rPr>
                <w:kern w:val="20"/>
              </w:rPr>
              <w:t>. 2021. Funkční vzorek.</w:t>
            </w:r>
          </w:p>
          <w:p w14:paraId="3B9B47A4" w14:textId="77777777" w:rsidR="00C10C15" w:rsidRPr="009315D8" w:rsidRDefault="00C10C15" w:rsidP="00CD1860">
            <w:pPr>
              <w:pStyle w:val="Bezmezer"/>
              <w:jc w:val="both"/>
            </w:pPr>
            <w:r w:rsidRPr="009315D8">
              <w:t xml:space="preserve">ALI, H., MASAŘ, M., GÜLER, A.C., URBÁNEK, M., MACHOVSKÝ, </w:t>
            </w:r>
            <w:r w:rsidRPr="009315D8">
              <w:rPr>
                <w:b/>
              </w:rPr>
              <w:t>M., KUŘITKA</w:t>
            </w:r>
            <w:r w:rsidRPr="009315D8">
              <w:t xml:space="preserve">, I. (30 %). </w:t>
            </w:r>
            <w:r w:rsidRPr="009315D8">
              <w:rPr>
                <w:i/>
              </w:rPr>
              <w:t>Heterojunction-based photocatalytic nitrogen fixation: principles and current progress.</w:t>
            </w:r>
            <w:r w:rsidRPr="009315D8">
              <w:t xml:space="preserve"> Nanoscale Advances [online]. 2021, 3(22), 6358-6372 [cit. 2022-02-25]. ISSN 2516-0230. Jimp</w:t>
            </w:r>
            <w:r>
              <w:t>.</w:t>
            </w:r>
          </w:p>
          <w:p w14:paraId="4F183C50" w14:textId="77777777" w:rsidR="00C10C15" w:rsidRPr="009315D8" w:rsidRDefault="00C10C15" w:rsidP="00CD1860">
            <w:pPr>
              <w:pStyle w:val="Bezmezer"/>
              <w:jc w:val="both"/>
            </w:pPr>
            <w:r w:rsidRPr="009315D8">
              <w:rPr>
                <w:b/>
              </w:rPr>
              <w:t>KUŘITKA, I</w:t>
            </w:r>
            <w:r w:rsidRPr="009315D8">
              <w:t xml:space="preserve">. </w:t>
            </w:r>
            <w:r w:rsidRPr="009315D8">
              <w:rPr>
                <w:caps/>
              </w:rPr>
              <w:t>(</w:t>
            </w:r>
            <w:r w:rsidRPr="009315D8">
              <w:rPr>
                <w:caps/>
                <w:color w:val="1F497D"/>
              </w:rPr>
              <w:t xml:space="preserve">40 </w:t>
            </w:r>
            <w:r w:rsidRPr="009315D8">
              <w:rPr>
                <w:caps/>
              </w:rPr>
              <w:t xml:space="preserve">%), SEDLAŘÍK, V., HAREA, D., HAREA, E., URBÁNEK, P., ŠLOUFOVÁ, I., COUFAL, R., ZEDNÍK, J. </w:t>
            </w:r>
            <w:r w:rsidRPr="009315D8">
              <w:rPr>
                <w:i/>
              </w:rPr>
              <w:t>Polymer labelling with a conjugated polymer-based luminescence probe for recycling in the circular economy.</w:t>
            </w:r>
            <w:r w:rsidRPr="009315D8">
              <w:t xml:space="preserve"> </w:t>
            </w:r>
            <w:r w:rsidRPr="009315D8">
              <w:rPr>
                <w:iCs/>
              </w:rPr>
              <w:t>Polymers</w:t>
            </w:r>
            <w:r w:rsidRPr="009315D8">
              <w:t xml:space="preserve"> [online]. 12(6), 2020. eISSN 2073-4360.  Jimp</w:t>
            </w:r>
            <w:r>
              <w:t>.</w:t>
            </w:r>
          </w:p>
          <w:p w14:paraId="6FCEABD1" w14:textId="77777777" w:rsidR="00C10C15" w:rsidRPr="009315D8" w:rsidRDefault="00C10C15" w:rsidP="00CD1860">
            <w:pPr>
              <w:pStyle w:val="Bezmezer"/>
              <w:jc w:val="both"/>
            </w:pPr>
            <w:r w:rsidRPr="009315D8" w:rsidDel="004874A9">
              <w:rPr>
                <w:caps/>
              </w:rPr>
              <w:t xml:space="preserve"> </w:t>
            </w:r>
            <w:r w:rsidRPr="009315D8">
              <w:rPr>
                <w:caps/>
              </w:rPr>
              <w:t xml:space="preserve">Munster, L., Vícha, J., Klofáč, J., Masař, M., Hurajová, A., </w:t>
            </w:r>
            <w:r w:rsidRPr="009315D8">
              <w:rPr>
                <w:b/>
                <w:caps/>
              </w:rPr>
              <w:t>Kuřitka, I.</w:t>
            </w:r>
            <w:r w:rsidRPr="009315D8">
              <w:rPr>
                <w:caps/>
              </w:rPr>
              <w:t xml:space="preserve"> (20%)</w:t>
            </w:r>
            <w:r w:rsidRPr="009315D8">
              <w:t xml:space="preserve"> </w:t>
            </w:r>
            <w:r w:rsidRPr="009315D8">
              <w:rPr>
                <w:i/>
              </w:rPr>
              <w:t>Dialdehyde cellulose crosslinked poly(vinyl alcohol) hydrogels: Influence of catalyst and crosslinker shelf life</w:t>
            </w:r>
            <w:r w:rsidRPr="009315D8">
              <w:t>. Carbohydrate Polymers 198(7), 181-190, 2018. Jimp</w:t>
            </w:r>
            <w:r>
              <w:t>.</w:t>
            </w:r>
          </w:p>
          <w:p w14:paraId="66A25A33" w14:textId="77777777" w:rsidR="00C10C15" w:rsidRPr="009315D8" w:rsidRDefault="00C10C15" w:rsidP="00CD1860">
            <w:pPr>
              <w:pStyle w:val="Bezmezer"/>
              <w:jc w:val="both"/>
            </w:pPr>
            <w:r w:rsidRPr="009315D8">
              <w:t xml:space="preserve">ŠKODA, D., URBÁNEK, P., ŠEVČÍK, J., MUNSTER, L., NADAZDY, V., CULLEN, D., BAŽANT, P., ANTOŠ, J., </w:t>
            </w:r>
            <w:r w:rsidRPr="009315D8">
              <w:rPr>
                <w:b/>
              </w:rPr>
              <w:t>KUŘITKA, I</w:t>
            </w:r>
            <w:r w:rsidRPr="009315D8">
              <w:t xml:space="preserve">. </w:t>
            </w:r>
            <w:r w:rsidRPr="009315D8">
              <w:rPr>
                <w:caps/>
              </w:rPr>
              <w:t>(15%)</w:t>
            </w:r>
            <w:r w:rsidRPr="009315D8">
              <w:t xml:space="preserve"> </w:t>
            </w:r>
            <w:r w:rsidRPr="009315D8">
              <w:rPr>
                <w:i/>
              </w:rPr>
              <w:t>Colloidal cobalt-doped ZnO nanoparticles by microwave-assisted synthesis and their utilization in thin composite layers with MEH-PPV as an electroluminescent material for polymer light emitting diodes</w:t>
            </w:r>
            <w:r w:rsidRPr="009315D8">
              <w:t>. Organic Electronics 59, 337-348, 2018. ISSN 1566-1199. Jimp</w:t>
            </w:r>
            <w:r>
              <w:t>.</w:t>
            </w:r>
          </w:p>
          <w:p w14:paraId="7D6B384E" w14:textId="77777777" w:rsidR="00C10C15" w:rsidRPr="004E102C" w:rsidRDefault="00C10C15" w:rsidP="00CD1860">
            <w:pPr>
              <w:jc w:val="both"/>
              <w:rPr>
                <w:b/>
              </w:rPr>
            </w:pPr>
            <w:r w:rsidRPr="004E102C">
              <w:rPr>
                <w:b/>
              </w:rPr>
              <w:t>Další tvůrčí činnost (včetně projektů)</w:t>
            </w:r>
          </w:p>
          <w:p w14:paraId="155C0A1D" w14:textId="77777777" w:rsidR="00C10C15" w:rsidRPr="007336A9" w:rsidRDefault="00C10C15" w:rsidP="00CD1860">
            <w:pPr>
              <w:pStyle w:val="Bezmezer"/>
              <w:jc w:val="both"/>
            </w:pPr>
            <w:r w:rsidRPr="007336A9">
              <w:t>MŠMT, INTER-EXCELLENCE, „Povrchově funkcionalizovaná skla: koncept heterostrukturovaných nanočástic inspirovaných umělou fotosy</w:t>
            </w:r>
            <w:r>
              <w:t xml:space="preserve">ntézou“ LTT20010. (2020 – 2024) </w:t>
            </w:r>
            <w:r w:rsidRPr="007336A9">
              <w:t>mentor</w:t>
            </w:r>
            <w:r>
              <w:t>.</w:t>
            </w:r>
          </w:p>
          <w:p w14:paraId="06FCC518" w14:textId="77777777" w:rsidR="00C10C15" w:rsidRPr="007336A9" w:rsidRDefault="00C10C15" w:rsidP="00CD1860">
            <w:pPr>
              <w:pStyle w:val="Bezmezer"/>
              <w:jc w:val="both"/>
            </w:pPr>
            <w:r w:rsidRPr="007336A9">
              <w:t>MPO, OP PIK, „Výzkum a vývoj nové generace antikorozních pigmentů zvyšující mnohonásobně ochranu kovových povrchů s důrazem na jejich ekologickou a racionální ekonomickou efektivitu“ CZ.01.1.02/0.0/0.0/20_321/0025211 (2021 – 2023)</w:t>
            </w:r>
            <w:r>
              <w:t xml:space="preserve"> </w:t>
            </w:r>
            <w:r w:rsidRPr="007336A9">
              <w:t>mentor</w:t>
            </w:r>
            <w:r>
              <w:t>.</w:t>
            </w:r>
          </w:p>
          <w:p w14:paraId="2A21D2EE" w14:textId="77777777" w:rsidR="00C10C15" w:rsidRPr="007336A9" w:rsidRDefault="00C10C15" w:rsidP="00CD1860">
            <w:pPr>
              <w:pStyle w:val="Bezmezer"/>
              <w:jc w:val="both"/>
            </w:pPr>
            <w:r>
              <w:t>TAČR, TREND „</w:t>
            </w:r>
            <w:r w:rsidRPr="007336A9">
              <w:t>Výzkum a vývoj materiálů a technologie malosériové výroby konstrukčních a těsnících p</w:t>
            </w:r>
            <w:r>
              <w:t xml:space="preserve">rvků“ FW01010620. (2020 – 2023) </w:t>
            </w:r>
            <w:r w:rsidRPr="007336A9">
              <w:t>mentor</w:t>
            </w:r>
            <w:r>
              <w:t>.</w:t>
            </w:r>
          </w:p>
          <w:p w14:paraId="6EA5CA8D" w14:textId="77777777" w:rsidR="00C10C15" w:rsidRPr="007336A9" w:rsidRDefault="00C10C15" w:rsidP="00CD1860">
            <w:pPr>
              <w:pStyle w:val="Bezmezer"/>
              <w:jc w:val="both"/>
            </w:pPr>
            <w:r w:rsidRPr="007336A9">
              <w:t>MPO, TRIO „Výzkum a vývoj nosičů z biokompatibilního materiálu pro řízené uvolňování a transport léčiv do ro</w:t>
            </w:r>
            <w:r>
              <w:t xml:space="preserve">hovky“ FV40377. (2019 – 2022) </w:t>
            </w:r>
            <w:r w:rsidRPr="007336A9">
              <w:t>mentor</w:t>
            </w:r>
            <w:r>
              <w:t>.</w:t>
            </w:r>
          </w:p>
          <w:p w14:paraId="6958781C" w14:textId="77777777" w:rsidR="00C10C15" w:rsidRPr="007336A9" w:rsidRDefault="00C10C15" w:rsidP="00CD1860">
            <w:pPr>
              <w:pStyle w:val="Bezmezer"/>
              <w:jc w:val="both"/>
            </w:pPr>
            <w:r w:rsidRPr="007336A9">
              <w:t>MŠMT, OP VVV, „Tvorba programů celoživotního vzdělávání na UTB ve Zlíně“ CZ.02.2.69/0.0/0.0/16_031/0</w:t>
            </w:r>
            <w:r>
              <w:t xml:space="preserve">011594. (2020 – 2021) </w:t>
            </w:r>
            <w:r w:rsidRPr="007336A9">
              <w:t>člen řešitelského kolektivu – garant jednoho z</w:t>
            </w:r>
            <w:r>
              <w:t> </w:t>
            </w:r>
            <w:r w:rsidRPr="007336A9">
              <w:t>programů</w:t>
            </w:r>
            <w:r>
              <w:t>.</w:t>
            </w:r>
          </w:p>
          <w:p w14:paraId="0204B1CD" w14:textId="77777777" w:rsidR="00C10C15" w:rsidRPr="007336A9" w:rsidRDefault="00C10C15" w:rsidP="00CD1860">
            <w:pPr>
              <w:pStyle w:val="Bezmezer"/>
              <w:jc w:val="both"/>
            </w:pPr>
            <w:r w:rsidRPr="007336A9">
              <w:t>MŠMT, „Centrum polymerních systémů</w:t>
            </w:r>
            <w:r>
              <w:t xml:space="preserve"> plus“, LO1504. (2015 – 2020) </w:t>
            </w:r>
            <w:r w:rsidRPr="007336A9">
              <w:t>vedoucí výzkumného programu</w:t>
            </w:r>
          </w:p>
          <w:p w14:paraId="0925C0F8" w14:textId="2EBF664F" w:rsidR="00C10C15" w:rsidRPr="007336A9" w:rsidRDefault="00C10C15" w:rsidP="00CD1860">
            <w:pPr>
              <w:pStyle w:val="Bezmezer"/>
              <w:jc w:val="both"/>
            </w:pPr>
            <w:r w:rsidRPr="007336A9">
              <w:t xml:space="preserve">GA ČR, „Nové elektroluminiscenční materiály: Borohydridové klastry v tenkých polymerních vrstvách v elektrickém </w:t>
            </w:r>
            <w:r>
              <w:t xml:space="preserve">poli” 19-23531S. (2019-2021) </w:t>
            </w:r>
            <w:r w:rsidRPr="007336A9">
              <w:t>řešitel</w:t>
            </w:r>
            <w:r>
              <w:t>.</w:t>
            </w:r>
          </w:p>
          <w:p w14:paraId="0868A61E" w14:textId="77777777" w:rsidR="00C10C15" w:rsidRPr="007336A9" w:rsidRDefault="00C10C15" w:rsidP="00CD1860">
            <w:pPr>
              <w:pStyle w:val="Bezmezer"/>
              <w:jc w:val="both"/>
            </w:pPr>
            <w:r w:rsidRPr="007336A9">
              <w:t>TA ČR,</w:t>
            </w:r>
            <w:r>
              <w:t xml:space="preserve"> Centra kompetence</w:t>
            </w:r>
            <w:r w:rsidRPr="007336A9">
              <w:t xml:space="preserve"> „Centrum pokročilých polymerních a kompozitních materiál</w:t>
            </w:r>
            <w:r>
              <w:t>ů“, TE01020216. (2012 - 2019) vedoucí pracovního balíčku, člen ře</w:t>
            </w:r>
            <w:r w:rsidRPr="007336A9">
              <w:t>šitelského kolektivu</w:t>
            </w:r>
            <w:r>
              <w:t>.</w:t>
            </w:r>
          </w:p>
          <w:p w14:paraId="31B983F6" w14:textId="77777777" w:rsidR="00C10C15" w:rsidRPr="007336A9" w:rsidRDefault="00C10C15" w:rsidP="00CD1860">
            <w:pPr>
              <w:pStyle w:val="Bezmezer"/>
              <w:jc w:val="both"/>
            </w:pPr>
            <w:r w:rsidRPr="007336A9">
              <w:t>MPO – OP PIK, „Stenopeický otvor pro léčbu presbyopie“ CZ.01.1.02/0.0/0</w:t>
            </w:r>
            <w:r>
              <w:t xml:space="preserve">.0/15_019/0005090. (2016-2019) </w:t>
            </w:r>
            <w:r w:rsidRPr="007336A9">
              <w:t>řešitel</w:t>
            </w:r>
          </w:p>
          <w:p w14:paraId="3508525B" w14:textId="77777777" w:rsidR="00C10C15" w:rsidRDefault="00C10C15" w:rsidP="00CD1860">
            <w:pPr>
              <w:pStyle w:val="Bezmezer"/>
              <w:jc w:val="both"/>
            </w:pPr>
            <w:r w:rsidRPr="007336A9">
              <w:t>OP VVV, „Rozvoj výzkumně zaměřených studijních programů na UNI“ CZ.02.2.69/0.0/0.</w:t>
            </w:r>
            <w:r>
              <w:t xml:space="preserve">0/16_018/0002720. (2017-2021) </w:t>
            </w:r>
            <w:r w:rsidRPr="007336A9">
              <w:t>řešitel</w:t>
            </w:r>
            <w:r>
              <w:t>.</w:t>
            </w:r>
          </w:p>
          <w:p w14:paraId="1B4C45C7" w14:textId="77777777" w:rsidR="00C10C15" w:rsidRDefault="00C10C15" w:rsidP="00CD1860">
            <w:pPr>
              <w:jc w:val="both"/>
              <w:rPr>
                <w:b/>
              </w:rPr>
            </w:pPr>
            <w:r w:rsidRPr="00081835">
              <w:rPr>
                <w:i/>
              </w:rPr>
              <w:t>Vysvětlení pozice Mentor – pozice člena řešitelského týmu v projektu, pokud je to pro danou výzvu/program možné, kde je řešitelem mladší kolega ve fázi rozvoje kariéry a budování si životopisu, zatímco „mentor“ v pozici seniorního člena týmu dodává garanci a metodické vedení, s tím, že poté, co řešitel získá zkušenost s úspěšným vedením projektu, už žádá o další projekty sám, bez mentora.</w:t>
            </w:r>
          </w:p>
        </w:tc>
      </w:tr>
      <w:tr w:rsidR="00C10C15" w14:paraId="7C279B0C" w14:textId="77777777" w:rsidTr="00CD1860">
        <w:trPr>
          <w:trHeight w:val="218"/>
        </w:trPr>
        <w:tc>
          <w:tcPr>
            <w:tcW w:w="9859"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289D11B" w14:textId="77777777" w:rsidR="00C10C15" w:rsidRDefault="00C10C15" w:rsidP="00CD1860">
            <w:pPr>
              <w:rPr>
                <w:b/>
              </w:rPr>
            </w:pPr>
            <w:r>
              <w:rPr>
                <w:b/>
              </w:rPr>
              <w:t>Působení v zahraničí</w:t>
            </w:r>
          </w:p>
        </w:tc>
      </w:tr>
      <w:tr w:rsidR="00C10C15" w:rsidRPr="00CF5E9B" w14:paraId="7F60AB69" w14:textId="77777777" w:rsidTr="00CD1860">
        <w:trPr>
          <w:trHeight w:val="328"/>
        </w:trPr>
        <w:tc>
          <w:tcPr>
            <w:tcW w:w="9859" w:type="dxa"/>
            <w:gridSpan w:val="18"/>
            <w:tcBorders>
              <w:top w:val="single" w:sz="4" w:space="0" w:color="auto"/>
              <w:left w:val="single" w:sz="4" w:space="0" w:color="auto"/>
              <w:bottom w:val="single" w:sz="4" w:space="0" w:color="auto"/>
              <w:right w:val="single" w:sz="4" w:space="0" w:color="auto"/>
            </w:tcBorders>
          </w:tcPr>
          <w:p w14:paraId="16741BF1" w14:textId="77777777" w:rsidR="00C10C15" w:rsidRPr="00CF5E9B" w:rsidRDefault="00C10C15" w:rsidP="00CD1860">
            <w:r w:rsidRPr="00CF5E9B">
              <w:t>2003: Linkoping University, Švédsko, ERASMUS – SOCRATES, doktorský projekt na studium interakce polyanilín – lithium pomocí fotoelektronových spektroskopií (5 měsíců)</w:t>
            </w:r>
          </w:p>
        </w:tc>
      </w:tr>
      <w:tr w:rsidR="00C10C15" w14:paraId="4E6799BE"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9CEA8F" w14:textId="77777777" w:rsidR="00C10C15" w:rsidRDefault="00C10C15" w:rsidP="00CD1860">
            <w:pPr>
              <w:jc w:val="both"/>
              <w:rPr>
                <w:b/>
              </w:rPr>
            </w:pPr>
            <w:r>
              <w:rPr>
                <w:b/>
              </w:rPr>
              <w:t xml:space="preserve">Podpis </w:t>
            </w:r>
          </w:p>
        </w:tc>
        <w:tc>
          <w:tcPr>
            <w:tcW w:w="4036" w:type="dxa"/>
            <w:gridSpan w:val="9"/>
            <w:tcBorders>
              <w:top w:val="single" w:sz="4" w:space="0" w:color="auto"/>
              <w:left w:val="single" w:sz="4" w:space="0" w:color="auto"/>
              <w:bottom w:val="single" w:sz="4" w:space="0" w:color="auto"/>
              <w:right w:val="single" w:sz="4" w:space="0" w:color="auto"/>
            </w:tcBorders>
          </w:tcPr>
          <w:p w14:paraId="30DF3CE7" w14:textId="77777777" w:rsidR="00C10C15" w:rsidRDefault="00C10C15" w:rsidP="00CD1860">
            <w:pPr>
              <w:jc w:val="both"/>
            </w:pPr>
          </w:p>
        </w:tc>
        <w:tc>
          <w:tcPr>
            <w:tcW w:w="12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30324C"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067947" w14:textId="77777777" w:rsidR="00C10C15" w:rsidRDefault="00C10C15" w:rsidP="00CD1860">
            <w:pPr>
              <w:jc w:val="both"/>
            </w:pPr>
          </w:p>
        </w:tc>
      </w:tr>
    </w:tbl>
    <w:p w14:paraId="7781FF16" w14:textId="77777777" w:rsidR="00C10C15" w:rsidRDefault="00C10C15" w:rsidP="00C10C15"/>
    <w:p w14:paraId="5123F2DE" w14:textId="77777777" w:rsidR="00C10C15" w:rsidRDefault="00C10C15" w:rsidP="00C10C15"/>
    <w:p w14:paraId="6B28FC7F" w14:textId="77777777" w:rsidR="00C10C15" w:rsidRDefault="00C10C15" w:rsidP="00C10C15"/>
    <w:p w14:paraId="1E6B89C7" w14:textId="77777777" w:rsidR="00C10C15" w:rsidRDefault="00C10C15" w:rsidP="00C10C15"/>
    <w:p w14:paraId="358FF6B1" w14:textId="77777777" w:rsidR="00106EEA" w:rsidRDefault="00106E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47F6AD57"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E9151AA" w14:textId="7FC4A236" w:rsidR="00C10C15" w:rsidRDefault="00C10C15" w:rsidP="00CD1860">
            <w:pPr>
              <w:jc w:val="both"/>
              <w:rPr>
                <w:b/>
                <w:sz w:val="28"/>
              </w:rPr>
            </w:pPr>
            <w:r>
              <w:rPr>
                <w:b/>
                <w:sz w:val="28"/>
              </w:rPr>
              <w:lastRenderedPageBreak/>
              <w:t>C-I – Personální zabezpečení</w:t>
            </w:r>
          </w:p>
        </w:tc>
      </w:tr>
      <w:tr w:rsidR="00C10C15" w14:paraId="1EF5027B"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D64C07D"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D396C19" w14:textId="77777777" w:rsidR="00C10C15" w:rsidRDefault="00C10C15" w:rsidP="00CD1860">
            <w:pPr>
              <w:jc w:val="both"/>
            </w:pPr>
            <w:r w:rsidRPr="00DB32A9">
              <w:t>Univerzita Tomáše Bati ve Zlíně</w:t>
            </w:r>
          </w:p>
        </w:tc>
      </w:tr>
      <w:tr w:rsidR="00C10C15" w14:paraId="0956A96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86CE4D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4945391" w14:textId="77777777" w:rsidR="00C10C15" w:rsidRDefault="00C10C15" w:rsidP="00CD1860">
            <w:pPr>
              <w:jc w:val="both"/>
            </w:pPr>
            <w:r>
              <w:t>Fakulta managementu a ekonomiky</w:t>
            </w:r>
          </w:p>
        </w:tc>
      </w:tr>
      <w:tr w:rsidR="00C10C15" w14:paraId="6706341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CACE7EC"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704A21F9" w14:textId="77777777" w:rsidR="00C10C15" w:rsidRDefault="00C10C15" w:rsidP="00CD1860">
            <w:pPr>
              <w:jc w:val="both"/>
            </w:pPr>
            <w:r w:rsidRPr="009D4EE6">
              <w:t>Management udržitelného rozvoje</w:t>
            </w:r>
          </w:p>
        </w:tc>
      </w:tr>
      <w:tr w:rsidR="00C10C15" w14:paraId="0AAF59E3"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409EA50"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3B6EFE97" w14:textId="77777777" w:rsidR="00C10C15" w:rsidRPr="00B314E2" w:rsidRDefault="00C10C15" w:rsidP="00CD1860">
            <w:pPr>
              <w:jc w:val="both"/>
            </w:pPr>
            <w:r w:rsidRPr="00B314E2">
              <w:t xml:space="preserve">Jiří LEHEJČEK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C29C6B1"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9B833FD" w14:textId="5DA1C2BE" w:rsidR="00C10C15" w:rsidRDefault="00C10C15" w:rsidP="00CD1860">
            <w:pPr>
              <w:jc w:val="both"/>
            </w:pPr>
            <w:r>
              <w:t>Mgr. Ing.</w:t>
            </w:r>
            <w:r w:rsidR="00106EEA">
              <w:t>,</w:t>
            </w:r>
            <w:r>
              <w:t xml:space="preserve"> Ph.D.</w:t>
            </w:r>
          </w:p>
        </w:tc>
      </w:tr>
      <w:tr w:rsidR="00C10C15" w14:paraId="4BC72C75"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4181F4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2C758B8A" w14:textId="77777777" w:rsidR="00C10C15" w:rsidRDefault="00C10C15" w:rsidP="00CD1860">
            <w:pPr>
              <w:jc w:val="both"/>
            </w:pPr>
            <w:r>
              <w:t>1986</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76FA4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536D85FC"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BB9F3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7CCF43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C101A0"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3681A57" w14:textId="133405F6" w:rsidR="00C10C15" w:rsidRDefault="00CC3A99" w:rsidP="00CD1860">
            <w:pPr>
              <w:jc w:val="both"/>
            </w:pPr>
            <w:r>
              <w:t>0</w:t>
            </w:r>
            <w:r w:rsidR="00C10C15">
              <w:t>6/202</w:t>
            </w:r>
            <w:r>
              <w:t>6</w:t>
            </w:r>
          </w:p>
        </w:tc>
      </w:tr>
      <w:tr w:rsidR="00C10C15" w14:paraId="2D29E0D2"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3016ED4"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9058B30"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4B997EA"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F05BFEE"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0D1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69A6BE4" w14:textId="77777777" w:rsidR="00C10C15" w:rsidRDefault="00C10C15" w:rsidP="00CD1860">
            <w:pPr>
              <w:jc w:val="both"/>
            </w:pPr>
          </w:p>
        </w:tc>
      </w:tr>
      <w:tr w:rsidR="00C10C15" w14:paraId="31210248"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A2ADB5"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EED5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795E3D" w14:textId="77777777" w:rsidR="00C10C15" w:rsidRDefault="00C10C15" w:rsidP="00CD1860">
            <w:pPr>
              <w:jc w:val="both"/>
              <w:rPr>
                <w:b/>
              </w:rPr>
            </w:pPr>
            <w:r>
              <w:rPr>
                <w:b/>
              </w:rPr>
              <w:t>rozsah</w:t>
            </w:r>
          </w:p>
        </w:tc>
      </w:tr>
      <w:tr w:rsidR="00C10C15" w14:paraId="6B241EA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A615FDE" w14:textId="77777777" w:rsidR="00C10C15" w:rsidRDefault="00C10C15" w:rsidP="00CD1860">
            <w:pPr>
              <w:jc w:val="both"/>
              <w:rPr>
                <w:highlight w:val="yellow"/>
              </w:rPr>
            </w:pPr>
            <w:r>
              <w:t>Univerzita Jana Evangelisty Purkyně</w:t>
            </w:r>
          </w:p>
        </w:tc>
        <w:tc>
          <w:tcPr>
            <w:tcW w:w="1703" w:type="dxa"/>
            <w:gridSpan w:val="2"/>
            <w:tcBorders>
              <w:top w:val="single" w:sz="4" w:space="0" w:color="auto"/>
              <w:left w:val="single" w:sz="4" w:space="0" w:color="auto"/>
              <w:bottom w:val="single" w:sz="4" w:space="0" w:color="auto"/>
              <w:right w:val="single" w:sz="4" w:space="0" w:color="auto"/>
            </w:tcBorders>
          </w:tcPr>
          <w:p w14:paraId="64A7AE13"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0FCDF45C" w14:textId="77777777" w:rsidR="00C10C15" w:rsidRDefault="00C10C15" w:rsidP="00CD1860">
            <w:pPr>
              <w:jc w:val="both"/>
            </w:pPr>
            <w:r>
              <w:t>20</w:t>
            </w:r>
          </w:p>
        </w:tc>
      </w:tr>
      <w:tr w:rsidR="00C10C15" w14:paraId="3ED5C6B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3B8AD1B"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0249A12" w14:textId="77777777" w:rsidTr="008D6D22">
        <w:trPr>
          <w:trHeight w:val="768"/>
        </w:trPr>
        <w:tc>
          <w:tcPr>
            <w:tcW w:w="9859" w:type="dxa"/>
            <w:gridSpan w:val="15"/>
            <w:tcBorders>
              <w:top w:val="nil"/>
              <w:left w:val="single" w:sz="4" w:space="0" w:color="auto"/>
              <w:bottom w:val="single" w:sz="4" w:space="0" w:color="auto"/>
              <w:right w:val="single" w:sz="4" w:space="0" w:color="auto"/>
            </w:tcBorders>
          </w:tcPr>
          <w:p w14:paraId="2A362A03" w14:textId="77777777" w:rsidR="00C10C15" w:rsidRDefault="00C10C15" w:rsidP="00CD1860">
            <w:pPr>
              <w:jc w:val="both"/>
            </w:pPr>
            <w:r>
              <w:t>Vybrané kapitoly z věd o Zemi – garant, přednášející (80 %)</w:t>
            </w:r>
          </w:p>
          <w:p w14:paraId="7AF67766" w14:textId="77777777" w:rsidR="00C10C15" w:rsidRDefault="00C10C15" w:rsidP="00CD1860">
            <w:pPr>
              <w:jc w:val="both"/>
            </w:pPr>
            <w:r w:rsidRPr="006C5726">
              <w:t>Adaptace na globální změny a mitigační opatření</w:t>
            </w:r>
            <w:r>
              <w:t xml:space="preserve"> – přednášející (25 %)</w:t>
            </w:r>
          </w:p>
          <w:p w14:paraId="5C4F7ABD" w14:textId="77777777" w:rsidR="00C10C15" w:rsidRDefault="00C10C15" w:rsidP="00CD1860">
            <w:pPr>
              <w:jc w:val="both"/>
            </w:pPr>
            <w:r w:rsidRPr="006C5726">
              <w:t>Terénní praxe environmentální udržitelnosti</w:t>
            </w:r>
            <w:r>
              <w:t xml:space="preserve"> – cvičící (35 %)</w:t>
            </w:r>
          </w:p>
        </w:tc>
      </w:tr>
      <w:tr w:rsidR="00C10C15" w14:paraId="3A98974A"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7379694"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5EE28FC"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AF0BE77"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C780C5"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10A3DF7C"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9C14A5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4D276D" w14:textId="77777777" w:rsidR="00C10C15" w:rsidRDefault="00C10C15" w:rsidP="00CD1860">
            <w:pPr>
              <w:jc w:val="both"/>
              <w:rPr>
                <w:b/>
              </w:rPr>
            </w:pPr>
            <w:r>
              <w:rPr>
                <w:b/>
              </w:rPr>
              <w:t>(</w:t>
            </w:r>
            <w:r>
              <w:rPr>
                <w:b/>
                <w:i/>
                <w:iCs/>
              </w:rPr>
              <w:t>nepovinný údaj</w:t>
            </w:r>
            <w:r>
              <w:rPr>
                <w:b/>
              </w:rPr>
              <w:t>) Počet hodin za semestr</w:t>
            </w:r>
          </w:p>
        </w:tc>
      </w:tr>
      <w:tr w:rsidR="00C10C15" w14:paraId="07B7EF9E"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CA721B8" w14:textId="77777777" w:rsidR="00C10C15" w:rsidRDefault="00C10C15" w:rsidP="00106EEA">
            <w:pPr>
              <w:rPr>
                <w:color w:val="FF0000"/>
              </w:rPr>
            </w:pPr>
            <w:r>
              <w:t>Ekosystémové služby</w:t>
            </w:r>
          </w:p>
        </w:tc>
        <w:tc>
          <w:tcPr>
            <w:tcW w:w="2409" w:type="dxa"/>
            <w:gridSpan w:val="3"/>
            <w:tcBorders>
              <w:top w:val="nil"/>
              <w:left w:val="single" w:sz="4" w:space="0" w:color="auto"/>
              <w:bottom w:val="single" w:sz="4" w:space="0" w:color="auto"/>
              <w:right w:val="single" w:sz="4" w:space="0" w:color="auto"/>
            </w:tcBorders>
          </w:tcPr>
          <w:p w14:paraId="02C53EFA" w14:textId="77777777" w:rsidR="00C10C15" w:rsidRPr="007C1F81" w:rsidRDefault="00C10C15" w:rsidP="00106EEA">
            <w:pPr>
              <w:rPr>
                <w:color w:val="FF0000"/>
              </w:rPr>
            </w:pPr>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640DB9F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7DA3F499" w14:textId="77777777" w:rsidR="00C10C15" w:rsidRPr="007C1F81" w:rsidRDefault="00C10C15" w:rsidP="00106EEA">
            <w:r>
              <w:t>garant, přednášející (100 %), cvičící</w:t>
            </w:r>
          </w:p>
        </w:tc>
        <w:tc>
          <w:tcPr>
            <w:tcW w:w="1972" w:type="dxa"/>
            <w:gridSpan w:val="3"/>
            <w:tcBorders>
              <w:top w:val="nil"/>
              <w:left w:val="single" w:sz="4" w:space="0" w:color="auto"/>
              <w:bottom w:val="single" w:sz="4" w:space="0" w:color="auto"/>
              <w:right w:val="single" w:sz="4" w:space="0" w:color="auto"/>
            </w:tcBorders>
          </w:tcPr>
          <w:p w14:paraId="15EB8772" w14:textId="77777777" w:rsidR="00C10C15" w:rsidRDefault="00C10C15" w:rsidP="00CD1860">
            <w:pPr>
              <w:jc w:val="both"/>
              <w:rPr>
                <w:color w:val="FF0000"/>
              </w:rPr>
            </w:pPr>
          </w:p>
        </w:tc>
      </w:tr>
      <w:tr w:rsidR="00C10C15" w14:paraId="7261B2A8"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367033A6" w14:textId="77777777" w:rsidR="00C10C15" w:rsidRDefault="00C10C15" w:rsidP="00106EEA">
            <w:r>
              <w:t>Regionální případové studie</w:t>
            </w:r>
          </w:p>
        </w:tc>
        <w:tc>
          <w:tcPr>
            <w:tcW w:w="2409" w:type="dxa"/>
            <w:gridSpan w:val="3"/>
            <w:tcBorders>
              <w:top w:val="nil"/>
              <w:left w:val="single" w:sz="4" w:space="0" w:color="auto"/>
              <w:bottom w:val="single" w:sz="4" w:space="0" w:color="auto"/>
              <w:right w:val="single" w:sz="4" w:space="0" w:color="auto"/>
            </w:tcBorders>
          </w:tcPr>
          <w:p w14:paraId="097A4A70"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3866A14"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46A04E5E" w14:textId="77777777" w:rsidR="00C10C15" w:rsidRDefault="00C10C15" w:rsidP="00106EEA">
            <w:pPr>
              <w:rPr>
                <w:color w:val="FF0000"/>
              </w:rPr>
            </w:pPr>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0EEB4278" w14:textId="77777777" w:rsidR="00C10C15" w:rsidRDefault="00C10C15" w:rsidP="00CD1860">
            <w:pPr>
              <w:jc w:val="both"/>
              <w:rPr>
                <w:color w:val="FF0000"/>
              </w:rPr>
            </w:pPr>
          </w:p>
        </w:tc>
      </w:tr>
      <w:tr w:rsidR="00C10C15" w14:paraId="76B6ED82"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290FD8A9" w14:textId="77777777" w:rsidR="00C10C15" w:rsidRDefault="00C10C15" w:rsidP="00106EEA">
            <w:r>
              <w:t>Způsoby ochrany přírody a krajiny</w:t>
            </w:r>
          </w:p>
        </w:tc>
        <w:tc>
          <w:tcPr>
            <w:tcW w:w="2409" w:type="dxa"/>
            <w:gridSpan w:val="3"/>
            <w:tcBorders>
              <w:top w:val="nil"/>
              <w:left w:val="single" w:sz="4" w:space="0" w:color="auto"/>
              <w:bottom w:val="single" w:sz="4" w:space="0" w:color="auto"/>
              <w:right w:val="single" w:sz="4" w:space="0" w:color="auto"/>
            </w:tcBorders>
          </w:tcPr>
          <w:p w14:paraId="5FF78829" w14:textId="77777777" w:rsidR="00C10C15" w:rsidRPr="007C1F81" w:rsidRDefault="00C10C15" w:rsidP="00106EEA">
            <w:r w:rsidRPr="007C1F81">
              <w:t>Ochrana obyvatelstva</w:t>
            </w:r>
          </w:p>
        </w:tc>
        <w:tc>
          <w:tcPr>
            <w:tcW w:w="567" w:type="dxa"/>
            <w:gridSpan w:val="2"/>
            <w:tcBorders>
              <w:top w:val="nil"/>
              <w:left w:val="single" w:sz="4" w:space="0" w:color="auto"/>
              <w:bottom w:val="single" w:sz="4" w:space="0" w:color="auto"/>
              <w:right w:val="single" w:sz="4" w:space="0" w:color="auto"/>
            </w:tcBorders>
          </w:tcPr>
          <w:p w14:paraId="362F72A6" w14:textId="77777777" w:rsidR="00C10C15" w:rsidRDefault="00C10C15" w:rsidP="00106EEA">
            <w:pPr>
              <w:rPr>
                <w:color w:val="FF0000"/>
              </w:rPr>
            </w:pPr>
            <w:r w:rsidRPr="007C1F81">
              <w:t>ZS</w:t>
            </w:r>
          </w:p>
        </w:tc>
        <w:tc>
          <w:tcPr>
            <w:tcW w:w="2109" w:type="dxa"/>
            <w:gridSpan w:val="5"/>
            <w:tcBorders>
              <w:top w:val="nil"/>
              <w:left w:val="single" w:sz="4" w:space="0" w:color="auto"/>
              <w:bottom w:val="single" w:sz="4" w:space="0" w:color="auto"/>
              <w:right w:val="single" w:sz="4" w:space="0" w:color="auto"/>
            </w:tcBorders>
          </w:tcPr>
          <w:p w14:paraId="554E1768" w14:textId="77777777" w:rsidR="00C10C15" w:rsidRDefault="00C10C15" w:rsidP="00106EEA">
            <w:pPr>
              <w:rPr>
                <w:color w:val="FF0000"/>
              </w:rPr>
            </w:pPr>
            <w:r>
              <w:t>přednášející (50 %), cvičící (50 %)</w:t>
            </w:r>
          </w:p>
        </w:tc>
        <w:tc>
          <w:tcPr>
            <w:tcW w:w="1972" w:type="dxa"/>
            <w:gridSpan w:val="3"/>
            <w:tcBorders>
              <w:top w:val="nil"/>
              <w:left w:val="single" w:sz="4" w:space="0" w:color="auto"/>
              <w:bottom w:val="single" w:sz="4" w:space="0" w:color="auto"/>
              <w:right w:val="single" w:sz="4" w:space="0" w:color="auto"/>
            </w:tcBorders>
          </w:tcPr>
          <w:p w14:paraId="2FE4C71A" w14:textId="77777777" w:rsidR="00C10C15" w:rsidRDefault="00C10C15" w:rsidP="00CD1860">
            <w:pPr>
              <w:jc w:val="both"/>
              <w:rPr>
                <w:color w:val="FF0000"/>
              </w:rPr>
            </w:pPr>
          </w:p>
        </w:tc>
      </w:tr>
      <w:tr w:rsidR="00C10C15" w14:paraId="6E1CCCCC"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2C295DA" w14:textId="77777777" w:rsidR="00C10C15" w:rsidRDefault="00C10C15" w:rsidP="00106EEA">
            <w:r>
              <w:t>Fyzická geografie</w:t>
            </w:r>
          </w:p>
        </w:tc>
        <w:tc>
          <w:tcPr>
            <w:tcW w:w="2409" w:type="dxa"/>
            <w:gridSpan w:val="3"/>
            <w:tcBorders>
              <w:top w:val="nil"/>
              <w:left w:val="single" w:sz="4" w:space="0" w:color="auto"/>
              <w:bottom w:val="single" w:sz="4" w:space="0" w:color="auto"/>
              <w:right w:val="single" w:sz="4" w:space="0" w:color="auto"/>
            </w:tcBorders>
          </w:tcPr>
          <w:p w14:paraId="5DFBAF53" w14:textId="77777777" w:rsidR="00C10C15" w:rsidRPr="007C1F81"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1B81E8E8" w14:textId="77777777" w:rsidR="00C10C15" w:rsidRPr="007C1F81"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61D0D961" w14:textId="77777777" w:rsidR="00C10C15" w:rsidRPr="007C1F81" w:rsidRDefault="00C10C15" w:rsidP="00106EEA">
            <w:r>
              <w:t>garant, přednášející (50 %), cvičící (50 %)</w:t>
            </w:r>
          </w:p>
        </w:tc>
        <w:tc>
          <w:tcPr>
            <w:tcW w:w="1972" w:type="dxa"/>
            <w:gridSpan w:val="3"/>
            <w:tcBorders>
              <w:top w:val="nil"/>
              <w:left w:val="single" w:sz="4" w:space="0" w:color="auto"/>
              <w:bottom w:val="single" w:sz="4" w:space="0" w:color="auto"/>
              <w:right w:val="single" w:sz="4" w:space="0" w:color="auto"/>
            </w:tcBorders>
          </w:tcPr>
          <w:p w14:paraId="24305AEC" w14:textId="77777777" w:rsidR="00C10C15" w:rsidRDefault="00C10C15" w:rsidP="00CD1860">
            <w:pPr>
              <w:jc w:val="both"/>
              <w:rPr>
                <w:color w:val="FF0000"/>
              </w:rPr>
            </w:pPr>
          </w:p>
        </w:tc>
      </w:tr>
      <w:tr w:rsidR="00C10C15" w14:paraId="55EDBB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61E9AFBC" w14:textId="77777777" w:rsidR="00C10C15" w:rsidRDefault="00C10C15" w:rsidP="00106EEA">
            <w:r>
              <w:t>Exkurze</w:t>
            </w:r>
          </w:p>
        </w:tc>
        <w:tc>
          <w:tcPr>
            <w:tcW w:w="2409" w:type="dxa"/>
            <w:gridSpan w:val="3"/>
            <w:tcBorders>
              <w:top w:val="nil"/>
              <w:left w:val="single" w:sz="4" w:space="0" w:color="auto"/>
              <w:bottom w:val="single" w:sz="4" w:space="0" w:color="auto"/>
              <w:right w:val="single" w:sz="4" w:space="0" w:color="auto"/>
            </w:tcBorders>
          </w:tcPr>
          <w:p w14:paraId="5D07A26D"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08EF155B" w14:textId="77777777" w:rsidR="00C10C15" w:rsidRDefault="00C10C15" w:rsidP="00106EEA">
            <w:r>
              <w:t>LS</w:t>
            </w:r>
          </w:p>
        </w:tc>
        <w:tc>
          <w:tcPr>
            <w:tcW w:w="2109" w:type="dxa"/>
            <w:gridSpan w:val="5"/>
            <w:tcBorders>
              <w:top w:val="nil"/>
              <w:left w:val="single" w:sz="4" w:space="0" w:color="auto"/>
              <w:bottom w:val="single" w:sz="4" w:space="0" w:color="auto"/>
              <w:right w:val="single" w:sz="4" w:space="0" w:color="auto"/>
            </w:tcBorders>
          </w:tcPr>
          <w:p w14:paraId="5712EACC" w14:textId="77777777" w:rsidR="00C10C15" w:rsidRDefault="00C10C15" w:rsidP="00106EEA">
            <w:r>
              <w:t>cvičící (50%)</w:t>
            </w:r>
          </w:p>
        </w:tc>
        <w:tc>
          <w:tcPr>
            <w:tcW w:w="1972" w:type="dxa"/>
            <w:gridSpan w:val="3"/>
            <w:tcBorders>
              <w:top w:val="nil"/>
              <w:left w:val="single" w:sz="4" w:space="0" w:color="auto"/>
              <w:bottom w:val="single" w:sz="4" w:space="0" w:color="auto"/>
              <w:right w:val="single" w:sz="4" w:space="0" w:color="auto"/>
            </w:tcBorders>
          </w:tcPr>
          <w:p w14:paraId="0BC66A6E" w14:textId="77777777" w:rsidR="00C10C15" w:rsidRDefault="00C10C15" w:rsidP="00CD1860">
            <w:pPr>
              <w:jc w:val="both"/>
              <w:rPr>
                <w:color w:val="FF0000"/>
              </w:rPr>
            </w:pPr>
          </w:p>
        </w:tc>
      </w:tr>
      <w:tr w:rsidR="00C10C15" w14:paraId="7007C1BF"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1C2CD6CF" w14:textId="77777777" w:rsidR="00C10C15" w:rsidRDefault="00C10C15" w:rsidP="00106EEA">
            <w:r>
              <w:t>Otevřená prostorová</w:t>
            </w:r>
          </w:p>
          <w:p w14:paraId="7F397FD0" w14:textId="77777777" w:rsidR="00C10C15" w:rsidRDefault="00C10C15" w:rsidP="00106EEA">
            <w:r>
              <w:t>data a digitální bezpečnost</w:t>
            </w:r>
          </w:p>
        </w:tc>
        <w:tc>
          <w:tcPr>
            <w:tcW w:w="2409" w:type="dxa"/>
            <w:gridSpan w:val="3"/>
            <w:tcBorders>
              <w:top w:val="nil"/>
              <w:left w:val="single" w:sz="4" w:space="0" w:color="auto"/>
              <w:bottom w:val="single" w:sz="4" w:space="0" w:color="auto"/>
              <w:right w:val="single" w:sz="4" w:space="0" w:color="auto"/>
            </w:tcBorders>
          </w:tcPr>
          <w:p w14:paraId="5BE94CBE" w14:textId="77777777" w:rsidR="00C10C15" w:rsidRDefault="00C10C15" w:rsidP="00106EEA">
            <w:r>
              <w:t>Environmentální bezpečnost</w:t>
            </w:r>
          </w:p>
        </w:tc>
        <w:tc>
          <w:tcPr>
            <w:tcW w:w="567" w:type="dxa"/>
            <w:gridSpan w:val="2"/>
            <w:tcBorders>
              <w:top w:val="nil"/>
              <w:left w:val="single" w:sz="4" w:space="0" w:color="auto"/>
              <w:bottom w:val="single" w:sz="4" w:space="0" w:color="auto"/>
              <w:right w:val="single" w:sz="4" w:space="0" w:color="auto"/>
            </w:tcBorders>
          </w:tcPr>
          <w:p w14:paraId="2031EA5E" w14:textId="77777777" w:rsidR="00C10C15" w:rsidRDefault="00C10C15" w:rsidP="00106EEA">
            <w:r>
              <w:t>ZS</w:t>
            </w:r>
          </w:p>
        </w:tc>
        <w:tc>
          <w:tcPr>
            <w:tcW w:w="2109" w:type="dxa"/>
            <w:gridSpan w:val="5"/>
            <w:tcBorders>
              <w:top w:val="nil"/>
              <w:left w:val="single" w:sz="4" w:space="0" w:color="auto"/>
              <w:bottom w:val="single" w:sz="4" w:space="0" w:color="auto"/>
              <w:right w:val="single" w:sz="4" w:space="0" w:color="auto"/>
            </w:tcBorders>
          </w:tcPr>
          <w:p w14:paraId="35F8EDB8" w14:textId="77777777" w:rsidR="00C10C15" w:rsidRDefault="00C10C15" w:rsidP="00106EEA">
            <w:r>
              <w:t>přednášející (23 %), cvičící (50 %)</w:t>
            </w:r>
          </w:p>
        </w:tc>
        <w:tc>
          <w:tcPr>
            <w:tcW w:w="1972" w:type="dxa"/>
            <w:gridSpan w:val="3"/>
            <w:tcBorders>
              <w:top w:val="nil"/>
              <w:left w:val="single" w:sz="4" w:space="0" w:color="auto"/>
              <w:bottom w:val="single" w:sz="4" w:space="0" w:color="auto"/>
              <w:right w:val="single" w:sz="4" w:space="0" w:color="auto"/>
            </w:tcBorders>
          </w:tcPr>
          <w:p w14:paraId="29C46FF5" w14:textId="77777777" w:rsidR="00C10C15" w:rsidRDefault="00C10C15" w:rsidP="00CD1860">
            <w:pPr>
              <w:jc w:val="both"/>
              <w:rPr>
                <w:color w:val="FF0000"/>
              </w:rPr>
            </w:pPr>
          </w:p>
        </w:tc>
      </w:tr>
      <w:tr w:rsidR="00C10C15" w14:paraId="5FB5E45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4104863" w14:textId="77777777" w:rsidR="00C10C15" w:rsidRDefault="00C10C15" w:rsidP="00CD1860">
            <w:pPr>
              <w:jc w:val="both"/>
            </w:pPr>
            <w:r>
              <w:rPr>
                <w:b/>
              </w:rPr>
              <w:t xml:space="preserve">Údaje o vzdělání na VŠ </w:t>
            </w:r>
          </w:p>
        </w:tc>
      </w:tr>
      <w:tr w:rsidR="00C10C15" w14:paraId="7149DE7F" w14:textId="77777777" w:rsidTr="00F83B9C">
        <w:trPr>
          <w:trHeight w:val="837"/>
        </w:trPr>
        <w:tc>
          <w:tcPr>
            <w:tcW w:w="9859" w:type="dxa"/>
            <w:gridSpan w:val="15"/>
            <w:tcBorders>
              <w:top w:val="single" w:sz="4" w:space="0" w:color="auto"/>
              <w:left w:val="single" w:sz="4" w:space="0" w:color="auto"/>
              <w:bottom w:val="single" w:sz="4" w:space="0" w:color="auto"/>
              <w:right w:val="single" w:sz="4" w:space="0" w:color="auto"/>
            </w:tcBorders>
          </w:tcPr>
          <w:p w14:paraId="6004D5E9" w14:textId="77777777" w:rsidR="00C10C15" w:rsidRDefault="00C10C15" w:rsidP="00CD1860">
            <w:r>
              <w:t>2012: obor Fyzická geografie a geoekologie, Přírodovědecká fakulta, Univerzita Karlova, Mgr.</w:t>
            </w:r>
          </w:p>
          <w:p w14:paraId="348F275C" w14:textId="77777777" w:rsidR="00C10C15" w:rsidRDefault="00C10C15" w:rsidP="00CD1860">
            <w:r>
              <w:t>2012: obor Forestry, Water, and Landscape management, Fakulta lesnická a dřevařská, ČZU v Praze, Ing.</w:t>
            </w:r>
          </w:p>
          <w:p w14:paraId="72E5B47C" w14:textId="77777777" w:rsidR="00C10C15" w:rsidRDefault="00C10C15" w:rsidP="00CD1860">
            <w:pPr>
              <w:jc w:val="both"/>
              <w:rPr>
                <w:b/>
              </w:rPr>
            </w:pPr>
            <w:r>
              <w:t xml:space="preserve">2016:  obor </w:t>
            </w:r>
            <w:r>
              <w:rPr>
                <w:color w:val="000000"/>
              </w:rPr>
              <w:t>Pěstování lesa</w:t>
            </w:r>
            <w:r>
              <w:t>, Fakulta lesnická a dřevařská, ČZU v Praze, Ph.D.</w:t>
            </w:r>
          </w:p>
        </w:tc>
      </w:tr>
      <w:tr w:rsidR="00C10C15" w14:paraId="548194F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9E9AC3E" w14:textId="77777777" w:rsidR="00C10C15" w:rsidRDefault="00C10C15" w:rsidP="00CD1860">
            <w:pPr>
              <w:jc w:val="both"/>
              <w:rPr>
                <w:b/>
              </w:rPr>
            </w:pPr>
            <w:r>
              <w:rPr>
                <w:b/>
              </w:rPr>
              <w:t>Údaje o odborném působení od absolvování VŠ</w:t>
            </w:r>
          </w:p>
        </w:tc>
      </w:tr>
      <w:tr w:rsidR="00C10C15" w14:paraId="7CC17F32"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0A3CF51E" w14:textId="77777777" w:rsidR="00C10C15" w:rsidRDefault="00C10C15" w:rsidP="00CD1860">
            <w:r>
              <w:t>8/2017 – dodnes:</w:t>
            </w:r>
            <w:r>
              <w:tab/>
              <w:t xml:space="preserve">  Univerzita Tomáše Bati ve Zlíně, odborný asistent na ústavu environmentální bezpečnosti</w:t>
            </w:r>
          </w:p>
          <w:p w14:paraId="5F943F83" w14:textId="77777777" w:rsidR="00C10C15" w:rsidRDefault="00C10C15" w:rsidP="00CD1860">
            <w:r>
              <w:t xml:space="preserve">9/2020 – dodnes:   Univerzita Jana Evangelisty Purkyně </w:t>
            </w:r>
          </w:p>
          <w:p w14:paraId="55556698" w14:textId="77777777" w:rsidR="00C10C15" w:rsidRDefault="00C10C15" w:rsidP="00CD1860">
            <w:r>
              <w:t>2019 – dodnes:</w:t>
            </w:r>
            <w:r>
              <w:tab/>
              <w:t xml:space="preserve">  člen vědecké rady Komise Rady HMP pro udržitelnou energii a klima</w:t>
            </w:r>
          </w:p>
          <w:p w14:paraId="484DC589" w14:textId="77777777" w:rsidR="00C10C15" w:rsidRDefault="00C10C15" w:rsidP="00CD1860">
            <w:r>
              <w:t>05/2022 – dodnes: člen dozorčí rady Lesy ČR, s.p.</w:t>
            </w:r>
          </w:p>
          <w:p w14:paraId="6A9FFD52" w14:textId="77777777" w:rsidR="00C10C15" w:rsidRDefault="00C10C15" w:rsidP="00CD1860">
            <w:r>
              <w:t>4/2014 – 4/2022:</w:t>
            </w:r>
            <w:r>
              <w:tab/>
              <w:t xml:space="preserve">  Česká technologická platforma pro ekologické zemědělství (předseda 2019-2022)</w:t>
            </w:r>
          </w:p>
          <w:p w14:paraId="16C629DA" w14:textId="77777777" w:rsidR="00C10C15" w:rsidRDefault="00C10C15" w:rsidP="00CD1860">
            <w:r>
              <w:t>4/2014 – 9/2022:</w:t>
            </w:r>
            <w:r>
              <w:tab/>
              <w:t xml:space="preserve">  Envipor, s.r.o. – environmentální poradenství a realizace, jednatel, spolumajitel</w:t>
            </w:r>
          </w:p>
          <w:p w14:paraId="4B405BB9" w14:textId="77777777" w:rsidR="00C10C15" w:rsidRDefault="00C10C15" w:rsidP="00CD1860">
            <w:r>
              <w:t>5/2018 – 5/2023:</w:t>
            </w:r>
            <w:r>
              <w:tab/>
              <w:t xml:space="preserve">  IFOAM EU – místopředseda</w:t>
            </w:r>
          </w:p>
          <w:p w14:paraId="7F0BA5A4" w14:textId="77777777" w:rsidR="00C10C15" w:rsidRDefault="00C10C15" w:rsidP="00CD1860">
            <w:r>
              <w:t>9/2019 – 10/2021: PSP ČR, Výbor pro životní prostředí, poradce předsedkyně</w:t>
            </w:r>
          </w:p>
          <w:p w14:paraId="7CDE71D2" w14:textId="77777777" w:rsidR="00C10C15" w:rsidRDefault="00C10C15" w:rsidP="00CD1860">
            <w:pPr>
              <w:jc w:val="both"/>
              <w:rPr>
                <w:color w:val="FF0000"/>
              </w:rPr>
            </w:pPr>
          </w:p>
        </w:tc>
      </w:tr>
      <w:tr w:rsidR="00C10C15" w14:paraId="093E83F0"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398F63" w14:textId="77777777" w:rsidR="00C10C15" w:rsidRDefault="00C10C15" w:rsidP="00CD1860">
            <w:pPr>
              <w:jc w:val="both"/>
            </w:pPr>
            <w:r>
              <w:rPr>
                <w:b/>
              </w:rPr>
              <w:t>Zkušenosti s vedením kvalifikačních a rigorózních prací</w:t>
            </w:r>
          </w:p>
        </w:tc>
      </w:tr>
      <w:tr w:rsidR="00C10C15" w14:paraId="45DD7EDA" w14:textId="77777777" w:rsidTr="00106EEA">
        <w:trPr>
          <w:trHeight w:val="801"/>
        </w:trPr>
        <w:tc>
          <w:tcPr>
            <w:tcW w:w="9859" w:type="dxa"/>
            <w:gridSpan w:val="15"/>
            <w:tcBorders>
              <w:top w:val="single" w:sz="4" w:space="0" w:color="auto"/>
              <w:left w:val="single" w:sz="4" w:space="0" w:color="auto"/>
              <w:bottom w:val="single" w:sz="4" w:space="0" w:color="auto"/>
              <w:right w:val="single" w:sz="4" w:space="0" w:color="auto"/>
            </w:tcBorders>
          </w:tcPr>
          <w:p w14:paraId="3E583FCA" w14:textId="77777777" w:rsidR="00C10C15" w:rsidRPr="004D0C2D" w:rsidRDefault="00C10C15" w:rsidP="00CD1860">
            <w:pPr>
              <w:jc w:val="both"/>
            </w:pPr>
            <w:r w:rsidRPr="004D0C2D">
              <w:t xml:space="preserve">Počet vedených bakalářských prací – </w:t>
            </w:r>
            <w:r>
              <w:t>12</w:t>
            </w:r>
            <w:r w:rsidRPr="004D0C2D">
              <w:t xml:space="preserve"> </w:t>
            </w:r>
          </w:p>
          <w:p w14:paraId="5A940BA9" w14:textId="77777777" w:rsidR="00C10C15" w:rsidRDefault="00C10C15" w:rsidP="00CD1860">
            <w:pPr>
              <w:jc w:val="both"/>
            </w:pPr>
            <w:r w:rsidRPr="004D0C2D">
              <w:t xml:space="preserve">Počet vedených diplomových prací – </w:t>
            </w:r>
            <w:r>
              <w:t>2</w:t>
            </w:r>
          </w:p>
          <w:p w14:paraId="7C904615" w14:textId="77777777" w:rsidR="00C10C15" w:rsidRDefault="00C10C15" w:rsidP="00CD1860">
            <w:pPr>
              <w:jc w:val="both"/>
            </w:pPr>
            <w:r>
              <w:t>Vedoucí disertační práce - 1</w:t>
            </w:r>
          </w:p>
        </w:tc>
      </w:tr>
      <w:tr w:rsidR="00C10C15" w14:paraId="2A9BE6C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D584856"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EDBEE9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65D37E0"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1357379" w14:textId="77777777" w:rsidR="00C10C15" w:rsidRDefault="00C10C15" w:rsidP="00CD1860">
            <w:pPr>
              <w:jc w:val="both"/>
              <w:rPr>
                <w:b/>
              </w:rPr>
            </w:pPr>
            <w:r>
              <w:rPr>
                <w:b/>
              </w:rPr>
              <w:t>Ohlasy publikací</w:t>
            </w:r>
          </w:p>
        </w:tc>
      </w:tr>
      <w:tr w:rsidR="00C10C15" w14:paraId="344D1763"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39F09F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F2E866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6E834CE"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53E8C90"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BA36653"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6995B37" w14:textId="77777777" w:rsidR="00C10C15" w:rsidRDefault="00C10C15" w:rsidP="00CD1860">
            <w:pPr>
              <w:jc w:val="both"/>
            </w:pPr>
            <w:r>
              <w:rPr>
                <w:b/>
                <w:sz w:val="18"/>
              </w:rPr>
              <w:t>ostatní</w:t>
            </w:r>
          </w:p>
        </w:tc>
      </w:tr>
      <w:tr w:rsidR="00C10C15" w14:paraId="17A2047A"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86F29B"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15DC4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1B083EE"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BC23020" w14:textId="77777777" w:rsidR="00C10C15" w:rsidRDefault="00C10C15" w:rsidP="00CD1860">
            <w:pPr>
              <w:jc w:val="both"/>
              <w:rPr>
                <w:b/>
              </w:rPr>
            </w:pPr>
            <w:r>
              <w:rPr>
                <w:b/>
              </w:rPr>
              <w:t>127</w:t>
            </w:r>
          </w:p>
        </w:tc>
        <w:tc>
          <w:tcPr>
            <w:tcW w:w="693" w:type="dxa"/>
            <w:tcBorders>
              <w:top w:val="single" w:sz="4" w:space="0" w:color="auto"/>
              <w:left w:val="single" w:sz="4" w:space="0" w:color="auto"/>
              <w:bottom w:val="single" w:sz="4" w:space="0" w:color="auto"/>
              <w:right w:val="single" w:sz="4" w:space="0" w:color="auto"/>
            </w:tcBorders>
          </w:tcPr>
          <w:p w14:paraId="63BD46B1" w14:textId="77777777" w:rsidR="00C10C15" w:rsidRDefault="00C10C15" w:rsidP="00CD1860">
            <w:pPr>
              <w:jc w:val="both"/>
              <w:rPr>
                <w:b/>
              </w:rPr>
            </w:pPr>
            <w:r>
              <w:rPr>
                <w:b/>
              </w:rPr>
              <w:t>139</w:t>
            </w:r>
          </w:p>
        </w:tc>
        <w:tc>
          <w:tcPr>
            <w:tcW w:w="694" w:type="dxa"/>
            <w:tcBorders>
              <w:top w:val="single" w:sz="4" w:space="0" w:color="auto"/>
              <w:left w:val="single" w:sz="4" w:space="0" w:color="auto"/>
              <w:bottom w:val="single" w:sz="4" w:space="0" w:color="auto"/>
              <w:right w:val="single" w:sz="4" w:space="0" w:color="auto"/>
            </w:tcBorders>
          </w:tcPr>
          <w:p w14:paraId="6F4DD2EF" w14:textId="77777777" w:rsidR="00C10C15" w:rsidRDefault="00C10C15" w:rsidP="00CD1860">
            <w:pPr>
              <w:jc w:val="both"/>
              <w:rPr>
                <w:b/>
              </w:rPr>
            </w:pPr>
          </w:p>
        </w:tc>
      </w:tr>
      <w:tr w:rsidR="00C10C15" w14:paraId="28A6F354"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3D92744B"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36842F0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80CC17D"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C6796C0"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5D0F2262" w14:textId="77777777" w:rsidR="00C10C15" w:rsidRDefault="00C10C15" w:rsidP="00CD1860">
            <w:pPr>
              <w:rPr>
                <w:b/>
              </w:rPr>
            </w:pPr>
            <w:r>
              <w:rPr>
                <w:b/>
              </w:rPr>
              <w:t>6   / 6</w:t>
            </w:r>
          </w:p>
        </w:tc>
      </w:tr>
      <w:tr w:rsidR="00C10C15" w14:paraId="2F663E6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7D19C4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BD22F88"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00755FCC" w14:textId="77777777" w:rsidR="00C10C15" w:rsidRPr="0003514B" w:rsidRDefault="00C10C15" w:rsidP="00CD1860">
            <w:pPr>
              <w:spacing w:line="276" w:lineRule="auto"/>
              <w:jc w:val="both"/>
            </w:pPr>
            <w:r w:rsidRPr="0003514B">
              <w:rPr>
                <w:b/>
              </w:rPr>
              <w:lastRenderedPageBreak/>
              <w:t>LEHEJČEK J.</w:t>
            </w:r>
            <w:r>
              <w:t>,</w:t>
            </w:r>
            <w:r w:rsidRPr="0003514B">
              <w:t xml:space="preserve"> TRKAL, F</w:t>
            </w:r>
            <w:r>
              <w:t>.,</w:t>
            </w:r>
            <w:r w:rsidRPr="0003514B">
              <w:t xml:space="preserve"> DOLEŽAL, J.</w:t>
            </w:r>
            <w:r>
              <w:t>,</w:t>
            </w:r>
            <w:r w:rsidRPr="0003514B">
              <w:t xml:space="preserve"> ČADA, V. (in press) </w:t>
            </w:r>
            <w:r w:rsidRPr="0003514B">
              <w:rPr>
                <w:i/>
              </w:rPr>
              <w:t>Alpine and Arctic tundra shrub populations show similar ontogenetic growth trends but differing absolute growth rates and lifespan</w:t>
            </w:r>
            <w:r>
              <w:t>.</w:t>
            </w:r>
            <w:r w:rsidRPr="0003514B">
              <w:t xml:space="preserve"> Dendrochronologia 126046, </w:t>
            </w:r>
            <w:hyperlink r:id="rId69" w:history="1">
              <w:r w:rsidRPr="001734E9">
                <w:rPr>
                  <w:rStyle w:val="Hypertextovodkaz"/>
                  <w:color w:val="365F91" w:themeColor="accent1" w:themeShade="BF"/>
                </w:rPr>
                <w:t>https://doi.org/10.1016/j.dendro.2022.126046</w:t>
              </w:r>
            </w:hyperlink>
            <w:r w:rsidRPr="0003514B">
              <w:t xml:space="preserve">. Q1 (AIS) </w:t>
            </w:r>
            <w:r>
              <w:t>Jimp, 2023</w:t>
            </w:r>
            <w:r w:rsidRPr="0003514B">
              <w:t>.</w:t>
            </w:r>
          </w:p>
          <w:p w14:paraId="31E8CF2E"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J</w:t>
            </w:r>
            <w:r>
              <w:rPr>
                <w:sz w:val="20"/>
                <w:szCs w:val="20"/>
                <w:bdr w:val="none" w:sz="0" w:space="0" w:color="auto" w:frame="1"/>
              </w:rPr>
              <w:t>OHANIS</w:t>
            </w:r>
            <w:r w:rsidRPr="0003514B">
              <w:rPr>
                <w:sz w:val="20"/>
                <w:szCs w:val="20"/>
                <w:bdr w:val="none" w:sz="0" w:space="0" w:color="auto" w:frame="1"/>
              </w:rPr>
              <w:t>, H.;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xml:space="preserve">, V. </w:t>
            </w:r>
            <w:r w:rsidRPr="0003514B">
              <w:rPr>
                <w:i/>
                <w:sz w:val="20"/>
                <w:szCs w:val="20"/>
                <w:bdr w:val="none" w:sz="0" w:space="0" w:color="auto" w:frame="1"/>
              </w:rPr>
              <w:t>An insight into long-term effects of biochar application to forest soils.</w:t>
            </w:r>
            <w:r w:rsidRPr="0003514B">
              <w:rPr>
                <w:sz w:val="20"/>
                <w:szCs w:val="20"/>
                <w:bdr w:val="none" w:sz="0" w:space="0" w:color="auto" w:frame="1"/>
              </w:rPr>
              <w:t> </w:t>
            </w:r>
            <w:r w:rsidRPr="0003514B">
              <w:rPr>
                <w:iCs/>
                <w:sz w:val="20"/>
                <w:szCs w:val="20"/>
                <w:bdr w:val="none" w:sz="0" w:space="0" w:color="auto" w:frame="1"/>
              </w:rPr>
              <w:t>European Journal of Forest Research. in press, accepted.</w:t>
            </w:r>
            <w:r w:rsidRPr="0003514B">
              <w:rPr>
                <w:sz w:val="20"/>
                <w:szCs w:val="20"/>
                <w:bdr w:val="none" w:sz="0" w:space="0" w:color="auto" w:frame="1"/>
              </w:rPr>
              <w:t xml:space="preserve"> (Q1)</w:t>
            </w:r>
            <w:r>
              <w:rPr>
                <w:sz w:val="20"/>
                <w:szCs w:val="20"/>
                <w:bdr w:val="none" w:sz="0" w:space="0" w:color="auto" w:frame="1"/>
              </w:rPr>
              <w:t>, 2022.</w:t>
            </w:r>
          </w:p>
          <w:p w14:paraId="4B60E8C9"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T</w:t>
            </w:r>
            <w:r>
              <w:rPr>
                <w:sz w:val="20"/>
                <w:szCs w:val="20"/>
                <w:bdr w:val="none" w:sz="0" w:space="0" w:color="auto" w:frame="1"/>
              </w:rPr>
              <w:t>UMAJER</w:t>
            </w:r>
            <w:r w:rsidRPr="0003514B">
              <w:rPr>
                <w:sz w:val="20"/>
                <w:szCs w:val="20"/>
                <w:bdr w:val="none" w:sz="0" w:space="0" w:color="auto" w:frame="1"/>
              </w:rPr>
              <w:t>, J.</w:t>
            </w:r>
            <w:r>
              <w:rPr>
                <w:sz w:val="20"/>
                <w:szCs w:val="20"/>
                <w:bdr w:val="none" w:sz="0" w:space="0" w:color="auto" w:frame="1"/>
              </w:rPr>
              <w:t>,</w:t>
            </w:r>
            <w:r w:rsidRPr="0003514B">
              <w:rPr>
                <w:sz w:val="20"/>
                <w:szCs w:val="20"/>
                <w:bdr w:val="none" w:sz="0" w:space="0" w:color="auto" w:frame="1"/>
              </w:rPr>
              <w:t xml:space="preserve"> B</w:t>
            </w:r>
            <w:r>
              <w:rPr>
                <w:sz w:val="20"/>
                <w:szCs w:val="20"/>
                <w:bdr w:val="none" w:sz="0" w:space="0" w:color="auto" w:frame="1"/>
              </w:rPr>
              <w:t>URAS</w:t>
            </w:r>
            <w:r w:rsidRPr="0003514B">
              <w:rPr>
                <w:sz w:val="20"/>
                <w:szCs w:val="20"/>
                <w:bdr w:val="none" w:sz="0" w:space="0" w:color="auto" w:frame="1"/>
              </w:rPr>
              <w:t xml:space="preserve"> A.</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AMARERO</w:t>
            </w:r>
            <w:r w:rsidRPr="0003514B">
              <w:rPr>
                <w:sz w:val="20"/>
                <w:szCs w:val="20"/>
                <w:bdr w:val="none" w:sz="0" w:space="0" w:color="auto" w:frame="1"/>
              </w:rPr>
              <w:t xml:space="preserve"> J. J.</w:t>
            </w:r>
            <w:r>
              <w:rPr>
                <w:sz w:val="20"/>
                <w:szCs w:val="20"/>
                <w:bdr w:val="none" w:sz="0" w:space="0" w:color="auto" w:frame="1"/>
              </w:rPr>
              <w:t>,</w:t>
            </w:r>
            <w:r w:rsidRPr="0003514B">
              <w:rPr>
                <w:sz w:val="20"/>
                <w:szCs w:val="20"/>
                <w:bdr w:val="none" w:sz="0" w:space="0" w:color="auto" w:frame="1"/>
              </w:rPr>
              <w:t xml:space="preserve"> C</w:t>
            </w:r>
            <w:r>
              <w:rPr>
                <w:sz w:val="20"/>
                <w:szCs w:val="20"/>
                <w:bdr w:val="none" w:sz="0" w:space="0" w:color="auto" w:frame="1"/>
              </w:rPr>
              <w:t>ARRER</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HETTI</w:t>
            </w:r>
            <w:r w:rsidRPr="0003514B">
              <w:rPr>
                <w:sz w:val="20"/>
                <w:szCs w:val="20"/>
                <w:bdr w:val="none" w:sz="0" w:space="0" w:color="auto" w:frame="1"/>
              </w:rPr>
              <w:t xml:space="preserve"> E.</w:t>
            </w:r>
            <w:r>
              <w:rPr>
                <w:sz w:val="20"/>
                <w:szCs w:val="20"/>
                <w:bdr w:val="none" w:sz="0" w:space="0" w:color="auto" w:frame="1"/>
              </w:rPr>
              <w:t>,</w:t>
            </w:r>
            <w:r w:rsidRPr="0003514B">
              <w:rPr>
                <w:sz w:val="20"/>
                <w:szCs w:val="20"/>
                <w:bdr w:val="none" w:sz="0" w:space="0" w:color="auto" w:frame="1"/>
              </w:rPr>
              <w:t xml:space="preserve"> W</w:t>
            </w:r>
            <w:r>
              <w:rPr>
                <w:sz w:val="20"/>
                <w:szCs w:val="20"/>
                <w:bdr w:val="none" w:sz="0" w:space="0" w:color="auto" w:frame="1"/>
              </w:rPr>
              <w:t>ILMKING,</w:t>
            </w:r>
            <w:r w:rsidRPr="0003514B">
              <w:rPr>
                <w:sz w:val="20"/>
                <w:szCs w:val="20"/>
                <w:bdr w:val="none" w:sz="0" w:space="0" w:color="auto" w:frame="1"/>
              </w:rPr>
              <w:t xml:space="preserve"> M.</w:t>
            </w:r>
            <w:r>
              <w:rPr>
                <w:sz w:val="20"/>
                <w:szCs w:val="20"/>
                <w:bdr w:val="none" w:sz="0" w:space="0" w:color="auto" w:frame="1"/>
              </w:rPr>
              <w:t>,</w:t>
            </w:r>
            <w:r w:rsidRPr="0003514B">
              <w:rPr>
                <w:sz w:val="20"/>
                <w:szCs w:val="20"/>
                <w:bdr w:val="none" w:sz="0" w:space="0" w:color="auto" w:frame="1"/>
              </w:rPr>
              <w:t xml:space="preserve"> A</w:t>
            </w:r>
            <w:r>
              <w:rPr>
                <w:sz w:val="20"/>
                <w:szCs w:val="20"/>
                <w:bdr w:val="none" w:sz="0" w:space="0" w:color="auto" w:frame="1"/>
              </w:rPr>
              <w:t>LTMAN,</w:t>
            </w:r>
            <w:r w:rsidRPr="0003514B">
              <w:rPr>
                <w:sz w:val="20"/>
                <w:szCs w:val="20"/>
                <w:bdr w:val="none" w:sz="0" w:space="0" w:color="auto" w:frame="1"/>
              </w:rPr>
              <w:t xml:space="preserve"> J.</w:t>
            </w:r>
            <w:r>
              <w:rPr>
                <w:sz w:val="20"/>
                <w:szCs w:val="20"/>
                <w:bdr w:val="none" w:sz="0" w:space="0" w:color="auto" w:frame="1"/>
              </w:rPr>
              <w:t>,</w:t>
            </w:r>
            <w:r w:rsidRPr="0003514B">
              <w:rPr>
                <w:sz w:val="20"/>
                <w:szCs w:val="20"/>
                <w:bdr w:val="none" w:sz="0" w:space="0" w:color="auto" w:frame="1"/>
              </w:rPr>
              <w:t xml:space="preserve"> S</w:t>
            </w:r>
            <w:r>
              <w:rPr>
                <w:sz w:val="20"/>
                <w:szCs w:val="20"/>
                <w:bdr w:val="none" w:sz="0" w:space="0" w:color="auto" w:frame="1"/>
              </w:rPr>
              <w:t>ANGUESA-BARREDA,</w:t>
            </w:r>
            <w:r w:rsidRPr="0003514B">
              <w:rPr>
                <w:sz w:val="20"/>
                <w:szCs w:val="20"/>
                <w:bdr w:val="none" w:sz="0" w:space="0" w:color="auto" w:frame="1"/>
              </w:rPr>
              <w:t xml:space="preserve"> G.</w:t>
            </w:r>
            <w:r>
              <w:rPr>
                <w:sz w:val="20"/>
                <w:szCs w:val="20"/>
                <w:bdr w:val="none" w:sz="0" w:space="0" w:color="auto" w:frame="1"/>
              </w:rPr>
              <w:t>,</w:t>
            </w:r>
            <w:r w:rsidRPr="0003514B">
              <w:rPr>
                <w:sz w:val="20"/>
                <w:szCs w:val="20"/>
                <w:bdr w:val="none" w:sz="0" w:space="0" w:color="auto" w:frame="1"/>
              </w:rPr>
              <w:t>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xml:space="preserve"> J. </w:t>
            </w:r>
            <w:r w:rsidRPr="0003514B">
              <w:rPr>
                <w:sz w:val="20"/>
                <w:szCs w:val="20"/>
                <w:bdr w:val="none" w:sz="0" w:space="0" w:color="auto" w:frame="1"/>
              </w:rPr>
              <w:t xml:space="preserve"> </w:t>
            </w:r>
            <w:r w:rsidRPr="0003514B">
              <w:rPr>
                <w:i/>
                <w:sz w:val="20"/>
                <w:szCs w:val="20"/>
                <w:bdr w:val="none" w:sz="0" w:space="0" w:color="auto" w:frame="1"/>
              </w:rPr>
              <w:t>Growing faster, longer or both? Modelling plastic response of Juniperus communis growth phenology to climate change</w:t>
            </w:r>
            <w:r>
              <w:rPr>
                <w:sz w:val="20"/>
                <w:szCs w:val="20"/>
                <w:bdr w:val="none" w:sz="0" w:space="0" w:color="auto" w:frame="1"/>
              </w:rPr>
              <w:t>.</w:t>
            </w:r>
            <w:r w:rsidRPr="0003514B">
              <w:rPr>
                <w:sz w:val="20"/>
                <w:szCs w:val="20"/>
                <w:bdr w:val="none" w:sz="0" w:space="0" w:color="auto" w:frame="1"/>
              </w:rPr>
              <w:t> </w:t>
            </w:r>
            <w:r w:rsidRPr="0003514B">
              <w:rPr>
                <w:iCs/>
                <w:sz w:val="20"/>
                <w:szCs w:val="20"/>
                <w:bdr w:val="none" w:sz="0" w:space="0" w:color="auto" w:frame="1"/>
              </w:rPr>
              <w:t>Global Ecology and Biogeography</w:t>
            </w:r>
            <w:r w:rsidRPr="0003514B">
              <w:rPr>
                <w:sz w:val="20"/>
                <w:szCs w:val="20"/>
                <w:bdr w:val="none" w:sz="0" w:space="0" w:color="auto" w:frame="1"/>
              </w:rPr>
              <w:t>, 1-16. (D1)</w:t>
            </w:r>
            <w:r>
              <w:rPr>
                <w:sz w:val="20"/>
                <w:szCs w:val="20"/>
                <w:bdr w:val="none" w:sz="0" w:space="0" w:color="auto" w:frame="1"/>
              </w:rPr>
              <w:t>, 2021.</w:t>
            </w:r>
          </w:p>
          <w:p w14:paraId="5FCF3A87" w14:textId="77777777" w:rsidR="00C10C15" w:rsidRPr="0003514B" w:rsidRDefault="00C10C15" w:rsidP="00CD1860">
            <w:pPr>
              <w:pStyle w:val="xgmail-msolistparagraph"/>
              <w:shd w:val="clear" w:color="auto" w:fill="FFFFFF"/>
              <w:spacing w:before="0" w:beforeAutospacing="0" w:after="0" w:afterAutospacing="0" w:line="253" w:lineRule="atLeast"/>
              <w:jc w:val="both"/>
              <w:rPr>
                <w:sz w:val="20"/>
                <w:szCs w:val="20"/>
              </w:rPr>
            </w:pPr>
            <w:r w:rsidRPr="0003514B">
              <w:rPr>
                <w:sz w:val="20"/>
                <w:szCs w:val="20"/>
                <w:bdr w:val="none" w:sz="0" w:space="0" w:color="auto" w:frame="1"/>
              </w:rPr>
              <w:t>R</w:t>
            </w:r>
            <w:r>
              <w:rPr>
                <w:sz w:val="20"/>
                <w:szCs w:val="20"/>
                <w:bdr w:val="none" w:sz="0" w:space="0" w:color="auto" w:frame="1"/>
              </w:rPr>
              <w:t>OMAN</w:t>
            </w:r>
            <w:r w:rsidRPr="0003514B">
              <w:rPr>
                <w:sz w:val="20"/>
                <w:szCs w:val="20"/>
                <w:bdr w:val="none" w:sz="0" w:space="0" w:color="auto" w:frame="1"/>
              </w:rPr>
              <w:t>, M., C</w:t>
            </w:r>
            <w:r>
              <w:rPr>
                <w:sz w:val="20"/>
                <w:szCs w:val="20"/>
                <w:bdr w:val="none" w:sz="0" w:space="0" w:color="auto" w:frame="1"/>
              </w:rPr>
              <w:t>HATTOVÁ</w:t>
            </w:r>
            <w:r w:rsidRPr="0003514B">
              <w:rPr>
                <w:sz w:val="20"/>
                <w:szCs w:val="20"/>
                <w:bdr w:val="none" w:sz="0" w:space="0" w:color="auto" w:frame="1"/>
              </w:rPr>
              <w:t>, B., </w:t>
            </w:r>
            <w:r w:rsidRPr="0003514B">
              <w:rPr>
                <w:b/>
                <w:bCs/>
                <w:sz w:val="20"/>
                <w:szCs w:val="20"/>
                <w:bdr w:val="none" w:sz="0" w:space="0" w:color="auto" w:frame="1"/>
              </w:rPr>
              <w:t>L</w:t>
            </w:r>
            <w:r>
              <w:rPr>
                <w:b/>
                <w:bCs/>
                <w:sz w:val="20"/>
                <w:szCs w:val="20"/>
                <w:bdr w:val="none" w:sz="0" w:space="0" w:color="auto" w:frame="1"/>
              </w:rPr>
              <w:t>EHEJČEK</w:t>
            </w:r>
            <w:r w:rsidRPr="0003514B">
              <w:rPr>
                <w:b/>
                <w:bCs/>
                <w:sz w:val="20"/>
                <w:szCs w:val="20"/>
                <w:bdr w:val="none" w:sz="0" w:space="0" w:color="auto" w:frame="1"/>
              </w:rPr>
              <w:t>, J.</w:t>
            </w:r>
            <w:r w:rsidRPr="0003514B">
              <w:rPr>
                <w:sz w:val="20"/>
                <w:szCs w:val="20"/>
                <w:bdr w:val="none" w:sz="0" w:space="0" w:color="auto" w:frame="1"/>
              </w:rPr>
              <w:t>, T</w:t>
            </w:r>
            <w:r>
              <w:rPr>
                <w:sz w:val="20"/>
                <w:szCs w:val="20"/>
                <w:bdr w:val="none" w:sz="0" w:space="0" w:color="auto" w:frame="1"/>
              </w:rPr>
              <w:t>EJNECKÝ</w:t>
            </w:r>
            <w:r w:rsidRPr="0003514B">
              <w:rPr>
                <w:sz w:val="20"/>
                <w:szCs w:val="20"/>
                <w:bdr w:val="none" w:sz="0" w:space="0" w:color="auto" w:frame="1"/>
              </w:rPr>
              <w:t>, V., P</w:t>
            </w:r>
            <w:r>
              <w:rPr>
                <w:sz w:val="20"/>
                <w:szCs w:val="20"/>
                <w:bdr w:val="none" w:sz="0" w:space="0" w:color="auto" w:frame="1"/>
              </w:rPr>
              <w:t>OLICKÁ</w:t>
            </w:r>
            <w:r w:rsidRPr="0003514B">
              <w:rPr>
                <w:sz w:val="20"/>
                <w:szCs w:val="20"/>
                <w:bdr w:val="none" w:sz="0" w:space="0" w:color="auto" w:frame="1"/>
              </w:rPr>
              <w:t>, P., N</w:t>
            </w:r>
            <w:r>
              <w:rPr>
                <w:sz w:val="20"/>
                <w:szCs w:val="20"/>
                <w:bdr w:val="none" w:sz="0" w:space="0" w:color="auto" w:frame="1"/>
              </w:rPr>
              <w:t>ĚMEČEK</w:t>
            </w:r>
            <w:r w:rsidRPr="0003514B">
              <w:rPr>
                <w:sz w:val="20"/>
                <w:szCs w:val="20"/>
                <w:bdr w:val="none" w:sz="0" w:space="0" w:color="auto" w:frame="1"/>
              </w:rPr>
              <w:t>, K., H</w:t>
            </w:r>
            <w:r>
              <w:rPr>
                <w:sz w:val="20"/>
                <w:szCs w:val="20"/>
                <w:bdr w:val="none" w:sz="0" w:space="0" w:color="auto" w:frame="1"/>
              </w:rPr>
              <w:t>OUŠKA</w:t>
            </w:r>
            <w:r w:rsidRPr="0003514B">
              <w:rPr>
                <w:sz w:val="20"/>
                <w:szCs w:val="20"/>
                <w:bdr w:val="none" w:sz="0" w:space="0" w:color="auto" w:frame="1"/>
              </w:rPr>
              <w:t>, J., N</w:t>
            </w:r>
            <w:r>
              <w:rPr>
                <w:sz w:val="20"/>
                <w:szCs w:val="20"/>
                <w:bdr w:val="none" w:sz="0" w:space="0" w:color="auto" w:frame="1"/>
              </w:rPr>
              <w:t>ÝVLT</w:t>
            </w:r>
            <w:r w:rsidRPr="0003514B">
              <w:rPr>
                <w:sz w:val="20"/>
                <w:szCs w:val="20"/>
                <w:bdr w:val="none" w:sz="0" w:space="0" w:color="auto" w:frame="1"/>
              </w:rPr>
              <w:t xml:space="preserve">, D. </w:t>
            </w:r>
            <w:r w:rsidRPr="0003514B">
              <w:rPr>
                <w:i/>
                <w:sz w:val="20"/>
                <w:szCs w:val="20"/>
                <w:bdr w:val="none" w:sz="0" w:space="0" w:color="auto" w:frame="1"/>
              </w:rPr>
              <w:t>Shallow depositional basins as potential archives of palaeoenvironmental changes in southwestern Greenland over the last 800 years</w:t>
            </w:r>
            <w:r w:rsidRPr="0003514B">
              <w:rPr>
                <w:iCs/>
                <w:sz w:val="20"/>
                <w:szCs w:val="20"/>
                <w:bdr w:val="none" w:sz="0" w:space="0" w:color="auto" w:frame="1"/>
              </w:rPr>
              <w:t>. Boreas</w:t>
            </w:r>
            <w:r w:rsidRPr="0003514B">
              <w:rPr>
                <w:sz w:val="20"/>
                <w:szCs w:val="20"/>
                <w:bdr w:val="none" w:sz="0" w:space="0" w:color="auto" w:frame="1"/>
              </w:rPr>
              <w:t>. </w:t>
            </w:r>
            <w:hyperlink r:id="rId70" w:tgtFrame="_blank" w:history="1">
              <w:r w:rsidRPr="001734E9">
                <w:rPr>
                  <w:rStyle w:val="Hypertextovodkaz"/>
                  <w:color w:val="365F91" w:themeColor="accent1" w:themeShade="BF"/>
                  <w:sz w:val="20"/>
                  <w:szCs w:val="20"/>
                  <w:bdr w:val="none" w:sz="0" w:space="0" w:color="auto" w:frame="1"/>
                </w:rPr>
                <w:t>https://doi.org/10.1111/bor.12483</w:t>
              </w:r>
            </w:hyperlink>
            <w:r w:rsidRPr="0003514B">
              <w:rPr>
                <w:sz w:val="20"/>
                <w:szCs w:val="20"/>
                <w:bdr w:val="none" w:sz="0" w:space="0" w:color="auto" w:frame="1"/>
              </w:rPr>
              <w:t> (Q2)</w:t>
            </w:r>
            <w:r>
              <w:rPr>
                <w:sz w:val="20"/>
                <w:szCs w:val="20"/>
                <w:bdr w:val="none" w:sz="0" w:space="0" w:color="auto" w:frame="1"/>
              </w:rPr>
              <w:t>, 2020.</w:t>
            </w:r>
          </w:p>
          <w:p w14:paraId="2C052490" w14:textId="77777777" w:rsidR="00C10C15" w:rsidRPr="00C02B7C" w:rsidRDefault="00C10C15" w:rsidP="00CD1860">
            <w:pPr>
              <w:pStyle w:val="xgmail-msolistparagraph"/>
              <w:shd w:val="clear" w:color="auto" w:fill="FFFFFF"/>
              <w:spacing w:before="0" w:beforeAutospacing="0" w:after="0" w:afterAutospacing="0" w:line="253" w:lineRule="atLeast"/>
              <w:jc w:val="both"/>
              <w:rPr>
                <w:color w:val="242424"/>
                <w:sz w:val="20"/>
                <w:szCs w:val="20"/>
              </w:rPr>
            </w:pPr>
            <w:r w:rsidRPr="00263FC3">
              <w:rPr>
                <w:color w:val="242424"/>
                <w:sz w:val="20"/>
                <w:szCs w:val="20"/>
                <w:bdr w:val="none" w:sz="0" w:space="0" w:color="auto" w:frame="1"/>
              </w:rPr>
              <w:t>T</w:t>
            </w:r>
            <w:r>
              <w:rPr>
                <w:color w:val="242424"/>
                <w:sz w:val="20"/>
                <w:szCs w:val="20"/>
                <w:bdr w:val="none" w:sz="0" w:space="0" w:color="auto" w:frame="1"/>
              </w:rPr>
              <w:t>UMAJER</w:t>
            </w:r>
            <w:r w:rsidRPr="00263FC3">
              <w:rPr>
                <w:color w:val="242424"/>
                <w:sz w:val="20"/>
                <w:szCs w:val="20"/>
                <w:bdr w:val="none" w:sz="0" w:space="0" w:color="auto" w:frame="1"/>
              </w:rPr>
              <w:t>, J., </w:t>
            </w:r>
            <w:r w:rsidRPr="00263FC3">
              <w:rPr>
                <w:b/>
                <w:bCs/>
                <w:color w:val="242424"/>
                <w:sz w:val="20"/>
                <w:szCs w:val="20"/>
                <w:bdr w:val="none" w:sz="0" w:space="0" w:color="auto" w:frame="1"/>
              </w:rPr>
              <w:t>L</w:t>
            </w:r>
            <w:r>
              <w:rPr>
                <w:b/>
                <w:bCs/>
                <w:color w:val="242424"/>
                <w:sz w:val="20"/>
                <w:szCs w:val="20"/>
                <w:bdr w:val="none" w:sz="0" w:space="0" w:color="auto" w:frame="1"/>
              </w:rPr>
              <w:t>EHEJČEK</w:t>
            </w:r>
            <w:r w:rsidRPr="00263FC3">
              <w:rPr>
                <w:b/>
                <w:bCs/>
                <w:color w:val="242424"/>
                <w:sz w:val="20"/>
                <w:szCs w:val="20"/>
                <w:bdr w:val="none" w:sz="0" w:space="0" w:color="auto" w:frame="1"/>
              </w:rPr>
              <w:t>, J. </w:t>
            </w:r>
            <w:r w:rsidRPr="00263FC3">
              <w:rPr>
                <w:color w:val="242424"/>
                <w:sz w:val="20"/>
                <w:szCs w:val="20"/>
                <w:bdr w:val="none" w:sz="0" w:space="0" w:color="auto" w:frame="1"/>
              </w:rPr>
              <w:t xml:space="preserve"> </w:t>
            </w:r>
            <w:r w:rsidRPr="0003514B">
              <w:rPr>
                <w:i/>
                <w:color w:val="242424"/>
                <w:sz w:val="20"/>
                <w:szCs w:val="20"/>
                <w:bdr w:val="none" w:sz="0" w:space="0" w:color="auto" w:frame="1"/>
              </w:rPr>
              <w:t>Boreal tree-rings are influenced by temperature up to two years prior to their formation: a trade-off between growth and reproduction</w:t>
            </w:r>
            <w:r w:rsidRPr="0003514B">
              <w:rPr>
                <w:i/>
                <w:iCs/>
                <w:color w:val="242424"/>
                <w:sz w:val="20"/>
                <w:szCs w:val="20"/>
                <w:bdr w:val="none" w:sz="0" w:space="0" w:color="auto" w:frame="1"/>
              </w:rPr>
              <w:t>?</w:t>
            </w:r>
            <w:r w:rsidRPr="00263FC3">
              <w:rPr>
                <w:iCs/>
                <w:color w:val="242424"/>
                <w:sz w:val="20"/>
                <w:szCs w:val="20"/>
                <w:bdr w:val="none" w:sz="0" w:space="0" w:color="auto" w:frame="1"/>
              </w:rPr>
              <w:t xml:space="preserve"> Environmental Research Letters</w:t>
            </w:r>
            <w:r w:rsidRPr="00263FC3">
              <w:rPr>
                <w:color w:val="242424"/>
                <w:sz w:val="20"/>
                <w:szCs w:val="20"/>
                <w:bdr w:val="none" w:sz="0" w:space="0" w:color="auto" w:frame="1"/>
              </w:rPr>
              <w:t> 14 124024 (D1)</w:t>
            </w:r>
            <w:r>
              <w:rPr>
                <w:color w:val="242424"/>
                <w:sz w:val="20"/>
                <w:szCs w:val="20"/>
                <w:bdr w:val="none" w:sz="0" w:space="0" w:color="auto" w:frame="1"/>
              </w:rPr>
              <w:t>, 2019.</w:t>
            </w:r>
          </w:p>
          <w:p w14:paraId="5C5861C8" w14:textId="77777777" w:rsidR="00C10C15" w:rsidRPr="004E102C" w:rsidRDefault="00C10C15" w:rsidP="00CD1860">
            <w:pPr>
              <w:jc w:val="both"/>
              <w:rPr>
                <w:b/>
              </w:rPr>
            </w:pPr>
            <w:r w:rsidRPr="004E102C">
              <w:rPr>
                <w:b/>
              </w:rPr>
              <w:t>Další tvůrčí činnost (včetně projektů)</w:t>
            </w:r>
          </w:p>
          <w:p w14:paraId="45AC1BB5" w14:textId="77777777" w:rsidR="00C10C15" w:rsidRDefault="00C10C15" w:rsidP="00CD1860">
            <w:pPr>
              <w:shd w:val="clear" w:color="auto" w:fill="FFFFFF"/>
              <w:jc w:val="both"/>
            </w:pPr>
            <w:r>
              <w:t>TAČR ÉTA (2020-2023): Posílení resilience venkova prostřednictvím aktivizace lokálních aktérů a vlastníků půdy.</w:t>
            </w:r>
          </w:p>
          <w:p w14:paraId="76AFD7BA" w14:textId="77777777" w:rsidR="00C10C15" w:rsidRDefault="00C10C15" w:rsidP="00CD1860">
            <w:pPr>
              <w:shd w:val="clear" w:color="auto" w:fill="FFFFFF"/>
              <w:jc w:val="both"/>
            </w:pPr>
            <w:r>
              <w:t>TAČR Gama (2018-2019): Národní databáze záznamů fotopastí – návrh aplikace a prototyp.</w:t>
            </w:r>
          </w:p>
          <w:p w14:paraId="71E8D221" w14:textId="75CB5C5E" w:rsidR="00C10C15" w:rsidRPr="00C02B7C" w:rsidRDefault="00C10C15" w:rsidP="00CD1860">
            <w:pPr>
              <w:shd w:val="clear" w:color="auto" w:fill="FFFFFF"/>
              <w:jc w:val="both"/>
            </w:pPr>
            <w:r>
              <w:t>INTERACT EU (2018, 2020): Shrubs - Tundra response in the Arctic climate/environmental shift.</w:t>
            </w:r>
          </w:p>
        </w:tc>
      </w:tr>
      <w:tr w:rsidR="00C10C15" w14:paraId="656ED490"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62B7B" w14:textId="77777777" w:rsidR="00C10C15" w:rsidRDefault="00C10C15" w:rsidP="00CD1860">
            <w:pPr>
              <w:rPr>
                <w:b/>
              </w:rPr>
            </w:pPr>
            <w:r>
              <w:rPr>
                <w:b/>
              </w:rPr>
              <w:t>Působení v zahraničí</w:t>
            </w:r>
          </w:p>
        </w:tc>
      </w:tr>
      <w:tr w:rsidR="00C10C15" w:rsidRPr="0014095F" w14:paraId="1CE09D42"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7DD9212" w14:textId="77777777" w:rsidR="00C10C15" w:rsidRDefault="00C10C15" w:rsidP="00687D45">
            <w:pPr>
              <w:pBdr>
                <w:top w:val="nil"/>
                <w:left w:val="nil"/>
                <w:bottom w:val="nil"/>
                <w:right w:val="nil"/>
                <w:between w:val="nil"/>
              </w:pBdr>
              <w:jc w:val="both"/>
              <w:rPr>
                <w:color w:val="000000"/>
              </w:rPr>
            </w:pPr>
            <w:r>
              <w:rPr>
                <w:color w:val="000000"/>
              </w:rPr>
              <w:t>6x účastník výzkumné polární expedice (z toho 4x vedoucí): Grónsko, 2x Špicberky, Kola, Quebeck, Hudson Bay</w:t>
            </w:r>
          </w:p>
          <w:p w14:paraId="3A399CBF" w14:textId="77777777" w:rsidR="00C10C15" w:rsidRDefault="00C10C15" w:rsidP="00687D45">
            <w:pPr>
              <w:pBdr>
                <w:top w:val="nil"/>
                <w:left w:val="nil"/>
                <w:bottom w:val="nil"/>
                <w:right w:val="nil"/>
                <w:between w:val="nil"/>
              </w:pBdr>
              <w:jc w:val="both"/>
              <w:rPr>
                <w:color w:val="000000"/>
              </w:rPr>
            </w:pPr>
            <w:r>
              <w:rPr>
                <w:color w:val="000000"/>
              </w:rPr>
              <w:t>07/2015 – University of Greifswald, Landscape Ecol. Res. Group, Německo</w:t>
            </w:r>
          </w:p>
          <w:p w14:paraId="4F3F2DEB" w14:textId="24B9E3FC" w:rsidR="00C10C15" w:rsidRDefault="00C10C15" w:rsidP="00687D45">
            <w:pPr>
              <w:pBdr>
                <w:top w:val="nil"/>
                <w:left w:val="nil"/>
                <w:bottom w:val="nil"/>
                <w:right w:val="nil"/>
                <w:between w:val="nil"/>
              </w:pBdr>
              <w:jc w:val="both"/>
              <w:rPr>
                <w:color w:val="000000"/>
              </w:rPr>
            </w:pPr>
            <w:r>
              <w:rPr>
                <w:color w:val="000000"/>
              </w:rPr>
              <w:t>11–12/2013 – Swiss Federal Institute for Forest, Snow and Landscape Research. WSL, ETH Zürich, Švýcarsko – vědecko výzkumná stáž.</w:t>
            </w:r>
          </w:p>
          <w:p w14:paraId="45D164BE" w14:textId="6A4685F6" w:rsidR="00C10C15" w:rsidRDefault="00C10C15" w:rsidP="00687D45">
            <w:pPr>
              <w:pBdr>
                <w:top w:val="nil"/>
                <w:left w:val="nil"/>
                <w:bottom w:val="nil"/>
                <w:right w:val="nil"/>
                <w:between w:val="nil"/>
              </w:pBdr>
              <w:jc w:val="both"/>
              <w:rPr>
                <w:color w:val="000000"/>
              </w:rPr>
            </w:pPr>
            <w:r>
              <w:rPr>
                <w:color w:val="000000"/>
              </w:rPr>
              <w:t>09–12/2011 – Vancouver Island Universiry, Faculty of Science, Kanada – semestrální studium v rámci programu „Transatlantic Exchange Partnerships: EU – Canada“</w:t>
            </w:r>
          </w:p>
          <w:p w14:paraId="0D1294BC" w14:textId="1C5EAE17" w:rsidR="00C10C15" w:rsidRPr="0014095F" w:rsidRDefault="00C10C15" w:rsidP="00687D45">
            <w:pPr>
              <w:jc w:val="both"/>
              <w:rPr>
                <w:color w:val="000000"/>
              </w:rPr>
            </w:pPr>
            <w:r>
              <w:rPr>
                <w:color w:val="000000"/>
              </w:rPr>
              <w:t>01–06/2009 – University of Iceland, Faculty of Science, Island – semestrální studium v rámci programu NAEP</w:t>
            </w:r>
          </w:p>
        </w:tc>
      </w:tr>
      <w:tr w:rsidR="00C10C15" w14:paraId="69FBF219"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FD9FDA"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6FEA54D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5DCFB"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0BB3C0F" w14:textId="77777777" w:rsidR="00C10C15" w:rsidRDefault="00C10C15" w:rsidP="00CD1860">
            <w:pPr>
              <w:jc w:val="both"/>
            </w:pPr>
          </w:p>
        </w:tc>
      </w:tr>
    </w:tbl>
    <w:p w14:paraId="0183A372" w14:textId="77777777" w:rsidR="00C10C15" w:rsidRDefault="00C10C15" w:rsidP="00C10C15"/>
    <w:p w14:paraId="3221F148" w14:textId="77777777" w:rsidR="00C10C15" w:rsidRDefault="00C10C15" w:rsidP="00C10C15"/>
    <w:p w14:paraId="5B3218B8" w14:textId="77777777" w:rsidR="00C10C15" w:rsidRDefault="00C10C15" w:rsidP="00C10C15"/>
    <w:p w14:paraId="2BEB2DB7" w14:textId="77777777" w:rsidR="00C10C15" w:rsidRDefault="00C10C15" w:rsidP="00C10C15"/>
    <w:p w14:paraId="78457F9F" w14:textId="77777777" w:rsidR="00C10C15" w:rsidRDefault="00C10C15" w:rsidP="00C10C15"/>
    <w:p w14:paraId="1D3DF52B" w14:textId="77777777" w:rsidR="00C10C15" w:rsidRDefault="00C10C15" w:rsidP="00C10C15"/>
    <w:p w14:paraId="6CF33694" w14:textId="77777777" w:rsidR="00C10C15" w:rsidRDefault="00C10C15" w:rsidP="00C10C15"/>
    <w:p w14:paraId="4981C24D" w14:textId="77777777" w:rsidR="00C10C15" w:rsidRDefault="00C10C15" w:rsidP="00C10C15"/>
    <w:p w14:paraId="1207EB9A" w14:textId="77777777" w:rsidR="00C10C15" w:rsidRDefault="00C10C15" w:rsidP="00C10C15"/>
    <w:p w14:paraId="54E62E70" w14:textId="77777777" w:rsidR="00C10C15" w:rsidRDefault="00C10C15" w:rsidP="00C10C15"/>
    <w:p w14:paraId="1D906112" w14:textId="4E7F25B1" w:rsidR="00C10C15" w:rsidRDefault="00C10C15" w:rsidP="00C10C15"/>
    <w:p w14:paraId="7ED5DEEC" w14:textId="6DD60BF4" w:rsidR="00EF7782" w:rsidRDefault="00EF7782" w:rsidP="00C10C15"/>
    <w:p w14:paraId="4795722C" w14:textId="4B49D66E" w:rsidR="00EF7782" w:rsidRDefault="00EF7782" w:rsidP="00C10C15"/>
    <w:p w14:paraId="6AB408A2" w14:textId="17BC246B" w:rsidR="00EF7782" w:rsidRDefault="00EF7782" w:rsidP="00C10C15"/>
    <w:p w14:paraId="27CDD020" w14:textId="1DB61865" w:rsidR="00EF7782" w:rsidRDefault="00EF7782" w:rsidP="00C10C15"/>
    <w:p w14:paraId="6DD29A14" w14:textId="436DE4BB" w:rsidR="00EF7782" w:rsidRDefault="00EF7782" w:rsidP="00C10C15"/>
    <w:p w14:paraId="69ECB053" w14:textId="38354A8D" w:rsidR="00EF7782" w:rsidRDefault="00EF7782" w:rsidP="00C10C15"/>
    <w:p w14:paraId="6F79DA5D" w14:textId="30BB0524" w:rsidR="00EF7782" w:rsidRDefault="00EF7782" w:rsidP="00C10C15"/>
    <w:p w14:paraId="11C10A87" w14:textId="35BD855B" w:rsidR="00EF7782" w:rsidRDefault="00EF7782" w:rsidP="00C10C15"/>
    <w:p w14:paraId="42B1C342" w14:textId="389C9497" w:rsidR="00EF7782" w:rsidRDefault="00EF7782" w:rsidP="00C10C15"/>
    <w:p w14:paraId="69FD47FC" w14:textId="34BF744D" w:rsidR="00EF7782" w:rsidRDefault="00EF7782" w:rsidP="00C10C15"/>
    <w:p w14:paraId="2FDD7B13" w14:textId="77777777" w:rsidR="00EF7782" w:rsidRDefault="00EF7782" w:rsidP="00C10C15"/>
    <w:p w14:paraId="46E8B5F9" w14:textId="77777777" w:rsidR="00C10C15" w:rsidRDefault="00C10C15" w:rsidP="00C10C15"/>
    <w:p w14:paraId="21F5D665" w14:textId="77777777" w:rsidR="00F83B9C" w:rsidRDefault="00F83B9C">
      <w:r>
        <w:br w:type="page"/>
      </w:r>
    </w:p>
    <w:tbl>
      <w:tblPr>
        <w:tblW w:w="996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0"/>
        <w:gridCol w:w="286"/>
        <w:gridCol w:w="551"/>
        <w:gridCol w:w="1738"/>
        <w:gridCol w:w="145"/>
        <w:gridCol w:w="385"/>
        <w:gridCol w:w="188"/>
        <w:gridCol w:w="285"/>
        <w:gridCol w:w="1005"/>
        <w:gridCol w:w="717"/>
        <w:gridCol w:w="78"/>
        <w:gridCol w:w="48"/>
        <w:gridCol w:w="591"/>
        <w:gridCol w:w="700"/>
        <w:gridCol w:w="704"/>
      </w:tblGrid>
      <w:tr w:rsidR="006D6C61" w14:paraId="07654B34" w14:textId="77777777" w:rsidTr="00A33350">
        <w:tc>
          <w:tcPr>
            <w:tcW w:w="9961"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386D9FC" w14:textId="0B645E5E" w:rsidR="006D6C61" w:rsidRDefault="006D6C61" w:rsidP="00106EEA">
            <w:pPr>
              <w:jc w:val="both"/>
              <w:rPr>
                <w:b/>
                <w:sz w:val="28"/>
              </w:rPr>
            </w:pPr>
            <w:r>
              <w:rPr>
                <w:b/>
                <w:sz w:val="28"/>
              </w:rPr>
              <w:lastRenderedPageBreak/>
              <w:t>C-I – Personální zabezpečení</w:t>
            </w:r>
          </w:p>
        </w:tc>
      </w:tr>
      <w:tr w:rsidR="006D6C61" w14:paraId="6B36F57C" w14:textId="77777777" w:rsidTr="00A33350">
        <w:tc>
          <w:tcPr>
            <w:tcW w:w="2540" w:type="dxa"/>
            <w:tcBorders>
              <w:top w:val="double" w:sz="4" w:space="0" w:color="auto"/>
              <w:left w:val="single" w:sz="4" w:space="0" w:color="auto"/>
              <w:bottom w:val="single" w:sz="4" w:space="0" w:color="auto"/>
              <w:right w:val="single" w:sz="4" w:space="0" w:color="auto"/>
            </w:tcBorders>
            <w:shd w:val="clear" w:color="auto" w:fill="F7CAAC"/>
            <w:hideMark/>
          </w:tcPr>
          <w:p w14:paraId="5402B546" w14:textId="77777777" w:rsidR="006D6C61" w:rsidRDefault="006D6C61" w:rsidP="00106EEA">
            <w:pPr>
              <w:jc w:val="both"/>
              <w:rPr>
                <w:b/>
              </w:rPr>
            </w:pPr>
            <w:r>
              <w:rPr>
                <w:b/>
              </w:rPr>
              <w:t>Vysoká škola</w:t>
            </w:r>
          </w:p>
        </w:tc>
        <w:tc>
          <w:tcPr>
            <w:tcW w:w="7421" w:type="dxa"/>
            <w:gridSpan w:val="14"/>
            <w:tcBorders>
              <w:top w:val="single" w:sz="4" w:space="0" w:color="auto"/>
              <w:left w:val="single" w:sz="4" w:space="0" w:color="auto"/>
              <w:bottom w:val="single" w:sz="4" w:space="0" w:color="auto"/>
              <w:right w:val="single" w:sz="4" w:space="0" w:color="auto"/>
            </w:tcBorders>
          </w:tcPr>
          <w:p w14:paraId="06F11ECB" w14:textId="77777777" w:rsidR="006D6C61" w:rsidRDefault="006D6C61" w:rsidP="00106EEA">
            <w:pPr>
              <w:jc w:val="both"/>
            </w:pPr>
            <w:r w:rsidRPr="00EA7D15">
              <w:t>Univerzita Tomáše Bati ve Zlíně</w:t>
            </w:r>
          </w:p>
        </w:tc>
      </w:tr>
      <w:tr w:rsidR="006D6C61" w14:paraId="2FB61322"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3674888A" w14:textId="77777777" w:rsidR="006D6C61" w:rsidRDefault="006D6C61" w:rsidP="00106EEA">
            <w:pPr>
              <w:jc w:val="both"/>
              <w:rPr>
                <w:b/>
              </w:rPr>
            </w:pPr>
            <w:r>
              <w:rPr>
                <w:b/>
              </w:rPr>
              <w:t>Součást vysoké školy</w:t>
            </w:r>
          </w:p>
        </w:tc>
        <w:tc>
          <w:tcPr>
            <w:tcW w:w="7421" w:type="dxa"/>
            <w:gridSpan w:val="14"/>
            <w:tcBorders>
              <w:top w:val="single" w:sz="4" w:space="0" w:color="auto"/>
              <w:left w:val="single" w:sz="4" w:space="0" w:color="auto"/>
              <w:bottom w:val="single" w:sz="4" w:space="0" w:color="auto"/>
              <w:right w:val="single" w:sz="4" w:space="0" w:color="auto"/>
            </w:tcBorders>
          </w:tcPr>
          <w:p w14:paraId="2FA6DE97" w14:textId="77777777" w:rsidR="006D6C61" w:rsidRDefault="006D6C61" w:rsidP="00106EEA">
            <w:pPr>
              <w:jc w:val="both"/>
            </w:pPr>
            <w:r>
              <w:t>Fakulta managementu a ekonomiky</w:t>
            </w:r>
          </w:p>
        </w:tc>
      </w:tr>
      <w:tr w:rsidR="006D6C61" w:rsidRPr="009D4EE6" w14:paraId="04083A61"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7708D5BE" w14:textId="77777777" w:rsidR="006D6C61" w:rsidRDefault="006D6C61" w:rsidP="00106EEA">
            <w:pPr>
              <w:jc w:val="both"/>
              <w:rPr>
                <w:b/>
              </w:rPr>
            </w:pPr>
            <w:r>
              <w:rPr>
                <w:b/>
              </w:rPr>
              <w:t>Název studijního programu</w:t>
            </w:r>
          </w:p>
        </w:tc>
        <w:tc>
          <w:tcPr>
            <w:tcW w:w="7421" w:type="dxa"/>
            <w:gridSpan w:val="14"/>
            <w:tcBorders>
              <w:top w:val="single" w:sz="4" w:space="0" w:color="auto"/>
              <w:left w:val="single" w:sz="4" w:space="0" w:color="auto"/>
              <w:bottom w:val="single" w:sz="4" w:space="0" w:color="auto"/>
              <w:right w:val="single" w:sz="4" w:space="0" w:color="auto"/>
            </w:tcBorders>
          </w:tcPr>
          <w:p w14:paraId="28FCC46C" w14:textId="77777777" w:rsidR="006D6C61" w:rsidRPr="009D4EE6" w:rsidRDefault="006D6C61" w:rsidP="00106EEA">
            <w:r w:rsidRPr="009D4EE6">
              <w:t xml:space="preserve">Management udržitelného rozvoje </w:t>
            </w:r>
          </w:p>
        </w:tc>
      </w:tr>
      <w:tr w:rsidR="00A33350" w14:paraId="4D5F0AF6"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4AB4583B" w14:textId="77777777" w:rsidR="00A33350" w:rsidRDefault="00A33350" w:rsidP="00A33350">
            <w:pPr>
              <w:jc w:val="both"/>
              <w:rPr>
                <w:b/>
              </w:rPr>
            </w:pPr>
            <w:r>
              <w:rPr>
                <w:b/>
              </w:rPr>
              <w:t>Jméno a příjmení</w:t>
            </w:r>
          </w:p>
        </w:tc>
        <w:tc>
          <w:tcPr>
            <w:tcW w:w="4583" w:type="dxa"/>
            <w:gridSpan w:val="8"/>
            <w:tcBorders>
              <w:top w:val="single" w:sz="4" w:space="0" w:color="auto"/>
              <w:left w:val="single" w:sz="4" w:space="0" w:color="auto"/>
              <w:bottom w:val="single" w:sz="4" w:space="0" w:color="auto"/>
              <w:right w:val="single" w:sz="4" w:space="0" w:color="auto"/>
            </w:tcBorders>
          </w:tcPr>
          <w:p w14:paraId="03A9A3BB" w14:textId="04B7AB15" w:rsidR="00A33350" w:rsidRDefault="00A33350" w:rsidP="00A33350">
            <w:pPr>
              <w:jc w:val="both"/>
            </w:pPr>
            <w:r>
              <w:t>Michal MACHOVSKÝ</w:t>
            </w:r>
          </w:p>
        </w:tc>
        <w:tc>
          <w:tcPr>
            <w:tcW w:w="717" w:type="dxa"/>
            <w:tcBorders>
              <w:top w:val="single" w:sz="4" w:space="0" w:color="auto"/>
              <w:left w:val="single" w:sz="4" w:space="0" w:color="auto"/>
              <w:bottom w:val="single" w:sz="4" w:space="0" w:color="auto"/>
              <w:right w:val="single" w:sz="4" w:space="0" w:color="auto"/>
            </w:tcBorders>
            <w:shd w:val="clear" w:color="auto" w:fill="F7CAAC"/>
            <w:hideMark/>
          </w:tcPr>
          <w:p w14:paraId="1DFAFDAD" w14:textId="77777777" w:rsidR="00A33350" w:rsidRDefault="00A33350" w:rsidP="00A33350">
            <w:pPr>
              <w:jc w:val="both"/>
              <w:rPr>
                <w:b/>
              </w:rPr>
            </w:pPr>
            <w:r>
              <w:rPr>
                <w:b/>
              </w:rPr>
              <w:t>Tituly</w:t>
            </w:r>
          </w:p>
        </w:tc>
        <w:tc>
          <w:tcPr>
            <w:tcW w:w="2121" w:type="dxa"/>
            <w:gridSpan w:val="5"/>
            <w:tcBorders>
              <w:top w:val="single" w:sz="4" w:space="0" w:color="auto"/>
              <w:left w:val="single" w:sz="4" w:space="0" w:color="auto"/>
              <w:bottom w:val="single" w:sz="4" w:space="0" w:color="auto"/>
              <w:right w:val="single" w:sz="4" w:space="0" w:color="auto"/>
            </w:tcBorders>
          </w:tcPr>
          <w:p w14:paraId="40E286ED" w14:textId="5EFDA214" w:rsidR="00A33350" w:rsidRDefault="00A33350" w:rsidP="00A33350">
            <w:pPr>
              <w:jc w:val="both"/>
            </w:pPr>
            <w:r>
              <w:t>Ing.</w:t>
            </w:r>
            <w:r w:rsidR="00687D45">
              <w:t>,</w:t>
            </w:r>
            <w:r>
              <w:t xml:space="preserve"> Ph.D.</w:t>
            </w:r>
          </w:p>
        </w:tc>
      </w:tr>
      <w:tr w:rsidR="006D6C61" w14:paraId="79C446AE" w14:textId="77777777" w:rsidTr="00A33350">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234698A" w14:textId="77777777" w:rsidR="006D6C61" w:rsidRDefault="006D6C61" w:rsidP="00106EEA">
            <w:pPr>
              <w:jc w:val="both"/>
              <w:rPr>
                <w:b/>
              </w:rPr>
            </w:pPr>
            <w:r>
              <w:rPr>
                <w:b/>
              </w:rPr>
              <w:t>Rok narození</w:t>
            </w:r>
          </w:p>
        </w:tc>
        <w:tc>
          <w:tcPr>
            <w:tcW w:w="837" w:type="dxa"/>
            <w:gridSpan w:val="2"/>
            <w:tcBorders>
              <w:top w:val="single" w:sz="4" w:space="0" w:color="auto"/>
              <w:left w:val="single" w:sz="4" w:space="0" w:color="auto"/>
              <w:bottom w:val="single" w:sz="4" w:space="0" w:color="auto"/>
              <w:right w:val="single" w:sz="4" w:space="0" w:color="auto"/>
            </w:tcBorders>
          </w:tcPr>
          <w:p w14:paraId="3FC1BBBC" w14:textId="1419DF9A" w:rsidR="006D6C61" w:rsidRDefault="00A33350" w:rsidP="00106EEA">
            <w:pPr>
              <w:jc w:val="both"/>
            </w:pPr>
            <w:r>
              <w:t>1982</w:t>
            </w:r>
          </w:p>
        </w:tc>
        <w:tc>
          <w:tcPr>
            <w:tcW w:w="1738" w:type="dxa"/>
            <w:tcBorders>
              <w:top w:val="single" w:sz="4" w:space="0" w:color="auto"/>
              <w:left w:val="single" w:sz="4" w:space="0" w:color="auto"/>
              <w:bottom w:val="single" w:sz="4" w:space="0" w:color="auto"/>
              <w:right w:val="single" w:sz="4" w:space="0" w:color="auto"/>
            </w:tcBorders>
            <w:shd w:val="clear" w:color="auto" w:fill="F7CAAC"/>
            <w:hideMark/>
          </w:tcPr>
          <w:p w14:paraId="064BE4A8" w14:textId="77777777" w:rsidR="006D6C61" w:rsidRDefault="006D6C61" w:rsidP="00106EEA">
            <w:pPr>
              <w:jc w:val="both"/>
              <w:rPr>
                <w:b/>
              </w:rPr>
            </w:pPr>
            <w:r>
              <w:rPr>
                <w:b/>
              </w:rPr>
              <w:t>typ vztahu k VŠ</w:t>
            </w:r>
          </w:p>
        </w:tc>
        <w:tc>
          <w:tcPr>
            <w:tcW w:w="1003" w:type="dxa"/>
            <w:gridSpan w:val="4"/>
            <w:tcBorders>
              <w:top w:val="single" w:sz="4" w:space="0" w:color="auto"/>
              <w:left w:val="single" w:sz="4" w:space="0" w:color="auto"/>
              <w:bottom w:val="single" w:sz="4" w:space="0" w:color="auto"/>
              <w:right w:val="single" w:sz="4" w:space="0" w:color="auto"/>
            </w:tcBorders>
          </w:tcPr>
          <w:p w14:paraId="288FADD7" w14:textId="2B6442C3" w:rsidR="006D6C61" w:rsidRDefault="00A33350" w:rsidP="00106EEA">
            <w:pPr>
              <w:jc w:val="both"/>
            </w:pPr>
            <w:r>
              <w:t>pp</w:t>
            </w: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2B0CDC69"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277070AD" w14:textId="0C22E5AC" w:rsidR="006D6C61" w:rsidRDefault="00A33350" w:rsidP="00106EEA">
            <w:pPr>
              <w:jc w:val="both"/>
            </w:pPr>
            <w:r>
              <w:t>40</w:t>
            </w: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9F7018"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429C1AFD" w14:textId="31D1A98A" w:rsidR="006D6C61" w:rsidRDefault="00A33350" w:rsidP="00106EEA">
            <w:pPr>
              <w:jc w:val="both"/>
            </w:pPr>
            <w:r>
              <w:t>N</w:t>
            </w:r>
          </w:p>
        </w:tc>
      </w:tr>
      <w:tr w:rsidR="006D6C61" w14:paraId="36315F29" w14:textId="77777777" w:rsidTr="00A33350">
        <w:tc>
          <w:tcPr>
            <w:tcW w:w="511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9D87B31" w14:textId="77777777" w:rsidR="006D6C61" w:rsidRDefault="006D6C61" w:rsidP="00106EEA">
            <w:pPr>
              <w:jc w:val="both"/>
              <w:rPr>
                <w:b/>
              </w:rPr>
            </w:pPr>
            <w:r>
              <w:rPr>
                <w:b/>
              </w:rPr>
              <w:t>Typ vztahu na součásti VŠ, která uskutečňuje st. program</w:t>
            </w:r>
          </w:p>
        </w:tc>
        <w:tc>
          <w:tcPr>
            <w:tcW w:w="1003" w:type="dxa"/>
            <w:gridSpan w:val="4"/>
            <w:tcBorders>
              <w:top w:val="single" w:sz="4" w:space="0" w:color="auto"/>
              <w:left w:val="single" w:sz="4" w:space="0" w:color="auto"/>
              <w:bottom w:val="single" w:sz="4" w:space="0" w:color="auto"/>
              <w:right w:val="single" w:sz="4" w:space="0" w:color="auto"/>
            </w:tcBorders>
          </w:tcPr>
          <w:p w14:paraId="00FAFBEB" w14:textId="77777777" w:rsidR="006D6C61" w:rsidRDefault="006D6C61" w:rsidP="00106EEA">
            <w:pPr>
              <w:jc w:val="both"/>
            </w:pPr>
          </w:p>
        </w:tc>
        <w:tc>
          <w:tcPr>
            <w:tcW w:w="1005" w:type="dxa"/>
            <w:tcBorders>
              <w:top w:val="single" w:sz="4" w:space="0" w:color="auto"/>
              <w:left w:val="single" w:sz="4" w:space="0" w:color="auto"/>
              <w:bottom w:val="single" w:sz="4" w:space="0" w:color="auto"/>
              <w:right w:val="single" w:sz="4" w:space="0" w:color="auto"/>
            </w:tcBorders>
            <w:shd w:val="clear" w:color="auto" w:fill="F7CAAC"/>
            <w:hideMark/>
          </w:tcPr>
          <w:p w14:paraId="379F1640" w14:textId="77777777" w:rsidR="006D6C61" w:rsidRDefault="006D6C61" w:rsidP="00106EEA">
            <w:pPr>
              <w:jc w:val="both"/>
              <w:rPr>
                <w:b/>
              </w:rPr>
            </w:pPr>
            <w:r>
              <w:rPr>
                <w:b/>
              </w:rPr>
              <w:t>rozsah</w:t>
            </w:r>
          </w:p>
        </w:tc>
        <w:tc>
          <w:tcPr>
            <w:tcW w:w="717" w:type="dxa"/>
            <w:tcBorders>
              <w:top w:val="single" w:sz="4" w:space="0" w:color="auto"/>
              <w:left w:val="single" w:sz="4" w:space="0" w:color="auto"/>
              <w:bottom w:val="single" w:sz="4" w:space="0" w:color="auto"/>
              <w:right w:val="single" w:sz="4" w:space="0" w:color="auto"/>
            </w:tcBorders>
          </w:tcPr>
          <w:p w14:paraId="6D2571B6" w14:textId="77777777" w:rsidR="006D6C61" w:rsidRDefault="006D6C61" w:rsidP="00106EEA">
            <w:pPr>
              <w:jc w:val="both"/>
            </w:pPr>
          </w:p>
        </w:tc>
        <w:tc>
          <w:tcPr>
            <w:tcW w:w="7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883DF7" w14:textId="77777777" w:rsidR="006D6C61" w:rsidRDefault="006D6C61" w:rsidP="00106EEA">
            <w:pPr>
              <w:jc w:val="both"/>
              <w:rPr>
                <w:b/>
              </w:rPr>
            </w:pPr>
            <w:r>
              <w:rPr>
                <w:b/>
              </w:rPr>
              <w:t>do kdy</w:t>
            </w:r>
          </w:p>
        </w:tc>
        <w:tc>
          <w:tcPr>
            <w:tcW w:w="1404" w:type="dxa"/>
            <w:gridSpan w:val="2"/>
            <w:tcBorders>
              <w:top w:val="single" w:sz="4" w:space="0" w:color="auto"/>
              <w:left w:val="single" w:sz="4" w:space="0" w:color="auto"/>
              <w:bottom w:val="single" w:sz="4" w:space="0" w:color="auto"/>
              <w:right w:val="single" w:sz="4" w:space="0" w:color="auto"/>
            </w:tcBorders>
          </w:tcPr>
          <w:p w14:paraId="15BE0779" w14:textId="77777777" w:rsidR="006D6C61" w:rsidRDefault="006D6C61" w:rsidP="00106EEA">
            <w:pPr>
              <w:jc w:val="both"/>
            </w:pPr>
          </w:p>
        </w:tc>
      </w:tr>
      <w:tr w:rsidR="006D6C61" w14:paraId="7922650B" w14:textId="77777777" w:rsidTr="00A33350">
        <w:tc>
          <w:tcPr>
            <w:tcW w:w="6118"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1C7632" w14:textId="77777777" w:rsidR="006D6C61" w:rsidRDefault="006D6C61" w:rsidP="00106EEA">
            <w:pPr>
              <w:jc w:val="both"/>
            </w:pPr>
            <w:r>
              <w:rPr>
                <w:b/>
              </w:rPr>
              <w:t>Další současná působení jako akademický pracovník na jiných VŠ</w:t>
            </w:r>
          </w:p>
        </w:tc>
        <w:tc>
          <w:tcPr>
            <w:tcW w:w="172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EF2EE3" w14:textId="77777777" w:rsidR="006D6C61" w:rsidRDefault="006D6C61" w:rsidP="00106EEA">
            <w:pPr>
              <w:jc w:val="both"/>
              <w:rPr>
                <w:b/>
              </w:rPr>
            </w:pPr>
            <w:r>
              <w:rPr>
                <w:b/>
              </w:rPr>
              <w:t>typ prac. vztahu</w:t>
            </w:r>
          </w:p>
        </w:tc>
        <w:tc>
          <w:tcPr>
            <w:tcW w:w="212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FE68252" w14:textId="77777777" w:rsidR="006D6C61" w:rsidRDefault="006D6C61" w:rsidP="00106EEA">
            <w:pPr>
              <w:jc w:val="both"/>
              <w:rPr>
                <w:b/>
              </w:rPr>
            </w:pPr>
            <w:r>
              <w:rPr>
                <w:b/>
              </w:rPr>
              <w:t>rozsah</w:t>
            </w:r>
          </w:p>
        </w:tc>
      </w:tr>
      <w:tr w:rsidR="006D6C61" w14:paraId="7AC0DA1D"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378B4E82"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764FA046"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67C48F78" w14:textId="77777777" w:rsidR="006D6C61" w:rsidRDefault="006D6C61" w:rsidP="00106EEA">
            <w:pPr>
              <w:jc w:val="both"/>
            </w:pPr>
          </w:p>
        </w:tc>
      </w:tr>
      <w:tr w:rsidR="006D6C61" w14:paraId="0E8FF930" w14:textId="77777777" w:rsidTr="00A33350">
        <w:tc>
          <w:tcPr>
            <w:tcW w:w="6118" w:type="dxa"/>
            <w:gridSpan w:val="8"/>
            <w:tcBorders>
              <w:top w:val="single" w:sz="4" w:space="0" w:color="auto"/>
              <w:left w:val="single" w:sz="4" w:space="0" w:color="auto"/>
              <w:bottom w:val="single" w:sz="4" w:space="0" w:color="auto"/>
              <w:right w:val="single" w:sz="4" w:space="0" w:color="auto"/>
            </w:tcBorders>
          </w:tcPr>
          <w:p w14:paraId="537C7D79" w14:textId="77777777" w:rsidR="006D6C61" w:rsidRDefault="006D6C61" w:rsidP="00106EEA">
            <w:pPr>
              <w:jc w:val="both"/>
            </w:pPr>
          </w:p>
        </w:tc>
        <w:tc>
          <w:tcPr>
            <w:tcW w:w="1722" w:type="dxa"/>
            <w:gridSpan w:val="2"/>
            <w:tcBorders>
              <w:top w:val="single" w:sz="4" w:space="0" w:color="auto"/>
              <w:left w:val="single" w:sz="4" w:space="0" w:color="auto"/>
              <w:bottom w:val="single" w:sz="4" w:space="0" w:color="auto"/>
              <w:right w:val="single" w:sz="4" w:space="0" w:color="auto"/>
            </w:tcBorders>
          </w:tcPr>
          <w:p w14:paraId="69E67D5F" w14:textId="77777777" w:rsidR="006D6C61" w:rsidRDefault="006D6C61" w:rsidP="00106EEA">
            <w:pPr>
              <w:jc w:val="both"/>
            </w:pPr>
          </w:p>
        </w:tc>
        <w:tc>
          <w:tcPr>
            <w:tcW w:w="2121" w:type="dxa"/>
            <w:gridSpan w:val="5"/>
            <w:tcBorders>
              <w:top w:val="single" w:sz="4" w:space="0" w:color="auto"/>
              <w:left w:val="single" w:sz="4" w:space="0" w:color="auto"/>
              <w:bottom w:val="single" w:sz="4" w:space="0" w:color="auto"/>
              <w:right w:val="single" w:sz="4" w:space="0" w:color="auto"/>
            </w:tcBorders>
          </w:tcPr>
          <w:p w14:paraId="4A648D5D" w14:textId="77777777" w:rsidR="006D6C61" w:rsidRDefault="006D6C61" w:rsidP="00106EEA">
            <w:pPr>
              <w:jc w:val="both"/>
            </w:pPr>
          </w:p>
        </w:tc>
      </w:tr>
      <w:tr w:rsidR="006D6C61" w14:paraId="658E9E46"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575618" w14:textId="77777777" w:rsidR="006D6C61" w:rsidRDefault="006D6C61" w:rsidP="00106EEA">
            <w:pPr>
              <w:jc w:val="both"/>
            </w:pPr>
            <w:r>
              <w:rPr>
                <w:b/>
              </w:rPr>
              <w:t>Předměty příslušného studijního programu a způsob zapojení do jejich výuky, příp. další zapojení do uskutečňování studijního programu</w:t>
            </w:r>
          </w:p>
        </w:tc>
      </w:tr>
      <w:tr w:rsidR="006D6C61" w:rsidRPr="002F0DCE" w14:paraId="55CAD2D4" w14:textId="77777777" w:rsidTr="00106EEA">
        <w:trPr>
          <w:trHeight w:val="693"/>
        </w:trPr>
        <w:tc>
          <w:tcPr>
            <w:tcW w:w="9961" w:type="dxa"/>
            <w:gridSpan w:val="15"/>
            <w:tcBorders>
              <w:top w:val="nil"/>
              <w:left w:val="single" w:sz="4" w:space="0" w:color="auto"/>
              <w:bottom w:val="single" w:sz="4" w:space="0" w:color="auto"/>
              <w:right w:val="single" w:sz="4" w:space="0" w:color="auto"/>
            </w:tcBorders>
          </w:tcPr>
          <w:p w14:paraId="2B5ACF2E" w14:textId="4D6C2465" w:rsidR="006D6C61" w:rsidRPr="002F0DCE" w:rsidRDefault="006D6C61" w:rsidP="006D6C61">
            <w:pPr>
              <w:jc w:val="both"/>
            </w:pPr>
            <w:r w:rsidRPr="0090196D">
              <w:t xml:space="preserve">Technologie pro </w:t>
            </w:r>
            <w:r>
              <w:t xml:space="preserve">energetickou </w:t>
            </w:r>
            <w:r w:rsidRPr="0090196D">
              <w:t xml:space="preserve">udržitelnost </w:t>
            </w:r>
            <w:r>
              <w:t>– garant, přednášející (90 %)</w:t>
            </w:r>
          </w:p>
        </w:tc>
      </w:tr>
      <w:tr w:rsidR="006D6C61" w14:paraId="62EEB668" w14:textId="77777777" w:rsidTr="00A33350">
        <w:trPr>
          <w:trHeight w:val="340"/>
        </w:trPr>
        <w:tc>
          <w:tcPr>
            <w:tcW w:w="9961" w:type="dxa"/>
            <w:gridSpan w:val="15"/>
            <w:tcBorders>
              <w:top w:val="nil"/>
              <w:left w:val="single" w:sz="4" w:space="0" w:color="auto"/>
              <w:bottom w:val="single" w:sz="4" w:space="0" w:color="auto"/>
              <w:right w:val="single" w:sz="4" w:space="0" w:color="auto"/>
            </w:tcBorders>
            <w:shd w:val="clear" w:color="auto" w:fill="FBD4B4"/>
            <w:hideMark/>
          </w:tcPr>
          <w:p w14:paraId="6106F4EB" w14:textId="77777777" w:rsidR="006D6C61" w:rsidRDefault="006D6C61" w:rsidP="006D6C61">
            <w:pPr>
              <w:jc w:val="both"/>
              <w:rPr>
                <w:b/>
              </w:rPr>
            </w:pPr>
            <w:r>
              <w:rPr>
                <w:b/>
              </w:rPr>
              <w:t>Zapojení do výuky v dalších studijních programech na téže vysoké škole (pouze u garantů ZT a PZ předmětů)</w:t>
            </w:r>
          </w:p>
        </w:tc>
      </w:tr>
      <w:tr w:rsidR="006D6C61" w14:paraId="2A04ED32" w14:textId="77777777" w:rsidTr="00A33350">
        <w:trPr>
          <w:trHeight w:val="340"/>
        </w:trPr>
        <w:tc>
          <w:tcPr>
            <w:tcW w:w="2826" w:type="dxa"/>
            <w:gridSpan w:val="2"/>
            <w:tcBorders>
              <w:top w:val="nil"/>
              <w:left w:val="single" w:sz="4" w:space="0" w:color="auto"/>
              <w:bottom w:val="single" w:sz="4" w:space="0" w:color="auto"/>
              <w:right w:val="single" w:sz="4" w:space="0" w:color="auto"/>
            </w:tcBorders>
            <w:hideMark/>
          </w:tcPr>
          <w:p w14:paraId="7AD8A837" w14:textId="77777777" w:rsidR="006D6C61" w:rsidRDefault="006D6C61" w:rsidP="006D6C61">
            <w:pPr>
              <w:jc w:val="both"/>
              <w:rPr>
                <w:b/>
              </w:rPr>
            </w:pPr>
            <w:r>
              <w:rPr>
                <w:b/>
              </w:rPr>
              <w:t>Název studijního předmětu</w:t>
            </w:r>
          </w:p>
        </w:tc>
        <w:tc>
          <w:tcPr>
            <w:tcW w:w="2434" w:type="dxa"/>
            <w:gridSpan w:val="3"/>
            <w:tcBorders>
              <w:top w:val="nil"/>
              <w:left w:val="single" w:sz="4" w:space="0" w:color="auto"/>
              <w:bottom w:val="single" w:sz="4" w:space="0" w:color="auto"/>
              <w:right w:val="single" w:sz="4" w:space="0" w:color="auto"/>
            </w:tcBorders>
            <w:hideMark/>
          </w:tcPr>
          <w:p w14:paraId="64BA5085" w14:textId="77777777" w:rsidR="006D6C61" w:rsidRDefault="006D6C61" w:rsidP="006D6C61">
            <w:pPr>
              <w:jc w:val="both"/>
              <w:rPr>
                <w:b/>
              </w:rPr>
            </w:pPr>
            <w:r>
              <w:rPr>
                <w:b/>
              </w:rPr>
              <w:t>Název studijního programu</w:t>
            </w:r>
          </w:p>
        </w:tc>
        <w:tc>
          <w:tcPr>
            <w:tcW w:w="573" w:type="dxa"/>
            <w:gridSpan w:val="2"/>
            <w:tcBorders>
              <w:top w:val="nil"/>
              <w:left w:val="single" w:sz="4" w:space="0" w:color="auto"/>
              <w:bottom w:val="single" w:sz="4" w:space="0" w:color="auto"/>
              <w:right w:val="single" w:sz="4" w:space="0" w:color="auto"/>
            </w:tcBorders>
            <w:hideMark/>
          </w:tcPr>
          <w:p w14:paraId="5AAFF8F9" w14:textId="77777777" w:rsidR="006D6C61" w:rsidRDefault="006D6C61" w:rsidP="006D6C61">
            <w:pPr>
              <w:jc w:val="both"/>
              <w:rPr>
                <w:b/>
              </w:rPr>
            </w:pPr>
            <w:r>
              <w:rPr>
                <w:b/>
              </w:rPr>
              <w:t>Sem.</w:t>
            </w:r>
          </w:p>
        </w:tc>
        <w:tc>
          <w:tcPr>
            <w:tcW w:w="2133" w:type="dxa"/>
            <w:gridSpan w:val="5"/>
            <w:tcBorders>
              <w:top w:val="nil"/>
              <w:left w:val="single" w:sz="4" w:space="0" w:color="auto"/>
              <w:bottom w:val="single" w:sz="4" w:space="0" w:color="auto"/>
              <w:right w:val="single" w:sz="4" w:space="0" w:color="auto"/>
            </w:tcBorders>
            <w:hideMark/>
          </w:tcPr>
          <w:p w14:paraId="2BEF4F8F" w14:textId="77777777" w:rsidR="006D6C61" w:rsidRDefault="006D6C61" w:rsidP="006D6C61">
            <w:pPr>
              <w:jc w:val="both"/>
              <w:rPr>
                <w:b/>
              </w:rPr>
            </w:pPr>
            <w:r>
              <w:rPr>
                <w:b/>
              </w:rPr>
              <w:t>Role ve výuce daného předmětu</w:t>
            </w:r>
          </w:p>
        </w:tc>
        <w:tc>
          <w:tcPr>
            <w:tcW w:w="1995" w:type="dxa"/>
            <w:gridSpan w:val="3"/>
            <w:tcBorders>
              <w:top w:val="nil"/>
              <w:left w:val="single" w:sz="4" w:space="0" w:color="auto"/>
              <w:bottom w:val="single" w:sz="4" w:space="0" w:color="auto"/>
              <w:right w:val="single" w:sz="4" w:space="0" w:color="auto"/>
            </w:tcBorders>
            <w:hideMark/>
          </w:tcPr>
          <w:p w14:paraId="16CBF865" w14:textId="77777777" w:rsidR="006D6C61" w:rsidRDefault="006D6C61" w:rsidP="006D6C61">
            <w:pPr>
              <w:jc w:val="both"/>
              <w:rPr>
                <w:b/>
              </w:rPr>
            </w:pPr>
            <w:r>
              <w:rPr>
                <w:b/>
              </w:rPr>
              <w:t>(</w:t>
            </w:r>
            <w:r>
              <w:rPr>
                <w:b/>
                <w:i/>
                <w:iCs/>
              </w:rPr>
              <w:t>nepovinný údaj</w:t>
            </w:r>
            <w:r>
              <w:rPr>
                <w:b/>
              </w:rPr>
              <w:t>) Počet hodin za semestr</w:t>
            </w:r>
          </w:p>
        </w:tc>
      </w:tr>
      <w:tr w:rsidR="006D6C61" w14:paraId="081A7884"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1A0C5AFA" w14:textId="4DB841F6" w:rsidR="006D6C61" w:rsidRDefault="00E502A2" w:rsidP="00106EEA">
            <w:pPr>
              <w:rPr>
                <w:color w:val="FF0000"/>
              </w:rPr>
            </w:pPr>
            <w:hyperlink r:id="rId71" w:history="1">
              <w:r w:rsidR="006D6C61" w:rsidRPr="00C10C15">
                <w:rPr>
                  <w:rStyle w:val="Hypertextovodkaz"/>
                  <w:bCs/>
                  <w:color w:val="auto"/>
                  <w:u w:val="none"/>
                  <w:shd w:val="clear" w:color="auto" w:fill="F9F9F9"/>
                </w:rPr>
                <w:t>Nanomat. a nanotech. v polym.</w:t>
              </w:r>
              <w:r w:rsidR="006D6C61">
                <w:rPr>
                  <w:rStyle w:val="Hypertextovodkaz"/>
                  <w:bCs/>
                  <w:color w:val="auto"/>
                  <w:u w:val="none"/>
                  <w:shd w:val="clear" w:color="auto" w:fill="F9F9F9"/>
                </w:rPr>
                <w:t xml:space="preserve"> </w:t>
              </w:r>
              <w:r w:rsidR="006D6C61" w:rsidRPr="00C10C15">
                <w:rPr>
                  <w:rStyle w:val="Hypertextovodkaz"/>
                  <w:bCs/>
                  <w:color w:val="auto"/>
                  <w:u w:val="none"/>
                  <w:shd w:val="clear" w:color="auto" w:fill="F9F9F9"/>
                </w:rPr>
                <w:t>aplikacích</w:t>
              </w:r>
            </w:hyperlink>
          </w:p>
        </w:tc>
        <w:tc>
          <w:tcPr>
            <w:tcW w:w="2434" w:type="dxa"/>
            <w:gridSpan w:val="3"/>
            <w:tcBorders>
              <w:top w:val="nil"/>
              <w:left w:val="single" w:sz="4" w:space="0" w:color="auto"/>
              <w:bottom w:val="single" w:sz="4" w:space="0" w:color="auto"/>
              <w:right w:val="single" w:sz="4" w:space="0" w:color="auto"/>
            </w:tcBorders>
          </w:tcPr>
          <w:p w14:paraId="30C750FC" w14:textId="6E8A1D96" w:rsidR="006D6C61" w:rsidRPr="004E125A" w:rsidRDefault="006D6C61" w:rsidP="00106EEA">
            <w:r w:rsidRPr="004E125A">
              <w:t>Inženýrství polymerů</w:t>
            </w:r>
          </w:p>
          <w:p w14:paraId="670AEB0E" w14:textId="77777777" w:rsidR="006D6C61" w:rsidRDefault="006D6C61" w:rsidP="00106EEA">
            <w:pPr>
              <w:rPr>
                <w:color w:val="FF0000"/>
              </w:rPr>
            </w:pPr>
          </w:p>
        </w:tc>
        <w:tc>
          <w:tcPr>
            <w:tcW w:w="573" w:type="dxa"/>
            <w:gridSpan w:val="2"/>
            <w:tcBorders>
              <w:top w:val="nil"/>
              <w:left w:val="single" w:sz="4" w:space="0" w:color="auto"/>
              <w:bottom w:val="single" w:sz="4" w:space="0" w:color="auto"/>
              <w:right w:val="single" w:sz="4" w:space="0" w:color="auto"/>
            </w:tcBorders>
          </w:tcPr>
          <w:p w14:paraId="28E867CE" w14:textId="697AAC7C"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76E31D01" w14:textId="22380231" w:rsidR="006D6C61" w:rsidRDefault="006D6C61" w:rsidP="00106EEA">
            <w:pPr>
              <w:rPr>
                <w:color w:val="FF0000"/>
              </w:rPr>
            </w:pPr>
            <w:r w:rsidRPr="004E125A">
              <w:t>Přednášející, vede seminář</w:t>
            </w:r>
          </w:p>
        </w:tc>
        <w:tc>
          <w:tcPr>
            <w:tcW w:w="1995" w:type="dxa"/>
            <w:gridSpan w:val="3"/>
            <w:tcBorders>
              <w:top w:val="nil"/>
              <w:left w:val="single" w:sz="4" w:space="0" w:color="auto"/>
              <w:bottom w:val="single" w:sz="4" w:space="0" w:color="auto"/>
              <w:right w:val="single" w:sz="4" w:space="0" w:color="auto"/>
            </w:tcBorders>
          </w:tcPr>
          <w:p w14:paraId="01DCA109" w14:textId="77777777" w:rsidR="006D6C61" w:rsidRDefault="006D6C61" w:rsidP="006D6C61">
            <w:pPr>
              <w:jc w:val="both"/>
              <w:rPr>
                <w:color w:val="FF0000"/>
              </w:rPr>
            </w:pPr>
          </w:p>
        </w:tc>
      </w:tr>
      <w:tr w:rsidR="006D6C61" w14:paraId="260FE3D5"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09B0E7DF" w14:textId="59B8CFEA" w:rsidR="006D6C61" w:rsidRDefault="00E502A2" w:rsidP="00106EEA">
            <w:pPr>
              <w:rPr>
                <w:color w:val="FF0000"/>
              </w:rPr>
            </w:pPr>
            <w:hyperlink r:id="rId72" w:history="1">
              <w:r w:rsidR="006D6C61" w:rsidRPr="00C10C15">
                <w:rPr>
                  <w:rStyle w:val="Hypertextovodkaz"/>
                  <w:bCs/>
                  <w:color w:val="auto"/>
                  <w:u w:val="none"/>
                  <w:shd w:val="clear" w:color="auto" w:fill="F9F9F9"/>
                </w:rPr>
                <w:t>Nanomaterials and Nanotechnology</w:t>
              </w:r>
            </w:hyperlink>
          </w:p>
        </w:tc>
        <w:tc>
          <w:tcPr>
            <w:tcW w:w="2434" w:type="dxa"/>
            <w:gridSpan w:val="3"/>
            <w:tcBorders>
              <w:top w:val="nil"/>
              <w:left w:val="single" w:sz="4" w:space="0" w:color="auto"/>
              <w:bottom w:val="single" w:sz="4" w:space="0" w:color="auto"/>
              <w:right w:val="single" w:sz="4" w:space="0" w:color="auto"/>
            </w:tcBorders>
          </w:tcPr>
          <w:p w14:paraId="62BC1B2B" w14:textId="306D5CB3" w:rsidR="006D6C61" w:rsidRDefault="006D6C61" w:rsidP="00106EEA">
            <w:pPr>
              <w:rPr>
                <w:color w:val="FF0000"/>
              </w:rPr>
            </w:pPr>
            <w:r w:rsidRPr="004E125A">
              <w:rPr>
                <w:shd w:val="clear" w:color="auto" w:fill="F9F9F9"/>
              </w:rPr>
              <w:t>Biomaterials and Cosmetics</w:t>
            </w:r>
          </w:p>
        </w:tc>
        <w:tc>
          <w:tcPr>
            <w:tcW w:w="573" w:type="dxa"/>
            <w:gridSpan w:val="2"/>
            <w:tcBorders>
              <w:top w:val="nil"/>
              <w:left w:val="single" w:sz="4" w:space="0" w:color="auto"/>
              <w:bottom w:val="single" w:sz="4" w:space="0" w:color="auto"/>
              <w:right w:val="single" w:sz="4" w:space="0" w:color="auto"/>
            </w:tcBorders>
          </w:tcPr>
          <w:p w14:paraId="656B338F" w14:textId="6F949917"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5CA5E737" w14:textId="32C20AC8"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63A402E4" w14:textId="77777777" w:rsidR="006D6C61" w:rsidRDefault="006D6C61" w:rsidP="006D6C61">
            <w:pPr>
              <w:jc w:val="both"/>
              <w:rPr>
                <w:color w:val="FF0000"/>
              </w:rPr>
            </w:pPr>
          </w:p>
        </w:tc>
      </w:tr>
      <w:tr w:rsidR="006D6C61" w14:paraId="3C628E82" w14:textId="77777777" w:rsidTr="00A33350">
        <w:trPr>
          <w:trHeight w:val="285"/>
        </w:trPr>
        <w:tc>
          <w:tcPr>
            <w:tcW w:w="2826" w:type="dxa"/>
            <w:gridSpan w:val="2"/>
            <w:tcBorders>
              <w:top w:val="nil"/>
              <w:left w:val="single" w:sz="4" w:space="0" w:color="auto"/>
              <w:bottom w:val="single" w:sz="4" w:space="0" w:color="auto"/>
              <w:right w:val="single" w:sz="4" w:space="0" w:color="auto"/>
            </w:tcBorders>
          </w:tcPr>
          <w:p w14:paraId="2C373FAB" w14:textId="59246535" w:rsidR="006D6C61" w:rsidRDefault="00E502A2" w:rsidP="00106EEA">
            <w:pPr>
              <w:rPr>
                <w:color w:val="FF0000"/>
              </w:rPr>
            </w:pPr>
            <w:hyperlink r:id="rId73" w:history="1">
              <w:r w:rsidR="006D6C61" w:rsidRPr="00C10C15">
                <w:rPr>
                  <w:rStyle w:val="Hypertextovodkaz"/>
                  <w:bCs/>
                  <w:color w:val="auto"/>
                  <w:u w:val="none"/>
                  <w:shd w:val="clear" w:color="auto" w:fill="F9F9F9"/>
                </w:rPr>
                <w:t>Nanomateriály a nanotechnologie</w:t>
              </w:r>
            </w:hyperlink>
          </w:p>
        </w:tc>
        <w:tc>
          <w:tcPr>
            <w:tcW w:w="2434" w:type="dxa"/>
            <w:gridSpan w:val="3"/>
            <w:tcBorders>
              <w:top w:val="nil"/>
              <w:left w:val="single" w:sz="4" w:space="0" w:color="auto"/>
              <w:bottom w:val="single" w:sz="4" w:space="0" w:color="auto"/>
              <w:right w:val="single" w:sz="4" w:space="0" w:color="auto"/>
            </w:tcBorders>
          </w:tcPr>
          <w:p w14:paraId="5E925265" w14:textId="439DE62C" w:rsidR="006D6C61" w:rsidRDefault="006D6C61" w:rsidP="00106EEA">
            <w:pPr>
              <w:rPr>
                <w:color w:val="FF0000"/>
              </w:rPr>
            </w:pPr>
            <w:r w:rsidRPr="004E125A">
              <w:rPr>
                <w:shd w:val="clear" w:color="auto" w:fill="F9F9F9"/>
              </w:rPr>
              <w:t>Biomateriály a kosmetika, Materiálové inženýrství a nanotechnologie</w:t>
            </w:r>
          </w:p>
        </w:tc>
        <w:tc>
          <w:tcPr>
            <w:tcW w:w="573" w:type="dxa"/>
            <w:gridSpan w:val="2"/>
            <w:tcBorders>
              <w:top w:val="nil"/>
              <w:left w:val="single" w:sz="4" w:space="0" w:color="auto"/>
              <w:bottom w:val="single" w:sz="4" w:space="0" w:color="auto"/>
              <w:right w:val="single" w:sz="4" w:space="0" w:color="auto"/>
            </w:tcBorders>
          </w:tcPr>
          <w:p w14:paraId="2E6FCD46" w14:textId="431A65E5"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1222D571" w14:textId="66C3D0B7" w:rsidR="006D6C61" w:rsidRDefault="006D6C61" w:rsidP="00106EEA">
            <w:pPr>
              <w:rPr>
                <w:color w:val="FF0000"/>
              </w:rPr>
            </w:pPr>
            <w:r w:rsidRPr="004E125A">
              <w:t>Přednášející, cvičící</w:t>
            </w:r>
          </w:p>
        </w:tc>
        <w:tc>
          <w:tcPr>
            <w:tcW w:w="1995" w:type="dxa"/>
            <w:gridSpan w:val="3"/>
            <w:tcBorders>
              <w:top w:val="nil"/>
              <w:left w:val="single" w:sz="4" w:space="0" w:color="auto"/>
              <w:bottom w:val="single" w:sz="4" w:space="0" w:color="auto"/>
              <w:right w:val="single" w:sz="4" w:space="0" w:color="auto"/>
            </w:tcBorders>
          </w:tcPr>
          <w:p w14:paraId="5D630FD0" w14:textId="77777777" w:rsidR="006D6C61" w:rsidRDefault="006D6C61" w:rsidP="006D6C61">
            <w:pPr>
              <w:jc w:val="both"/>
              <w:rPr>
                <w:color w:val="FF0000"/>
              </w:rPr>
            </w:pPr>
          </w:p>
        </w:tc>
      </w:tr>
      <w:tr w:rsidR="006D6C61" w14:paraId="5D563610" w14:textId="77777777" w:rsidTr="00A33350">
        <w:trPr>
          <w:trHeight w:val="284"/>
        </w:trPr>
        <w:tc>
          <w:tcPr>
            <w:tcW w:w="2826" w:type="dxa"/>
            <w:gridSpan w:val="2"/>
            <w:tcBorders>
              <w:top w:val="nil"/>
              <w:left w:val="single" w:sz="4" w:space="0" w:color="auto"/>
              <w:bottom w:val="single" w:sz="4" w:space="0" w:color="auto"/>
              <w:right w:val="single" w:sz="4" w:space="0" w:color="auto"/>
            </w:tcBorders>
          </w:tcPr>
          <w:p w14:paraId="7A8E13CD" w14:textId="012AE41C" w:rsidR="006D6C61" w:rsidRDefault="00E502A2" w:rsidP="00106EEA">
            <w:pPr>
              <w:rPr>
                <w:color w:val="FF0000"/>
              </w:rPr>
            </w:pPr>
            <w:hyperlink r:id="rId74" w:history="1">
              <w:r w:rsidR="006D6C61" w:rsidRPr="00C10C15">
                <w:rPr>
                  <w:rStyle w:val="Hypertextovodkaz"/>
                  <w:bCs/>
                  <w:color w:val="auto"/>
                  <w:u w:val="none"/>
                  <w:shd w:val="clear" w:color="auto" w:fill="FFFFFF"/>
                </w:rPr>
                <w:t>Příprava a charakterizace nanomateriálů</w:t>
              </w:r>
            </w:hyperlink>
          </w:p>
        </w:tc>
        <w:tc>
          <w:tcPr>
            <w:tcW w:w="2434" w:type="dxa"/>
            <w:gridSpan w:val="3"/>
            <w:tcBorders>
              <w:top w:val="nil"/>
              <w:left w:val="single" w:sz="4" w:space="0" w:color="auto"/>
              <w:bottom w:val="single" w:sz="4" w:space="0" w:color="auto"/>
              <w:right w:val="single" w:sz="4" w:space="0" w:color="auto"/>
            </w:tcBorders>
          </w:tcPr>
          <w:p w14:paraId="379AAAFB" w14:textId="657DC1AA" w:rsidR="006D6C61" w:rsidRDefault="006D6C61" w:rsidP="00106EEA">
            <w:pPr>
              <w:rPr>
                <w:color w:val="FF0000"/>
              </w:rPr>
            </w:pPr>
            <w:r w:rsidRPr="004E125A">
              <w:rPr>
                <w:shd w:val="clear" w:color="auto" w:fill="F9F9F9"/>
              </w:rPr>
              <w:t>Materiály a technologie</w:t>
            </w:r>
          </w:p>
        </w:tc>
        <w:tc>
          <w:tcPr>
            <w:tcW w:w="573" w:type="dxa"/>
            <w:gridSpan w:val="2"/>
            <w:tcBorders>
              <w:top w:val="nil"/>
              <w:left w:val="single" w:sz="4" w:space="0" w:color="auto"/>
              <w:bottom w:val="single" w:sz="4" w:space="0" w:color="auto"/>
              <w:right w:val="single" w:sz="4" w:space="0" w:color="auto"/>
            </w:tcBorders>
          </w:tcPr>
          <w:p w14:paraId="439E3221" w14:textId="247B7924" w:rsidR="006D6C61" w:rsidRDefault="006D6C61" w:rsidP="00106EEA">
            <w:pPr>
              <w:rPr>
                <w:color w:val="FF0000"/>
              </w:rPr>
            </w:pPr>
            <w:r w:rsidRPr="004E125A">
              <w:t>ZS</w:t>
            </w:r>
          </w:p>
        </w:tc>
        <w:tc>
          <w:tcPr>
            <w:tcW w:w="2133" w:type="dxa"/>
            <w:gridSpan w:val="5"/>
            <w:tcBorders>
              <w:top w:val="nil"/>
              <w:left w:val="single" w:sz="4" w:space="0" w:color="auto"/>
              <w:bottom w:val="single" w:sz="4" w:space="0" w:color="auto"/>
              <w:right w:val="single" w:sz="4" w:space="0" w:color="auto"/>
            </w:tcBorders>
          </w:tcPr>
          <w:p w14:paraId="26F5F8C0" w14:textId="617A836C" w:rsidR="006D6C61" w:rsidRDefault="006D6C61" w:rsidP="00106EEA">
            <w:pPr>
              <w:rPr>
                <w:color w:val="FF0000"/>
              </w:rPr>
            </w:pPr>
            <w:r w:rsidRPr="004E125A">
              <w:t>Přednášející</w:t>
            </w:r>
            <w:r w:rsidR="00106EEA">
              <w:t>,</w:t>
            </w:r>
            <w:r w:rsidRPr="004E125A">
              <w:t xml:space="preserve"> cvičící</w:t>
            </w:r>
          </w:p>
        </w:tc>
        <w:tc>
          <w:tcPr>
            <w:tcW w:w="1995" w:type="dxa"/>
            <w:gridSpan w:val="3"/>
            <w:tcBorders>
              <w:top w:val="nil"/>
              <w:left w:val="single" w:sz="4" w:space="0" w:color="auto"/>
              <w:bottom w:val="single" w:sz="4" w:space="0" w:color="auto"/>
              <w:right w:val="single" w:sz="4" w:space="0" w:color="auto"/>
            </w:tcBorders>
          </w:tcPr>
          <w:p w14:paraId="4554B2A5" w14:textId="77777777" w:rsidR="006D6C61" w:rsidRDefault="006D6C61" w:rsidP="006D6C61">
            <w:pPr>
              <w:jc w:val="both"/>
              <w:rPr>
                <w:color w:val="FF0000"/>
              </w:rPr>
            </w:pPr>
          </w:p>
        </w:tc>
      </w:tr>
      <w:tr w:rsidR="006D6C61" w14:paraId="6C0B1C2A"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F64E0A6" w14:textId="77777777" w:rsidR="006D6C61" w:rsidRDefault="006D6C61" w:rsidP="006D6C61">
            <w:pPr>
              <w:jc w:val="both"/>
            </w:pPr>
            <w:r>
              <w:rPr>
                <w:b/>
              </w:rPr>
              <w:t xml:space="preserve">Údaje o vzdělání na VŠ </w:t>
            </w:r>
          </w:p>
        </w:tc>
      </w:tr>
      <w:tr w:rsidR="006D6C61" w14:paraId="4F142C4B" w14:textId="77777777" w:rsidTr="00A33350">
        <w:trPr>
          <w:trHeight w:val="890"/>
        </w:trPr>
        <w:tc>
          <w:tcPr>
            <w:tcW w:w="9961" w:type="dxa"/>
            <w:gridSpan w:val="15"/>
            <w:tcBorders>
              <w:top w:val="single" w:sz="4" w:space="0" w:color="auto"/>
              <w:left w:val="single" w:sz="4" w:space="0" w:color="auto"/>
              <w:bottom w:val="single" w:sz="4" w:space="0" w:color="auto"/>
              <w:right w:val="single" w:sz="4" w:space="0" w:color="auto"/>
            </w:tcBorders>
          </w:tcPr>
          <w:p w14:paraId="5EF9C396" w14:textId="77777777" w:rsidR="006D6C61" w:rsidRDefault="006D6C61" w:rsidP="006D6C61">
            <w:pPr>
              <w:jc w:val="both"/>
              <w:rPr>
                <w:b/>
              </w:rPr>
            </w:pPr>
            <w:r>
              <w:t>2013</w:t>
            </w:r>
            <w:r w:rsidRPr="00003118">
              <w:t xml:space="preserve">: UTB Zlín, FT, </w:t>
            </w:r>
            <w:r w:rsidRPr="00003118">
              <w:rPr>
                <w:rFonts w:eastAsia="Calibri"/>
              </w:rPr>
              <w:t>S</w:t>
            </w:r>
            <w:r>
              <w:rPr>
                <w:rFonts w:eastAsia="Calibri"/>
              </w:rPr>
              <w:t xml:space="preserve">O </w:t>
            </w:r>
            <w:r w:rsidRPr="00003118">
              <w:t>Technologie makromolekulárních látek, Ph.D.</w:t>
            </w:r>
          </w:p>
          <w:p w14:paraId="2ED13659" w14:textId="77777777" w:rsidR="006D6C61" w:rsidRDefault="006D6C61" w:rsidP="006D6C61">
            <w:pPr>
              <w:jc w:val="both"/>
              <w:rPr>
                <w:b/>
              </w:rPr>
            </w:pPr>
            <w:r>
              <w:t>2006</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Ing.</w:t>
            </w:r>
          </w:p>
          <w:p w14:paraId="39460AAC" w14:textId="2B1EBA8B" w:rsidR="006D6C61" w:rsidRDefault="006D6C61" w:rsidP="006D6C61">
            <w:pPr>
              <w:rPr>
                <w:b/>
              </w:rPr>
            </w:pPr>
            <w:r>
              <w:t>2004</w:t>
            </w:r>
            <w:r w:rsidRPr="00003118">
              <w:t xml:space="preserve">: UTB Zlín, FT, </w:t>
            </w:r>
            <w:r w:rsidRPr="00003118">
              <w:rPr>
                <w:rFonts w:eastAsia="Calibri"/>
              </w:rPr>
              <w:t>S</w:t>
            </w:r>
            <w:r>
              <w:rPr>
                <w:rFonts w:eastAsia="Calibri"/>
              </w:rPr>
              <w:t xml:space="preserve">P </w:t>
            </w:r>
            <w:r>
              <w:t>Chemie a technologie matriálů</w:t>
            </w:r>
            <w:r w:rsidRPr="00003118">
              <w:t xml:space="preserve">, </w:t>
            </w:r>
            <w:r>
              <w:t>Bc.</w:t>
            </w:r>
          </w:p>
        </w:tc>
      </w:tr>
      <w:tr w:rsidR="006D6C61" w14:paraId="57C34B3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53F421D8" w14:textId="77777777" w:rsidR="006D6C61" w:rsidRDefault="006D6C61" w:rsidP="006D6C61">
            <w:pPr>
              <w:jc w:val="both"/>
              <w:rPr>
                <w:b/>
              </w:rPr>
            </w:pPr>
            <w:r>
              <w:rPr>
                <w:b/>
              </w:rPr>
              <w:t>Údaje o odborném působení od absolvování VŠ</w:t>
            </w:r>
          </w:p>
        </w:tc>
      </w:tr>
      <w:tr w:rsidR="006D6C61" w:rsidRPr="00FC05FB" w14:paraId="19FE24E4" w14:textId="77777777" w:rsidTr="00A33350">
        <w:trPr>
          <w:trHeight w:val="753"/>
        </w:trPr>
        <w:tc>
          <w:tcPr>
            <w:tcW w:w="9961" w:type="dxa"/>
            <w:gridSpan w:val="15"/>
            <w:tcBorders>
              <w:top w:val="single" w:sz="4" w:space="0" w:color="auto"/>
              <w:left w:val="single" w:sz="4" w:space="0" w:color="auto"/>
              <w:bottom w:val="single" w:sz="4" w:space="0" w:color="auto"/>
              <w:right w:val="single" w:sz="4" w:space="0" w:color="auto"/>
            </w:tcBorders>
          </w:tcPr>
          <w:p w14:paraId="5081A989" w14:textId="77777777" w:rsidR="006D6C61" w:rsidRDefault="006D6C61" w:rsidP="006D6C61">
            <w:pPr>
              <w:jc w:val="both"/>
              <w:rPr>
                <w:color w:val="FF0000"/>
              </w:rPr>
            </w:pPr>
            <w:r>
              <w:t>2018</w:t>
            </w:r>
            <w:r w:rsidRPr="00003118">
              <w:t xml:space="preserve"> – dosud: UTB Zlín, UNI, CPS – </w:t>
            </w:r>
            <w:r>
              <w:t>senior researcher</w:t>
            </w:r>
            <w:r w:rsidRPr="00003118">
              <w:t xml:space="preserve"> </w:t>
            </w:r>
            <w:r>
              <w:t>ve výzkumném</w:t>
            </w:r>
            <w:r w:rsidRPr="00003118">
              <w:t xml:space="preserve"> </w:t>
            </w:r>
            <w:r>
              <w:t>směru</w:t>
            </w:r>
            <w:r w:rsidRPr="00003118">
              <w:t xml:space="preserve"> „</w:t>
            </w:r>
            <w:r>
              <w:t>Nanomateriály a pokročilé technologie</w:t>
            </w:r>
            <w:r w:rsidRPr="00003118">
              <w:t>“</w:t>
            </w:r>
          </w:p>
          <w:p w14:paraId="1951DFDD" w14:textId="77777777" w:rsidR="006D6C61" w:rsidRDefault="006D6C61" w:rsidP="006D6C61">
            <w:pPr>
              <w:pStyle w:val="KartaC-I"/>
              <w:spacing w:before="0" w:after="0"/>
            </w:pPr>
            <w:r w:rsidRPr="009F31F1">
              <w:t>2016 – dosud: UTB Zlín, FT, akademický</w:t>
            </w:r>
            <w:r>
              <w:t xml:space="preserve"> pracovník</w:t>
            </w:r>
            <w:r w:rsidRPr="00003118">
              <w:t xml:space="preserve"> </w:t>
            </w:r>
          </w:p>
          <w:p w14:paraId="75CB796C" w14:textId="7505D4C2" w:rsidR="006D6C61" w:rsidRPr="00FC05FB" w:rsidRDefault="006D6C61" w:rsidP="006D6C61">
            <w:r>
              <w:t>2013 – 2017</w:t>
            </w:r>
            <w:r w:rsidRPr="00003118">
              <w:t>: UTB Zlín,</w:t>
            </w:r>
            <w:r>
              <w:t xml:space="preserve"> UNI, CPS</w:t>
            </w:r>
            <w:r w:rsidRPr="00003118">
              <w:t xml:space="preserve"> – </w:t>
            </w:r>
            <w:r>
              <w:t>junior researcher ve skupině „Multifunkční nanomateriály“</w:t>
            </w:r>
          </w:p>
        </w:tc>
      </w:tr>
      <w:tr w:rsidR="006D6C61" w14:paraId="547F3406" w14:textId="77777777" w:rsidTr="00A33350">
        <w:trPr>
          <w:trHeight w:val="250"/>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tcPr>
          <w:p w14:paraId="45D9EDA9" w14:textId="77777777" w:rsidR="006D6C61" w:rsidRDefault="006D6C61" w:rsidP="006D6C61">
            <w:pPr>
              <w:jc w:val="both"/>
            </w:pPr>
            <w:r>
              <w:rPr>
                <w:b/>
              </w:rPr>
              <w:t>Zkušenosti s vedením kvalifikačních a rigorózních prací</w:t>
            </w:r>
          </w:p>
        </w:tc>
      </w:tr>
      <w:tr w:rsidR="006D6C61" w14:paraId="0A8A7A8E" w14:textId="77777777" w:rsidTr="00A33350">
        <w:trPr>
          <w:trHeight w:val="197"/>
        </w:trPr>
        <w:tc>
          <w:tcPr>
            <w:tcW w:w="9961" w:type="dxa"/>
            <w:gridSpan w:val="15"/>
            <w:tcBorders>
              <w:top w:val="single" w:sz="4" w:space="0" w:color="auto"/>
              <w:left w:val="single" w:sz="4" w:space="0" w:color="auto"/>
              <w:bottom w:val="single" w:sz="4" w:space="0" w:color="auto"/>
              <w:right w:val="single" w:sz="4" w:space="0" w:color="auto"/>
            </w:tcBorders>
          </w:tcPr>
          <w:p w14:paraId="26D5BFBD" w14:textId="77777777" w:rsidR="006D6C61" w:rsidRDefault="006D6C61" w:rsidP="006D6C61">
            <w:pPr>
              <w:jc w:val="both"/>
            </w:pPr>
            <w:r>
              <w:t>Počet vedených bakalářských prací - 2</w:t>
            </w:r>
          </w:p>
          <w:p w14:paraId="2EFBBCE5" w14:textId="71298C46" w:rsidR="006D6C61" w:rsidRDefault="006D6C61" w:rsidP="006D6C61">
            <w:pPr>
              <w:jc w:val="both"/>
            </w:pPr>
            <w:r>
              <w:t>Počet vedených diplomových prací- 3</w:t>
            </w:r>
          </w:p>
        </w:tc>
      </w:tr>
      <w:tr w:rsidR="006D6C61" w14:paraId="092C5004" w14:textId="77777777" w:rsidTr="00A33350">
        <w:trPr>
          <w:cantSplit/>
        </w:trPr>
        <w:tc>
          <w:tcPr>
            <w:tcW w:w="337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8C597F" w14:textId="77777777" w:rsidR="006D6C61" w:rsidRDefault="006D6C61" w:rsidP="006D6C61">
            <w:pPr>
              <w:jc w:val="both"/>
            </w:pPr>
            <w:r>
              <w:rPr>
                <w:b/>
              </w:rPr>
              <w:t xml:space="preserve">Obor habilitačního řízení </w:t>
            </w:r>
          </w:p>
        </w:tc>
        <w:tc>
          <w:tcPr>
            <w:tcW w:w="2268"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C525B05" w14:textId="77777777" w:rsidR="006D6C61" w:rsidRDefault="006D6C61" w:rsidP="006D6C61">
            <w:pPr>
              <w:jc w:val="both"/>
            </w:pPr>
            <w:r>
              <w:rPr>
                <w:b/>
              </w:rPr>
              <w:t>Rok udělení hodnosti</w:t>
            </w:r>
          </w:p>
        </w:tc>
        <w:tc>
          <w:tcPr>
            <w:tcW w:w="2273"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E7A8849" w14:textId="77777777" w:rsidR="006D6C61" w:rsidRDefault="006D6C61" w:rsidP="006D6C61">
            <w:pPr>
              <w:jc w:val="both"/>
            </w:pPr>
            <w:r>
              <w:rPr>
                <w:b/>
              </w:rPr>
              <w:t>Řízení konáno na VŠ</w:t>
            </w:r>
          </w:p>
        </w:tc>
        <w:tc>
          <w:tcPr>
            <w:tcW w:w="2043"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DCB3E92" w14:textId="77777777" w:rsidR="006D6C61" w:rsidRDefault="006D6C61" w:rsidP="006D6C61">
            <w:pPr>
              <w:jc w:val="both"/>
              <w:rPr>
                <w:b/>
              </w:rPr>
            </w:pPr>
            <w:r>
              <w:rPr>
                <w:b/>
              </w:rPr>
              <w:t>Ohlasy publikací</w:t>
            </w:r>
          </w:p>
        </w:tc>
      </w:tr>
      <w:tr w:rsidR="006D6C61" w14:paraId="76756154" w14:textId="77777777" w:rsidTr="00A33350">
        <w:trPr>
          <w:cantSplit/>
        </w:trPr>
        <w:tc>
          <w:tcPr>
            <w:tcW w:w="3377" w:type="dxa"/>
            <w:gridSpan w:val="3"/>
            <w:tcBorders>
              <w:top w:val="single" w:sz="4" w:space="0" w:color="auto"/>
              <w:left w:val="single" w:sz="4" w:space="0" w:color="auto"/>
              <w:bottom w:val="single" w:sz="4" w:space="0" w:color="auto"/>
              <w:right w:val="single" w:sz="4" w:space="0" w:color="auto"/>
            </w:tcBorders>
          </w:tcPr>
          <w:p w14:paraId="04066F4A"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05E82874"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366490F4" w14:textId="77777777" w:rsidR="006D6C61" w:rsidRDefault="006D6C61" w:rsidP="006D6C61">
            <w:pPr>
              <w:jc w:val="both"/>
            </w:pPr>
          </w:p>
        </w:tc>
        <w:tc>
          <w:tcPr>
            <w:tcW w:w="639"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B19BDED" w14:textId="77777777" w:rsidR="006D6C61" w:rsidRDefault="006D6C61" w:rsidP="006D6C61">
            <w:pPr>
              <w:jc w:val="both"/>
            </w:pPr>
            <w:r>
              <w:rPr>
                <w:b/>
              </w:rPr>
              <w:t>WoS</w:t>
            </w:r>
          </w:p>
        </w:tc>
        <w:tc>
          <w:tcPr>
            <w:tcW w:w="700" w:type="dxa"/>
            <w:tcBorders>
              <w:top w:val="single" w:sz="4" w:space="0" w:color="auto"/>
              <w:left w:val="single" w:sz="4" w:space="0" w:color="auto"/>
              <w:bottom w:val="single" w:sz="4" w:space="0" w:color="auto"/>
              <w:right w:val="single" w:sz="4" w:space="0" w:color="auto"/>
            </w:tcBorders>
            <w:shd w:val="clear" w:color="auto" w:fill="F7CAAC"/>
            <w:hideMark/>
          </w:tcPr>
          <w:p w14:paraId="35980C68" w14:textId="77777777" w:rsidR="006D6C61" w:rsidRDefault="006D6C61" w:rsidP="006D6C61">
            <w:pPr>
              <w:jc w:val="both"/>
              <w:rPr>
                <w:sz w:val="18"/>
              </w:rPr>
            </w:pPr>
            <w:r>
              <w:rPr>
                <w:b/>
                <w:sz w:val="18"/>
              </w:rPr>
              <w:t>Scopus</w:t>
            </w:r>
          </w:p>
        </w:tc>
        <w:tc>
          <w:tcPr>
            <w:tcW w:w="704" w:type="dxa"/>
            <w:tcBorders>
              <w:top w:val="single" w:sz="4" w:space="0" w:color="auto"/>
              <w:left w:val="single" w:sz="4" w:space="0" w:color="auto"/>
              <w:bottom w:val="single" w:sz="4" w:space="0" w:color="auto"/>
              <w:right w:val="single" w:sz="4" w:space="0" w:color="auto"/>
            </w:tcBorders>
            <w:shd w:val="clear" w:color="auto" w:fill="F7CAAC"/>
            <w:hideMark/>
          </w:tcPr>
          <w:p w14:paraId="2520CD6C" w14:textId="77777777" w:rsidR="006D6C61" w:rsidRDefault="006D6C61" w:rsidP="006D6C61">
            <w:pPr>
              <w:jc w:val="both"/>
            </w:pPr>
            <w:r>
              <w:rPr>
                <w:b/>
                <w:sz w:val="18"/>
              </w:rPr>
              <w:t>ostatní</w:t>
            </w:r>
          </w:p>
        </w:tc>
      </w:tr>
      <w:tr w:rsidR="006D6C61" w14:paraId="7E223383" w14:textId="77777777" w:rsidTr="00A33350">
        <w:trPr>
          <w:cantSplit/>
          <w:trHeight w:val="70"/>
        </w:trPr>
        <w:tc>
          <w:tcPr>
            <w:tcW w:w="337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23BD18" w14:textId="77777777" w:rsidR="006D6C61" w:rsidRDefault="006D6C61" w:rsidP="006D6C61">
            <w:pPr>
              <w:jc w:val="both"/>
            </w:pPr>
            <w:r>
              <w:rPr>
                <w:b/>
              </w:rPr>
              <w:t>Obor jmenovacího řízení</w:t>
            </w:r>
          </w:p>
        </w:tc>
        <w:tc>
          <w:tcPr>
            <w:tcW w:w="22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619F2A6" w14:textId="77777777" w:rsidR="006D6C61" w:rsidRDefault="006D6C61" w:rsidP="006D6C61">
            <w:pPr>
              <w:jc w:val="both"/>
            </w:pPr>
            <w:r>
              <w:rPr>
                <w:b/>
              </w:rPr>
              <w:t>Rok udělení hodnosti</w:t>
            </w:r>
          </w:p>
        </w:tc>
        <w:tc>
          <w:tcPr>
            <w:tcW w:w="2273"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C7E953B" w14:textId="77777777" w:rsidR="006D6C61" w:rsidRDefault="006D6C61" w:rsidP="006D6C61">
            <w:pPr>
              <w:jc w:val="both"/>
            </w:pPr>
            <w:r>
              <w:rPr>
                <w:b/>
              </w:rPr>
              <w:t>Řízení konáno na VŠ</w:t>
            </w:r>
          </w:p>
        </w:tc>
        <w:tc>
          <w:tcPr>
            <w:tcW w:w="639" w:type="dxa"/>
            <w:gridSpan w:val="2"/>
            <w:tcBorders>
              <w:top w:val="single" w:sz="4" w:space="0" w:color="auto"/>
              <w:left w:val="single" w:sz="12" w:space="0" w:color="auto"/>
              <w:bottom w:val="single" w:sz="4" w:space="0" w:color="auto"/>
              <w:right w:val="single" w:sz="4" w:space="0" w:color="auto"/>
            </w:tcBorders>
          </w:tcPr>
          <w:p w14:paraId="4F2FEAD9" w14:textId="12A3EF9C" w:rsidR="006D6C61" w:rsidRDefault="006D6C61" w:rsidP="006D6C61">
            <w:pPr>
              <w:jc w:val="both"/>
              <w:rPr>
                <w:b/>
              </w:rPr>
            </w:pPr>
            <w:r>
              <w:rPr>
                <w:b/>
              </w:rPr>
              <w:t>988</w:t>
            </w:r>
          </w:p>
        </w:tc>
        <w:tc>
          <w:tcPr>
            <w:tcW w:w="700" w:type="dxa"/>
            <w:tcBorders>
              <w:top w:val="single" w:sz="4" w:space="0" w:color="auto"/>
              <w:left w:val="single" w:sz="4" w:space="0" w:color="auto"/>
              <w:bottom w:val="single" w:sz="4" w:space="0" w:color="auto"/>
              <w:right w:val="single" w:sz="4" w:space="0" w:color="auto"/>
            </w:tcBorders>
          </w:tcPr>
          <w:p w14:paraId="7C516EC1" w14:textId="362BE50D" w:rsidR="006D6C61" w:rsidRDefault="006D6C61" w:rsidP="006D6C61">
            <w:pPr>
              <w:jc w:val="both"/>
              <w:rPr>
                <w:b/>
              </w:rPr>
            </w:pPr>
            <w:r>
              <w:rPr>
                <w:b/>
              </w:rPr>
              <w:t>986</w:t>
            </w:r>
          </w:p>
        </w:tc>
        <w:tc>
          <w:tcPr>
            <w:tcW w:w="704" w:type="dxa"/>
            <w:tcBorders>
              <w:top w:val="single" w:sz="4" w:space="0" w:color="auto"/>
              <w:left w:val="single" w:sz="4" w:space="0" w:color="auto"/>
              <w:bottom w:val="single" w:sz="4" w:space="0" w:color="auto"/>
              <w:right w:val="single" w:sz="4" w:space="0" w:color="auto"/>
            </w:tcBorders>
          </w:tcPr>
          <w:p w14:paraId="5B12DFD7" w14:textId="77777777" w:rsidR="006D6C61" w:rsidRDefault="006D6C61" w:rsidP="006D6C61">
            <w:pPr>
              <w:jc w:val="both"/>
              <w:rPr>
                <w:b/>
              </w:rPr>
            </w:pPr>
          </w:p>
        </w:tc>
      </w:tr>
      <w:tr w:rsidR="006D6C61" w14:paraId="3D738FCA" w14:textId="77777777" w:rsidTr="00A33350">
        <w:trPr>
          <w:trHeight w:val="205"/>
        </w:trPr>
        <w:tc>
          <w:tcPr>
            <w:tcW w:w="3377" w:type="dxa"/>
            <w:gridSpan w:val="3"/>
            <w:tcBorders>
              <w:top w:val="single" w:sz="4" w:space="0" w:color="auto"/>
              <w:left w:val="single" w:sz="4" w:space="0" w:color="auto"/>
              <w:bottom w:val="single" w:sz="4" w:space="0" w:color="auto"/>
              <w:right w:val="single" w:sz="4" w:space="0" w:color="auto"/>
            </w:tcBorders>
          </w:tcPr>
          <w:p w14:paraId="011F24D3" w14:textId="77777777" w:rsidR="006D6C61" w:rsidRDefault="006D6C61" w:rsidP="006D6C61">
            <w:pPr>
              <w:jc w:val="both"/>
            </w:pPr>
          </w:p>
        </w:tc>
        <w:tc>
          <w:tcPr>
            <w:tcW w:w="2268" w:type="dxa"/>
            <w:gridSpan w:val="3"/>
            <w:tcBorders>
              <w:top w:val="single" w:sz="4" w:space="0" w:color="auto"/>
              <w:left w:val="single" w:sz="4" w:space="0" w:color="auto"/>
              <w:bottom w:val="single" w:sz="4" w:space="0" w:color="auto"/>
              <w:right w:val="single" w:sz="4" w:space="0" w:color="auto"/>
            </w:tcBorders>
          </w:tcPr>
          <w:p w14:paraId="22D46C6D" w14:textId="77777777" w:rsidR="006D6C61" w:rsidRDefault="006D6C61" w:rsidP="006D6C61">
            <w:pPr>
              <w:jc w:val="both"/>
            </w:pPr>
          </w:p>
        </w:tc>
        <w:tc>
          <w:tcPr>
            <w:tcW w:w="2273" w:type="dxa"/>
            <w:gridSpan w:val="5"/>
            <w:tcBorders>
              <w:top w:val="single" w:sz="4" w:space="0" w:color="auto"/>
              <w:left w:val="single" w:sz="4" w:space="0" w:color="auto"/>
              <w:bottom w:val="single" w:sz="4" w:space="0" w:color="auto"/>
              <w:right w:val="single" w:sz="12" w:space="0" w:color="auto"/>
            </w:tcBorders>
          </w:tcPr>
          <w:p w14:paraId="4A5046CC" w14:textId="77777777" w:rsidR="006D6C61" w:rsidRDefault="006D6C61" w:rsidP="006D6C61">
            <w:pPr>
              <w:jc w:val="both"/>
            </w:pPr>
          </w:p>
        </w:tc>
        <w:tc>
          <w:tcPr>
            <w:tcW w:w="1339"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4B8E41B" w14:textId="77777777" w:rsidR="006D6C61" w:rsidRDefault="006D6C61" w:rsidP="006D6C61">
            <w:pPr>
              <w:jc w:val="both"/>
              <w:rPr>
                <w:b/>
                <w:sz w:val="18"/>
              </w:rPr>
            </w:pPr>
            <w:r>
              <w:rPr>
                <w:b/>
                <w:sz w:val="18"/>
              </w:rPr>
              <w:t>H-index WoS/Scopus</w:t>
            </w:r>
          </w:p>
        </w:tc>
        <w:tc>
          <w:tcPr>
            <w:tcW w:w="704" w:type="dxa"/>
            <w:tcBorders>
              <w:top w:val="single" w:sz="4" w:space="0" w:color="auto"/>
              <w:left w:val="single" w:sz="4" w:space="0" w:color="auto"/>
              <w:bottom w:val="single" w:sz="4" w:space="0" w:color="auto"/>
              <w:right w:val="single" w:sz="4" w:space="0" w:color="auto"/>
            </w:tcBorders>
            <w:vAlign w:val="center"/>
            <w:hideMark/>
          </w:tcPr>
          <w:p w14:paraId="44138F77" w14:textId="10E03C44" w:rsidR="006D6C61" w:rsidRDefault="006D6C61" w:rsidP="006D6C61">
            <w:pPr>
              <w:rPr>
                <w:b/>
              </w:rPr>
            </w:pPr>
            <w:r>
              <w:rPr>
                <w:b/>
              </w:rPr>
              <w:t>18/19</w:t>
            </w:r>
          </w:p>
        </w:tc>
      </w:tr>
      <w:tr w:rsidR="006D6C61" w14:paraId="1E9729B0" w14:textId="77777777" w:rsidTr="00A33350">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FFDC5" w14:textId="77777777" w:rsidR="006D6C61" w:rsidRDefault="006D6C61" w:rsidP="006D6C61">
            <w:pPr>
              <w:jc w:val="both"/>
              <w:rPr>
                <w:b/>
              </w:rPr>
            </w:pPr>
            <w:r>
              <w:rPr>
                <w:b/>
              </w:rPr>
              <w:t xml:space="preserve">Přehled o nejvýznamnější publikační a další tvůrčí činnosti nebo další profesní činnosti u odborníků z praxe vztahující se k zabezpečovaným předmětům </w:t>
            </w:r>
          </w:p>
        </w:tc>
      </w:tr>
      <w:tr w:rsidR="006D6C61" w:rsidRPr="00AB3617" w14:paraId="4EC6AEDB" w14:textId="77777777" w:rsidTr="00A33350">
        <w:trPr>
          <w:trHeight w:val="2139"/>
        </w:trPr>
        <w:tc>
          <w:tcPr>
            <w:tcW w:w="9961" w:type="dxa"/>
            <w:gridSpan w:val="15"/>
            <w:tcBorders>
              <w:top w:val="single" w:sz="4" w:space="0" w:color="auto"/>
              <w:left w:val="single" w:sz="4" w:space="0" w:color="auto"/>
              <w:bottom w:val="single" w:sz="4" w:space="0" w:color="auto"/>
              <w:right w:val="single" w:sz="4" w:space="0" w:color="auto"/>
            </w:tcBorders>
          </w:tcPr>
          <w:p w14:paraId="6E9372ED" w14:textId="77777777" w:rsidR="006D6C61" w:rsidRPr="00D11E54" w:rsidRDefault="006D6C61" w:rsidP="006D6C61">
            <w:pPr>
              <w:pStyle w:val="Bezmezer"/>
              <w:jc w:val="both"/>
            </w:pPr>
            <w:r>
              <w:t xml:space="preserve">MASAR, </w:t>
            </w:r>
            <w:r w:rsidRPr="00D11E54">
              <w:t>M.</w:t>
            </w:r>
            <w:r>
              <w:t>, ALI,</w:t>
            </w:r>
            <w:r w:rsidRPr="00D11E54">
              <w:t xml:space="preserve"> H.</w:t>
            </w:r>
            <w:r>
              <w:t>,</w:t>
            </w:r>
            <w:r w:rsidRPr="00D11E54">
              <w:t xml:space="preserve"> </w:t>
            </w:r>
            <w:r>
              <w:t xml:space="preserve">GULER, </w:t>
            </w:r>
            <w:r w:rsidRPr="00D11E54">
              <w:t>A.C.</w:t>
            </w:r>
            <w:r>
              <w:t>,</w:t>
            </w:r>
            <w:r w:rsidRPr="00D11E54">
              <w:t xml:space="preserve"> </w:t>
            </w:r>
            <w:r>
              <w:t xml:space="preserve">URBÁNEK, </w:t>
            </w:r>
            <w:r w:rsidRPr="00D11E54">
              <w:t>M.</w:t>
            </w:r>
            <w:r>
              <w:t xml:space="preserve">, URBÁNEK, </w:t>
            </w:r>
            <w:r w:rsidRPr="00D11E54">
              <w:t>P.</w:t>
            </w:r>
            <w:r>
              <w:t>,</w:t>
            </w:r>
            <w:r w:rsidRPr="00D11E54">
              <w:t xml:space="preserve"> </w:t>
            </w:r>
            <w:r>
              <w:t>HANULIKOVÁ</w:t>
            </w:r>
            <w:r w:rsidRPr="00D11E54">
              <w:t>, B.</w:t>
            </w:r>
            <w:r>
              <w:t xml:space="preserve">, PIŠTĚKOVÁ, </w:t>
            </w:r>
            <w:r w:rsidRPr="00D11E54">
              <w:t>H.</w:t>
            </w:r>
            <w:r>
              <w:t>,</w:t>
            </w:r>
            <w:r w:rsidRPr="00D11E54">
              <w:t xml:space="preserve"> </w:t>
            </w:r>
            <w:r>
              <w:t>ANUŠOVÁ,</w:t>
            </w:r>
            <w:r w:rsidRPr="00D11E54">
              <w:t xml:space="preserve"> A.</w:t>
            </w:r>
            <w:r>
              <w:t xml:space="preserve">, </w:t>
            </w:r>
            <w:r w:rsidRPr="00552F9D">
              <w:rPr>
                <w:b/>
              </w:rPr>
              <w:t>MACHOVSKÝ</w:t>
            </w:r>
            <w:r>
              <w:t>,</w:t>
            </w:r>
            <w:r w:rsidRPr="00D11E54">
              <w:t xml:space="preserve"> </w:t>
            </w:r>
            <w:r w:rsidRPr="00D11E54">
              <w:rPr>
                <w:b/>
              </w:rPr>
              <w:t>M.</w:t>
            </w:r>
            <w:r>
              <w:rPr>
                <w:b/>
              </w:rPr>
              <w:t>,</w:t>
            </w:r>
            <w:r w:rsidRPr="00D11E54">
              <w:rPr>
                <w:b/>
              </w:rPr>
              <w:t xml:space="preserve"> </w:t>
            </w:r>
            <w:r w:rsidRPr="00552F9D">
              <w:t>KUŘITKA,</w:t>
            </w:r>
            <w:r w:rsidRPr="00D11E54">
              <w:t xml:space="preserve"> I. </w:t>
            </w:r>
            <w:r w:rsidRPr="00552F9D">
              <w:rPr>
                <w:i/>
              </w:rPr>
              <w:t>Multifunctional bandgap-reduced ZnO nanocrystals for photocatalysis, self-cleaning, and antibacterial glass surfaces, Colloids and Surfaces</w:t>
            </w:r>
            <w:r>
              <w:t>.</w:t>
            </w:r>
            <w:r w:rsidRPr="00D11E54">
              <w:t xml:space="preserve"> A-Physicochemical and Engineering Aspects, 656</w:t>
            </w:r>
            <w:r>
              <w:t>,</w:t>
            </w:r>
            <w:r w:rsidRPr="00D11E54">
              <w:t xml:space="preserve"> 2023</w:t>
            </w:r>
            <w:r>
              <w:t>,</w:t>
            </w:r>
            <w:r w:rsidRPr="00D11E54">
              <w:t xml:space="preserve"> 130447. </w:t>
            </w:r>
            <w:r w:rsidRPr="00552F9D">
              <w:t>Q2 (AIS).</w:t>
            </w:r>
          </w:p>
          <w:p w14:paraId="29ACEAA1" w14:textId="64F2CC24" w:rsidR="006D6C61" w:rsidRPr="00552F9D" w:rsidRDefault="006D6C61" w:rsidP="006D6C61">
            <w:pPr>
              <w:pStyle w:val="Bezmezer"/>
              <w:jc w:val="both"/>
              <w:rPr>
                <w:rFonts w:eastAsiaTheme="minorHAnsi"/>
              </w:rPr>
            </w:pPr>
            <w:r>
              <w:t xml:space="preserve">GULER, </w:t>
            </w:r>
            <w:r w:rsidRPr="00D11E54">
              <w:t>A.C.</w:t>
            </w:r>
            <w:r>
              <w:t xml:space="preserve">, ANTOŠ, </w:t>
            </w:r>
            <w:r w:rsidRPr="00D11E54">
              <w:t>J.</w:t>
            </w:r>
            <w:r>
              <w:t>,</w:t>
            </w:r>
            <w:r w:rsidRPr="00D11E54">
              <w:t xml:space="preserve"> </w:t>
            </w:r>
            <w:r>
              <w:t>MASAR,</w:t>
            </w:r>
            <w:r w:rsidRPr="00D11E54">
              <w:t xml:space="preserve"> M.</w:t>
            </w:r>
            <w:r>
              <w:t>,</w:t>
            </w:r>
            <w:r w:rsidRPr="00D11E54">
              <w:t xml:space="preserve"> </w:t>
            </w:r>
            <w:r>
              <w:t>URBÁNEK,</w:t>
            </w:r>
            <w:r w:rsidRPr="00D11E54">
              <w:t xml:space="preserve"> M.</w:t>
            </w:r>
            <w:r>
              <w:t>,</w:t>
            </w:r>
            <w:r w:rsidRPr="00D11E54">
              <w:t xml:space="preserve"> </w:t>
            </w:r>
            <w:r w:rsidRPr="00552F9D">
              <w:rPr>
                <w:b/>
              </w:rPr>
              <w:t xml:space="preserve">MACHOVSKÝ, </w:t>
            </w:r>
            <w:r w:rsidRPr="00552F9D">
              <w:rPr>
                <w:rFonts w:eastAsiaTheme="minorHAnsi"/>
                <w:b/>
              </w:rPr>
              <w:t>M.,</w:t>
            </w:r>
            <w:r w:rsidRPr="00552F9D">
              <w:rPr>
                <w:rFonts w:eastAsiaTheme="minorHAnsi"/>
              </w:rPr>
              <w:t xml:space="preserve"> </w:t>
            </w:r>
            <w:r>
              <w:rPr>
                <w:rFonts w:eastAsiaTheme="minorHAnsi"/>
              </w:rPr>
              <w:t xml:space="preserve">KUŘITKA, </w:t>
            </w:r>
            <w:r w:rsidRPr="00D11E54">
              <w:rPr>
                <w:rFonts w:eastAsiaTheme="minorHAnsi"/>
              </w:rPr>
              <w:t xml:space="preserve">I. </w:t>
            </w:r>
            <w:r w:rsidRPr="00552F9D">
              <w:rPr>
                <w:rFonts w:eastAsiaTheme="minorHAnsi"/>
                <w:i/>
              </w:rPr>
              <w:t>Boosting the Photoelectrochemical Performance of Au/ZnO Nanorods by Co-Occurring Gradient Doping and Surface Plasmon Modification</w:t>
            </w:r>
            <w:r>
              <w:rPr>
                <w:rFonts w:eastAsiaTheme="minorHAnsi"/>
              </w:rPr>
              <w:t>.</w:t>
            </w:r>
            <w:r w:rsidRPr="00D11E54">
              <w:rPr>
                <w:rFonts w:eastAsiaTheme="minorHAnsi"/>
              </w:rPr>
              <w:t xml:space="preserve"> Interational Journal of Molecular Sciences, 24</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443. </w:t>
            </w:r>
            <w:r w:rsidRPr="00552F9D">
              <w:t>Q1 (AIS)</w:t>
            </w:r>
            <w:r>
              <w:t>.</w:t>
            </w:r>
          </w:p>
          <w:p w14:paraId="69B1F821" w14:textId="518E70CC" w:rsidR="006D6C61" w:rsidRPr="00D11E54" w:rsidRDefault="006D6C61" w:rsidP="006D6C61">
            <w:pPr>
              <w:pStyle w:val="Bezmezer"/>
              <w:jc w:val="both"/>
              <w:rPr>
                <w:rFonts w:eastAsiaTheme="minorHAnsi"/>
              </w:rPr>
            </w:pPr>
            <w:r>
              <w:rPr>
                <w:rFonts w:eastAsiaTheme="minorHAnsi"/>
              </w:rPr>
              <w:t xml:space="preserve">ANJU, </w:t>
            </w:r>
            <w:r w:rsidRPr="00D11E54">
              <w:rPr>
                <w:rFonts w:eastAsiaTheme="minorHAnsi"/>
              </w:rPr>
              <w:t>A.</w:t>
            </w:r>
            <w:r>
              <w:rPr>
                <w:rFonts w:eastAsiaTheme="minorHAnsi"/>
              </w:rPr>
              <w:t>,</w:t>
            </w:r>
            <w:r w:rsidRPr="00D11E54">
              <w:rPr>
                <w:rFonts w:eastAsiaTheme="minorHAnsi"/>
              </w:rPr>
              <w:t xml:space="preserve"> </w:t>
            </w:r>
            <w:r>
              <w:rPr>
                <w:rFonts w:eastAsiaTheme="minorHAnsi"/>
              </w:rPr>
              <w:t>YADAV</w:t>
            </w:r>
            <w:r w:rsidRPr="00D11E54">
              <w:rPr>
                <w:rFonts w:eastAsiaTheme="minorHAnsi"/>
              </w:rPr>
              <w:t>, R.S.</w:t>
            </w:r>
            <w:r>
              <w:rPr>
                <w:rFonts w:eastAsiaTheme="minorHAnsi"/>
              </w:rPr>
              <w:t>,</w:t>
            </w:r>
            <w:r w:rsidRPr="00D11E54">
              <w:rPr>
                <w:rFonts w:eastAsiaTheme="minorHAnsi"/>
              </w:rPr>
              <w:t xml:space="preserve"> </w:t>
            </w:r>
            <w:r>
              <w:rPr>
                <w:rFonts w:eastAsiaTheme="minorHAnsi"/>
              </w:rPr>
              <w:t>POTSCHKE</w:t>
            </w:r>
            <w:r w:rsidRPr="00D11E54">
              <w:rPr>
                <w:rFonts w:eastAsiaTheme="minorHAnsi"/>
              </w:rPr>
              <w:t>, P.</w:t>
            </w:r>
            <w:r>
              <w:rPr>
                <w:rFonts w:eastAsiaTheme="minorHAnsi"/>
              </w:rPr>
              <w:t>, PIONTECK</w:t>
            </w:r>
            <w:r w:rsidRPr="00D11E54">
              <w:rPr>
                <w:rFonts w:eastAsiaTheme="minorHAnsi"/>
              </w:rPr>
              <w:t>, J.</w:t>
            </w:r>
            <w:r>
              <w:rPr>
                <w:rFonts w:eastAsiaTheme="minorHAnsi"/>
              </w:rPr>
              <w:t>, KRAUSE</w:t>
            </w:r>
            <w:r w:rsidRPr="00D11E54">
              <w:rPr>
                <w:rFonts w:eastAsiaTheme="minorHAnsi"/>
              </w:rPr>
              <w:t>, B.</w:t>
            </w:r>
            <w:r>
              <w:rPr>
                <w:rFonts w:eastAsiaTheme="minorHAnsi"/>
              </w:rPr>
              <w:t>,</w:t>
            </w:r>
            <w:r w:rsidRPr="00D11E54">
              <w:rPr>
                <w:rFonts w:eastAsiaTheme="minorHAnsi"/>
              </w:rPr>
              <w:t xml:space="preserve"> </w:t>
            </w:r>
            <w:r>
              <w:rPr>
                <w:rFonts w:eastAsiaTheme="minorHAnsi"/>
              </w:rPr>
              <w:t>KUŘITKA</w:t>
            </w:r>
            <w:r w:rsidRPr="00D11E54">
              <w:rPr>
                <w:rFonts w:eastAsiaTheme="minorHAnsi"/>
              </w:rPr>
              <w:t>, I.</w:t>
            </w:r>
            <w:r>
              <w:rPr>
                <w:rFonts w:eastAsiaTheme="minorHAnsi"/>
              </w:rPr>
              <w:t>,</w:t>
            </w:r>
            <w:r w:rsidRPr="00D11E54">
              <w:rPr>
                <w:rFonts w:eastAsiaTheme="minorHAnsi"/>
              </w:rPr>
              <w:t xml:space="preserve"> </w:t>
            </w:r>
            <w:r>
              <w:rPr>
                <w:rFonts w:eastAsiaTheme="minorHAnsi"/>
              </w:rPr>
              <w:t>VILČÁKOVÁ</w:t>
            </w:r>
            <w:r w:rsidRPr="00D11E54">
              <w:rPr>
                <w:rFonts w:eastAsiaTheme="minorHAnsi"/>
              </w:rPr>
              <w:t>, J.</w:t>
            </w:r>
            <w:r>
              <w:rPr>
                <w:rFonts w:eastAsiaTheme="minorHAnsi"/>
              </w:rPr>
              <w:t>, ŠKODA</w:t>
            </w:r>
            <w:r w:rsidRPr="00D11E54">
              <w:rPr>
                <w:rFonts w:eastAsiaTheme="minorHAnsi"/>
              </w:rPr>
              <w:t xml:space="preserve">, D., </w:t>
            </w:r>
            <w:r>
              <w:rPr>
                <w:rFonts w:eastAsiaTheme="minorHAnsi"/>
              </w:rPr>
              <w:t xml:space="preserve">URBÁNEK, </w:t>
            </w:r>
            <w:r w:rsidRPr="00D11E54">
              <w:rPr>
                <w:rFonts w:eastAsiaTheme="minorHAnsi"/>
              </w:rPr>
              <w:t>P.</w:t>
            </w:r>
            <w:r>
              <w:rPr>
                <w:rFonts w:eastAsiaTheme="minorHAnsi"/>
              </w:rPr>
              <w:t>,</w:t>
            </w:r>
            <w:r w:rsidRPr="00D11E54">
              <w:rPr>
                <w:rFonts w:eastAsiaTheme="minorHAnsi"/>
              </w:rPr>
              <w:t xml:space="preserve"> </w:t>
            </w:r>
            <w:r w:rsidRPr="00552F9D">
              <w:rPr>
                <w:rFonts w:eastAsiaTheme="minorHAnsi"/>
                <w:b/>
              </w:rPr>
              <w:t>MACHOVSKÝ,</w:t>
            </w:r>
            <w:r>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xml:space="preserve">, M. </w:t>
            </w:r>
            <w:r w:rsidRPr="00AF3324">
              <w:rPr>
                <w:rFonts w:eastAsiaTheme="minorHAnsi"/>
                <w:i/>
              </w:rPr>
              <w:t>CuxCo1-xFe2O4 (x = 0.33, 0.67,1) Spinel Ferrite Nanoparticles Based Thermoplastic Polyurethane Nanocomposites with Reduced Graphene Oxide for Highly Efficient Electromagnetic Interference Shielding</w:t>
            </w:r>
            <w:r w:rsidRPr="00D11E54">
              <w:rPr>
                <w:rFonts w:eastAsiaTheme="minorHAnsi"/>
              </w:rPr>
              <w:t>, Interational Journal of Molecular Sciences, 23</w:t>
            </w:r>
            <w:r>
              <w:rPr>
                <w:rFonts w:eastAsiaTheme="minorHAnsi"/>
              </w:rPr>
              <w:t>,</w:t>
            </w:r>
            <w:r w:rsidRPr="00D11E54">
              <w:rPr>
                <w:rFonts w:eastAsiaTheme="minorHAnsi"/>
              </w:rPr>
              <w:t xml:space="preserve"> 2022</w:t>
            </w:r>
            <w:r>
              <w:rPr>
                <w:rFonts w:eastAsiaTheme="minorHAnsi"/>
              </w:rPr>
              <w:t>,</w:t>
            </w:r>
            <w:r w:rsidRPr="00D11E54">
              <w:rPr>
                <w:rFonts w:eastAsiaTheme="minorHAnsi"/>
              </w:rPr>
              <w:t xml:space="preserve"> 2610. </w:t>
            </w:r>
            <w:r w:rsidRPr="00552F9D">
              <w:t>Q1 (AIS)</w:t>
            </w:r>
            <w:r>
              <w:t>.</w:t>
            </w:r>
          </w:p>
          <w:p w14:paraId="6B88FB6D" w14:textId="77777777" w:rsidR="006D6C61" w:rsidRPr="00D11E54" w:rsidRDefault="006D6C61" w:rsidP="006D6C61">
            <w:pPr>
              <w:pStyle w:val="Bezmezer"/>
              <w:jc w:val="both"/>
            </w:pPr>
            <w:r>
              <w:lastRenderedPageBreak/>
              <w:t xml:space="preserve">ALI, </w:t>
            </w:r>
            <w:r w:rsidRPr="00D11E54">
              <w:t>H.</w:t>
            </w:r>
            <w:r>
              <w:t>,</w:t>
            </w:r>
            <w:r w:rsidRPr="00D11E54">
              <w:t xml:space="preserve"> </w:t>
            </w:r>
            <w:r>
              <w:t>MASAR</w:t>
            </w:r>
            <w:r w:rsidRPr="00D11E54">
              <w:t>, M.</w:t>
            </w:r>
            <w:r>
              <w:t>,</w:t>
            </w:r>
            <w:r w:rsidRPr="00D11E54">
              <w:t xml:space="preserve"> </w:t>
            </w:r>
            <w:r>
              <w:t>GULER</w:t>
            </w:r>
            <w:r w:rsidRPr="00D11E54">
              <w:t>, A.C.</w:t>
            </w:r>
            <w:r>
              <w:t>, URBÁNEK</w:t>
            </w:r>
            <w:r w:rsidRPr="00D11E54">
              <w:t>, M.</w:t>
            </w:r>
            <w:r>
              <w:t>,</w:t>
            </w:r>
            <w:r w:rsidRPr="00D11E54">
              <w:t xml:space="preserve"> </w:t>
            </w:r>
            <w:r w:rsidRPr="00AF3324">
              <w:rPr>
                <w:b/>
              </w:rPr>
              <w:t>MACHOVSKÝ,</w:t>
            </w:r>
            <w:r w:rsidRPr="00D11E54">
              <w:t xml:space="preserve"> </w:t>
            </w:r>
            <w:r w:rsidRPr="00D11E54">
              <w:rPr>
                <w:b/>
              </w:rPr>
              <w:t>M.</w:t>
            </w:r>
            <w:r>
              <w:rPr>
                <w:b/>
              </w:rPr>
              <w:t>,</w:t>
            </w:r>
            <w:r w:rsidRPr="00D11E54">
              <w:rPr>
                <w:b/>
              </w:rPr>
              <w:t xml:space="preserve"> </w:t>
            </w:r>
            <w:r w:rsidRPr="00AF3324">
              <w:t xml:space="preserve">KUŘITKA, </w:t>
            </w:r>
            <w:r w:rsidRPr="00D11E54">
              <w:t xml:space="preserve">I. </w:t>
            </w:r>
            <w:r w:rsidRPr="00AF3324">
              <w:rPr>
                <w:i/>
              </w:rPr>
              <w:t>Heterojunction-based photocatalytic nitrogen fixation: principles and current progress</w:t>
            </w:r>
            <w:r>
              <w:rPr>
                <w:i/>
              </w:rPr>
              <w:t>.</w:t>
            </w:r>
            <w:r w:rsidRPr="00D11E54">
              <w:t xml:space="preserve"> Nanoscale Advances, 3</w:t>
            </w:r>
            <w:r>
              <w:t xml:space="preserve">, </w:t>
            </w:r>
            <w:r w:rsidRPr="00D11E54">
              <w:t>2021</w:t>
            </w:r>
            <w:r>
              <w:t>,</w:t>
            </w:r>
            <w:r w:rsidRPr="00D11E54">
              <w:t xml:space="preserve"> 6358-6372. </w:t>
            </w:r>
            <w:r w:rsidRPr="00552F9D">
              <w:t>Q1 (AIS)</w:t>
            </w:r>
            <w:r>
              <w:t>.</w:t>
            </w:r>
          </w:p>
          <w:p w14:paraId="012284F4" w14:textId="77777777" w:rsidR="006D6C61" w:rsidRPr="00C02B7C" w:rsidRDefault="006D6C61" w:rsidP="006D6C61">
            <w:pPr>
              <w:pStyle w:val="Bezmezer"/>
              <w:jc w:val="both"/>
              <w:rPr>
                <w:rFonts w:eastAsiaTheme="minorHAnsi"/>
              </w:rPr>
            </w:pPr>
            <w:r>
              <w:rPr>
                <w:rFonts w:eastAsiaTheme="minorHAnsi"/>
              </w:rPr>
              <w:t xml:space="preserve">ALI, </w:t>
            </w:r>
            <w:r w:rsidRPr="00D11E54">
              <w:rPr>
                <w:rFonts w:eastAsiaTheme="minorHAnsi"/>
              </w:rPr>
              <w:t>H.</w:t>
            </w:r>
            <w:r>
              <w:rPr>
                <w:rFonts w:eastAsiaTheme="minorHAnsi"/>
              </w:rPr>
              <w:t xml:space="preserve">, GULER, </w:t>
            </w:r>
            <w:r w:rsidRPr="00D11E54">
              <w:rPr>
                <w:rFonts w:eastAsiaTheme="minorHAnsi"/>
              </w:rPr>
              <w:t>A.C.</w:t>
            </w:r>
            <w:r>
              <w:rPr>
                <w:rFonts w:eastAsiaTheme="minorHAnsi"/>
              </w:rPr>
              <w:t>,</w:t>
            </w:r>
            <w:r w:rsidRPr="00D11E54">
              <w:rPr>
                <w:rFonts w:eastAsiaTheme="minorHAnsi"/>
              </w:rPr>
              <w:t xml:space="preserve"> </w:t>
            </w:r>
            <w:r>
              <w:rPr>
                <w:rFonts w:eastAsiaTheme="minorHAnsi"/>
              </w:rPr>
              <w:t>MASAR</w:t>
            </w:r>
            <w:r w:rsidRPr="00D11E54">
              <w:rPr>
                <w:rFonts w:eastAsiaTheme="minorHAnsi"/>
              </w:rPr>
              <w:t>, M.</w:t>
            </w:r>
            <w:r>
              <w:rPr>
                <w:rFonts w:eastAsiaTheme="minorHAnsi"/>
              </w:rPr>
              <w:t>,</w:t>
            </w:r>
            <w:r w:rsidRPr="00D11E54">
              <w:rPr>
                <w:rFonts w:eastAsiaTheme="minorHAnsi"/>
              </w:rPr>
              <w:t xml:space="preserve"> </w:t>
            </w:r>
            <w:r>
              <w:rPr>
                <w:rFonts w:eastAsiaTheme="minorHAnsi"/>
              </w:rPr>
              <w:t>URBÁNEK</w:t>
            </w:r>
            <w:r w:rsidRPr="00D11E54">
              <w:rPr>
                <w:rFonts w:eastAsiaTheme="minorHAnsi"/>
              </w:rPr>
              <w:t>, P.</w:t>
            </w:r>
            <w:r>
              <w:rPr>
                <w:rFonts w:eastAsiaTheme="minorHAnsi"/>
              </w:rPr>
              <w:t>,</w:t>
            </w:r>
            <w:r w:rsidRPr="00D11E54">
              <w:rPr>
                <w:rFonts w:eastAsiaTheme="minorHAnsi"/>
              </w:rPr>
              <w:t xml:space="preserve"> </w:t>
            </w:r>
            <w:r>
              <w:rPr>
                <w:rFonts w:eastAsiaTheme="minorHAnsi"/>
              </w:rPr>
              <w:t>URBÁNEK</w:t>
            </w:r>
            <w:r w:rsidRPr="00D11E54">
              <w:rPr>
                <w:rFonts w:eastAsiaTheme="minorHAnsi"/>
              </w:rPr>
              <w:t>, M.</w:t>
            </w:r>
            <w:r>
              <w:rPr>
                <w:rFonts w:eastAsiaTheme="minorHAnsi"/>
              </w:rPr>
              <w:t>,</w:t>
            </w:r>
            <w:r w:rsidRPr="00D11E54">
              <w:rPr>
                <w:rFonts w:eastAsiaTheme="minorHAnsi"/>
              </w:rPr>
              <w:t xml:space="preserve"> </w:t>
            </w:r>
            <w:r>
              <w:rPr>
                <w:rFonts w:eastAsiaTheme="minorHAnsi"/>
              </w:rPr>
              <w:t>ŠKODA</w:t>
            </w:r>
            <w:r w:rsidRPr="00D11E54">
              <w:rPr>
                <w:rFonts w:eastAsiaTheme="minorHAnsi"/>
              </w:rPr>
              <w:t>, D.</w:t>
            </w:r>
            <w:r>
              <w:rPr>
                <w:rFonts w:eastAsiaTheme="minorHAnsi"/>
              </w:rPr>
              <w:t>,</w:t>
            </w:r>
            <w:r w:rsidRPr="00D11E54">
              <w:rPr>
                <w:rFonts w:eastAsiaTheme="minorHAnsi"/>
              </w:rPr>
              <w:t xml:space="preserve"> </w:t>
            </w:r>
            <w:r>
              <w:rPr>
                <w:rFonts w:eastAsiaTheme="minorHAnsi"/>
              </w:rPr>
              <w:t>SULÝ</w:t>
            </w:r>
            <w:r w:rsidRPr="00D11E54">
              <w:rPr>
                <w:rFonts w:eastAsiaTheme="minorHAnsi"/>
              </w:rPr>
              <w:t>, P.</w:t>
            </w:r>
            <w:r>
              <w:rPr>
                <w:rFonts w:eastAsiaTheme="minorHAnsi"/>
              </w:rPr>
              <w:t>,</w:t>
            </w:r>
            <w:r w:rsidRPr="00D11E54">
              <w:rPr>
                <w:rFonts w:eastAsiaTheme="minorHAnsi"/>
              </w:rPr>
              <w:t xml:space="preserve"> </w:t>
            </w:r>
            <w:r w:rsidRPr="00AF3324">
              <w:rPr>
                <w:rFonts w:eastAsiaTheme="minorHAnsi"/>
                <w:b/>
              </w:rPr>
              <w:t>MACHOVSKÝ,</w:t>
            </w:r>
            <w:r w:rsidRPr="00D11E54">
              <w:rPr>
                <w:rFonts w:eastAsiaTheme="minorHAnsi"/>
              </w:rPr>
              <w:t xml:space="preserve"> </w:t>
            </w:r>
            <w:r w:rsidRPr="00D11E54">
              <w:rPr>
                <w:rFonts w:eastAsiaTheme="minorHAnsi"/>
                <w:b/>
              </w:rPr>
              <w:t>M.</w:t>
            </w:r>
            <w:r>
              <w:rPr>
                <w:rFonts w:eastAsiaTheme="minorHAnsi"/>
                <w:b/>
              </w:rPr>
              <w:t>,</w:t>
            </w:r>
            <w:r w:rsidRPr="00D11E54">
              <w:rPr>
                <w:rFonts w:eastAsiaTheme="minorHAnsi"/>
                <w:b/>
              </w:rPr>
              <w:t xml:space="preserve"> </w:t>
            </w:r>
            <w:r>
              <w:rPr>
                <w:rFonts w:eastAsiaTheme="minorHAnsi"/>
              </w:rPr>
              <w:t>GALUŠEK</w:t>
            </w:r>
            <w:r w:rsidRPr="00AF3324">
              <w:rPr>
                <w:rFonts w:eastAsiaTheme="minorHAnsi"/>
              </w:rPr>
              <w:t>,</w:t>
            </w:r>
            <w:r w:rsidRPr="00D11E54">
              <w:rPr>
                <w:rFonts w:eastAsiaTheme="minorHAnsi"/>
              </w:rPr>
              <w:t xml:space="preserve"> D.</w:t>
            </w:r>
            <w:r>
              <w:rPr>
                <w:rFonts w:eastAsiaTheme="minorHAnsi"/>
              </w:rPr>
              <w:t>,</w:t>
            </w:r>
            <w:r w:rsidRPr="00D11E54">
              <w:rPr>
                <w:rFonts w:eastAsiaTheme="minorHAnsi"/>
              </w:rPr>
              <w:t xml:space="preserve"> </w:t>
            </w:r>
            <w:r>
              <w:rPr>
                <w:rFonts w:eastAsiaTheme="minorHAnsi"/>
              </w:rPr>
              <w:t>KUŘITKA</w:t>
            </w:r>
            <w:r w:rsidRPr="00D11E54">
              <w:rPr>
                <w:rFonts w:eastAsiaTheme="minorHAnsi"/>
              </w:rPr>
              <w:t xml:space="preserve">, I. </w:t>
            </w:r>
            <w:r w:rsidRPr="00AF3324">
              <w:rPr>
                <w:rFonts w:eastAsiaTheme="minorHAnsi"/>
                <w:i/>
              </w:rPr>
              <w:t>Solid-State Synthesis of Direct Z-Scheme Cu2O/WO3 Nanocomposites with Enhanced Visible-Light Photocatalytic Performance</w:t>
            </w:r>
            <w:r>
              <w:rPr>
                <w:rFonts w:eastAsiaTheme="minorHAnsi"/>
                <w:i/>
              </w:rPr>
              <w:t>.</w:t>
            </w:r>
            <w:r w:rsidRPr="00AF3324">
              <w:rPr>
                <w:rFonts w:eastAsiaTheme="minorHAnsi"/>
                <w:i/>
              </w:rPr>
              <w:t xml:space="preserve"> </w:t>
            </w:r>
            <w:r w:rsidRPr="00D11E54">
              <w:rPr>
                <w:rFonts w:eastAsiaTheme="minorHAnsi"/>
              </w:rPr>
              <w:t>Catalysts, 11</w:t>
            </w:r>
            <w:r>
              <w:rPr>
                <w:rFonts w:eastAsiaTheme="minorHAnsi"/>
              </w:rPr>
              <w:t>,</w:t>
            </w:r>
            <w:r w:rsidRPr="00D11E54">
              <w:rPr>
                <w:rFonts w:eastAsiaTheme="minorHAnsi"/>
              </w:rPr>
              <w:t xml:space="preserve"> 2021</w:t>
            </w:r>
            <w:r>
              <w:rPr>
                <w:rFonts w:eastAsiaTheme="minorHAnsi"/>
              </w:rPr>
              <w:t>,</w:t>
            </w:r>
            <w:r w:rsidRPr="00D11E54">
              <w:rPr>
                <w:rFonts w:eastAsiaTheme="minorHAnsi"/>
              </w:rPr>
              <w:t xml:space="preserve"> 293. </w:t>
            </w:r>
            <w:r w:rsidRPr="00552F9D">
              <w:t>Q2 (AIS)</w:t>
            </w:r>
            <w:r>
              <w:t>.</w:t>
            </w:r>
          </w:p>
          <w:p w14:paraId="24533DF6" w14:textId="77777777" w:rsidR="006D6C61" w:rsidRPr="004E102C" w:rsidRDefault="006D6C61" w:rsidP="006D6C61">
            <w:pPr>
              <w:jc w:val="both"/>
              <w:rPr>
                <w:b/>
              </w:rPr>
            </w:pPr>
            <w:r w:rsidRPr="004E102C">
              <w:rPr>
                <w:b/>
              </w:rPr>
              <w:t>Další tvůrčí činnost (včetně projektů)</w:t>
            </w:r>
          </w:p>
          <w:p w14:paraId="287CDE7C" w14:textId="4F95F706"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nové generace antikorozních pigmentů zvyšující mnohonásobně ochranu kovových povrchů s důrazem na jejich ekologickou a racionální ekonomickou</w:t>
            </w:r>
            <w:r>
              <w:rPr>
                <w:rFonts w:eastAsiaTheme="minorHAnsi"/>
              </w:rPr>
              <w:t xml:space="preserve"> efektivitu“ </w:t>
            </w:r>
            <w:r w:rsidRPr="00235F24">
              <w:rPr>
                <w:rFonts w:eastAsiaTheme="minorHAnsi"/>
              </w:rPr>
              <w:t>CZ.01.1.02/0.0/0.0/20_321/0025211</w:t>
            </w:r>
            <w:r>
              <w:rPr>
                <w:rFonts w:eastAsiaTheme="minorHAnsi"/>
              </w:rPr>
              <w:t xml:space="preserve"> (2021-2023) </w:t>
            </w:r>
            <w:r w:rsidRPr="00235F24">
              <w:rPr>
                <w:rFonts w:eastAsiaTheme="minorHAnsi"/>
              </w:rPr>
              <w:t>– řešitel</w:t>
            </w:r>
            <w:r>
              <w:rPr>
                <w:rFonts w:eastAsiaTheme="minorHAnsi"/>
              </w:rPr>
              <w:t xml:space="preserve"> </w:t>
            </w:r>
            <w:r w:rsidRPr="00235F24">
              <w:rPr>
                <w:rFonts w:eastAsiaTheme="minorHAnsi"/>
              </w:rPr>
              <w:t>projektu na straně dalšího účastníka</w:t>
            </w:r>
            <w:r>
              <w:rPr>
                <w:rFonts w:eastAsiaTheme="minorHAnsi"/>
              </w:rPr>
              <w:t>.</w:t>
            </w:r>
            <w:r w:rsidRPr="00235F24">
              <w:rPr>
                <w:rFonts w:eastAsiaTheme="minorHAnsi"/>
              </w:rPr>
              <w:t xml:space="preserve">  </w:t>
            </w:r>
          </w:p>
          <w:p w14:paraId="59701167" w14:textId="47328AAE" w:rsidR="006D6C61" w:rsidRDefault="006D6C61" w:rsidP="00171621">
            <w:pPr>
              <w:pStyle w:val="Bezmezer"/>
              <w:numPr>
                <w:ilvl w:val="0"/>
                <w:numId w:val="74"/>
              </w:numPr>
              <w:ind w:left="249" w:hanging="249"/>
              <w:jc w:val="both"/>
              <w:rPr>
                <w:rFonts w:eastAsiaTheme="minorHAnsi"/>
              </w:rPr>
            </w:pPr>
            <w:r w:rsidRPr="00235F24">
              <w:rPr>
                <w:rFonts w:eastAsiaTheme="minorHAnsi"/>
              </w:rPr>
              <w:t>„Povrchově funkcionalizovaná skla: koncept heterostrukturovaných nanočástic inspirovaných umělou fotos</w:t>
            </w:r>
            <w:r>
              <w:rPr>
                <w:rFonts w:eastAsiaTheme="minorHAnsi"/>
              </w:rPr>
              <w:t xml:space="preserve">yntézou“ LTT20010 (2020-2024) </w:t>
            </w:r>
            <w:r w:rsidRPr="00235F24">
              <w:rPr>
                <w:rFonts w:eastAsiaTheme="minorHAnsi"/>
              </w:rPr>
              <w:t>– řešitel projektu</w:t>
            </w:r>
            <w:r>
              <w:rPr>
                <w:rFonts w:eastAsiaTheme="minorHAnsi"/>
              </w:rPr>
              <w:t>.</w:t>
            </w:r>
            <w:r w:rsidRPr="00235F24">
              <w:rPr>
                <w:rFonts w:eastAsiaTheme="minorHAnsi"/>
              </w:rPr>
              <w:t xml:space="preserve"> </w:t>
            </w:r>
          </w:p>
          <w:p w14:paraId="3B587027" w14:textId="78FF0575"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„Výzkum a vývoj materiálů a technologie malosériové výroby konstrukčních a těsnících prvků“ FW01010620 (2020-2023) – řešitel projektu na straně dalšího účastníka</w:t>
            </w:r>
            <w:r>
              <w:rPr>
                <w:rFonts w:eastAsiaTheme="minorHAnsi"/>
              </w:rPr>
              <w:t>.</w:t>
            </w:r>
            <w:r w:rsidRPr="00235F24">
              <w:rPr>
                <w:rFonts w:eastAsiaTheme="minorHAnsi"/>
              </w:rPr>
              <w:t xml:space="preserve">  </w:t>
            </w:r>
          </w:p>
          <w:p w14:paraId="4AD34E27" w14:textId="77777777" w:rsidR="006D6C61" w:rsidRPr="00235F24" w:rsidRDefault="006D6C61" w:rsidP="00171621">
            <w:pPr>
              <w:pStyle w:val="Bezmezer"/>
              <w:numPr>
                <w:ilvl w:val="0"/>
                <w:numId w:val="74"/>
              </w:numPr>
              <w:ind w:left="249" w:hanging="249"/>
              <w:jc w:val="both"/>
              <w:rPr>
                <w:rFonts w:eastAsiaTheme="minorHAnsi"/>
              </w:rPr>
            </w:pPr>
            <w:r w:rsidRPr="00235F24">
              <w:rPr>
                <w:rFonts w:eastAsiaTheme="minorHAnsi"/>
              </w:rPr>
              <w:t>„Correlation between cations distribution, particles size and physical properties of intelligent spinel-ferrite nanomaterials“ GA19-23647S (2019-2021) – člen řešitelského týmu</w:t>
            </w:r>
            <w:r>
              <w:rPr>
                <w:rFonts w:eastAsiaTheme="minorHAnsi"/>
              </w:rPr>
              <w:t>.</w:t>
            </w:r>
          </w:p>
          <w:p w14:paraId="7384F562" w14:textId="2769FAAC" w:rsidR="006D6C61" w:rsidRPr="00171621" w:rsidRDefault="006D6C61" w:rsidP="00171621">
            <w:pPr>
              <w:pStyle w:val="Odstavecseseznamem"/>
              <w:numPr>
                <w:ilvl w:val="0"/>
                <w:numId w:val="74"/>
              </w:numPr>
              <w:ind w:left="249" w:hanging="249"/>
              <w:jc w:val="both"/>
              <w:rPr>
                <w:bCs/>
                <w:shd w:val="clear" w:color="auto" w:fill="FFFFFF"/>
              </w:rPr>
            </w:pPr>
            <w:r w:rsidRPr="00171621">
              <w:rPr>
                <w:rFonts w:eastAsiaTheme="minorHAnsi"/>
              </w:rPr>
              <w:t>„Způsoby recyklace a znovuvyužití technologického odpadu v procesu výroby“ CZ.01.1.02/0.0/0.0/17_115/0012607 (2018) – řešitel projektu.</w:t>
            </w:r>
          </w:p>
        </w:tc>
      </w:tr>
      <w:tr w:rsidR="006D6C61" w14:paraId="1CEB9355" w14:textId="77777777" w:rsidTr="00A33350">
        <w:trPr>
          <w:trHeight w:val="218"/>
        </w:trPr>
        <w:tc>
          <w:tcPr>
            <w:tcW w:w="9961"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2EE3F2" w14:textId="77777777" w:rsidR="006D6C61" w:rsidRDefault="006D6C61" w:rsidP="006D6C61">
            <w:pPr>
              <w:rPr>
                <w:b/>
              </w:rPr>
            </w:pPr>
            <w:r>
              <w:rPr>
                <w:b/>
              </w:rPr>
              <w:lastRenderedPageBreak/>
              <w:t>Působení v zahraničí</w:t>
            </w:r>
          </w:p>
        </w:tc>
      </w:tr>
      <w:tr w:rsidR="006D6C61" w14:paraId="0963F97D" w14:textId="77777777" w:rsidTr="00A33350">
        <w:trPr>
          <w:trHeight w:val="328"/>
        </w:trPr>
        <w:tc>
          <w:tcPr>
            <w:tcW w:w="9961" w:type="dxa"/>
            <w:gridSpan w:val="15"/>
            <w:tcBorders>
              <w:top w:val="single" w:sz="4" w:space="0" w:color="auto"/>
              <w:left w:val="single" w:sz="4" w:space="0" w:color="auto"/>
              <w:bottom w:val="single" w:sz="4" w:space="0" w:color="auto"/>
              <w:right w:val="single" w:sz="4" w:space="0" w:color="auto"/>
            </w:tcBorders>
          </w:tcPr>
          <w:p w14:paraId="0BB36A8D" w14:textId="77777777" w:rsidR="006D6C61" w:rsidRDefault="006D6C61" w:rsidP="006D6C61">
            <w:r>
              <w:t>2019: Centre for Functional and Surface Functionalized Glass, Alexander Dubček University of Trenčín (1 měsíc).</w:t>
            </w:r>
          </w:p>
          <w:p w14:paraId="147FE43F" w14:textId="7D0B5EF0" w:rsidR="006D6C61" w:rsidRDefault="006D6C61" w:rsidP="006D6C61">
            <w:pPr>
              <w:rPr>
                <w:b/>
              </w:rPr>
            </w:pPr>
            <w:r w:rsidRPr="00003118">
              <w:t>20</w:t>
            </w:r>
            <w:r>
              <w:t>14</w:t>
            </w:r>
            <w:r w:rsidRPr="00003118">
              <w:t xml:space="preserve">: </w:t>
            </w:r>
            <w:r>
              <w:t xml:space="preserve">Graz University of Technology, </w:t>
            </w:r>
            <w:r w:rsidRPr="004F097A">
              <w:t>Institute for Chemis</w:t>
            </w:r>
            <w:r>
              <w:t>try and Technology of Materials, Rakousko</w:t>
            </w:r>
            <w:r w:rsidRPr="00003118">
              <w:t xml:space="preserve">, </w:t>
            </w:r>
            <w:r>
              <w:t>(3</w:t>
            </w:r>
            <w:r w:rsidRPr="00003118">
              <w:t xml:space="preserve"> měsíc</w:t>
            </w:r>
            <w:r>
              <w:t>e</w:t>
            </w:r>
            <w:r w:rsidRPr="00003118">
              <w:t>)</w:t>
            </w:r>
            <w:r>
              <w:t>.</w:t>
            </w:r>
          </w:p>
        </w:tc>
      </w:tr>
      <w:tr w:rsidR="006D6C61" w14:paraId="23811AB3" w14:textId="77777777" w:rsidTr="00A33350">
        <w:trPr>
          <w:cantSplit/>
          <w:trHeight w:val="470"/>
        </w:trPr>
        <w:tc>
          <w:tcPr>
            <w:tcW w:w="2540" w:type="dxa"/>
            <w:tcBorders>
              <w:top w:val="single" w:sz="4" w:space="0" w:color="auto"/>
              <w:left w:val="single" w:sz="4" w:space="0" w:color="auto"/>
              <w:bottom w:val="single" w:sz="4" w:space="0" w:color="auto"/>
              <w:right w:val="single" w:sz="4" w:space="0" w:color="auto"/>
            </w:tcBorders>
            <w:shd w:val="clear" w:color="auto" w:fill="F7CAAC"/>
            <w:hideMark/>
          </w:tcPr>
          <w:p w14:paraId="5B66F784" w14:textId="77777777" w:rsidR="006D6C61" w:rsidRDefault="006D6C61" w:rsidP="006D6C61">
            <w:pPr>
              <w:jc w:val="both"/>
              <w:rPr>
                <w:b/>
              </w:rPr>
            </w:pPr>
            <w:r>
              <w:rPr>
                <w:b/>
              </w:rPr>
              <w:t xml:space="preserve">Podpis </w:t>
            </w:r>
          </w:p>
        </w:tc>
        <w:tc>
          <w:tcPr>
            <w:tcW w:w="4583" w:type="dxa"/>
            <w:gridSpan w:val="8"/>
            <w:tcBorders>
              <w:top w:val="single" w:sz="4" w:space="0" w:color="auto"/>
              <w:left w:val="single" w:sz="4" w:space="0" w:color="auto"/>
              <w:bottom w:val="single" w:sz="4" w:space="0" w:color="auto"/>
              <w:right w:val="single" w:sz="4" w:space="0" w:color="auto"/>
            </w:tcBorders>
          </w:tcPr>
          <w:p w14:paraId="18326B42" w14:textId="77777777" w:rsidR="006D6C61" w:rsidRDefault="006D6C61" w:rsidP="006D6C61">
            <w:pPr>
              <w:jc w:val="both"/>
            </w:pPr>
          </w:p>
        </w:tc>
        <w:tc>
          <w:tcPr>
            <w:tcW w:w="7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497075" w14:textId="77777777" w:rsidR="006D6C61" w:rsidRDefault="006D6C61" w:rsidP="006D6C61">
            <w:pPr>
              <w:jc w:val="both"/>
            </w:pPr>
            <w:r>
              <w:rPr>
                <w:b/>
              </w:rPr>
              <w:t>datum</w:t>
            </w:r>
          </w:p>
        </w:tc>
        <w:tc>
          <w:tcPr>
            <w:tcW w:w="2043" w:type="dxa"/>
            <w:gridSpan w:val="4"/>
            <w:tcBorders>
              <w:top w:val="single" w:sz="4" w:space="0" w:color="auto"/>
              <w:left w:val="single" w:sz="4" w:space="0" w:color="auto"/>
              <w:bottom w:val="single" w:sz="4" w:space="0" w:color="auto"/>
              <w:right w:val="single" w:sz="4" w:space="0" w:color="auto"/>
            </w:tcBorders>
          </w:tcPr>
          <w:p w14:paraId="596C1C28" w14:textId="77777777" w:rsidR="006D6C61" w:rsidRDefault="006D6C61" w:rsidP="006D6C61">
            <w:pPr>
              <w:jc w:val="both"/>
            </w:pPr>
          </w:p>
        </w:tc>
      </w:tr>
    </w:tbl>
    <w:p w14:paraId="4BAC75B4" w14:textId="77777777" w:rsidR="00C10C15" w:rsidRDefault="00C10C15" w:rsidP="00C10C15"/>
    <w:p w14:paraId="322C6205" w14:textId="77777777" w:rsidR="00C10C15" w:rsidRDefault="00C10C15" w:rsidP="00C10C15"/>
    <w:p w14:paraId="6BB9154F" w14:textId="77777777" w:rsidR="00C10C15" w:rsidRDefault="00C10C15" w:rsidP="00C10C15"/>
    <w:p w14:paraId="36735A15" w14:textId="77777777" w:rsidR="00C10C15" w:rsidRDefault="00C10C15" w:rsidP="00C10C15"/>
    <w:p w14:paraId="02539E24" w14:textId="77777777" w:rsidR="00C10C15" w:rsidRDefault="00C10C15" w:rsidP="00C10C15"/>
    <w:p w14:paraId="5CE67BA1" w14:textId="77777777" w:rsidR="00C10C15" w:rsidRDefault="00C10C15" w:rsidP="00C10C15"/>
    <w:p w14:paraId="1121C44F" w14:textId="77777777" w:rsidR="00C10C15" w:rsidRDefault="00C10C15" w:rsidP="00C10C15"/>
    <w:p w14:paraId="5774B5A2" w14:textId="77777777" w:rsidR="00C10C15" w:rsidRDefault="00C10C15" w:rsidP="00C10C15"/>
    <w:p w14:paraId="3368E4C4" w14:textId="77777777" w:rsidR="00C10C15" w:rsidRDefault="00C10C15" w:rsidP="00C10C15"/>
    <w:p w14:paraId="5A1CEFAB" w14:textId="19611EA5" w:rsidR="00FC05FB" w:rsidRDefault="00FC05FB">
      <w:r>
        <w:br w:type="page"/>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0"/>
        <w:gridCol w:w="2478"/>
        <w:gridCol w:w="273"/>
        <w:gridCol w:w="559"/>
        <w:gridCol w:w="1728"/>
        <w:gridCol w:w="122"/>
        <w:gridCol w:w="404"/>
        <w:gridCol w:w="163"/>
        <w:gridCol w:w="307"/>
        <w:gridCol w:w="998"/>
        <w:gridCol w:w="712"/>
        <w:gridCol w:w="77"/>
        <w:gridCol w:w="15"/>
        <w:gridCol w:w="620"/>
        <w:gridCol w:w="696"/>
        <w:gridCol w:w="611"/>
      </w:tblGrid>
      <w:tr w:rsidR="00C10C15" w:rsidRPr="008F7D7A" w14:paraId="165A17D6" w14:textId="77777777" w:rsidTr="00B505CB">
        <w:tc>
          <w:tcPr>
            <w:tcW w:w="9923" w:type="dxa"/>
            <w:gridSpan w:val="16"/>
            <w:tcBorders>
              <w:bottom w:val="double" w:sz="4" w:space="0" w:color="auto"/>
            </w:tcBorders>
            <w:shd w:val="clear" w:color="auto" w:fill="BDD6EE"/>
          </w:tcPr>
          <w:p w14:paraId="2B772F30" w14:textId="01037C8B" w:rsidR="00C10C15" w:rsidRPr="008F7D7A" w:rsidRDefault="00C10C15" w:rsidP="00CD1860">
            <w:pPr>
              <w:jc w:val="both"/>
              <w:rPr>
                <w:b/>
                <w:sz w:val="28"/>
                <w:szCs w:val="28"/>
              </w:rPr>
            </w:pPr>
            <w:r w:rsidRPr="008F7D7A">
              <w:rPr>
                <w:b/>
                <w:sz w:val="28"/>
                <w:szCs w:val="28"/>
              </w:rPr>
              <w:lastRenderedPageBreak/>
              <w:t>C-I – Personální zabezpečení</w:t>
            </w:r>
          </w:p>
        </w:tc>
      </w:tr>
      <w:tr w:rsidR="00C10C15" w:rsidRPr="002F1057" w14:paraId="5A79598C" w14:textId="77777777" w:rsidTr="00B505CB">
        <w:tc>
          <w:tcPr>
            <w:tcW w:w="2638" w:type="dxa"/>
            <w:gridSpan w:val="2"/>
            <w:tcBorders>
              <w:top w:val="double" w:sz="4" w:space="0" w:color="auto"/>
            </w:tcBorders>
            <w:shd w:val="clear" w:color="auto" w:fill="F7CAAC"/>
          </w:tcPr>
          <w:p w14:paraId="19512697" w14:textId="77777777" w:rsidR="00C10C15" w:rsidRPr="002F1057" w:rsidRDefault="00C10C15" w:rsidP="00CD1860">
            <w:pPr>
              <w:jc w:val="both"/>
              <w:rPr>
                <w:b/>
              </w:rPr>
            </w:pPr>
            <w:r w:rsidRPr="002F1057">
              <w:rPr>
                <w:b/>
              </w:rPr>
              <w:t>Vysoká škola</w:t>
            </w:r>
          </w:p>
        </w:tc>
        <w:tc>
          <w:tcPr>
            <w:tcW w:w="7285" w:type="dxa"/>
            <w:gridSpan w:val="14"/>
          </w:tcPr>
          <w:p w14:paraId="59422B06" w14:textId="77777777" w:rsidR="00C10C15" w:rsidRPr="002F1057" w:rsidRDefault="00C10C15" w:rsidP="00CD1860">
            <w:pPr>
              <w:jc w:val="both"/>
            </w:pPr>
            <w:r w:rsidRPr="002F1057">
              <w:t>Univerzita Tomáše Bati ve Zlíně</w:t>
            </w:r>
          </w:p>
        </w:tc>
      </w:tr>
      <w:tr w:rsidR="00C10C15" w:rsidRPr="002F1057" w14:paraId="09241FE6" w14:textId="77777777" w:rsidTr="00B505CB">
        <w:tc>
          <w:tcPr>
            <w:tcW w:w="2638" w:type="dxa"/>
            <w:gridSpan w:val="2"/>
            <w:shd w:val="clear" w:color="auto" w:fill="F7CAAC"/>
          </w:tcPr>
          <w:p w14:paraId="7C6D3DED" w14:textId="77777777" w:rsidR="00C10C15" w:rsidRPr="002F1057" w:rsidRDefault="00C10C15" w:rsidP="00CD1860">
            <w:pPr>
              <w:jc w:val="both"/>
              <w:rPr>
                <w:b/>
              </w:rPr>
            </w:pPr>
            <w:r w:rsidRPr="002F1057">
              <w:rPr>
                <w:b/>
              </w:rPr>
              <w:t>Součást vysoké školy</w:t>
            </w:r>
          </w:p>
        </w:tc>
        <w:tc>
          <w:tcPr>
            <w:tcW w:w="7285" w:type="dxa"/>
            <w:gridSpan w:val="14"/>
          </w:tcPr>
          <w:p w14:paraId="05EDA6C9" w14:textId="77777777" w:rsidR="00C10C15" w:rsidRPr="002F1057" w:rsidRDefault="00C10C15" w:rsidP="00CD1860">
            <w:pPr>
              <w:jc w:val="both"/>
            </w:pPr>
            <w:r>
              <w:t>Fakulta managementu a ekonomiky</w:t>
            </w:r>
          </w:p>
        </w:tc>
      </w:tr>
      <w:tr w:rsidR="00C10C15" w:rsidRPr="002F1057" w14:paraId="5F8F9475" w14:textId="77777777" w:rsidTr="00B505CB">
        <w:tc>
          <w:tcPr>
            <w:tcW w:w="2638" w:type="dxa"/>
            <w:gridSpan w:val="2"/>
            <w:shd w:val="clear" w:color="auto" w:fill="F7CAAC"/>
          </w:tcPr>
          <w:p w14:paraId="49E87AD8" w14:textId="77777777" w:rsidR="00C10C15" w:rsidRPr="002F1057" w:rsidRDefault="00C10C15" w:rsidP="00CD1860">
            <w:pPr>
              <w:jc w:val="both"/>
              <w:rPr>
                <w:b/>
              </w:rPr>
            </w:pPr>
            <w:r w:rsidRPr="002F1057">
              <w:rPr>
                <w:b/>
              </w:rPr>
              <w:t>Název studijního programu</w:t>
            </w:r>
          </w:p>
        </w:tc>
        <w:tc>
          <w:tcPr>
            <w:tcW w:w="7285" w:type="dxa"/>
            <w:gridSpan w:val="14"/>
          </w:tcPr>
          <w:p w14:paraId="76BD8476" w14:textId="77777777" w:rsidR="00C10C15" w:rsidRPr="002F1057" w:rsidRDefault="00C10C15" w:rsidP="00CD1860">
            <w:pPr>
              <w:jc w:val="both"/>
            </w:pPr>
            <w:r>
              <w:t>Management udržitelného rozvoje</w:t>
            </w:r>
          </w:p>
        </w:tc>
      </w:tr>
      <w:tr w:rsidR="00C10C15" w:rsidRPr="002F1057" w14:paraId="13710DC9" w14:textId="77777777" w:rsidTr="00B505CB">
        <w:tc>
          <w:tcPr>
            <w:tcW w:w="2638" w:type="dxa"/>
            <w:gridSpan w:val="2"/>
            <w:shd w:val="clear" w:color="auto" w:fill="F7CAAC"/>
          </w:tcPr>
          <w:p w14:paraId="223F346E" w14:textId="77777777" w:rsidR="00C10C15" w:rsidRPr="002F1057" w:rsidRDefault="00C10C15" w:rsidP="00CD1860">
            <w:pPr>
              <w:jc w:val="both"/>
              <w:rPr>
                <w:b/>
              </w:rPr>
            </w:pPr>
            <w:r w:rsidRPr="002F1057">
              <w:rPr>
                <w:b/>
              </w:rPr>
              <w:t>Jméno a příjmení</w:t>
            </w:r>
          </w:p>
        </w:tc>
        <w:tc>
          <w:tcPr>
            <w:tcW w:w="4554" w:type="dxa"/>
            <w:gridSpan w:val="8"/>
          </w:tcPr>
          <w:p w14:paraId="6DCB3753" w14:textId="77777777" w:rsidR="00C10C15" w:rsidRPr="006379BF" w:rsidRDefault="00C10C15" w:rsidP="00CD1860">
            <w:pPr>
              <w:jc w:val="both"/>
            </w:pPr>
            <w:r w:rsidRPr="006379BF">
              <w:t>Petr NOVÁK</w:t>
            </w:r>
          </w:p>
        </w:tc>
        <w:tc>
          <w:tcPr>
            <w:tcW w:w="712" w:type="dxa"/>
            <w:shd w:val="clear" w:color="auto" w:fill="F7CAAC"/>
          </w:tcPr>
          <w:p w14:paraId="2816636A" w14:textId="77777777" w:rsidR="00C10C15" w:rsidRPr="002F1057" w:rsidRDefault="00C10C15" w:rsidP="00CD1860">
            <w:pPr>
              <w:jc w:val="both"/>
              <w:rPr>
                <w:b/>
              </w:rPr>
            </w:pPr>
            <w:r w:rsidRPr="002F1057">
              <w:rPr>
                <w:b/>
              </w:rPr>
              <w:t>Tituly</w:t>
            </w:r>
          </w:p>
        </w:tc>
        <w:tc>
          <w:tcPr>
            <w:tcW w:w="2019" w:type="dxa"/>
            <w:gridSpan w:val="5"/>
          </w:tcPr>
          <w:p w14:paraId="7DF0A183" w14:textId="77777777" w:rsidR="00C10C15" w:rsidRPr="002F1057" w:rsidRDefault="00C10C15" w:rsidP="00CD1860">
            <w:pPr>
              <w:jc w:val="both"/>
            </w:pPr>
            <w:r>
              <w:t>doc.</w:t>
            </w:r>
            <w:r w:rsidRPr="002F1057">
              <w:t xml:space="preserve"> Ing., Ph.D.</w:t>
            </w:r>
          </w:p>
        </w:tc>
      </w:tr>
      <w:tr w:rsidR="00C10C15" w:rsidRPr="002F1057" w14:paraId="1EDF1631" w14:textId="77777777" w:rsidTr="00B505CB">
        <w:tc>
          <w:tcPr>
            <w:tcW w:w="2638" w:type="dxa"/>
            <w:gridSpan w:val="2"/>
            <w:shd w:val="clear" w:color="auto" w:fill="F7CAAC"/>
          </w:tcPr>
          <w:p w14:paraId="732AA0C6" w14:textId="77777777" w:rsidR="00C10C15" w:rsidRPr="002F1057" w:rsidRDefault="00C10C15" w:rsidP="00CD1860">
            <w:pPr>
              <w:jc w:val="both"/>
              <w:rPr>
                <w:b/>
              </w:rPr>
            </w:pPr>
            <w:r w:rsidRPr="002F1057">
              <w:rPr>
                <w:b/>
              </w:rPr>
              <w:t>Rok narození</w:t>
            </w:r>
          </w:p>
        </w:tc>
        <w:tc>
          <w:tcPr>
            <w:tcW w:w="832" w:type="dxa"/>
            <w:gridSpan w:val="2"/>
          </w:tcPr>
          <w:p w14:paraId="4566B414" w14:textId="77777777" w:rsidR="00C10C15" w:rsidRPr="002F1057" w:rsidRDefault="00C10C15" w:rsidP="00CD1860">
            <w:pPr>
              <w:jc w:val="both"/>
            </w:pPr>
            <w:r w:rsidRPr="002F1057">
              <w:t>1979</w:t>
            </w:r>
          </w:p>
        </w:tc>
        <w:tc>
          <w:tcPr>
            <w:tcW w:w="1728" w:type="dxa"/>
            <w:shd w:val="clear" w:color="auto" w:fill="F7CAAC"/>
          </w:tcPr>
          <w:p w14:paraId="10174FB1" w14:textId="77777777" w:rsidR="00C10C15" w:rsidRPr="002F1057" w:rsidRDefault="00C10C15" w:rsidP="00CD1860">
            <w:pPr>
              <w:jc w:val="both"/>
              <w:rPr>
                <w:b/>
              </w:rPr>
            </w:pPr>
            <w:r w:rsidRPr="002F1057">
              <w:rPr>
                <w:b/>
              </w:rPr>
              <w:t>typ vztahu k VŠ</w:t>
            </w:r>
          </w:p>
        </w:tc>
        <w:tc>
          <w:tcPr>
            <w:tcW w:w="996" w:type="dxa"/>
            <w:gridSpan w:val="4"/>
          </w:tcPr>
          <w:p w14:paraId="6958E668" w14:textId="77777777" w:rsidR="00C10C15" w:rsidRPr="002F1057" w:rsidRDefault="00C10C15" w:rsidP="00CD1860">
            <w:pPr>
              <w:jc w:val="both"/>
            </w:pPr>
            <w:r>
              <w:t>pp</w:t>
            </w:r>
          </w:p>
        </w:tc>
        <w:tc>
          <w:tcPr>
            <w:tcW w:w="998" w:type="dxa"/>
            <w:shd w:val="clear" w:color="auto" w:fill="F7CAAC"/>
          </w:tcPr>
          <w:p w14:paraId="128C0AF6" w14:textId="77777777" w:rsidR="00C10C15" w:rsidRPr="002F1057" w:rsidRDefault="00C10C15" w:rsidP="00CD1860">
            <w:pPr>
              <w:jc w:val="both"/>
              <w:rPr>
                <w:b/>
              </w:rPr>
            </w:pPr>
            <w:r w:rsidRPr="002F1057">
              <w:rPr>
                <w:b/>
              </w:rPr>
              <w:t>rozsah</w:t>
            </w:r>
          </w:p>
        </w:tc>
        <w:tc>
          <w:tcPr>
            <w:tcW w:w="712" w:type="dxa"/>
          </w:tcPr>
          <w:p w14:paraId="218D376A" w14:textId="77777777" w:rsidR="00C10C15" w:rsidRPr="002F1057" w:rsidRDefault="00C10C15" w:rsidP="00CD1860">
            <w:pPr>
              <w:jc w:val="both"/>
            </w:pPr>
            <w:r w:rsidRPr="002F1057">
              <w:t xml:space="preserve">40 </w:t>
            </w:r>
          </w:p>
        </w:tc>
        <w:tc>
          <w:tcPr>
            <w:tcW w:w="712" w:type="dxa"/>
            <w:gridSpan w:val="3"/>
            <w:shd w:val="clear" w:color="auto" w:fill="F7CAAC"/>
          </w:tcPr>
          <w:p w14:paraId="4193B240" w14:textId="77777777" w:rsidR="00C10C15" w:rsidRPr="002F1057" w:rsidRDefault="00C10C15" w:rsidP="00CD1860">
            <w:pPr>
              <w:jc w:val="both"/>
              <w:rPr>
                <w:b/>
              </w:rPr>
            </w:pPr>
            <w:r w:rsidRPr="002F1057">
              <w:rPr>
                <w:b/>
              </w:rPr>
              <w:t>do kdy</w:t>
            </w:r>
          </w:p>
        </w:tc>
        <w:tc>
          <w:tcPr>
            <w:tcW w:w="1307" w:type="dxa"/>
            <w:gridSpan w:val="2"/>
          </w:tcPr>
          <w:p w14:paraId="5A2A2BCC" w14:textId="77777777" w:rsidR="00C10C15" w:rsidRPr="002F1057" w:rsidRDefault="00C10C15" w:rsidP="00CD1860">
            <w:pPr>
              <w:jc w:val="both"/>
              <w:rPr>
                <w:highlight w:val="yellow"/>
              </w:rPr>
            </w:pPr>
            <w:r>
              <w:t>N</w:t>
            </w:r>
          </w:p>
        </w:tc>
      </w:tr>
      <w:tr w:rsidR="00C10C15" w:rsidRPr="002F1057" w14:paraId="1CED3A2D" w14:textId="77777777" w:rsidTr="00B505CB">
        <w:tc>
          <w:tcPr>
            <w:tcW w:w="5198" w:type="dxa"/>
            <w:gridSpan w:val="5"/>
            <w:shd w:val="clear" w:color="auto" w:fill="F7CAAC"/>
          </w:tcPr>
          <w:p w14:paraId="6F630A8C" w14:textId="77777777" w:rsidR="00C10C15" w:rsidRPr="002F1057" w:rsidRDefault="00C10C15" w:rsidP="00CD1860">
            <w:pPr>
              <w:jc w:val="both"/>
              <w:rPr>
                <w:b/>
              </w:rPr>
            </w:pPr>
            <w:r w:rsidRPr="002F1057">
              <w:rPr>
                <w:b/>
              </w:rPr>
              <w:t>Typ vztahu na součásti VŠ, která uskutečňuje st. program</w:t>
            </w:r>
          </w:p>
        </w:tc>
        <w:tc>
          <w:tcPr>
            <w:tcW w:w="996" w:type="dxa"/>
            <w:gridSpan w:val="4"/>
          </w:tcPr>
          <w:p w14:paraId="45989844" w14:textId="77777777" w:rsidR="00C10C15" w:rsidRPr="002F1057" w:rsidRDefault="00C10C15" w:rsidP="00CD1860">
            <w:pPr>
              <w:jc w:val="both"/>
            </w:pPr>
            <w:r>
              <w:t>pp</w:t>
            </w:r>
          </w:p>
        </w:tc>
        <w:tc>
          <w:tcPr>
            <w:tcW w:w="998" w:type="dxa"/>
            <w:shd w:val="clear" w:color="auto" w:fill="F7CAAC"/>
          </w:tcPr>
          <w:p w14:paraId="0A1648D7" w14:textId="77777777" w:rsidR="00C10C15" w:rsidRPr="002F1057" w:rsidRDefault="00C10C15" w:rsidP="00CD1860">
            <w:pPr>
              <w:jc w:val="both"/>
              <w:rPr>
                <w:b/>
              </w:rPr>
            </w:pPr>
            <w:r w:rsidRPr="002F1057">
              <w:rPr>
                <w:b/>
              </w:rPr>
              <w:t>rozsah</w:t>
            </w:r>
          </w:p>
        </w:tc>
        <w:tc>
          <w:tcPr>
            <w:tcW w:w="712" w:type="dxa"/>
          </w:tcPr>
          <w:p w14:paraId="13F5154F" w14:textId="77777777" w:rsidR="00C10C15" w:rsidRPr="002F1057" w:rsidRDefault="00C10C15" w:rsidP="00CD1860">
            <w:pPr>
              <w:jc w:val="both"/>
            </w:pPr>
            <w:r w:rsidRPr="002F1057">
              <w:t xml:space="preserve">40 </w:t>
            </w:r>
          </w:p>
        </w:tc>
        <w:tc>
          <w:tcPr>
            <w:tcW w:w="712" w:type="dxa"/>
            <w:gridSpan w:val="3"/>
            <w:shd w:val="clear" w:color="auto" w:fill="F7CAAC"/>
          </w:tcPr>
          <w:p w14:paraId="3C3F29D4" w14:textId="77777777" w:rsidR="00C10C15" w:rsidRPr="002F1057" w:rsidRDefault="00C10C15" w:rsidP="00CD1860">
            <w:pPr>
              <w:jc w:val="both"/>
              <w:rPr>
                <w:b/>
              </w:rPr>
            </w:pPr>
            <w:r w:rsidRPr="002F1057">
              <w:rPr>
                <w:b/>
              </w:rPr>
              <w:t>do kdy</w:t>
            </w:r>
          </w:p>
        </w:tc>
        <w:tc>
          <w:tcPr>
            <w:tcW w:w="1307" w:type="dxa"/>
            <w:gridSpan w:val="2"/>
          </w:tcPr>
          <w:p w14:paraId="5E347159" w14:textId="77777777" w:rsidR="00C10C15" w:rsidRPr="002F1057" w:rsidRDefault="00C10C15" w:rsidP="00CD1860">
            <w:pPr>
              <w:jc w:val="both"/>
              <w:rPr>
                <w:highlight w:val="yellow"/>
              </w:rPr>
            </w:pPr>
            <w:r>
              <w:t>N</w:t>
            </w:r>
          </w:p>
        </w:tc>
      </w:tr>
      <w:tr w:rsidR="00C10C15" w:rsidRPr="00723895" w14:paraId="03FE4CDD" w14:textId="77777777" w:rsidTr="00B505CB">
        <w:tc>
          <w:tcPr>
            <w:tcW w:w="6194" w:type="dxa"/>
            <w:gridSpan w:val="9"/>
            <w:shd w:val="clear" w:color="auto" w:fill="F7CAAC"/>
          </w:tcPr>
          <w:p w14:paraId="53DD97D4" w14:textId="77777777" w:rsidR="00C10C15" w:rsidRPr="00721E0D" w:rsidRDefault="00C10C15" w:rsidP="00CD1860">
            <w:pPr>
              <w:jc w:val="both"/>
            </w:pPr>
            <w:r w:rsidRPr="00721E0D">
              <w:rPr>
                <w:b/>
              </w:rPr>
              <w:t>Další současná působení jako akademický pracovník na jiných VŠ</w:t>
            </w:r>
          </w:p>
        </w:tc>
        <w:tc>
          <w:tcPr>
            <w:tcW w:w="1710" w:type="dxa"/>
            <w:gridSpan w:val="2"/>
            <w:shd w:val="clear" w:color="auto" w:fill="F7CAAC"/>
          </w:tcPr>
          <w:p w14:paraId="771684CB" w14:textId="77777777" w:rsidR="00C10C15" w:rsidRPr="00721E0D" w:rsidRDefault="00C10C15" w:rsidP="00CD1860">
            <w:pPr>
              <w:jc w:val="both"/>
              <w:rPr>
                <w:b/>
              </w:rPr>
            </w:pPr>
            <w:r w:rsidRPr="00721E0D">
              <w:rPr>
                <w:b/>
              </w:rPr>
              <w:t>typ prac. vztahu</w:t>
            </w:r>
          </w:p>
        </w:tc>
        <w:tc>
          <w:tcPr>
            <w:tcW w:w="2019" w:type="dxa"/>
            <w:gridSpan w:val="5"/>
            <w:shd w:val="clear" w:color="auto" w:fill="F7CAAC"/>
          </w:tcPr>
          <w:p w14:paraId="35F1455A" w14:textId="77777777" w:rsidR="00C10C15" w:rsidRPr="00721E0D" w:rsidRDefault="00C10C15" w:rsidP="00CD1860">
            <w:pPr>
              <w:jc w:val="both"/>
              <w:rPr>
                <w:b/>
              </w:rPr>
            </w:pPr>
            <w:r w:rsidRPr="00721E0D">
              <w:rPr>
                <w:b/>
              </w:rPr>
              <w:t>rozsah</w:t>
            </w:r>
          </w:p>
        </w:tc>
      </w:tr>
      <w:tr w:rsidR="00C10C15" w:rsidRPr="00723895" w14:paraId="14A37530" w14:textId="77777777" w:rsidTr="00B505CB">
        <w:tc>
          <w:tcPr>
            <w:tcW w:w="6194" w:type="dxa"/>
            <w:gridSpan w:val="9"/>
          </w:tcPr>
          <w:p w14:paraId="4DD7727B" w14:textId="77777777" w:rsidR="00C10C15" w:rsidRPr="00721E0D" w:rsidRDefault="00C10C15" w:rsidP="00CD1860">
            <w:pPr>
              <w:jc w:val="both"/>
            </w:pPr>
            <w:r w:rsidRPr="00721E0D">
              <w:t>Moravská vysoká škola Olomouc</w:t>
            </w:r>
          </w:p>
        </w:tc>
        <w:tc>
          <w:tcPr>
            <w:tcW w:w="1710" w:type="dxa"/>
            <w:gridSpan w:val="2"/>
          </w:tcPr>
          <w:p w14:paraId="5D4FBB5D" w14:textId="77777777" w:rsidR="00C10C15" w:rsidRPr="00721E0D" w:rsidRDefault="00C10C15" w:rsidP="00CD1860">
            <w:pPr>
              <w:jc w:val="both"/>
            </w:pPr>
            <w:r w:rsidRPr="00721E0D">
              <w:t>pp</w:t>
            </w:r>
          </w:p>
        </w:tc>
        <w:tc>
          <w:tcPr>
            <w:tcW w:w="2019" w:type="dxa"/>
            <w:gridSpan w:val="5"/>
          </w:tcPr>
          <w:p w14:paraId="56D3C117" w14:textId="77777777" w:rsidR="00C10C15" w:rsidRPr="00721E0D" w:rsidRDefault="00C10C15" w:rsidP="00CD1860">
            <w:pPr>
              <w:jc w:val="both"/>
            </w:pPr>
            <w:r w:rsidRPr="00721E0D">
              <w:t>20 hod./týden</w:t>
            </w:r>
          </w:p>
        </w:tc>
      </w:tr>
      <w:tr w:rsidR="00C10C15" w:rsidRPr="002F1057" w14:paraId="111C3DA4" w14:textId="77777777" w:rsidTr="00B505CB">
        <w:tc>
          <w:tcPr>
            <w:tcW w:w="9923" w:type="dxa"/>
            <w:gridSpan w:val="16"/>
            <w:shd w:val="clear" w:color="auto" w:fill="F7CAAC"/>
          </w:tcPr>
          <w:p w14:paraId="5DD36024" w14:textId="77777777" w:rsidR="00C10C15" w:rsidRPr="002F1057" w:rsidRDefault="00C10C15" w:rsidP="00CD1860">
            <w:pPr>
              <w:jc w:val="both"/>
            </w:pPr>
            <w:r w:rsidRPr="002F1057">
              <w:rPr>
                <w:b/>
              </w:rPr>
              <w:t>Předměty příslušného studijního programu a způsob zapojení do jejich výuky, příp. další zapojení do uskutečňování studijního programu</w:t>
            </w:r>
          </w:p>
        </w:tc>
      </w:tr>
      <w:tr w:rsidR="00C10C15" w:rsidRPr="002F1057" w14:paraId="4CD6E98F" w14:textId="77777777" w:rsidTr="00B505CB">
        <w:trPr>
          <w:trHeight w:val="334"/>
        </w:trPr>
        <w:tc>
          <w:tcPr>
            <w:tcW w:w="9923" w:type="dxa"/>
            <w:gridSpan w:val="16"/>
            <w:tcBorders>
              <w:top w:val="nil"/>
            </w:tcBorders>
          </w:tcPr>
          <w:p w14:paraId="03757A06" w14:textId="77777777" w:rsidR="00C10C15" w:rsidRPr="002F1057" w:rsidRDefault="00C10C15" w:rsidP="00CD1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Podniková ekonomika 3 – garant, přednášející (90 %)</w:t>
            </w:r>
          </w:p>
        </w:tc>
      </w:tr>
      <w:tr w:rsidR="00C10C15" w:rsidRPr="002F1057" w14:paraId="613306D7" w14:textId="77777777" w:rsidTr="00B505CB">
        <w:trPr>
          <w:trHeight w:val="340"/>
        </w:trPr>
        <w:tc>
          <w:tcPr>
            <w:tcW w:w="9923" w:type="dxa"/>
            <w:gridSpan w:val="16"/>
            <w:tcBorders>
              <w:top w:val="nil"/>
              <w:left w:val="single" w:sz="4" w:space="0" w:color="auto"/>
              <w:bottom w:val="single" w:sz="4" w:space="0" w:color="auto"/>
              <w:right w:val="single" w:sz="4" w:space="0" w:color="auto"/>
            </w:tcBorders>
            <w:shd w:val="clear" w:color="auto" w:fill="FBD4B4"/>
          </w:tcPr>
          <w:p w14:paraId="6BCAE152" w14:textId="77777777" w:rsidR="00C10C15" w:rsidRPr="002F1057" w:rsidRDefault="00C10C15" w:rsidP="00CD1860">
            <w:pPr>
              <w:jc w:val="both"/>
            </w:pPr>
            <w:r w:rsidRPr="002F1057">
              <w:t>Zapojení do výuky v dalších studijních programech na téže vysoké škole (pouze u garantů ZT a PZ předmětů)</w:t>
            </w:r>
          </w:p>
        </w:tc>
      </w:tr>
      <w:tr w:rsidR="00C10C15" w:rsidRPr="002F1057" w14:paraId="7BAFD9A5" w14:textId="77777777" w:rsidTr="00B505CB">
        <w:trPr>
          <w:trHeight w:val="340"/>
        </w:trPr>
        <w:tc>
          <w:tcPr>
            <w:tcW w:w="2911" w:type="dxa"/>
            <w:gridSpan w:val="3"/>
            <w:tcBorders>
              <w:top w:val="nil"/>
            </w:tcBorders>
          </w:tcPr>
          <w:p w14:paraId="7D9A5047" w14:textId="77777777" w:rsidR="00C10C15" w:rsidRPr="002F1057" w:rsidRDefault="00C10C15" w:rsidP="00CD1860">
            <w:pPr>
              <w:jc w:val="both"/>
              <w:rPr>
                <w:b/>
              </w:rPr>
            </w:pPr>
            <w:r w:rsidRPr="002F1057">
              <w:rPr>
                <w:b/>
              </w:rPr>
              <w:t>Název studijního předmětu</w:t>
            </w:r>
          </w:p>
        </w:tc>
        <w:tc>
          <w:tcPr>
            <w:tcW w:w="2409" w:type="dxa"/>
            <w:gridSpan w:val="3"/>
            <w:tcBorders>
              <w:top w:val="nil"/>
            </w:tcBorders>
          </w:tcPr>
          <w:p w14:paraId="24069C65" w14:textId="77777777" w:rsidR="00C10C15" w:rsidRPr="002F1057" w:rsidRDefault="00C10C15" w:rsidP="00CD1860">
            <w:pPr>
              <w:jc w:val="both"/>
              <w:rPr>
                <w:b/>
              </w:rPr>
            </w:pPr>
            <w:r w:rsidRPr="002F1057">
              <w:rPr>
                <w:b/>
              </w:rPr>
              <w:t>Název studijního programu</w:t>
            </w:r>
          </w:p>
        </w:tc>
        <w:tc>
          <w:tcPr>
            <w:tcW w:w="567" w:type="dxa"/>
            <w:gridSpan w:val="2"/>
            <w:tcBorders>
              <w:top w:val="nil"/>
            </w:tcBorders>
          </w:tcPr>
          <w:p w14:paraId="2CAA980C" w14:textId="77777777" w:rsidR="00C10C15" w:rsidRPr="002F1057" w:rsidRDefault="00C10C15" w:rsidP="00CD1860">
            <w:pPr>
              <w:jc w:val="both"/>
              <w:rPr>
                <w:b/>
              </w:rPr>
            </w:pPr>
            <w:r w:rsidRPr="002F1057">
              <w:rPr>
                <w:b/>
              </w:rPr>
              <w:t>Sem.</w:t>
            </w:r>
          </w:p>
        </w:tc>
        <w:tc>
          <w:tcPr>
            <w:tcW w:w="2109" w:type="dxa"/>
            <w:gridSpan w:val="5"/>
            <w:tcBorders>
              <w:top w:val="nil"/>
            </w:tcBorders>
          </w:tcPr>
          <w:p w14:paraId="2797D788" w14:textId="77777777" w:rsidR="00C10C15" w:rsidRPr="002F1057" w:rsidRDefault="00C10C15" w:rsidP="00CD1860">
            <w:pPr>
              <w:jc w:val="both"/>
              <w:rPr>
                <w:b/>
              </w:rPr>
            </w:pPr>
            <w:r w:rsidRPr="002F1057">
              <w:rPr>
                <w:b/>
              </w:rPr>
              <w:t>Role ve výuce daného předmětu</w:t>
            </w:r>
          </w:p>
        </w:tc>
        <w:tc>
          <w:tcPr>
            <w:tcW w:w="1927" w:type="dxa"/>
            <w:gridSpan w:val="3"/>
            <w:tcBorders>
              <w:top w:val="nil"/>
            </w:tcBorders>
          </w:tcPr>
          <w:p w14:paraId="073447B7" w14:textId="77777777" w:rsidR="00C10C15" w:rsidRPr="002F1057" w:rsidRDefault="00C10C15" w:rsidP="00CD1860">
            <w:pPr>
              <w:jc w:val="both"/>
              <w:rPr>
                <w:b/>
              </w:rPr>
            </w:pPr>
            <w:r w:rsidRPr="002F1057">
              <w:rPr>
                <w:b/>
              </w:rPr>
              <w:t>(</w:t>
            </w:r>
            <w:r w:rsidRPr="002F1057">
              <w:rPr>
                <w:b/>
                <w:i/>
                <w:iCs/>
              </w:rPr>
              <w:t>nepovinný údaj</w:t>
            </w:r>
            <w:r w:rsidRPr="002F1057">
              <w:rPr>
                <w:b/>
              </w:rPr>
              <w:t>) Počet hodin za semestr</w:t>
            </w:r>
          </w:p>
        </w:tc>
      </w:tr>
      <w:tr w:rsidR="00C10C15" w:rsidRPr="002F1057" w14:paraId="73187DDC" w14:textId="77777777" w:rsidTr="00B505CB">
        <w:trPr>
          <w:trHeight w:val="284"/>
        </w:trPr>
        <w:tc>
          <w:tcPr>
            <w:tcW w:w="2911" w:type="dxa"/>
            <w:gridSpan w:val="3"/>
            <w:tcBorders>
              <w:top w:val="nil"/>
            </w:tcBorders>
          </w:tcPr>
          <w:p w14:paraId="243D888D" w14:textId="77777777" w:rsidR="00C10C15" w:rsidRPr="002F1057" w:rsidRDefault="00C10C15" w:rsidP="00CD1860">
            <w:pPr>
              <w:jc w:val="both"/>
              <w:rPr>
                <w:highlight w:val="yellow"/>
              </w:rPr>
            </w:pPr>
          </w:p>
        </w:tc>
        <w:tc>
          <w:tcPr>
            <w:tcW w:w="2409" w:type="dxa"/>
            <w:gridSpan w:val="3"/>
            <w:tcBorders>
              <w:top w:val="nil"/>
            </w:tcBorders>
          </w:tcPr>
          <w:p w14:paraId="67AC5B91" w14:textId="77777777" w:rsidR="00C10C15" w:rsidRPr="002F1057" w:rsidRDefault="00C10C15" w:rsidP="00CD1860">
            <w:pPr>
              <w:jc w:val="both"/>
              <w:rPr>
                <w:highlight w:val="yellow"/>
              </w:rPr>
            </w:pPr>
          </w:p>
        </w:tc>
        <w:tc>
          <w:tcPr>
            <w:tcW w:w="567" w:type="dxa"/>
            <w:gridSpan w:val="2"/>
            <w:tcBorders>
              <w:top w:val="nil"/>
            </w:tcBorders>
          </w:tcPr>
          <w:p w14:paraId="5A41BB6A" w14:textId="77777777" w:rsidR="00C10C15" w:rsidRPr="002F1057" w:rsidRDefault="00C10C15" w:rsidP="00CD1860">
            <w:pPr>
              <w:jc w:val="both"/>
              <w:rPr>
                <w:highlight w:val="yellow"/>
              </w:rPr>
            </w:pPr>
          </w:p>
        </w:tc>
        <w:tc>
          <w:tcPr>
            <w:tcW w:w="2109" w:type="dxa"/>
            <w:gridSpan w:val="5"/>
            <w:tcBorders>
              <w:top w:val="nil"/>
            </w:tcBorders>
          </w:tcPr>
          <w:p w14:paraId="26BFC75F" w14:textId="77777777" w:rsidR="00C10C15" w:rsidRPr="002F1057" w:rsidRDefault="00C10C15" w:rsidP="00CD1860">
            <w:pPr>
              <w:jc w:val="both"/>
              <w:rPr>
                <w:highlight w:val="yellow"/>
              </w:rPr>
            </w:pPr>
          </w:p>
        </w:tc>
        <w:tc>
          <w:tcPr>
            <w:tcW w:w="1927" w:type="dxa"/>
            <w:gridSpan w:val="3"/>
            <w:tcBorders>
              <w:top w:val="nil"/>
            </w:tcBorders>
          </w:tcPr>
          <w:p w14:paraId="265056A3" w14:textId="77777777" w:rsidR="00C10C15" w:rsidRPr="002F1057" w:rsidRDefault="00C10C15" w:rsidP="00CD1860">
            <w:pPr>
              <w:jc w:val="both"/>
              <w:rPr>
                <w:highlight w:val="yellow"/>
              </w:rPr>
            </w:pPr>
          </w:p>
        </w:tc>
      </w:tr>
      <w:tr w:rsidR="00C10C15" w:rsidRPr="002F1057" w14:paraId="7F5AA582" w14:textId="77777777" w:rsidTr="00B505CB">
        <w:tc>
          <w:tcPr>
            <w:tcW w:w="9923" w:type="dxa"/>
            <w:gridSpan w:val="16"/>
            <w:shd w:val="clear" w:color="auto" w:fill="F7CAAC"/>
          </w:tcPr>
          <w:p w14:paraId="0DA1482D" w14:textId="77777777" w:rsidR="00C10C15" w:rsidRPr="002F1057" w:rsidRDefault="00C10C15" w:rsidP="00CD1860">
            <w:pPr>
              <w:jc w:val="both"/>
            </w:pPr>
            <w:r w:rsidRPr="002F1057">
              <w:rPr>
                <w:b/>
              </w:rPr>
              <w:t xml:space="preserve">Údaje o vzdělání na VŠ </w:t>
            </w:r>
          </w:p>
        </w:tc>
      </w:tr>
      <w:tr w:rsidR="00C10C15" w:rsidRPr="002F1057" w14:paraId="1286B728" w14:textId="77777777" w:rsidTr="00B505CB">
        <w:tblPrEx>
          <w:tblLook w:val="0000" w:firstRow="0" w:lastRow="0" w:firstColumn="0" w:lastColumn="0" w:noHBand="0" w:noVBand="0"/>
        </w:tblPrEx>
        <w:trPr>
          <w:trHeight w:val="254"/>
        </w:trPr>
        <w:tc>
          <w:tcPr>
            <w:tcW w:w="160" w:type="dxa"/>
            <w:tcBorders>
              <w:top w:val="nil"/>
              <w:left w:val="single" w:sz="4" w:space="0" w:color="auto"/>
              <w:bottom w:val="nil"/>
              <w:right w:val="nil"/>
            </w:tcBorders>
            <w:shd w:val="clear" w:color="auto" w:fill="auto"/>
          </w:tcPr>
          <w:p w14:paraId="538C7126" w14:textId="77777777" w:rsidR="00C10C15" w:rsidRPr="002F1057" w:rsidRDefault="00C10C15" w:rsidP="00CD1860">
            <w:pPr>
              <w:jc w:val="both"/>
            </w:pPr>
            <w:bookmarkStart w:id="208" w:name="_Hlk126240001"/>
          </w:p>
        </w:tc>
        <w:tc>
          <w:tcPr>
            <w:tcW w:w="9763" w:type="dxa"/>
            <w:gridSpan w:val="15"/>
            <w:tcBorders>
              <w:top w:val="dotted" w:sz="4" w:space="0" w:color="auto"/>
              <w:left w:val="nil"/>
              <w:bottom w:val="dotted" w:sz="4" w:space="0" w:color="auto"/>
            </w:tcBorders>
            <w:shd w:val="clear" w:color="auto" w:fill="auto"/>
          </w:tcPr>
          <w:p w14:paraId="4DDDA1A2" w14:textId="77777777" w:rsidR="00C10C15" w:rsidRDefault="00C10C15" w:rsidP="00CD1860">
            <w:r w:rsidRPr="002F1057">
              <w:t>2009</w:t>
            </w:r>
            <w:r>
              <w:t xml:space="preserve">: </w:t>
            </w:r>
            <w:r w:rsidRPr="002F1057">
              <w:t>Univerzita Tomáš Bati ve Zlíně, studijní obor Management a ekonomika (Ph.D.)</w:t>
            </w:r>
          </w:p>
          <w:p w14:paraId="5F9FDA4D" w14:textId="6EC90BC1" w:rsidR="00C10C15" w:rsidRPr="002F1057" w:rsidRDefault="00C10C15" w:rsidP="00F83B9C">
            <w:pPr>
              <w:tabs>
                <w:tab w:val="left" w:pos="1658"/>
              </w:tabs>
            </w:pPr>
            <w:r w:rsidRPr="002F1057">
              <w:t>2003</w:t>
            </w:r>
            <w:r>
              <w:t xml:space="preserve">: </w:t>
            </w:r>
            <w:r w:rsidRPr="002F1057">
              <w:t>Univerzita Tomáš Bati ve Zlíně, studijní obor Management a ekonomika (Ing.)</w:t>
            </w:r>
          </w:p>
        </w:tc>
      </w:tr>
      <w:bookmarkEnd w:id="208"/>
      <w:tr w:rsidR="00C10C15" w:rsidRPr="002F1057" w14:paraId="44B0CE88" w14:textId="77777777" w:rsidTr="00B505CB">
        <w:tc>
          <w:tcPr>
            <w:tcW w:w="9923" w:type="dxa"/>
            <w:gridSpan w:val="16"/>
            <w:shd w:val="clear" w:color="auto" w:fill="F7CAAC"/>
          </w:tcPr>
          <w:p w14:paraId="552D44AF" w14:textId="77777777" w:rsidR="00C10C15" w:rsidRPr="002F1057" w:rsidRDefault="00C10C15" w:rsidP="00CD1860">
            <w:pPr>
              <w:jc w:val="both"/>
              <w:rPr>
                <w:b/>
              </w:rPr>
            </w:pPr>
            <w:r w:rsidRPr="002F1057">
              <w:rPr>
                <w:b/>
              </w:rPr>
              <w:t>Údaje o odborném působení od absolvování VŠ</w:t>
            </w:r>
          </w:p>
        </w:tc>
      </w:tr>
      <w:tr w:rsidR="00C10C15" w:rsidRPr="002F1057" w14:paraId="41E1F045" w14:textId="77777777" w:rsidTr="00B505CB">
        <w:tblPrEx>
          <w:tblLook w:val="0000" w:firstRow="0" w:lastRow="0" w:firstColumn="0" w:lastColumn="0" w:noHBand="0" w:noVBand="0"/>
        </w:tblPrEx>
        <w:trPr>
          <w:trHeight w:val="123"/>
        </w:trPr>
        <w:tc>
          <w:tcPr>
            <w:tcW w:w="160" w:type="dxa"/>
            <w:tcBorders>
              <w:top w:val="nil"/>
              <w:left w:val="single" w:sz="4" w:space="0" w:color="auto"/>
              <w:bottom w:val="nil"/>
              <w:right w:val="nil"/>
            </w:tcBorders>
          </w:tcPr>
          <w:p w14:paraId="4DF012E5" w14:textId="77777777" w:rsidR="00C10C15" w:rsidRPr="002F1057" w:rsidRDefault="00C10C15" w:rsidP="00CD1860">
            <w:pPr>
              <w:jc w:val="both"/>
            </w:pPr>
            <w:bookmarkStart w:id="209" w:name="_Hlk126240011"/>
          </w:p>
        </w:tc>
        <w:tc>
          <w:tcPr>
            <w:tcW w:w="9763" w:type="dxa"/>
            <w:gridSpan w:val="15"/>
            <w:tcBorders>
              <w:top w:val="dotted" w:sz="4" w:space="0" w:color="auto"/>
              <w:left w:val="nil"/>
              <w:bottom w:val="dotted" w:sz="4" w:space="0" w:color="auto"/>
            </w:tcBorders>
          </w:tcPr>
          <w:p w14:paraId="0E11ACB7" w14:textId="77777777" w:rsidR="00C10C15" w:rsidRDefault="00C10C15" w:rsidP="00CD1860">
            <w:r w:rsidRPr="002F1057">
              <w:t>2016 – doposud</w:t>
            </w:r>
            <w:r>
              <w:t xml:space="preserve">: </w:t>
            </w:r>
            <w:r w:rsidRPr="002F1057">
              <w:t>Univerzita Tomáše Bati ve Zlíně, Fakulta managementu a ekonomiky, ředitel ústavu Podnikové ekonomiky</w:t>
            </w:r>
          </w:p>
          <w:p w14:paraId="571BB3EF" w14:textId="77777777" w:rsidR="00C10C15" w:rsidRDefault="00C10C15" w:rsidP="00CD1860">
            <w:r w:rsidRPr="002F1057">
              <w:t>2011 – doposud</w:t>
            </w:r>
            <w:r>
              <w:t xml:space="preserve">: </w:t>
            </w:r>
            <w:r w:rsidRPr="002F1057">
              <w:t>Moravská vysoká škola Olomouc, Ústav podnikové ekonomiky, akademický pracovník, odborný asistent</w:t>
            </w:r>
          </w:p>
          <w:p w14:paraId="19753E41" w14:textId="7607A259" w:rsidR="00C10C15" w:rsidRPr="002F1057" w:rsidRDefault="00C10C15" w:rsidP="00F83B9C">
            <w:r w:rsidRPr="002F1057">
              <w:t>2006 – doposud</w:t>
            </w:r>
            <w:r>
              <w:t xml:space="preserve">: </w:t>
            </w:r>
            <w:r w:rsidRPr="002F1057">
              <w:t>Univerzita Tomáše Bati ve Zlíně, Fakulta managementu a ekonomiky, akademický pracovník, odborný asistent, ředitel ústavu Podnikové ekonomiky (od 2016)</w:t>
            </w:r>
          </w:p>
        </w:tc>
      </w:tr>
      <w:bookmarkEnd w:id="209"/>
      <w:tr w:rsidR="00C10C15" w:rsidRPr="002F1057" w14:paraId="7DCCE4E1" w14:textId="77777777" w:rsidTr="00B505CB">
        <w:trPr>
          <w:trHeight w:val="250"/>
        </w:trPr>
        <w:tc>
          <w:tcPr>
            <w:tcW w:w="9923" w:type="dxa"/>
            <w:gridSpan w:val="16"/>
            <w:shd w:val="clear" w:color="auto" w:fill="F7CAAC"/>
          </w:tcPr>
          <w:p w14:paraId="13CB6ACD" w14:textId="77777777" w:rsidR="00C10C15" w:rsidRPr="002F1057" w:rsidRDefault="00C10C15" w:rsidP="00CD1860">
            <w:pPr>
              <w:jc w:val="both"/>
            </w:pPr>
            <w:r w:rsidRPr="002F1057">
              <w:rPr>
                <w:b/>
              </w:rPr>
              <w:t>Zkušenosti s vedením kvalifikačních a rigorózních prací</w:t>
            </w:r>
          </w:p>
        </w:tc>
      </w:tr>
      <w:tr w:rsidR="00C10C15" w:rsidRPr="002F1057" w14:paraId="147FF554" w14:textId="77777777" w:rsidTr="00B505CB">
        <w:trPr>
          <w:trHeight w:val="532"/>
        </w:trPr>
        <w:tc>
          <w:tcPr>
            <w:tcW w:w="9923" w:type="dxa"/>
            <w:gridSpan w:val="16"/>
          </w:tcPr>
          <w:p w14:paraId="38758499" w14:textId="77777777" w:rsidR="00C10C15" w:rsidRPr="004D0C2D" w:rsidRDefault="00C10C15" w:rsidP="00CD1860">
            <w:pPr>
              <w:jc w:val="both"/>
            </w:pPr>
            <w:r w:rsidRPr="004D0C2D">
              <w:t xml:space="preserve">Počet vedených bakalářských prací – </w:t>
            </w:r>
            <w:r>
              <w:t>50</w:t>
            </w:r>
            <w:r w:rsidRPr="004D0C2D">
              <w:t xml:space="preserve"> </w:t>
            </w:r>
          </w:p>
          <w:p w14:paraId="0F6CBAFA" w14:textId="77777777" w:rsidR="00C10C15" w:rsidRDefault="00C10C15" w:rsidP="00CD1860">
            <w:pPr>
              <w:jc w:val="both"/>
            </w:pPr>
            <w:r w:rsidRPr="004D0C2D">
              <w:t xml:space="preserve">Počet vedených diplomových prací – </w:t>
            </w:r>
            <w:r>
              <w:t>90</w:t>
            </w:r>
          </w:p>
          <w:p w14:paraId="594DB0AE" w14:textId="77777777" w:rsidR="00C10C15" w:rsidRPr="002F1057" w:rsidRDefault="00C10C15" w:rsidP="00CD1860">
            <w:pPr>
              <w:jc w:val="both"/>
            </w:pPr>
            <w:r w:rsidRPr="002F1057">
              <w:t xml:space="preserve">Počet obhájených prací, které vyučující vedl v období 2016 – 2020: </w:t>
            </w:r>
            <w:r w:rsidRPr="002F1057">
              <w:rPr>
                <w:b/>
              </w:rPr>
              <w:t>16 BP, 25 DP</w:t>
            </w:r>
          </w:p>
        </w:tc>
      </w:tr>
      <w:tr w:rsidR="00C10C15" w:rsidRPr="002F1057" w14:paraId="6B53D3B9" w14:textId="77777777" w:rsidTr="00B505CB">
        <w:tc>
          <w:tcPr>
            <w:tcW w:w="3470" w:type="dxa"/>
            <w:gridSpan w:val="4"/>
            <w:tcBorders>
              <w:top w:val="single" w:sz="12" w:space="0" w:color="auto"/>
            </w:tcBorders>
            <w:shd w:val="clear" w:color="auto" w:fill="F7CAAC"/>
          </w:tcPr>
          <w:p w14:paraId="0BF3637F" w14:textId="77777777" w:rsidR="00C10C15" w:rsidRPr="002F1057" w:rsidRDefault="00C10C15" w:rsidP="00CD1860">
            <w:pPr>
              <w:jc w:val="both"/>
            </w:pPr>
            <w:r w:rsidRPr="002F1057">
              <w:rPr>
                <w:b/>
              </w:rPr>
              <w:t xml:space="preserve">Obor habilitačního řízení </w:t>
            </w:r>
          </w:p>
        </w:tc>
        <w:tc>
          <w:tcPr>
            <w:tcW w:w="2254" w:type="dxa"/>
            <w:gridSpan w:val="3"/>
            <w:tcBorders>
              <w:top w:val="single" w:sz="12" w:space="0" w:color="auto"/>
            </w:tcBorders>
            <w:shd w:val="clear" w:color="auto" w:fill="F7CAAC"/>
          </w:tcPr>
          <w:p w14:paraId="133CB9A9" w14:textId="77777777" w:rsidR="00C10C15" w:rsidRPr="002F1057" w:rsidRDefault="00C10C15" w:rsidP="00CD1860">
            <w:pPr>
              <w:jc w:val="both"/>
            </w:pPr>
            <w:r w:rsidRPr="002F1057">
              <w:rPr>
                <w:b/>
              </w:rPr>
              <w:t>Rok udělení hodnosti</w:t>
            </w:r>
          </w:p>
        </w:tc>
        <w:tc>
          <w:tcPr>
            <w:tcW w:w="2257" w:type="dxa"/>
            <w:gridSpan w:val="5"/>
            <w:tcBorders>
              <w:top w:val="single" w:sz="12" w:space="0" w:color="auto"/>
              <w:right w:val="single" w:sz="12" w:space="0" w:color="auto"/>
            </w:tcBorders>
            <w:shd w:val="clear" w:color="auto" w:fill="F7CAAC"/>
          </w:tcPr>
          <w:p w14:paraId="1BAB368E" w14:textId="77777777" w:rsidR="00C10C15" w:rsidRPr="002F1057" w:rsidRDefault="00C10C15" w:rsidP="00CD1860">
            <w:pPr>
              <w:jc w:val="both"/>
            </w:pPr>
            <w:r w:rsidRPr="002F1057">
              <w:rPr>
                <w:b/>
              </w:rPr>
              <w:t>Řízení konáno na VŠ</w:t>
            </w:r>
          </w:p>
        </w:tc>
        <w:tc>
          <w:tcPr>
            <w:tcW w:w="1942" w:type="dxa"/>
            <w:gridSpan w:val="4"/>
            <w:tcBorders>
              <w:top w:val="single" w:sz="12" w:space="0" w:color="auto"/>
              <w:left w:val="single" w:sz="12" w:space="0" w:color="auto"/>
            </w:tcBorders>
            <w:shd w:val="clear" w:color="auto" w:fill="F7CAAC"/>
          </w:tcPr>
          <w:p w14:paraId="125894DE" w14:textId="77777777" w:rsidR="00C10C15" w:rsidRPr="002F1057" w:rsidRDefault="00C10C15" w:rsidP="00CD1860">
            <w:pPr>
              <w:jc w:val="both"/>
              <w:rPr>
                <w:b/>
              </w:rPr>
            </w:pPr>
            <w:r w:rsidRPr="002F1057">
              <w:rPr>
                <w:b/>
              </w:rPr>
              <w:t>Ohlasy publikací</w:t>
            </w:r>
          </w:p>
        </w:tc>
      </w:tr>
      <w:tr w:rsidR="00C10C15" w:rsidRPr="002F1057" w14:paraId="41D2EF9B" w14:textId="77777777" w:rsidTr="00B505CB">
        <w:tc>
          <w:tcPr>
            <w:tcW w:w="3470" w:type="dxa"/>
            <w:gridSpan w:val="4"/>
          </w:tcPr>
          <w:p w14:paraId="09EE6090" w14:textId="77777777" w:rsidR="00C10C15" w:rsidRPr="002F1057" w:rsidRDefault="00C10C15" w:rsidP="00CD1860">
            <w:pPr>
              <w:jc w:val="both"/>
            </w:pPr>
            <w:r w:rsidRPr="002F1057">
              <w:t>Management a ekonomika podniku</w:t>
            </w:r>
          </w:p>
        </w:tc>
        <w:tc>
          <w:tcPr>
            <w:tcW w:w="2254" w:type="dxa"/>
            <w:gridSpan w:val="3"/>
          </w:tcPr>
          <w:p w14:paraId="18FB2DA3" w14:textId="77777777" w:rsidR="00C10C15" w:rsidRPr="002F1057" w:rsidRDefault="00C10C15" w:rsidP="00CD1860">
            <w:pPr>
              <w:jc w:val="both"/>
            </w:pPr>
            <w:r w:rsidRPr="002F1057">
              <w:t>2019</w:t>
            </w:r>
          </w:p>
        </w:tc>
        <w:tc>
          <w:tcPr>
            <w:tcW w:w="2257" w:type="dxa"/>
            <w:gridSpan w:val="5"/>
            <w:tcBorders>
              <w:right w:val="single" w:sz="12" w:space="0" w:color="auto"/>
            </w:tcBorders>
          </w:tcPr>
          <w:p w14:paraId="771277F7" w14:textId="77777777" w:rsidR="00C10C15" w:rsidRPr="002F1057" w:rsidRDefault="00C10C15" w:rsidP="00CD1860">
            <w:pPr>
              <w:jc w:val="both"/>
            </w:pPr>
            <w:r w:rsidRPr="002F1057">
              <w:t>UTB Zlín</w:t>
            </w:r>
          </w:p>
        </w:tc>
        <w:tc>
          <w:tcPr>
            <w:tcW w:w="635" w:type="dxa"/>
            <w:gridSpan w:val="2"/>
            <w:tcBorders>
              <w:left w:val="single" w:sz="12" w:space="0" w:color="auto"/>
            </w:tcBorders>
            <w:shd w:val="clear" w:color="auto" w:fill="F7CAAC"/>
          </w:tcPr>
          <w:p w14:paraId="1A912FF3" w14:textId="77777777" w:rsidR="00C10C15" w:rsidRPr="002F1057" w:rsidRDefault="00C10C15" w:rsidP="00CD1860">
            <w:pPr>
              <w:jc w:val="both"/>
            </w:pPr>
            <w:r w:rsidRPr="002F1057">
              <w:rPr>
                <w:b/>
              </w:rPr>
              <w:t>WOS</w:t>
            </w:r>
          </w:p>
        </w:tc>
        <w:tc>
          <w:tcPr>
            <w:tcW w:w="696" w:type="dxa"/>
            <w:shd w:val="clear" w:color="auto" w:fill="F7CAAC"/>
          </w:tcPr>
          <w:p w14:paraId="4EE94270" w14:textId="77777777" w:rsidR="00C10C15" w:rsidRPr="002F1057" w:rsidRDefault="00C10C15" w:rsidP="00CD1860">
            <w:pPr>
              <w:jc w:val="both"/>
            </w:pPr>
            <w:r w:rsidRPr="002F1057">
              <w:rPr>
                <w:b/>
              </w:rPr>
              <w:t>Scopus</w:t>
            </w:r>
          </w:p>
        </w:tc>
        <w:tc>
          <w:tcPr>
            <w:tcW w:w="611" w:type="dxa"/>
            <w:shd w:val="clear" w:color="auto" w:fill="F7CAAC"/>
          </w:tcPr>
          <w:p w14:paraId="65A68F43" w14:textId="77777777" w:rsidR="00C10C15" w:rsidRPr="002F1057" w:rsidRDefault="00C10C15" w:rsidP="00CD1860">
            <w:pPr>
              <w:jc w:val="both"/>
            </w:pPr>
            <w:r w:rsidRPr="002F1057">
              <w:rPr>
                <w:b/>
              </w:rPr>
              <w:t>ostatní</w:t>
            </w:r>
          </w:p>
        </w:tc>
      </w:tr>
      <w:tr w:rsidR="00C10C15" w:rsidRPr="002F1057" w14:paraId="5B993B1C" w14:textId="77777777" w:rsidTr="00B505CB">
        <w:trPr>
          <w:trHeight w:val="70"/>
        </w:trPr>
        <w:tc>
          <w:tcPr>
            <w:tcW w:w="3470" w:type="dxa"/>
            <w:gridSpan w:val="4"/>
            <w:shd w:val="clear" w:color="auto" w:fill="F7CAAC"/>
          </w:tcPr>
          <w:p w14:paraId="543EE739" w14:textId="77777777" w:rsidR="00C10C15" w:rsidRPr="002F1057" w:rsidRDefault="00C10C15" w:rsidP="00CD1860">
            <w:pPr>
              <w:jc w:val="both"/>
            </w:pPr>
            <w:r w:rsidRPr="002F1057">
              <w:rPr>
                <w:b/>
              </w:rPr>
              <w:t>Obor jmenovacího řízení</w:t>
            </w:r>
          </w:p>
        </w:tc>
        <w:tc>
          <w:tcPr>
            <w:tcW w:w="2254" w:type="dxa"/>
            <w:gridSpan w:val="3"/>
            <w:shd w:val="clear" w:color="auto" w:fill="F7CAAC"/>
          </w:tcPr>
          <w:p w14:paraId="0C394E5A" w14:textId="77777777" w:rsidR="00C10C15" w:rsidRPr="002F1057" w:rsidRDefault="00C10C15" w:rsidP="00CD1860">
            <w:pPr>
              <w:jc w:val="both"/>
            </w:pPr>
            <w:r w:rsidRPr="002F1057">
              <w:rPr>
                <w:b/>
              </w:rPr>
              <w:t xml:space="preserve">Rok udělení hodnosti </w:t>
            </w:r>
          </w:p>
        </w:tc>
        <w:tc>
          <w:tcPr>
            <w:tcW w:w="2257" w:type="dxa"/>
            <w:gridSpan w:val="5"/>
            <w:tcBorders>
              <w:right w:val="single" w:sz="12" w:space="0" w:color="auto"/>
            </w:tcBorders>
            <w:shd w:val="clear" w:color="auto" w:fill="F7CAAC"/>
          </w:tcPr>
          <w:p w14:paraId="0D7F819B" w14:textId="77777777" w:rsidR="00C10C15" w:rsidRPr="002F1057" w:rsidRDefault="00C10C15" w:rsidP="00CD1860">
            <w:pPr>
              <w:jc w:val="both"/>
            </w:pPr>
            <w:r w:rsidRPr="002F1057">
              <w:rPr>
                <w:b/>
              </w:rPr>
              <w:t>Řízení konáno na VŠ</w:t>
            </w:r>
          </w:p>
        </w:tc>
        <w:tc>
          <w:tcPr>
            <w:tcW w:w="635" w:type="dxa"/>
            <w:gridSpan w:val="2"/>
            <w:vMerge w:val="restart"/>
            <w:tcBorders>
              <w:left w:val="single" w:sz="12" w:space="0" w:color="auto"/>
            </w:tcBorders>
          </w:tcPr>
          <w:p w14:paraId="6F9BBF8B" w14:textId="77777777" w:rsidR="00C10C15" w:rsidRPr="002F1057" w:rsidRDefault="00C10C15" w:rsidP="00CD1860">
            <w:pPr>
              <w:jc w:val="both"/>
            </w:pPr>
            <w:r w:rsidRPr="002F1057">
              <w:t>159</w:t>
            </w:r>
          </w:p>
        </w:tc>
        <w:tc>
          <w:tcPr>
            <w:tcW w:w="696" w:type="dxa"/>
            <w:vMerge w:val="restart"/>
          </w:tcPr>
          <w:p w14:paraId="45102617" w14:textId="77777777" w:rsidR="00C10C15" w:rsidRPr="002F1057" w:rsidRDefault="00C10C15" w:rsidP="00CD1860">
            <w:pPr>
              <w:jc w:val="both"/>
            </w:pPr>
            <w:r w:rsidRPr="002F1057">
              <w:t>164</w:t>
            </w:r>
          </w:p>
        </w:tc>
        <w:tc>
          <w:tcPr>
            <w:tcW w:w="611" w:type="dxa"/>
            <w:vMerge w:val="restart"/>
          </w:tcPr>
          <w:p w14:paraId="17921E18" w14:textId="0A3F7BD0" w:rsidR="00C10C15" w:rsidRPr="002F1057" w:rsidRDefault="00C10C15" w:rsidP="00CD1860">
            <w:pPr>
              <w:jc w:val="both"/>
            </w:pPr>
            <w:r w:rsidRPr="002F1057">
              <w:t>60 a</w:t>
            </w:r>
            <w:r w:rsidR="00F83B9C">
              <w:t xml:space="preserve"> </w:t>
            </w:r>
            <w:r w:rsidRPr="002F1057">
              <w:t>více</w:t>
            </w:r>
          </w:p>
        </w:tc>
      </w:tr>
      <w:tr w:rsidR="00C10C15" w:rsidRPr="002F1057" w14:paraId="23481B5C" w14:textId="77777777" w:rsidTr="00B505CB">
        <w:trPr>
          <w:trHeight w:val="230"/>
        </w:trPr>
        <w:tc>
          <w:tcPr>
            <w:tcW w:w="3470" w:type="dxa"/>
            <w:gridSpan w:val="4"/>
            <w:vMerge w:val="restart"/>
          </w:tcPr>
          <w:p w14:paraId="207D8A73" w14:textId="77777777" w:rsidR="00C10C15" w:rsidRPr="002F1057" w:rsidRDefault="00C10C15" w:rsidP="00CD1860">
            <w:pPr>
              <w:jc w:val="both"/>
            </w:pPr>
          </w:p>
        </w:tc>
        <w:tc>
          <w:tcPr>
            <w:tcW w:w="2254" w:type="dxa"/>
            <w:gridSpan w:val="3"/>
            <w:vMerge w:val="restart"/>
          </w:tcPr>
          <w:p w14:paraId="0B351920" w14:textId="77777777" w:rsidR="00C10C15" w:rsidRPr="002F1057" w:rsidRDefault="00C10C15" w:rsidP="00CD1860">
            <w:pPr>
              <w:jc w:val="both"/>
            </w:pPr>
          </w:p>
        </w:tc>
        <w:tc>
          <w:tcPr>
            <w:tcW w:w="2257" w:type="dxa"/>
            <w:gridSpan w:val="5"/>
            <w:vMerge w:val="restart"/>
            <w:tcBorders>
              <w:right w:val="single" w:sz="12" w:space="0" w:color="auto"/>
            </w:tcBorders>
          </w:tcPr>
          <w:p w14:paraId="0F118EB6" w14:textId="77777777" w:rsidR="00C10C15" w:rsidRPr="002F1057" w:rsidRDefault="00C10C15" w:rsidP="00CD1860">
            <w:pPr>
              <w:jc w:val="both"/>
            </w:pPr>
          </w:p>
        </w:tc>
        <w:tc>
          <w:tcPr>
            <w:tcW w:w="635" w:type="dxa"/>
            <w:gridSpan w:val="2"/>
            <w:vMerge/>
            <w:tcBorders>
              <w:left w:val="single" w:sz="12" w:space="0" w:color="auto"/>
            </w:tcBorders>
            <w:vAlign w:val="center"/>
          </w:tcPr>
          <w:p w14:paraId="2F9C846E" w14:textId="77777777" w:rsidR="00C10C15" w:rsidRPr="002F1057" w:rsidRDefault="00C10C15" w:rsidP="00CD1860">
            <w:pPr>
              <w:jc w:val="both"/>
              <w:rPr>
                <w:b/>
              </w:rPr>
            </w:pPr>
          </w:p>
        </w:tc>
        <w:tc>
          <w:tcPr>
            <w:tcW w:w="696" w:type="dxa"/>
            <w:vMerge/>
            <w:vAlign w:val="center"/>
          </w:tcPr>
          <w:p w14:paraId="22913F2A" w14:textId="77777777" w:rsidR="00C10C15" w:rsidRPr="002F1057" w:rsidRDefault="00C10C15" w:rsidP="00CD1860">
            <w:pPr>
              <w:jc w:val="both"/>
              <w:rPr>
                <w:b/>
              </w:rPr>
            </w:pPr>
          </w:p>
        </w:tc>
        <w:tc>
          <w:tcPr>
            <w:tcW w:w="611" w:type="dxa"/>
            <w:vMerge/>
            <w:vAlign w:val="center"/>
          </w:tcPr>
          <w:p w14:paraId="3930E182" w14:textId="77777777" w:rsidR="00C10C15" w:rsidRPr="002F1057" w:rsidRDefault="00C10C15" w:rsidP="00CD1860">
            <w:pPr>
              <w:jc w:val="both"/>
              <w:rPr>
                <w:b/>
              </w:rPr>
            </w:pPr>
          </w:p>
        </w:tc>
      </w:tr>
      <w:tr w:rsidR="00C10C15" w:rsidRPr="002F1057" w14:paraId="396CAF0F" w14:textId="77777777" w:rsidTr="00B505CB">
        <w:trPr>
          <w:trHeight w:val="205"/>
        </w:trPr>
        <w:tc>
          <w:tcPr>
            <w:tcW w:w="3470" w:type="dxa"/>
            <w:gridSpan w:val="4"/>
            <w:vMerge/>
          </w:tcPr>
          <w:p w14:paraId="204E57D0" w14:textId="77777777" w:rsidR="00C10C15" w:rsidRPr="002F1057" w:rsidRDefault="00C10C15" w:rsidP="00CD1860">
            <w:pPr>
              <w:jc w:val="both"/>
            </w:pPr>
          </w:p>
        </w:tc>
        <w:tc>
          <w:tcPr>
            <w:tcW w:w="2254" w:type="dxa"/>
            <w:gridSpan w:val="3"/>
            <w:vMerge/>
          </w:tcPr>
          <w:p w14:paraId="788B93A9" w14:textId="77777777" w:rsidR="00C10C15" w:rsidRPr="002F1057" w:rsidRDefault="00C10C15" w:rsidP="00CD1860">
            <w:pPr>
              <w:jc w:val="both"/>
            </w:pPr>
          </w:p>
        </w:tc>
        <w:tc>
          <w:tcPr>
            <w:tcW w:w="2257" w:type="dxa"/>
            <w:gridSpan w:val="5"/>
            <w:vMerge/>
            <w:tcBorders>
              <w:right w:val="single" w:sz="12" w:space="0" w:color="auto"/>
            </w:tcBorders>
          </w:tcPr>
          <w:p w14:paraId="1DACB714" w14:textId="77777777" w:rsidR="00C10C15" w:rsidRPr="002F1057" w:rsidRDefault="00C10C15" w:rsidP="00CD1860">
            <w:pPr>
              <w:jc w:val="both"/>
            </w:pPr>
          </w:p>
        </w:tc>
        <w:tc>
          <w:tcPr>
            <w:tcW w:w="1331" w:type="dxa"/>
            <w:gridSpan w:val="3"/>
            <w:tcBorders>
              <w:left w:val="single" w:sz="12" w:space="0" w:color="auto"/>
            </w:tcBorders>
            <w:shd w:val="clear" w:color="auto" w:fill="F7CAAC"/>
            <w:vAlign w:val="center"/>
          </w:tcPr>
          <w:p w14:paraId="05F83756" w14:textId="77777777" w:rsidR="00C10C15" w:rsidRPr="002F1057" w:rsidRDefault="00C10C15" w:rsidP="00CD1860">
            <w:pPr>
              <w:jc w:val="both"/>
              <w:rPr>
                <w:b/>
              </w:rPr>
            </w:pPr>
            <w:r w:rsidRPr="002F1057">
              <w:rPr>
                <w:b/>
              </w:rPr>
              <w:t>H-index WoS/Scopus</w:t>
            </w:r>
          </w:p>
        </w:tc>
        <w:tc>
          <w:tcPr>
            <w:tcW w:w="611" w:type="dxa"/>
            <w:vAlign w:val="center"/>
          </w:tcPr>
          <w:p w14:paraId="1E6F9325" w14:textId="77777777" w:rsidR="00C10C15" w:rsidRPr="002F1057" w:rsidRDefault="00C10C15" w:rsidP="00CD1860">
            <w:pPr>
              <w:jc w:val="both"/>
              <w:rPr>
                <w:b/>
              </w:rPr>
            </w:pPr>
            <w:r w:rsidRPr="002F1057">
              <w:rPr>
                <w:b/>
              </w:rPr>
              <w:t>8/7</w:t>
            </w:r>
          </w:p>
        </w:tc>
      </w:tr>
      <w:tr w:rsidR="00C10C15" w:rsidRPr="002F1057" w14:paraId="1184C80D" w14:textId="77777777" w:rsidTr="00B505CB">
        <w:tc>
          <w:tcPr>
            <w:tcW w:w="9923" w:type="dxa"/>
            <w:gridSpan w:val="16"/>
            <w:shd w:val="clear" w:color="auto" w:fill="F7CAAC"/>
          </w:tcPr>
          <w:p w14:paraId="1984AA45" w14:textId="77777777" w:rsidR="00C10C15" w:rsidRPr="002F1057" w:rsidRDefault="00C10C15" w:rsidP="00CD1860">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C10C15" w:rsidRPr="002F1057" w14:paraId="69DF78E9" w14:textId="77777777" w:rsidTr="00B505CB">
        <w:trPr>
          <w:trHeight w:val="1692"/>
        </w:trPr>
        <w:tc>
          <w:tcPr>
            <w:tcW w:w="9923" w:type="dxa"/>
            <w:gridSpan w:val="16"/>
          </w:tcPr>
          <w:p w14:paraId="2DFB49EE" w14:textId="5B51D45C" w:rsidR="00C10C15" w:rsidRPr="00BE58AC" w:rsidRDefault="00C10C15" w:rsidP="00CD1860">
            <w:pPr>
              <w:jc w:val="both"/>
              <w:rPr>
                <w:color w:val="000000"/>
                <w:shd w:val="clear" w:color="auto" w:fill="FFFFFF"/>
              </w:rPr>
            </w:pPr>
            <w:r w:rsidRPr="00BE58AC">
              <w:rPr>
                <w:color w:val="000000"/>
                <w:shd w:val="clear" w:color="auto" w:fill="FFFFFF"/>
              </w:rPr>
              <w:t>TRAN A</w:t>
            </w:r>
            <w:r>
              <w:rPr>
                <w:color w:val="000000"/>
                <w:shd w:val="clear" w:color="auto" w:fill="FFFFFF"/>
              </w:rPr>
              <w:t>.</w:t>
            </w:r>
            <w:r w:rsidRPr="00BE58AC">
              <w:rPr>
                <w:color w:val="000000"/>
                <w:shd w:val="clear" w:color="auto" w:fill="FFFFFF"/>
              </w:rPr>
              <w:t>V</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DO T</w:t>
            </w:r>
            <w:r>
              <w:rPr>
                <w:color w:val="000000"/>
                <w:shd w:val="clear" w:color="auto" w:fill="FFFFFF"/>
              </w:rPr>
              <w:t>.</w:t>
            </w:r>
            <w:r w:rsidRPr="00BE58AC">
              <w:rPr>
                <w:color w:val="000000"/>
                <w:shd w:val="clear" w:color="auto" w:fill="FFFFFF"/>
              </w:rPr>
              <w:t>T</w:t>
            </w:r>
            <w:r>
              <w:rPr>
                <w:color w:val="000000"/>
                <w:shd w:val="clear" w:color="auto" w:fill="FFFFFF"/>
              </w:rPr>
              <w:t>.</w:t>
            </w:r>
            <w:r w:rsidRPr="00BE58AC">
              <w:rPr>
                <w:color w:val="000000"/>
                <w:shd w:val="clear" w:color="auto" w:fill="FFFFFF"/>
              </w:rPr>
              <w:t>N</w:t>
            </w:r>
            <w:r>
              <w:rPr>
                <w:color w:val="000000"/>
                <w:shd w:val="clear" w:color="auto" w:fill="FFFFFF"/>
              </w:rPr>
              <w:t>.,</w:t>
            </w:r>
            <w:r w:rsidRPr="00BE58AC">
              <w:rPr>
                <w:color w:val="000000"/>
                <w:shd w:val="clear" w:color="auto" w:fill="FFFFFF"/>
              </w:rPr>
              <w:t xml:space="preserve"> </w:t>
            </w:r>
            <w:r w:rsidRPr="003F1FEE">
              <w:rPr>
                <w:b/>
                <w:bCs/>
                <w:color w:val="000000"/>
                <w:shd w:val="clear" w:color="auto" w:fill="FFFFFF"/>
              </w:rPr>
              <w:t>NOVÁK P.</w:t>
            </w:r>
            <w:r w:rsidRPr="00BE58AC">
              <w:rPr>
                <w:color w:val="000000"/>
                <w:shd w:val="clear" w:color="auto" w:fill="FFFFFF"/>
              </w:rPr>
              <w:t xml:space="preserve"> </w:t>
            </w:r>
            <w:r w:rsidRPr="00BE58AC">
              <w:rPr>
                <w:bCs/>
                <w:color w:val="000000"/>
                <w:shd w:val="clear" w:color="auto" w:fill="FFFFFF"/>
              </w:rPr>
              <w:t>(JSc-20</w:t>
            </w:r>
            <w:r w:rsidR="00FB783A">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BE58AC">
              <w:rPr>
                <w:i/>
                <w:color w:val="000000"/>
                <w:shd w:val="clear" w:color="auto" w:fill="FFFFFF"/>
              </w:rPr>
              <w:t>Business strategy during COVID pandemic event: Survival plans of instant coffee manufacturers in Vietnam</w:t>
            </w:r>
            <w:r w:rsidRPr="00BE58AC">
              <w:rPr>
                <w:color w:val="000000"/>
                <w:shd w:val="clear" w:color="auto" w:fill="FFFFFF"/>
              </w:rPr>
              <w:t xml:space="preserve">. </w:t>
            </w:r>
            <w:r w:rsidRPr="00BE58AC">
              <w:rPr>
                <w:iCs/>
                <w:color w:val="000000"/>
                <w:shd w:val="clear" w:color="auto" w:fill="FFFFFF"/>
              </w:rPr>
              <w:t>Polish Journal of Management Studies</w:t>
            </w:r>
            <w:r w:rsidRPr="00BE58AC">
              <w:rPr>
                <w:color w:val="000000"/>
                <w:shd w:val="clear" w:color="auto" w:fill="FFFFFF"/>
              </w:rPr>
              <w:t>, 2022, vol. 25, no. 2, p.357-374.</w:t>
            </w:r>
          </w:p>
          <w:p w14:paraId="1C4FF393" w14:textId="5396CD61" w:rsidR="00C10C15" w:rsidRPr="00BE58AC" w:rsidRDefault="00C10C15" w:rsidP="00CD1860">
            <w:pPr>
              <w:jc w:val="both"/>
              <w:rPr>
                <w:color w:val="000000"/>
                <w:shd w:val="clear" w:color="auto" w:fill="FFFFFF"/>
              </w:rPr>
            </w:pPr>
            <w:r w:rsidRPr="00BE58AC">
              <w:rPr>
                <w:color w:val="000000"/>
                <w:shd w:val="clear" w:color="auto" w:fill="FFFFFF"/>
              </w:rPr>
              <w:t>ODEI, M. A., NOVAK, P</w:t>
            </w:r>
            <w:r w:rsidRPr="00BE58AC">
              <w:rPr>
                <w:bCs/>
                <w:color w:val="000000"/>
                <w:shd w:val="clear" w:color="auto" w:fill="FFFFFF"/>
              </w:rPr>
              <w:t xml:space="preserve">. </w:t>
            </w:r>
            <w:r w:rsidRPr="00BE58AC">
              <w:rPr>
                <w:color w:val="000000"/>
                <w:shd w:val="clear" w:color="auto" w:fill="FFFFFF"/>
              </w:rPr>
              <w:t>(Jimp-25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w:t>
            </w:r>
            <w:r w:rsidRPr="00BE58AC">
              <w:rPr>
                <w:color w:val="000000"/>
                <w:shd w:val="clear" w:color="auto" w:fill="FFFFFF"/>
              </w:rPr>
              <w:t xml:space="preserve"> </w:t>
            </w:r>
            <w:r w:rsidRPr="001734E9">
              <w:rPr>
                <w:i/>
                <w:color w:val="000000"/>
                <w:shd w:val="clear" w:color="auto" w:fill="FFFFFF"/>
              </w:rPr>
              <w:t xml:space="preserve">Determinants of universities’ spin-off creations. </w:t>
            </w:r>
            <w:r w:rsidRPr="001734E9">
              <w:rPr>
                <w:i/>
                <w:iCs/>
                <w:color w:val="000000"/>
                <w:shd w:val="clear" w:color="auto" w:fill="FFFFFF"/>
              </w:rPr>
              <w:t>Economic Research-Ekonomska</w:t>
            </w:r>
            <w:r w:rsidRPr="00BE58AC">
              <w:rPr>
                <w:iCs/>
                <w:color w:val="000000"/>
                <w:shd w:val="clear" w:color="auto" w:fill="FFFFFF"/>
              </w:rPr>
              <w:t xml:space="preserve"> Istrazivanja</w:t>
            </w:r>
            <w:r w:rsidRPr="00BE58AC">
              <w:rPr>
                <w:color w:val="000000"/>
                <w:shd w:val="clear" w:color="auto" w:fill="FFFFFF"/>
              </w:rPr>
              <w:t>, 2022, vol 35, no. 1, p. 1-20</w:t>
            </w:r>
            <w:r>
              <w:rPr>
                <w:color w:val="000000"/>
                <w:shd w:val="clear" w:color="auto" w:fill="FFFFFF"/>
              </w:rPr>
              <w:t>.</w:t>
            </w:r>
          </w:p>
          <w:p w14:paraId="42400626" w14:textId="4C9A24FD" w:rsidR="00C10C15" w:rsidRPr="00BE58AC" w:rsidRDefault="00C10C15" w:rsidP="00CD1860">
            <w:pPr>
              <w:jc w:val="both"/>
              <w:rPr>
                <w:bCs/>
                <w:color w:val="000000"/>
                <w:shd w:val="clear" w:color="auto" w:fill="FFFFFF"/>
              </w:rPr>
            </w:pPr>
            <w:r w:rsidRPr="00BE58AC">
              <w:rPr>
                <w:color w:val="000000"/>
                <w:shd w:val="clear" w:color="auto" w:fill="FFFFFF"/>
              </w:rPr>
              <w:t xml:space="preserve">ČERVINKA, T., </w:t>
            </w:r>
            <w:r w:rsidRPr="003F1FEE">
              <w:rPr>
                <w:b/>
                <w:color w:val="000000"/>
                <w:shd w:val="clear" w:color="auto" w:fill="FFFFFF"/>
              </w:rPr>
              <w:t>NOVAK, P</w:t>
            </w:r>
            <w:r w:rsidRPr="003F1FEE">
              <w:rPr>
                <w:b/>
                <w:bCs/>
                <w:color w:val="000000"/>
                <w:shd w:val="clear" w:color="auto" w:fill="FFFFFF"/>
              </w:rPr>
              <w:t>.</w:t>
            </w:r>
            <w:r w:rsidRPr="00BE58AC">
              <w:rPr>
                <w:bCs/>
                <w:color w:val="000000"/>
                <w:shd w:val="clear" w:color="auto" w:fill="FFFFFF"/>
              </w:rPr>
              <w:t xml:space="preserve"> </w:t>
            </w:r>
            <w:r w:rsidRPr="00BE58AC">
              <w:rPr>
                <w:color w:val="000000"/>
                <w:shd w:val="clear" w:color="auto" w:fill="FFFFFF"/>
              </w:rPr>
              <w:t>(JSc-25</w:t>
            </w:r>
            <w:r w:rsidR="00FB783A">
              <w:rPr>
                <w:color w:val="000000"/>
                <w:shd w:val="clear" w:color="auto" w:fill="FFFFFF"/>
              </w:rPr>
              <w:t xml:space="preserve"> </w:t>
            </w:r>
            <w:r w:rsidRPr="00BE58AC">
              <w:rPr>
                <w:color w:val="000000"/>
                <w:shd w:val="clear" w:color="auto" w:fill="FFFFFF"/>
              </w:rPr>
              <w:t>%).</w:t>
            </w:r>
            <w:r w:rsidRPr="00BE58AC">
              <w:rPr>
                <w:bCs/>
                <w:color w:val="000000"/>
                <w:shd w:val="clear" w:color="auto" w:fill="FFFFFF"/>
              </w:rPr>
              <w:t xml:space="preserve"> </w:t>
            </w:r>
            <w:r w:rsidRPr="00BE58AC">
              <w:rPr>
                <w:bCs/>
                <w:i/>
                <w:color w:val="000000"/>
                <w:shd w:val="clear" w:color="auto" w:fill="FFFFFF"/>
              </w:rPr>
              <w:t>The influence of covid19 pandemic on digital transformation process and strategic management in a SMEs in the Czech Republic</w:t>
            </w:r>
            <w:r w:rsidRPr="00BE58AC">
              <w:rPr>
                <w:bCs/>
                <w:color w:val="000000"/>
                <w:shd w:val="clear" w:color="auto" w:fill="FFFFFF"/>
              </w:rPr>
              <w:t xml:space="preserve">. </w:t>
            </w:r>
            <w:r w:rsidRPr="00BE58AC">
              <w:rPr>
                <w:bCs/>
                <w:iCs/>
                <w:color w:val="000000"/>
                <w:shd w:val="clear" w:color="auto" w:fill="FFFFFF"/>
              </w:rPr>
              <w:t xml:space="preserve">Scientific Papers of the University of Pardubice. Series D. Faculty of Economics and Administration. </w:t>
            </w:r>
            <w:r w:rsidRPr="00BE58AC">
              <w:rPr>
                <w:bCs/>
                <w:color w:val="000000"/>
                <w:shd w:val="clear" w:color="auto" w:fill="FFFFFF"/>
              </w:rPr>
              <w:t>2022, 30(2).</w:t>
            </w:r>
          </w:p>
          <w:p w14:paraId="2D38BF0A" w14:textId="5089DAAC" w:rsidR="00C10C15" w:rsidRPr="00BE58AC" w:rsidRDefault="00C10C15" w:rsidP="00CD1860">
            <w:pPr>
              <w:jc w:val="both"/>
              <w:rPr>
                <w:bCs/>
                <w:color w:val="000000"/>
                <w:sz w:val="18"/>
                <w:szCs w:val="18"/>
                <w:shd w:val="clear" w:color="auto" w:fill="FFFFFF"/>
              </w:rPr>
            </w:pPr>
            <w:r w:rsidRPr="00BE58AC">
              <w:t>WAGNER, J., PETERA,</w:t>
            </w:r>
            <w:r w:rsidR="00FB783A">
              <w:t xml:space="preserve"> </w:t>
            </w:r>
            <w:r w:rsidRPr="00BE58AC">
              <w:t xml:space="preserve">P., POPESKO, B., </w:t>
            </w:r>
            <w:r w:rsidRPr="003F1FEE">
              <w:rPr>
                <w:b/>
              </w:rPr>
              <w:t>NOVAK, P</w:t>
            </w:r>
            <w:r w:rsidRPr="00BE58AC">
              <w:t>. a SAFR, K. (</w:t>
            </w:r>
            <w:r w:rsidRPr="00BE58AC">
              <w:rPr>
                <w:bCs/>
              </w:rPr>
              <w:t>Jimp</w:t>
            </w:r>
            <w:r w:rsidRPr="00BE58AC">
              <w:t>-18</w:t>
            </w:r>
            <w:r w:rsidR="00FB783A">
              <w:t xml:space="preserve"> </w:t>
            </w:r>
            <w:r w:rsidRPr="00BE58AC">
              <w:t xml:space="preserve">%) </w:t>
            </w:r>
            <w:r w:rsidRPr="00BE58AC">
              <w:rPr>
                <w:i/>
              </w:rPr>
              <w:t>Usefulness of the budget: the mediating effect of participative budgeting and budget-based evaluation and rewarding.</w:t>
            </w:r>
            <w:r w:rsidRPr="00BE58AC">
              <w:t xml:space="preserve"> </w:t>
            </w:r>
            <w:r w:rsidRPr="00BE58AC">
              <w:rPr>
                <w:iCs/>
              </w:rPr>
              <w:t>Baltic Journal of Management</w:t>
            </w:r>
            <w:r w:rsidRPr="00BE58AC">
              <w:t xml:space="preserve">. 2021, 16(4). pp. 602-620. </w:t>
            </w:r>
            <w:r w:rsidRPr="00BE58AC">
              <w:rPr>
                <w:bCs/>
                <w:color w:val="000000"/>
                <w:sz w:val="18"/>
                <w:szCs w:val="18"/>
                <w:shd w:val="clear" w:color="auto" w:fill="FFFFFF"/>
              </w:rPr>
              <w:t xml:space="preserve"> </w:t>
            </w:r>
          </w:p>
          <w:p w14:paraId="7505B74D" w14:textId="77777777" w:rsidR="00C10C15" w:rsidRPr="00BE58AC" w:rsidRDefault="00C10C15" w:rsidP="00CD1860">
            <w:pPr>
              <w:jc w:val="both"/>
              <w:rPr>
                <w:color w:val="000000"/>
                <w:shd w:val="clear" w:color="auto" w:fill="FFFFFF"/>
              </w:rPr>
            </w:pPr>
            <w:r w:rsidRPr="00BE58AC">
              <w:rPr>
                <w:color w:val="000000"/>
                <w:shd w:val="clear" w:color="auto" w:fill="FFFFFF"/>
              </w:rPr>
              <w:t xml:space="preserve">ODEI, M. A., </w:t>
            </w:r>
            <w:r w:rsidRPr="003F1FEE">
              <w:rPr>
                <w:b/>
                <w:color w:val="000000"/>
                <w:shd w:val="clear" w:color="auto" w:fill="FFFFFF"/>
              </w:rPr>
              <w:t>NOVAK, P</w:t>
            </w:r>
            <w:r w:rsidRPr="00BE58AC">
              <w:rPr>
                <w:color w:val="000000"/>
                <w:shd w:val="clear" w:color="auto" w:fill="FFFFFF"/>
              </w:rPr>
              <w:t xml:space="preserve">. </w:t>
            </w:r>
            <w:r w:rsidRPr="00BE58AC">
              <w:rPr>
                <w:bCs/>
                <w:color w:val="000000"/>
                <w:shd w:val="clear" w:color="auto" w:fill="FFFFFF"/>
              </w:rPr>
              <w:t>(JSc-30</w:t>
            </w:r>
            <w:r>
              <w:rPr>
                <w:bCs/>
                <w:color w:val="000000"/>
                <w:shd w:val="clear" w:color="auto" w:fill="FFFFFF"/>
              </w:rPr>
              <w:t xml:space="preserve"> </w:t>
            </w:r>
            <w:r w:rsidRPr="00BE58AC">
              <w:rPr>
                <w:bCs/>
                <w:color w:val="000000"/>
                <w:shd w:val="clear" w:color="auto" w:fill="FFFFFF"/>
              </w:rPr>
              <w:t>%)</w:t>
            </w:r>
            <w:r w:rsidRPr="00BE58AC">
              <w:rPr>
                <w:color w:val="000000"/>
                <w:shd w:val="clear" w:color="auto" w:fill="FFFFFF"/>
              </w:rPr>
              <w:t xml:space="preserve"> </w:t>
            </w:r>
            <w:r w:rsidRPr="003F1FEE">
              <w:rPr>
                <w:i/>
                <w:color w:val="000000"/>
                <w:shd w:val="clear" w:color="auto" w:fill="FFFFFF"/>
              </w:rPr>
              <w:t>Appraisal of the factors contributing to European small and medium enterprises innovation performance.</w:t>
            </w:r>
            <w:r w:rsidRPr="00BE58AC">
              <w:rPr>
                <w:color w:val="000000"/>
                <w:shd w:val="clear" w:color="auto" w:fill="FFFFFF"/>
              </w:rPr>
              <w:t> </w:t>
            </w:r>
            <w:r w:rsidRPr="00BE58AC">
              <w:rPr>
                <w:iCs/>
                <w:color w:val="000000"/>
                <w:shd w:val="clear" w:color="auto" w:fill="FFFFFF"/>
              </w:rPr>
              <w:t>Problems and Perspectives in Management, 2020, vol. </w:t>
            </w:r>
            <w:r w:rsidRPr="00BE58AC">
              <w:rPr>
                <w:bCs/>
                <w:color w:val="000000"/>
                <w:shd w:val="clear" w:color="auto" w:fill="FFFFFF"/>
              </w:rPr>
              <w:t xml:space="preserve">18, no. </w:t>
            </w:r>
            <w:r w:rsidRPr="00BE58AC">
              <w:rPr>
                <w:color w:val="000000"/>
                <w:shd w:val="clear" w:color="auto" w:fill="FFFFFF"/>
              </w:rPr>
              <w:t>2, p. 102-113. ISSN 1727-7051.</w:t>
            </w:r>
          </w:p>
          <w:p w14:paraId="7755E88D" w14:textId="77777777" w:rsidR="00C10C15" w:rsidRPr="004E102C" w:rsidRDefault="00C10C15" w:rsidP="00CD1860">
            <w:pPr>
              <w:jc w:val="both"/>
              <w:rPr>
                <w:b/>
              </w:rPr>
            </w:pPr>
            <w:r w:rsidRPr="004E102C">
              <w:rPr>
                <w:b/>
              </w:rPr>
              <w:t>Další tvůrčí činnost (včetně projektů)</w:t>
            </w:r>
          </w:p>
          <w:p w14:paraId="35C7527F" w14:textId="77777777" w:rsidR="00C10C15" w:rsidRPr="00BC6874" w:rsidRDefault="00C10C15" w:rsidP="00CD1860">
            <w:pPr>
              <w:jc w:val="both"/>
            </w:pPr>
            <w:r w:rsidRPr="00BC6874">
              <w:t xml:space="preserve">2020–2023 ERASMUS+ Support of </w:t>
            </w:r>
            <w:r>
              <w:t>S</w:t>
            </w:r>
            <w:r w:rsidRPr="00BC6874">
              <w:t xml:space="preserve">tudent </w:t>
            </w:r>
            <w:r>
              <w:t>E</w:t>
            </w:r>
            <w:r w:rsidRPr="00BC6874">
              <w:t xml:space="preserve">ntrepreneurial </w:t>
            </w:r>
            <w:r>
              <w:t>S</w:t>
            </w:r>
            <w:r w:rsidRPr="00BC6874">
              <w:t xml:space="preserve">pirit </w:t>
            </w:r>
            <w:r>
              <w:t>D</w:t>
            </w:r>
            <w:r w:rsidRPr="00BC6874">
              <w:t>evelopment</w:t>
            </w:r>
            <w:r>
              <w:t xml:space="preserve"> </w:t>
            </w:r>
            <w:r w:rsidRPr="00BC6874">
              <w:t>(</w:t>
            </w:r>
            <w:r>
              <w:t>hlavní řešitel</w:t>
            </w:r>
            <w:r w:rsidRPr="00BC6874">
              <w:t>).</w:t>
            </w:r>
          </w:p>
          <w:p w14:paraId="3AB4B3EB" w14:textId="77777777" w:rsidR="00C10C15" w:rsidRPr="002F1057" w:rsidRDefault="00C10C15" w:rsidP="00CD1860">
            <w:pPr>
              <w:jc w:val="both"/>
            </w:pPr>
            <w:r w:rsidRPr="002F1057">
              <w:t>2017–2019 GAČR, Determinanty struktury systémů rozpočetnictví a měření výkonnosti a jejich vliv na chování a výkonnost organizace (GAČR 17-13518S); spoluřešitel</w:t>
            </w:r>
            <w:r>
              <w:t>.</w:t>
            </w:r>
          </w:p>
          <w:p w14:paraId="416719C9" w14:textId="77777777" w:rsidR="00C10C15" w:rsidRPr="002F1057" w:rsidRDefault="00C10C15" w:rsidP="00CD1860">
            <w:pPr>
              <w:jc w:val="both"/>
            </w:pPr>
            <w:r w:rsidRPr="002F1057">
              <w:lastRenderedPageBreak/>
              <w:t>2016–2018 ERASMUS+ KA2, Pilot project: Entrepeneurship education for University students. (2016-1-CZ01-KA203-023873); spoluřešitel</w:t>
            </w:r>
            <w:r>
              <w:t>.</w:t>
            </w:r>
            <w:r w:rsidRPr="002F1057">
              <w:t xml:space="preserve"> </w:t>
            </w:r>
          </w:p>
          <w:p w14:paraId="2B54FE93" w14:textId="77777777" w:rsidR="00C10C15" w:rsidRPr="002F1057" w:rsidRDefault="00C10C15" w:rsidP="00CD1860">
            <w:pPr>
              <w:jc w:val="both"/>
            </w:pPr>
            <w:r w:rsidRPr="002F1057">
              <w:t>2014–2016 GAČR, Variabilita skupin nákladů a její promítnutí v kalkulačním systému ve výrobních firmách (GAČR 14 21654P); hlavní řešitel</w:t>
            </w:r>
            <w:r>
              <w:t>.</w:t>
            </w:r>
          </w:p>
          <w:p w14:paraId="76B71CF9" w14:textId="77777777" w:rsidR="00C10C15" w:rsidRPr="002F1057" w:rsidRDefault="00C10C15" w:rsidP="00CD1860">
            <w:pPr>
              <w:jc w:val="both"/>
            </w:pPr>
            <w:r w:rsidRPr="002F1057">
              <w:t>2011–2013 Ministerstvo zdravotnictví ČR – Aplikace moderních kalkulačních metod pro účely optimalizace nákladů ve zdravotnictví. (NT 12235); spoluřešitel</w:t>
            </w:r>
            <w:r>
              <w:t>.</w:t>
            </w:r>
          </w:p>
        </w:tc>
      </w:tr>
      <w:tr w:rsidR="00C10C15" w:rsidRPr="002F1057" w14:paraId="3AAF63E7" w14:textId="77777777" w:rsidTr="00B505CB">
        <w:trPr>
          <w:trHeight w:val="218"/>
        </w:trPr>
        <w:tc>
          <w:tcPr>
            <w:tcW w:w="9923" w:type="dxa"/>
            <w:gridSpan w:val="16"/>
            <w:shd w:val="clear" w:color="auto" w:fill="F7CAAC"/>
          </w:tcPr>
          <w:p w14:paraId="3D2E779C" w14:textId="77777777" w:rsidR="00C10C15" w:rsidRPr="002F1057" w:rsidRDefault="00C10C15" w:rsidP="00CD1860">
            <w:pPr>
              <w:jc w:val="both"/>
              <w:rPr>
                <w:b/>
              </w:rPr>
            </w:pPr>
            <w:r w:rsidRPr="00E135A7">
              <w:rPr>
                <w:b/>
                <w:lang w:eastAsia="en-US"/>
              </w:rPr>
              <w:lastRenderedPageBreak/>
              <w:t>Působení v zahraničí</w:t>
            </w:r>
          </w:p>
        </w:tc>
      </w:tr>
      <w:tr w:rsidR="00C10C15" w:rsidRPr="002F1057" w14:paraId="7473536C" w14:textId="77777777" w:rsidTr="00B505CB">
        <w:trPr>
          <w:trHeight w:val="156"/>
        </w:trPr>
        <w:tc>
          <w:tcPr>
            <w:tcW w:w="9923" w:type="dxa"/>
            <w:gridSpan w:val="16"/>
          </w:tcPr>
          <w:p w14:paraId="759872A6" w14:textId="77777777" w:rsidR="00C10C15" w:rsidRPr="002F1057" w:rsidRDefault="00C10C15" w:rsidP="00CD1860">
            <w:pPr>
              <w:jc w:val="both"/>
            </w:pPr>
          </w:p>
        </w:tc>
      </w:tr>
      <w:tr w:rsidR="00C10C15" w:rsidRPr="002F1057" w14:paraId="3542802A" w14:textId="77777777" w:rsidTr="00B505CB">
        <w:trPr>
          <w:trHeight w:val="182"/>
        </w:trPr>
        <w:tc>
          <w:tcPr>
            <w:tcW w:w="2638" w:type="dxa"/>
            <w:gridSpan w:val="2"/>
            <w:shd w:val="clear" w:color="auto" w:fill="F7CAAC"/>
          </w:tcPr>
          <w:p w14:paraId="07543FAA" w14:textId="77777777" w:rsidR="00C10C15" w:rsidRPr="002F1057" w:rsidRDefault="00C10C15" w:rsidP="00CD1860">
            <w:pPr>
              <w:jc w:val="both"/>
              <w:rPr>
                <w:b/>
              </w:rPr>
            </w:pPr>
            <w:r w:rsidRPr="002F1057">
              <w:rPr>
                <w:b/>
              </w:rPr>
              <w:t xml:space="preserve">Podpis </w:t>
            </w:r>
          </w:p>
        </w:tc>
        <w:tc>
          <w:tcPr>
            <w:tcW w:w="4554" w:type="dxa"/>
            <w:gridSpan w:val="8"/>
          </w:tcPr>
          <w:p w14:paraId="461AFFC0" w14:textId="77777777" w:rsidR="00C10C15" w:rsidRPr="002F1057" w:rsidRDefault="00C10C15" w:rsidP="00CD1860">
            <w:pPr>
              <w:jc w:val="both"/>
            </w:pPr>
          </w:p>
        </w:tc>
        <w:tc>
          <w:tcPr>
            <w:tcW w:w="789" w:type="dxa"/>
            <w:gridSpan w:val="2"/>
            <w:shd w:val="clear" w:color="auto" w:fill="F7CAAC"/>
          </w:tcPr>
          <w:p w14:paraId="14D23BEC" w14:textId="77777777" w:rsidR="00C10C15" w:rsidRPr="002F1057" w:rsidRDefault="00C10C15" w:rsidP="00CD1860">
            <w:pPr>
              <w:jc w:val="both"/>
            </w:pPr>
            <w:r w:rsidRPr="002F1057">
              <w:rPr>
                <w:b/>
              </w:rPr>
              <w:t>datum</w:t>
            </w:r>
          </w:p>
        </w:tc>
        <w:tc>
          <w:tcPr>
            <w:tcW w:w="1942" w:type="dxa"/>
            <w:gridSpan w:val="4"/>
          </w:tcPr>
          <w:p w14:paraId="60519809" w14:textId="77777777" w:rsidR="00C10C15" w:rsidRPr="002F1057" w:rsidRDefault="00C10C15" w:rsidP="00CD1860">
            <w:pPr>
              <w:jc w:val="both"/>
            </w:pPr>
          </w:p>
        </w:tc>
      </w:tr>
    </w:tbl>
    <w:p w14:paraId="533B9E81" w14:textId="77777777" w:rsidR="00C10C15" w:rsidRDefault="00C10C15" w:rsidP="00C10C15"/>
    <w:p w14:paraId="313C8D23" w14:textId="77777777" w:rsidR="00C10C15" w:rsidRDefault="00C10C15" w:rsidP="00C10C15"/>
    <w:p w14:paraId="7AFF3C1F" w14:textId="77777777" w:rsidR="00C10C15" w:rsidRDefault="00C10C15" w:rsidP="00C10C15"/>
    <w:p w14:paraId="2CB26B3F" w14:textId="77777777" w:rsidR="00C10C15" w:rsidRDefault="00C10C15" w:rsidP="00C10C15"/>
    <w:p w14:paraId="53C91EA3" w14:textId="77777777" w:rsidR="00C10C15" w:rsidRDefault="00C10C15" w:rsidP="00C10C15"/>
    <w:p w14:paraId="65A92961" w14:textId="77777777" w:rsidR="00C10C15" w:rsidRDefault="00C10C15" w:rsidP="00C10C15"/>
    <w:p w14:paraId="01110458" w14:textId="77777777" w:rsidR="00C10C15" w:rsidRDefault="00C10C15" w:rsidP="00C10C15"/>
    <w:p w14:paraId="04E05128" w14:textId="77777777" w:rsidR="00C10C15" w:rsidRDefault="00C10C15" w:rsidP="00C10C15"/>
    <w:p w14:paraId="2C960CF4" w14:textId="77777777" w:rsidR="00C10C15" w:rsidRDefault="00C10C15" w:rsidP="00C10C15"/>
    <w:p w14:paraId="137BAC11" w14:textId="77777777" w:rsidR="00C10C15" w:rsidRDefault="00C10C15" w:rsidP="00C10C15"/>
    <w:p w14:paraId="0A84BDF1" w14:textId="77777777" w:rsidR="00C10C15" w:rsidRDefault="00C10C15" w:rsidP="00C10C15"/>
    <w:p w14:paraId="21777366" w14:textId="77777777" w:rsidR="00C10C15" w:rsidRDefault="00C10C15" w:rsidP="00C10C15"/>
    <w:p w14:paraId="7E92CBA8" w14:textId="77777777" w:rsidR="00C10C15" w:rsidRDefault="00C10C15" w:rsidP="00C10C15"/>
    <w:p w14:paraId="609BEC0B" w14:textId="77777777" w:rsidR="00C10C15" w:rsidRDefault="00C10C15" w:rsidP="00C10C15"/>
    <w:p w14:paraId="58BB5BE7" w14:textId="77777777" w:rsidR="00C10C15" w:rsidRDefault="00C10C15" w:rsidP="00C10C15"/>
    <w:p w14:paraId="095FDDF8" w14:textId="77777777" w:rsidR="00F83B9C" w:rsidRDefault="00F83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C668F19" w14:textId="77777777" w:rsidTr="00F83B9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6C19B10" w14:textId="59721A18" w:rsidR="00C10C15" w:rsidRDefault="00C10C15" w:rsidP="00CD1860">
            <w:pPr>
              <w:spacing w:line="256" w:lineRule="auto"/>
              <w:jc w:val="both"/>
              <w:rPr>
                <w:b/>
                <w:sz w:val="28"/>
                <w:lang w:eastAsia="en-US"/>
              </w:rPr>
            </w:pPr>
            <w:r>
              <w:rPr>
                <w:b/>
                <w:sz w:val="28"/>
                <w:lang w:eastAsia="en-US"/>
              </w:rPr>
              <w:lastRenderedPageBreak/>
              <w:t>C-I – Personální zabezpečení</w:t>
            </w:r>
          </w:p>
        </w:tc>
      </w:tr>
      <w:tr w:rsidR="00C10C15" w14:paraId="0F0F5E15" w14:textId="77777777" w:rsidTr="00F83B9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58CAD91" w14:textId="77777777" w:rsidR="00C10C15" w:rsidRDefault="00C10C15" w:rsidP="00CD1860">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0EB5456" w14:textId="77777777" w:rsidR="00C10C15" w:rsidRDefault="00C10C15" w:rsidP="00CD1860">
            <w:pPr>
              <w:spacing w:line="256" w:lineRule="auto"/>
              <w:jc w:val="both"/>
              <w:rPr>
                <w:lang w:eastAsia="en-US"/>
              </w:rPr>
            </w:pPr>
            <w:r>
              <w:rPr>
                <w:lang w:eastAsia="en-US"/>
              </w:rPr>
              <w:t>Univerzita Tomáše Bati ve Zlíně</w:t>
            </w:r>
          </w:p>
        </w:tc>
      </w:tr>
      <w:tr w:rsidR="00C10C15" w14:paraId="058AFB44"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B990266" w14:textId="77777777" w:rsidR="00C10C15" w:rsidRDefault="00C10C15" w:rsidP="00CD1860">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17FDFACB" w14:textId="77777777" w:rsidR="00C10C15" w:rsidRDefault="00C10C15" w:rsidP="00CD1860">
            <w:pPr>
              <w:spacing w:line="256" w:lineRule="auto"/>
              <w:jc w:val="both"/>
              <w:rPr>
                <w:lang w:eastAsia="en-US"/>
              </w:rPr>
            </w:pPr>
            <w:r>
              <w:rPr>
                <w:lang w:eastAsia="en-US"/>
              </w:rPr>
              <w:t>Fakulta managementu a ekonomiky</w:t>
            </w:r>
          </w:p>
        </w:tc>
      </w:tr>
      <w:tr w:rsidR="00C10C15" w14:paraId="364574E3"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FD6180D" w14:textId="77777777" w:rsidR="00C10C15" w:rsidRDefault="00C10C15" w:rsidP="00CD1860">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6574FB" w14:textId="77777777" w:rsidR="00C10C15" w:rsidRDefault="00C10C15" w:rsidP="00CD1860">
            <w:pPr>
              <w:spacing w:line="256" w:lineRule="auto"/>
              <w:jc w:val="both"/>
              <w:rPr>
                <w:lang w:eastAsia="en-US"/>
              </w:rPr>
            </w:pPr>
            <w:r>
              <w:rPr>
                <w:lang w:eastAsia="en-US"/>
              </w:rPr>
              <w:t>Management udržitelného rozvoje</w:t>
            </w:r>
          </w:p>
        </w:tc>
      </w:tr>
      <w:tr w:rsidR="00C10C15" w14:paraId="2A65DA2F"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A1E8AE" w14:textId="77777777" w:rsidR="00C10C15" w:rsidRDefault="00C10C15" w:rsidP="00CD1860">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5B68283C" w14:textId="77777777" w:rsidR="00C10C15" w:rsidRDefault="00C10C15" w:rsidP="00CD1860">
            <w:pPr>
              <w:spacing w:line="256" w:lineRule="auto"/>
              <w:jc w:val="both"/>
              <w:rPr>
                <w:lang w:eastAsia="en-US"/>
              </w:rPr>
            </w:pPr>
            <w:r>
              <w:rPr>
                <w:lang w:eastAsia="en-US"/>
              </w:rP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DC7B82" w14:textId="77777777" w:rsidR="00C10C15" w:rsidRDefault="00C10C15" w:rsidP="00CD1860">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67B11C7" w14:textId="77777777" w:rsidR="00C10C15" w:rsidRDefault="00C10C15" w:rsidP="00CD1860">
            <w:pPr>
              <w:spacing w:line="256" w:lineRule="auto"/>
              <w:jc w:val="both"/>
              <w:rPr>
                <w:lang w:eastAsia="en-US"/>
              </w:rPr>
            </w:pPr>
          </w:p>
        </w:tc>
      </w:tr>
      <w:tr w:rsidR="00C10C15" w14:paraId="06EF4F6C" w14:textId="77777777" w:rsidTr="00F83B9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06FFD37" w14:textId="77777777" w:rsidR="00C10C15" w:rsidRDefault="00C10C15" w:rsidP="00CD1860">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0351ED0B" w14:textId="77777777" w:rsidR="00C10C15" w:rsidRDefault="00C10C15" w:rsidP="00CD1860">
            <w:pPr>
              <w:spacing w:line="256" w:lineRule="auto"/>
              <w:jc w:val="both"/>
              <w:rPr>
                <w:lang w:eastAsia="en-US"/>
              </w:rPr>
            </w:pPr>
            <w:r>
              <w:rPr>
                <w:lang w:eastAsia="en-US"/>
              </w:rPr>
              <w:t>1963</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78FF6C1A" w14:textId="77777777" w:rsidR="00C10C15" w:rsidRDefault="00C10C15" w:rsidP="00CD1860">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79E3089F"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CEB12D"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356FD71A"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9BCC6D"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FE2C1E" w14:textId="77777777" w:rsidR="00C10C15" w:rsidRDefault="00C10C15" w:rsidP="00CD1860">
            <w:pPr>
              <w:spacing w:line="256" w:lineRule="auto"/>
              <w:jc w:val="both"/>
              <w:rPr>
                <w:lang w:eastAsia="en-US"/>
              </w:rPr>
            </w:pPr>
            <w:r>
              <w:rPr>
                <w:lang w:eastAsia="en-US"/>
              </w:rPr>
              <w:t>N</w:t>
            </w:r>
          </w:p>
        </w:tc>
      </w:tr>
      <w:tr w:rsidR="00C10C15" w14:paraId="18E25E3E" w14:textId="77777777" w:rsidTr="00F83B9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5C69184" w14:textId="77777777" w:rsidR="00C10C15" w:rsidRDefault="00C10C15" w:rsidP="00CD1860">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4DC94008" w14:textId="77777777" w:rsidR="00C10C15" w:rsidRDefault="00C10C15" w:rsidP="00CD1860">
            <w:pPr>
              <w:spacing w:line="256" w:lineRule="auto"/>
              <w:jc w:val="both"/>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CAA4CE5" w14:textId="77777777" w:rsidR="00C10C15" w:rsidRDefault="00C10C15" w:rsidP="00CD1860">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C54CCCC" w14:textId="77777777" w:rsidR="00C10C15" w:rsidRDefault="00C10C15" w:rsidP="00CD1860">
            <w:pPr>
              <w:spacing w:line="256" w:lineRule="auto"/>
              <w:jc w:val="both"/>
              <w:rPr>
                <w:lang w:eastAsia="en-US"/>
              </w:rPr>
            </w:pPr>
            <w:r>
              <w:rPr>
                <w:lang w:eastAsia="en-US"/>
              </w:rP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41A5A0" w14:textId="77777777" w:rsidR="00C10C15" w:rsidRDefault="00C10C15" w:rsidP="00CD1860">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D7B93D0" w14:textId="77777777" w:rsidR="00C10C15" w:rsidRDefault="00C10C15" w:rsidP="00CD1860">
            <w:pPr>
              <w:spacing w:line="256" w:lineRule="auto"/>
              <w:jc w:val="both"/>
              <w:rPr>
                <w:lang w:eastAsia="en-US"/>
              </w:rPr>
            </w:pPr>
            <w:r>
              <w:rPr>
                <w:lang w:eastAsia="en-US"/>
              </w:rPr>
              <w:t>N</w:t>
            </w:r>
          </w:p>
        </w:tc>
      </w:tr>
      <w:tr w:rsidR="00C10C15" w14:paraId="0E6D3F0D" w14:textId="77777777" w:rsidTr="00F83B9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463588" w14:textId="77777777" w:rsidR="00C10C15" w:rsidRDefault="00C10C15" w:rsidP="00CD1860">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80876A" w14:textId="77777777" w:rsidR="00C10C15" w:rsidRDefault="00C10C15" w:rsidP="00CD1860">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4D79B49" w14:textId="77777777" w:rsidR="00C10C15" w:rsidRDefault="00C10C15" w:rsidP="00CD1860">
            <w:pPr>
              <w:spacing w:line="256" w:lineRule="auto"/>
              <w:jc w:val="both"/>
              <w:rPr>
                <w:b/>
                <w:lang w:eastAsia="en-US"/>
              </w:rPr>
            </w:pPr>
            <w:r>
              <w:rPr>
                <w:b/>
                <w:lang w:eastAsia="en-US"/>
              </w:rPr>
              <w:t>rozsah</w:t>
            </w:r>
          </w:p>
        </w:tc>
      </w:tr>
      <w:tr w:rsidR="00C10C15" w14:paraId="52B9D1D1"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10188F32"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193A30DB"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871042B" w14:textId="77777777" w:rsidR="00C10C15" w:rsidRDefault="00C10C15" w:rsidP="00CD1860">
            <w:pPr>
              <w:spacing w:line="256" w:lineRule="auto"/>
              <w:jc w:val="both"/>
              <w:rPr>
                <w:lang w:eastAsia="en-US"/>
              </w:rPr>
            </w:pPr>
          </w:p>
        </w:tc>
      </w:tr>
      <w:tr w:rsidR="00C10C15" w14:paraId="0FAA75BC" w14:textId="77777777" w:rsidTr="00F83B9C">
        <w:tc>
          <w:tcPr>
            <w:tcW w:w="6056" w:type="dxa"/>
            <w:gridSpan w:val="8"/>
            <w:tcBorders>
              <w:top w:val="single" w:sz="4" w:space="0" w:color="auto"/>
              <w:left w:val="single" w:sz="4" w:space="0" w:color="auto"/>
              <w:bottom w:val="single" w:sz="4" w:space="0" w:color="auto"/>
              <w:right w:val="single" w:sz="4" w:space="0" w:color="auto"/>
            </w:tcBorders>
          </w:tcPr>
          <w:p w14:paraId="49BDA1CA" w14:textId="77777777" w:rsidR="00C10C15" w:rsidRDefault="00C10C15" w:rsidP="00CD1860">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AF48DC4" w14:textId="77777777" w:rsidR="00C10C15" w:rsidRDefault="00C10C15" w:rsidP="00CD1860">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62EF4156" w14:textId="77777777" w:rsidR="00C10C15" w:rsidRDefault="00C10C15" w:rsidP="00CD1860">
            <w:pPr>
              <w:spacing w:line="256" w:lineRule="auto"/>
              <w:jc w:val="both"/>
              <w:rPr>
                <w:lang w:eastAsia="en-US"/>
              </w:rPr>
            </w:pPr>
          </w:p>
        </w:tc>
      </w:tr>
      <w:tr w:rsidR="00C10C15" w14:paraId="79406A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9735995" w14:textId="77777777" w:rsidR="00C10C15" w:rsidRDefault="00C10C15" w:rsidP="00CD1860">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C10C15" w14:paraId="62E816CB" w14:textId="77777777" w:rsidTr="00F83B9C">
        <w:trPr>
          <w:trHeight w:val="653"/>
        </w:trPr>
        <w:tc>
          <w:tcPr>
            <w:tcW w:w="9855" w:type="dxa"/>
            <w:gridSpan w:val="15"/>
            <w:tcBorders>
              <w:top w:val="nil"/>
              <w:left w:val="single" w:sz="4" w:space="0" w:color="auto"/>
              <w:bottom w:val="single" w:sz="4" w:space="0" w:color="auto"/>
              <w:right w:val="single" w:sz="4" w:space="0" w:color="auto"/>
            </w:tcBorders>
            <w:hideMark/>
          </w:tcPr>
          <w:p w14:paraId="373000D5" w14:textId="77777777" w:rsidR="00C10C15" w:rsidRDefault="00C10C15" w:rsidP="00CD1860">
            <w:pPr>
              <w:spacing w:line="256" w:lineRule="auto"/>
              <w:jc w:val="both"/>
              <w:rPr>
                <w:lang w:eastAsia="en-US"/>
              </w:rPr>
            </w:pPr>
            <w:r>
              <w:rPr>
                <w:lang w:eastAsia="en-US"/>
              </w:rPr>
              <w:t>Řízení organizací 1 – garant, přednášející (100 %)</w:t>
            </w:r>
          </w:p>
          <w:p w14:paraId="479CBC14" w14:textId="77777777" w:rsidR="00C10C15" w:rsidRDefault="00C10C15" w:rsidP="00CD1860">
            <w:pPr>
              <w:spacing w:line="256" w:lineRule="auto"/>
              <w:jc w:val="both"/>
              <w:rPr>
                <w:lang w:eastAsia="en-US"/>
              </w:rPr>
            </w:pPr>
            <w:r>
              <w:rPr>
                <w:lang w:eastAsia="en-US"/>
              </w:rPr>
              <w:t>Řízení organizací 2 – garant, přednášející (100 %)</w:t>
            </w:r>
          </w:p>
        </w:tc>
      </w:tr>
      <w:tr w:rsidR="00C10C15" w14:paraId="511A9CF5" w14:textId="77777777" w:rsidTr="00F83B9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CBF472E" w14:textId="77777777" w:rsidR="00C10C15" w:rsidRDefault="00C10C15" w:rsidP="00CD1860">
            <w:pPr>
              <w:spacing w:line="256" w:lineRule="auto"/>
              <w:jc w:val="both"/>
              <w:rPr>
                <w:b/>
                <w:lang w:eastAsia="en-US"/>
              </w:rPr>
            </w:pPr>
            <w:r>
              <w:rPr>
                <w:b/>
                <w:lang w:eastAsia="en-US"/>
              </w:rPr>
              <w:t>Zapojení do výuky v dalších studijních programech na téže vysoké škole (pouze u garantů ZT a PZ předmětů)</w:t>
            </w:r>
          </w:p>
        </w:tc>
      </w:tr>
      <w:tr w:rsidR="00C10C15" w14:paraId="1038F4E9" w14:textId="77777777" w:rsidTr="00F83B9C">
        <w:trPr>
          <w:trHeight w:val="340"/>
        </w:trPr>
        <w:tc>
          <w:tcPr>
            <w:tcW w:w="2799" w:type="dxa"/>
            <w:gridSpan w:val="2"/>
            <w:tcBorders>
              <w:top w:val="nil"/>
              <w:left w:val="single" w:sz="4" w:space="0" w:color="auto"/>
              <w:bottom w:val="single" w:sz="4" w:space="0" w:color="auto"/>
              <w:right w:val="single" w:sz="4" w:space="0" w:color="auto"/>
            </w:tcBorders>
            <w:hideMark/>
          </w:tcPr>
          <w:p w14:paraId="0504368E" w14:textId="77777777" w:rsidR="00C10C15" w:rsidRDefault="00C10C15" w:rsidP="00CD1860">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DAD8702" w14:textId="77777777" w:rsidR="00C10C15" w:rsidRDefault="00C10C15" w:rsidP="00CD1860">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5210BA7" w14:textId="77777777" w:rsidR="00C10C15" w:rsidRDefault="00C10C15" w:rsidP="00CD1860">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6FC8DAC9" w14:textId="77777777" w:rsidR="00C10C15" w:rsidRDefault="00C10C15" w:rsidP="00CD1860">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77E380D" w14:textId="77777777" w:rsidR="00C10C15" w:rsidRDefault="00C10C15" w:rsidP="00CD1860">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C10C15" w14:paraId="29AB8847" w14:textId="77777777" w:rsidTr="00F83B9C">
        <w:trPr>
          <w:trHeight w:val="57"/>
        </w:trPr>
        <w:tc>
          <w:tcPr>
            <w:tcW w:w="2799" w:type="dxa"/>
            <w:gridSpan w:val="2"/>
            <w:tcBorders>
              <w:top w:val="nil"/>
              <w:left w:val="single" w:sz="4" w:space="0" w:color="auto"/>
              <w:bottom w:val="single" w:sz="4" w:space="0" w:color="auto"/>
              <w:right w:val="single" w:sz="4" w:space="0" w:color="auto"/>
            </w:tcBorders>
          </w:tcPr>
          <w:p w14:paraId="74184C3C" w14:textId="77777777" w:rsidR="00C10C15" w:rsidRDefault="00C10C15" w:rsidP="00CD1860">
            <w:pPr>
              <w:spacing w:line="256" w:lineRule="auto"/>
              <w:jc w:val="both"/>
              <w:rPr>
                <w:color w:val="000000" w:themeColor="text1"/>
                <w:lang w:eastAsia="en-US"/>
              </w:rPr>
            </w:pPr>
          </w:p>
        </w:tc>
        <w:tc>
          <w:tcPr>
            <w:tcW w:w="2408" w:type="dxa"/>
            <w:gridSpan w:val="3"/>
            <w:tcBorders>
              <w:top w:val="nil"/>
              <w:left w:val="single" w:sz="4" w:space="0" w:color="auto"/>
              <w:bottom w:val="single" w:sz="4" w:space="0" w:color="auto"/>
              <w:right w:val="single" w:sz="4" w:space="0" w:color="auto"/>
            </w:tcBorders>
          </w:tcPr>
          <w:p w14:paraId="63317F79"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CF43186"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3F1CE973"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5334BFB6" w14:textId="77777777" w:rsidR="00C10C15" w:rsidRDefault="00C10C15" w:rsidP="00CD1860">
            <w:pPr>
              <w:spacing w:line="256" w:lineRule="auto"/>
              <w:jc w:val="both"/>
              <w:rPr>
                <w:color w:val="FF0000"/>
                <w:lang w:eastAsia="en-US"/>
              </w:rPr>
            </w:pPr>
          </w:p>
        </w:tc>
      </w:tr>
      <w:tr w:rsidR="00C10C15" w14:paraId="1911E82E" w14:textId="77777777" w:rsidTr="00F83B9C">
        <w:trPr>
          <w:trHeight w:val="284"/>
        </w:trPr>
        <w:tc>
          <w:tcPr>
            <w:tcW w:w="2799" w:type="dxa"/>
            <w:gridSpan w:val="2"/>
            <w:tcBorders>
              <w:top w:val="nil"/>
              <w:left w:val="single" w:sz="4" w:space="0" w:color="auto"/>
              <w:bottom w:val="single" w:sz="4" w:space="0" w:color="auto"/>
              <w:right w:val="single" w:sz="4" w:space="0" w:color="auto"/>
            </w:tcBorders>
          </w:tcPr>
          <w:p w14:paraId="0FCC9F5C" w14:textId="77777777" w:rsidR="00C10C15" w:rsidRDefault="00C10C15" w:rsidP="00CD1860">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380A45F8" w14:textId="77777777" w:rsidR="00C10C15" w:rsidRDefault="00C10C15" w:rsidP="00CD1860">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7D2B01BF" w14:textId="77777777" w:rsidR="00C10C15" w:rsidRDefault="00C10C15" w:rsidP="00CD1860">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75EF079A" w14:textId="77777777" w:rsidR="00C10C15" w:rsidRDefault="00C10C15" w:rsidP="00CD1860">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6E038BAA" w14:textId="77777777" w:rsidR="00C10C15" w:rsidRDefault="00C10C15" w:rsidP="00CD1860">
            <w:pPr>
              <w:spacing w:line="256" w:lineRule="auto"/>
              <w:jc w:val="both"/>
              <w:rPr>
                <w:color w:val="FF0000"/>
                <w:lang w:eastAsia="en-US"/>
              </w:rPr>
            </w:pPr>
          </w:p>
        </w:tc>
      </w:tr>
      <w:tr w:rsidR="00C10C15" w14:paraId="59AEDC62"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04E415" w14:textId="77777777" w:rsidR="00C10C15" w:rsidRDefault="00C10C15" w:rsidP="00CD1860">
            <w:pPr>
              <w:spacing w:line="256" w:lineRule="auto"/>
              <w:jc w:val="both"/>
              <w:rPr>
                <w:lang w:eastAsia="en-US"/>
              </w:rPr>
            </w:pPr>
            <w:r>
              <w:rPr>
                <w:b/>
                <w:lang w:eastAsia="en-US"/>
              </w:rPr>
              <w:t xml:space="preserve">Údaje o vzdělání na VŠ </w:t>
            </w:r>
          </w:p>
        </w:tc>
      </w:tr>
      <w:tr w:rsidR="00C10C15" w14:paraId="202E6513" w14:textId="77777777" w:rsidTr="00F83B9C">
        <w:trPr>
          <w:trHeight w:val="755"/>
        </w:trPr>
        <w:tc>
          <w:tcPr>
            <w:tcW w:w="9855" w:type="dxa"/>
            <w:gridSpan w:val="15"/>
            <w:tcBorders>
              <w:top w:val="single" w:sz="4" w:space="0" w:color="auto"/>
              <w:left w:val="single" w:sz="4" w:space="0" w:color="auto"/>
              <w:bottom w:val="single" w:sz="4" w:space="0" w:color="auto"/>
              <w:right w:val="single" w:sz="4" w:space="0" w:color="auto"/>
            </w:tcBorders>
            <w:hideMark/>
          </w:tcPr>
          <w:p w14:paraId="244984E1" w14:textId="77777777" w:rsidR="00C10C15" w:rsidRDefault="00C10C15" w:rsidP="00CD1860">
            <w:pPr>
              <w:spacing w:line="256" w:lineRule="auto"/>
              <w:rPr>
                <w:lang w:eastAsia="en-US"/>
              </w:rPr>
            </w:pPr>
            <w:r>
              <w:rPr>
                <w:b/>
                <w:lang w:eastAsia="en-US"/>
              </w:rPr>
              <w:t>1982 – 1987:</w:t>
            </w:r>
            <w:r>
              <w:rPr>
                <w:lang w:eastAsia="en-US"/>
              </w:rPr>
              <w:t xml:space="preserve">   Slovenská technická univerzita v Bratislavě, Chemickotechnologická fakulta - specializace: Ekonomika </w:t>
            </w:r>
            <w:r>
              <w:rPr>
                <w:lang w:eastAsia="en-US"/>
              </w:rPr>
              <w:br/>
              <w:t xml:space="preserve">                        a řízení chemického a potravinářského průmyslu (</w:t>
            </w:r>
            <w:r>
              <w:rPr>
                <w:b/>
                <w:lang w:eastAsia="en-US"/>
              </w:rPr>
              <w:t>Ing.</w:t>
            </w:r>
            <w:r>
              <w:rPr>
                <w:lang w:eastAsia="en-US"/>
              </w:rPr>
              <w:t>)</w:t>
            </w:r>
          </w:p>
          <w:p w14:paraId="337B6715" w14:textId="77777777" w:rsidR="00C10C15" w:rsidRDefault="00C10C15" w:rsidP="00CD1860">
            <w:pPr>
              <w:spacing w:line="256" w:lineRule="auto"/>
              <w:jc w:val="both"/>
              <w:rPr>
                <w:b/>
                <w:lang w:eastAsia="en-US"/>
              </w:rPr>
            </w:pPr>
            <w:r>
              <w:rPr>
                <w:b/>
                <w:lang w:eastAsia="en-US"/>
              </w:rPr>
              <w:t>1994-1998:</w:t>
            </w:r>
            <w:r>
              <w:rPr>
                <w:lang w:eastAsia="en-US"/>
              </w:rPr>
              <w:t xml:space="preserve">     VUT Brno, Fakulta podnikatelská, obor Ekonomika a řízení podniku (</w:t>
            </w:r>
            <w:r>
              <w:rPr>
                <w:b/>
                <w:lang w:eastAsia="en-US"/>
              </w:rPr>
              <w:t>Ph.D.</w:t>
            </w:r>
            <w:r>
              <w:rPr>
                <w:lang w:eastAsia="en-US"/>
              </w:rPr>
              <w:t>)</w:t>
            </w:r>
          </w:p>
        </w:tc>
      </w:tr>
      <w:tr w:rsidR="00C10C15" w14:paraId="229AF4F8"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EE85894" w14:textId="77777777" w:rsidR="00C10C15" w:rsidRDefault="00C10C15" w:rsidP="00CD1860">
            <w:pPr>
              <w:spacing w:line="256" w:lineRule="auto"/>
              <w:jc w:val="both"/>
              <w:rPr>
                <w:b/>
                <w:lang w:eastAsia="en-US"/>
              </w:rPr>
            </w:pPr>
            <w:r>
              <w:rPr>
                <w:b/>
                <w:lang w:eastAsia="en-US"/>
              </w:rPr>
              <w:t>Údaje o odborném působení od absolvování VŠ</w:t>
            </w:r>
          </w:p>
        </w:tc>
      </w:tr>
      <w:tr w:rsidR="00C10C15" w14:paraId="1027C4A4" w14:textId="77777777" w:rsidTr="00F83B9C">
        <w:trPr>
          <w:trHeight w:val="1090"/>
        </w:trPr>
        <w:tc>
          <w:tcPr>
            <w:tcW w:w="9855" w:type="dxa"/>
            <w:gridSpan w:val="15"/>
            <w:tcBorders>
              <w:top w:val="single" w:sz="4" w:space="0" w:color="auto"/>
              <w:left w:val="single" w:sz="4" w:space="0" w:color="auto"/>
              <w:bottom w:val="single" w:sz="4" w:space="0" w:color="auto"/>
              <w:right w:val="single" w:sz="4" w:space="0" w:color="auto"/>
            </w:tcBorders>
            <w:hideMark/>
          </w:tcPr>
          <w:p w14:paraId="2DB48159" w14:textId="77777777" w:rsidR="00C10C15" w:rsidRDefault="00C10C15" w:rsidP="00CD1860">
            <w:pPr>
              <w:spacing w:line="256" w:lineRule="auto"/>
              <w:rPr>
                <w:b/>
                <w:bCs/>
                <w:lang w:eastAsia="en-US"/>
              </w:rPr>
            </w:pPr>
            <w:r>
              <w:rPr>
                <w:b/>
                <w:lang w:eastAsia="en-US"/>
              </w:rPr>
              <w:t>1988 – 1992:</w:t>
            </w:r>
            <w:r>
              <w:rPr>
                <w:lang w:eastAsia="en-US"/>
              </w:rPr>
              <w:t xml:space="preserve">   VŠE Bratislava, asistentka – Katedra vědeckotechnického rozvoje</w:t>
            </w:r>
            <w:r>
              <w:rPr>
                <w:b/>
                <w:bCs/>
                <w:lang w:eastAsia="en-US"/>
              </w:rPr>
              <w:t>,</w:t>
            </w:r>
            <w:r>
              <w:rPr>
                <w:lang w:eastAsia="en-US"/>
              </w:rPr>
              <w:t xml:space="preserve"> odb. asistentka Katedra managementu</w:t>
            </w:r>
          </w:p>
          <w:p w14:paraId="00D2F01A" w14:textId="77777777" w:rsidR="00C10C15" w:rsidRDefault="00C10C15" w:rsidP="00CD1860">
            <w:pPr>
              <w:spacing w:line="256" w:lineRule="auto"/>
              <w:rPr>
                <w:lang w:eastAsia="en-US"/>
              </w:rPr>
            </w:pPr>
            <w:r>
              <w:rPr>
                <w:b/>
                <w:lang w:eastAsia="en-US"/>
              </w:rPr>
              <w:t>1992 – 2000:</w:t>
            </w:r>
            <w:r>
              <w:rPr>
                <w:lang w:eastAsia="en-US"/>
              </w:rPr>
              <w:t xml:space="preserve">   VUT Brno, FaME ve Zlíně, odborná asistentka, ředitelka Ústavu managementu</w:t>
            </w:r>
          </w:p>
          <w:p w14:paraId="3751D4D6" w14:textId="77777777" w:rsidR="00C10C15" w:rsidRDefault="00C10C15" w:rsidP="00CD1860">
            <w:pPr>
              <w:spacing w:line="256" w:lineRule="auto"/>
              <w:jc w:val="both"/>
              <w:rPr>
                <w:lang w:eastAsia="en-US"/>
              </w:rPr>
            </w:pPr>
            <w:r>
              <w:rPr>
                <w:b/>
                <w:lang w:eastAsia="en-US"/>
              </w:rPr>
              <w:t>2001 – dosud:</w:t>
            </w:r>
            <w:r>
              <w:rPr>
                <w:lang w:eastAsia="en-US"/>
              </w:rPr>
              <w:t xml:space="preserve">    UTB ve Zlíně, FaME, ředitelka Ústavu financí a účetnictví </w:t>
            </w:r>
          </w:p>
          <w:p w14:paraId="595EE2D8" w14:textId="77777777" w:rsidR="00C10C15" w:rsidRDefault="00C10C15" w:rsidP="00CD1860">
            <w:pPr>
              <w:spacing w:line="256" w:lineRule="auto"/>
              <w:jc w:val="both"/>
              <w:rPr>
                <w:lang w:eastAsia="en-US"/>
              </w:rPr>
            </w:pPr>
            <w:r>
              <w:rPr>
                <w:lang w:eastAsia="en-US"/>
              </w:rPr>
              <w:t>prorektorka UTB pro pedagogickou činnost (2016-2017)</w:t>
            </w:r>
          </w:p>
          <w:p w14:paraId="28315A40" w14:textId="77777777" w:rsidR="00C10C15" w:rsidRDefault="00C10C15" w:rsidP="00CD1860">
            <w:pPr>
              <w:spacing w:line="256" w:lineRule="auto"/>
              <w:jc w:val="both"/>
              <w:rPr>
                <w:lang w:eastAsia="en-US"/>
              </w:rPr>
            </w:pPr>
            <w:r>
              <w:rPr>
                <w:lang w:eastAsia="en-US"/>
              </w:rPr>
              <w:t xml:space="preserve">děkanka Fakulty managementu a ekonomiky (2008-2015) </w:t>
            </w:r>
          </w:p>
          <w:p w14:paraId="086024AB" w14:textId="77777777" w:rsidR="00C10C15" w:rsidRDefault="00C10C15" w:rsidP="00CD1860">
            <w:pPr>
              <w:spacing w:line="256" w:lineRule="auto"/>
              <w:jc w:val="both"/>
              <w:rPr>
                <w:lang w:eastAsia="en-US"/>
              </w:rPr>
            </w:pPr>
            <w:r>
              <w:rPr>
                <w:lang w:eastAsia="en-US"/>
              </w:rPr>
              <w:t>prorektorka UTB pro tvůrčí činnosti</w:t>
            </w:r>
            <w:r>
              <w:rPr>
                <w:rFonts w:ascii="MingLiU" w:eastAsia="MingLiU" w:hAnsi="MingLiU" w:cs="MingLiU" w:hint="eastAsia"/>
                <w:lang w:eastAsia="en-US"/>
              </w:rPr>
              <w:t xml:space="preserve"> </w:t>
            </w:r>
            <w:r>
              <w:rPr>
                <w:lang w:eastAsia="en-US"/>
              </w:rPr>
              <w:t>(2004 - 2007)</w:t>
            </w:r>
          </w:p>
          <w:p w14:paraId="6B6B584F" w14:textId="77777777" w:rsidR="00C10C15" w:rsidRDefault="00C10C15" w:rsidP="00CD1860">
            <w:pPr>
              <w:spacing w:line="256" w:lineRule="auto"/>
              <w:jc w:val="both"/>
              <w:rPr>
                <w:color w:val="FF0000"/>
                <w:lang w:eastAsia="en-US"/>
              </w:rPr>
            </w:pPr>
            <w:r>
              <w:rPr>
                <w:lang w:eastAsia="en-US"/>
              </w:rPr>
              <w:t xml:space="preserve">proděkanka pro kombinované formy studia a CŽV (2002-2004)                     </w:t>
            </w:r>
          </w:p>
        </w:tc>
      </w:tr>
      <w:tr w:rsidR="00C10C15" w14:paraId="46869FF7" w14:textId="77777777" w:rsidTr="00F83B9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AF7775" w14:textId="77777777" w:rsidR="00C10C15" w:rsidRDefault="00C10C15" w:rsidP="00CD1860">
            <w:pPr>
              <w:spacing w:line="256" w:lineRule="auto"/>
              <w:jc w:val="both"/>
              <w:rPr>
                <w:lang w:eastAsia="en-US"/>
              </w:rPr>
            </w:pPr>
            <w:r>
              <w:rPr>
                <w:b/>
                <w:lang w:eastAsia="en-US"/>
              </w:rPr>
              <w:t>Zkušenosti s vedením kvalifikačních a rigorózních prací</w:t>
            </w:r>
          </w:p>
        </w:tc>
      </w:tr>
      <w:tr w:rsidR="00C10C15" w14:paraId="5C869D74" w14:textId="77777777" w:rsidTr="00F83B9C">
        <w:trPr>
          <w:trHeight w:val="855"/>
        </w:trPr>
        <w:tc>
          <w:tcPr>
            <w:tcW w:w="9855" w:type="dxa"/>
            <w:gridSpan w:val="15"/>
            <w:tcBorders>
              <w:top w:val="single" w:sz="4" w:space="0" w:color="auto"/>
              <w:left w:val="single" w:sz="4" w:space="0" w:color="auto"/>
              <w:bottom w:val="single" w:sz="4" w:space="0" w:color="auto"/>
              <w:right w:val="single" w:sz="4" w:space="0" w:color="auto"/>
            </w:tcBorders>
            <w:hideMark/>
          </w:tcPr>
          <w:p w14:paraId="35B3A61D" w14:textId="77777777" w:rsidR="00C10C15" w:rsidRDefault="00C10C15" w:rsidP="00CD1860">
            <w:pPr>
              <w:tabs>
                <w:tab w:val="left" w:pos="5610"/>
              </w:tabs>
              <w:spacing w:line="256" w:lineRule="auto"/>
              <w:jc w:val="both"/>
              <w:rPr>
                <w:lang w:eastAsia="en-US"/>
              </w:rPr>
            </w:pPr>
            <w:r>
              <w:rPr>
                <w:lang w:eastAsia="en-US"/>
              </w:rPr>
              <w:t xml:space="preserve">Počet vedených bakalářských prací – 65 </w:t>
            </w:r>
          </w:p>
          <w:p w14:paraId="47F88924" w14:textId="77777777" w:rsidR="00C10C15" w:rsidRDefault="00C10C15" w:rsidP="00CD1860">
            <w:pPr>
              <w:tabs>
                <w:tab w:val="left" w:pos="5610"/>
              </w:tabs>
              <w:spacing w:line="256" w:lineRule="auto"/>
              <w:jc w:val="both"/>
              <w:rPr>
                <w:lang w:eastAsia="en-US"/>
              </w:rPr>
            </w:pPr>
            <w:r>
              <w:rPr>
                <w:lang w:eastAsia="en-US"/>
              </w:rPr>
              <w:t>Počet vedených diplomových prací – 150</w:t>
            </w:r>
          </w:p>
          <w:p w14:paraId="24B2056B" w14:textId="77777777" w:rsidR="00C10C15" w:rsidRDefault="00C10C15" w:rsidP="00CD1860">
            <w:pPr>
              <w:spacing w:line="256" w:lineRule="auto"/>
              <w:jc w:val="both"/>
              <w:rPr>
                <w:lang w:eastAsia="en-US"/>
              </w:rPr>
            </w:pPr>
            <w:r>
              <w:rPr>
                <w:lang w:eastAsia="en-US"/>
              </w:rPr>
              <w:t>Počet vedených a obhájených disertačních prací – 16</w:t>
            </w:r>
          </w:p>
        </w:tc>
      </w:tr>
      <w:tr w:rsidR="00C10C15" w14:paraId="4F1A5D49" w14:textId="77777777" w:rsidTr="00F83B9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3536533" w14:textId="77777777" w:rsidR="00C10C15" w:rsidRDefault="00C10C15" w:rsidP="00CD1860">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15E2B3F"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4ADE1EF" w14:textId="77777777" w:rsidR="00C10C15" w:rsidRDefault="00C10C15" w:rsidP="00CD1860">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DC163B2" w14:textId="77777777" w:rsidR="00C10C15" w:rsidRDefault="00C10C15" w:rsidP="00CD1860">
            <w:pPr>
              <w:spacing w:line="256" w:lineRule="auto"/>
              <w:jc w:val="both"/>
              <w:rPr>
                <w:b/>
                <w:lang w:eastAsia="en-US"/>
              </w:rPr>
            </w:pPr>
            <w:r>
              <w:rPr>
                <w:b/>
                <w:lang w:eastAsia="en-US"/>
              </w:rPr>
              <w:t>Ohlasy publikací</w:t>
            </w:r>
          </w:p>
        </w:tc>
      </w:tr>
      <w:tr w:rsidR="00C10C15" w14:paraId="5F9B7388" w14:textId="77777777" w:rsidTr="00F83B9C">
        <w:trPr>
          <w:cantSplit/>
        </w:trPr>
        <w:tc>
          <w:tcPr>
            <w:tcW w:w="3344" w:type="dxa"/>
            <w:gridSpan w:val="3"/>
            <w:tcBorders>
              <w:top w:val="single" w:sz="4" w:space="0" w:color="auto"/>
              <w:left w:val="single" w:sz="4" w:space="0" w:color="auto"/>
              <w:bottom w:val="single" w:sz="4" w:space="0" w:color="auto"/>
              <w:right w:val="single" w:sz="4" w:space="0" w:color="auto"/>
            </w:tcBorders>
            <w:hideMark/>
          </w:tcPr>
          <w:p w14:paraId="41798725" w14:textId="77777777" w:rsidR="00C10C15" w:rsidRDefault="00C10C15" w:rsidP="00CD1860">
            <w:pPr>
              <w:spacing w:line="256" w:lineRule="auto"/>
              <w:jc w:val="both"/>
              <w:rPr>
                <w:lang w:eastAsia="en-US"/>
              </w:rPr>
            </w:pPr>
            <w:r>
              <w:rPr>
                <w:lang w:eastAsia="en-US"/>
              </w:rPr>
              <w:t>Podniková ekonomika a management</w:t>
            </w:r>
          </w:p>
        </w:tc>
        <w:tc>
          <w:tcPr>
            <w:tcW w:w="2244" w:type="dxa"/>
            <w:gridSpan w:val="3"/>
            <w:tcBorders>
              <w:top w:val="single" w:sz="4" w:space="0" w:color="auto"/>
              <w:left w:val="single" w:sz="4" w:space="0" w:color="auto"/>
              <w:bottom w:val="single" w:sz="4" w:space="0" w:color="auto"/>
              <w:right w:val="single" w:sz="4" w:space="0" w:color="auto"/>
            </w:tcBorders>
            <w:hideMark/>
          </w:tcPr>
          <w:p w14:paraId="6E42772C" w14:textId="085835BB" w:rsidR="00C10C15" w:rsidRDefault="00C10C15" w:rsidP="00CD1860">
            <w:pPr>
              <w:spacing w:line="256" w:lineRule="auto"/>
              <w:jc w:val="both"/>
              <w:rPr>
                <w:lang w:eastAsia="en-US"/>
              </w:rPr>
            </w:pPr>
            <w:r>
              <w:rPr>
                <w:lang w:eastAsia="en-US"/>
              </w:rPr>
              <w:t>20</w:t>
            </w:r>
            <w:r w:rsidR="00171621">
              <w:rPr>
                <w:lang w:eastAsia="en-US"/>
              </w:rPr>
              <w:t>0</w:t>
            </w:r>
            <w:r>
              <w:rPr>
                <w:lang w:eastAsia="en-US"/>
              </w:rPr>
              <w:t>2</w:t>
            </w:r>
          </w:p>
        </w:tc>
        <w:tc>
          <w:tcPr>
            <w:tcW w:w="2248" w:type="dxa"/>
            <w:gridSpan w:val="5"/>
            <w:tcBorders>
              <w:top w:val="single" w:sz="4" w:space="0" w:color="auto"/>
              <w:left w:val="single" w:sz="4" w:space="0" w:color="auto"/>
              <w:bottom w:val="single" w:sz="4" w:space="0" w:color="auto"/>
              <w:right w:val="single" w:sz="12" w:space="0" w:color="auto"/>
            </w:tcBorders>
            <w:hideMark/>
          </w:tcPr>
          <w:p w14:paraId="06E2BFEF" w14:textId="77777777" w:rsidR="00C10C15" w:rsidRDefault="00C10C15" w:rsidP="00CD1860">
            <w:pPr>
              <w:spacing w:line="256" w:lineRule="auto"/>
              <w:jc w:val="both"/>
              <w:rPr>
                <w:lang w:eastAsia="en-US"/>
              </w:rPr>
            </w:pPr>
            <w:r>
              <w:rPr>
                <w:lang w:eastAsia="en-US"/>
              </w:rPr>
              <w:t>Technická univerzita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3E9EB7F" w14:textId="77777777" w:rsidR="00C10C15" w:rsidRDefault="00C10C15" w:rsidP="00CD1860">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FFC3F66" w14:textId="77777777" w:rsidR="00C10C15" w:rsidRDefault="00C10C15" w:rsidP="00CD1860">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192B36" w14:textId="77777777" w:rsidR="00C10C15" w:rsidRDefault="00C10C15" w:rsidP="00CD1860">
            <w:pPr>
              <w:spacing w:line="256" w:lineRule="auto"/>
              <w:jc w:val="both"/>
              <w:rPr>
                <w:lang w:eastAsia="en-US"/>
              </w:rPr>
            </w:pPr>
            <w:r>
              <w:rPr>
                <w:b/>
                <w:sz w:val="18"/>
                <w:lang w:eastAsia="en-US"/>
              </w:rPr>
              <w:t>ostatní</w:t>
            </w:r>
          </w:p>
        </w:tc>
      </w:tr>
      <w:tr w:rsidR="00C10C15" w14:paraId="7D2465AF" w14:textId="77777777" w:rsidTr="00F83B9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AC1C18" w14:textId="77777777" w:rsidR="00C10C15" w:rsidRDefault="00C10C15" w:rsidP="00CD1860">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BEAFF2" w14:textId="77777777" w:rsidR="00C10C15" w:rsidRDefault="00C10C15" w:rsidP="00CD1860">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070879E" w14:textId="77777777" w:rsidR="00C10C15" w:rsidRDefault="00C10C15" w:rsidP="00CD1860">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hideMark/>
          </w:tcPr>
          <w:p w14:paraId="080F94CA" w14:textId="77777777" w:rsidR="00C10C15" w:rsidRDefault="00C10C15" w:rsidP="00CD1860">
            <w:pPr>
              <w:spacing w:line="256" w:lineRule="auto"/>
              <w:jc w:val="both"/>
              <w:rPr>
                <w:b/>
                <w:lang w:eastAsia="en-US"/>
              </w:rPr>
            </w:pPr>
            <w:r>
              <w:rPr>
                <w:b/>
                <w:lang w:eastAsia="en-US"/>
              </w:rPr>
              <w:t>126</w:t>
            </w:r>
          </w:p>
        </w:tc>
        <w:tc>
          <w:tcPr>
            <w:tcW w:w="693" w:type="dxa"/>
            <w:tcBorders>
              <w:top w:val="single" w:sz="4" w:space="0" w:color="auto"/>
              <w:left w:val="single" w:sz="4" w:space="0" w:color="auto"/>
              <w:bottom w:val="single" w:sz="4" w:space="0" w:color="auto"/>
              <w:right w:val="single" w:sz="4" w:space="0" w:color="auto"/>
            </w:tcBorders>
            <w:hideMark/>
          </w:tcPr>
          <w:p w14:paraId="58CBBB6F" w14:textId="77777777" w:rsidR="00C10C15" w:rsidRDefault="00C10C15" w:rsidP="00CD1860">
            <w:pPr>
              <w:spacing w:line="256" w:lineRule="auto"/>
              <w:jc w:val="both"/>
              <w:rPr>
                <w:b/>
                <w:lang w:eastAsia="en-US"/>
              </w:rPr>
            </w:pPr>
            <w:r>
              <w:rPr>
                <w:b/>
                <w:lang w:eastAsia="en-US"/>
              </w:rPr>
              <w:t>178</w:t>
            </w:r>
          </w:p>
        </w:tc>
        <w:tc>
          <w:tcPr>
            <w:tcW w:w="694" w:type="dxa"/>
            <w:tcBorders>
              <w:top w:val="single" w:sz="4" w:space="0" w:color="auto"/>
              <w:left w:val="single" w:sz="4" w:space="0" w:color="auto"/>
              <w:bottom w:val="single" w:sz="4" w:space="0" w:color="auto"/>
              <w:right w:val="single" w:sz="4" w:space="0" w:color="auto"/>
            </w:tcBorders>
            <w:hideMark/>
          </w:tcPr>
          <w:p w14:paraId="1AE2780E" w14:textId="77777777" w:rsidR="00C10C15" w:rsidRDefault="00C10C15" w:rsidP="00CD1860">
            <w:pPr>
              <w:spacing w:line="256" w:lineRule="auto"/>
              <w:jc w:val="both"/>
              <w:rPr>
                <w:b/>
                <w:lang w:eastAsia="en-US"/>
              </w:rPr>
            </w:pPr>
            <w:r>
              <w:rPr>
                <w:b/>
                <w:lang w:eastAsia="en-US"/>
              </w:rPr>
              <w:t>2195</w:t>
            </w:r>
          </w:p>
        </w:tc>
      </w:tr>
      <w:tr w:rsidR="00C10C15" w14:paraId="350A4433" w14:textId="77777777" w:rsidTr="00F83B9C">
        <w:trPr>
          <w:trHeight w:val="205"/>
        </w:trPr>
        <w:tc>
          <w:tcPr>
            <w:tcW w:w="3344" w:type="dxa"/>
            <w:gridSpan w:val="3"/>
            <w:tcBorders>
              <w:top w:val="single" w:sz="4" w:space="0" w:color="auto"/>
              <w:left w:val="single" w:sz="4" w:space="0" w:color="auto"/>
              <w:bottom w:val="single" w:sz="4" w:space="0" w:color="auto"/>
              <w:right w:val="single" w:sz="4" w:space="0" w:color="auto"/>
            </w:tcBorders>
            <w:hideMark/>
          </w:tcPr>
          <w:p w14:paraId="785DD80B" w14:textId="77777777" w:rsidR="00C10C15" w:rsidRDefault="00C10C15" w:rsidP="00CD1860">
            <w:pPr>
              <w:spacing w:line="256" w:lineRule="auto"/>
              <w:jc w:val="both"/>
              <w:rPr>
                <w:lang w:eastAsia="en-US"/>
              </w:rPr>
            </w:pPr>
            <w:r>
              <w:rPr>
                <w:lang w:eastAsia="en-US"/>
              </w:rP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hideMark/>
          </w:tcPr>
          <w:p w14:paraId="4336065F" w14:textId="77777777" w:rsidR="00C10C15" w:rsidRDefault="00C10C15" w:rsidP="00CD1860">
            <w:pPr>
              <w:spacing w:line="256" w:lineRule="auto"/>
              <w:jc w:val="both"/>
              <w:rPr>
                <w:lang w:eastAsia="en-US"/>
              </w:rPr>
            </w:pPr>
            <w:r>
              <w:rPr>
                <w:lang w:eastAsia="en-US"/>
              </w:rPr>
              <w:t>2010</w:t>
            </w:r>
          </w:p>
        </w:tc>
        <w:tc>
          <w:tcPr>
            <w:tcW w:w="2248" w:type="dxa"/>
            <w:gridSpan w:val="5"/>
            <w:tcBorders>
              <w:top w:val="single" w:sz="4" w:space="0" w:color="auto"/>
              <w:left w:val="single" w:sz="4" w:space="0" w:color="auto"/>
              <w:bottom w:val="single" w:sz="4" w:space="0" w:color="auto"/>
              <w:right w:val="single" w:sz="12" w:space="0" w:color="auto"/>
            </w:tcBorders>
            <w:hideMark/>
          </w:tcPr>
          <w:p w14:paraId="0A9F4567" w14:textId="77777777" w:rsidR="00C10C15" w:rsidRDefault="00C10C15" w:rsidP="00CD1860">
            <w:pPr>
              <w:spacing w:line="256" w:lineRule="auto"/>
              <w:jc w:val="both"/>
              <w:rPr>
                <w:lang w:eastAsia="en-US"/>
              </w:rPr>
            </w:pPr>
            <w:r>
              <w:rPr>
                <w:lang w:eastAsia="en-US"/>
              </w:rPr>
              <w:t>UTB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1B36408F" w14:textId="77777777" w:rsidR="00C10C15" w:rsidRDefault="00C10C15" w:rsidP="00CD1860">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0B577403" w14:textId="77777777" w:rsidR="00C10C15" w:rsidRDefault="00C10C15" w:rsidP="00CD1860">
            <w:pPr>
              <w:spacing w:line="256" w:lineRule="auto"/>
              <w:rPr>
                <w:b/>
                <w:lang w:eastAsia="en-US"/>
              </w:rPr>
            </w:pPr>
            <w:r>
              <w:rPr>
                <w:b/>
                <w:lang w:eastAsia="en-US"/>
              </w:rPr>
              <w:t xml:space="preserve"> 6/8</w:t>
            </w:r>
          </w:p>
        </w:tc>
      </w:tr>
      <w:tr w:rsidR="00C10C15" w14:paraId="6DC3FD03" w14:textId="77777777" w:rsidTr="00F83B9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5E71957" w14:textId="77777777" w:rsidR="00C10C15" w:rsidRDefault="00C10C15" w:rsidP="00CD1860">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C10C15" w14:paraId="500A90E9" w14:textId="77777777" w:rsidTr="00F83B9C">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12CE5733" w14:textId="77777777" w:rsidR="00C10C15" w:rsidRPr="00744C3D" w:rsidRDefault="00C10C15" w:rsidP="00CD1860">
            <w:pPr>
              <w:spacing w:line="256" w:lineRule="auto"/>
              <w:jc w:val="both"/>
              <w:rPr>
                <w:rStyle w:val="apple-converted-space"/>
                <w:color w:val="000000" w:themeColor="text1"/>
              </w:rPr>
            </w:pPr>
            <w:r w:rsidRPr="00744C3D">
              <w:rPr>
                <w:color w:val="000000" w:themeColor="text1"/>
                <w:lang w:eastAsia="en-US"/>
              </w:rPr>
              <w:lastRenderedPageBreak/>
              <w:t xml:space="preserve">MACKIEWICZ, M., </w:t>
            </w:r>
            <w:r w:rsidRPr="00744C3D">
              <w:rPr>
                <w:b/>
                <w:color w:val="000000" w:themeColor="text1"/>
                <w:lang w:eastAsia="en-US"/>
              </w:rPr>
              <w:t>PAVELKOVÁ, D</w:t>
            </w:r>
            <w:r w:rsidRPr="00744C3D">
              <w:rPr>
                <w:color w:val="000000" w:themeColor="text1"/>
                <w:lang w:eastAsia="en-US"/>
              </w:rPr>
              <w:t xml:space="preserve">. </w:t>
            </w:r>
            <w:r w:rsidRPr="00744C3D">
              <w:rPr>
                <w:i/>
                <w:color w:val="000000" w:themeColor="text1"/>
                <w:lang w:eastAsia="en-US"/>
              </w:rPr>
              <w:t>Clusters and Innovation: The relationship between membership in clusters organisations and technological maturity of companies in Poland.</w:t>
            </w:r>
            <w:r w:rsidRPr="00744C3D">
              <w:rPr>
                <w:rStyle w:val="apple-converted-space"/>
                <w:color w:val="000000" w:themeColor="text1"/>
                <w:lang w:eastAsia="en-US"/>
              </w:rPr>
              <w:t> </w:t>
            </w:r>
            <w:r w:rsidRPr="00744C3D">
              <w:rPr>
                <w:iCs/>
                <w:color w:val="000000" w:themeColor="text1"/>
                <w:bdr w:val="none" w:sz="0" w:space="0" w:color="auto" w:frame="1"/>
                <w:lang w:eastAsia="en-US"/>
              </w:rPr>
              <w:t>Technological and Economic Development of Economy</w:t>
            </w:r>
            <w:r w:rsidRPr="00744C3D">
              <w:rPr>
                <w:rStyle w:val="apple-converted-space"/>
                <w:color w:val="000000" w:themeColor="text1"/>
                <w:lang w:eastAsia="en-US"/>
              </w:rPr>
              <w:t> </w:t>
            </w:r>
            <w:r w:rsidRPr="00744C3D">
              <w:rPr>
                <w:color w:val="000000" w:themeColor="text1"/>
                <w:lang w:eastAsia="en-US"/>
              </w:rPr>
              <w:t>[online]. 2022, Vol. 28, Issue 6, pp. 1854-1870. [cit. 2023-01-30]. ISSN 2029-4913. (50</w:t>
            </w:r>
            <w:r>
              <w:rPr>
                <w:color w:val="000000" w:themeColor="text1"/>
                <w:lang w:eastAsia="en-US"/>
              </w:rPr>
              <w:t xml:space="preserve"> </w:t>
            </w:r>
            <w:r w:rsidRPr="00744C3D">
              <w:rPr>
                <w:color w:val="000000" w:themeColor="text1"/>
                <w:lang w:eastAsia="en-US"/>
              </w:rPr>
              <w:t xml:space="preserve">%) </w:t>
            </w:r>
            <w:r w:rsidRPr="00744C3D">
              <w:rPr>
                <w:rStyle w:val="apple-converted-space"/>
                <w:color w:val="000000" w:themeColor="text1"/>
                <w:lang w:eastAsia="en-US"/>
              </w:rPr>
              <w:t>Jimp Q1.</w:t>
            </w:r>
          </w:p>
          <w:p w14:paraId="10F403CA" w14:textId="77777777" w:rsidR="00C10C15" w:rsidRPr="00744C3D" w:rsidRDefault="00C10C15" w:rsidP="00CD1860">
            <w:pPr>
              <w:spacing w:line="256" w:lineRule="auto"/>
              <w:jc w:val="both"/>
            </w:pPr>
            <w:r w:rsidRPr="00744C3D">
              <w:rPr>
                <w:b/>
                <w:color w:val="000000" w:themeColor="text1"/>
                <w:lang w:eastAsia="en-US"/>
              </w:rPr>
              <w:t>PAVELKOVÁ, D</w:t>
            </w:r>
            <w:r w:rsidRPr="00744C3D">
              <w:rPr>
                <w:color w:val="000000" w:themeColor="text1"/>
                <w:lang w:eastAsia="en-US"/>
              </w:rPr>
              <w:t xml:space="preserve">., ŽIŽKA, M., HOMOLKA, L., KNÁPKOVÁ, A., PELLONEOVÁ, N. </w:t>
            </w:r>
            <w:r w:rsidRPr="00744C3D">
              <w:rPr>
                <w:rStyle w:val="arttitle"/>
                <w:i/>
                <w:color w:val="333333"/>
                <w:lang w:eastAsia="en-US"/>
              </w:rPr>
              <w:t>Do clustered firms outperform the non-clustered? Evidence of financial performance in traditional industries,</w:t>
            </w:r>
            <w:r w:rsidRPr="00744C3D">
              <w:rPr>
                <w:rStyle w:val="apple-converted-space"/>
                <w:color w:val="333333"/>
                <w:shd w:val="clear" w:color="auto" w:fill="FFFFFF"/>
                <w:lang w:eastAsia="en-US"/>
              </w:rPr>
              <w:t> </w:t>
            </w:r>
            <w:r w:rsidRPr="00744C3D">
              <w:rPr>
                <w:rStyle w:val="serialtitle"/>
                <w:iCs/>
                <w:color w:val="333333"/>
                <w:lang w:eastAsia="en-US"/>
              </w:rPr>
              <w:t>Economic Research.</w:t>
            </w:r>
            <w:r w:rsidRPr="00744C3D">
              <w:rPr>
                <w:rStyle w:val="apple-converted-space"/>
                <w:color w:val="333333"/>
                <w:shd w:val="clear" w:color="auto" w:fill="FFFFFF"/>
                <w:lang w:eastAsia="en-US"/>
              </w:rPr>
              <w:t> </w:t>
            </w:r>
            <w:r w:rsidRPr="00744C3D">
              <w:rPr>
                <w:rStyle w:val="volumeissue"/>
                <w:color w:val="333333"/>
                <w:lang w:eastAsia="en-US"/>
              </w:rPr>
              <w:t>34:1,</w:t>
            </w:r>
            <w:r w:rsidRPr="00744C3D">
              <w:rPr>
                <w:rStyle w:val="apple-converted-space"/>
                <w:color w:val="333333"/>
                <w:shd w:val="clear" w:color="auto" w:fill="FFFFFF"/>
                <w:lang w:eastAsia="en-US"/>
              </w:rPr>
              <w:t xml:space="preserve"> pp. </w:t>
            </w:r>
            <w:r w:rsidRPr="00744C3D">
              <w:rPr>
                <w:rStyle w:val="pagerange"/>
                <w:color w:val="333333"/>
                <w:lang w:eastAsia="en-US"/>
              </w:rPr>
              <w:t>3270-3292, 2021.</w:t>
            </w:r>
            <w:r w:rsidRPr="00744C3D">
              <w:rPr>
                <w:rStyle w:val="doilink"/>
                <w:color w:val="333333"/>
                <w:lang w:eastAsia="en-US"/>
              </w:rPr>
              <w:t xml:space="preserve"> </w:t>
            </w:r>
            <w:r w:rsidRPr="00744C3D">
              <w:rPr>
                <w:color w:val="000000" w:themeColor="text1"/>
                <w:lang w:eastAsia="en-US"/>
              </w:rPr>
              <w:t>ISSN 1331-677X. (35</w:t>
            </w:r>
            <w:r>
              <w:rPr>
                <w:color w:val="000000" w:themeColor="text1"/>
                <w:lang w:eastAsia="en-US"/>
              </w:rPr>
              <w:t xml:space="preserve"> </w:t>
            </w:r>
            <w:r w:rsidRPr="00744C3D">
              <w:rPr>
                <w:color w:val="000000" w:themeColor="text1"/>
                <w:lang w:eastAsia="en-US"/>
              </w:rPr>
              <w:t>%) Jimp Q2.</w:t>
            </w:r>
          </w:p>
          <w:p w14:paraId="7C422210" w14:textId="77777777" w:rsidR="00C10C15" w:rsidRPr="00744C3D" w:rsidRDefault="00C10C15" w:rsidP="00CD1860">
            <w:pPr>
              <w:pStyle w:val="Nadpis3"/>
              <w:spacing w:line="256" w:lineRule="auto"/>
              <w:jc w:val="both"/>
              <w:rPr>
                <w:rFonts w:ascii="Times New Roman" w:hAnsi="Times New Roman" w:cs="Times New Roman"/>
                <w:color w:val="000000" w:themeColor="text1"/>
                <w:sz w:val="20"/>
                <w:szCs w:val="20"/>
                <w:lang w:eastAsia="en-US"/>
              </w:rPr>
            </w:pPr>
            <w:r w:rsidRPr="00744C3D">
              <w:rPr>
                <w:rFonts w:ascii="Times New Roman" w:hAnsi="Times New Roman" w:cs="Times New Roman"/>
                <w:color w:val="000000" w:themeColor="text1"/>
                <w:sz w:val="20"/>
                <w:szCs w:val="20"/>
                <w:lang w:val="en" w:eastAsia="en-US"/>
              </w:rPr>
              <w:t xml:space="preserve">VYCHYTILOVÁ, J., NADIROV, O., </w:t>
            </w:r>
            <w:r w:rsidRPr="00744C3D">
              <w:rPr>
                <w:rFonts w:ascii="Times New Roman" w:hAnsi="Times New Roman" w:cs="Times New Roman"/>
                <w:b/>
                <w:color w:val="000000" w:themeColor="text1"/>
                <w:sz w:val="20"/>
                <w:szCs w:val="20"/>
                <w:lang w:val="en" w:eastAsia="en-US"/>
              </w:rPr>
              <w:t>PAVELKOVÁ, D</w:t>
            </w:r>
            <w:r w:rsidRPr="00744C3D">
              <w:rPr>
                <w:rFonts w:ascii="Times New Roman" w:hAnsi="Times New Roman" w:cs="Times New Roman"/>
                <w:color w:val="000000" w:themeColor="text1"/>
                <w:sz w:val="20"/>
                <w:szCs w:val="20"/>
                <w:lang w:val="en" w:eastAsia="en-US"/>
              </w:rPr>
              <w:t xml:space="preserve">., MIKESKA, M. </w:t>
            </w:r>
            <w:r w:rsidRPr="00744C3D">
              <w:rPr>
                <w:rFonts w:ascii="Times New Roman" w:hAnsi="Times New Roman" w:cs="Times New Roman"/>
                <w:i/>
                <w:color w:val="000000" w:themeColor="text1"/>
                <w:sz w:val="20"/>
                <w:szCs w:val="20"/>
                <w:lang w:val="en" w:eastAsia="en-US"/>
              </w:rPr>
              <w:t>Risk Reporting Practices of Listed Companies: Cross-Country Empirical Evidence from the Auto Industry.</w:t>
            </w:r>
            <w:r w:rsidRPr="00744C3D">
              <w:rPr>
                <w:rFonts w:ascii="Times New Roman" w:hAnsi="Times New Roman" w:cs="Times New Roman"/>
                <w:color w:val="000000" w:themeColor="text1"/>
                <w:sz w:val="20"/>
                <w:szCs w:val="20"/>
                <w:lang w:val="en" w:eastAsia="en-US"/>
              </w:rPr>
              <w:t xml:space="preserve"> </w:t>
            </w:r>
            <w:r w:rsidRPr="00744C3D">
              <w:rPr>
                <w:rFonts w:ascii="Times New Roman" w:hAnsi="Times New Roman" w:cs="Times New Roman"/>
                <w:iCs/>
                <w:color w:val="000000" w:themeColor="text1"/>
                <w:sz w:val="20"/>
                <w:szCs w:val="20"/>
                <w:lang w:val="en" w:eastAsia="en-US"/>
              </w:rPr>
              <w:t>Journal of Competitiveness.</w:t>
            </w:r>
            <w:r w:rsidRPr="00744C3D">
              <w:rPr>
                <w:rFonts w:ascii="Times New Roman" w:hAnsi="Times New Roman" w:cs="Times New Roman"/>
                <w:color w:val="000000" w:themeColor="text1"/>
                <w:sz w:val="20"/>
                <w:szCs w:val="20"/>
                <w:lang w:val="en" w:eastAsia="en-US"/>
              </w:rPr>
              <w:t xml:space="preserve"> 2020, Vol. 12, Issue 4, p. </w:t>
            </w:r>
            <w:r w:rsidRPr="00744C3D">
              <w:rPr>
                <w:rFonts w:ascii="Times New Roman" w:hAnsi="Times New Roman" w:cs="Times New Roman"/>
                <w:color w:val="000000" w:themeColor="text1"/>
                <w:sz w:val="20"/>
                <w:szCs w:val="20"/>
                <w:shd w:val="clear" w:color="auto" w:fill="FFFFFF"/>
                <w:lang w:eastAsia="en-US"/>
              </w:rPr>
              <w:t>61-179</w:t>
            </w:r>
            <w:r w:rsidRPr="00744C3D">
              <w:rPr>
                <w:rFonts w:ascii="Times New Roman" w:hAnsi="Times New Roman" w:cs="Times New Roman"/>
                <w:color w:val="000000" w:themeColor="text1"/>
                <w:sz w:val="20"/>
                <w:szCs w:val="20"/>
                <w:lang w:eastAsia="en-US"/>
              </w:rPr>
              <w:t>. ISSN</w:t>
            </w:r>
            <w:r w:rsidRPr="00744C3D">
              <w:rPr>
                <w:rStyle w:val="value"/>
                <w:rFonts w:ascii="Times New Roman" w:hAnsi="Times New Roman"/>
                <w:color w:val="000000" w:themeColor="text1"/>
                <w:sz w:val="20"/>
                <w:szCs w:val="20"/>
                <w:lang w:eastAsia="en-US"/>
              </w:rPr>
              <w:t>1804-171X. (15</w:t>
            </w:r>
            <w:r>
              <w:rPr>
                <w:rStyle w:val="value"/>
                <w:rFonts w:ascii="Times New Roman" w:hAnsi="Times New Roman"/>
                <w:color w:val="000000" w:themeColor="text1"/>
                <w:sz w:val="20"/>
                <w:szCs w:val="20"/>
                <w:lang w:eastAsia="en-US"/>
              </w:rPr>
              <w:t xml:space="preserve"> </w:t>
            </w:r>
            <w:r w:rsidRPr="00744C3D">
              <w:rPr>
                <w:rStyle w:val="value"/>
                <w:rFonts w:ascii="Times New Roman" w:hAnsi="Times New Roman"/>
                <w:color w:val="000000" w:themeColor="text1"/>
                <w:sz w:val="20"/>
                <w:szCs w:val="20"/>
                <w:lang w:eastAsia="en-US"/>
              </w:rPr>
              <w:t>%) Jimp Q1.</w:t>
            </w:r>
          </w:p>
          <w:p w14:paraId="1021BD2C" w14:textId="77777777" w:rsidR="00C10C15" w:rsidRPr="00744C3D" w:rsidRDefault="00C10C15" w:rsidP="00CD1860">
            <w:pPr>
              <w:spacing w:line="256" w:lineRule="auto"/>
              <w:jc w:val="both"/>
              <w:rPr>
                <w:rStyle w:val="apple-converted-space"/>
                <w:lang w:val="en-GB"/>
              </w:rPr>
            </w:pPr>
            <w:r w:rsidRPr="00744C3D">
              <w:rPr>
                <w:color w:val="000000" w:themeColor="text1"/>
                <w:lang w:eastAsia="en-US"/>
              </w:rPr>
              <w:t xml:space="preserve">HOMOLKA, L., NGO, M.V., </w:t>
            </w:r>
            <w:r w:rsidRPr="00744C3D">
              <w:rPr>
                <w:b/>
                <w:color w:val="000000" w:themeColor="text1"/>
                <w:lang w:eastAsia="en-US"/>
              </w:rPr>
              <w:t>PAVELKOVÁ, D.,</w:t>
            </w:r>
            <w:r w:rsidRPr="00744C3D">
              <w:rPr>
                <w:color w:val="000000" w:themeColor="text1"/>
                <w:lang w:eastAsia="en-US"/>
              </w:rPr>
              <w:t xml:space="preserve"> LE, T.B., DEHNING, B. </w:t>
            </w:r>
            <w:r w:rsidRPr="00744C3D">
              <w:rPr>
                <w:i/>
                <w:color w:val="000000" w:themeColor="text1"/>
                <w:lang w:val="en-GB" w:eastAsia="en-US"/>
              </w:rPr>
              <w:t>Short- and medium-term car registration forecasting based on selected macro and socio-economic indicators in European countries</w:t>
            </w:r>
            <w:r w:rsidRPr="00744C3D">
              <w:rPr>
                <w:color w:val="000000" w:themeColor="text1"/>
                <w:lang w:val="en-GB" w:eastAsia="en-US"/>
              </w:rPr>
              <w:t>.</w:t>
            </w:r>
            <w:r w:rsidRPr="00744C3D">
              <w:rPr>
                <w:rStyle w:val="apple-converted-space"/>
                <w:color w:val="000000" w:themeColor="text1"/>
                <w:lang w:val="en-GB" w:eastAsia="en-US"/>
              </w:rPr>
              <w:t> </w:t>
            </w:r>
            <w:r w:rsidRPr="00744C3D">
              <w:rPr>
                <w:iCs/>
                <w:color w:val="000000" w:themeColor="text1"/>
                <w:bdr w:val="none" w:sz="0" w:space="0" w:color="auto" w:frame="1"/>
                <w:lang w:val="en-GB" w:eastAsia="en-US"/>
              </w:rPr>
              <w:t>Research in Transportation Economics</w:t>
            </w:r>
            <w:r w:rsidRPr="00744C3D">
              <w:rPr>
                <w:rStyle w:val="apple-converted-space"/>
                <w:color w:val="000000" w:themeColor="text1"/>
                <w:lang w:val="en-GB" w:eastAsia="en-US"/>
              </w:rPr>
              <w:t> </w:t>
            </w:r>
            <w:r w:rsidRPr="00744C3D">
              <w:rPr>
                <w:color w:val="000000" w:themeColor="text1"/>
                <w:lang w:val="en-GB" w:eastAsia="en-US"/>
              </w:rPr>
              <w:t>[online]. 2019, vol. 80 [cit. 2021-11-01]. ISSN 0739-8859.</w:t>
            </w:r>
            <w:r w:rsidRPr="00744C3D">
              <w:rPr>
                <w:rStyle w:val="apple-converted-space"/>
                <w:color w:val="000000" w:themeColor="text1"/>
                <w:lang w:val="en-GB" w:eastAsia="en-US"/>
              </w:rPr>
              <w:t> (25%) Jimp Q2.</w:t>
            </w:r>
          </w:p>
          <w:p w14:paraId="7962F01C" w14:textId="77777777" w:rsidR="00C10C15" w:rsidRPr="006B3954" w:rsidRDefault="00C10C15" w:rsidP="00CD1860">
            <w:pPr>
              <w:pStyle w:val="Abstrakt"/>
              <w:spacing w:line="240" w:lineRule="auto"/>
              <w:jc w:val="both"/>
              <w:rPr>
                <w:b w:val="0"/>
                <w:sz w:val="20"/>
                <w:szCs w:val="20"/>
              </w:rPr>
            </w:pPr>
            <w:r w:rsidRPr="00744C3D">
              <w:rPr>
                <w:color w:val="000000" w:themeColor="text1"/>
                <w:sz w:val="20"/>
                <w:szCs w:val="20"/>
                <w:lang w:val="en-GB" w:eastAsia="en-US"/>
              </w:rPr>
              <w:t>PAVELKOVÁ, D</w:t>
            </w:r>
            <w:r w:rsidRPr="00744C3D">
              <w:rPr>
                <w:b w:val="0"/>
                <w:color w:val="000000" w:themeColor="text1"/>
                <w:sz w:val="20"/>
                <w:szCs w:val="20"/>
                <w:lang w:val="en-GB" w:eastAsia="en-US"/>
              </w:rPr>
              <w:t xml:space="preserve">., HOMOLKA, L., VYCHYTILOVÁ, J., NGO, M. V., BACH, L.T., DEHNING, B. </w:t>
            </w:r>
            <w:r w:rsidRPr="00744C3D">
              <w:rPr>
                <w:b w:val="0"/>
                <w:i/>
                <w:color w:val="000000" w:themeColor="text1"/>
                <w:sz w:val="20"/>
                <w:szCs w:val="20"/>
                <w:lang w:val="en-GB" w:eastAsia="en-US"/>
              </w:rPr>
              <w:t>Passenger Car Sales Projections: Measuring the Accuracy of a Sales Forecasting Model.</w:t>
            </w:r>
            <w:r w:rsidRPr="00744C3D">
              <w:rPr>
                <w:b w:val="0"/>
                <w:color w:val="000000" w:themeColor="text1"/>
                <w:sz w:val="20"/>
                <w:szCs w:val="20"/>
                <w:lang w:val="en-GB" w:eastAsia="en-US"/>
              </w:rPr>
              <w:t xml:space="preserve"> Ekonomický časopis. 2018, Volume 66, Issue 3, pp. 227-249. ISSN 00133035. (30%) Jimp Q4.</w:t>
            </w:r>
          </w:p>
          <w:p w14:paraId="63A26C0A" w14:textId="77777777" w:rsidR="00C10C15" w:rsidRPr="004E102C" w:rsidRDefault="00C10C15" w:rsidP="00CD1860">
            <w:pPr>
              <w:jc w:val="both"/>
              <w:rPr>
                <w:b/>
              </w:rPr>
            </w:pPr>
            <w:r w:rsidRPr="004E102C">
              <w:rPr>
                <w:b/>
              </w:rPr>
              <w:t>Další tvůrčí činnost (včetně projektů)</w:t>
            </w:r>
          </w:p>
          <w:p w14:paraId="69179DDD" w14:textId="77777777" w:rsidR="00C10C15" w:rsidRPr="00744C3D" w:rsidRDefault="00C10C15" w:rsidP="00CD1860">
            <w:pPr>
              <w:widowControl w:val="0"/>
              <w:autoSpaceDE w:val="0"/>
              <w:autoSpaceDN w:val="0"/>
              <w:adjustRightInd w:val="0"/>
              <w:spacing w:line="256" w:lineRule="auto"/>
              <w:jc w:val="both"/>
              <w:rPr>
                <w:rFonts w:eastAsia="Calibri"/>
                <w:color w:val="000000" w:themeColor="text1"/>
                <w:lang w:val="en-US" w:eastAsia="en-US"/>
              </w:rPr>
            </w:pPr>
            <w:r w:rsidRPr="00744C3D">
              <w:rPr>
                <w:color w:val="000000" w:themeColor="text1"/>
                <w:lang w:val="en-GB" w:eastAsia="en-US"/>
              </w:rPr>
              <w:t xml:space="preserve">TA ČR </w:t>
            </w:r>
            <w:r w:rsidRPr="00744C3D">
              <w:rPr>
                <w:rFonts w:eastAsia="Calibri"/>
                <w:color w:val="000000" w:themeColor="text1"/>
                <w:lang w:val="en-US" w:eastAsia="en-US"/>
              </w:rPr>
              <w:t xml:space="preserve">TL03000319: </w:t>
            </w:r>
            <w:r w:rsidRPr="00744C3D">
              <w:rPr>
                <w:rFonts w:eastAsia="Calibri"/>
                <w:color w:val="000000" w:themeColor="text1"/>
                <w:lang w:eastAsia="en-US"/>
              </w:rPr>
              <w:t>Ekonomika a etika zahraničních investorů v ČR 2020-2023 (členka řešitelského týmu)</w:t>
            </w:r>
            <w:r>
              <w:rPr>
                <w:rFonts w:eastAsia="Calibri"/>
                <w:color w:val="000000" w:themeColor="text1"/>
                <w:lang w:eastAsia="en-US"/>
              </w:rPr>
              <w:t>.</w:t>
            </w:r>
          </w:p>
          <w:p w14:paraId="425643BE" w14:textId="77777777" w:rsidR="00C10C15" w:rsidRDefault="00C10C15" w:rsidP="00CD1860">
            <w:pPr>
              <w:spacing w:line="256" w:lineRule="auto"/>
              <w:jc w:val="both"/>
              <w:rPr>
                <w:color w:val="000000"/>
                <w:lang w:eastAsia="en-US"/>
              </w:rPr>
            </w:pPr>
            <w:r w:rsidRPr="00744C3D">
              <w:rPr>
                <w:bCs/>
                <w:color w:val="000000" w:themeColor="text1"/>
                <w:lang w:val="en-GB" w:eastAsia="en-US"/>
              </w:rPr>
              <w:t xml:space="preserve">Visegrad Fund </w:t>
            </w:r>
            <w:r w:rsidRPr="00744C3D">
              <w:rPr>
                <w:bCs/>
                <w:color w:val="000000" w:themeColor="text1"/>
                <w:lang w:val="en-US" w:eastAsia="en-US"/>
              </w:rPr>
              <w:t xml:space="preserve">No. </w:t>
            </w:r>
            <w:r w:rsidRPr="00744C3D">
              <w:rPr>
                <w:bCs/>
                <w:color w:val="000000" w:themeColor="text1"/>
                <w:lang w:eastAsia="en-US"/>
              </w:rPr>
              <w:t>22030333</w:t>
            </w:r>
            <w:r w:rsidRPr="00744C3D">
              <w:rPr>
                <w:bCs/>
                <w:color w:val="000000" w:themeColor="text1"/>
                <w:lang w:val="en-GB" w:eastAsia="en-US"/>
              </w:rPr>
              <w:t>:</w:t>
            </w:r>
            <w:r w:rsidRPr="00744C3D">
              <w:rPr>
                <w:lang w:val="en-GB" w:eastAsia="en-US"/>
              </w:rPr>
              <w:t xml:space="preserve"> </w:t>
            </w:r>
            <w:r w:rsidRPr="00744C3D">
              <w:rPr>
                <w:color w:val="000000"/>
                <w:lang w:val="en-GB" w:eastAsia="en-US"/>
              </w:rPr>
              <w:t xml:space="preserve">Clusters as platforms for business-research (B2R)/research-business (R2B) relations, 2021-2022 </w:t>
            </w:r>
            <w:r w:rsidRPr="00744C3D">
              <w:rPr>
                <w:color w:val="000000"/>
                <w:lang w:eastAsia="en-US"/>
              </w:rPr>
              <w:t>(spoluřešitelka)</w:t>
            </w:r>
            <w:r>
              <w:rPr>
                <w:color w:val="000000"/>
                <w:lang w:eastAsia="en-US"/>
              </w:rPr>
              <w:t>.</w:t>
            </w:r>
          </w:p>
          <w:p w14:paraId="0271A825" w14:textId="77777777" w:rsidR="00C10C15" w:rsidRPr="00153E2D" w:rsidRDefault="00C10C15" w:rsidP="00CD1860">
            <w:pPr>
              <w:jc w:val="both"/>
            </w:pPr>
            <w:r w:rsidRPr="00153E2D">
              <w:t xml:space="preserve">Horizon Europe, SOLiD </w:t>
            </w:r>
            <w:r w:rsidRPr="002F2A03">
              <w:rPr>
                <w:color w:val="000000"/>
              </w:rPr>
              <w:t>101069505</w:t>
            </w:r>
            <w:r w:rsidRPr="00153E2D">
              <w:t>, 2022-26, členka řešitelského týmu</w:t>
            </w:r>
            <w:r>
              <w:t>.</w:t>
            </w:r>
          </w:p>
          <w:p w14:paraId="5D4C37EE" w14:textId="77777777" w:rsidR="00C10C15" w:rsidRPr="006B3954" w:rsidRDefault="00C10C15" w:rsidP="00CD1860">
            <w:pPr>
              <w:jc w:val="both"/>
              <w:rPr>
                <w:sz w:val="22"/>
                <w:szCs w:val="22"/>
              </w:rPr>
            </w:pPr>
            <w:r w:rsidRPr="00153E2D">
              <w:t xml:space="preserve">Horizon Europe, TwinVector </w:t>
            </w:r>
            <w:r w:rsidRPr="002F2A03">
              <w:rPr>
                <w:color w:val="2C2C2C"/>
                <w:shd w:val="clear" w:color="auto" w:fill="F9F9F9"/>
              </w:rPr>
              <w:t>101078935</w:t>
            </w:r>
            <w:r w:rsidRPr="00153E2D">
              <w:t xml:space="preserve"> (2022-25), členka řešitelského týmu</w:t>
            </w:r>
            <w:r>
              <w:t>.</w:t>
            </w:r>
          </w:p>
        </w:tc>
      </w:tr>
      <w:tr w:rsidR="00C10C15" w14:paraId="279705EF" w14:textId="77777777" w:rsidTr="00F83B9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661742" w14:textId="77777777" w:rsidR="00C10C15" w:rsidRDefault="00C10C15" w:rsidP="00CD1860">
            <w:pPr>
              <w:spacing w:line="256" w:lineRule="auto"/>
              <w:rPr>
                <w:b/>
                <w:lang w:eastAsia="en-US"/>
              </w:rPr>
            </w:pPr>
            <w:r>
              <w:rPr>
                <w:b/>
                <w:lang w:eastAsia="en-US"/>
              </w:rPr>
              <w:t>Působení v zahraničí</w:t>
            </w:r>
          </w:p>
        </w:tc>
      </w:tr>
      <w:tr w:rsidR="00C10C15" w14:paraId="28A80C96" w14:textId="77777777" w:rsidTr="00F83B9C">
        <w:trPr>
          <w:trHeight w:val="328"/>
        </w:trPr>
        <w:tc>
          <w:tcPr>
            <w:tcW w:w="9855" w:type="dxa"/>
            <w:gridSpan w:val="15"/>
            <w:tcBorders>
              <w:top w:val="single" w:sz="4" w:space="0" w:color="auto"/>
              <w:left w:val="single" w:sz="4" w:space="0" w:color="auto"/>
              <w:bottom w:val="single" w:sz="4" w:space="0" w:color="auto"/>
              <w:right w:val="single" w:sz="4" w:space="0" w:color="auto"/>
            </w:tcBorders>
            <w:hideMark/>
          </w:tcPr>
          <w:p w14:paraId="67CB7C30" w14:textId="77777777" w:rsidR="00C10C15" w:rsidRDefault="00C10C15" w:rsidP="00CD1860">
            <w:pPr>
              <w:spacing w:line="256" w:lineRule="auto"/>
              <w:rPr>
                <w:lang w:eastAsia="en-US"/>
              </w:rPr>
            </w:pPr>
            <w:r>
              <w:rPr>
                <w:lang w:eastAsia="en-US"/>
              </w:rPr>
              <w:t>Červen-srpen 1985 - Japonsko, Yokohama National University.</w:t>
            </w:r>
          </w:p>
          <w:p w14:paraId="04681987" w14:textId="77777777" w:rsidR="00C10C15" w:rsidRDefault="00C10C15" w:rsidP="00CD1860">
            <w:pPr>
              <w:spacing w:line="256" w:lineRule="auto"/>
              <w:rPr>
                <w:b/>
                <w:lang w:eastAsia="en-US"/>
              </w:rPr>
            </w:pPr>
            <w:r>
              <w:rPr>
                <w:lang w:eastAsia="en-US"/>
              </w:rPr>
              <w:t>Duben-červen 2019 a září-listopad 2019 – Rakousko, University of Vienna.</w:t>
            </w:r>
          </w:p>
        </w:tc>
      </w:tr>
      <w:tr w:rsidR="00C10C15" w14:paraId="453882D0" w14:textId="77777777" w:rsidTr="00F83B9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1F7A757" w14:textId="77777777" w:rsidR="00C10C15" w:rsidRDefault="00C10C15" w:rsidP="00CD1860">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24DB8E12" w14:textId="77777777" w:rsidR="00C10C15" w:rsidRDefault="00C10C15" w:rsidP="00CD1860">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E61DBC" w14:textId="77777777" w:rsidR="00C10C15" w:rsidRDefault="00C10C15" w:rsidP="00CD1860">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80F7CEE" w14:textId="77777777" w:rsidR="00C10C15" w:rsidRDefault="00C10C15" w:rsidP="00CD1860">
            <w:pPr>
              <w:spacing w:line="256" w:lineRule="auto"/>
              <w:jc w:val="both"/>
              <w:rPr>
                <w:lang w:eastAsia="en-US"/>
              </w:rPr>
            </w:pPr>
          </w:p>
        </w:tc>
      </w:tr>
    </w:tbl>
    <w:p w14:paraId="23FF42ED" w14:textId="77777777" w:rsidR="00C10C15" w:rsidRDefault="00C10C15" w:rsidP="00C10C15"/>
    <w:p w14:paraId="12B73E04" w14:textId="77777777" w:rsidR="00C10C15" w:rsidRDefault="00C10C15" w:rsidP="00C10C15"/>
    <w:p w14:paraId="1AD2D09C" w14:textId="77777777" w:rsidR="00C10C15" w:rsidRDefault="00C10C15" w:rsidP="00C10C15"/>
    <w:p w14:paraId="2499AA25" w14:textId="77777777" w:rsidR="00C10C15" w:rsidRDefault="00C10C15" w:rsidP="00C10C15"/>
    <w:p w14:paraId="36210D22" w14:textId="77777777" w:rsidR="00C10C15" w:rsidRDefault="00C10C15" w:rsidP="00C10C15"/>
    <w:p w14:paraId="2D0193F7" w14:textId="77777777" w:rsidR="00C10C15" w:rsidRDefault="00C10C15" w:rsidP="00C10C15"/>
    <w:p w14:paraId="30963091" w14:textId="77777777" w:rsidR="00C10C15" w:rsidRDefault="00C10C15" w:rsidP="00C10C15"/>
    <w:p w14:paraId="0CD1E93F" w14:textId="77777777" w:rsidR="00C10C15" w:rsidRDefault="00C10C15" w:rsidP="00C10C15"/>
    <w:p w14:paraId="6BEDBCB2" w14:textId="77777777" w:rsidR="00C10C15" w:rsidRDefault="00C10C15" w:rsidP="00C10C15"/>
    <w:p w14:paraId="1A6CFC51" w14:textId="77777777" w:rsidR="00C10C15" w:rsidRDefault="00C10C15" w:rsidP="00C10C15"/>
    <w:p w14:paraId="62186872" w14:textId="77777777" w:rsidR="00C10C15" w:rsidRDefault="00C10C15" w:rsidP="00C10C15"/>
    <w:p w14:paraId="5D6BC005" w14:textId="77777777" w:rsidR="00C10C15" w:rsidRDefault="00C10C15" w:rsidP="00C10C15"/>
    <w:p w14:paraId="09B25B28" w14:textId="77777777" w:rsidR="00C10C15" w:rsidRDefault="00C10C15" w:rsidP="00C10C15"/>
    <w:p w14:paraId="01A9F1C0"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A65EEE7" w14:textId="77777777" w:rsidTr="00CD1860">
        <w:tc>
          <w:tcPr>
            <w:tcW w:w="9859" w:type="dxa"/>
            <w:gridSpan w:val="15"/>
            <w:tcBorders>
              <w:bottom w:val="double" w:sz="4" w:space="0" w:color="auto"/>
            </w:tcBorders>
            <w:shd w:val="clear" w:color="auto" w:fill="BDD6EE"/>
          </w:tcPr>
          <w:p w14:paraId="59DDBB43" w14:textId="6A758B72" w:rsidR="00C10C15" w:rsidRDefault="00C10C15" w:rsidP="00CD1860">
            <w:pPr>
              <w:jc w:val="both"/>
              <w:rPr>
                <w:b/>
                <w:sz w:val="28"/>
              </w:rPr>
            </w:pPr>
            <w:r>
              <w:rPr>
                <w:b/>
                <w:sz w:val="28"/>
              </w:rPr>
              <w:lastRenderedPageBreak/>
              <w:t>C-I – Personální zabezpečení</w:t>
            </w:r>
          </w:p>
        </w:tc>
      </w:tr>
      <w:tr w:rsidR="00C10C15" w14:paraId="325C3686" w14:textId="77777777" w:rsidTr="00CD1860">
        <w:tc>
          <w:tcPr>
            <w:tcW w:w="2518" w:type="dxa"/>
            <w:tcBorders>
              <w:top w:val="double" w:sz="4" w:space="0" w:color="auto"/>
            </w:tcBorders>
            <w:shd w:val="clear" w:color="auto" w:fill="F7CAAC"/>
          </w:tcPr>
          <w:p w14:paraId="238AED89" w14:textId="77777777" w:rsidR="00C10C15" w:rsidRDefault="00C10C15" w:rsidP="00CD1860">
            <w:pPr>
              <w:jc w:val="both"/>
              <w:rPr>
                <w:b/>
              </w:rPr>
            </w:pPr>
            <w:r>
              <w:rPr>
                <w:b/>
              </w:rPr>
              <w:t>Vysoká škola</w:t>
            </w:r>
          </w:p>
        </w:tc>
        <w:tc>
          <w:tcPr>
            <w:tcW w:w="7341" w:type="dxa"/>
            <w:gridSpan w:val="14"/>
          </w:tcPr>
          <w:p w14:paraId="23C75D8A" w14:textId="77777777" w:rsidR="00C10C15" w:rsidRDefault="00C10C15" w:rsidP="00CD1860">
            <w:pPr>
              <w:jc w:val="both"/>
            </w:pPr>
            <w:r w:rsidRPr="00EA7D15">
              <w:t>Univerzita Tomáše Bati ve Zlíně</w:t>
            </w:r>
          </w:p>
        </w:tc>
      </w:tr>
      <w:tr w:rsidR="00C10C15" w14:paraId="4E3DC0E3" w14:textId="77777777" w:rsidTr="00CD1860">
        <w:tc>
          <w:tcPr>
            <w:tcW w:w="2518" w:type="dxa"/>
            <w:shd w:val="clear" w:color="auto" w:fill="F7CAAC"/>
          </w:tcPr>
          <w:p w14:paraId="16A47FC9" w14:textId="77777777" w:rsidR="00C10C15" w:rsidRDefault="00C10C15" w:rsidP="00CD1860">
            <w:pPr>
              <w:jc w:val="both"/>
              <w:rPr>
                <w:b/>
              </w:rPr>
            </w:pPr>
            <w:r>
              <w:rPr>
                <w:b/>
              </w:rPr>
              <w:t>Součást vysoké školy</w:t>
            </w:r>
          </w:p>
        </w:tc>
        <w:tc>
          <w:tcPr>
            <w:tcW w:w="7341" w:type="dxa"/>
            <w:gridSpan w:val="14"/>
          </w:tcPr>
          <w:p w14:paraId="3FC6F1F9" w14:textId="77777777" w:rsidR="00C10C15" w:rsidRDefault="00C10C15" w:rsidP="00CD1860">
            <w:pPr>
              <w:jc w:val="both"/>
            </w:pPr>
            <w:r>
              <w:t>Fakulta managementu a ekonomiky</w:t>
            </w:r>
          </w:p>
        </w:tc>
      </w:tr>
      <w:tr w:rsidR="00C10C15" w14:paraId="5E614A09" w14:textId="77777777" w:rsidTr="00CD1860">
        <w:tc>
          <w:tcPr>
            <w:tcW w:w="2518" w:type="dxa"/>
            <w:shd w:val="clear" w:color="auto" w:fill="F7CAAC"/>
          </w:tcPr>
          <w:p w14:paraId="321D9FBB" w14:textId="77777777" w:rsidR="00C10C15" w:rsidRDefault="00C10C15" w:rsidP="00CD1860">
            <w:pPr>
              <w:jc w:val="both"/>
              <w:rPr>
                <w:b/>
              </w:rPr>
            </w:pPr>
            <w:r>
              <w:rPr>
                <w:b/>
              </w:rPr>
              <w:t>Název studijního programu</w:t>
            </w:r>
          </w:p>
        </w:tc>
        <w:tc>
          <w:tcPr>
            <w:tcW w:w="7341" w:type="dxa"/>
            <w:gridSpan w:val="14"/>
          </w:tcPr>
          <w:p w14:paraId="3585858D" w14:textId="77777777" w:rsidR="00C10C15" w:rsidRDefault="00C10C15" w:rsidP="00CD1860">
            <w:pPr>
              <w:jc w:val="both"/>
            </w:pPr>
            <w:r w:rsidRPr="009D4EE6">
              <w:t>Management udržitelného rozvoje</w:t>
            </w:r>
          </w:p>
        </w:tc>
      </w:tr>
      <w:tr w:rsidR="00C10C15" w14:paraId="51621158" w14:textId="77777777" w:rsidTr="00CD1860">
        <w:tc>
          <w:tcPr>
            <w:tcW w:w="2518" w:type="dxa"/>
            <w:shd w:val="clear" w:color="auto" w:fill="F7CAAC"/>
          </w:tcPr>
          <w:p w14:paraId="556236FA" w14:textId="77777777" w:rsidR="00C10C15" w:rsidRDefault="00C10C15" w:rsidP="00CD1860">
            <w:pPr>
              <w:jc w:val="both"/>
              <w:rPr>
                <w:b/>
              </w:rPr>
            </w:pPr>
            <w:r>
              <w:rPr>
                <w:b/>
              </w:rPr>
              <w:t>Jméno a příjmení</w:t>
            </w:r>
          </w:p>
        </w:tc>
        <w:tc>
          <w:tcPr>
            <w:tcW w:w="4536" w:type="dxa"/>
            <w:gridSpan w:val="8"/>
          </w:tcPr>
          <w:p w14:paraId="33E3EA64" w14:textId="77777777" w:rsidR="00C10C15" w:rsidRDefault="00C10C15" w:rsidP="00CD1860">
            <w:pPr>
              <w:jc w:val="both"/>
            </w:pPr>
            <w:r w:rsidRPr="004D0C2D">
              <w:t>Michal PILÍK</w:t>
            </w:r>
          </w:p>
        </w:tc>
        <w:tc>
          <w:tcPr>
            <w:tcW w:w="709" w:type="dxa"/>
            <w:shd w:val="clear" w:color="auto" w:fill="F7CAAC"/>
          </w:tcPr>
          <w:p w14:paraId="49A3C270" w14:textId="77777777" w:rsidR="00C10C15" w:rsidRDefault="00C10C15" w:rsidP="00CD1860">
            <w:pPr>
              <w:jc w:val="both"/>
              <w:rPr>
                <w:b/>
              </w:rPr>
            </w:pPr>
            <w:r>
              <w:rPr>
                <w:b/>
              </w:rPr>
              <w:t>Tituly</w:t>
            </w:r>
          </w:p>
        </w:tc>
        <w:tc>
          <w:tcPr>
            <w:tcW w:w="2096" w:type="dxa"/>
            <w:gridSpan w:val="5"/>
          </w:tcPr>
          <w:p w14:paraId="2A6720CD" w14:textId="77777777" w:rsidR="00C10C15" w:rsidRDefault="00C10C15" w:rsidP="00CD1860">
            <w:pPr>
              <w:jc w:val="both"/>
            </w:pPr>
            <w:r w:rsidRPr="004D0C2D">
              <w:t>doc. Ing., Ph.D.</w:t>
            </w:r>
          </w:p>
        </w:tc>
      </w:tr>
      <w:tr w:rsidR="00C10C15" w14:paraId="4C98F48F" w14:textId="77777777" w:rsidTr="00CD1860">
        <w:tc>
          <w:tcPr>
            <w:tcW w:w="2518" w:type="dxa"/>
            <w:shd w:val="clear" w:color="auto" w:fill="F7CAAC"/>
          </w:tcPr>
          <w:p w14:paraId="3A4031A3" w14:textId="77777777" w:rsidR="00C10C15" w:rsidRDefault="00C10C15" w:rsidP="00CD1860">
            <w:pPr>
              <w:jc w:val="both"/>
              <w:rPr>
                <w:b/>
              </w:rPr>
            </w:pPr>
            <w:r>
              <w:rPr>
                <w:b/>
              </w:rPr>
              <w:t>Rok narození</w:t>
            </w:r>
          </w:p>
        </w:tc>
        <w:tc>
          <w:tcPr>
            <w:tcW w:w="829" w:type="dxa"/>
            <w:gridSpan w:val="2"/>
          </w:tcPr>
          <w:p w14:paraId="4BBD1DCB" w14:textId="77777777" w:rsidR="00C10C15" w:rsidRDefault="00C10C15" w:rsidP="00CD1860">
            <w:pPr>
              <w:jc w:val="both"/>
            </w:pPr>
            <w:r>
              <w:t>1978</w:t>
            </w:r>
          </w:p>
        </w:tc>
        <w:tc>
          <w:tcPr>
            <w:tcW w:w="1721" w:type="dxa"/>
            <w:shd w:val="clear" w:color="auto" w:fill="F7CAAC"/>
          </w:tcPr>
          <w:p w14:paraId="312CDDF2" w14:textId="77777777" w:rsidR="00C10C15" w:rsidRDefault="00C10C15" w:rsidP="00CD1860">
            <w:pPr>
              <w:jc w:val="both"/>
              <w:rPr>
                <w:b/>
              </w:rPr>
            </w:pPr>
            <w:r>
              <w:rPr>
                <w:b/>
              </w:rPr>
              <w:t>typ vztahu k VŠ</w:t>
            </w:r>
          </w:p>
        </w:tc>
        <w:tc>
          <w:tcPr>
            <w:tcW w:w="992" w:type="dxa"/>
            <w:gridSpan w:val="4"/>
          </w:tcPr>
          <w:p w14:paraId="214B67A8" w14:textId="77777777" w:rsidR="00C10C15" w:rsidRDefault="00C10C15" w:rsidP="00CD1860">
            <w:pPr>
              <w:jc w:val="both"/>
            </w:pPr>
            <w:r>
              <w:t>pp</w:t>
            </w:r>
          </w:p>
        </w:tc>
        <w:tc>
          <w:tcPr>
            <w:tcW w:w="994" w:type="dxa"/>
            <w:shd w:val="clear" w:color="auto" w:fill="F7CAAC"/>
          </w:tcPr>
          <w:p w14:paraId="64D44A3B" w14:textId="77777777" w:rsidR="00C10C15" w:rsidRDefault="00C10C15" w:rsidP="00CD1860">
            <w:pPr>
              <w:jc w:val="both"/>
              <w:rPr>
                <w:b/>
              </w:rPr>
            </w:pPr>
            <w:r>
              <w:rPr>
                <w:b/>
              </w:rPr>
              <w:t>rozsah</w:t>
            </w:r>
          </w:p>
        </w:tc>
        <w:tc>
          <w:tcPr>
            <w:tcW w:w="709" w:type="dxa"/>
          </w:tcPr>
          <w:p w14:paraId="3F30AE19" w14:textId="77777777" w:rsidR="00C10C15" w:rsidRDefault="00C10C15" w:rsidP="00CD1860">
            <w:pPr>
              <w:jc w:val="both"/>
            </w:pPr>
            <w:r>
              <w:t>40</w:t>
            </w:r>
          </w:p>
        </w:tc>
        <w:tc>
          <w:tcPr>
            <w:tcW w:w="709" w:type="dxa"/>
            <w:gridSpan w:val="3"/>
            <w:shd w:val="clear" w:color="auto" w:fill="F7CAAC"/>
          </w:tcPr>
          <w:p w14:paraId="4993C7CD" w14:textId="77777777" w:rsidR="00C10C15" w:rsidRDefault="00C10C15" w:rsidP="00CD1860">
            <w:pPr>
              <w:jc w:val="both"/>
              <w:rPr>
                <w:b/>
              </w:rPr>
            </w:pPr>
            <w:r>
              <w:rPr>
                <w:b/>
              </w:rPr>
              <w:t>do kdy</w:t>
            </w:r>
          </w:p>
        </w:tc>
        <w:tc>
          <w:tcPr>
            <w:tcW w:w="1387" w:type="dxa"/>
            <w:gridSpan w:val="2"/>
          </w:tcPr>
          <w:p w14:paraId="4564F1B1" w14:textId="77777777" w:rsidR="00C10C15" w:rsidRDefault="00C10C15" w:rsidP="00CD1860">
            <w:pPr>
              <w:jc w:val="both"/>
            </w:pPr>
            <w:r>
              <w:t>N</w:t>
            </w:r>
          </w:p>
        </w:tc>
      </w:tr>
      <w:tr w:rsidR="00C10C15" w14:paraId="30B99CBF" w14:textId="77777777" w:rsidTr="00CD1860">
        <w:tc>
          <w:tcPr>
            <w:tcW w:w="5068" w:type="dxa"/>
            <w:gridSpan w:val="4"/>
            <w:shd w:val="clear" w:color="auto" w:fill="F7CAAC"/>
          </w:tcPr>
          <w:p w14:paraId="22EAE2F3" w14:textId="77777777" w:rsidR="00C10C15" w:rsidRDefault="00C10C15" w:rsidP="00CD1860">
            <w:pPr>
              <w:jc w:val="both"/>
              <w:rPr>
                <w:b/>
              </w:rPr>
            </w:pPr>
            <w:r>
              <w:rPr>
                <w:b/>
              </w:rPr>
              <w:t>Typ vztahu na součásti VŠ, která uskutečňuje st. program</w:t>
            </w:r>
          </w:p>
        </w:tc>
        <w:tc>
          <w:tcPr>
            <w:tcW w:w="992" w:type="dxa"/>
            <w:gridSpan w:val="4"/>
          </w:tcPr>
          <w:p w14:paraId="28114551" w14:textId="77777777" w:rsidR="00C10C15" w:rsidRDefault="00C10C15" w:rsidP="00CD1860">
            <w:pPr>
              <w:jc w:val="both"/>
            </w:pPr>
            <w:r>
              <w:t>pp</w:t>
            </w:r>
          </w:p>
        </w:tc>
        <w:tc>
          <w:tcPr>
            <w:tcW w:w="994" w:type="dxa"/>
            <w:shd w:val="clear" w:color="auto" w:fill="F7CAAC"/>
          </w:tcPr>
          <w:p w14:paraId="399D0161" w14:textId="77777777" w:rsidR="00C10C15" w:rsidRDefault="00C10C15" w:rsidP="00CD1860">
            <w:pPr>
              <w:jc w:val="both"/>
              <w:rPr>
                <w:b/>
              </w:rPr>
            </w:pPr>
            <w:r>
              <w:rPr>
                <w:b/>
              </w:rPr>
              <w:t>rozsah</w:t>
            </w:r>
          </w:p>
        </w:tc>
        <w:tc>
          <w:tcPr>
            <w:tcW w:w="709" w:type="dxa"/>
          </w:tcPr>
          <w:p w14:paraId="574AAE9E" w14:textId="77777777" w:rsidR="00C10C15" w:rsidRDefault="00C10C15" w:rsidP="00CD1860">
            <w:pPr>
              <w:jc w:val="both"/>
            </w:pPr>
            <w:r>
              <w:t>40</w:t>
            </w:r>
          </w:p>
        </w:tc>
        <w:tc>
          <w:tcPr>
            <w:tcW w:w="709" w:type="dxa"/>
            <w:gridSpan w:val="3"/>
            <w:shd w:val="clear" w:color="auto" w:fill="F7CAAC"/>
          </w:tcPr>
          <w:p w14:paraId="6719CF11" w14:textId="77777777" w:rsidR="00C10C15" w:rsidRDefault="00C10C15" w:rsidP="00CD1860">
            <w:pPr>
              <w:jc w:val="both"/>
              <w:rPr>
                <w:b/>
              </w:rPr>
            </w:pPr>
            <w:r>
              <w:rPr>
                <w:b/>
              </w:rPr>
              <w:t>do kdy</w:t>
            </w:r>
          </w:p>
        </w:tc>
        <w:tc>
          <w:tcPr>
            <w:tcW w:w="1387" w:type="dxa"/>
            <w:gridSpan w:val="2"/>
          </w:tcPr>
          <w:p w14:paraId="6429C00D" w14:textId="77777777" w:rsidR="00C10C15" w:rsidRDefault="00C10C15" w:rsidP="00CD1860">
            <w:pPr>
              <w:jc w:val="both"/>
            </w:pPr>
            <w:r>
              <w:t>N</w:t>
            </w:r>
          </w:p>
        </w:tc>
      </w:tr>
      <w:tr w:rsidR="00C10C15" w14:paraId="0113B7F8" w14:textId="77777777" w:rsidTr="00CD1860">
        <w:tc>
          <w:tcPr>
            <w:tcW w:w="6060" w:type="dxa"/>
            <w:gridSpan w:val="8"/>
            <w:shd w:val="clear" w:color="auto" w:fill="F7CAAC"/>
          </w:tcPr>
          <w:p w14:paraId="5BBF260C"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4F239252" w14:textId="77777777" w:rsidR="00C10C15" w:rsidRDefault="00C10C15" w:rsidP="00CD1860">
            <w:pPr>
              <w:jc w:val="both"/>
              <w:rPr>
                <w:b/>
              </w:rPr>
            </w:pPr>
            <w:r>
              <w:rPr>
                <w:b/>
              </w:rPr>
              <w:t>typ prac. vztahu</w:t>
            </w:r>
          </w:p>
        </w:tc>
        <w:tc>
          <w:tcPr>
            <w:tcW w:w="2096" w:type="dxa"/>
            <w:gridSpan w:val="5"/>
            <w:shd w:val="clear" w:color="auto" w:fill="F7CAAC"/>
          </w:tcPr>
          <w:p w14:paraId="22B12636" w14:textId="77777777" w:rsidR="00C10C15" w:rsidRDefault="00C10C15" w:rsidP="00CD1860">
            <w:pPr>
              <w:jc w:val="both"/>
              <w:rPr>
                <w:b/>
              </w:rPr>
            </w:pPr>
            <w:r>
              <w:rPr>
                <w:b/>
              </w:rPr>
              <w:t>rozsah</w:t>
            </w:r>
          </w:p>
        </w:tc>
      </w:tr>
      <w:tr w:rsidR="00C10C15" w14:paraId="7F851B45" w14:textId="77777777" w:rsidTr="00CD1860">
        <w:tc>
          <w:tcPr>
            <w:tcW w:w="6060" w:type="dxa"/>
            <w:gridSpan w:val="8"/>
          </w:tcPr>
          <w:p w14:paraId="6C854A1B" w14:textId="77777777" w:rsidR="00C10C15" w:rsidRDefault="00C10C15" w:rsidP="00CD1860">
            <w:pPr>
              <w:jc w:val="both"/>
            </w:pPr>
            <w:r w:rsidRPr="004D0C2D">
              <w:t>VŠCHT Praha</w:t>
            </w:r>
          </w:p>
        </w:tc>
        <w:tc>
          <w:tcPr>
            <w:tcW w:w="1703" w:type="dxa"/>
            <w:gridSpan w:val="2"/>
          </w:tcPr>
          <w:p w14:paraId="5078E3AC" w14:textId="77777777" w:rsidR="00C10C15" w:rsidRDefault="00C10C15" w:rsidP="00CD1860">
            <w:pPr>
              <w:jc w:val="both"/>
            </w:pPr>
            <w:r w:rsidRPr="004D0C2D">
              <w:t>pp</w:t>
            </w:r>
          </w:p>
        </w:tc>
        <w:tc>
          <w:tcPr>
            <w:tcW w:w="2096" w:type="dxa"/>
            <w:gridSpan w:val="5"/>
          </w:tcPr>
          <w:p w14:paraId="48C31839" w14:textId="77777777" w:rsidR="00C10C15" w:rsidRDefault="00C10C15" w:rsidP="00CD1860">
            <w:pPr>
              <w:jc w:val="both"/>
            </w:pPr>
            <w:r w:rsidRPr="004D0C2D">
              <w:t>10 h/t</w:t>
            </w:r>
          </w:p>
        </w:tc>
      </w:tr>
      <w:tr w:rsidR="00C10C15" w14:paraId="409B1878" w14:textId="77777777" w:rsidTr="00CD1860">
        <w:tc>
          <w:tcPr>
            <w:tcW w:w="6060" w:type="dxa"/>
            <w:gridSpan w:val="8"/>
          </w:tcPr>
          <w:p w14:paraId="338B7DE1" w14:textId="77777777" w:rsidR="00C10C15" w:rsidRDefault="00C10C15" w:rsidP="00CD1860">
            <w:pPr>
              <w:jc w:val="both"/>
            </w:pPr>
          </w:p>
        </w:tc>
        <w:tc>
          <w:tcPr>
            <w:tcW w:w="1703" w:type="dxa"/>
            <w:gridSpan w:val="2"/>
          </w:tcPr>
          <w:p w14:paraId="0968E0F5" w14:textId="77777777" w:rsidR="00C10C15" w:rsidRDefault="00C10C15" w:rsidP="00CD1860">
            <w:pPr>
              <w:jc w:val="both"/>
            </w:pPr>
          </w:p>
        </w:tc>
        <w:tc>
          <w:tcPr>
            <w:tcW w:w="2096" w:type="dxa"/>
            <w:gridSpan w:val="5"/>
          </w:tcPr>
          <w:p w14:paraId="178ABDAB" w14:textId="77777777" w:rsidR="00C10C15" w:rsidRDefault="00C10C15" w:rsidP="00CD1860">
            <w:pPr>
              <w:jc w:val="both"/>
            </w:pPr>
          </w:p>
        </w:tc>
      </w:tr>
      <w:tr w:rsidR="00C10C15" w14:paraId="2D7AB555" w14:textId="77777777" w:rsidTr="00CD1860">
        <w:tc>
          <w:tcPr>
            <w:tcW w:w="9859" w:type="dxa"/>
            <w:gridSpan w:val="15"/>
            <w:shd w:val="clear" w:color="auto" w:fill="F7CAAC"/>
          </w:tcPr>
          <w:p w14:paraId="19069B2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13D70BE1" w14:textId="77777777" w:rsidTr="00F83B9C">
        <w:trPr>
          <w:trHeight w:val="480"/>
        </w:trPr>
        <w:tc>
          <w:tcPr>
            <w:tcW w:w="9859" w:type="dxa"/>
            <w:gridSpan w:val="15"/>
            <w:tcBorders>
              <w:top w:val="nil"/>
            </w:tcBorders>
          </w:tcPr>
          <w:p w14:paraId="578B3E04" w14:textId="77777777" w:rsidR="00C10C15" w:rsidRPr="002827C6" w:rsidRDefault="00C10C15" w:rsidP="00CD1860">
            <w:pPr>
              <w:jc w:val="both"/>
            </w:pPr>
            <w:r>
              <w:t>Management udržitelného rozvoje – garant, přednášející (50 %)</w:t>
            </w:r>
          </w:p>
        </w:tc>
      </w:tr>
      <w:tr w:rsidR="00C10C15" w:rsidRPr="002827C6" w14:paraId="69D63CA5" w14:textId="77777777" w:rsidTr="00CD1860">
        <w:trPr>
          <w:trHeight w:val="340"/>
        </w:trPr>
        <w:tc>
          <w:tcPr>
            <w:tcW w:w="9859" w:type="dxa"/>
            <w:gridSpan w:val="15"/>
            <w:tcBorders>
              <w:top w:val="nil"/>
            </w:tcBorders>
            <w:shd w:val="clear" w:color="auto" w:fill="FBD4B4"/>
          </w:tcPr>
          <w:p w14:paraId="3BEF63D8"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24A67275" w14:textId="77777777" w:rsidTr="00CD1860">
        <w:trPr>
          <w:trHeight w:val="340"/>
        </w:trPr>
        <w:tc>
          <w:tcPr>
            <w:tcW w:w="2802" w:type="dxa"/>
            <w:gridSpan w:val="2"/>
            <w:tcBorders>
              <w:top w:val="nil"/>
            </w:tcBorders>
          </w:tcPr>
          <w:p w14:paraId="5AE1645A"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3D3A571"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397EA43C" w14:textId="77777777" w:rsidR="00C10C15" w:rsidRPr="002827C6" w:rsidRDefault="00C10C15" w:rsidP="00CD1860">
            <w:pPr>
              <w:jc w:val="both"/>
              <w:rPr>
                <w:b/>
              </w:rPr>
            </w:pPr>
            <w:r w:rsidRPr="002827C6">
              <w:rPr>
                <w:b/>
              </w:rPr>
              <w:t>Sem.</w:t>
            </w:r>
          </w:p>
        </w:tc>
        <w:tc>
          <w:tcPr>
            <w:tcW w:w="2109" w:type="dxa"/>
            <w:gridSpan w:val="5"/>
            <w:tcBorders>
              <w:top w:val="nil"/>
            </w:tcBorders>
          </w:tcPr>
          <w:p w14:paraId="4A6F76E0"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31304A7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008A39D" w14:textId="77777777" w:rsidTr="00CD1860">
        <w:trPr>
          <w:trHeight w:val="284"/>
        </w:trPr>
        <w:tc>
          <w:tcPr>
            <w:tcW w:w="2802" w:type="dxa"/>
            <w:gridSpan w:val="2"/>
            <w:tcBorders>
              <w:top w:val="nil"/>
            </w:tcBorders>
          </w:tcPr>
          <w:p w14:paraId="2081AC33" w14:textId="77777777" w:rsidR="00C10C15" w:rsidRPr="00C10C15" w:rsidRDefault="00E502A2" w:rsidP="00106EEA">
            <w:hyperlink r:id="rId75" w:history="1">
              <w:r w:rsidR="00C10C15" w:rsidRPr="00C10C15">
                <w:rPr>
                  <w:rStyle w:val="Hypertextovodkaz"/>
                  <w:bCs/>
                  <w:color w:val="auto"/>
                  <w:u w:val="none"/>
                  <w:shd w:val="clear" w:color="auto" w:fill="F9F9F9"/>
                </w:rPr>
                <w:t>Digital Marketing</w:t>
              </w:r>
            </w:hyperlink>
          </w:p>
        </w:tc>
        <w:tc>
          <w:tcPr>
            <w:tcW w:w="2409" w:type="dxa"/>
            <w:gridSpan w:val="3"/>
            <w:tcBorders>
              <w:top w:val="nil"/>
            </w:tcBorders>
          </w:tcPr>
          <w:p w14:paraId="29B7F520" w14:textId="77777777" w:rsidR="00C10C15" w:rsidRPr="002F34FA" w:rsidRDefault="00C10C15" w:rsidP="00106EEA">
            <w:r>
              <w:rPr>
                <w:shd w:val="clear" w:color="auto" w:fill="F9F9F9"/>
              </w:rPr>
              <w:t xml:space="preserve">MSP </w:t>
            </w:r>
            <w:r w:rsidRPr="002F34FA">
              <w:rPr>
                <w:shd w:val="clear" w:color="auto" w:fill="F9F9F9"/>
              </w:rPr>
              <w:t>Management a</w:t>
            </w:r>
            <w:r>
              <w:rPr>
                <w:shd w:val="clear" w:color="auto" w:fill="F9F9F9"/>
              </w:rPr>
              <w:t>nd</w:t>
            </w:r>
            <w:r w:rsidRPr="002F34FA">
              <w:rPr>
                <w:shd w:val="clear" w:color="auto" w:fill="F9F9F9"/>
              </w:rPr>
              <w:t xml:space="preserve"> marketing</w:t>
            </w:r>
          </w:p>
        </w:tc>
        <w:tc>
          <w:tcPr>
            <w:tcW w:w="567" w:type="dxa"/>
            <w:gridSpan w:val="2"/>
            <w:tcBorders>
              <w:top w:val="nil"/>
            </w:tcBorders>
          </w:tcPr>
          <w:p w14:paraId="114382E0" w14:textId="77777777" w:rsidR="00C10C15" w:rsidRPr="002F34FA" w:rsidRDefault="00C10C15" w:rsidP="00106EEA">
            <w:r w:rsidRPr="002F34FA">
              <w:t>ZS</w:t>
            </w:r>
          </w:p>
        </w:tc>
        <w:tc>
          <w:tcPr>
            <w:tcW w:w="2109" w:type="dxa"/>
            <w:gridSpan w:val="5"/>
            <w:tcBorders>
              <w:top w:val="nil"/>
            </w:tcBorders>
          </w:tcPr>
          <w:p w14:paraId="66009255" w14:textId="77777777" w:rsidR="00C10C15" w:rsidRPr="002F34FA" w:rsidRDefault="00C10C15" w:rsidP="00106EEA">
            <w:r w:rsidRPr="002F34FA">
              <w:t>Garant, přednášející</w:t>
            </w:r>
          </w:p>
        </w:tc>
        <w:tc>
          <w:tcPr>
            <w:tcW w:w="1972" w:type="dxa"/>
            <w:gridSpan w:val="3"/>
            <w:tcBorders>
              <w:top w:val="nil"/>
            </w:tcBorders>
          </w:tcPr>
          <w:p w14:paraId="3EFAA13E" w14:textId="77777777" w:rsidR="00C10C15" w:rsidRPr="00461AFF" w:rsidRDefault="00C10C15" w:rsidP="00106EEA">
            <w:pPr>
              <w:rPr>
                <w:color w:val="FF0000"/>
              </w:rPr>
            </w:pPr>
          </w:p>
        </w:tc>
      </w:tr>
      <w:tr w:rsidR="00C10C15" w:rsidRPr="00461AFF" w14:paraId="3D85DEF6" w14:textId="77777777" w:rsidTr="00CD1860">
        <w:trPr>
          <w:trHeight w:val="284"/>
        </w:trPr>
        <w:tc>
          <w:tcPr>
            <w:tcW w:w="2802" w:type="dxa"/>
            <w:gridSpan w:val="2"/>
            <w:tcBorders>
              <w:top w:val="nil"/>
            </w:tcBorders>
          </w:tcPr>
          <w:p w14:paraId="56797A94" w14:textId="77777777" w:rsidR="00C10C15" w:rsidRPr="00C10C15" w:rsidRDefault="00E502A2" w:rsidP="00106EEA">
            <w:hyperlink r:id="rId76" w:history="1">
              <w:r w:rsidR="00C10C15" w:rsidRPr="00C10C15">
                <w:rPr>
                  <w:rStyle w:val="Hypertextovodkaz"/>
                  <w:bCs/>
                  <w:color w:val="auto"/>
                  <w:u w:val="none"/>
                  <w:shd w:val="clear" w:color="auto" w:fill="FFFFFF"/>
                </w:rPr>
                <w:t>Digitální marketing</w:t>
              </w:r>
            </w:hyperlink>
          </w:p>
        </w:tc>
        <w:tc>
          <w:tcPr>
            <w:tcW w:w="2409" w:type="dxa"/>
            <w:gridSpan w:val="3"/>
            <w:tcBorders>
              <w:top w:val="nil"/>
            </w:tcBorders>
          </w:tcPr>
          <w:p w14:paraId="0D60509E" w14:textId="77777777" w:rsidR="00C10C15" w:rsidRPr="002F34FA" w:rsidRDefault="00C10C15" w:rsidP="00106EEA">
            <w:r>
              <w:rPr>
                <w:shd w:val="clear" w:color="auto" w:fill="F9F9F9"/>
              </w:rPr>
              <w:t xml:space="preserve">MSP </w:t>
            </w:r>
            <w:r w:rsidRPr="002F34FA">
              <w:rPr>
                <w:shd w:val="clear" w:color="auto" w:fill="F9F9F9"/>
              </w:rPr>
              <w:t>Management a marketing</w:t>
            </w:r>
            <w:r>
              <w:rPr>
                <w:shd w:val="clear" w:color="auto" w:fill="F9F9F9"/>
              </w:rPr>
              <w:t>, spec. Marketing management</w:t>
            </w:r>
          </w:p>
        </w:tc>
        <w:tc>
          <w:tcPr>
            <w:tcW w:w="567" w:type="dxa"/>
            <w:gridSpan w:val="2"/>
            <w:tcBorders>
              <w:top w:val="nil"/>
            </w:tcBorders>
          </w:tcPr>
          <w:p w14:paraId="43017080" w14:textId="77777777" w:rsidR="00C10C15" w:rsidRPr="002F34FA" w:rsidRDefault="00C10C15" w:rsidP="00106EEA">
            <w:r w:rsidRPr="002F34FA">
              <w:t>ZS</w:t>
            </w:r>
          </w:p>
        </w:tc>
        <w:tc>
          <w:tcPr>
            <w:tcW w:w="2109" w:type="dxa"/>
            <w:gridSpan w:val="5"/>
            <w:tcBorders>
              <w:top w:val="nil"/>
            </w:tcBorders>
          </w:tcPr>
          <w:p w14:paraId="2945B3B2" w14:textId="77777777" w:rsidR="00C10C15" w:rsidRPr="002F34FA" w:rsidRDefault="00C10C15" w:rsidP="00106EEA">
            <w:r w:rsidRPr="002F34FA">
              <w:t>Garant, přednášející</w:t>
            </w:r>
          </w:p>
        </w:tc>
        <w:tc>
          <w:tcPr>
            <w:tcW w:w="1972" w:type="dxa"/>
            <w:gridSpan w:val="3"/>
            <w:tcBorders>
              <w:top w:val="nil"/>
            </w:tcBorders>
          </w:tcPr>
          <w:p w14:paraId="720B7B4B" w14:textId="77777777" w:rsidR="00C10C15" w:rsidRPr="00461AFF" w:rsidRDefault="00C10C15" w:rsidP="00106EEA">
            <w:pPr>
              <w:rPr>
                <w:color w:val="FF0000"/>
              </w:rPr>
            </w:pPr>
          </w:p>
        </w:tc>
      </w:tr>
      <w:tr w:rsidR="00C10C15" w:rsidRPr="00461AFF" w14:paraId="3792B695" w14:textId="77777777" w:rsidTr="00CD1860">
        <w:trPr>
          <w:trHeight w:val="284"/>
        </w:trPr>
        <w:tc>
          <w:tcPr>
            <w:tcW w:w="2802" w:type="dxa"/>
            <w:gridSpan w:val="2"/>
            <w:tcBorders>
              <w:top w:val="nil"/>
            </w:tcBorders>
          </w:tcPr>
          <w:p w14:paraId="53C760CD" w14:textId="77777777" w:rsidR="00C10C15" w:rsidRPr="00C10C15" w:rsidRDefault="00C10C15" w:rsidP="00106EEA">
            <w:r w:rsidRPr="00C10C15">
              <w:t>E - Commerce</w:t>
            </w:r>
          </w:p>
        </w:tc>
        <w:tc>
          <w:tcPr>
            <w:tcW w:w="2409" w:type="dxa"/>
            <w:gridSpan w:val="3"/>
            <w:tcBorders>
              <w:top w:val="nil"/>
            </w:tcBorders>
          </w:tcPr>
          <w:p w14:paraId="22D985B8" w14:textId="77777777" w:rsidR="00C10C15" w:rsidRPr="002F34FA" w:rsidRDefault="00C10C15" w:rsidP="00106EEA">
            <w:r>
              <w:rPr>
                <w:shd w:val="clear" w:color="auto" w:fill="F9F9F9"/>
              </w:rPr>
              <w:t xml:space="preserve">BSP </w:t>
            </w:r>
            <w:r w:rsidRPr="002F34FA">
              <w:rPr>
                <w:shd w:val="clear" w:color="auto" w:fill="F9F9F9"/>
              </w:rPr>
              <w:t>Economics and Management</w:t>
            </w:r>
          </w:p>
        </w:tc>
        <w:tc>
          <w:tcPr>
            <w:tcW w:w="567" w:type="dxa"/>
            <w:gridSpan w:val="2"/>
            <w:tcBorders>
              <w:top w:val="nil"/>
            </w:tcBorders>
          </w:tcPr>
          <w:p w14:paraId="0DEBB73E" w14:textId="77777777" w:rsidR="00C10C15" w:rsidRPr="002F34FA" w:rsidRDefault="00C10C15" w:rsidP="00106EEA">
            <w:r w:rsidRPr="002F34FA">
              <w:t>LS</w:t>
            </w:r>
          </w:p>
        </w:tc>
        <w:tc>
          <w:tcPr>
            <w:tcW w:w="2109" w:type="dxa"/>
            <w:gridSpan w:val="5"/>
            <w:tcBorders>
              <w:top w:val="nil"/>
            </w:tcBorders>
          </w:tcPr>
          <w:p w14:paraId="26E17F5F" w14:textId="77777777" w:rsidR="00C10C15" w:rsidRPr="002F34FA" w:rsidRDefault="00C10C15" w:rsidP="00106EEA">
            <w:r w:rsidRPr="002F34FA">
              <w:t>Garant, přednášející</w:t>
            </w:r>
          </w:p>
        </w:tc>
        <w:tc>
          <w:tcPr>
            <w:tcW w:w="1972" w:type="dxa"/>
            <w:gridSpan w:val="3"/>
            <w:tcBorders>
              <w:top w:val="nil"/>
            </w:tcBorders>
          </w:tcPr>
          <w:p w14:paraId="33E01BAE" w14:textId="77777777" w:rsidR="00C10C15" w:rsidRPr="00461AFF" w:rsidRDefault="00C10C15" w:rsidP="00106EEA">
            <w:pPr>
              <w:rPr>
                <w:color w:val="FF0000"/>
              </w:rPr>
            </w:pPr>
          </w:p>
        </w:tc>
      </w:tr>
      <w:tr w:rsidR="00C10C15" w:rsidRPr="00461AFF" w14:paraId="47C82A3D" w14:textId="77777777" w:rsidTr="00CD1860">
        <w:trPr>
          <w:trHeight w:val="284"/>
        </w:trPr>
        <w:tc>
          <w:tcPr>
            <w:tcW w:w="2802" w:type="dxa"/>
            <w:gridSpan w:val="2"/>
            <w:tcBorders>
              <w:top w:val="nil"/>
            </w:tcBorders>
          </w:tcPr>
          <w:p w14:paraId="127339D7" w14:textId="77777777" w:rsidR="00C10C15" w:rsidRPr="00C10C15" w:rsidRDefault="00E502A2" w:rsidP="00106EEA">
            <w:hyperlink r:id="rId77" w:history="1">
              <w:r w:rsidR="00C10C15" w:rsidRPr="00C10C15">
                <w:rPr>
                  <w:rStyle w:val="Hypertextovodkaz"/>
                  <w:bCs/>
                  <w:color w:val="auto"/>
                  <w:u w:val="none"/>
                  <w:shd w:val="clear" w:color="auto" w:fill="FFFFFF"/>
                </w:rPr>
                <w:t>Elektronický obchod</w:t>
              </w:r>
            </w:hyperlink>
          </w:p>
        </w:tc>
        <w:tc>
          <w:tcPr>
            <w:tcW w:w="2409" w:type="dxa"/>
            <w:gridSpan w:val="3"/>
            <w:tcBorders>
              <w:top w:val="nil"/>
            </w:tcBorders>
          </w:tcPr>
          <w:p w14:paraId="697E9A0F" w14:textId="77777777" w:rsidR="00C10C15" w:rsidRPr="002F34FA" w:rsidRDefault="00C10C15" w:rsidP="00106EEA">
            <w:r>
              <w:rPr>
                <w:shd w:val="clear" w:color="auto" w:fill="F9F9F9"/>
              </w:rPr>
              <w:t xml:space="preserve">BSP </w:t>
            </w:r>
            <w:r w:rsidRPr="002F34FA">
              <w:rPr>
                <w:shd w:val="clear" w:color="auto" w:fill="F9F9F9"/>
              </w:rPr>
              <w:t>Ekonomika a management</w:t>
            </w:r>
            <w:r>
              <w:rPr>
                <w:shd w:val="clear" w:color="auto" w:fill="F9F9F9"/>
              </w:rPr>
              <w:t xml:space="preserve">, spec. Ekonomika a management podniku </w:t>
            </w:r>
          </w:p>
        </w:tc>
        <w:tc>
          <w:tcPr>
            <w:tcW w:w="567" w:type="dxa"/>
            <w:gridSpan w:val="2"/>
            <w:tcBorders>
              <w:top w:val="nil"/>
            </w:tcBorders>
          </w:tcPr>
          <w:p w14:paraId="38E9310E" w14:textId="77777777" w:rsidR="00C10C15" w:rsidRPr="002F34FA" w:rsidRDefault="00C10C15" w:rsidP="00106EEA">
            <w:r w:rsidRPr="002F34FA">
              <w:t>LS</w:t>
            </w:r>
          </w:p>
        </w:tc>
        <w:tc>
          <w:tcPr>
            <w:tcW w:w="2109" w:type="dxa"/>
            <w:gridSpan w:val="5"/>
            <w:tcBorders>
              <w:top w:val="nil"/>
            </w:tcBorders>
          </w:tcPr>
          <w:p w14:paraId="650BA65F" w14:textId="77777777" w:rsidR="00C10C15" w:rsidRPr="002F34FA" w:rsidRDefault="00C10C15" w:rsidP="00106EEA">
            <w:r w:rsidRPr="002F34FA">
              <w:t>Garant, přednášející</w:t>
            </w:r>
          </w:p>
        </w:tc>
        <w:tc>
          <w:tcPr>
            <w:tcW w:w="1972" w:type="dxa"/>
            <w:gridSpan w:val="3"/>
            <w:tcBorders>
              <w:top w:val="nil"/>
            </w:tcBorders>
          </w:tcPr>
          <w:p w14:paraId="0AFA84E0" w14:textId="77777777" w:rsidR="00C10C15" w:rsidRPr="00461AFF" w:rsidRDefault="00C10C15" w:rsidP="00106EEA">
            <w:pPr>
              <w:rPr>
                <w:color w:val="FF0000"/>
              </w:rPr>
            </w:pPr>
          </w:p>
        </w:tc>
      </w:tr>
      <w:tr w:rsidR="00C10C15" w:rsidRPr="00465E01" w14:paraId="5D05576A" w14:textId="77777777" w:rsidTr="00CD1860">
        <w:trPr>
          <w:trHeight w:val="284"/>
        </w:trPr>
        <w:tc>
          <w:tcPr>
            <w:tcW w:w="2802" w:type="dxa"/>
            <w:gridSpan w:val="2"/>
            <w:tcBorders>
              <w:top w:val="nil"/>
            </w:tcBorders>
          </w:tcPr>
          <w:p w14:paraId="65094E15" w14:textId="77777777" w:rsidR="00C10C15" w:rsidRPr="00C10C15" w:rsidRDefault="00C10C15" w:rsidP="00106EEA">
            <w:r w:rsidRPr="00C10C15">
              <w:t>Marketing a chování spotřebitele</w:t>
            </w:r>
          </w:p>
        </w:tc>
        <w:tc>
          <w:tcPr>
            <w:tcW w:w="2409" w:type="dxa"/>
            <w:gridSpan w:val="3"/>
            <w:tcBorders>
              <w:top w:val="nil"/>
            </w:tcBorders>
          </w:tcPr>
          <w:p w14:paraId="3105795C" w14:textId="77777777" w:rsidR="00C10C15" w:rsidRPr="00465E01" w:rsidRDefault="00C10C15" w:rsidP="00106EEA">
            <w:pPr>
              <w:rPr>
                <w:shd w:val="clear" w:color="auto" w:fill="F9F9F9"/>
              </w:rPr>
            </w:pPr>
            <w:r>
              <w:rPr>
                <w:shd w:val="clear" w:color="auto" w:fill="F9F9F9"/>
              </w:rPr>
              <w:t>DSP Ekonomika a management</w:t>
            </w:r>
          </w:p>
        </w:tc>
        <w:tc>
          <w:tcPr>
            <w:tcW w:w="567" w:type="dxa"/>
            <w:gridSpan w:val="2"/>
            <w:tcBorders>
              <w:top w:val="nil"/>
            </w:tcBorders>
          </w:tcPr>
          <w:p w14:paraId="3A0D9052" w14:textId="77777777" w:rsidR="00C10C15" w:rsidRPr="00465E01" w:rsidRDefault="00C10C15" w:rsidP="00106EEA">
            <w:r w:rsidRPr="00465E01">
              <w:t>ZS, LS</w:t>
            </w:r>
          </w:p>
        </w:tc>
        <w:tc>
          <w:tcPr>
            <w:tcW w:w="2109" w:type="dxa"/>
            <w:gridSpan w:val="5"/>
            <w:tcBorders>
              <w:top w:val="nil"/>
            </w:tcBorders>
          </w:tcPr>
          <w:p w14:paraId="356661B9" w14:textId="77777777" w:rsidR="00C10C15" w:rsidRPr="00465E01" w:rsidRDefault="00C10C15" w:rsidP="00106EEA">
            <w:r w:rsidRPr="00465E01">
              <w:t>Garant, přednášející</w:t>
            </w:r>
          </w:p>
        </w:tc>
        <w:tc>
          <w:tcPr>
            <w:tcW w:w="1972" w:type="dxa"/>
            <w:gridSpan w:val="3"/>
            <w:tcBorders>
              <w:top w:val="nil"/>
            </w:tcBorders>
          </w:tcPr>
          <w:p w14:paraId="33BFB812" w14:textId="77777777" w:rsidR="00C10C15" w:rsidRPr="00465E01" w:rsidRDefault="00C10C15" w:rsidP="00106EEA"/>
        </w:tc>
      </w:tr>
      <w:tr w:rsidR="00C10C15" w:rsidRPr="00465E01" w14:paraId="684D8ABD" w14:textId="77777777" w:rsidTr="00CD1860">
        <w:trPr>
          <w:trHeight w:val="284"/>
        </w:trPr>
        <w:tc>
          <w:tcPr>
            <w:tcW w:w="2802" w:type="dxa"/>
            <w:gridSpan w:val="2"/>
            <w:tcBorders>
              <w:top w:val="nil"/>
            </w:tcBorders>
          </w:tcPr>
          <w:p w14:paraId="30F76549" w14:textId="77777777" w:rsidR="00C10C15" w:rsidRPr="00C10C15" w:rsidRDefault="00E502A2" w:rsidP="00106EEA">
            <w:hyperlink r:id="rId78" w:history="1">
              <w:r w:rsidR="00C10C15" w:rsidRPr="00C10C15">
                <w:rPr>
                  <w:rStyle w:val="Hypertextovodkaz"/>
                  <w:bCs/>
                  <w:color w:val="auto"/>
                  <w:u w:val="none"/>
                  <w:shd w:val="clear" w:color="auto" w:fill="FFFFFF"/>
                </w:rPr>
                <w:t>Marketing and Consumer Behavior</w:t>
              </w:r>
            </w:hyperlink>
          </w:p>
        </w:tc>
        <w:tc>
          <w:tcPr>
            <w:tcW w:w="2409" w:type="dxa"/>
            <w:gridSpan w:val="3"/>
            <w:tcBorders>
              <w:top w:val="nil"/>
            </w:tcBorders>
          </w:tcPr>
          <w:p w14:paraId="1DF56AF4" w14:textId="77777777" w:rsidR="00C10C15" w:rsidRPr="00465E01" w:rsidRDefault="00C10C15" w:rsidP="00106EEA">
            <w:r>
              <w:rPr>
                <w:shd w:val="clear" w:color="auto" w:fill="F9F9F9"/>
              </w:rPr>
              <w:t xml:space="preserve">DSP </w:t>
            </w:r>
            <w:r w:rsidRPr="00465E01">
              <w:rPr>
                <w:shd w:val="clear" w:color="auto" w:fill="F9F9F9"/>
              </w:rPr>
              <w:t>Economics and Management</w:t>
            </w:r>
          </w:p>
        </w:tc>
        <w:tc>
          <w:tcPr>
            <w:tcW w:w="567" w:type="dxa"/>
            <w:gridSpan w:val="2"/>
            <w:tcBorders>
              <w:top w:val="nil"/>
            </w:tcBorders>
          </w:tcPr>
          <w:p w14:paraId="6B14C66A" w14:textId="77777777" w:rsidR="00C10C15" w:rsidRPr="00465E01" w:rsidRDefault="00C10C15" w:rsidP="00106EEA">
            <w:r w:rsidRPr="00465E01">
              <w:t>ZS, LS</w:t>
            </w:r>
          </w:p>
        </w:tc>
        <w:tc>
          <w:tcPr>
            <w:tcW w:w="2109" w:type="dxa"/>
            <w:gridSpan w:val="5"/>
            <w:tcBorders>
              <w:top w:val="nil"/>
            </w:tcBorders>
          </w:tcPr>
          <w:p w14:paraId="170CBE0E" w14:textId="77777777" w:rsidR="00C10C15" w:rsidRPr="00465E01" w:rsidRDefault="00C10C15" w:rsidP="00106EEA">
            <w:r w:rsidRPr="00465E01">
              <w:t>Garant, přednášející</w:t>
            </w:r>
          </w:p>
        </w:tc>
        <w:tc>
          <w:tcPr>
            <w:tcW w:w="1972" w:type="dxa"/>
            <w:gridSpan w:val="3"/>
            <w:tcBorders>
              <w:top w:val="nil"/>
            </w:tcBorders>
          </w:tcPr>
          <w:p w14:paraId="5EE3E824" w14:textId="77777777" w:rsidR="00C10C15" w:rsidRPr="00465E01" w:rsidRDefault="00C10C15" w:rsidP="00106EEA"/>
        </w:tc>
      </w:tr>
      <w:tr w:rsidR="00C10C15" w:rsidRPr="00461AFF" w14:paraId="56126502" w14:textId="77777777" w:rsidTr="00CD1860">
        <w:trPr>
          <w:trHeight w:val="284"/>
        </w:trPr>
        <w:tc>
          <w:tcPr>
            <w:tcW w:w="2802" w:type="dxa"/>
            <w:gridSpan w:val="2"/>
            <w:tcBorders>
              <w:top w:val="nil"/>
            </w:tcBorders>
          </w:tcPr>
          <w:p w14:paraId="01D05074" w14:textId="77777777" w:rsidR="00C10C15" w:rsidRPr="00C10C15" w:rsidRDefault="00E502A2" w:rsidP="00106EEA">
            <w:hyperlink r:id="rId79"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2FAB12D0" w14:textId="77777777" w:rsidR="00C10C15" w:rsidRPr="002F34FA" w:rsidRDefault="00C10C15" w:rsidP="00106EEA">
            <w:r>
              <w:rPr>
                <w:shd w:val="clear" w:color="auto" w:fill="F9F9F9"/>
              </w:rPr>
              <w:t xml:space="preserve">BSP </w:t>
            </w:r>
            <w:r w:rsidRPr="002F34FA">
              <w:rPr>
                <w:shd w:val="clear" w:color="auto" w:fill="F9F9F9"/>
              </w:rPr>
              <w:t xml:space="preserve">Ekonomika a management, </w:t>
            </w:r>
            <w:r w:rsidRPr="002F34FA">
              <w:rPr>
                <w:shd w:val="clear" w:color="auto" w:fill="FFFFFF"/>
              </w:rPr>
              <w:t>Průmyslové inženýrství</w:t>
            </w:r>
          </w:p>
          <w:p w14:paraId="50FD7088" w14:textId="77777777" w:rsidR="00C10C15" w:rsidRPr="002F34FA" w:rsidRDefault="00C10C15" w:rsidP="00106EEA"/>
        </w:tc>
        <w:tc>
          <w:tcPr>
            <w:tcW w:w="567" w:type="dxa"/>
            <w:gridSpan w:val="2"/>
            <w:tcBorders>
              <w:top w:val="nil"/>
            </w:tcBorders>
          </w:tcPr>
          <w:p w14:paraId="25D30061" w14:textId="77777777" w:rsidR="00C10C15" w:rsidRPr="002F34FA" w:rsidRDefault="00C10C15" w:rsidP="00106EEA">
            <w:r w:rsidRPr="002F34FA">
              <w:t>ZS</w:t>
            </w:r>
          </w:p>
        </w:tc>
        <w:tc>
          <w:tcPr>
            <w:tcW w:w="2109" w:type="dxa"/>
            <w:gridSpan w:val="5"/>
            <w:tcBorders>
              <w:top w:val="nil"/>
            </w:tcBorders>
          </w:tcPr>
          <w:p w14:paraId="2AC23D17" w14:textId="77777777" w:rsidR="00C10C15" w:rsidRPr="002F34FA" w:rsidRDefault="00C10C15" w:rsidP="00106EEA">
            <w:r w:rsidRPr="002F34FA">
              <w:t>Garant, přednášející</w:t>
            </w:r>
          </w:p>
        </w:tc>
        <w:tc>
          <w:tcPr>
            <w:tcW w:w="1972" w:type="dxa"/>
            <w:gridSpan w:val="3"/>
            <w:tcBorders>
              <w:top w:val="nil"/>
            </w:tcBorders>
          </w:tcPr>
          <w:p w14:paraId="78AE6981" w14:textId="77777777" w:rsidR="00C10C15" w:rsidRPr="00461AFF" w:rsidRDefault="00C10C15" w:rsidP="00106EEA">
            <w:pPr>
              <w:rPr>
                <w:color w:val="FF0000"/>
              </w:rPr>
            </w:pPr>
          </w:p>
        </w:tc>
      </w:tr>
      <w:tr w:rsidR="00C10C15" w:rsidRPr="00461AFF" w14:paraId="72EFC834" w14:textId="77777777" w:rsidTr="00CD1860">
        <w:trPr>
          <w:trHeight w:val="284"/>
        </w:trPr>
        <w:tc>
          <w:tcPr>
            <w:tcW w:w="2802" w:type="dxa"/>
            <w:gridSpan w:val="2"/>
            <w:tcBorders>
              <w:top w:val="nil"/>
            </w:tcBorders>
          </w:tcPr>
          <w:p w14:paraId="1AB9F457" w14:textId="77777777" w:rsidR="00C10C15" w:rsidRPr="00C10C15" w:rsidRDefault="00E502A2" w:rsidP="00106EEA">
            <w:hyperlink r:id="rId80" w:history="1">
              <w:r w:rsidR="00C10C15" w:rsidRPr="00C10C15">
                <w:rPr>
                  <w:rStyle w:val="Hypertextovodkaz"/>
                  <w:bCs/>
                  <w:color w:val="auto"/>
                  <w:u w:val="none"/>
                  <w:shd w:val="clear" w:color="auto" w:fill="F9F9F9"/>
                </w:rPr>
                <w:t>Marketing 1</w:t>
              </w:r>
            </w:hyperlink>
          </w:p>
        </w:tc>
        <w:tc>
          <w:tcPr>
            <w:tcW w:w="2409" w:type="dxa"/>
            <w:gridSpan w:val="3"/>
            <w:tcBorders>
              <w:top w:val="nil"/>
            </w:tcBorders>
          </w:tcPr>
          <w:p w14:paraId="6ADF75AF" w14:textId="77777777" w:rsidR="00C10C15" w:rsidRPr="00F8563E" w:rsidRDefault="00C10C15" w:rsidP="00106EEA">
            <w:r>
              <w:rPr>
                <w:shd w:val="clear" w:color="auto" w:fill="F9F9F9"/>
              </w:rPr>
              <w:t xml:space="preserve">BSP </w:t>
            </w:r>
            <w:r w:rsidRPr="002F34FA">
              <w:t>Economics and Management</w:t>
            </w:r>
          </w:p>
        </w:tc>
        <w:tc>
          <w:tcPr>
            <w:tcW w:w="567" w:type="dxa"/>
            <w:gridSpan w:val="2"/>
            <w:tcBorders>
              <w:top w:val="nil"/>
            </w:tcBorders>
          </w:tcPr>
          <w:p w14:paraId="19B2B0BD" w14:textId="77777777" w:rsidR="00C10C15" w:rsidRPr="002F34FA" w:rsidRDefault="00C10C15" w:rsidP="00106EEA">
            <w:r>
              <w:t>ZS</w:t>
            </w:r>
          </w:p>
        </w:tc>
        <w:tc>
          <w:tcPr>
            <w:tcW w:w="2109" w:type="dxa"/>
            <w:gridSpan w:val="5"/>
            <w:tcBorders>
              <w:top w:val="nil"/>
            </w:tcBorders>
          </w:tcPr>
          <w:p w14:paraId="7733075E" w14:textId="77777777" w:rsidR="00C10C15" w:rsidRPr="002F34FA" w:rsidRDefault="00C10C15" w:rsidP="00106EEA">
            <w:r w:rsidRPr="002F34FA">
              <w:t>Garant, přednášející</w:t>
            </w:r>
          </w:p>
        </w:tc>
        <w:tc>
          <w:tcPr>
            <w:tcW w:w="1972" w:type="dxa"/>
            <w:gridSpan w:val="3"/>
            <w:tcBorders>
              <w:top w:val="nil"/>
            </w:tcBorders>
          </w:tcPr>
          <w:p w14:paraId="7BAE90A3" w14:textId="77777777" w:rsidR="00C10C15" w:rsidRPr="00461AFF" w:rsidRDefault="00C10C15" w:rsidP="00106EEA">
            <w:pPr>
              <w:rPr>
                <w:color w:val="FF0000"/>
              </w:rPr>
            </w:pPr>
          </w:p>
        </w:tc>
      </w:tr>
      <w:tr w:rsidR="00C10C15" w:rsidRPr="00461AFF" w14:paraId="69B9F86A" w14:textId="77777777" w:rsidTr="00CD1860">
        <w:trPr>
          <w:trHeight w:val="284"/>
        </w:trPr>
        <w:tc>
          <w:tcPr>
            <w:tcW w:w="2802" w:type="dxa"/>
            <w:gridSpan w:val="2"/>
            <w:tcBorders>
              <w:top w:val="nil"/>
            </w:tcBorders>
          </w:tcPr>
          <w:p w14:paraId="73E070FE" w14:textId="77777777" w:rsidR="00C10C15" w:rsidRPr="00C10C15" w:rsidRDefault="00E502A2" w:rsidP="00106EEA">
            <w:hyperlink r:id="rId81" w:history="1">
              <w:r w:rsidR="00C10C15" w:rsidRPr="00C10C15">
                <w:rPr>
                  <w:rStyle w:val="Hypertextovodkaz"/>
                  <w:bCs/>
                  <w:color w:val="auto"/>
                  <w:u w:val="none"/>
                  <w:shd w:val="clear" w:color="auto" w:fill="F9F9F9"/>
                </w:rPr>
                <w:t>Master´s Thesis Seminar</w:t>
              </w:r>
            </w:hyperlink>
          </w:p>
        </w:tc>
        <w:tc>
          <w:tcPr>
            <w:tcW w:w="2409" w:type="dxa"/>
            <w:gridSpan w:val="3"/>
            <w:tcBorders>
              <w:top w:val="nil"/>
            </w:tcBorders>
          </w:tcPr>
          <w:p w14:paraId="045BB517" w14:textId="77777777" w:rsidR="00C10C15" w:rsidRPr="002F34FA" w:rsidRDefault="00C10C15" w:rsidP="00106EEA">
            <w:r>
              <w:rPr>
                <w:shd w:val="clear" w:color="auto" w:fill="F9F9F9"/>
              </w:rPr>
              <w:t>MSP</w:t>
            </w:r>
            <w:r w:rsidRPr="002F34FA">
              <w:rPr>
                <w:shd w:val="clear" w:color="auto" w:fill="F9F9F9"/>
              </w:rPr>
              <w:t xml:space="preserve"> Management and Marketing</w:t>
            </w:r>
          </w:p>
        </w:tc>
        <w:tc>
          <w:tcPr>
            <w:tcW w:w="567" w:type="dxa"/>
            <w:gridSpan w:val="2"/>
            <w:tcBorders>
              <w:top w:val="nil"/>
            </w:tcBorders>
          </w:tcPr>
          <w:p w14:paraId="4D3EEDB9" w14:textId="77777777" w:rsidR="00C10C15" w:rsidRPr="002F34FA" w:rsidRDefault="00C10C15" w:rsidP="00106EEA">
            <w:r w:rsidRPr="002F34FA">
              <w:t>ZS</w:t>
            </w:r>
          </w:p>
        </w:tc>
        <w:tc>
          <w:tcPr>
            <w:tcW w:w="2109" w:type="dxa"/>
            <w:gridSpan w:val="5"/>
            <w:tcBorders>
              <w:top w:val="nil"/>
            </w:tcBorders>
          </w:tcPr>
          <w:p w14:paraId="0232BF28" w14:textId="77777777" w:rsidR="00C10C15" w:rsidRPr="002F34FA" w:rsidRDefault="00C10C15" w:rsidP="00106EEA">
            <w:r w:rsidRPr="002F34FA">
              <w:t>Garant, vede seminář</w:t>
            </w:r>
          </w:p>
        </w:tc>
        <w:tc>
          <w:tcPr>
            <w:tcW w:w="1972" w:type="dxa"/>
            <w:gridSpan w:val="3"/>
            <w:tcBorders>
              <w:top w:val="nil"/>
            </w:tcBorders>
          </w:tcPr>
          <w:p w14:paraId="6FDC190D" w14:textId="77777777" w:rsidR="00C10C15" w:rsidRPr="00461AFF" w:rsidRDefault="00C10C15" w:rsidP="00106EEA">
            <w:pPr>
              <w:rPr>
                <w:color w:val="FF0000"/>
              </w:rPr>
            </w:pPr>
          </w:p>
        </w:tc>
      </w:tr>
      <w:tr w:rsidR="00C10C15" w:rsidRPr="00461AFF" w14:paraId="34D07D9A" w14:textId="77777777" w:rsidTr="00CD1860">
        <w:trPr>
          <w:trHeight w:val="284"/>
        </w:trPr>
        <w:tc>
          <w:tcPr>
            <w:tcW w:w="2802" w:type="dxa"/>
            <w:gridSpan w:val="2"/>
            <w:tcBorders>
              <w:top w:val="nil"/>
            </w:tcBorders>
          </w:tcPr>
          <w:p w14:paraId="1E7BF29F" w14:textId="77777777" w:rsidR="00C10C15" w:rsidRPr="00C10C15" w:rsidRDefault="00E502A2" w:rsidP="00106EEA">
            <w:hyperlink r:id="rId82" w:history="1">
              <w:r w:rsidR="00C10C15" w:rsidRPr="00C10C15">
                <w:rPr>
                  <w:rStyle w:val="Hypertextovodkaz"/>
                  <w:bCs/>
                  <w:color w:val="auto"/>
                  <w:u w:val="none"/>
                  <w:shd w:val="clear" w:color="auto" w:fill="F9F9F9"/>
                </w:rPr>
                <w:t>Seminář k bakalářské práci</w:t>
              </w:r>
            </w:hyperlink>
          </w:p>
        </w:tc>
        <w:tc>
          <w:tcPr>
            <w:tcW w:w="2409" w:type="dxa"/>
            <w:gridSpan w:val="3"/>
            <w:tcBorders>
              <w:top w:val="nil"/>
            </w:tcBorders>
          </w:tcPr>
          <w:p w14:paraId="141777C2" w14:textId="77777777" w:rsidR="00C10C15" w:rsidRPr="002F34FA" w:rsidRDefault="00C10C15" w:rsidP="00106EEA">
            <w:r>
              <w:rPr>
                <w:shd w:val="clear" w:color="auto" w:fill="F9F9F9"/>
              </w:rPr>
              <w:t xml:space="preserve">BSP </w:t>
            </w:r>
            <w:r w:rsidRPr="002F34FA">
              <w:rPr>
                <w:shd w:val="clear" w:color="auto" w:fill="F9F9F9"/>
              </w:rPr>
              <w:t>Ekonomika a management, Účetnictví</w:t>
            </w:r>
            <w:r>
              <w:rPr>
                <w:shd w:val="clear" w:color="auto" w:fill="F9F9F9"/>
              </w:rPr>
              <w:t xml:space="preserve"> a daně, Finance a finanční technologie, </w:t>
            </w:r>
            <w:r w:rsidRPr="002F34FA">
              <w:rPr>
                <w:shd w:val="clear" w:color="auto" w:fill="F9F9F9"/>
              </w:rPr>
              <w:t>Průmyslové inženýrství</w:t>
            </w:r>
          </w:p>
        </w:tc>
        <w:tc>
          <w:tcPr>
            <w:tcW w:w="567" w:type="dxa"/>
            <w:gridSpan w:val="2"/>
            <w:tcBorders>
              <w:top w:val="nil"/>
            </w:tcBorders>
          </w:tcPr>
          <w:p w14:paraId="635A1794" w14:textId="77777777" w:rsidR="00C10C15" w:rsidRPr="002F34FA" w:rsidRDefault="00C10C15" w:rsidP="00106EEA">
            <w:r w:rsidRPr="002F34FA">
              <w:t>ZS</w:t>
            </w:r>
          </w:p>
        </w:tc>
        <w:tc>
          <w:tcPr>
            <w:tcW w:w="2109" w:type="dxa"/>
            <w:gridSpan w:val="5"/>
            <w:tcBorders>
              <w:top w:val="nil"/>
            </w:tcBorders>
          </w:tcPr>
          <w:p w14:paraId="12477B42" w14:textId="77777777" w:rsidR="00C10C15" w:rsidRPr="002F34FA" w:rsidRDefault="00C10C15" w:rsidP="00106EEA">
            <w:r>
              <w:t>V</w:t>
            </w:r>
            <w:r w:rsidRPr="002F34FA">
              <w:t>ede seminář</w:t>
            </w:r>
          </w:p>
        </w:tc>
        <w:tc>
          <w:tcPr>
            <w:tcW w:w="1972" w:type="dxa"/>
            <w:gridSpan w:val="3"/>
            <w:tcBorders>
              <w:top w:val="nil"/>
            </w:tcBorders>
          </w:tcPr>
          <w:p w14:paraId="5B505B6E" w14:textId="77777777" w:rsidR="00C10C15" w:rsidRPr="00461AFF" w:rsidRDefault="00C10C15" w:rsidP="00106EEA">
            <w:pPr>
              <w:rPr>
                <w:color w:val="FF0000"/>
              </w:rPr>
            </w:pPr>
          </w:p>
        </w:tc>
      </w:tr>
      <w:tr w:rsidR="00C10C15" w:rsidRPr="00461AFF" w14:paraId="72AF4D47" w14:textId="77777777" w:rsidTr="00CD1860">
        <w:trPr>
          <w:trHeight w:val="284"/>
        </w:trPr>
        <w:tc>
          <w:tcPr>
            <w:tcW w:w="2802" w:type="dxa"/>
            <w:gridSpan w:val="2"/>
            <w:tcBorders>
              <w:top w:val="nil"/>
            </w:tcBorders>
          </w:tcPr>
          <w:p w14:paraId="3D6F5357" w14:textId="77777777" w:rsidR="00C10C15" w:rsidRPr="00C10C15" w:rsidRDefault="00E502A2" w:rsidP="00106EEA">
            <w:hyperlink r:id="rId83" w:history="1">
              <w:r w:rsidR="00C10C15" w:rsidRPr="00C10C15">
                <w:rPr>
                  <w:rStyle w:val="Hypertextovodkaz"/>
                  <w:bCs/>
                  <w:color w:val="auto"/>
                  <w:u w:val="none"/>
                  <w:shd w:val="clear" w:color="auto" w:fill="F9F9F9"/>
                </w:rPr>
                <w:t>Seminář k diplomové práci</w:t>
              </w:r>
            </w:hyperlink>
          </w:p>
        </w:tc>
        <w:tc>
          <w:tcPr>
            <w:tcW w:w="2409" w:type="dxa"/>
            <w:gridSpan w:val="3"/>
            <w:tcBorders>
              <w:top w:val="nil"/>
            </w:tcBorders>
          </w:tcPr>
          <w:p w14:paraId="72DCF4A3" w14:textId="77777777" w:rsidR="00C10C15" w:rsidRPr="002F34FA" w:rsidRDefault="00C10C15" w:rsidP="00106EEA">
            <w:r>
              <w:t xml:space="preserve">MSP </w:t>
            </w:r>
            <w:r w:rsidRPr="002F34FA">
              <w:t>Management a marketing,</w:t>
            </w:r>
            <w:r>
              <w:t xml:space="preserve"> spec. Marketing management</w:t>
            </w:r>
          </w:p>
        </w:tc>
        <w:tc>
          <w:tcPr>
            <w:tcW w:w="567" w:type="dxa"/>
            <w:gridSpan w:val="2"/>
            <w:tcBorders>
              <w:top w:val="nil"/>
            </w:tcBorders>
          </w:tcPr>
          <w:p w14:paraId="21A20EB9" w14:textId="77777777" w:rsidR="00C10C15" w:rsidRPr="002F34FA" w:rsidRDefault="00C10C15" w:rsidP="00106EEA">
            <w:r w:rsidRPr="002F34FA">
              <w:t>ZS</w:t>
            </w:r>
          </w:p>
        </w:tc>
        <w:tc>
          <w:tcPr>
            <w:tcW w:w="2109" w:type="dxa"/>
            <w:gridSpan w:val="5"/>
            <w:tcBorders>
              <w:top w:val="nil"/>
            </w:tcBorders>
          </w:tcPr>
          <w:p w14:paraId="611B8C46" w14:textId="77777777" w:rsidR="00C10C15" w:rsidRPr="002F34FA" w:rsidRDefault="00C10C15" w:rsidP="00106EEA">
            <w:r w:rsidRPr="002F34FA">
              <w:t>Garant, přednášející, vede seminář</w:t>
            </w:r>
          </w:p>
        </w:tc>
        <w:tc>
          <w:tcPr>
            <w:tcW w:w="1972" w:type="dxa"/>
            <w:gridSpan w:val="3"/>
            <w:tcBorders>
              <w:top w:val="nil"/>
            </w:tcBorders>
          </w:tcPr>
          <w:p w14:paraId="78E134B0" w14:textId="77777777" w:rsidR="00C10C15" w:rsidRPr="00461AFF" w:rsidRDefault="00C10C15" w:rsidP="00106EEA">
            <w:pPr>
              <w:rPr>
                <w:color w:val="FF0000"/>
              </w:rPr>
            </w:pPr>
          </w:p>
        </w:tc>
      </w:tr>
      <w:tr w:rsidR="00C10C15" w14:paraId="5F2CF7BF" w14:textId="77777777" w:rsidTr="00CD1860">
        <w:tc>
          <w:tcPr>
            <w:tcW w:w="9859" w:type="dxa"/>
            <w:gridSpan w:val="15"/>
            <w:shd w:val="clear" w:color="auto" w:fill="F7CAAC"/>
          </w:tcPr>
          <w:p w14:paraId="4A349B0C" w14:textId="77777777" w:rsidR="00C10C15" w:rsidRDefault="00C10C15" w:rsidP="00CD1860">
            <w:pPr>
              <w:jc w:val="both"/>
            </w:pPr>
            <w:r>
              <w:rPr>
                <w:b/>
              </w:rPr>
              <w:t xml:space="preserve">Údaje o vzdělání na VŠ </w:t>
            </w:r>
          </w:p>
        </w:tc>
      </w:tr>
      <w:tr w:rsidR="00C10C15" w14:paraId="53EC9CE1" w14:textId="77777777" w:rsidTr="00F83B9C">
        <w:trPr>
          <w:trHeight w:val="850"/>
        </w:trPr>
        <w:tc>
          <w:tcPr>
            <w:tcW w:w="9859" w:type="dxa"/>
            <w:gridSpan w:val="15"/>
          </w:tcPr>
          <w:p w14:paraId="5B2932CD" w14:textId="77777777" w:rsidR="00C10C15" w:rsidRPr="00BD6D23" w:rsidRDefault="00C10C15" w:rsidP="00CD1860">
            <w:pPr>
              <w:autoSpaceDE w:val="0"/>
              <w:autoSpaceDN w:val="0"/>
              <w:adjustRightInd w:val="0"/>
              <w:jc w:val="both"/>
              <w:rPr>
                <w:color w:val="000000"/>
                <w:szCs w:val="24"/>
              </w:rPr>
            </w:pPr>
            <w:r w:rsidRPr="00BD6D23">
              <w:rPr>
                <w:color w:val="000000"/>
                <w:szCs w:val="24"/>
              </w:rPr>
              <w:t>2003</w:t>
            </w:r>
            <w:r>
              <w:rPr>
                <w:color w:val="000000"/>
                <w:szCs w:val="24"/>
              </w:rPr>
              <w:t>-</w:t>
            </w:r>
            <w:r w:rsidRPr="00BD6D23">
              <w:rPr>
                <w:color w:val="000000"/>
                <w:szCs w:val="24"/>
              </w:rPr>
              <w:t xml:space="preserve">2007: </w:t>
            </w:r>
            <w:r w:rsidRPr="005548C7">
              <w:rPr>
                <w:bCs/>
              </w:rPr>
              <w:t>Univerzita Tomáše Bati ve Zlíně</w:t>
            </w:r>
            <w:r w:rsidRPr="00BD6D23">
              <w:rPr>
                <w:color w:val="000000"/>
                <w:szCs w:val="24"/>
              </w:rPr>
              <w:t>, Fakulta managementu a ekonomiky, obor Ekonomika a management (Ph.D.)</w:t>
            </w:r>
          </w:p>
          <w:p w14:paraId="568EC933" w14:textId="77777777" w:rsidR="00C10C15" w:rsidRPr="00BD6D23" w:rsidRDefault="00C10C15" w:rsidP="00CD1860">
            <w:pPr>
              <w:autoSpaceDE w:val="0"/>
              <w:autoSpaceDN w:val="0"/>
              <w:adjustRightInd w:val="0"/>
              <w:jc w:val="both"/>
              <w:rPr>
                <w:color w:val="000000"/>
                <w:szCs w:val="24"/>
              </w:rPr>
            </w:pPr>
            <w:r w:rsidRPr="00BD6D23">
              <w:rPr>
                <w:color w:val="000000"/>
                <w:szCs w:val="24"/>
              </w:rPr>
              <w:t>2004</w:t>
            </w:r>
            <w:r>
              <w:rPr>
                <w:color w:val="000000"/>
                <w:szCs w:val="24"/>
              </w:rPr>
              <w:t>-</w:t>
            </w:r>
            <w:r w:rsidRPr="00BD6D23">
              <w:rPr>
                <w:color w:val="000000"/>
                <w:szCs w:val="24"/>
              </w:rPr>
              <w:t xml:space="preserve">2006: </w:t>
            </w:r>
            <w:r w:rsidRPr="005548C7">
              <w:rPr>
                <w:bCs/>
              </w:rPr>
              <w:t>Univerzita Tomáše Bati ve Zlíně</w:t>
            </w:r>
            <w:r w:rsidRPr="00BD6D23">
              <w:rPr>
                <w:color w:val="000000"/>
                <w:szCs w:val="24"/>
              </w:rPr>
              <w:t>, Fakulta humanitních studií, obor Pedagogika, učitelství a sociální péče (Bc.)</w:t>
            </w:r>
          </w:p>
          <w:p w14:paraId="3EC9847E" w14:textId="77777777" w:rsidR="00C10C15" w:rsidRDefault="00C10C15" w:rsidP="00CD1860">
            <w:pPr>
              <w:jc w:val="both"/>
              <w:rPr>
                <w:b/>
              </w:rPr>
            </w:pPr>
            <w:r w:rsidRPr="00BD6D23">
              <w:rPr>
                <w:color w:val="000000"/>
                <w:szCs w:val="24"/>
              </w:rPr>
              <w:t>1996</w:t>
            </w:r>
            <w:r>
              <w:rPr>
                <w:color w:val="000000"/>
                <w:szCs w:val="24"/>
              </w:rPr>
              <w:t>-</w:t>
            </w:r>
            <w:r w:rsidRPr="00BD6D23">
              <w:rPr>
                <w:color w:val="000000"/>
                <w:szCs w:val="24"/>
              </w:rPr>
              <w:t xml:space="preserve">2001: </w:t>
            </w:r>
            <w:r w:rsidRPr="005548C7">
              <w:rPr>
                <w:bCs/>
              </w:rPr>
              <w:t>Univerzita Tomáše Bati ve Zlíně</w:t>
            </w:r>
            <w:r w:rsidRPr="00BD6D23">
              <w:rPr>
                <w:color w:val="000000"/>
                <w:szCs w:val="24"/>
              </w:rPr>
              <w:t>, Fakulta managementu a ekonomiky, obor Ekonomika a management (Ing.)</w:t>
            </w:r>
          </w:p>
        </w:tc>
      </w:tr>
      <w:tr w:rsidR="00C10C15" w14:paraId="5EB0EF7A" w14:textId="77777777" w:rsidTr="00CD1860">
        <w:tc>
          <w:tcPr>
            <w:tcW w:w="9859" w:type="dxa"/>
            <w:gridSpan w:val="15"/>
            <w:shd w:val="clear" w:color="auto" w:fill="F7CAAC"/>
          </w:tcPr>
          <w:p w14:paraId="374B4C0A" w14:textId="77777777" w:rsidR="00C10C15" w:rsidRDefault="00C10C15" w:rsidP="00CD1860">
            <w:pPr>
              <w:jc w:val="both"/>
              <w:rPr>
                <w:b/>
              </w:rPr>
            </w:pPr>
            <w:r>
              <w:rPr>
                <w:b/>
              </w:rPr>
              <w:t>Údaje o odborném působení od absolvování VŠ</w:t>
            </w:r>
          </w:p>
        </w:tc>
      </w:tr>
      <w:tr w:rsidR="00C10C15" w:rsidRPr="009B6AE3" w14:paraId="6CBD2982" w14:textId="77777777" w:rsidTr="00171621">
        <w:trPr>
          <w:trHeight w:val="836"/>
        </w:trPr>
        <w:tc>
          <w:tcPr>
            <w:tcW w:w="9859" w:type="dxa"/>
            <w:gridSpan w:val="15"/>
          </w:tcPr>
          <w:p w14:paraId="44DFFEFA"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lastRenderedPageBreak/>
              <w:t>9/2017</w:t>
            </w:r>
            <w:r>
              <w:rPr>
                <w:color w:val="000000"/>
                <w:szCs w:val="24"/>
              </w:rPr>
              <w:t>-</w:t>
            </w:r>
            <w:r w:rsidRPr="00BD6D23">
              <w:rPr>
                <w:color w:val="000000"/>
                <w:szCs w:val="24"/>
              </w:rPr>
              <w:t>dosud: VŠCHT Praha (25% úvazek)</w:t>
            </w:r>
          </w:p>
          <w:p w14:paraId="6045869F" w14:textId="77777777" w:rsidR="00C10C15" w:rsidRPr="00BD6D23" w:rsidRDefault="00C10C15" w:rsidP="00CD1860">
            <w:pPr>
              <w:tabs>
                <w:tab w:val="left" w:pos="2127"/>
              </w:tabs>
              <w:autoSpaceDE w:val="0"/>
              <w:autoSpaceDN w:val="0"/>
              <w:adjustRightInd w:val="0"/>
              <w:rPr>
                <w:color w:val="000000"/>
                <w:szCs w:val="24"/>
              </w:rPr>
            </w:pPr>
            <w:r w:rsidRPr="00BD6D23">
              <w:rPr>
                <w:color w:val="000000"/>
                <w:szCs w:val="24"/>
              </w:rPr>
              <w:t>3/2003</w:t>
            </w:r>
            <w:r>
              <w:rPr>
                <w:color w:val="000000"/>
                <w:szCs w:val="24"/>
              </w:rPr>
              <w:t>-</w:t>
            </w:r>
            <w:r w:rsidRPr="00BD6D23">
              <w:rPr>
                <w:color w:val="000000"/>
                <w:szCs w:val="24"/>
              </w:rPr>
              <w:t xml:space="preserve">dosud: </w:t>
            </w:r>
            <w:r w:rsidRPr="005548C7">
              <w:rPr>
                <w:bCs/>
              </w:rPr>
              <w:t>Univerzita Tomáše Bati ve Zlíně</w:t>
            </w:r>
            <w:r w:rsidRPr="00BD6D23">
              <w:rPr>
                <w:color w:val="000000"/>
                <w:szCs w:val="24"/>
              </w:rPr>
              <w:t>, Fakulta managementu a ekonomiky, akademický pracovník</w:t>
            </w:r>
          </w:p>
          <w:p w14:paraId="52ED17F6" w14:textId="06F3C01C" w:rsidR="00C10C15" w:rsidRPr="00171621" w:rsidRDefault="00C10C15" w:rsidP="00171621">
            <w:pPr>
              <w:tabs>
                <w:tab w:val="left" w:pos="2127"/>
              </w:tabs>
              <w:autoSpaceDE w:val="0"/>
              <w:autoSpaceDN w:val="0"/>
              <w:adjustRightInd w:val="0"/>
              <w:rPr>
                <w:color w:val="000000"/>
                <w:szCs w:val="24"/>
              </w:rPr>
            </w:pPr>
            <w:r w:rsidRPr="00BD6D23">
              <w:rPr>
                <w:color w:val="000000"/>
                <w:szCs w:val="24"/>
              </w:rPr>
              <w:t>09/2001</w:t>
            </w:r>
            <w:r>
              <w:rPr>
                <w:color w:val="000000"/>
                <w:szCs w:val="24"/>
              </w:rPr>
              <w:t>-</w:t>
            </w:r>
            <w:r w:rsidRPr="00BD6D23">
              <w:rPr>
                <w:color w:val="000000"/>
                <w:szCs w:val="24"/>
              </w:rPr>
              <w:t>12/2002: Barum Continental spol. s r. o., Obor praxe: Marketing</w:t>
            </w:r>
          </w:p>
        </w:tc>
      </w:tr>
      <w:tr w:rsidR="00C10C15" w14:paraId="62CE9D8E" w14:textId="77777777" w:rsidTr="00CD1860">
        <w:trPr>
          <w:trHeight w:val="250"/>
        </w:trPr>
        <w:tc>
          <w:tcPr>
            <w:tcW w:w="9859" w:type="dxa"/>
            <w:gridSpan w:val="15"/>
            <w:shd w:val="clear" w:color="auto" w:fill="F7CAAC"/>
          </w:tcPr>
          <w:p w14:paraId="2FEE44B5" w14:textId="77777777" w:rsidR="00C10C15" w:rsidRDefault="00C10C15" w:rsidP="00CD1860">
            <w:pPr>
              <w:jc w:val="both"/>
            </w:pPr>
            <w:r>
              <w:rPr>
                <w:b/>
              </w:rPr>
              <w:t>Zkušenosti s vedením kvalifikačních a rigorózních prací</w:t>
            </w:r>
          </w:p>
        </w:tc>
      </w:tr>
      <w:tr w:rsidR="00C10C15" w14:paraId="2E52542E" w14:textId="77777777" w:rsidTr="00F83B9C">
        <w:trPr>
          <w:trHeight w:val="590"/>
        </w:trPr>
        <w:tc>
          <w:tcPr>
            <w:tcW w:w="9859" w:type="dxa"/>
            <w:gridSpan w:val="15"/>
          </w:tcPr>
          <w:p w14:paraId="2B7F4D91" w14:textId="77777777" w:rsidR="00C10C15" w:rsidRPr="004D0C2D" w:rsidRDefault="00C10C15" w:rsidP="00CD1860">
            <w:pPr>
              <w:jc w:val="both"/>
            </w:pPr>
            <w:r w:rsidRPr="004D0C2D">
              <w:t xml:space="preserve">Počet vedených bakalářských prací – </w:t>
            </w:r>
            <w:r>
              <w:t>94</w:t>
            </w:r>
            <w:r w:rsidRPr="004D0C2D">
              <w:t xml:space="preserve"> </w:t>
            </w:r>
          </w:p>
          <w:p w14:paraId="4DCF8C9D" w14:textId="77777777" w:rsidR="00C10C15" w:rsidRDefault="00C10C15" w:rsidP="00CD1860">
            <w:pPr>
              <w:jc w:val="both"/>
            </w:pPr>
            <w:r w:rsidRPr="004D0C2D">
              <w:t>Počet vedených diplomových prací – 19</w:t>
            </w:r>
            <w:r>
              <w:t>6</w:t>
            </w:r>
          </w:p>
        </w:tc>
      </w:tr>
      <w:tr w:rsidR="00C10C15" w14:paraId="58AE1848" w14:textId="77777777" w:rsidTr="00CD1860">
        <w:trPr>
          <w:cantSplit/>
        </w:trPr>
        <w:tc>
          <w:tcPr>
            <w:tcW w:w="3347" w:type="dxa"/>
            <w:gridSpan w:val="3"/>
            <w:tcBorders>
              <w:top w:val="single" w:sz="12" w:space="0" w:color="auto"/>
            </w:tcBorders>
            <w:shd w:val="clear" w:color="auto" w:fill="F7CAAC"/>
          </w:tcPr>
          <w:p w14:paraId="277426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2E025CBF"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ACDB09"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15BC555" w14:textId="77777777" w:rsidR="00C10C15" w:rsidRDefault="00C10C15" w:rsidP="00CD1860">
            <w:pPr>
              <w:jc w:val="both"/>
              <w:rPr>
                <w:b/>
              </w:rPr>
            </w:pPr>
            <w:r>
              <w:rPr>
                <w:b/>
              </w:rPr>
              <w:t>Ohlasy publikací</w:t>
            </w:r>
          </w:p>
        </w:tc>
      </w:tr>
      <w:tr w:rsidR="00C10C15" w14:paraId="4BDE1157" w14:textId="77777777" w:rsidTr="00CD1860">
        <w:trPr>
          <w:cantSplit/>
        </w:trPr>
        <w:tc>
          <w:tcPr>
            <w:tcW w:w="3347" w:type="dxa"/>
            <w:gridSpan w:val="3"/>
          </w:tcPr>
          <w:p w14:paraId="29E66A29" w14:textId="77777777" w:rsidR="00C10C15" w:rsidRDefault="00C10C15" w:rsidP="00CD1860">
            <w:pPr>
              <w:jc w:val="both"/>
            </w:pPr>
            <w:r w:rsidRPr="004D0C2D">
              <w:t>Management a ekonomika podniku</w:t>
            </w:r>
          </w:p>
        </w:tc>
        <w:tc>
          <w:tcPr>
            <w:tcW w:w="2245" w:type="dxa"/>
            <w:gridSpan w:val="3"/>
          </w:tcPr>
          <w:p w14:paraId="07835EDF" w14:textId="77777777" w:rsidR="00C10C15" w:rsidRDefault="00C10C15" w:rsidP="00CD1860">
            <w:pPr>
              <w:jc w:val="both"/>
            </w:pPr>
            <w:r w:rsidRPr="004D0C2D">
              <w:t>2015</w:t>
            </w:r>
          </w:p>
        </w:tc>
        <w:tc>
          <w:tcPr>
            <w:tcW w:w="2248" w:type="dxa"/>
            <w:gridSpan w:val="5"/>
            <w:tcBorders>
              <w:right w:val="single" w:sz="12" w:space="0" w:color="auto"/>
            </w:tcBorders>
          </w:tcPr>
          <w:p w14:paraId="55DB386C" w14:textId="77777777" w:rsidR="00C10C15" w:rsidRDefault="00C10C15" w:rsidP="00CD1860">
            <w:pPr>
              <w:jc w:val="both"/>
            </w:pPr>
            <w:r w:rsidRPr="004D0C2D">
              <w:t>UTB ve Zlíně</w:t>
            </w:r>
          </w:p>
        </w:tc>
        <w:tc>
          <w:tcPr>
            <w:tcW w:w="632" w:type="dxa"/>
            <w:gridSpan w:val="2"/>
            <w:tcBorders>
              <w:left w:val="single" w:sz="12" w:space="0" w:color="auto"/>
            </w:tcBorders>
            <w:shd w:val="clear" w:color="auto" w:fill="F7CAAC"/>
          </w:tcPr>
          <w:p w14:paraId="561075E7" w14:textId="77777777" w:rsidR="00C10C15" w:rsidRPr="00F20AEF" w:rsidRDefault="00C10C15" w:rsidP="00CD1860">
            <w:pPr>
              <w:jc w:val="both"/>
            </w:pPr>
            <w:r w:rsidRPr="00F20AEF">
              <w:rPr>
                <w:b/>
              </w:rPr>
              <w:t>WoS</w:t>
            </w:r>
          </w:p>
        </w:tc>
        <w:tc>
          <w:tcPr>
            <w:tcW w:w="693" w:type="dxa"/>
            <w:shd w:val="clear" w:color="auto" w:fill="F7CAAC"/>
          </w:tcPr>
          <w:p w14:paraId="5088039F"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CFFC966" w14:textId="77777777" w:rsidR="00C10C15" w:rsidRDefault="00C10C15" w:rsidP="00CD1860">
            <w:pPr>
              <w:jc w:val="both"/>
            </w:pPr>
            <w:r>
              <w:rPr>
                <w:b/>
                <w:sz w:val="18"/>
              </w:rPr>
              <w:t>ostatní</w:t>
            </w:r>
          </w:p>
        </w:tc>
      </w:tr>
      <w:tr w:rsidR="00C10C15" w14:paraId="02D71C8B" w14:textId="77777777" w:rsidTr="00CD1860">
        <w:trPr>
          <w:cantSplit/>
          <w:trHeight w:val="70"/>
        </w:trPr>
        <w:tc>
          <w:tcPr>
            <w:tcW w:w="3347" w:type="dxa"/>
            <w:gridSpan w:val="3"/>
            <w:shd w:val="clear" w:color="auto" w:fill="F7CAAC"/>
          </w:tcPr>
          <w:p w14:paraId="214C14CB" w14:textId="77777777" w:rsidR="00C10C15" w:rsidRDefault="00C10C15" w:rsidP="00CD1860">
            <w:pPr>
              <w:jc w:val="both"/>
            </w:pPr>
            <w:r>
              <w:rPr>
                <w:b/>
              </w:rPr>
              <w:t>Obor jmenovacího řízení</w:t>
            </w:r>
          </w:p>
        </w:tc>
        <w:tc>
          <w:tcPr>
            <w:tcW w:w="2245" w:type="dxa"/>
            <w:gridSpan w:val="3"/>
            <w:shd w:val="clear" w:color="auto" w:fill="F7CAAC"/>
          </w:tcPr>
          <w:p w14:paraId="7EC66F95"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1DB39E0B" w14:textId="77777777" w:rsidR="00C10C15" w:rsidRDefault="00C10C15" w:rsidP="00CD1860">
            <w:pPr>
              <w:jc w:val="both"/>
            </w:pPr>
            <w:r>
              <w:rPr>
                <w:b/>
              </w:rPr>
              <w:t>Řízení konáno na VŠ</w:t>
            </w:r>
          </w:p>
        </w:tc>
        <w:tc>
          <w:tcPr>
            <w:tcW w:w="632" w:type="dxa"/>
            <w:gridSpan w:val="2"/>
            <w:tcBorders>
              <w:left w:val="single" w:sz="12" w:space="0" w:color="auto"/>
            </w:tcBorders>
          </w:tcPr>
          <w:p w14:paraId="0EC2C9AA" w14:textId="77777777" w:rsidR="00C10C15" w:rsidRPr="00F20AEF" w:rsidRDefault="00C10C15" w:rsidP="00CD1860">
            <w:pPr>
              <w:jc w:val="both"/>
              <w:rPr>
                <w:b/>
              </w:rPr>
            </w:pPr>
            <w:r>
              <w:rPr>
                <w:b/>
              </w:rPr>
              <w:t>61</w:t>
            </w:r>
          </w:p>
        </w:tc>
        <w:tc>
          <w:tcPr>
            <w:tcW w:w="693" w:type="dxa"/>
          </w:tcPr>
          <w:p w14:paraId="61BF450A" w14:textId="77777777" w:rsidR="00C10C15" w:rsidRPr="00F20AEF" w:rsidRDefault="00C10C15" w:rsidP="00CD1860">
            <w:pPr>
              <w:jc w:val="both"/>
              <w:rPr>
                <w:b/>
              </w:rPr>
            </w:pPr>
            <w:r>
              <w:rPr>
                <w:b/>
              </w:rPr>
              <w:t>84</w:t>
            </w:r>
          </w:p>
        </w:tc>
        <w:tc>
          <w:tcPr>
            <w:tcW w:w="694" w:type="dxa"/>
          </w:tcPr>
          <w:p w14:paraId="01C87903" w14:textId="77777777" w:rsidR="00C10C15" w:rsidRDefault="00C10C15" w:rsidP="00CD1860">
            <w:pPr>
              <w:jc w:val="both"/>
              <w:rPr>
                <w:b/>
              </w:rPr>
            </w:pPr>
            <w:r>
              <w:rPr>
                <w:b/>
              </w:rPr>
              <w:t>98</w:t>
            </w:r>
          </w:p>
        </w:tc>
      </w:tr>
      <w:tr w:rsidR="00C10C15" w14:paraId="66B8AEC6" w14:textId="77777777" w:rsidTr="00CD1860">
        <w:trPr>
          <w:trHeight w:val="205"/>
        </w:trPr>
        <w:tc>
          <w:tcPr>
            <w:tcW w:w="3347" w:type="dxa"/>
            <w:gridSpan w:val="3"/>
          </w:tcPr>
          <w:p w14:paraId="116EB9AC" w14:textId="77777777" w:rsidR="00C10C15" w:rsidRDefault="00C10C15" w:rsidP="00CD1860">
            <w:pPr>
              <w:jc w:val="both"/>
            </w:pPr>
          </w:p>
        </w:tc>
        <w:tc>
          <w:tcPr>
            <w:tcW w:w="2245" w:type="dxa"/>
            <w:gridSpan w:val="3"/>
          </w:tcPr>
          <w:p w14:paraId="5FD5B64C" w14:textId="77777777" w:rsidR="00C10C15" w:rsidRDefault="00C10C15" w:rsidP="00CD1860">
            <w:pPr>
              <w:jc w:val="both"/>
            </w:pPr>
          </w:p>
        </w:tc>
        <w:tc>
          <w:tcPr>
            <w:tcW w:w="2248" w:type="dxa"/>
            <w:gridSpan w:val="5"/>
            <w:tcBorders>
              <w:right w:val="single" w:sz="12" w:space="0" w:color="auto"/>
            </w:tcBorders>
          </w:tcPr>
          <w:p w14:paraId="24BF6A61"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E60DAA9" w14:textId="77777777" w:rsidR="00C10C15" w:rsidRPr="00F20AEF" w:rsidRDefault="00C10C15" w:rsidP="00CD1860">
            <w:pPr>
              <w:jc w:val="both"/>
              <w:rPr>
                <w:b/>
                <w:sz w:val="18"/>
              </w:rPr>
            </w:pPr>
            <w:r w:rsidRPr="00F20AEF">
              <w:rPr>
                <w:b/>
                <w:sz w:val="18"/>
              </w:rPr>
              <w:t>H-index WoS/Scopus</w:t>
            </w:r>
          </w:p>
        </w:tc>
        <w:tc>
          <w:tcPr>
            <w:tcW w:w="694" w:type="dxa"/>
            <w:vAlign w:val="center"/>
          </w:tcPr>
          <w:p w14:paraId="44B173EA" w14:textId="77777777" w:rsidR="00C10C15" w:rsidRDefault="00C10C15" w:rsidP="00CD1860">
            <w:pPr>
              <w:rPr>
                <w:b/>
              </w:rPr>
            </w:pPr>
            <w:r>
              <w:rPr>
                <w:b/>
              </w:rPr>
              <w:t xml:space="preserve">  5 /6</w:t>
            </w:r>
          </w:p>
        </w:tc>
      </w:tr>
      <w:tr w:rsidR="00C10C15" w14:paraId="1CC56FBD" w14:textId="77777777" w:rsidTr="00CD1860">
        <w:tc>
          <w:tcPr>
            <w:tcW w:w="9859" w:type="dxa"/>
            <w:gridSpan w:val="15"/>
            <w:shd w:val="clear" w:color="auto" w:fill="F7CAAC"/>
          </w:tcPr>
          <w:p w14:paraId="5615C8C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3FD9B655" w14:textId="77777777" w:rsidTr="00CD1860">
        <w:trPr>
          <w:trHeight w:val="2347"/>
        </w:trPr>
        <w:tc>
          <w:tcPr>
            <w:tcW w:w="9859" w:type="dxa"/>
            <w:gridSpan w:val="15"/>
          </w:tcPr>
          <w:p w14:paraId="5D5C6486" w14:textId="77777777" w:rsidR="00C10C15" w:rsidRPr="0095379A" w:rsidRDefault="00C10C15" w:rsidP="00CD1860">
            <w:pPr>
              <w:jc w:val="both"/>
            </w:pPr>
            <w:r w:rsidRPr="0095379A">
              <w:t xml:space="preserve">KWARTEGN, M.A., JIBRIL, A.B., </w:t>
            </w:r>
            <w:r w:rsidRPr="0095379A">
              <w:rPr>
                <w:caps/>
              </w:rPr>
              <w:t>Nwaiwu</w:t>
            </w:r>
            <w:r w:rsidRPr="0095379A">
              <w:t xml:space="preserve">, F., </w:t>
            </w:r>
            <w:r w:rsidRPr="0095379A">
              <w:rPr>
                <w:b/>
              </w:rPr>
              <w:t>PILÍK, M.,</w:t>
            </w:r>
            <w:r w:rsidRPr="0095379A">
              <w:t xml:space="preserve"> CHOVANCOVÁ, </w:t>
            </w:r>
            <w:r w:rsidRPr="0095379A">
              <w:rPr>
                <w:i/>
              </w:rPr>
              <w:t>M. The prospects of Internet-Based Channel Orientation for the competitiveness of service companies on the domestic market.</w:t>
            </w:r>
            <w:r w:rsidRPr="0095379A">
              <w:t xml:space="preserve"> International Journal of Information Management, 2021, vol. 58, art. no. 102223 DOI: </w:t>
            </w:r>
            <w:r w:rsidRPr="001734E9">
              <w:rPr>
                <w:color w:val="365F91" w:themeColor="accent1" w:themeShade="BF"/>
                <w:u w:val="single"/>
              </w:rPr>
              <w:t>10.1016/j.ijinfomgt.2020.102223</w:t>
            </w:r>
            <w:r w:rsidRPr="0095379A">
              <w:t>. (</w:t>
            </w:r>
            <w:r>
              <w:t xml:space="preserve">Jimp, </w:t>
            </w:r>
            <w:r w:rsidRPr="0095379A">
              <w:t>10</w:t>
            </w:r>
            <w:r>
              <w:t xml:space="preserve"> </w:t>
            </w:r>
            <w:r w:rsidRPr="0095379A">
              <w:t>%).</w:t>
            </w:r>
          </w:p>
          <w:p w14:paraId="3C8951BB" w14:textId="77777777" w:rsidR="00C10C15" w:rsidRPr="0095379A" w:rsidRDefault="00C10C15" w:rsidP="00CD1860">
            <w:pPr>
              <w:jc w:val="both"/>
            </w:pPr>
            <w:r w:rsidRPr="0095379A">
              <w:t xml:space="preserve">JIBRIL, A.B., KWARTENG M.A., CHOVANCOVÁ, M., </w:t>
            </w:r>
            <w:r w:rsidRPr="0095379A">
              <w:rPr>
                <w:b/>
              </w:rPr>
              <w:t>PILÍK, M</w:t>
            </w:r>
            <w:r w:rsidRPr="0095379A">
              <w:t xml:space="preserve">. </w:t>
            </w:r>
            <w:r w:rsidRPr="0095379A">
              <w:rPr>
                <w:i/>
              </w:rPr>
              <w:t>The impact of social media on consumer-brand loyalty: A mediating role of online based-brand community.</w:t>
            </w:r>
            <w:r w:rsidRPr="0095379A">
              <w:t xml:space="preserve"> Cogent Business and Management, 2019, vol. 6, iss. 1, art. no. 1673640. DOI: </w:t>
            </w:r>
            <w:r w:rsidRPr="001734E9">
              <w:rPr>
                <w:color w:val="365F91" w:themeColor="accent1" w:themeShade="BF"/>
                <w:u w:val="single"/>
              </w:rPr>
              <w:t>10.1080/23311975.2019.1673640</w:t>
            </w:r>
            <w:r w:rsidRPr="0095379A">
              <w:t>. (</w:t>
            </w:r>
            <w:r>
              <w:t xml:space="preserve">Jsc, </w:t>
            </w:r>
            <w:r w:rsidRPr="0095379A">
              <w:t>10</w:t>
            </w:r>
            <w:r>
              <w:t xml:space="preserve"> </w:t>
            </w:r>
            <w:r w:rsidRPr="0095379A">
              <w:t>%).</w:t>
            </w:r>
          </w:p>
          <w:p w14:paraId="7B113FBB" w14:textId="77777777" w:rsidR="00C10C15" w:rsidRPr="0095379A" w:rsidRDefault="00C10C15" w:rsidP="00CD1860">
            <w:pPr>
              <w:jc w:val="both"/>
            </w:pPr>
            <w:r w:rsidRPr="0095379A">
              <w:t xml:space="preserve">JIBRIL, A.B., KWARTENG, M.A., APPIAH-NIMO, C., </w:t>
            </w:r>
            <w:r w:rsidRPr="0095379A">
              <w:rPr>
                <w:b/>
              </w:rPr>
              <w:t>PILÍK, M</w:t>
            </w:r>
            <w:r w:rsidRPr="0095379A">
              <w:t xml:space="preserve">. </w:t>
            </w:r>
            <w:r w:rsidRPr="0095379A">
              <w:rPr>
                <w:i/>
              </w:rPr>
              <w:t>Association rule mining approach: Evaluating pre-purchase risk intentions in the online second-hand goods market.</w:t>
            </w:r>
            <w:r w:rsidRPr="0095379A">
              <w:t xml:space="preserve"> Oeconomia Copernicana, 2019, vol. 10, iss. 4, pp. 669 – 688. DOI: </w:t>
            </w:r>
            <w:r w:rsidRPr="001734E9">
              <w:rPr>
                <w:color w:val="365F91" w:themeColor="accent1" w:themeShade="BF"/>
                <w:u w:val="single"/>
              </w:rPr>
              <w:t>10.24136/oc.2019.032</w:t>
            </w:r>
            <w:r w:rsidRPr="0095379A">
              <w:t>. (</w:t>
            </w:r>
            <w:r>
              <w:t xml:space="preserve">Jimp, </w:t>
            </w:r>
            <w:r w:rsidRPr="0095379A">
              <w:t>10</w:t>
            </w:r>
            <w:r>
              <w:t xml:space="preserve"> </w:t>
            </w:r>
            <w:r w:rsidRPr="0095379A">
              <w:t>%).</w:t>
            </w:r>
          </w:p>
          <w:p w14:paraId="5FC6F01A" w14:textId="77777777" w:rsidR="00C10C15" w:rsidRPr="0095379A" w:rsidRDefault="00C10C15" w:rsidP="00CD1860">
            <w:pPr>
              <w:jc w:val="both"/>
            </w:pPr>
            <w:r w:rsidRPr="0095379A">
              <w:t xml:space="preserve">KWARTENG, M. A., </w:t>
            </w:r>
            <w:r w:rsidRPr="0095379A">
              <w:rPr>
                <w:b/>
              </w:rPr>
              <w:t>PILÍK, M</w:t>
            </w:r>
            <w:r w:rsidRPr="0095379A">
              <w:t xml:space="preserve">., JUŘIČKOVÁ, E. </w:t>
            </w:r>
            <w:r w:rsidRPr="0095379A">
              <w:rPr>
                <w:i/>
              </w:rPr>
              <w:t>Beyond cost saving. Other factor consideration in online purchases of used electronic goods: a conjoint analysis approach</w:t>
            </w:r>
            <w:r w:rsidRPr="0095379A">
              <w:t xml:space="preserve">. Management &amp; Marketing-Challenges For The Knowledge Society. 2018, vol. 13, iss. 3, s. 1051-1063. ISSN 1842-0206. </w:t>
            </w:r>
            <w:hyperlink r:id="rId84" w:history="1">
              <w:r w:rsidRPr="001734E9">
                <w:rPr>
                  <w:color w:val="365F91" w:themeColor="accent1" w:themeShade="BF"/>
                  <w:u w:val="single"/>
                </w:rPr>
                <w:t>https://doi.org/10.2478/mmcks-2018-0022</w:t>
              </w:r>
            </w:hyperlink>
            <w:r w:rsidRPr="001734E9">
              <w:rPr>
                <w:color w:val="365F91" w:themeColor="accent1" w:themeShade="BF"/>
                <w:u w:val="single"/>
              </w:rPr>
              <w:t>.</w:t>
            </w:r>
            <w:r w:rsidRPr="0095379A">
              <w:t xml:space="preserve"> (</w:t>
            </w:r>
            <w:r>
              <w:t xml:space="preserve">Jsc, </w:t>
            </w:r>
            <w:r w:rsidRPr="0095379A">
              <w:t>30</w:t>
            </w:r>
            <w:r>
              <w:t xml:space="preserve"> </w:t>
            </w:r>
            <w:r w:rsidRPr="0095379A">
              <w:t>%).</w:t>
            </w:r>
          </w:p>
          <w:p w14:paraId="6DF6095B" w14:textId="77777777" w:rsidR="00C10C15" w:rsidRPr="004E102C" w:rsidRDefault="00C10C15" w:rsidP="00CD1860">
            <w:pPr>
              <w:jc w:val="both"/>
              <w:rPr>
                <w:b/>
              </w:rPr>
            </w:pPr>
            <w:r w:rsidRPr="004E102C">
              <w:rPr>
                <w:b/>
              </w:rPr>
              <w:t>Další tvůrčí činnost (včetně projektů)</w:t>
            </w:r>
          </w:p>
          <w:p w14:paraId="12D1E830" w14:textId="77777777" w:rsidR="00C10C15" w:rsidRPr="00BD6D23" w:rsidRDefault="00C10C15" w:rsidP="00CD1860">
            <w:pPr>
              <w:jc w:val="both"/>
            </w:pPr>
            <w:r w:rsidRPr="00BD6D23">
              <w:rPr>
                <w:szCs w:val="32"/>
              </w:rPr>
              <w:t xml:space="preserve">GA ČR P403/11/P175 </w:t>
            </w:r>
            <w:r w:rsidRPr="00BD6D23">
              <w:t>Faktory ovlivňující on-line nákupní chování na internetu v prostředí e-commerce na B2C a B2B trzích v ČR 2011-2013 (hlavní řešitel).</w:t>
            </w:r>
          </w:p>
          <w:p w14:paraId="19C5444B" w14:textId="77777777" w:rsidR="00C10C15" w:rsidRDefault="00C10C15" w:rsidP="00CD1860">
            <w:pPr>
              <w:jc w:val="both"/>
              <w:rPr>
                <w:b/>
              </w:rPr>
            </w:pPr>
            <w:r w:rsidRPr="00BD6D23">
              <w:t>H2020 - 731264 SHAPE-ENERGY:</w:t>
            </w:r>
            <w:r w:rsidRPr="004D0C2D">
              <w:t xml:space="preserve"> Social Sciences and Humanities for Advancing Policy in European Energy 2017-2019 (člen spoluřešitelského týmu).</w:t>
            </w:r>
          </w:p>
        </w:tc>
      </w:tr>
      <w:tr w:rsidR="00C10C15" w14:paraId="63FDAB6F" w14:textId="77777777" w:rsidTr="00CD1860">
        <w:trPr>
          <w:trHeight w:val="218"/>
        </w:trPr>
        <w:tc>
          <w:tcPr>
            <w:tcW w:w="9859" w:type="dxa"/>
            <w:gridSpan w:val="15"/>
            <w:shd w:val="clear" w:color="auto" w:fill="F7CAAC"/>
          </w:tcPr>
          <w:p w14:paraId="1E34A07D" w14:textId="77777777" w:rsidR="00C10C15" w:rsidRDefault="00C10C15" w:rsidP="00CD1860">
            <w:pPr>
              <w:rPr>
                <w:b/>
              </w:rPr>
            </w:pPr>
            <w:r>
              <w:rPr>
                <w:b/>
              </w:rPr>
              <w:t>Působení v zahraničí</w:t>
            </w:r>
          </w:p>
        </w:tc>
      </w:tr>
      <w:tr w:rsidR="00C10C15" w14:paraId="338FEC73" w14:textId="77777777" w:rsidTr="00CD1860">
        <w:trPr>
          <w:trHeight w:val="328"/>
        </w:trPr>
        <w:tc>
          <w:tcPr>
            <w:tcW w:w="9859" w:type="dxa"/>
            <w:gridSpan w:val="15"/>
          </w:tcPr>
          <w:p w14:paraId="15A69ADE" w14:textId="77777777" w:rsidR="00C10C15" w:rsidRDefault="00C10C15" w:rsidP="00CD1860">
            <w:pPr>
              <w:rPr>
                <w:b/>
              </w:rPr>
            </w:pPr>
          </w:p>
        </w:tc>
      </w:tr>
      <w:tr w:rsidR="00C10C15" w14:paraId="4FA94EBB" w14:textId="77777777" w:rsidTr="00CD1860">
        <w:trPr>
          <w:cantSplit/>
          <w:trHeight w:val="470"/>
        </w:trPr>
        <w:tc>
          <w:tcPr>
            <w:tcW w:w="2518" w:type="dxa"/>
            <w:shd w:val="clear" w:color="auto" w:fill="F7CAAC"/>
          </w:tcPr>
          <w:p w14:paraId="336EBB4A" w14:textId="77777777" w:rsidR="00C10C15" w:rsidRDefault="00C10C15" w:rsidP="00CD1860">
            <w:pPr>
              <w:jc w:val="both"/>
              <w:rPr>
                <w:b/>
              </w:rPr>
            </w:pPr>
            <w:r>
              <w:rPr>
                <w:b/>
              </w:rPr>
              <w:t xml:space="preserve">Podpis </w:t>
            </w:r>
          </w:p>
        </w:tc>
        <w:tc>
          <w:tcPr>
            <w:tcW w:w="4536" w:type="dxa"/>
            <w:gridSpan w:val="8"/>
          </w:tcPr>
          <w:p w14:paraId="3A13D29C" w14:textId="77777777" w:rsidR="00C10C15" w:rsidRDefault="00C10C15" w:rsidP="00CD1860">
            <w:pPr>
              <w:jc w:val="both"/>
            </w:pPr>
          </w:p>
        </w:tc>
        <w:tc>
          <w:tcPr>
            <w:tcW w:w="786" w:type="dxa"/>
            <w:gridSpan w:val="2"/>
            <w:shd w:val="clear" w:color="auto" w:fill="F7CAAC"/>
          </w:tcPr>
          <w:p w14:paraId="25838483" w14:textId="77777777" w:rsidR="00C10C15" w:rsidRDefault="00C10C15" w:rsidP="00CD1860">
            <w:pPr>
              <w:jc w:val="both"/>
            </w:pPr>
            <w:r>
              <w:rPr>
                <w:b/>
              </w:rPr>
              <w:t>datum</w:t>
            </w:r>
          </w:p>
        </w:tc>
        <w:tc>
          <w:tcPr>
            <w:tcW w:w="2019" w:type="dxa"/>
            <w:gridSpan w:val="4"/>
          </w:tcPr>
          <w:p w14:paraId="417F6743" w14:textId="77777777" w:rsidR="00C10C15" w:rsidRDefault="00C10C15" w:rsidP="00CD1860">
            <w:pPr>
              <w:jc w:val="both"/>
            </w:pPr>
          </w:p>
        </w:tc>
      </w:tr>
    </w:tbl>
    <w:p w14:paraId="2D3E2A29" w14:textId="77777777" w:rsidR="00C10C15" w:rsidRDefault="00C10C15" w:rsidP="00C10C15"/>
    <w:p w14:paraId="44E432A6" w14:textId="77777777" w:rsidR="00C10C15" w:rsidRDefault="00C10C15" w:rsidP="00C10C15"/>
    <w:p w14:paraId="0177D649" w14:textId="77777777" w:rsidR="00C10C15" w:rsidRDefault="00C10C15" w:rsidP="00C10C15"/>
    <w:p w14:paraId="6D646909" w14:textId="77777777" w:rsidR="00C10C15" w:rsidRDefault="00C10C15" w:rsidP="00C10C15"/>
    <w:p w14:paraId="401E7927" w14:textId="77777777" w:rsidR="00C10C15" w:rsidRDefault="00C10C15" w:rsidP="00C10C15"/>
    <w:p w14:paraId="6C1AAE59" w14:textId="64E97EDC" w:rsidR="00C10C15" w:rsidRDefault="00C10C15" w:rsidP="00C10C15"/>
    <w:p w14:paraId="6CB4BC40" w14:textId="6CA6C687" w:rsidR="00123C61" w:rsidRDefault="00123C61" w:rsidP="00C10C15"/>
    <w:p w14:paraId="551B1CCE" w14:textId="0C2CFD1B" w:rsidR="00123C61" w:rsidRDefault="00123C61" w:rsidP="00C10C15"/>
    <w:p w14:paraId="34F6A85C" w14:textId="75A5AA0F" w:rsidR="00123C61" w:rsidRDefault="00123C61" w:rsidP="00C10C15"/>
    <w:p w14:paraId="6F79FD14" w14:textId="35EEDD61" w:rsidR="00123C61" w:rsidRDefault="00123C61" w:rsidP="00C10C15"/>
    <w:p w14:paraId="27AFA87C" w14:textId="18DF5326" w:rsidR="00123C61" w:rsidRDefault="00123C61" w:rsidP="00C10C15"/>
    <w:p w14:paraId="4A8591D3" w14:textId="01382E43" w:rsidR="00123C61" w:rsidRDefault="00123C61" w:rsidP="00C10C15"/>
    <w:p w14:paraId="63537550" w14:textId="13C86804" w:rsidR="00123C61" w:rsidRDefault="00123C61" w:rsidP="00C10C15"/>
    <w:p w14:paraId="0A4B1A41" w14:textId="77777777" w:rsidR="00123C61" w:rsidRDefault="00123C61" w:rsidP="00C10C15"/>
    <w:p w14:paraId="569F7CB9" w14:textId="77777777" w:rsidR="00C10C15" w:rsidRDefault="00C10C15" w:rsidP="00C10C15"/>
    <w:p w14:paraId="5788ED93"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938D9EA" w14:textId="77777777" w:rsidTr="00CD1860">
        <w:tc>
          <w:tcPr>
            <w:tcW w:w="9859" w:type="dxa"/>
            <w:gridSpan w:val="15"/>
            <w:tcBorders>
              <w:bottom w:val="double" w:sz="4" w:space="0" w:color="auto"/>
            </w:tcBorders>
            <w:shd w:val="clear" w:color="auto" w:fill="BDD6EE"/>
          </w:tcPr>
          <w:p w14:paraId="18F0CEC3" w14:textId="56D5E0BA" w:rsidR="00C10C15" w:rsidRDefault="00C10C15" w:rsidP="00CD1860">
            <w:pPr>
              <w:jc w:val="both"/>
              <w:rPr>
                <w:b/>
                <w:sz w:val="28"/>
              </w:rPr>
            </w:pPr>
            <w:r>
              <w:rPr>
                <w:b/>
                <w:sz w:val="28"/>
              </w:rPr>
              <w:lastRenderedPageBreak/>
              <w:t>C-I – Personální zabezpečení</w:t>
            </w:r>
          </w:p>
        </w:tc>
      </w:tr>
      <w:tr w:rsidR="00C10C15" w14:paraId="3FC1FF0E" w14:textId="77777777" w:rsidTr="00CD1860">
        <w:tc>
          <w:tcPr>
            <w:tcW w:w="2518" w:type="dxa"/>
            <w:tcBorders>
              <w:top w:val="double" w:sz="4" w:space="0" w:color="auto"/>
            </w:tcBorders>
            <w:shd w:val="clear" w:color="auto" w:fill="F7CAAC"/>
          </w:tcPr>
          <w:p w14:paraId="450CE65C" w14:textId="77777777" w:rsidR="00C10C15" w:rsidRDefault="00C10C15" w:rsidP="00CD1860">
            <w:pPr>
              <w:jc w:val="both"/>
              <w:rPr>
                <w:b/>
              </w:rPr>
            </w:pPr>
            <w:r>
              <w:rPr>
                <w:b/>
              </w:rPr>
              <w:t>Vysoká škola</w:t>
            </w:r>
          </w:p>
        </w:tc>
        <w:tc>
          <w:tcPr>
            <w:tcW w:w="7341" w:type="dxa"/>
            <w:gridSpan w:val="14"/>
          </w:tcPr>
          <w:p w14:paraId="1AEE3708" w14:textId="77777777" w:rsidR="00C10C15" w:rsidRDefault="00C10C15" w:rsidP="00CD1860">
            <w:pPr>
              <w:jc w:val="both"/>
            </w:pPr>
            <w:r w:rsidRPr="001B2AE1">
              <w:t>Univerzita Tomáše Bati ve Zlíně</w:t>
            </w:r>
          </w:p>
        </w:tc>
      </w:tr>
      <w:tr w:rsidR="00C10C15" w14:paraId="02DD42D0" w14:textId="77777777" w:rsidTr="00CD1860">
        <w:tc>
          <w:tcPr>
            <w:tcW w:w="2518" w:type="dxa"/>
            <w:shd w:val="clear" w:color="auto" w:fill="F7CAAC"/>
          </w:tcPr>
          <w:p w14:paraId="10628B10" w14:textId="77777777" w:rsidR="00C10C15" w:rsidRDefault="00C10C15" w:rsidP="00CD1860">
            <w:pPr>
              <w:jc w:val="both"/>
              <w:rPr>
                <w:b/>
              </w:rPr>
            </w:pPr>
            <w:r>
              <w:rPr>
                <w:b/>
              </w:rPr>
              <w:t>Součást vysoké školy</w:t>
            </w:r>
          </w:p>
        </w:tc>
        <w:tc>
          <w:tcPr>
            <w:tcW w:w="7341" w:type="dxa"/>
            <w:gridSpan w:val="14"/>
          </w:tcPr>
          <w:p w14:paraId="2F7DA986" w14:textId="77777777" w:rsidR="00C10C15" w:rsidRDefault="00C10C15" w:rsidP="00CD1860">
            <w:pPr>
              <w:jc w:val="both"/>
            </w:pPr>
            <w:r w:rsidRPr="00CF7506">
              <w:t xml:space="preserve">Fakulta </w:t>
            </w:r>
            <w:r>
              <w:t>managementu a ekonomiky</w:t>
            </w:r>
          </w:p>
        </w:tc>
      </w:tr>
      <w:tr w:rsidR="00C10C15" w14:paraId="00E4FF10" w14:textId="77777777" w:rsidTr="00CD1860">
        <w:tc>
          <w:tcPr>
            <w:tcW w:w="2518" w:type="dxa"/>
            <w:shd w:val="clear" w:color="auto" w:fill="F7CAAC"/>
          </w:tcPr>
          <w:p w14:paraId="7D58E3D3" w14:textId="77777777" w:rsidR="00C10C15" w:rsidRDefault="00C10C15" w:rsidP="00CD1860">
            <w:pPr>
              <w:jc w:val="both"/>
              <w:rPr>
                <w:b/>
              </w:rPr>
            </w:pPr>
            <w:r>
              <w:rPr>
                <w:b/>
              </w:rPr>
              <w:t>Název studijního programu</w:t>
            </w:r>
          </w:p>
        </w:tc>
        <w:tc>
          <w:tcPr>
            <w:tcW w:w="7341" w:type="dxa"/>
            <w:gridSpan w:val="14"/>
          </w:tcPr>
          <w:p w14:paraId="562913AF" w14:textId="77777777" w:rsidR="00C10C15" w:rsidRDefault="00C10C15" w:rsidP="00CD1860">
            <w:pPr>
              <w:jc w:val="both"/>
            </w:pPr>
            <w:r w:rsidRPr="00203474">
              <w:t>Management udržitelného rozvoje</w:t>
            </w:r>
          </w:p>
        </w:tc>
      </w:tr>
      <w:tr w:rsidR="00C10C15" w14:paraId="44AFF264" w14:textId="77777777" w:rsidTr="00CD1860">
        <w:tc>
          <w:tcPr>
            <w:tcW w:w="2518" w:type="dxa"/>
            <w:shd w:val="clear" w:color="auto" w:fill="F7CAAC"/>
          </w:tcPr>
          <w:p w14:paraId="6C19BE29" w14:textId="77777777" w:rsidR="00C10C15" w:rsidRDefault="00C10C15" w:rsidP="00CD1860">
            <w:pPr>
              <w:jc w:val="both"/>
              <w:rPr>
                <w:b/>
              </w:rPr>
            </w:pPr>
            <w:r>
              <w:rPr>
                <w:b/>
              </w:rPr>
              <w:t>Jméno a příjmení</w:t>
            </w:r>
          </w:p>
        </w:tc>
        <w:tc>
          <w:tcPr>
            <w:tcW w:w="4536" w:type="dxa"/>
            <w:gridSpan w:val="8"/>
          </w:tcPr>
          <w:p w14:paraId="32A11153" w14:textId="77777777" w:rsidR="00C10C15" w:rsidRDefault="00C10C15" w:rsidP="00CD1860">
            <w:pPr>
              <w:jc w:val="both"/>
            </w:pPr>
            <w:r>
              <w:t>Vladimír SEDLAŘÍK</w:t>
            </w:r>
          </w:p>
        </w:tc>
        <w:tc>
          <w:tcPr>
            <w:tcW w:w="709" w:type="dxa"/>
            <w:shd w:val="clear" w:color="auto" w:fill="F7CAAC"/>
          </w:tcPr>
          <w:p w14:paraId="682267DB" w14:textId="77777777" w:rsidR="00C10C15" w:rsidRDefault="00C10C15" w:rsidP="00CD1860">
            <w:pPr>
              <w:jc w:val="both"/>
              <w:rPr>
                <w:b/>
              </w:rPr>
            </w:pPr>
            <w:r>
              <w:rPr>
                <w:b/>
              </w:rPr>
              <w:t>Tituly</w:t>
            </w:r>
          </w:p>
        </w:tc>
        <w:tc>
          <w:tcPr>
            <w:tcW w:w="2096" w:type="dxa"/>
            <w:gridSpan w:val="5"/>
          </w:tcPr>
          <w:p w14:paraId="0AF71A13" w14:textId="77777777" w:rsidR="00C10C15" w:rsidRDefault="00C10C15" w:rsidP="00CD1860">
            <w:r>
              <w:t>prof. Ing., Ph.D.</w:t>
            </w:r>
          </w:p>
        </w:tc>
      </w:tr>
      <w:tr w:rsidR="00C10C15" w14:paraId="12816046" w14:textId="77777777" w:rsidTr="00CD1860">
        <w:tc>
          <w:tcPr>
            <w:tcW w:w="2518" w:type="dxa"/>
            <w:shd w:val="clear" w:color="auto" w:fill="F7CAAC"/>
          </w:tcPr>
          <w:p w14:paraId="2CF2B59B" w14:textId="77777777" w:rsidR="00C10C15" w:rsidRDefault="00C10C15" w:rsidP="00CD1860">
            <w:pPr>
              <w:jc w:val="both"/>
              <w:rPr>
                <w:b/>
              </w:rPr>
            </w:pPr>
            <w:r>
              <w:rPr>
                <w:b/>
              </w:rPr>
              <w:t>Rok narození</w:t>
            </w:r>
          </w:p>
        </w:tc>
        <w:tc>
          <w:tcPr>
            <w:tcW w:w="829" w:type="dxa"/>
            <w:gridSpan w:val="2"/>
          </w:tcPr>
          <w:p w14:paraId="762DB586" w14:textId="77777777" w:rsidR="00C10C15" w:rsidRDefault="00C10C15" w:rsidP="00CD1860">
            <w:pPr>
              <w:jc w:val="both"/>
            </w:pPr>
            <w:r>
              <w:t>1980</w:t>
            </w:r>
          </w:p>
        </w:tc>
        <w:tc>
          <w:tcPr>
            <w:tcW w:w="1721" w:type="dxa"/>
            <w:shd w:val="clear" w:color="auto" w:fill="F7CAAC"/>
          </w:tcPr>
          <w:p w14:paraId="5299DB0D" w14:textId="77777777" w:rsidR="00C10C15" w:rsidRDefault="00C10C15" w:rsidP="00CD1860">
            <w:pPr>
              <w:jc w:val="both"/>
              <w:rPr>
                <w:b/>
              </w:rPr>
            </w:pPr>
            <w:r>
              <w:rPr>
                <w:b/>
              </w:rPr>
              <w:t>typ vztahu k VŠ</w:t>
            </w:r>
          </w:p>
        </w:tc>
        <w:tc>
          <w:tcPr>
            <w:tcW w:w="992" w:type="dxa"/>
            <w:gridSpan w:val="4"/>
          </w:tcPr>
          <w:p w14:paraId="737567D9" w14:textId="77777777" w:rsidR="00C10C15" w:rsidRDefault="00C10C15" w:rsidP="00CD1860">
            <w:pPr>
              <w:jc w:val="both"/>
            </w:pPr>
            <w:r>
              <w:t>pp</w:t>
            </w:r>
          </w:p>
        </w:tc>
        <w:tc>
          <w:tcPr>
            <w:tcW w:w="994" w:type="dxa"/>
            <w:shd w:val="clear" w:color="auto" w:fill="F7CAAC"/>
          </w:tcPr>
          <w:p w14:paraId="7A1DDFC6" w14:textId="77777777" w:rsidR="00C10C15" w:rsidRDefault="00C10C15" w:rsidP="00CD1860">
            <w:pPr>
              <w:jc w:val="both"/>
              <w:rPr>
                <w:b/>
              </w:rPr>
            </w:pPr>
            <w:r>
              <w:rPr>
                <w:b/>
              </w:rPr>
              <w:t>rozsah</w:t>
            </w:r>
          </w:p>
        </w:tc>
        <w:tc>
          <w:tcPr>
            <w:tcW w:w="709" w:type="dxa"/>
          </w:tcPr>
          <w:p w14:paraId="671E9727" w14:textId="77777777" w:rsidR="00C10C15" w:rsidRDefault="00C10C15" w:rsidP="00CD1860">
            <w:pPr>
              <w:jc w:val="both"/>
            </w:pPr>
            <w:r>
              <w:t>40</w:t>
            </w:r>
          </w:p>
        </w:tc>
        <w:tc>
          <w:tcPr>
            <w:tcW w:w="709" w:type="dxa"/>
            <w:gridSpan w:val="3"/>
            <w:shd w:val="clear" w:color="auto" w:fill="F7CAAC"/>
          </w:tcPr>
          <w:p w14:paraId="1B99A67C" w14:textId="77777777" w:rsidR="00C10C15" w:rsidRDefault="00C10C15" w:rsidP="00CD1860">
            <w:pPr>
              <w:jc w:val="both"/>
              <w:rPr>
                <w:b/>
              </w:rPr>
            </w:pPr>
            <w:r>
              <w:rPr>
                <w:b/>
              </w:rPr>
              <w:t>do kdy</w:t>
            </w:r>
          </w:p>
        </w:tc>
        <w:tc>
          <w:tcPr>
            <w:tcW w:w="1387" w:type="dxa"/>
            <w:gridSpan w:val="2"/>
          </w:tcPr>
          <w:p w14:paraId="7094AB6D" w14:textId="77777777" w:rsidR="00C10C15" w:rsidRDefault="00C10C15" w:rsidP="00CD1860">
            <w:pPr>
              <w:jc w:val="both"/>
            </w:pPr>
            <w:r>
              <w:t>N</w:t>
            </w:r>
          </w:p>
        </w:tc>
      </w:tr>
      <w:tr w:rsidR="00C10C15" w14:paraId="316A9051" w14:textId="77777777" w:rsidTr="00CD1860">
        <w:tc>
          <w:tcPr>
            <w:tcW w:w="5068" w:type="dxa"/>
            <w:gridSpan w:val="4"/>
            <w:shd w:val="clear" w:color="auto" w:fill="F7CAAC"/>
          </w:tcPr>
          <w:p w14:paraId="085711A9" w14:textId="77777777" w:rsidR="00C10C15" w:rsidRDefault="00C10C15" w:rsidP="00CD1860">
            <w:pPr>
              <w:jc w:val="both"/>
              <w:rPr>
                <w:b/>
              </w:rPr>
            </w:pPr>
            <w:r>
              <w:rPr>
                <w:b/>
              </w:rPr>
              <w:t>Typ vztahu na součásti VŠ, která uskutečňuje st. program</w:t>
            </w:r>
          </w:p>
        </w:tc>
        <w:tc>
          <w:tcPr>
            <w:tcW w:w="992" w:type="dxa"/>
            <w:gridSpan w:val="4"/>
          </w:tcPr>
          <w:p w14:paraId="0F4D24AA" w14:textId="77777777" w:rsidR="00C10C15" w:rsidRDefault="00C10C15" w:rsidP="00CD1860">
            <w:pPr>
              <w:jc w:val="both"/>
            </w:pPr>
          </w:p>
        </w:tc>
        <w:tc>
          <w:tcPr>
            <w:tcW w:w="994" w:type="dxa"/>
            <w:shd w:val="clear" w:color="auto" w:fill="F7CAAC"/>
          </w:tcPr>
          <w:p w14:paraId="1D843DF0" w14:textId="77777777" w:rsidR="00C10C15" w:rsidRDefault="00C10C15" w:rsidP="00CD1860">
            <w:pPr>
              <w:jc w:val="both"/>
              <w:rPr>
                <w:b/>
              </w:rPr>
            </w:pPr>
            <w:r>
              <w:rPr>
                <w:b/>
              </w:rPr>
              <w:t>rozsah</w:t>
            </w:r>
          </w:p>
        </w:tc>
        <w:tc>
          <w:tcPr>
            <w:tcW w:w="709" w:type="dxa"/>
          </w:tcPr>
          <w:p w14:paraId="7548F228" w14:textId="77777777" w:rsidR="00C10C15" w:rsidRDefault="00C10C15" w:rsidP="00CD1860">
            <w:pPr>
              <w:jc w:val="both"/>
            </w:pPr>
          </w:p>
        </w:tc>
        <w:tc>
          <w:tcPr>
            <w:tcW w:w="709" w:type="dxa"/>
            <w:gridSpan w:val="3"/>
            <w:shd w:val="clear" w:color="auto" w:fill="F7CAAC"/>
          </w:tcPr>
          <w:p w14:paraId="0A7EDDCC" w14:textId="77777777" w:rsidR="00C10C15" w:rsidRDefault="00C10C15" w:rsidP="00CD1860">
            <w:pPr>
              <w:jc w:val="both"/>
              <w:rPr>
                <w:b/>
              </w:rPr>
            </w:pPr>
            <w:r>
              <w:rPr>
                <w:b/>
              </w:rPr>
              <w:t>do kdy</w:t>
            </w:r>
          </w:p>
        </w:tc>
        <w:tc>
          <w:tcPr>
            <w:tcW w:w="1387" w:type="dxa"/>
            <w:gridSpan w:val="2"/>
          </w:tcPr>
          <w:p w14:paraId="400F98ED" w14:textId="77777777" w:rsidR="00C10C15" w:rsidRDefault="00C10C15" w:rsidP="00CD1860">
            <w:pPr>
              <w:jc w:val="both"/>
            </w:pPr>
          </w:p>
        </w:tc>
      </w:tr>
      <w:tr w:rsidR="00C10C15" w14:paraId="1F8D2EF7" w14:textId="77777777" w:rsidTr="00CD1860">
        <w:tc>
          <w:tcPr>
            <w:tcW w:w="6060" w:type="dxa"/>
            <w:gridSpan w:val="8"/>
            <w:shd w:val="clear" w:color="auto" w:fill="F7CAAC"/>
          </w:tcPr>
          <w:p w14:paraId="602F538F"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12A57084" w14:textId="77777777" w:rsidR="00C10C15" w:rsidRDefault="00C10C15" w:rsidP="00CD1860">
            <w:pPr>
              <w:jc w:val="both"/>
              <w:rPr>
                <w:b/>
              </w:rPr>
            </w:pPr>
            <w:r>
              <w:rPr>
                <w:b/>
              </w:rPr>
              <w:t>typ prac. vztahu</w:t>
            </w:r>
          </w:p>
        </w:tc>
        <w:tc>
          <w:tcPr>
            <w:tcW w:w="2096" w:type="dxa"/>
            <w:gridSpan w:val="5"/>
            <w:shd w:val="clear" w:color="auto" w:fill="F7CAAC"/>
          </w:tcPr>
          <w:p w14:paraId="6FDA2A14" w14:textId="77777777" w:rsidR="00C10C15" w:rsidRDefault="00C10C15" w:rsidP="00CD1860">
            <w:pPr>
              <w:jc w:val="both"/>
              <w:rPr>
                <w:b/>
              </w:rPr>
            </w:pPr>
            <w:r>
              <w:rPr>
                <w:b/>
              </w:rPr>
              <w:t>rozsah</w:t>
            </w:r>
          </w:p>
        </w:tc>
      </w:tr>
      <w:tr w:rsidR="00C10C15" w14:paraId="7DCE3D85" w14:textId="77777777" w:rsidTr="00CD1860">
        <w:tc>
          <w:tcPr>
            <w:tcW w:w="6060" w:type="dxa"/>
            <w:gridSpan w:val="8"/>
          </w:tcPr>
          <w:p w14:paraId="064F6A37" w14:textId="77777777" w:rsidR="00C10C15" w:rsidRDefault="00C10C15" w:rsidP="00CD1860">
            <w:pPr>
              <w:jc w:val="both"/>
            </w:pPr>
          </w:p>
        </w:tc>
        <w:tc>
          <w:tcPr>
            <w:tcW w:w="1703" w:type="dxa"/>
            <w:gridSpan w:val="2"/>
          </w:tcPr>
          <w:p w14:paraId="2FAA611A" w14:textId="77777777" w:rsidR="00C10C15" w:rsidRDefault="00C10C15" w:rsidP="00CD1860">
            <w:pPr>
              <w:jc w:val="both"/>
            </w:pPr>
          </w:p>
        </w:tc>
        <w:tc>
          <w:tcPr>
            <w:tcW w:w="2096" w:type="dxa"/>
            <w:gridSpan w:val="5"/>
          </w:tcPr>
          <w:p w14:paraId="365BE0DD" w14:textId="77777777" w:rsidR="00C10C15" w:rsidRDefault="00C10C15" w:rsidP="00CD1860">
            <w:pPr>
              <w:jc w:val="both"/>
            </w:pPr>
          </w:p>
        </w:tc>
      </w:tr>
      <w:tr w:rsidR="00C10C15" w14:paraId="2B397B8D" w14:textId="77777777" w:rsidTr="00CD1860">
        <w:tc>
          <w:tcPr>
            <w:tcW w:w="6060" w:type="dxa"/>
            <w:gridSpan w:val="8"/>
          </w:tcPr>
          <w:p w14:paraId="2DEA3C9C" w14:textId="77777777" w:rsidR="00C10C15" w:rsidRDefault="00C10C15" w:rsidP="00CD1860">
            <w:pPr>
              <w:jc w:val="both"/>
            </w:pPr>
          </w:p>
        </w:tc>
        <w:tc>
          <w:tcPr>
            <w:tcW w:w="1703" w:type="dxa"/>
            <w:gridSpan w:val="2"/>
          </w:tcPr>
          <w:p w14:paraId="0E23F581" w14:textId="77777777" w:rsidR="00C10C15" w:rsidRDefault="00C10C15" w:rsidP="00CD1860">
            <w:pPr>
              <w:jc w:val="both"/>
            </w:pPr>
          </w:p>
        </w:tc>
        <w:tc>
          <w:tcPr>
            <w:tcW w:w="2096" w:type="dxa"/>
            <w:gridSpan w:val="5"/>
          </w:tcPr>
          <w:p w14:paraId="148E1E9F" w14:textId="77777777" w:rsidR="00C10C15" w:rsidRDefault="00C10C15" w:rsidP="00CD1860">
            <w:pPr>
              <w:jc w:val="both"/>
            </w:pPr>
          </w:p>
        </w:tc>
      </w:tr>
      <w:tr w:rsidR="00C10C15" w14:paraId="239D5BE3" w14:textId="77777777" w:rsidTr="00CD1860">
        <w:tc>
          <w:tcPr>
            <w:tcW w:w="9859" w:type="dxa"/>
            <w:gridSpan w:val="15"/>
            <w:shd w:val="clear" w:color="auto" w:fill="F7CAAC"/>
          </w:tcPr>
          <w:p w14:paraId="57459621"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3E5CA0C7" w14:textId="77777777" w:rsidTr="00F83B9C">
        <w:trPr>
          <w:trHeight w:val="621"/>
        </w:trPr>
        <w:tc>
          <w:tcPr>
            <w:tcW w:w="9859" w:type="dxa"/>
            <w:gridSpan w:val="15"/>
            <w:tcBorders>
              <w:top w:val="nil"/>
            </w:tcBorders>
          </w:tcPr>
          <w:p w14:paraId="66DADC85" w14:textId="77777777" w:rsidR="00C10C15" w:rsidRDefault="00C10C15" w:rsidP="00CD1860">
            <w:pPr>
              <w:jc w:val="both"/>
            </w:pPr>
            <w:r>
              <w:t>Posuzování životního cyklu – garant, přednášející (50 %)</w:t>
            </w:r>
          </w:p>
          <w:p w14:paraId="754AB7F9" w14:textId="77777777" w:rsidR="00C10C15" w:rsidRDefault="00C10C15" w:rsidP="00CD1860">
            <w:pPr>
              <w:jc w:val="both"/>
            </w:pPr>
            <w:r w:rsidRPr="00110EC5">
              <w:t xml:space="preserve">Ekologické aspekty technologických </w:t>
            </w:r>
            <w:r>
              <w:t>procesů – garant, přednášející (50 %)</w:t>
            </w:r>
          </w:p>
          <w:p w14:paraId="4E80CD9B" w14:textId="77777777" w:rsidR="00C10C15" w:rsidRPr="002827C6" w:rsidRDefault="00C10C15" w:rsidP="00CD1860">
            <w:pPr>
              <w:jc w:val="both"/>
            </w:pPr>
            <w:r>
              <w:t xml:space="preserve">Analýza životního prostředí – garant, přednášející (20 %) </w:t>
            </w:r>
          </w:p>
        </w:tc>
      </w:tr>
      <w:tr w:rsidR="00C10C15" w:rsidRPr="002827C6" w14:paraId="0A1ECD11" w14:textId="77777777" w:rsidTr="00CD1860">
        <w:trPr>
          <w:trHeight w:val="340"/>
        </w:trPr>
        <w:tc>
          <w:tcPr>
            <w:tcW w:w="9859" w:type="dxa"/>
            <w:gridSpan w:val="15"/>
            <w:tcBorders>
              <w:top w:val="nil"/>
            </w:tcBorders>
            <w:shd w:val="clear" w:color="auto" w:fill="FBD4B4"/>
          </w:tcPr>
          <w:p w14:paraId="0290DA9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797255A3" w14:textId="77777777" w:rsidTr="00CD1860">
        <w:trPr>
          <w:trHeight w:val="340"/>
        </w:trPr>
        <w:tc>
          <w:tcPr>
            <w:tcW w:w="2802" w:type="dxa"/>
            <w:gridSpan w:val="2"/>
            <w:tcBorders>
              <w:top w:val="nil"/>
            </w:tcBorders>
          </w:tcPr>
          <w:p w14:paraId="5AADC278"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570A5664"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42A11EF5" w14:textId="77777777" w:rsidR="00C10C15" w:rsidRPr="002827C6" w:rsidRDefault="00C10C15" w:rsidP="00CD1860">
            <w:pPr>
              <w:jc w:val="both"/>
              <w:rPr>
                <w:b/>
              </w:rPr>
            </w:pPr>
            <w:r w:rsidRPr="002827C6">
              <w:rPr>
                <w:b/>
              </w:rPr>
              <w:t>Sem.</w:t>
            </w:r>
          </w:p>
        </w:tc>
        <w:tc>
          <w:tcPr>
            <w:tcW w:w="2109" w:type="dxa"/>
            <w:gridSpan w:val="5"/>
            <w:tcBorders>
              <w:top w:val="nil"/>
            </w:tcBorders>
          </w:tcPr>
          <w:p w14:paraId="3A2D74AC"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CE1B1E3"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B62865" w14:paraId="1E1B9181" w14:textId="77777777" w:rsidTr="00CD1860">
        <w:trPr>
          <w:trHeight w:val="285"/>
        </w:trPr>
        <w:tc>
          <w:tcPr>
            <w:tcW w:w="2802" w:type="dxa"/>
            <w:gridSpan w:val="2"/>
            <w:tcBorders>
              <w:top w:val="nil"/>
            </w:tcBorders>
          </w:tcPr>
          <w:p w14:paraId="324C37F1" w14:textId="77777777" w:rsidR="00C10C15" w:rsidRPr="00B62865" w:rsidRDefault="00C10C15" w:rsidP="00106EEA">
            <w:r w:rsidRPr="00B62865">
              <w:rPr>
                <w:color w:val="000000"/>
                <w:shd w:val="clear" w:color="auto" w:fill="FFFFFF"/>
              </w:rPr>
              <w:t>Úvod do studia environmentálních rizik</w:t>
            </w:r>
          </w:p>
        </w:tc>
        <w:tc>
          <w:tcPr>
            <w:tcW w:w="2409" w:type="dxa"/>
            <w:gridSpan w:val="3"/>
            <w:tcBorders>
              <w:top w:val="nil"/>
            </w:tcBorders>
          </w:tcPr>
          <w:p w14:paraId="310AD76B" w14:textId="77777777" w:rsidR="00C10C15" w:rsidRPr="00B62865" w:rsidRDefault="00C10C15" w:rsidP="00106EEA">
            <w:r w:rsidRPr="00B62865">
              <w:t>Management rizik</w:t>
            </w:r>
          </w:p>
        </w:tc>
        <w:tc>
          <w:tcPr>
            <w:tcW w:w="567" w:type="dxa"/>
            <w:gridSpan w:val="2"/>
            <w:tcBorders>
              <w:top w:val="nil"/>
            </w:tcBorders>
          </w:tcPr>
          <w:p w14:paraId="07F6E690" w14:textId="77777777" w:rsidR="00C10C15" w:rsidRPr="00B62865" w:rsidRDefault="00C10C15" w:rsidP="00106EEA">
            <w:r w:rsidRPr="00B62865">
              <w:t>ZS</w:t>
            </w:r>
          </w:p>
        </w:tc>
        <w:tc>
          <w:tcPr>
            <w:tcW w:w="2109" w:type="dxa"/>
            <w:gridSpan w:val="5"/>
            <w:tcBorders>
              <w:top w:val="nil"/>
            </w:tcBorders>
          </w:tcPr>
          <w:p w14:paraId="25F7C8C1" w14:textId="245B8B1B" w:rsidR="00C10C15" w:rsidRPr="00B62865" w:rsidRDefault="00C10C15" w:rsidP="00106EEA">
            <w:r w:rsidRPr="00B62865">
              <w:t xml:space="preserve">Garant, přednášející </w:t>
            </w:r>
            <w:r w:rsidR="00106EEA">
              <w:br/>
            </w:r>
            <w:r w:rsidRPr="00B62865">
              <w:t>(50 %)</w:t>
            </w:r>
          </w:p>
        </w:tc>
        <w:tc>
          <w:tcPr>
            <w:tcW w:w="1972" w:type="dxa"/>
            <w:gridSpan w:val="3"/>
            <w:tcBorders>
              <w:top w:val="nil"/>
            </w:tcBorders>
          </w:tcPr>
          <w:p w14:paraId="2DDD4E8F" w14:textId="77777777" w:rsidR="00C10C15" w:rsidRPr="00B62865" w:rsidRDefault="00C10C15" w:rsidP="00106EEA"/>
        </w:tc>
      </w:tr>
      <w:tr w:rsidR="00C10C15" w:rsidRPr="00B62865" w14:paraId="256077A5" w14:textId="77777777" w:rsidTr="00CD1860">
        <w:trPr>
          <w:trHeight w:val="284"/>
        </w:trPr>
        <w:tc>
          <w:tcPr>
            <w:tcW w:w="2802" w:type="dxa"/>
            <w:gridSpan w:val="2"/>
            <w:tcBorders>
              <w:top w:val="nil"/>
            </w:tcBorders>
          </w:tcPr>
          <w:p w14:paraId="22A9B544" w14:textId="77777777" w:rsidR="00C10C15" w:rsidRPr="00466F3B" w:rsidRDefault="00C10C15" w:rsidP="00106EEA">
            <w:pPr>
              <w:rPr>
                <w:color w:val="000000"/>
              </w:rPr>
            </w:pPr>
            <w:r w:rsidRPr="00B62865">
              <w:rPr>
                <w:color w:val="000000"/>
              </w:rPr>
              <w:t>Environmentální zátěž území a sanační technologie</w:t>
            </w:r>
          </w:p>
        </w:tc>
        <w:tc>
          <w:tcPr>
            <w:tcW w:w="2409" w:type="dxa"/>
            <w:gridSpan w:val="3"/>
            <w:tcBorders>
              <w:top w:val="nil"/>
            </w:tcBorders>
          </w:tcPr>
          <w:p w14:paraId="639BBC68" w14:textId="77777777" w:rsidR="00C10C15" w:rsidRPr="00B62865" w:rsidRDefault="00C10C15" w:rsidP="00106EEA">
            <w:r w:rsidRPr="00B62865">
              <w:t>Bezpečnost společnosti</w:t>
            </w:r>
          </w:p>
        </w:tc>
        <w:tc>
          <w:tcPr>
            <w:tcW w:w="567" w:type="dxa"/>
            <w:gridSpan w:val="2"/>
            <w:tcBorders>
              <w:top w:val="nil"/>
            </w:tcBorders>
          </w:tcPr>
          <w:p w14:paraId="6897BF4A" w14:textId="77777777" w:rsidR="00C10C15" w:rsidRPr="00B62865" w:rsidRDefault="00C10C15" w:rsidP="00106EEA">
            <w:r w:rsidRPr="00B62865">
              <w:t>ZS</w:t>
            </w:r>
          </w:p>
        </w:tc>
        <w:tc>
          <w:tcPr>
            <w:tcW w:w="2109" w:type="dxa"/>
            <w:gridSpan w:val="5"/>
            <w:tcBorders>
              <w:top w:val="nil"/>
            </w:tcBorders>
          </w:tcPr>
          <w:p w14:paraId="20926E19" w14:textId="77777777" w:rsidR="00C10C15" w:rsidRPr="00B62865" w:rsidRDefault="00C10C15" w:rsidP="00106EEA">
            <w:r w:rsidRPr="00B62865">
              <w:t>Přednášející (50 %)</w:t>
            </w:r>
          </w:p>
        </w:tc>
        <w:tc>
          <w:tcPr>
            <w:tcW w:w="1972" w:type="dxa"/>
            <w:gridSpan w:val="3"/>
            <w:tcBorders>
              <w:top w:val="nil"/>
            </w:tcBorders>
          </w:tcPr>
          <w:p w14:paraId="2C96845C" w14:textId="77777777" w:rsidR="00C10C15" w:rsidRPr="00B62865" w:rsidRDefault="00C10C15" w:rsidP="00106EEA"/>
        </w:tc>
      </w:tr>
      <w:tr w:rsidR="00C10C15" w:rsidRPr="00B62865" w14:paraId="4AD7C5E1" w14:textId="77777777" w:rsidTr="00CD1860">
        <w:trPr>
          <w:trHeight w:val="284"/>
        </w:trPr>
        <w:tc>
          <w:tcPr>
            <w:tcW w:w="2802" w:type="dxa"/>
            <w:gridSpan w:val="2"/>
            <w:tcBorders>
              <w:top w:val="nil"/>
            </w:tcBorders>
          </w:tcPr>
          <w:p w14:paraId="00DAAD97" w14:textId="77777777" w:rsidR="00C10C15" w:rsidRPr="00B62865" w:rsidRDefault="00C10C15" w:rsidP="00106EEA">
            <w:r w:rsidRPr="00B62865">
              <w:rPr>
                <w:color w:val="000000"/>
                <w:shd w:val="clear" w:color="auto" w:fill="FFFFFF"/>
              </w:rPr>
              <w:t>Životní prostředí a zdraví</w:t>
            </w:r>
          </w:p>
        </w:tc>
        <w:tc>
          <w:tcPr>
            <w:tcW w:w="2409" w:type="dxa"/>
            <w:gridSpan w:val="3"/>
            <w:tcBorders>
              <w:top w:val="nil"/>
            </w:tcBorders>
          </w:tcPr>
          <w:p w14:paraId="6042399E" w14:textId="77777777" w:rsidR="00C10C15" w:rsidRPr="00B62865" w:rsidRDefault="00C10C15" w:rsidP="00106EEA">
            <w:r w:rsidRPr="00B62865">
              <w:t>Bezpečnost společnosti</w:t>
            </w:r>
          </w:p>
        </w:tc>
        <w:tc>
          <w:tcPr>
            <w:tcW w:w="567" w:type="dxa"/>
            <w:gridSpan w:val="2"/>
            <w:tcBorders>
              <w:top w:val="nil"/>
            </w:tcBorders>
          </w:tcPr>
          <w:p w14:paraId="67A95257" w14:textId="77777777" w:rsidR="00C10C15" w:rsidRPr="00B62865" w:rsidRDefault="00C10C15" w:rsidP="00106EEA">
            <w:r w:rsidRPr="00B62865">
              <w:t>ZS</w:t>
            </w:r>
          </w:p>
        </w:tc>
        <w:tc>
          <w:tcPr>
            <w:tcW w:w="2109" w:type="dxa"/>
            <w:gridSpan w:val="5"/>
            <w:tcBorders>
              <w:top w:val="nil"/>
            </w:tcBorders>
          </w:tcPr>
          <w:p w14:paraId="65C8C725" w14:textId="77777777" w:rsidR="00C10C15" w:rsidRPr="00B62865" w:rsidRDefault="00C10C15" w:rsidP="00106EEA">
            <w:r w:rsidRPr="00B62865">
              <w:t>Přednášející (50 %)</w:t>
            </w:r>
          </w:p>
        </w:tc>
        <w:tc>
          <w:tcPr>
            <w:tcW w:w="1972" w:type="dxa"/>
            <w:gridSpan w:val="3"/>
            <w:tcBorders>
              <w:top w:val="nil"/>
            </w:tcBorders>
          </w:tcPr>
          <w:p w14:paraId="628CB3BA" w14:textId="77777777" w:rsidR="00C10C15" w:rsidRPr="00B62865" w:rsidRDefault="00C10C15" w:rsidP="00106EEA"/>
        </w:tc>
      </w:tr>
      <w:tr w:rsidR="00C10C15" w:rsidRPr="00B62865" w14:paraId="70F857AA" w14:textId="77777777" w:rsidTr="00CD1860">
        <w:trPr>
          <w:trHeight w:val="284"/>
        </w:trPr>
        <w:tc>
          <w:tcPr>
            <w:tcW w:w="2802" w:type="dxa"/>
            <w:gridSpan w:val="2"/>
            <w:tcBorders>
              <w:top w:val="nil"/>
            </w:tcBorders>
          </w:tcPr>
          <w:p w14:paraId="52CF2460" w14:textId="77777777" w:rsidR="00C10C15" w:rsidRPr="00B62865" w:rsidRDefault="00C10C15" w:rsidP="00106EEA">
            <w:r w:rsidRPr="00B62865">
              <w:t>Bioaktivní polymerní systémy</w:t>
            </w:r>
          </w:p>
        </w:tc>
        <w:tc>
          <w:tcPr>
            <w:tcW w:w="2409" w:type="dxa"/>
            <w:gridSpan w:val="3"/>
            <w:tcBorders>
              <w:top w:val="nil"/>
            </w:tcBorders>
          </w:tcPr>
          <w:p w14:paraId="6FB35655" w14:textId="77777777" w:rsidR="00C10C15" w:rsidRPr="00B62865" w:rsidRDefault="00C10C15" w:rsidP="00106EEA">
            <w:r w:rsidRPr="00B62865">
              <w:t>Technologie makromolekulárních látek (DSP)</w:t>
            </w:r>
          </w:p>
        </w:tc>
        <w:tc>
          <w:tcPr>
            <w:tcW w:w="567" w:type="dxa"/>
            <w:gridSpan w:val="2"/>
            <w:tcBorders>
              <w:top w:val="nil"/>
            </w:tcBorders>
          </w:tcPr>
          <w:p w14:paraId="4E03E474" w14:textId="77777777" w:rsidR="00C10C15" w:rsidRPr="00B62865" w:rsidRDefault="00C10C15" w:rsidP="00106EEA">
            <w:r w:rsidRPr="00B62865">
              <w:t>ZS/LS</w:t>
            </w:r>
          </w:p>
        </w:tc>
        <w:tc>
          <w:tcPr>
            <w:tcW w:w="2109" w:type="dxa"/>
            <w:gridSpan w:val="5"/>
            <w:tcBorders>
              <w:top w:val="nil"/>
            </w:tcBorders>
          </w:tcPr>
          <w:p w14:paraId="06600D70" w14:textId="77777777" w:rsidR="00C10C15" w:rsidRPr="00B62865" w:rsidRDefault="00C10C15" w:rsidP="00106EEA">
            <w:r w:rsidRPr="00B62865">
              <w:t>Garant</w:t>
            </w:r>
          </w:p>
        </w:tc>
        <w:tc>
          <w:tcPr>
            <w:tcW w:w="1972" w:type="dxa"/>
            <w:gridSpan w:val="3"/>
            <w:tcBorders>
              <w:top w:val="nil"/>
            </w:tcBorders>
          </w:tcPr>
          <w:p w14:paraId="2DF02641" w14:textId="77777777" w:rsidR="00C10C15" w:rsidRPr="00B62865" w:rsidRDefault="00C10C15" w:rsidP="00106EEA"/>
        </w:tc>
      </w:tr>
      <w:tr w:rsidR="00C10C15" w:rsidRPr="00B62865" w14:paraId="008FBF54" w14:textId="77777777" w:rsidTr="00CD1860">
        <w:trPr>
          <w:trHeight w:val="284"/>
        </w:trPr>
        <w:tc>
          <w:tcPr>
            <w:tcW w:w="2802" w:type="dxa"/>
            <w:gridSpan w:val="2"/>
            <w:tcBorders>
              <w:top w:val="nil"/>
            </w:tcBorders>
          </w:tcPr>
          <w:p w14:paraId="0247FC9D" w14:textId="77777777" w:rsidR="00C10C15" w:rsidRPr="00B62865" w:rsidRDefault="00C10C15" w:rsidP="00106EEA">
            <w:r w:rsidRPr="00B62865">
              <w:t>Technologie biomateriálů</w:t>
            </w:r>
          </w:p>
        </w:tc>
        <w:tc>
          <w:tcPr>
            <w:tcW w:w="2409" w:type="dxa"/>
            <w:gridSpan w:val="3"/>
            <w:tcBorders>
              <w:top w:val="nil"/>
            </w:tcBorders>
          </w:tcPr>
          <w:p w14:paraId="1EB2BD39" w14:textId="77777777" w:rsidR="00C10C15" w:rsidRPr="00B62865" w:rsidRDefault="00C10C15" w:rsidP="00106EEA">
            <w:r w:rsidRPr="00B62865">
              <w:t>Biomateriály a biokompozity (DSP)</w:t>
            </w:r>
          </w:p>
        </w:tc>
        <w:tc>
          <w:tcPr>
            <w:tcW w:w="567" w:type="dxa"/>
            <w:gridSpan w:val="2"/>
            <w:tcBorders>
              <w:top w:val="nil"/>
            </w:tcBorders>
          </w:tcPr>
          <w:p w14:paraId="4A11F14D" w14:textId="77777777" w:rsidR="00C10C15" w:rsidRPr="00B62865" w:rsidRDefault="00C10C15" w:rsidP="00106EEA">
            <w:r w:rsidRPr="00B62865">
              <w:t>ZS/LS</w:t>
            </w:r>
          </w:p>
        </w:tc>
        <w:tc>
          <w:tcPr>
            <w:tcW w:w="2109" w:type="dxa"/>
            <w:gridSpan w:val="5"/>
            <w:tcBorders>
              <w:top w:val="nil"/>
            </w:tcBorders>
          </w:tcPr>
          <w:p w14:paraId="2D62ED4B" w14:textId="77777777" w:rsidR="00C10C15" w:rsidRPr="00B62865" w:rsidRDefault="00C10C15" w:rsidP="00106EEA">
            <w:r w:rsidRPr="00B62865">
              <w:t>Garant</w:t>
            </w:r>
          </w:p>
        </w:tc>
        <w:tc>
          <w:tcPr>
            <w:tcW w:w="1972" w:type="dxa"/>
            <w:gridSpan w:val="3"/>
            <w:tcBorders>
              <w:top w:val="nil"/>
            </w:tcBorders>
          </w:tcPr>
          <w:p w14:paraId="47361350" w14:textId="77777777" w:rsidR="00C10C15" w:rsidRPr="00B62865" w:rsidRDefault="00C10C15" w:rsidP="00106EEA"/>
        </w:tc>
      </w:tr>
      <w:tr w:rsidR="00C10C15" w:rsidRPr="00B62865" w14:paraId="551AD2CF" w14:textId="77777777" w:rsidTr="00CD1860">
        <w:trPr>
          <w:trHeight w:val="284"/>
        </w:trPr>
        <w:tc>
          <w:tcPr>
            <w:tcW w:w="2802" w:type="dxa"/>
            <w:gridSpan w:val="2"/>
            <w:tcBorders>
              <w:top w:val="nil"/>
            </w:tcBorders>
          </w:tcPr>
          <w:p w14:paraId="25ABB622" w14:textId="77777777" w:rsidR="00C10C15" w:rsidRPr="00B62865" w:rsidRDefault="00C10C15" w:rsidP="00106EEA">
            <w:r w:rsidRPr="00B62865">
              <w:t>Medicínské aplikace materiálů</w:t>
            </w:r>
          </w:p>
        </w:tc>
        <w:tc>
          <w:tcPr>
            <w:tcW w:w="2409" w:type="dxa"/>
            <w:gridSpan w:val="3"/>
            <w:tcBorders>
              <w:top w:val="nil"/>
            </w:tcBorders>
          </w:tcPr>
          <w:p w14:paraId="47770E2B" w14:textId="77777777" w:rsidR="00C10C15" w:rsidRPr="00B62865" w:rsidRDefault="00C10C15" w:rsidP="00106EEA">
            <w:r w:rsidRPr="00B62865">
              <w:t>Biomateriály a biokompozity (DSP)</w:t>
            </w:r>
          </w:p>
        </w:tc>
        <w:tc>
          <w:tcPr>
            <w:tcW w:w="567" w:type="dxa"/>
            <w:gridSpan w:val="2"/>
            <w:tcBorders>
              <w:top w:val="nil"/>
            </w:tcBorders>
          </w:tcPr>
          <w:p w14:paraId="3D676877" w14:textId="77777777" w:rsidR="00C10C15" w:rsidRPr="00B62865" w:rsidRDefault="00C10C15" w:rsidP="00106EEA">
            <w:r w:rsidRPr="00B62865">
              <w:t>ZS/LS</w:t>
            </w:r>
          </w:p>
        </w:tc>
        <w:tc>
          <w:tcPr>
            <w:tcW w:w="2109" w:type="dxa"/>
            <w:gridSpan w:val="5"/>
            <w:tcBorders>
              <w:top w:val="nil"/>
            </w:tcBorders>
          </w:tcPr>
          <w:p w14:paraId="431F817C" w14:textId="77777777" w:rsidR="00C10C15" w:rsidRPr="00B62865" w:rsidRDefault="00C10C15" w:rsidP="00106EEA">
            <w:r w:rsidRPr="00B62865">
              <w:t>Garant</w:t>
            </w:r>
          </w:p>
        </w:tc>
        <w:tc>
          <w:tcPr>
            <w:tcW w:w="1972" w:type="dxa"/>
            <w:gridSpan w:val="3"/>
            <w:tcBorders>
              <w:top w:val="nil"/>
            </w:tcBorders>
          </w:tcPr>
          <w:p w14:paraId="2AB74D3C" w14:textId="77777777" w:rsidR="00C10C15" w:rsidRPr="00B62865" w:rsidRDefault="00C10C15" w:rsidP="00106EEA"/>
        </w:tc>
      </w:tr>
      <w:tr w:rsidR="00C10C15" w:rsidRPr="00B62865" w14:paraId="6716C5C8" w14:textId="77777777" w:rsidTr="00CD1860">
        <w:trPr>
          <w:trHeight w:val="284"/>
        </w:trPr>
        <w:tc>
          <w:tcPr>
            <w:tcW w:w="2802" w:type="dxa"/>
            <w:gridSpan w:val="2"/>
            <w:tcBorders>
              <w:top w:val="nil"/>
            </w:tcBorders>
          </w:tcPr>
          <w:p w14:paraId="01162B24" w14:textId="77777777" w:rsidR="00C10C15" w:rsidRPr="00B62865" w:rsidRDefault="00C10C15" w:rsidP="00106EEA">
            <w:r w:rsidRPr="00B62865">
              <w:rPr>
                <w:color w:val="000000"/>
                <w:shd w:val="clear" w:color="auto" w:fill="FFFFFF"/>
              </w:rPr>
              <w:t>Environmental Hazards and Health</w:t>
            </w:r>
          </w:p>
        </w:tc>
        <w:tc>
          <w:tcPr>
            <w:tcW w:w="2409" w:type="dxa"/>
            <w:gridSpan w:val="3"/>
            <w:tcBorders>
              <w:top w:val="nil"/>
            </w:tcBorders>
          </w:tcPr>
          <w:p w14:paraId="4A81B2AF" w14:textId="77777777" w:rsidR="00C10C15" w:rsidRPr="00B62865" w:rsidRDefault="00C10C15" w:rsidP="00106EEA">
            <w:r w:rsidRPr="00B62865">
              <w:t>Management rizik</w:t>
            </w:r>
          </w:p>
        </w:tc>
        <w:tc>
          <w:tcPr>
            <w:tcW w:w="567" w:type="dxa"/>
            <w:gridSpan w:val="2"/>
            <w:tcBorders>
              <w:top w:val="nil"/>
            </w:tcBorders>
          </w:tcPr>
          <w:p w14:paraId="6CB0BCAA" w14:textId="77777777" w:rsidR="00C10C15" w:rsidRPr="00B62865" w:rsidRDefault="00C10C15" w:rsidP="00106EEA">
            <w:r w:rsidRPr="00B62865">
              <w:t>LS</w:t>
            </w:r>
          </w:p>
        </w:tc>
        <w:tc>
          <w:tcPr>
            <w:tcW w:w="2109" w:type="dxa"/>
            <w:gridSpan w:val="5"/>
            <w:tcBorders>
              <w:top w:val="nil"/>
            </w:tcBorders>
          </w:tcPr>
          <w:p w14:paraId="5342A9F0" w14:textId="77777777" w:rsidR="00C10C15" w:rsidRPr="00B62865" w:rsidRDefault="00C10C15" w:rsidP="00106EEA">
            <w:r w:rsidRPr="00B62865">
              <w:t>Garant</w:t>
            </w:r>
          </w:p>
        </w:tc>
        <w:tc>
          <w:tcPr>
            <w:tcW w:w="1972" w:type="dxa"/>
            <w:gridSpan w:val="3"/>
            <w:tcBorders>
              <w:top w:val="nil"/>
            </w:tcBorders>
          </w:tcPr>
          <w:p w14:paraId="3F7E307B" w14:textId="77777777" w:rsidR="00C10C15" w:rsidRPr="00B62865" w:rsidRDefault="00C10C15" w:rsidP="00106EEA"/>
        </w:tc>
      </w:tr>
      <w:tr w:rsidR="00C10C15" w:rsidRPr="00B62865" w14:paraId="78876913" w14:textId="77777777" w:rsidTr="00CD1860">
        <w:trPr>
          <w:trHeight w:val="284"/>
        </w:trPr>
        <w:tc>
          <w:tcPr>
            <w:tcW w:w="2802" w:type="dxa"/>
            <w:gridSpan w:val="2"/>
            <w:tcBorders>
              <w:top w:val="nil"/>
            </w:tcBorders>
          </w:tcPr>
          <w:p w14:paraId="6FAE8775" w14:textId="77777777" w:rsidR="00C10C15" w:rsidRPr="00466F3B" w:rsidRDefault="00C10C15" w:rsidP="00106EEA">
            <w:pPr>
              <w:rPr>
                <w:color w:val="000000"/>
              </w:rPr>
            </w:pPr>
            <w:r w:rsidRPr="00B62865">
              <w:rPr>
                <w:color w:val="000000"/>
              </w:rPr>
              <w:t>Environmentální bezpečnost</w:t>
            </w:r>
          </w:p>
        </w:tc>
        <w:tc>
          <w:tcPr>
            <w:tcW w:w="2409" w:type="dxa"/>
            <w:gridSpan w:val="3"/>
            <w:tcBorders>
              <w:top w:val="nil"/>
            </w:tcBorders>
          </w:tcPr>
          <w:p w14:paraId="158F92BC" w14:textId="77777777" w:rsidR="00C10C15" w:rsidRPr="00B62865" w:rsidRDefault="00C10C15" w:rsidP="00106EEA">
            <w:r w:rsidRPr="00B62865">
              <w:t>Bezpečnost společnosti</w:t>
            </w:r>
          </w:p>
        </w:tc>
        <w:tc>
          <w:tcPr>
            <w:tcW w:w="567" w:type="dxa"/>
            <w:gridSpan w:val="2"/>
            <w:tcBorders>
              <w:top w:val="nil"/>
            </w:tcBorders>
          </w:tcPr>
          <w:p w14:paraId="3FFCFA42" w14:textId="77777777" w:rsidR="00C10C15" w:rsidRPr="00B62865" w:rsidRDefault="00C10C15" w:rsidP="00106EEA">
            <w:r w:rsidRPr="00B62865">
              <w:t>LS</w:t>
            </w:r>
          </w:p>
        </w:tc>
        <w:tc>
          <w:tcPr>
            <w:tcW w:w="2109" w:type="dxa"/>
            <w:gridSpan w:val="5"/>
            <w:tcBorders>
              <w:top w:val="nil"/>
            </w:tcBorders>
          </w:tcPr>
          <w:p w14:paraId="67198626" w14:textId="77777777" w:rsidR="00C10C15" w:rsidRPr="00B62865" w:rsidRDefault="00C10C15" w:rsidP="00106EEA">
            <w:r w:rsidRPr="00B62865">
              <w:t>Přednášející (30 %)</w:t>
            </w:r>
          </w:p>
        </w:tc>
        <w:tc>
          <w:tcPr>
            <w:tcW w:w="1972" w:type="dxa"/>
            <w:gridSpan w:val="3"/>
            <w:tcBorders>
              <w:top w:val="nil"/>
            </w:tcBorders>
          </w:tcPr>
          <w:p w14:paraId="593C4748" w14:textId="77777777" w:rsidR="00C10C15" w:rsidRPr="00B62865" w:rsidRDefault="00C10C15" w:rsidP="00106EEA"/>
        </w:tc>
      </w:tr>
      <w:tr w:rsidR="00C10C15" w:rsidRPr="00B62865" w14:paraId="6842AA42" w14:textId="77777777" w:rsidTr="00CD1860">
        <w:trPr>
          <w:trHeight w:val="284"/>
        </w:trPr>
        <w:tc>
          <w:tcPr>
            <w:tcW w:w="2802" w:type="dxa"/>
            <w:gridSpan w:val="2"/>
            <w:tcBorders>
              <w:top w:val="nil"/>
            </w:tcBorders>
          </w:tcPr>
          <w:p w14:paraId="7DD6E886" w14:textId="77777777" w:rsidR="00C10C15" w:rsidRPr="00B62865" w:rsidRDefault="00C10C15" w:rsidP="00106EEA">
            <w:pPr>
              <w:rPr>
                <w:color w:val="000000"/>
              </w:rPr>
            </w:pPr>
            <w:r w:rsidRPr="00B62865">
              <w:rPr>
                <w:color w:val="000000"/>
              </w:rPr>
              <w:t>Ekologické přístupy k materiálům a technologiím</w:t>
            </w:r>
          </w:p>
        </w:tc>
        <w:tc>
          <w:tcPr>
            <w:tcW w:w="2409" w:type="dxa"/>
            <w:gridSpan w:val="3"/>
            <w:tcBorders>
              <w:top w:val="nil"/>
            </w:tcBorders>
          </w:tcPr>
          <w:p w14:paraId="38A348CD" w14:textId="77777777" w:rsidR="00C10C15" w:rsidRPr="00B62865" w:rsidRDefault="00C10C15" w:rsidP="00106EEA">
            <w:r w:rsidRPr="00B62865">
              <w:t>Bezpečnost společnosti</w:t>
            </w:r>
          </w:p>
        </w:tc>
        <w:tc>
          <w:tcPr>
            <w:tcW w:w="567" w:type="dxa"/>
            <w:gridSpan w:val="2"/>
            <w:tcBorders>
              <w:top w:val="nil"/>
            </w:tcBorders>
          </w:tcPr>
          <w:p w14:paraId="6B2CBE81" w14:textId="77777777" w:rsidR="00C10C15" w:rsidRPr="00B62865" w:rsidRDefault="00C10C15" w:rsidP="00106EEA">
            <w:r w:rsidRPr="00B62865">
              <w:t>LS</w:t>
            </w:r>
          </w:p>
        </w:tc>
        <w:tc>
          <w:tcPr>
            <w:tcW w:w="2109" w:type="dxa"/>
            <w:gridSpan w:val="5"/>
            <w:tcBorders>
              <w:top w:val="nil"/>
            </w:tcBorders>
          </w:tcPr>
          <w:p w14:paraId="2E95597E" w14:textId="77777777" w:rsidR="00C10C15" w:rsidRPr="00B62865" w:rsidRDefault="00C10C15" w:rsidP="00106EEA">
            <w:r w:rsidRPr="00B62865">
              <w:t xml:space="preserve">Garant, přednášející </w:t>
            </w:r>
            <w:r>
              <w:br/>
            </w:r>
            <w:r w:rsidRPr="00B62865">
              <w:t>(50 %)</w:t>
            </w:r>
          </w:p>
        </w:tc>
        <w:tc>
          <w:tcPr>
            <w:tcW w:w="1972" w:type="dxa"/>
            <w:gridSpan w:val="3"/>
            <w:tcBorders>
              <w:top w:val="nil"/>
            </w:tcBorders>
          </w:tcPr>
          <w:p w14:paraId="32970FB7" w14:textId="77777777" w:rsidR="00C10C15" w:rsidRPr="00B62865" w:rsidRDefault="00C10C15" w:rsidP="00106EEA"/>
        </w:tc>
      </w:tr>
      <w:tr w:rsidR="00C10C15" w14:paraId="3DEE743C" w14:textId="77777777" w:rsidTr="00CD1860">
        <w:tc>
          <w:tcPr>
            <w:tcW w:w="9859" w:type="dxa"/>
            <w:gridSpan w:val="15"/>
            <w:shd w:val="clear" w:color="auto" w:fill="F7CAAC"/>
          </w:tcPr>
          <w:p w14:paraId="608A8A74" w14:textId="77777777" w:rsidR="00C10C15" w:rsidRDefault="00C10C15" w:rsidP="00CD1860">
            <w:pPr>
              <w:jc w:val="both"/>
            </w:pPr>
            <w:r>
              <w:rPr>
                <w:b/>
              </w:rPr>
              <w:t xml:space="preserve">Údaje o vzdělání na VŠ </w:t>
            </w:r>
          </w:p>
        </w:tc>
      </w:tr>
      <w:tr w:rsidR="00C10C15" w:rsidRPr="006E5EE7" w14:paraId="0D3EA1F4" w14:textId="77777777" w:rsidTr="00F83B9C">
        <w:trPr>
          <w:trHeight w:val="925"/>
        </w:trPr>
        <w:tc>
          <w:tcPr>
            <w:tcW w:w="9859" w:type="dxa"/>
            <w:gridSpan w:val="15"/>
          </w:tcPr>
          <w:p w14:paraId="7FEDF171" w14:textId="77777777" w:rsidR="00C10C15" w:rsidRDefault="00C10C15" w:rsidP="00CD1860">
            <w:pPr>
              <w:jc w:val="both"/>
              <w:rPr>
                <w:bCs/>
              </w:rPr>
            </w:pPr>
            <w:r>
              <w:rPr>
                <w:bCs/>
              </w:rPr>
              <w:t>2003:  magisterský studijní program: Chemie a technologie materiálů, studijní obor: Technologie životního prostředí (Ing.)</w:t>
            </w:r>
          </w:p>
          <w:p w14:paraId="66547F79" w14:textId="77777777" w:rsidR="00C10C15" w:rsidRPr="006E5EE7" w:rsidRDefault="00C10C15" w:rsidP="00CD1860">
            <w:pPr>
              <w:jc w:val="both"/>
              <w:rPr>
                <w:bCs/>
              </w:rPr>
            </w:pPr>
            <w:r w:rsidRPr="006E5EE7">
              <w:rPr>
                <w:bCs/>
              </w:rPr>
              <w:t>20</w:t>
            </w:r>
            <w:r>
              <w:rPr>
                <w:bCs/>
              </w:rPr>
              <w:t xml:space="preserve">06:  doktorský </w:t>
            </w:r>
            <w:r w:rsidRPr="006E5EE7">
              <w:rPr>
                <w:bCs/>
              </w:rPr>
              <w:t xml:space="preserve">studijní program: </w:t>
            </w:r>
            <w:r>
              <w:rPr>
                <w:bCs/>
              </w:rPr>
              <w:t>Chemie a technologie materiálů, studijní obor: Technologie makromolekulárních látek, Fakulta technická, Univerzita Tomáše Bati ve Zlíně, (Ph.D.)</w:t>
            </w:r>
          </w:p>
          <w:p w14:paraId="52AB35E0" w14:textId="77777777" w:rsidR="00C10C15" w:rsidRPr="006E5EE7" w:rsidRDefault="00C10C15" w:rsidP="00CD1860">
            <w:pPr>
              <w:jc w:val="both"/>
              <w:rPr>
                <w:bCs/>
              </w:rPr>
            </w:pPr>
          </w:p>
        </w:tc>
      </w:tr>
      <w:tr w:rsidR="00C10C15" w14:paraId="0D88B40A" w14:textId="77777777" w:rsidTr="00CD1860">
        <w:tc>
          <w:tcPr>
            <w:tcW w:w="9859" w:type="dxa"/>
            <w:gridSpan w:val="15"/>
            <w:shd w:val="clear" w:color="auto" w:fill="F7CAAC"/>
          </w:tcPr>
          <w:p w14:paraId="36D7BD5F" w14:textId="77777777" w:rsidR="00C10C15" w:rsidRDefault="00C10C15" w:rsidP="00CD1860">
            <w:pPr>
              <w:jc w:val="both"/>
              <w:rPr>
                <w:b/>
              </w:rPr>
            </w:pPr>
            <w:r>
              <w:rPr>
                <w:b/>
              </w:rPr>
              <w:t>Údaje o odborném působení od absolvování VŠ</w:t>
            </w:r>
          </w:p>
        </w:tc>
      </w:tr>
      <w:tr w:rsidR="00C10C15" w:rsidRPr="00424EE8" w14:paraId="6C81F9BD" w14:textId="77777777" w:rsidTr="00CD1860">
        <w:trPr>
          <w:trHeight w:val="411"/>
        </w:trPr>
        <w:tc>
          <w:tcPr>
            <w:tcW w:w="9859" w:type="dxa"/>
            <w:gridSpan w:val="15"/>
          </w:tcPr>
          <w:p w14:paraId="506FA4E5" w14:textId="77777777" w:rsidR="00C10C15" w:rsidRDefault="00C10C15" w:rsidP="00CD1860">
            <w:pPr>
              <w:jc w:val="both"/>
            </w:pPr>
            <w:r>
              <w:t>2005 – do současnosti: vědecký, později akademický pracovník, Univerzita Tomáše Bati ve Zlíně</w:t>
            </w:r>
          </w:p>
          <w:p w14:paraId="6615C70C" w14:textId="77777777" w:rsidR="00C10C15" w:rsidRPr="00424EE8" w:rsidRDefault="00C10C15" w:rsidP="00CD1860">
            <w:pPr>
              <w:jc w:val="both"/>
            </w:pPr>
          </w:p>
        </w:tc>
      </w:tr>
      <w:tr w:rsidR="00C10C15" w14:paraId="0655BC75" w14:textId="77777777" w:rsidTr="00CD1860">
        <w:trPr>
          <w:trHeight w:val="250"/>
        </w:trPr>
        <w:tc>
          <w:tcPr>
            <w:tcW w:w="9859" w:type="dxa"/>
            <w:gridSpan w:val="15"/>
            <w:shd w:val="clear" w:color="auto" w:fill="F7CAAC"/>
          </w:tcPr>
          <w:p w14:paraId="5156B475" w14:textId="77777777" w:rsidR="00C10C15" w:rsidRDefault="00C10C15" w:rsidP="00CD1860">
            <w:pPr>
              <w:jc w:val="both"/>
            </w:pPr>
            <w:r>
              <w:rPr>
                <w:b/>
              </w:rPr>
              <w:t>Zkušenosti s vedením kvalifikačních a rigorózních prací</w:t>
            </w:r>
          </w:p>
        </w:tc>
      </w:tr>
      <w:tr w:rsidR="00C10C15" w14:paraId="1B3997D6" w14:textId="77777777" w:rsidTr="00CD1860">
        <w:trPr>
          <w:trHeight w:val="818"/>
        </w:trPr>
        <w:tc>
          <w:tcPr>
            <w:tcW w:w="9859" w:type="dxa"/>
            <w:gridSpan w:val="15"/>
          </w:tcPr>
          <w:p w14:paraId="222B80B7" w14:textId="77777777" w:rsidR="00C10C15" w:rsidRPr="004D0C2D" w:rsidRDefault="00C10C15" w:rsidP="00CD1860">
            <w:pPr>
              <w:jc w:val="both"/>
            </w:pPr>
            <w:r w:rsidRPr="004D0C2D">
              <w:t xml:space="preserve">Počet vedených bakalářských prací – </w:t>
            </w:r>
            <w:r>
              <w:t>5</w:t>
            </w:r>
          </w:p>
          <w:p w14:paraId="79F5A666" w14:textId="77777777" w:rsidR="00C10C15" w:rsidRDefault="00C10C15" w:rsidP="00CD1860">
            <w:pPr>
              <w:jc w:val="both"/>
            </w:pPr>
            <w:r w:rsidRPr="004D0C2D">
              <w:t xml:space="preserve">Počet vedených diplomových prací – </w:t>
            </w:r>
            <w:r>
              <w:t>12</w:t>
            </w:r>
          </w:p>
          <w:p w14:paraId="5FFD808D" w14:textId="77777777" w:rsidR="00C10C15" w:rsidRDefault="00C10C15" w:rsidP="00CD1860">
            <w:pPr>
              <w:jc w:val="both"/>
            </w:pPr>
            <w:r>
              <w:t xml:space="preserve">Školitel disertační práce – 9 </w:t>
            </w:r>
          </w:p>
        </w:tc>
      </w:tr>
      <w:tr w:rsidR="00C10C15" w14:paraId="1636FEE5" w14:textId="77777777" w:rsidTr="00CD1860">
        <w:trPr>
          <w:cantSplit/>
        </w:trPr>
        <w:tc>
          <w:tcPr>
            <w:tcW w:w="3347" w:type="dxa"/>
            <w:gridSpan w:val="3"/>
            <w:tcBorders>
              <w:top w:val="single" w:sz="12" w:space="0" w:color="auto"/>
            </w:tcBorders>
            <w:shd w:val="clear" w:color="auto" w:fill="F7CAAC"/>
          </w:tcPr>
          <w:p w14:paraId="0B82B4D4"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305FD274"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1970C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084474" w14:textId="77777777" w:rsidR="00C10C15" w:rsidRDefault="00C10C15" w:rsidP="00CD1860">
            <w:pPr>
              <w:jc w:val="both"/>
              <w:rPr>
                <w:b/>
              </w:rPr>
            </w:pPr>
            <w:r>
              <w:rPr>
                <w:b/>
              </w:rPr>
              <w:t>Ohlasy publikací</w:t>
            </w:r>
          </w:p>
        </w:tc>
      </w:tr>
      <w:tr w:rsidR="00C10C15" w14:paraId="68A0BA20" w14:textId="77777777" w:rsidTr="00CD1860">
        <w:trPr>
          <w:cantSplit/>
        </w:trPr>
        <w:tc>
          <w:tcPr>
            <w:tcW w:w="3347" w:type="dxa"/>
            <w:gridSpan w:val="3"/>
          </w:tcPr>
          <w:p w14:paraId="56DD481E" w14:textId="77777777" w:rsidR="00C10C15" w:rsidRDefault="00C10C15" w:rsidP="00CD1860">
            <w:pPr>
              <w:jc w:val="both"/>
            </w:pPr>
            <w:r>
              <w:t>Technologie makromolekulárních látek</w:t>
            </w:r>
          </w:p>
        </w:tc>
        <w:tc>
          <w:tcPr>
            <w:tcW w:w="2245" w:type="dxa"/>
            <w:gridSpan w:val="3"/>
          </w:tcPr>
          <w:p w14:paraId="02249832" w14:textId="77777777" w:rsidR="00C10C15" w:rsidRDefault="00C10C15" w:rsidP="00CD1860">
            <w:pPr>
              <w:jc w:val="both"/>
            </w:pPr>
            <w:r>
              <w:t>2011</w:t>
            </w:r>
          </w:p>
        </w:tc>
        <w:tc>
          <w:tcPr>
            <w:tcW w:w="2248" w:type="dxa"/>
            <w:gridSpan w:val="5"/>
            <w:tcBorders>
              <w:right w:val="single" w:sz="12" w:space="0" w:color="auto"/>
            </w:tcBorders>
          </w:tcPr>
          <w:p w14:paraId="50EF5BDA" w14:textId="77777777" w:rsidR="00C10C15" w:rsidRDefault="00C10C15" w:rsidP="00CD1860">
            <w:pPr>
              <w:jc w:val="both"/>
            </w:pPr>
            <w:r>
              <w:t>UTB ve Zlíně</w:t>
            </w:r>
          </w:p>
        </w:tc>
        <w:tc>
          <w:tcPr>
            <w:tcW w:w="632" w:type="dxa"/>
            <w:gridSpan w:val="2"/>
            <w:tcBorders>
              <w:left w:val="single" w:sz="12" w:space="0" w:color="auto"/>
            </w:tcBorders>
            <w:shd w:val="clear" w:color="auto" w:fill="F7CAAC"/>
          </w:tcPr>
          <w:p w14:paraId="09A3A20D" w14:textId="77777777" w:rsidR="00C10C15" w:rsidRPr="00F20AEF" w:rsidRDefault="00C10C15" w:rsidP="00CD1860">
            <w:pPr>
              <w:jc w:val="both"/>
            </w:pPr>
            <w:r w:rsidRPr="00F20AEF">
              <w:rPr>
                <w:b/>
              </w:rPr>
              <w:t>WoS</w:t>
            </w:r>
          </w:p>
        </w:tc>
        <w:tc>
          <w:tcPr>
            <w:tcW w:w="693" w:type="dxa"/>
            <w:shd w:val="clear" w:color="auto" w:fill="F7CAAC"/>
          </w:tcPr>
          <w:p w14:paraId="658C8DC2"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5C273ECA" w14:textId="77777777" w:rsidR="00C10C15" w:rsidRDefault="00C10C15" w:rsidP="00CD1860">
            <w:pPr>
              <w:jc w:val="both"/>
            </w:pPr>
            <w:r>
              <w:rPr>
                <w:b/>
                <w:sz w:val="18"/>
              </w:rPr>
              <w:t>ostatní</w:t>
            </w:r>
          </w:p>
        </w:tc>
      </w:tr>
      <w:tr w:rsidR="00C10C15" w14:paraId="0DAFDEA2" w14:textId="77777777" w:rsidTr="00CD1860">
        <w:trPr>
          <w:cantSplit/>
          <w:trHeight w:val="70"/>
        </w:trPr>
        <w:tc>
          <w:tcPr>
            <w:tcW w:w="3347" w:type="dxa"/>
            <w:gridSpan w:val="3"/>
            <w:shd w:val="clear" w:color="auto" w:fill="F7CAAC"/>
          </w:tcPr>
          <w:p w14:paraId="7911494B" w14:textId="77777777" w:rsidR="00C10C15" w:rsidRDefault="00C10C15" w:rsidP="00CD1860">
            <w:pPr>
              <w:jc w:val="both"/>
            </w:pPr>
            <w:r>
              <w:rPr>
                <w:b/>
              </w:rPr>
              <w:t>Obor jmenovacího řízení</w:t>
            </w:r>
          </w:p>
        </w:tc>
        <w:tc>
          <w:tcPr>
            <w:tcW w:w="2245" w:type="dxa"/>
            <w:gridSpan w:val="3"/>
            <w:shd w:val="clear" w:color="auto" w:fill="F7CAAC"/>
          </w:tcPr>
          <w:p w14:paraId="2735C320"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548B6649" w14:textId="77777777" w:rsidR="00C10C15" w:rsidRDefault="00C10C15" w:rsidP="00CD1860">
            <w:pPr>
              <w:jc w:val="both"/>
            </w:pPr>
            <w:r>
              <w:rPr>
                <w:b/>
              </w:rPr>
              <w:t>Řízení konáno na VŠ</w:t>
            </w:r>
          </w:p>
        </w:tc>
        <w:tc>
          <w:tcPr>
            <w:tcW w:w="632" w:type="dxa"/>
            <w:gridSpan w:val="2"/>
            <w:tcBorders>
              <w:left w:val="single" w:sz="12" w:space="0" w:color="auto"/>
            </w:tcBorders>
          </w:tcPr>
          <w:p w14:paraId="02DFD930" w14:textId="77777777" w:rsidR="00C10C15" w:rsidRPr="00F20AEF" w:rsidRDefault="00C10C15" w:rsidP="00CD1860">
            <w:pPr>
              <w:jc w:val="both"/>
              <w:rPr>
                <w:b/>
              </w:rPr>
            </w:pPr>
            <w:r>
              <w:rPr>
                <w:b/>
              </w:rPr>
              <w:t>1414</w:t>
            </w:r>
          </w:p>
        </w:tc>
        <w:tc>
          <w:tcPr>
            <w:tcW w:w="693" w:type="dxa"/>
          </w:tcPr>
          <w:p w14:paraId="609BB1AB" w14:textId="77777777" w:rsidR="00C10C15" w:rsidRPr="00F20AEF" w:rsidRDefault="00C10C15" w:rsidP="00CD1860">
            <w:pPr>
              <w:jc w:val="both"/>
              <w:rPr>
                <w:b/>
              </w:rPr>
            </w:pPr>
            <w:r>
              <w:rPr>
                <w:b/>
              </w:rPr>
              <w:t>1441</w:t>
            </w:r>
          </w:p>
        </w:tc>
        <w:tc>
          <w:tcPr>
            <w:tcW w:w="694" w:type="dxa"/>
          </w:tcPr>
          <w:p w14:paraId="4FFBE5E8" w14:textId="77777777" w:rsidR="00C10C15" w:rsidRDefault="00C10C15" w:rsidP="00CD1860">
            <w:pPr>
              <w:jc w:val="both"/>
              <w:rPr>
                <w:b/>
              </w:rPr>
            </w:pPr>
          </w:p>
        </w:tc>
      </w:tr>
      <w:tr w:rsidR="00C10C15" w14:paraId="2F29D23F" w14:textId="77777777" w:rsidTr="00CD1860">
        <w:trPr>
          <w:trHeight w:val="205"/>
        </w:trPr>
        <w:tc>
          <w:tcPr>
            <w:tcW w:w="3347" w:type="dxa"/>
            <w:gridSpan w:val="3"/>
          </w:tcPr>
          <w:p w14:paraId="2EFCAF2A" w14:textId="77777777" w:rsidR="00C10C15" w:rsidRDefault="00C10C15" w:rsidP="00CD1860">
            <w:pPr>
              <w:jc w:val="both"/>
            </w:pPr>
            <w:r>
              <w:t>Technologie organických látek</w:t>
            </w:r>
          </w:p>
        </w:tc>
        <w:tc>
          <w:tcPr>
            <w:tcW w:w="2245" w:type="dxa"/>
            <w:gridSpan w:val="3"/>
          </w:tcPr>
          <w:p w14:paraId="2ED8AE95" w14:textId="77777777" w:rsidR="00C10C15" w:rsidRDefault="00C10C15" w:rsidP="00CD1860">
            <w:pPr>
              <w:jc w:val="both"/>
            </w:pPr>
            <w:r>
              <w:t>2017</w:t>
            </w:r>
          </w:p>
        </w:tc>
        <w:tc>
          <w:tcPr>
            <w:tcW w:w="2248" w:type="dxa"/>
            <w:gridSpan w:val="5"/>
            <w:tcBorders>
              <w:right w:val="single" w:sz="12" w:space="0" w:color="auto"/>
            </w:tcBorders>
          </w:tcPr>
          <w:p w14:paraId="49AE592E" w14:textId="77777777" w:rsidR="00C10C15" w:rsidRDefault="00C10C15" w:rsidP="00CD1860">
            <w:pPr>
              <w:jc w:val="both"/>
            </w:pPr>
            <w:r>
              <w:t>Univerzita Pardubice</w:t>
            </w:r>
          </w:p>
        </w:tc>
        <w:tc>
          <w:tcPr>
            <w:tcW w:w="1325" w:type="dxa"/>
            <w:gridSpan w:val="3"/>
            <w:tcBorders>
              <w:left w:val="single" w:sz="12" w:space="0" w:color="auto"/>
            </w:tcBorders>
            <w:shd w:val="clear" w:color="auto" w:fill="FBD4B4"/>
            <w:vAlign w:val="center"/>
          </w:tcPr>
          <w:p w14:paraId="40A00564" w14:textId="77777777" w:rsidR="00C10C15" w:rsidRPr="00F20AEF" w:rsidRDefault="00C10C15" w:rsidP="00CD1860">
            <w:pPr>
              <w:jc w:val="both"/>
              <w:rPr>
                <w:b/>
                <w:sz w:val="18"/>
              </w:rPr>
            </w:pPr>
            <w:r w:rsidRPr="00F20AEF">
              <w:rPr>
                <w:b/>
                <w:sz w:val="18"/>
              </w:rPr>
              <w:t>H-index WoS/Scopus</w:t>
            </w:r>
          </w:p>
        </w:tc>
        <w:tc>
          <w:tcPr>
            <w:tcW w:w="694" w:type="dxa"/>
            <w:vAlign w:val="center"/>
          </w:tcPr>
          <w:p w14:paraId="55FB9256" w14:textId="77777777" w:rsidR="00C10C15" w:rsidRDefault="00C10C15" w:rsidP="00CD1860">
            <w:pPr>
              <w:rPr>
                <w:b/>
              </w:rPr>
            </w:pPr>
            <w:r>
              <w:rPr>
                <w:b/>
              </w:rPr>
              <w:t xml:space="preserve">   23/21</w:t>
            </w:r>
          </w:p>
        </w:tc>
      </w:tr>
      <w:tr w:rsidR="00C10C15" w14:paraId="5642FF12" w14:textId="77777777" w:rsidTr="00CD1860">
        <w:tc>
          <w:tcPr>
            <w:tcW w:w="9859" w:type="dxa"/>
            <w:gridSpan w:val="15"/>
            <w:shd w:val="clear" w:color="auto" w:fill="F7CAAC"/>
          </w:tcPr>
          <w:p w14:paraId="72738F0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2F214F" w14:paraId="417D5847" w14:textId="77777777" w:rsidTr="00CD1860">
        <w:trPr>
          <w:trHeight w:val="2347"/>
        </w:trPr>
        <w:tc>
          <w:tcPr>
            <w:tcW w:w="9859" w:type="dxa"/>
            <w:gridSpan w:val="15"/>
          </w:tcPr>
          <w:p w14:paraId="6340355F" w14:textId="77777777" w:rsidR="00C10C15" w:rsidRPr="00705A97" w:rsidRDefault="00C10C15" w:rsidP="00CD1860">
            <w:pPr>
              <w:jc w:val="both"/>
            </w:pPr>
            <w:r w:rsidRPr="00705A97">
              <w:lastRenderedPageBreak/>
              <w:t>YASIR, M</w:t>
            </w:r>
            <w:r>
              <w:t>.,</w:t>
            </w:r>
            <w:r w:rsidRPr="00705A97">
              <w:t xml:space="preserve"> NGWABEBHOH, F</w:t>
            </w:r>
            <w:r>
              <w:t>.</w:t>
            </w:r>
            <w:r w:rsidRPr="00705A97">
              <w:t>A</w:t>
            </w:r>
            <w:r>
              <w:t>.,</w:t>
            </w:r>
            <w:r w:rsidRPr="00705A97">
              <w:t xml:space="preserve"> </w:t>
            </w:r>
            <w:r>
              <w:t>ŠOPÍK</w:t>
            </w:r>
            <w:r w:rsidRPr="00705A97">
              <w:t>, T</w:t>
            </w:r>
            <w:r>
              <w:t>.,</w:t>
            </w:r>
            <w:r w:rsidRPr="00705A97">
              <w:t xml:space="preserve"> ALI, H</w:t>
            </w:r>
            <w:r>
              <w:t>.,</w:t>
            </w:r>
            <w:r w:rsidRPr="00705A97">
              <w:t xml:space="preserve"> </w:t>
            </w:r>
            <w:r w:rsidRPr="00705A97">
              <w:rPr>
                <w:b/>
              </w:rPr>
              <w:t>SEDLAŘÍK, V</w:t>
            </w:r>
            <w:r>
              <w:t>.</w:t>
            </w:r>
            <w:r w:rsidRPr="00705A97">
              <w:t xml:space="preserve"> </w:t>
            </w:r>
            <w:r w:rsidRPr="00705A97">
              <w:rPr>
                <w:i/>
              </w:rPr>
              <w:t>Electrospun polyurethane nanofibers coated with polyaniline/polyvinyl alcohol as ultrafiltration membranes for the removal of ethinylestradiol hormone micropollutant from aqueous phase.</w:t>
            </w:r>
            <w:r w:rsidRPr="00705A97">
              <w:t xml:space="preserve"> J</w:t>
            </w:r>
            <w:r>
              <w:t xml:space="preserve">ournal of Environmental Chemical Engineering, </w:t>
            </w:r>
            <w:r w:rsidRPr="00705A97">
              <w:t xml:space="preserve">2022, Volume: 10, Issue:3. DOI: </w:t>
            </w:r>
            <w:r w:rsidRPr="001734E9">
              <w:rPr>
                <w:color w:val="365F91" w:themeColor="accent1" w:themeShade="BF"/>
                <w:u w:val="single"/>
              </w:rPr>
              <w:t>10.1016/j.jece.2022.107811</w:t>
            </w:r>
            <w:r w:rsidRPr="00705A97">
              <w:t>. (Jimp, Q2, autorský podíl 20 %)</w:t>
            </w:r>
            <w:r>
              <w:t>.</w:t>
            </w:r>
          </w:p>
          <w:p w14:paraId="314C6391" w14:textId="77777777" w:rsidR="00C10C15" w:rsidRPr="00705A97" w:rsidRDefault="00C10C15" w:rsidP="00CD1860">
            <w:pPr>
              <w:jc w:val="both"/>
            </w:pPr>
            <w:r w:rsidRPr="00705A97">
              <w:t>YASIR, M</w:t>
            </w:r>
            <w:r>
              <w:t>.,</w:t>
            </w:r>
            <w:r w:rsidRPr="00705A97">
              <w:t xml:space="preserve"> </w:t>
            </w:r>
            <w:r>
              <w:t>ŠOPÍK</w:t>
            </w:r>
            <w:r w:rsidRPr="00705A97">
              <w:t>, T</w:t>
            </w:r>
            <w:r>
              <w:t>.,</w:t>
            </w:r>
            <w:r w:rsidRPr="00705A97">
              <w:t xml:space="preserve"> PATWA, R</w:t>
            </w:r>
            <w:r>
              <w:t>.,</w:t>
            </w:r>
            <w:r w:rsidRPr="00705A97">
              <w:t xml:space="preserve"> KIMMER, D</w:t>
            </w:r>
            <w:r>
              <w:t>.,</w:t>
            </w:r>
            <w:r w:rsidRPr="00705A97">
              <w:t xml:space="preserve"> </w:t>
            </w:r>
            <w:r w:rsidRPr="00705A97">
              <w:rPr>
                <w:b/>
              </w:rPr>
              <w:t>SEDLAŘÍK, V</w:t>
            </w:r>
            <w:r>
              <w:t>.</w:t>
            </w:r>
            <w:r w:rsidRPr="00705A97">
              <w:t xml:space="preserve"> </w:t>
            </w:r>
            <w:r w:rsidRPr="00705A97">
              <w:rPr>
                <w:i/>
              </w:rPr>
              <w:t>Adsorption of estrogenic hormones in aqueous solution using electrospun nanofibers from waste cigarette butts: Kinetics, mechanism, and reusability</w:t>
            </w:r>
            <w:r w:rsidRPr="00705A97">
              <w:t>. E</w:t>
            </w:r>
            <w:r>
              <w:t>xpress Polymer Letters</w:t>
            </w:r>
            <w:r w:rsidRPr="00705A97">
              <w:t xml:space="preserve">, 2022, Volume: 16, Issue: 6. DOI: </w:t>
            </w:r>
            <w:r w:rsidRPr="001734E9">
              <w:rPr>
                <w:color w:val="365F91" w:themeColor="accent1" w:themeShade="BF"/>
                <w:u w:val="single"/>
              </w:rPr>
              <w:t>10.3144/expresspolymlett.2022.46</w:t>
            </w:r>
            <w:r w:rsidRPr="00705A97">
              <w:t>. (Jimp, Q1, autorský podíl 20 %)</w:t>
            </w:r>
            <w:r>
              <w:t>.</w:t>
            </w:r>
          </w:p>
          <w:p w14:paraId="5A947449" w14:textId="6D4CAA41" w:rsidR="00C10C15" w:rsidRPr="00705A97" w:rsidRDefault="00C10C15" w:rsidP="00CD1860">
            <w:pPr>
              <w:jc w:val="both"/>
            </w:pPr>
            <w:r w:rsidRPr="00705A97">
              <w:t>DOMINCOVA BERGEROVA, E</w:t>
            </w:r>
            <w:r>
              <w:t>.,</w:t>
            </w:r>
            <w:r w:rsidRPr="00705A97">
              <w:t xml:space="preserve"> KIMMER, D</w:t>
            </w:r>
            <w:r>
              <w:t>.,</w:t>
            </w:r>
            <w:r w:rsidRPr="00705A97">
              <w:t xml:space="preserve"> KOV</w:t>
            </w:r>
            <w:r>
              <w:t>ÁŘOVÁ</w:t>
            </w:r>
            <w:r w:rsidRPr="00705A97">
              <w:t>, M</w:t>
            </w:r>
            <w:r>
              <w:t>.,</w:t>
            </w:r>
            <w:r w:rsidRPr="00705A97">
              <w:t xml:space="preserve"> LOVECK</w:t>
            </w:r>
            <w:r>
              <w:t>Á</w:t>
            </w:r>
            <w:r w:rsidRPr="00705A97">
              <w:t>, L</w:t>
            </w:r>
            <w:r>
              <w:t>.,</w:t>
            </w:r>
            <w:r w:rsidRPr="00705A97">
              <w:t xml:space="preserve"> VINCENT, I</w:t>
            </w:r>
            <w:r>
              <w:t>.,</w:t>
            </w:r>
            <w:r w:rsidRPr="00705A97">
              <w:t xml:space="preserve"> ADAMEC, V</w:t>
            </w:r>
            <w:r>
              <w:t>.,</w:t>
            </w:r>
            <w:r w:rsidRPr="00705A97">
              <w:t xml:space="preserve"> KOBOLOV</w:t>
            </w:r>
            <w:r>
              <w:t>Á</w:t>
            </w:r>
            <w:r w:rsidRPr="00705A97">
              <w:t>, K</w:t>
            </w:r>
            <w:r>
              <w:t>.</w:t>
            </w:r>
            <w:r w:rsidRPr="00705A97">
              <w:t xml:space="preserve"> </w:t>
            </w:r>
            <w:r w:rsidRPr="00705A97">
              <w:rPr>
                <w:b/>
              </w:rPr>
              <w:t>SEDLAŘÍK, V</w:t>
            </w:r>
            <w:r>
              <w:t>.</w:t>
            </w:r>
            <w:r w:rsidRPr="00705A97">
              <w:t xml:space="preserve"> </w:t>
            </w:r>
            <w:r w:rsidRPr="00705A97">
              <w:rPr>
                <w:i/>
              </w:rPr>
              <w:t>Investigation of arsenic removal from aqueous solution through selective sorption and nanofiber-based filters.</w:t>
            </w:r>
            <w:r w:rsidRPr="00705A97">
              <w:t xml:space="preserve"> J</w:t>
            </w:r>
            <w:r>
              <w:t xml:space="preserve">ournal of Environmental Health Science and Engineerin, </w:t>
            </w:r>
            <w:r w:rsidRPr="00705A97">
              <w:t xml:space="preserve">2021, DOI: </w:t>
            </w:r>
            <w:r w:rsidRPr="001734E9">
              <w:rPr>
                <w:color w:val="365F91" w:themeColor="accent1" w:themeShade="BF"/>
                <w:u w:val="single"/>
              </w:rPr>
              <w:t>10.1007/s40201-021-00691-0</w:t>
            </w:r>
            <w:r w:rsidRPr="00705A97">
              <w:t>. (Jimp, Q1, autorský podíl 15 %)</w:t>
            </w:r>
            <w:r>
              <w:t>.</w:t>
            </w:r>
          </w:p>
          <w:p w14:paraId="0C3E00B8" w14:textId="77777777" w:rsidR="00C10C15" w:rsidRPr="00705A97" w:rsidRDefault="00C10C15" w:rsidP="00CD1860">
            <w:pPr>
              <w:jc w:val="both"/>
            </w:pPr>
            <w:r w:rsidRPr="00705A97">
              <w:t>STRA</w:t>
            </w:r>
            <w:r>
              <w:t xml:space="preserve">ŠÁKOVÁ, </w:t>
            </w:r>
            <w:r w:rsidRPr="00705A97">
              <w:t>M</w:t>
            </w:r>
            <w:r>
              <w:t>.,</w:t>
            </w:r>
            <w:r w:rsidRPr="00705A97">
              <w:t xml:space="preserve"> PUMMEROV</w:t>
            </w:r>
            <w:r>
              <w:t>Á</w:t>
            </w:r>
            <w:r w:rsidRPr="00705A97">
              <w:t>, M</w:t>
            </w:r>
            <w:r>
              <w:t>.,</w:t>
            </w:r>
            <w:r w:rsidRPr="00705A97">
              <w:t xml:space="preserve"> FILATOV</w:t>
            </w:r>
            <w:r>
              <w:t>Á</w:t>
            </w:r>
            <w:r w:rsidRPr="00705A97">
              <w:t>, K</w:t>
            </w:r>
            <w:r>
              <w:t>.,</w:t>
            </w:r>
            <w:r w:rsidRPr="00705A97">
              <w:t xml:space="preserve"> </w:t>
            </w:r>
            <w:r w:rsidRPr="00CD3093">
              <w:rPr>
                <w:b/>
              </w:rPr>
              <w:t xml:space="preserve">SEDLAŘÍK, </w:t>
            </w:r>
            <w:r w:rsidRPr="00CD3093">
              <w:rPr>
                <w:b/>
                <w:i/>
              </w:rPr>
              <w:t>V</w:t>
            </w:r>
            <w:r w:rsidRPr="00CD3093">
              <w:rPr>
                <w:i/>
              </w:rPr>
              <w:t>. Immobilization of Caraway Essential Oil in a Polypropylene Matrix for Antimicrobial Modification of a Polymeric Surface</w:t>
            </w:r>
            <w:r w:rsidRPr="00705A97">
              <w:t>, P</w:t>
            </w:r>
            <w:r>
              <w:t>olymers</w:t>
            </w:r>
            <w:r w:rsidRPr="00705A97">
              <w:t xml:space="preserve">, 2021, Volume: 13 Issue: 6 Article Number: 906 DOI: </w:t>
            </w:r>
            <w:r w:rsidRPr="001734E9">
              <w:rPr>
                <w:color w:val="365F91" w:themeColor="accent1" w:themeShade="BF"/>
                <w:u w:val="single"/>
              </w:rPr>
              <w:t>10.3390/polym13060906</w:t>
            </w:r>
            <w:r w:rsidRPr="00705A97">
              <w:t>. (Jimp, Q1, autorský podíl 20 %)</w:t>
            </w:r>
            <w:r>
              <w:t>.</w:t>
            </w:r>
          </w:p>
          <w:p w14:paraId="41AE5169" w14:textId="77777777" w:rsidR="00C10C15" w:rsidRDefault="00C10C15" w:rsidP="00CD1860">
            <w:pPr>
              <w:jc w:val="both"/>
            </w:pPr>
            <w:r w:rsidRPr="00705A97">
              <w:t>DI MARTINO, A</w:t>
            </w:r>
            <w:r>
              <w:t>.,</w:t>
            </w:r>
            <w:r w:rsidRPr="00705A97">
              <w:t xml:space="preserve"> KHAN, Y</w:t>
            </w:r>
            <w:r>
              <w:t>.</w:t>
            </w:r>
            <w:r w:rsidRPr="00705A97">
              <w:t>A.</w:t>
            </w:r>
            <w:r>
              <w:t>,</w:t>
            </w:r>
            <w:r w:rsidRPr="00705A97">
              <w:t xml:space="preserve"> DU</w:t>
            </w:r>
            <w:r>
              <w:t>Ř</w:t>
            </w:r>
            <w:r w:rsidRPr="00705A97">
              <w:t>PEKOV</w:t>
            </w:r>
            <w:r>
              <w:t>Á</w:t>
            </w:r>
            <w:r w:rsidRPr="00705A97">
              <w:t>, S</w:t>
            </w:r>
            <w:r>
              <w:t>.,</w:t>
            </w:r>
            <w:r w:rsidRPr="00705A97">
              <w:t xml:space="preserve"> </w:t>
            </w:r>
            <w:r w:rsidRPr="00CD3093">
              <w:rPr>
                <w:b/>
              </w:rPr>
              <w:t>SEDLAŘÍK, V</w:t>
            </w:r>
            <w:r>
              <w:t>.,</w:t>
            </w:r>
            <w:r w:rsidRPr="00705A97">
              <w:t xml:space="preserve"> ELICH, O</w:t>
            </w:r>
            <w:r>
              <w:t>.,</w:t>
            </w:r>
            <w:r w:rsidRPr="00705A97">
              <w:t xml:space="preserve"> </w:t>
            </w:r>
            <w:r>
              <w:t>Č</w:t>
            </w:r>
            <w:r w:rsidRPr="00705A97">
              <w:t>ECHM</w:t>
            </w:r>
            <w:r>
              <w:t>Á</w:t>
            </w:r>
            <w:r w:rsidRPr="00705A97">
              <w:t>NKOV</w:t>
            </w:r>
            <w:r>
              <w:t>Á</w:t>
            </w:r>
            <w:r w:rsidRPr="00705A97">
              <w:t>, J</w:t>
            </w:r>
            <w:r w:rsidRPr="00CD3093">
              <w:rPr>
                <w:i/>
              </w:rPr>
              <w:t xml:space="preserve">. Ecofriendly renewable hydrogels based on whey protein and for slow release of fertilizers and soil conditioning. </w:t>
            </w:r>
            <w:r w:rsidRPr="00705A97">
              <w:t>J</w:t>
            </w:r>
            <w:r>
              <w:t xml:space="preserve">ournal of Cleaner Production, </w:t>
            </w:r>
            <w:r w:rsidRPr="00705A97">
              <w:t xml:space="preserve">2021, Volume: 285 Article Number: 124848 DOI: </w:t>
            </w:r>
            <w:r w:rsidRPr="001734E9">
              <w:rPr>
                <w:color w:val="365F91" w:themeColor="accent1" w:themeShade="BF"/>
                <w:u w:val="single"/>
              </w:rPr>
              <w:t>10.1016/j.jclepro.2020.124848</w:t>
            </w:r>
            <w:r w:rsidRPr="00705A97">
              <w:t>. (Jimp, Q1, autorský podíl 20 %)</w:t>
            </w:r>
            <w:r>
              <w:t>.</w:t>
            </w:r>
          </w:p>
          <w:p w14:paraId="5775F652" w14:textId="77777777" w:rsidR="00C10C15" w:rsidRPr="004E102C" w:rsidRDefault="00C10C15" w:rsidP="00CD1860">
            <w:pPr>
              <w:jc w:val="both"/>
              <w:rPr>
                <w:b/>
              </w:rPr>
            </w:pPr>
            <w:r w:rsidRPr="004E102C">
              <w:rPr>
                <w:b/>
              </w:rPr>
              <w:t>Další tvůrčí činnost (včetně projektů)</w:t>
            </w:r>
          </w:p>
          <w:p w14:paraId="63778513" w14:textId="77777777" w:rsidR="00C10C15" w:rsidRDefault="00C10C15" w:rsidP="00CD1860">
            <w:pPr>
              <w:jc w:val="both"/>
            </w:pPr>
            <w:r>
              <w:t>TN02000051 „</w:t>
            </w:r>
            <w:r w:rsidRPr="007D612C">
              <w:t>Národní centrum kompetence polymerních materiálů a technologií pro 21. století</w:t>
            </w:r>
            <w:r>
              <w:t>“, poskytovatel TAČR, hlavní řešitel.</w:t>
            </w:r>
          </w:p>
          <w:p w14:paraId="7B390935" w14:textId="77777777" w:rsidR="00C10C15" w:rsidRPr="007D612C" w:rsidRDefault="00C10C15" w:rsidP="00CD1860">
            <w:pPr>
              <w:jc w:val="both"/>
            </w:pPr>
            <w:r w:rsidRPr="007D612C">
              <w:t>FW01010588 "Filtry pro odstraňování biologicky aktivních molekul z pitné vody" (2020-2022), poskytovatel TAČR, řešitel za UTB (UTB v roli dalšího účastníka projekt</w:t>
            </w:r>
            <w:r>
              <w:t>u).</w:t>
            </w:r>
          </w:p>
          <w:p w14:paraId="56233841" w14:textId="77777777" w:rsidR="00C10C15" w:rsidRPr="007D612C" w:rsidRDefault="00C10C15" w:rsidP="00CD1860">
            <w:pPr>
              <w:jc w:val="both"/>
            </w:pPr>
            <w:r w:rsidRPr="007D612C">
              <w:t>QK1910392 „Ekologicky šetrné materiály pro intenzifikaci rostlinné výroby s půdoochrannými vlastnostmi na bázi obnovitelných zdrojů“ (2019-2023), poskytovatel MZE, hlavní řešitel</w:t>
            </w:r>
            <w:r>
              <w:t>.</w:t>
            </w:r>
          </w:p>
          <w:p w14:paraId="2031F526" w14:textId="77777777" w:rsidR="00C10C15" w:rsidRPr="007D612C" w:rsidRDefault="00C10C15" w:rsidP="00CD1860">
            <w:pPr>
              <w:jc w:val="both"/>
            </w:pPr>
            <w:r w:rsidRPr="007D612C">
              <w:t>8JPL19031 „Vývoj nových aditiv pro termoplastické zpracování biorozložitelných polymerů“ (2019-2020), poskytovatel MŠMT, hlavní řešitel</w:t>
            </w:r>
            <w:r>
              <w:t>.</w:t>
            </w:r>
          </w:p>
          <w:p w14:paraId="37967CFC" w14:textId="77777777" w:rsidR="00C10C15" w:rsidRPr="007D612C" w:rsidRDefault="00C10C15" w:rsidP="00CD1860">
            <w:pPr>
              <w:jc w:val="both"/>
            </w:pPr>
            <w:r w:rsidRPr="007D612C">
              <w:t xml:space="preserve">FV30337 „Biologicky aktivní skleněné matrice pro účinnou hygienizaci vod“ (2018-2020), poskytovatel MPO, </w:t>
            </w:r>
            <w:r>
              <w:t xml:space="preserve">řešitel za </w:t>
            </w:r>
            <w:r w:rsidRPr="007D612C">
              <w:t>UTB (UTB v roli dalšího účastníka projektu)</w:t>
            </w:r>
            <w:r>
              <w:t>.</w:t>
            </w:r>
          </w:p>
          <w:p w14:paraId="2345A2A5" w14:textId="77777777" w:rsidR="00C10C15" w:rsidRPr="002F214F" w:rsidRDefault="00C10C15" w:rsidP="00CD1860">
            <w:pPr>
              <w:jc w:val="both"/>
            </w:pPr>
            <w:r w:rsidRPr="007D612C">
              <w:t>TH02020836 „Vývoj nových ekologicky šetrných obalů pro potravinářské aplikace se zvýšenou užitnou hodnotou“ (2017-2020), poskytovatel TA ČR, hlavní řešitel</w:t>
            </w:r>
            <w:r>
              <w:t xml:space="preserve">. </w:t>
            </w:r>
          </w:p>
        </w:tc>
      </w:tr>
      <w:tr w:rsidR="00C10C15" w14:paraId="0AA3B04A" w14:textId="77777777" w:rsidTr="00CD1860">
        <w:trPr>
          <w:trHeight w:val="218"/>
        </w:trPr>
        <w:tc>
          <w:tcPr>
            <w:tcW w:w="9859" w:type="dxa"/>
            <w:gridSpan w:val="15"/>
            <w:shd w:val="clear" w:color="auto" w:fill="F7CAAC"/>
          </w:tcPr>
          <w:p w14:paraId="00B06873" w14:textId="77777777" w:rsidR="00C10C15" w:rsidRDefault="00C10C15" w:rsidP="00CD1860">
            <w:pPr>
              <w:rPr>
                <w:b/>
              </w:rPr>
            </w:pPr>
            <w:r>
              <w:rPr>
                <w:b/>
              </w:rPr>
              <w:t>Působení v zahraničí</w:t>
            </w:r>
          </w:p>
        </w:tc>
      </w:tr>
      <w:tr w:rsidR="00C10C15" w:rsidRPr="00B62865" w14:paraId="581DB11F" w14:textId="77777777" w:rsidTr="00CD1860">
        <w:trPr>
          <w:trHeight w:val="328"/>
        </w:trPr>
        <w:tc>
          <w:tcPr>
            <w:tcW w:w="9859" w:type="dxa"/>
            <w:gridSpan w:val="15"/>
          </w:tcPr>
          <w:p w14:paraId="44AEB650" w14:textId="77777777" w:rsidR="00C10C15" w:rsidRPr="00B62865" w:rsidRDefault="00C10C15" w:rsidP="00CD1860">
            <w:r w:rsidRPr="00B62865">
              <w:t>2009: Jozef Stefan Institut, Lublaň, Slovinsko</w:t>
            </w:r>
            <w:r>
              <w:t>.</w:t>
            </w:r>
          </w:p>
          <w:p w14:paraId="7D94FF93" w14:textId="77777777" w:rsidR="00C10C15" w:rsidRPr="00B62865" w:rsidRDefault="00C10C15" w:rsidP="00CD1860">
            <w:r w:rsidRPr="00B62865">
              <w:t>2010: Ekliptik, d.o.o. Lublaň, Slovinsko</w:t>
            </w:r>
            <w:r>
              <w:t>.</w:t>
            </w:r>
          </w:p>
        </w:tc>
      </w:tr>
      <w:tr w:rsidR="00C10C15" w14:paraId="3279261A" w14:textId="77777777" w:rsidTr="00CD1860">
        <w:trPr>
          <w:cantSplit/>
          <w:trHeight w:val="470"/>
        </w:trPr>
        <w:tc>
          <w:tcPr>
            <w:tcW w:w="2518" w:type="dxa"/>
            <w:shd w:val="clear" w:color="auto" w:fill="F7CAAC"/>
          </w:tcPr>
          <w:p w14:paraId="0620E2E2" w14:textId="77777777" w:rsidR="00C10C15" w:rsidRDefault="00C10C15" w:rsidP="00CD1860">
            <w:pPr>
              <w:jc w:val="both"/>
              <w:rPr>
                <w:b/>
              </w:rPr>
            </w:pPr>
            <w:r>
              <w:rPr>
                <w:b/>
              </w:rPr>
              <w:t xml:space="preserve">Podpis </w:t>
            </w:r>
          </w:p>
        </w:tc>
        <w:tc>
          <w:tcPr>
            <w:tcW w:w="4536" w:type="dxa"/>
            <w:gridSpan w:val="8"/>
          </w:tcPr>
          <w:p w14:paraId="36ACABCE" w14:textId="77777777" w:rsidR="00C10C15" w:rsidRDefault="00C10C15" w:rsidP="00CD1860">
            <w:pPr>
              <w:jc w:val="both"/>
            </w:pPr>
          </w:p>
        </w:tc>
        <w:tc>
          <w:tcPr>
            <w:tcW w:w="786" w:type="dxa"/>
            <w:gridSpan w:val="2"/>
            <w:shd w:val="clear" w:color="auto" w:fill="F7CAAC"/>
          </w:tcPr>
          <w:p w14:paraId="1947BE0D" w14:textId="77777777" w:rsidR="00C10C15" w:rsidRDefault="00C10C15" w:rsidP="00CD1860">
            <w:pPr>
              <w:jc w:val="both"/>
            </w:pPr>
            <w:r>
              <w:rPr>
                <w:b/>
              </w:rPr>
              <w:t>datum</w:t>
            </w:r>
          </w:p>
        </w:tc>
        <w:tc>
          <w:tcPr>
            <w:tcW w:w="2019" w:type="dxa"/>
            <w:gridSpan w:val="4"/>
          </w:tcPr>
          <w:p w14:paraId="7052C5BF" w14:textId="77777777" w:rsidR="00C10C15" w:rsidRDefault="00C10C15" w:rsidP="00CD1860">
            <w:pPr>
              <w:jc w:val="both"/>
            </w:pPr>
          </w:p>
        </w:tc>
      </w:tr>
    </w:tbl>
    <w:p w14:paraId="6CB774B5" w14:textId="77777777" w:rsidR="00C10C15" w:rsidRDefault="00C10C15" w:rsidP="00C10C15"/>
    <w:p w14:paraId="5505259C" w14:textId="77777777" w:rsidR="00C10C15" w:rsidRDefault="00C10C15" w:rsidP="00C10C15"/>
    <w:p w14:paraId="4180B434" w14:textId="77777777" w:rsidR="00C10C15" w:rsidRDefault="00C10C15" w:rsidP="00C10C15"/>
    <w:p w14:paraId="018E0344" w14:textId="77777777" w:rsidR="00C10C15" w:rsidRDefault="00C10C15" w:rsidP="00C10C15"/>
    <w:p w14:paraId="401FE90C" w14:textId="77777777" w:rsidR="00C10C15" w:rsidRDefault="00C10C15" w:rsidP="00C10C15"/>
    <w:p w14:paraId="233C44AF" w14:textId="77777777" w:rsidR="00C10C15" w:rsidRDefault="00C10C15" w:rsidP="00C10C15"/>
    <w:p w14:paraId="5A23ABEA" w14:textId="77777777" w:rsidR="00C10C15" w:rsidRDefault="00C10C15" w:rsidP="00C10C15"/>
    <w:p w14:paraId="25870EA5" w14:textId="77777777" w:rsidR="00C10C15" w:rsidRDefault="00C10C15" w:rsidP="00C10C15"/>
    <w:p w14:paraId="4949933A" w14:textId="77777777" w:rsidR="00C10C15" w:rsidRDefault="00C10C15" w:rsidP="00C10C15"/>
    <w:p w14:paraId="26A1F642" w14:textId="77777777" w:rsidR="00C10C15" w:rsidRDefault="00C10C15" w:rsidP="00C10C15"/>
    <w:p w14:paraId="2E7101D1" w14:textId="77777777" w:rsidR="00C10C15" w:rsidRDefault="00C10C15" w:rsidP="00C10C15"/>
    <w:p w14:paraId="405F7F79" w14:textId="77777777" w:rsidR="00C10C15" w:rsidRDefault="00C10C15" w:rsidP="00C10C15"/>
    <w:p w14:paraId="2AAA28EA" w14:textId="77777777" w:rsidR="00C10C15" w:rsidRDefault="00C10C15" w:rsidP="00C10C15"/>
    <w:p w14:paraId="5CF05852" w14:textId="77777777" w:rsidR="00C10C15" w:rsidRDefault="00C10C15" w:rsidP="00C10C15"/>
    <w:p w14:paraId="0B792E4A" w14:textId="77777777" w:rsidR="00C10C15" w:rsidRDefault="00C10C15" w:rsidP="00C10C15"/>
    <w:p w14:paraId="42F180F5" w14:textId="77777777" w:rsidR="00C10C15" w:rsidRDefault="00C10C15" w:rsidP="00C10C15"/>
    <w:p w14:paraId="45ED1A0F" w14:textId="77777777" w:rsidR="00C10C15" w:rsidRDefault="00C10C15" w:rsidP="00C10C15"/>
    <w:p w14:paraId="340D903C" w14:textId="77777777" w:rsidR="00C10C15" w:rsidRDefault="00C10C15" w:rsidP="00C10C15"/>
    <w:p w14:paraId="07631F06" w14:textId="77777777" w:rsidR="00C10C15" w:rsidRDefault="00C10C15" w:rsidP="00C10C15"/>
    <w:p w14:paraId="1215055E"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EED716E"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00A9D8C3" w14:textId="3E6A60EC" w:rsidR="00C10C15" w:rsidRDefault="00C10C15" w:rsidP="00CD1860">
            <w:pPr>
              <w:jc w:val="both"/>
              <w:rPr>
                <w:b/>
                <w:sz w:val="28"/>
              </w:rPr>
            </w:pPr>
            <w:r>
              <w:rPr>
                <w:b/>
                <w:sz w:val="28"/>
              </w:rPr>
              <w:lastRenderedPageBreak/>
              <w:t>C-I – Personální zabezpečení</w:t>
            </w:r>
          </w:p>
        </w:tc>
      </w:tr>
      <w:tr w:rsidR="00C10C15" w14:paraId="54D688C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6255277"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0D98BD7" w14:textId="77777777" w:rsidR="00C10C15" w:rsidRDefault="00C10C15" w:rsidP="00CD1860">
            <w:r>
              <w:t xml:space="preserve">Univerzita Tomáše Bati ve Zlíně </w:t>
            </w:r>
          </w:p>
        </w:tc>
      </w:tr>
      <w:tr w:rsidR="00C10C15" w14:paraId="0792FA3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4A13AF"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45E1EECD" w14:textId="77777777" w:rsidR="00C10C15" w:rsidRDefault="00C10C15" w:rsidP="00CD1860">
            <w:r>
              <w:t>Fakulta managementu aekonomiky</w:t>
            </w:r>
          </w:p>
        </w:tc>
      </w:tr>
      <w:tr w:rsidR="00C10C15" w:rsidRPr="007A1E6F" w14:paraId="086FFF0C"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C964F0D"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D63603E" w14:textId="77777777" w:rsidR="00C10C15" w:rsidRPr="007A1E6F" w:rsidRDefault="00C10C15" w:rsidP="00CD1860">
            <w:r w:rsidRPr="00E16420">
              <w:t>Management udržitelného rozvoje</w:t>
            </w:r>
          </w:p>
        </w:tc>
      </w:tr>
      <w:tr w:rsidR="00C10C15" w14:paraId="701DBC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981EA4"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25DC44A8" w14:textId="77777777" w:rsidR="00C10C15" w:rsidRDefault="00C10C15" w:rsidP="00CD1860">
            <w:pPr>
              <w:jc w:val="both"/>
            </w:pPr>
            <w:r>
              <w:t xml:space="preserve">Lukáš SNOPEK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42BB06"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10D8E6D" w14:textId="77777777" w:rsidR="00C10C15" w:rsidRDefault="00C10C15" w:rsidP="00CD1860">
            <w:pPr>
              <w:jc w:val="both"/>
            </w:pPr>
            <w:r>
              <w:t>Ing., Bc. et Bc., Ph.D.</w:t>
            </w:r>
          </w:p>
        </w:tc>
      </w:tr>
      <w:tr w:rsidR="00C10C15" w14:paraId="7038EF22"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DEBA5D"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5EA046A5" w14:textId="77777777" w:rsidR="00C10C15" w:rsidRDefault="00C10C15" w:rsidP="00CD1860">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5C2FF02"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4BDCC1C" w14:textId="7528F4BD"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04C4CF3"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A30ED00"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011A53"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5BCFA0" w14:textId="521448CD" w:rsidR="00C10C15" w:rsidRDefault="00171621" w:rsidP="00CD1860">
            <w:pPr>
              <w:jc w:val="both"/>
            </w:pPr>
            <w:r>
              <w:t>0</w:t>
            </w:r>
            <w:r w:rsidR="00C10C15">
              <w:t>9/202</w:t>
            </w:r>
            <w:r>
              <w:t>6</w:t>
            </w:r>
          </w:p>
        </w:tc>
      </w:tr>
      <w:tr w:rsidR="00C10C15" w14:paraId="74CB2B1E"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33AEC8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690D694"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D84B5F2"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744D802"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1FAF6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599B541" w14:textId="77777777" w:rsidR="00C10C15" w:rsidRDefault="00C10C15" w:rsidP="00CD1860">
            <w:pPr>
              <w:jc w:val="both"/>
            </w:pPr>
          </w:p>
        </w:tc>
      </w:tr>
      <w:tr w:rsidR="00C10C15" w14:paraId="3797A10D"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421A0E"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EE642D"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785EB11" w14:textId="77777777" w:rsidR="00C10C15" w:rsidRDefault="00C10C15" w:rsidP="00CD1860">
            <w:pPr>
              <w:jc w:val="both"/>
              <w:rPr>
                <w:b/>
              </w:rPr>
            </w:pPr>
            <w:r>
              <w:rPr>
                <w:b/>
              </w:rPr>
              <w:t>rozsah</w:t>
            </w:r>
          </w:p>
        </w:tc>
      </w:tr>
      <w:tr w:rsidR="00C10C15" w14:paraId="286CF1D9"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F0A3A33"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667A57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144D359" w14:textId="77777777" w:rsidR="00C10C15" w:rsidRDefault="00C10C15" w:rsidP="00CD1860">
            <w:pPr>
              <w:jc w:val="both"/>
            </w:pPr>
          </w:p>
        </w:tc>
      </w:tr>
      <w:tr w:rsidR="00C10C15" w14:paraId="2DE43B8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686D69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3EF10CDA" w14:textId="77777777" w:rsidTr="00F83B9C">
        <w:trPr>
          <w:trHeight w:val="342"/>
        </w:trPr>
        <w:tc>
          <w:tcPr>
            <w:tcW w:w="9859" w:type="dxa"/>
            <w:gridSpan w:val="15"/>
            <w:tcBorders>
              <w:top w:val="nil"/>
              <w:left w:val="single" w:sz="4" w:space="0" w:color="auto"/>
              <w:bottom w:val="single" w:sz="4" w:space="0" w:color="auto"/>
              <w:right w:val="single" w:sz="4" w:space="0" w:color="auto"/>
            </w:tcBorders>
          </w:tcPr>
          <w:p w14:paraId="27CB57B9" w14:textId="77777777" w:rsidR="00C10C15" w:rsidRDefault="00C10C15" w:rsidP="00CD1860">
            <w:pPr>
              <w:jc w:val="both"/>
            </w:pPr>
            <w:r>
              <w:t>Udržitelnost přírodních zdrojů – garant, přednášející (100 %)</w:t>
            </w:r>
          </w:p>
        </w:tc>
      </w:tr>
      <w:tr w:rsidR="00C10C15" w14:paraId="134B52B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4086ED53"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3E439B6D"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4BB1B802"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BED0A07"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4FA69E8F"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61DC311"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ED14B53" w14:textId="77777777" w:rsidR="00C10C15" w:rsidRDefault="00C10C15" w:rsidP="00CD1860">
            <w:pPr>
              <w:jc w:val="both"/>
              <w:rPr>
                <w:b/>
              </w:rPr>
            </w:pPr>
            <w:r>
              <w:rPr>
                <w:b/>
              </w:rPr>
              <w:t>(</w:t>
            </w:r>
            <w:r>
              <w:rPr>
                <w:b/>
                <w:i/>
                <w:iCs/>
              </w:rPr>
              <w:t>nepovinný údaj</w:t>
            </w:r>
            <w:r>
              <w:rPr>
                <w:b/>
              </w:rPr>
              <w:t>) Počet hodin za semestr</w:t>
            </w:r>
          </w:p>
        </w:tc>
      </w:tr>
      <w:tr w:rsidR="00C10C15" w:rsidRPr="00631176" w14:paraId="4206B207"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42AE6A35" w14:textId="77777777" w:rsidR="00C10C15" w:rsidRPr="00631176" w:rsidRDefault="00C10C15" w:rsidP="00CD1860">
            <w:pPr>
              <w:jc w:val="both"/>
            </w:pPr>
          </w:p>
        </w:tc>
        <w:tc>
          <w:tcPr>
            <w:tcW w:w="2409" w:type="dxa"/>
            <w:gridSpan w:val="3"/>
            <w:tcBorders>
              <w:top w:val="nil"/>
              <w:left w:val="single" w:sz="4" w:space="0" w:color="auto"/>
              <w:bottom w:val="single" w:sz="4" w:space="0" w:color="auto"/>
              <w:right w:val="single" w:sz="4" w:space="0" w:color="auto"/>
            </w:tcBorders>
          </w:tcPr>
          <w:p w14:paraId="382D4347" w14:textId="77777777" w:rsidR="00C10C15" w:rsidRPr="00631176" w:rsidRDefault="00C10C15" w:rsidP="00CD1860">
            <w:pPr>
              <w:jc w:val="both"/>
            </w:pPr>
          </w:p>
        </w:tc>
        <w:tc>
          <w:tcPr>
            <w:tcW w:w="567" w:type="dxa"/>
            <w:gridSpan w:val="2"/>
            <w:tcBorders>
              <w:top w:val="nil"/>
              <w:left w:val="single" w:sz="4" w:space="0" w:color="auto"/>
              <w:bottom w:val="single" w:sz="4" w:space="0" w:color="auto"/>
              <w:right w:val="single" w:sz="4" w:space="0" w:color="auto"/>
            </w:tcBorders>
          </w:tcPr>
          <w:p w14:paraId="3B7AD455" w14:textId="77777777" w:rsidR="00C10C15" w:rsidRPr="00631176" w:rsidRDefault="00C10C15" w:rsidP="00CD1860">
            <w:pPr>
              <w:jc w:val="both"/>
            </w:pPr>
          </w:p>
        </w:tc>
        <w:tc>
          <w:tcPr>
            <w:tcW w:w="2109" w:type="dxa"/>
            <w:gridSpan w:val="5"/>
            <w:tcBorders>
              <w:top w:val="nil"/>
              <w:left w:val="single" w:sz="4" w:space="0" w:color="auto"/>
              <w:bottom w:val="single" w:sz="4" w:space="0" w:color="auto"/>
              <w:right w:val="single" w:sz="4" w:space="0" w:color="auto"/>
            </w:tcBorders>
          </w:tcPr>
          <w:p w14:paraId="72309D0A" w14:textId="77777777" w:rsidR="00C10C15" w:rsidRPr="00631176" w:rsidRDefault="00C10C15" w:rsidP="00CD1860">
            <w:pPr>
              <w:jc w:val="both"/>
            </w:pPr>
          </w:p>
        </w:tc>
        <w:tc>
          <w:tcPr>
            <w:tcW w:w="1972" w:type="dxa"/>
            <w:gridSpan w:val="3"/>
            <w:tcBorders>
              <w:top w:val="nil"/>
              <w:left w:val="single" w:sz="4" w:space="0" w:color="auto"/>
              <w:bottom w:val="single" w:sz="4" w:space="0" w:color="auto"/>
              <w:right w:val="single" w:sz="4" w:space="0" w:color="auto"/>
            </w:tcBorders>
          </w:tcPr>
          <w:p w14:paraId="4E057282" w14:textId="77777777" w:rsidR="00C10C15" w:rsidRPr="00631176" w:rsidRDefault="00C10C15" w:rsidP="00CD1860">
            <w:pPr>
              <w:jc w:val="both"/>
            </w:pPr>
          </w:p>
        </w:tc>
      </w:tr>
      <w:tr w:rsidR="00C10C15" w14:paraId="17032540"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E8975A" w14:textId="77777777" w:rsidR="00C10C15" w:rsidRDefault="00C10C15" w:rsidP="00CD1860">
            <w:pPr>
              <w:jc w:val="both"/>
            </w:pPr>
            <w:r>
              <w:rPr>
                <w:b/>
              </w:rPr>
              <w:t xml:space="preserve">Údaje o vzdělání na VŠ </w:t>
            </w:r>
          </w:p>
        </w:tc>
      </w:tr>
      <w:tr w:rsidR="00C10C15" w14:paraId="15906580"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6EB8BBA6" w14:textId="77777777" w:rsidR="00C10C15" w:rsidRPr="0050680D" w:rsidRDefault="00C10C15" w:rsidP="00CD1860">
            <w:pPr>
              <w:jc w:val="both"/>
            </w:pPr>
            <w:r w:rsidRPr="0050680D">
              <w:t xml:space="preserve">2015 – 2019: Univerzita Tomáše Bati ve Zlíně, Fakulta technologická, </w:t>
            </w:r>
            <w:r>
              <w:t>SP</w:t>
            </w:r>
            <w:r w:rsidRPr="0050680D">
              <w:t xml:space="preserve"> </w:t>
            </w:r>
            <w:r w:rsidRPr="00631176">
              <w:t xml:space="preserve">Chemie a technologie potravin </w:t>
            </w:r>
            <w:r w:rsidRPr="0050680D">
              <w:t xml:space="preserve">(Ph.D.) </w:t>
            </w:r>
          </w:p>
          <w:p w14:paraId="4003C05F" w14:textId="77777777" w:rsidR="00C10C15" w:rsidRPr="0050680D" w:rsidRDefault="00C10C15" w:rsidP="00CD1860">
            <w:pPr>
              <w:jc w:val="both"/>
            </w:pPr>
            <w:r w:rsidRPr="0050680D">
              <w:t xml:space="preserve">2014 – 2016: Univerzita Tomáše Bati ve Zlíně, Fakulta humanitních studií, </w:t>
            </w:r>
            <w:r>
              <w:t>SP</w:t>
            </w:r>
            <w:r w:rsidRPr="0050680D">
              <w:t xml:space="preserve"> Učitelství odborných předmětů pro SŠ - chemicko-technologické předměty (Bc.)</w:t>
            </w:r>
          </w:p>
          <w:p w14:paraId="6AF7DA18" w14:textId="77777777" w:rsidR="00C10C15" w:rsidRPr="0050680D" w:rsidRDefault="00C10C15" w:rsidP="00CD1860">
            <w:pPr>
              <w:jc w:val="both"/>
            </w:pPr>
            <w:r w:rsidRPr="0050680D">
              <w:t>2012 – 2015: UTB ve Zlíně, Fakulta logistiky a krizového řízení</w:t>
            </w:r>
            <w:r>
              <w:t>, SP</w:t>
            </w:r>
            <w:r w:rsidRPr="0050680D">
              <w:t xml:space="preserve"> Ochrana obyvatelstva (Bc.)</w:t>
            </w:r>
          </w:p>
          <w:p w14:paraId="4176C5E7" w14:textId="77777777" w:rsidR="00C10C15" w:rsidRPr="0050680D" w:rsidRDefault="00C10C15" w:rsidP="00CD1860">
            <w:pPr>
              <w:jc w:val="both"/>
            </w:pPr>
            <w:r w:rsidRPr="0050680D">
              <w:t>2012 – 2014: Univerzita Tomáše Bati ve Zlíně, Fakulta technologická,</w:t>
            </w:r>
            <w:r>
              <w:t xml:space="preserve"> SP</w:t>
            </w:r>
            <w:r w:rsidRPr="0050680D">
              <w:t xml:space="preserve"> Chemie a technologie potravin</w:t>
            </w:r>
            <w:r>
              <w:t>,</w:t>
            </w:r>
            <w:r w:rsidRPr="0050680D">
              <w:t xml:space="preserve"> </w:t>
            </w:r>
            <w:r>
              <w:t>SO</w:t>
            </w:r>
            <w:r w:rsidRPr="0050680D">
              <w:t xml:space="preserve"> Technologie, hygiena a ekonomika výroby potravin (Ing.)</w:t>
            </w:r>
          </w:p>
          <w:p w14:paraId="0492FA13" w14:textId="77777777" w:rsidR="00C10C15" w:rsidRDefault="00C10C15" w:rsidP="00CD1860">
            <w:pPr>
              <w:jc w:val="both"/>
              <w:rPr>
                <w:b/>
              </w:rPr>
            </w:pPr>
            <w:r w:rsidRPr="0050680D">
              <w:t xml:space="preserve">2009 – 2012: Univerzita Tomáše Bati ve Zlíně, Fakulta technologická, </w:t>
            </w:r>
            <w:r>
              <w:t>SP</w:t>
            </w:r>
            <w:r w:rsidRPr="0050680D">
              <w:t xml:space="preserve"> Chemie a technologie potravin (Bc.)</w:t>
            </w:r>
          </w:p>
        </w:tc>
      </w:tr>
      <w:tr w:rsidR="00C10C15" w14:paraId="155C8FA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92949F" w14:textId="77777777" w:rsidR="00C10C15" w:rsidRDefault="00C10C15" w:rsidP="00CD1860">
            <w:pPr>
              <w:jc w:val="both"/>
              <w:rPr>
                <w:b/>
              </w:rPr>
            </w:pPr>
            <w:r>
              <w:rPr>
                <w:b/>
              </w:rPr>
              <w:t>Údaje o odborném působení od absolvování VŠ</w:t>
            </w:r>
          </w:p>
        </w:tc>
      </w:tr>
      <w:tr w:rsidR="00C10C15" w:rsidRPr="00973869" w14:paraId="5B7A4EF1" w14:textId="77777777" w:rsidTr="00F83B9C">
        <w:trPr>
          <w:trHeight w:val="228"/>
        </w:trPr>
        <w:tc>
          <w:tcPr>
            <w:tcW w:w="9859" w:type="dxa"/>
            <w:gridSpan w:val="15"/>
            <w:tcBorders>
              <w:top w:val="single" w:sz="4" w:space="0" w:color="auto"/>
              <w:left w:val="single" w:sz="4" w:space="0" w:color="auto"/>
              <w:bottom w:val="single" w:sz="4" w:space="0" w:color="auto"/>
              <w:right w:val="single" w:sz="4" w:space="0" w:color="auto"/>
            </w:tcBorders>
          </w:tcPr>
          <w:p w14:paraId="1AFF9EC3" w14:textId="77777777" w:rsidR="00C10C15" w:rsidRPr="00973869" w:rsidRDefault="00C10C15" w:rsidP="00CD1860">
            <w:pPr>
              <w:tabs>
                <w:tab w:val="left" w:pos="2127"/>
              </w:tabs>
              <w:rPr>
                <w:color w:val="000000"/>
                <w:szCs w:val="24"/>
              </w:rPr>
            </w:pPr>
            <w:r>
              <w:rPr>
                <w:color w:val="000000"/>
                <w:szCs w:val="24"/>
              </w:rPr>
              <w:t xml:space="preserve">10/2019 – dosud: </w:t>
            </w:r>
            <w:r>
              <w:t>Univerzita Tomáše Bati ve Zlíně, Fakulta logistiky a krizového řízení, akademický pracovník</w:t>
            </w:r>
          </w:p>
        </w:tc>
      </w:tr>
      <w:tr w:rsidR="00C10C15" w14:paraId="14B35E65"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3364EA" w14:textId="77777777" w:rsidR="00C10C15" w:rsidRDefault="00C10C15" w:rsidP="00CD1860">
            <w:pPr>
              <w:jc w:val="both"/>
            </w:pPr>
            <w:r>
              <w:rPr>
                <w:b/>
              </w:rPr>
              <w:t>Zkušenosti s vedením kvalifikačních a rigorózních prací</w:t>
            </w:r>
          </w:p>
        </w:tc>
      </w:tr>
      <w:tr w:rsidR="00C10C15" w14:paraId="2C21E334" w14:textId="77777777" w:rsidTr="00F83B9C">
        <w:trPr>
          <w:trHeight w:val="310"/>
        </w:trPr>
        <w:tc>
          <w:tcPr>
            <w:tcW w:w="9859" w:type="dxa"/>
            <w:gridSpan w:val="15"/>
            <w:tcBorders>
              <w:top w:val="single" w:sz="4" w:space="0" w:color="auto"/>
              <w:left w:val="single" w:sz="4" w:space="0" w:color="auto"/>
              <w:bottom w:val="single" w:sz="4" w:space="0" w:color="auto"/>
              <w:right w:val="single" w:sz="4" w:space="0" w:color="auto"/>
            </w:tcBorders>
          </w:tcPr>
          <w:p w14:paraId="66AA3E38" w14:textId="52190001" w:rsidR="00C10C15" w:rsidRDefault="00C10C15" w:rsidP="00F83B9C">
            <w:pPr>
              <w:jc w:val="both"/>
            </w:pPr>
            <w:r w:rsidRPr="004D0C2D">
              <w:t xml:space="preserve">Počet vedených bakalářských prací – </w:t>
            </w:r>
            <w:r>
              <w:t>4</w:t>
            </w:r>
            <w:r w:rsidRPr="004D0C2D">
              <w:t xml:space="preserve"> </w:t>
            </w:r>
          </w:p>
        </w:tc>
      </w:tr>
      <w:tr w:rsidR="00C10C15" w14:paraId="61034BC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B161B35"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1E878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0417C7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B50ACD4" w14:textId="77777777" w:rsidR="00C10C15" w:rsidRDefault="00C10C15" w:rsidP="00CD1860">
            <w:pPr>
              <w:jc w:val="both"/>
              <w:rPr>
                <w:b/>
              </w:rPr>
            </w:pPr>
            <w:r>
              <w:rPr>
                <w:b/>
              </w:rPr>
              <w:t>Ohlasy publikací</w:t>
            </w:r>
          </w:p>
        </w:tc>
      </w:tr>
      <w:tr w:rsidR="00C10C15" w14:paraId="3BF70D4F"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67F20C8"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6196C6D"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8616E48"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CD0B472"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DA74FA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6A7BC7F" w14:textId="77777777" w:rsidR="00C10C15" w:rsidRDefault="00C10C15" w:rsidP="00CD1860">
            <w:pPr>
              <w:jc w:val="both"/>
            </w:pPr>
            <w:r>
              <w:rPr>
                <w:b/>
                <w:sz w:val="18"/>
              </w:rPr>
              <w:t>ostatní</w:t>
            </w:r>
          </w:p>
        </w:tc>
      </w:tr>
      <w:tr w:rsidR="00C10C15" w14:paraId="3CBA562F"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C659E2"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72DFD5"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D01D914"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AF1A0EA" w14:textId="77777777" w:rsidR="00C10C15" w:rsidRDefault="00C10C15" w:rsidP="00CD1860">
            <w:pPr>
              <w:jc w:val="both"/>
              <w:rPr>
                <w:b/>
              </w:rPr>
            </w:pPr>
            <w:r>
              <w:rPr>
                <w:b/>
              </w:rPr>
              <w:t>334</w:t>
            </w:r>
          </w:p>
        </w:tc>
        <w:tc>
          <w:tcPr>
            <w:tcW w:w="693" w:type="dxa"/>
            <w:tcBorders>
              <w:top w:val="single" w:sz="4" w:space="0" w:color="auto"/>
              <w:left w:val="single" w:sz="4" w:space="0" w:color="auto"/>
              <w:bottom w:val="single" w:sz="4" w:space="0" w:color="auto"/>
              <w:right w:val="single" w:sz="4" w:space="0" w:color="auto"/>
            </w:tcBorders>
          </w:tcPr>
          <w:p w14:paraId="52B72A3E" w14:textId="77777777" w:rsidR="00C10C15" w:rsidRDefault="00C10C15" w:rsidP="00CD1860">
            <w:pPr>
              <w:jc w:val="both"/>
              <w:rPr>
                <w:b/>
              </w:rPr>
            </w:pPr>
            <w:r>
              <w:rPr>
                <w:b/>
              </w:rPr>
              <w:t>412</w:t>
            </w:r>
          </w:p>
        </w:tc>
        <w:tc>
          <w:tcPr>
            <w:tcW w:w="694" w:type="dxa"/>
            <w:tcBorders>
              <w:top w:val="single" w:sz="4" w:space="0" w:color="auto"/>
              <w:left w:val="single" w:sz="4" w:space="0" w:color="auto"/>
              <w:bottom w:val="single" w:sz="4" w:space="0" w:color="auto"/>
              <w:right w:val="single" w:sz="4" w:space="0" w:color="auto"/>
            </w:tcBorders>
          </w:tcPr>
          <w:p w14:paraId="57DC6277" w14:textId="77777777" w:rsidR="00C10C15" w:rsidRDefault="00C10C15" w:rsidP="00CD1860">
            <w:pPr>
              <w:jc w:val="both"/>
              <w:rPr>
                <w:b/>
              </w:rPr>
            </w:pPr>
          </w:p>
        </w:tc>
      </w:tr>
      <w:tr w:rsidR="00C10C15" w14:paraId="66EC260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3891294"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9A98D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E78C6F"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B036DF9"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D9E8F4C" w14:textId="77777777" w:rsidR="00C10C15" w:rsidRDefault="00C10C15" w:rsidP="00CD1860">
            <w:pPr>
              <w:rPr>
                <w:b/>
              </w:rPr>
            </w:pPr>
            <w:r>
              <w:rPr>
                <w:b/>
              </w:rPr>
              <w:t xml:space="preserve">  6 / 8</w:t>
            </w:r>
          </w:p>
        </w:tc>
      </w:tr>
      <w:tr w:rsidR="00C10C15" w14:paraId="099CFF5E"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7BEF6E"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C063E97" w14:textId="77777777" w:rsidTr="00CD1860">
        <w:trPr>
          <w:trHeight w:val="1417"/>
        </w:trPr>
        <w:tc>
          <w:tcPr>
            <w:tcW w:w="9859" w:type="dxa"/>
            <w:gridSpan w:val="15"/>
            <w:tcBorders>
              <w:top w:val="single" w:sz="4" w:space="0" w:color="auto"/>
              <w:left w:val="single" w:sz="4" w:space="0" w:color="auto"/>
              <w:bottom w:val="single" w:sz="4" w:space="0" w:color="auto"/>
              <w:right w:val="single" w:sz="4" w:space="0" w:color="auto"/>
            </w:tcBorders>
          </w:tcPr>
          <w:p w14:paraId="66FD79A9" w14:textId="77777777" w:rsidR="00C10C15" w:rsidRDefault="00C10C15" w:rsidP="00CD1860">
            <w:pPr>
              <w:jc w:val="both"/>
              <w:rPr>
                <w:rStyle w:val="Hypertextovodkaz"/>
                <w:szCs w:val="32"/>
              </w:rPr>
            </w:pPr>
            <w:r w:rsidRPr="007046F1">
              <w:rPr>
                <w:szCs w:val="32"/>
              </w:rPr>
              <w:t>V</w:t>
            </w:r>
            <w:r>
              <w:rPr>
                <w:szCs w:val="32"/>
              </w:rPr>
              <w:t>ÍCHOVÁ,</w:t>
            </w:r>
            <w:r w:rsidRPr="007046F1">
              <w:rPr>
                <w:szCs w:val="32"/>
              </w:rPr>
              <w:t xml:space="preserve"> K., H</w:t>
            </w:r>
            <w:r>
              <w:rPr>
                <w:szCs w:val="32"/>
              </w:rPr>
              <w:t>ROMADA,</w:t>
            </w:r>
            <w:r w:rsidRPr="007046F1">
              <w:rPr>
                <w:szCs w:val="32"/>
              </w:rPr>
              <w:t xml:space="preserve"> M., D</w:t>
            </w:r>
            <w:r>
              <w:rPr>
                <w:szCs w:val="32"/>
              </w:rPr>
              <w:t>ZERMANSKÝ</w:t>
            </w:r>
            <w:r w:rsidRPr="007046F1">
              <w:rPr>
                <w:szCs w:val="32"/>
              </w:rPr>
              <w:t xml:space="preserve">, M., </w:t>
            </w:r>
            <w:r w:rsidRPr="003571FD">
              <w:rPr>
                <w:b/>
                <w:szCs w:val="32"/>
              </w:rPr>
              <w:t>SNOPEK, L</w:t>
            </w:r>
            <w:r w:rsidRPr="007046F1">
              <w:rPr>
                <w:szCs w:val="32"/>
              </w:rPr>
              <w:t>., P</w:t>
            </w:r>
            <w:r>
              <w:rPr>
                <w:szCs w:val="32"/>
              </w:rPr>
              <w:t>EKAJ,</w:t>
            </w:r>
            <w:r w:rsidRPr="007046F1">
              <w:rPr>
                <w:szCs w:val="32"/>
              </w:rPr>
              <w:t xml:space="preserve"> R.  </w:t>
            </w:r>
            <w:r w:rsidRPr="003571FD">
              <w:rPr>
                <w:i/>
                <w:szCs w:val="32"/>
              </w:rPr>
              <w:t>Solving Power Outages in Healthcare Facilities: Algorithmisation and Assessment of Preparedness.</w:t>
            </w:r>
            <w:r w:rsidRPr="007046F1">
              <w:rPr>
                <w:szCs w:val="32"/>
              </w:rPr>
              <w:t xml:space="preserve"> Energies 16, no. 1: 457</w:t>
            </w:r>
            <w:r>
              <w:rPr>
                <w:szCs w:val="32"/>
              </w:rPr>
              <w:t>, 2023,</w:t>
            </w:r>
            <w:r w:rsidRPr="007046F1">
              <w:rPr>
                <w:szCs w:val="32"/>
              </w:rPr>
              <w:t xml:space="preserve"> </w:t>
            </w:r>
            <w:hyperlink r:id="rId85" w:history="1">
              <w:r w:rsidRPr="001734E9">
                <w:rPr>
                  <w:rStyle w:val="Hypertextovodkaz"/>
                  <w:color w:val="365F91" w:themeColor="accent1" w:themeShade="BF"/>
                  <w:szCs w:val="32"/>
                </w:rPr>
                <w:t>https://doi.org/10.3390/en16010457</w:t>
              </w:r>
            </w:hyperlink>
            <w:r>
              <w:rPr>
                <w:rStyle w:val="Hypertextovodkaz"/>
                <w:color w:val="365F91" w:themeColor="accent1" w:themeShade="BF"/>
                <w:szCs w:val="32"/>
              </w:rPr>
              <w:t xml:space="preserve">, </w:t>
            </w:r>
            <w:r w:rsidRPr="00C10C15">
              <w:rPr>
                <w:rStyle w:val="Hypertextovodkaz"/>
                <w:color w:val="auto"/>
                <w:szCs w:val="32"/>
                <w:u w:val="none"/>
              </w:rPr>
              <w:t>(Jimp, 10 %).</w:t>
            </w:r>
          </w:p>
          <w:p w14:paraId="2531314C" w14:textId="77777777" w:rsidR="00C10C15" w:rsidRPr="00C10C15" w:rsidRDefault="00C10C15" w:rsidP="00CD1860">
            <w:pPr>
              <w:jc w:val="both"/>
              <w:rPr>
                <w:szCs w:val="32"/>
              </w:rPr>
            </w:pPr>
            <w:r w:rsidRPr="007046F1">
              <w:rPr>
                <w:szCs w:val="32"/>
              </w:rPr>
              <w:t>D</w:t>
            </w:r>
            <w:r>
              <w:rPr>
                <w:szCs w:val="32"/>
              </w:rPr>
              <w:t>ZERMANSKÝ</w:t>
            </w:r>
            <w:r w:rsidRPr="007046F1">
              <w:rPr>
                <w:szCs w:val="32"/>
              </w:rPr>
              <w:t>, M., F</w:t>
            </w:r>
            <w:r>
              <w:rPr>
                <w:szCs w:val="32"/>
              </w:rPr>
              <w:t>ICEK</w:t>
            </w:r>
            <w:r w:rsidRPr="007046F1">
              <w:rPr>
                <w:szCs w:val="32"/>
              </w:rPr>
              <w:t xml:space="preserve">, M., and </w:t>
            </w:r>
            <w:r w:rsidRPr="007046F1">
              <w:rPr>
                <w:b/>
                <w:szCs w:val="32"/>
              </w:rPr>
              <w:t>S</w:t>
            </w:r>
            <w:r>
              <w:rPr>
                <w:b/>
                <w:szCs w:val="32"/>
              </w:rPr>
              <w:t>NOPEK</w:t>
            </w:r>
            <w:r w:rsidRPr="007046F1">
              <w:rPr>
                <w:b/>
                <w:szCs w:val="32"/>
              </w:rPr>
              <w:t>, L</w:t>
            </w:r>
            <w:r w:rsidRPr="007046F1">
              <w:rPr>
                <w:szCs w:val="32"/>
              </w:rPr>
              <w:t xml:space="preserve">. </w:t>
            </w:r>
            <w:r w:rsidRPr="003571FD">
              <w:rPr>
                <w:i/>
                <w:szCs w:val="32"/>
              </w:rPr>
              <w:t>Comparison of Integrated Rescue System Software Tools Used to Support the Implementation and Creation of Exercises</w:t>
            </w:r>
            <w:r w:rsidRPr="007046F1">
              <w:rPr>
                <w:szCs w:val="32"/>
              </w:rPr>
              <w:t>. Applied Sciences 12, no. 20: 10509</w:t>
            </w:r>
            <w:r>
              <w:rPr>
                <w:szCs w:val="32"/>
              </w:rPr>
              <w:t>, 2022,</w:t>
            </w:r>
            <w:r w:rsidRPr="007046F1">
              <w:rPr>
                <w:szCs w:val="32"/>
              </w:rPr>
              <w:t xml:space="preserve"> </w:t>
            </w:r>
            <w:hyperlink r:id="rId86" w:history="1">
              <w:r w:rsidRPr="001734E9">
                <w:rPr>
                  <w:rStyle w:val="Hypertextovodkaz"/>
                  <w:color w:val="365F91" w:themeColor="accent1" w:themeShade="BF"/>
                  <w:szCs w:val="32"/>
                </w:rPr>
                <w:t>https://doi.org/10.3390/app122010509</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w:t>
            </w:r>
          </w:p>
          <w:p w14:paraId="6B3CEF79" w14:textId="77777777" w:rsidR="00C10C15" w:rsidRPr="007046F1" w:rsidRDefault="00C10C15" w:rsidP="00CD1860">
            <w:pPr>
              <w:jc w:val="both"/>
              <w:rPr>
                <w:szCs w:val="32"/>
              </w:rPr>
            </w:pPr>
            <w:r w:rsidRPr="007046F1">
              <w:rPr>
                <w:szCs w:val="32"/>
              </w:rPr>
              <w:t xml:space="preserve">KUPE, M., ERCISLI, S., KARATAS, N., ŠKROVÁNKOVÁ, S., MLČEK, J., ONDRÁŠOVÁ, M., </w:t>
            </w:r>
            <w:r w:rsidRPr="007046F1">
              <w:rPr>
                <w:b/>
                <w:szCs w:val="32"/>
              </w:rPr>
              <w:t>SNOPEK, L.</w:t>
            </w:r>
            <w:r w:rsidRPr="007046F1">
              <w:rPr>
                <w:szCs w:val="32"/>
              </w:rPr>
              <w:t xml:space="preserve">  </w:t>
            </w:r>
            <w:r w:rsidRPr="007046F1">
              <w:rPr>
                <w:i/>
                <w:szCs w:val="32"/>
              </w:rPr>
              <w:t>Some Important Food Quality Traits of Autochthonous Grape Cultivars</w:t>
            </w:r>
            <w:r w:rsidRPr="007046F1">
              <w:rPr>
                <w:szCs w:val="32"/>
              </w:rPr>
              <w:t>. Journal of Food Quality, vol. 2021, 8 p.</w:t>
            </w:r>
            <w:r>
              <w:rPr>
                <w:szCs w:val="32"/>
              </w:rPr>
              <w:t>, 2021,</w:t>
            </w:r>
            <w:r w:rsidRPr="007046F1">
              <w:rPr>
                <w:szCs w:val="32"/>
              </w:rPr>
              <w:t xml:space="preserve"> </w:t>
            </w:r>
            <w:hyperlink r:id="rId87" w:history="1">
              <w:r w:rsidRPr="001734E9">
                <w:rPr>
                  <w:rStyle w:val="Hypertextovodkaz"/>
                  <w:color w:val="365F91" w:themeColor="accent1" w:themeShade="BF"/>
                  <w:szCs w:val="32"/>
                </w:rPr>
                <w:t>https://doi.org/10.1155/2021/9918529</w:t>
              </w:r>
            </w:hyperlink>
            <w:r w:rsidRPr="00C10C15">
              <w:rPr>
                <w:rStyle w:val="Hypertextovodkaz"/>
                <w:color w:val="auto"/>
                <w:szCs w:val="32"/>
                <w:u w:val="none"/>
              </w:rPr>
              <w:t>, (Jimp, 5 %).</w:t>
            </w:r>
          </w:p>
          <w:p w14:paraId="1BBBDE02" w14:textId="77777777" w:rsidR="00C10C15" w:rsidRPr="00C10C15" w:rsidRDefault="00C10C15" w:rsidP="00CD1860">
            <w:pPr>
              <w:jc w:val="both"/>
              <w:rPr>
                <w:szCs w:val="32"/>
              </w:rPr>
            </w:pPr>
            <w:r w:rsidRPr="007046F1">
              <w:rPr>
                <w:szCs w:val="32"/>
              </w:rPr>
              <w:t>K</w:t>
            </w:r>
            <w:r>
              <w:rPr>
                <w:szCs w:val="32"/>
              </w:rPr>
              <w:t>OLÁČKOVÁ</w:t>
            </w:r>
            <w:r w:rsidRPr="007046F1">
              <w:rPr>
                <w:szCs w:val="32"/>
              </w:rPr>
              <w:t>, T., K</w:t>
            </w:r>
            <w:r>
              <w:rPr>
                <w:szCs w:val="32"/>
              </w:rPr>
              <w:t>OLOFÍKOVÁ</w:t>
            </w:r>
            <w:r w:rsidRPr="007046F1">
              <w:rPr>
                <w:szCs w:val="32"/>
              </w:rPr>
              <w:t>, K., S</w:t>
            </w:r>
            <w:r>
              <w:rPr>
                <w:szCs w:val="32"/>
              </w:rPr>
              <w:t>YTAŘOVÁ</w:t>
            </w:r>
            <w:r w:rsidRPr="007046F1">
              <w:rPr>
                <w:szCs w:val="32"/>
              </w:rPr>
              <w:t xml:space="preserve">, I., </w:t>
            </w:r>
            <w:r w:rsidRPr="007046F1">
              <w:rPr>
                <w:b/>
                <w:szCs w:val="32"/>
              </w:rPr>
              <w:t>S</w:t>
            </w:r>
            <w:r>
              <w:rPr>
                <w:b/>
                <w:szCs w:val="32"/>
              </w:rPr>
              <w:t>NOPEK</w:t>
            </w:r>
            <w:r w:rsidRPr="007046F1">
              <w:rPr>
                <w:b/>
                <w:szCs w:val="32"/>
              </w:rPr>
              <w:t>, L.</w:t>
            </w:r>
            <w:r w:rsidRPr="007046F1">
              <w:rPr>
                <w:szCs w:val="32"/>
              </w:rPr>
              <w:t>, S</w:t>
            </w:r>
            <w:r>
              <w:rPr>
                <w:szCs w:val="32"/>
              </w:rPr>
              <w:t>UMCZYNSKI,</w:t>
            </w:r>
            <w:r w:rsidRPr="007046F1">
              <w:rPr>
                <w:szCs w:val="32"/>
              </w:rPr>
              <w:t xml:space="preserve"> D.</w:t>
            </w:r>
            <w:r>
              <w:rPr>
                <w:szCs w:val="32"/>
              </w:rPr>
              <w:t>,</w:t>
            </w:r>
            <w:r w:rsidRPr="007046F1">
              <w:rPr>
                <w:szCs w:val="32"/>
              </w:rPr>
              <w:t xml:space="preserve"> O</w:t>
            </w:r>
            <w:r>
              <w:rPr>
                <w:szCs w:val="32"/>
              </w:rPr>
              <w:t>RSAVOVÁ</w:t>
            </w:r>
            <w:r w:rsidRPr="007046F1">
              <w:rPr>
                <w:szCs w:val="32"/>
              </w:rPr>
              <w:t xml:space="preserve">, J. </w:t>
            </w:r>
            <w:r w:rsidRPr="007046F1">
              <w:rPr>
                <w:i/>
                <w:szCs w:val="32"/>
              </w:rPr>
              <w:t>Matcha Tea: Analysis of Nutritional Composition, Phenolics and Antioxidant Activity.</w:t>
            </w:r>
            <w:r w:rsidRPr="007046F1">
              <w:rPr>
                <w:szCs w:val="32"/>
              </w:rPr>
              <w:t xml:space="preserve"> Plant Foods Hum Nutr 75, 48–53</w:t>
            </w:r>
            <w:r>
              <w:rPr>
                <w:szCs w:val="32"/>
              </w:rPr>
              <w:t>,</w:t>
            </w:r>
            <w:r w:rsidRPr="007046F1">
              <w:rPr>
                <w:szCs w:val="32"/>
              </w:rPr>
              <w:t xml:space="preserve"> 2020</w:t>
            </w:r>
            <w:r>
              <w:rPr>
                <w:szCs w:val="32"/>
              </w:rPr>
              <w:t>,</w:t>
            </w:r>
            <w:r w:rsidRPr="007046F1">
              <w:rPr>
                <w:szCs w:val="32"/>
              </w:rPr>
              <w:t xml:space="preserve"> </w:t>
            </w:r>
            <w:hyperlink r:id="rId88" w:history="1">
              <w:r w:rsidRPr="001734E9">
                <w:rPr>
                  <w:rStyle w:val="Hypertextovodkaz"/>
                  <w:color w:val="365F91" w:themeColor="accent1" w:themeShade="BF"/>
                  <w:szCs w:val="32"/>
                </w:rPr>
                <w:t>https://doi.org/10.1007/s11130-019-00777-z</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15 %).</w:t>
            </w:r>
          </w:p>
          <w:p w14:paraId="1140BFAE" w14:textId="312C81D7" w:rsidR="00C10C15" w:rsidRPr="00D65A61" w:rsidRDefault="00C10C15" w:rsidP="00CD1860">
            <w:pPr>
              <w:jc w:val="both"/>
              <w:rPr>
                <w:szCs w:val="32"/>
              </w:rPr>
            </w:pPr>
            <w:r w:rsidRPr="007046F1">
              <w:rPr>
                <w:szCs w:val="32"/>
              </w:rPr>
              <w:t>S</w:t>
            </w:r>
            <w:r>
              <w:rPr>
                <w:szCs w:val="32"/>
              </w:rPr>
              <w:t>YTAŘOVÁ</w:t>
            </w:r>
            <w:r w:rsidRPr="007046F1">
              <w:rPr>
                <w:szCs w:val="32"/>
              </w:rPr>
              <w:t>, I., O</w:t>
            </w:r>
            <w:r>
              <w:rPr>
                <w:szCs w:val="32"/>
              </w:rPr>
              <w:t>RSAVOVÁ</w:t>
            </w:r>
            <w:r w:rsidRPr="007046F1">
              <w:rPr>
                <w:szCs w:val="32"/>
              </w:rPr>
              <w:t xml:space="preserve">, J., </w:t>
            </w:r>
            <w:r w:rsidRPr="007046F1">
              <w:rPr>
                <w:b/>
                <w:szCs w:val="32"/>
              </w:rPr>
              <w:t>S</w:t>
            </w:r>
            <w:r>
              <w:rPr>
                <w:b/>
                <w:szCs w:val="32"/>
              </w:rPr>
              <w:t>NOPEK</w:t>
            </w:r>
            <w:r w:rsidRPr="007046F1">
              <w:rPr>
                <w:b/>
                <w:szCs w:val="32"/>
              </w:rPr>
              <w:t>, L.</w:t>
            </w:r>
            <w:r w:rsidRPr="007046F1">
              <w:rPr>
                <w:szCs w:val="32"/>
              </w:rPr>
              <w:t>, M</w:t>
            </w:r>
            <w:r>
              <w:rPr>
                <w:szCs w:val="32"/>
              </w:rPr>
              <w:t>LČEK</w:t>
            </w:r>
            <w:r w:rsidRPr="007046F1">
              <w:rPr>
                <w:szCs w:val="32"/>
              </w:rPr>
              <w:t>, J., B</w:t>
            </w:r>
            <w:r>
              <w:rPr>
                <w:szCs w:val="32"/>
              </w:rPr>
              <w:t>YCZYŃSKI</w:t>
            </w:r>
            <w:r w:rsidRPr="007046F1">
              <w:rPr>
                <w:szCs w:val="32"/>
              </w:rPr>
              <w:t>, Ł., M</w:t>
            </w:r>
            <w:r>
              <w:rPr>
                <w:szCs w:val="32"/>
              </w:rPr>
              <w:t>IŠURCOVÁ</w:t>
            </w:r>
            <w:r w:rsidRPr="007046F1">
              <w:rPr>
                <w:szCs w:val="32"/>
              </w:rPr>
              <w:t xml:space="preserve">, L. </w:t>
            </w:r>
            <w:r w:rsidRPr="003571FD">
              <w:rPr>
                <w:i/>
                <w:szCs w:val="32"/>
              </w:rPr>
              <w:t>Impact of phenolic compounds and vitamins C and E on antioxidant activity of sea buckthorn (Hippophaë rhamnoides L.) berries and leaves of diverse ripening times.</w:t>
            </w:r>
            <w:r w:rsidRPr="007046F1">
              <w:rPr>
                <w:szCs w:val="32"/>
              </w:rPr>
              <w:t xml:space="preserve"> Food Chemistry, 310, </w:t>
            </w:r>
            <w:r>
              <w:rPr>
                <w:szCs w:val="32"/>
              </w:rPr>
              <w:t xml:space="preserve">2020, </w:t>
            </w:r>
            <w:r w:rsidRPr="007046F1">
              <w:rPr>
                <w:szCs w:val="32"/>
              </w:rPr>
              <w:t xml:space="preserve">125784. </w:t>
            </w:r>
            <w:hyperlink r:id="rId89" w:history="1">
              <w:r w:rsidRPr="001734E9">
                <w:rPr>
                  <w:rStyle w:val="Hypertextovodkaz"/>
                  <w:color w:val="365F91" w:themeColor="accent1" w:themeShade="BF"/>
                  <w:szCs w:val="32"/>
                </w:rPr>
                <w:t>https://doi.org/10.1016/j.foodchem.2019.125784</w:t>
              </w:r>
            </w:hyperlink>
            <w:r>
              <w:rPr>
                <w:rStyle w:val="Hypertextovodkaz"/>
                <w:color w:val="365F91" w:themeColor="accent1" w:themeShade="BF"/>
                <w:szCs w:val="32"/>
              </w:rPr>
              <w:t>,</w:t>
            </w:r>
            <w:r>
              <w:rPr>
                <w:rStyle w:val="Hypertextovodkaz"/>
                <w:szCs w:val="32"/>
              </w:rPr>
              <w:t xml:space="preserve"> </w:t>
            </w:r>
            <w:r w:rsidRPr="00C10C15">
              <w:rPr>
                <w:rStyle w:val="Hypertextovodkaz"/>
                <w:color w:val="auto"/>
                <w:szCs w:val="32"/>
                <w:u w:val="none"/>
              </w:rPr>
              <w:t>(Jimp, 5 %)</w:t>
            </w:r>
            <w:r w:rsidRPr="00C10C15">
              <w:rPr>
                <w:szCs w:val="32"/>
              </w:rPr>
              <w:t>.</w:t>
            </w:r>
          </w:p>
        </w:tc>
      </w:tr>
      <w:tr w:rsidR="00C10C15" w14:paraId="7C7F9FA1"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9C1288" w14:textId="77777777" w:rsidR="00C10C15" w:rsidRDefault="00C10C15" w:rsidP="00CD1860">
            <w:pPr>
              <w:rPr>
                <w:b/>
              </w:rPr>
            </w:pPr>
            <w:r>
              <w:rPr>
                <w:b/>
              </w:rPr>
              <w:t>Působení v zahraničí</w:t>
            </w:r>
          </w:p>
        </w:tc>
      </w:tr>
      <w:tr w:rsidR="00C10C15" w14:paraId="11B3493B" w14:textId="77777777" w:rsidTr="00F83B9C">
        <w:trPr>
          <w:trHeight w:val="141"/>
        </w:trPr>
        <w:tc>
          <w:tcPr>
            <w:tcW w:w="9859" w:type="dxa"/>
            <w:gridSpan w:val="15"/>
            <w:tcBorders>
              <w:top w:val="single" w:sz="4" w:space="0" w:color="auto"/>
              <w:left w:val="single" w:sz="4" w:space="0" w:color="auto"/>
              <w:bottom w:val="single" w:sz="4" w:space="0" w:color="auto"/>
              <w:right w:val="single" w:sz="4" w:space="0" w:color="auto"/>
            </w:tcBorders>
          </w:tcPr>
          <w:p w14:paraId="471BD47B" w14:textId="77777777" w:rsidR="00C10C15" w:rsidRDefault="00C10C15" w:rsidP="00CD1860">
            <w:pPr>
              <w:rPr>
                <w:b/>
              </w:rPr>
            </w:pPr>
          </w:p>
        </w:tc>
      </w:tr>
      <w:tr w:rsidR="00C10C15" w14:paraId="040CB52E" w14:textId="77777777" w:rsidTr="00F83B9C">
        <w:trPr>
          <w:cantSplit/>
          <w:trHeight w:val="218"/>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0D080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5CFA5CE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AA14D"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79AADDB" w14:textId="77777777" w:rsidR="00C10C15" w:rsidRDefault="00C10C15" w:rsidP="00CD1860">
            <w:pPr>
              <w:jc w:val="both"/>
            </w:pPr>
            <w:r>
              <w:t>22. 1. 2023</w:t>
            </w:r>
          </w:p>
        </w:tc>
      </w:tr>
      <w:tr w:rsidR="00C10C15" w14:paraId="5E1C9B57" w14:textId="77777777" w:rsidTr="00CD1860">
        <w:tc>
          <w:tcPr>
            <w:tcW w:w="9859" w:type="dxa"/>
            <w:gridSpan w:val="15"/>
            <w:tcBorders>
              <w:bottom w:val="double" w:sz="4" w:space="0" w:color="auto"/>
            </w:tcBorders>
            <w:shd w:val="clear" w:color="auto" w:fill="BDD6EE"/>
          </w:tcPr>
          <w:p w14:paraId="565D8DFA" w14:textId="77777777" w:rsidR="00C10C15" w:rsidRDefault="00C10C15" w:rsidP="00CD1860">
            <w:pPr>
              <w:jc w:val="both"/>
              <w:rPr>
                <w:b/>
                <w:sz w:val="28"/>
              </w:rPr>
            </w:pPr>
            <w:r>
              <w:rPr>
                <w:b/>
                <w:sz w:val="28"/>
              </w:rPr>
              <w:lastRenderedPageBreak/>
              <w:t>C-I – Personální zabezpečení</w:t>
            </w:r>
          </w:p>
        </w:tc>
      </w:tr>
      <w:tr w:rsidR="00C10C15" w14:paraId="64ECE3C0" w14:textId="77777777" w:rsidTr="00CD1860">
        <w:tc>
          <w:tcPr>
            <w:tcW w:w="2518" w:type="dxa"/>
            <w:tcBorders>
              <w:top w:val="double" w:sz="4" w:space="0" w:color="auto"/>
            </w:tcBorders>
            <w:shd w:val="clear" w:color="auto" w:fill="F7CAAC"/>
          </w:tcPr>
          <w:p w14:paraId="0A804B8D" w14:textId="77777777" w:rsidR="00C10C15" w:rsidRDefault="00C10C15" w:rsidP="00CD1860">
            <w:pPr>
              <w:jc w:val="both"/>
              <w:rPr>
                <w:b/>
              </w:rPr>
            </w:pPr>
            <w:r>
              <w:rPr>
                <w:b/>
              </w:rPr>
              <w:t>Vysoká škola</w:t>
            </w:r>
          </w:p>
        </w:tc>
        <w:tc>
          <w:tcPr>
            <w:tcW w:w="7341" w:type="dxa"/>
            <w:gridSpan w:val="14"/>
          </w:tcPr>
          <w:p w14:paraId="76DF05C2" w14:textId="77777777" w:rsidR="00C10C15" w:rsidRDefault="00C10C15" w:rsidP="00CD1860">
            <w:pPr>
              <w:jc w:val="both"/>
            </w:pPr>
            <w:r w:rsidRPr="00EA7D15">
              <w:t>Univerzita Tomáše Bati ve Zlíně</w:t>
            </w:r>
          </w:p>
        </w:tc>
      </w:tr>
      <w:tr w:rsidR="00C10C15" w14:paraId="3463EE5A" w14:textId="77777777" w:rsidTr="00CD1860">
        <w:tc>
          <w:tcPr>
            <w:tcW w:w="2518" w:type="dxa"/>
            <w:shd w:val="clear" w:color="auto" w:fill="F7CAAC"/>
          </w:tcPr>
          <w:p w14:paraId="6EEA3BC0" w14:textId="77777777" w:rsidR="00C10C15" w:rsidRDefault="00C10C15" w:rsidP="00CD1860">
            <w:pPr>
              <w:jc w:val="both"/>
              <w:rPr>
                <w:b/>
              </w:rPr>
            </w:pPr>
            <w:r>
              <w:rPr>
                <w:b/>
              </w:rPr>
              <w:t>Součást vysoké školy</w:t>
            </w:r>
          </w:p>
        </w:tc>
        <w:tc>
          <w:tcPr>
            <w:tcW w:w="7341" w:type="dxa"/>
            <w:gridSpan w:val="14"/>
          </w:tcPr>
          <w:p w14:paraId="2B033062" w14:textId="77777777" w:rsidR="00C10C15" w:rsidRDefault="00C10C15" w:rsidP="00CD1860">
            <w:pPr>
              <w:jc w:val="both"/>
            </w:pPr>
            <w:r>
              <w:t>Fakulta managementu a ekonomiky</w:t>
            </w:r>
          </w:p>
        </w:tc>
      </w:tr>
      <w:tr w:rsidR="00C10C15" w14:paraId="730604DF" w14:textId="77777777" w:rsidTr="00CD1860">
        <w:tc>
          <w:tcPr>
            <w:tcW w:w="2518" w:type="dxa"/>
            <w:shd w:val="clear" w:color="auto" w:fill="F7CAAC"/>
          </w:tcPr>
          <w:p w14:paraId="78BBC8DC" w14:textId="77777777" w:rsidR="00C10C15" w:rsidRDefault="00C10C15" w:rsidP="00CD1860">
            <w:pPr>
              <w:jc w:val="both"/>
              <w:rPr>
                <w:b/>
              </w:rPr>
            </w:pPr>
            <w:r>
              <w:rPr>
                <w:b/>
              </w:rPr>
              <w:t>Název studijního programu</w:t>
            </w:r>
          </w:p>
        </w:tc>
        <w:tc>
          <w:tcPr>
            <w:tcW w:w="7341" w:type="dxa"/>
            <w:gridSpan w:val="14"/>
          </w:tcPr>
          <w:p w14:paraId="57159BC7" w14:textId="77777777" w:rsidR="00C10C15" w:rsidRDefault="00C10C15" w:rsidP="00CD1860">
            <w:pPr>
              <w:jc w:val="both"/>
            </w:pPr>
            <w:r w:rsidRPr="009D4EE6">
              <w:t>Management udržitelného rozvoje</w:t>
            </w:r>
          </w:p>
        </w:tc>
      </w:tr>
      <w:tr w:rsidR="00C10C15" w14:paraId="555C6552" w14:textId="77777777" w:rsidTr="00CD1860">
        <w:tc>
          <w:tcPr>
            <w:tcW w:w="2518" w:type="dxa"/>
            <w:shd w:val="clear" w:color="auto" w:fill="F7CAAC"/>
          </w:tcPr>
          <w:p w14:paraId="48F5C836" w14:textId="77777777" w:rsidR="00C10C15" w:rsidRDefault="00C10C15" w:rsidP="00CD1860">
            <w:pPr>
              <w:jc w:val="both"/>
              <w:rPr>
                <w:b/>
              </w:rPr>
            </w:pPr>
            <w:r>
              <w:rPr>
                <w:b/>
              </w:rPr>
              <w:t>Jméno a příjmení</w:t>
            </w:r>
          </w:p>
        </w:tc>
        <w:tc>
          <w:tcPr>
            <w:tcW w:w="4536" w:type="dxa"/>
            <w:gridSpan w:val="8"/>
          </w:tcPr>
          <w:p w14:paraId="180E9A5C" w14:textId="77777777" w:rsidR="00C10C15" w:rsidRDefault="00C10C15" w:rsidP="00CD1860">
            <w:pPr>
              <w:jc w:val="both"/>
            </w:pPr>
            <w:r>
              <w:t>Karel SLINTÁK</w:t>
            </w:r>
          </w:p>
        </w:tc>
        <w:tc>
          <w:tcPr>
            <w:tcW w:w="709" w:type="dxa"/>
            <w:shd w:val="clear" w:color="auto" w:fill="F7CAAC"/>
          </w:tcPr>
          <w:p w14:paraId="03446DA1" w14:textId="77777777" w:rsidR="00C10C15" w:rsidRDefault="00C10C15" w:rsidP="00CD1860">
            <w:pPr>
              <w:jc w:val="both"/>
              <w:rPr>
                <w:b/>
              </w:rPr>
            </w:pPr>
            <w:r>
              <w:rPr>
                <w:b/>
              </w:rPr>
              <w:t>Tituly</w:t>
            </w:r>
          </w:p>
        </w:tc>
        <w:tc>
          <w:tcPr>
            <w:tcW w:w="2096" w:type="dxa"/>
            <w:gridSpan w:val="5"/>
          </w:tcPr>
          <w:p w14:paraId="732E616C" w14:textId="7D9326CE" w:rsidR="00C10C15" w:rsidRDefault="00C10C15" w:rsidP="00CD1860">
            <w:pPr>
              <w:jc w:val="both"/>
            </w:pPr>
            <w:r>
              <w:t>Ing.</w:t>
            </w:r>
            <w:r w:rsidR="00687D45">
              <w:t>,</w:t>
            </w:r>
            <w:r>
              <w:t xml:space="preserve"> Ph.D. </w:t>
            </w:r>
          </w:p>
        </w:tc>
      </w:tr>
      <w:tr w:rsidR="00C10C15" w14:paraId="2E17D83B" w14:textId="77777777" w:rsidTr="00CD1860">
        <w:tc>
          <w:tcPr>
            <w:tcW w:w="2518" w:type="dxa"/>
            <w:shd w:val="clear" w:color="auto" w:fill="F7CAAC"/>
          </w:tcPr>
          <w:p w14:paraId="54A7D9B9" w14:textId="77777777" w:rsidR="00C10C15" w:rsidRDefault="00C10C15" w:rsidP="00CD1860">
            <w:pPr>
              <w:jc w:val="both"/>
              <w:rPr>
                <w:b/>
              </w:rPr>
            </w:pPr>
            <w:r>
              <w:rPr>
                <w:b/>
              </w:rPr>
              <w:t>Rok narození</w:t>
            </w:r>
          </w:p>
        </w:tc>
        <w:tc>
          <w:tcPr>
            <w:tcW w:w="829" w:type="dxa"/>
            <w:gridSpan w:val="2"/>
          </w:tcPr>
          <w:p w14:paraId="46586D5E" w14:textId="77777777" w:rsidR="00C10C15" w:rsidRDefault="00C10C15" w:rsidP="00CD1860">
            <w:pPr>
              <w:jc w:val="both"/>
            </w:pPr>
            <w:r>
              <w:t>1981</w:t>
            </w:r>
          </w:p>
        </w:tc>
        <w:tc>
          <w:tcPr>
            <w:tcW w:w="1721" w:type="dxa"/>
            <w:shd w:val="clear" w:color="auto" w:fill="F7CAAC"/>
          </w:tcPr>
          <w:p w14:paraId="49687CD9" w14:textId="77777777" w:rsidR="00C10C15" w:rsidRDefault="00C10C15" w:rsidP="00CD1860">
            <w:pPr>
              <w:jc w:val="both"/>
              <w:rPr>
                <w:b/>
              </w:rPr>
            </w:pPr>
            <w:r>
              <w:rPr>
                <w:b/>
              </w:rPr>
              <w:t>typ vztahu k VŠ</w:t>
            </w:r>
          </w:p>
        </w:tc>
        <w:tc>
          <w:tcPr>
            <w:tcW w:w="992" w:type="dxa"/>
            <w:gridSpan w:val="4"/>
          </w:tcPr>
          <w:p w14:paraId="488A7888" w14:textId="77777777" w:rsidR="00C10C15" w:rsidRDefault="00C10C15" w:rsidP="00CD1860">
            <w:pPr>
              <w:jc w:val="both"/>
            </w:pPr>
            <w:r>
              <w:t>pp</w:t>
            </w:r>
          </w:p>
        </w:tc>
        <w:tc>
          <w:tcPr>
            <w:tcW w:w="994" w:type="dxa"/>
            <w:shd w:val="clear" w:color="auto" w:fill="F7CAAC"/>
          </w:tcPr>
          <w:p w14:paraId="033EE23C" w14:textId="77777777" w:rsidR="00C10C15" w:rsidRDefault="00C10C15" w:rsidP="00CD1860">
            <w:pPr>
              <w:jc w:val="both"/>
              <w:rPr>
                <w:b/>
              </w:rPr>
            </w:pPr>
            <w:r>
              <w:rPr>
                <w:b/>
              </w:rPr>
              <w:t>rozsah</w:t>
            </w:r>
          </w:p>
        </w:tc>
        <w:tc>
          <w:tcPr>
            <w:tcW w:w="709" w:type="dxa"/>
          </w:tcPr>
          <w:p w14:paraId="1E79CFB2" w14:textId="77777777" w:rsidR="00C10C15" w:rsidRDefault="00C10C15" w:rsidP="00CD1860">
            <w:pPr>
              <w:jc w:val="both"/>
            </w:pPr>
            <w:r>
              <w:t>40</w:t>
            </w:r>
          </w:p>
        </w:tc>
        <w:tc>
          <w:tcPr>
            <w:tcW w:w="709" w:type="dxa"/>
            <w:gridSpan w:val="3"/>
            <w:shd w:val="clear" w:color="auto" w:fill="F7CAAC"/>
          </w:tcPr>
          <w:p w14:paraId="4221A679" w14:textId="77777777" w:rsidR="00C10C15" w:rsidRDefault="00C10C15" w:rsidP="00CD1860">
            <w:pPr>
              <w:jc w:val="both"/>
              <w:rPr>
                <w:b/>
              </w:rPr>
            </w:pPr>
            <w:r>
              <w:rPr>
                <w:b/>
              </w:rPr>
              <w:t>do kdy</w:t>
            </w:r>
          </w:p>
        </w:tc>
        <w:tc>
          <w:tcPr>
            <w:tcW w:w="1387" w:type="dxa"/>
            <w:gridSpan w:val="2"/>
          </w:tcPr>
          <w:p w14:paraId="1FFC5364" w14:textId="77777777" w:rsidR="00C10C15" w:rsidRDefault="00C10C15" w:rsidP="00CD1860">
            <w:pPr>
              <w:jc w:val="both"/>
            </w:pPr>
            <w:r>
              <w:t>N</w:t>
            </w:r>
          </w:p>
        </w:tc>
      </w:tr>
      <w:tr w:rsidR="00C10C15" w14:paraId="745833D7" w14:textId="77777777" w:rsidTr="00CD1860">
        <w:tc>
          <w:tcPr>
            <w:tcW w:w="5068" w:type="dxa"/>
            <w:gridSpan w:val="4"/>
            <w:shd w:val="clear" w:color="auto" w:fill="F7CAAC"/>
          </w:tcPr>
          <w:p w14:paraId="63CF0C0C" w14:textId="77777777" w:rsidR="00C10C15" w:rsidRDefault="00C10C15" w:rsidP="00CD1860">
            <w:pPr>
              <w:jc w:val="both"/>
              <w:rPr>
                <w:b/>
              </w:rPr>
            </w:pPr>
            <w:r>
              <w:rPr>
                <w:b/>
              </w:rPr>
              <w:t>Typ vztahu na součásti VŠ, která uskutečňuje st. program</w:t>
            </w:r>
          </w:p>
        </w:tc>
        <w:tc>
          <w:tcPr>
            <w:tcW w:w="992" w:type="dxa"/>
            <w:gridSpan w:val="4"/>
          </w:tcPr>
          <w:p w14:paraId="190E268B" w14:textId="77777777" w:rsidR="00C10C15" w:rsidRDefault="00C10C15" w:rsidP="00CD1860">
            <w:pPr>
              <w:jc w:val="both"/>
            </w:pPr>
            <w:r>
              <w:t>pp</w:t>
            </w:r>
          </w:p>
        </w:tc>
        <w:tc>
          <w:tcPr>
            <w:tcW w:w="994" w:type="dxa"/>
            <w:shd w:val="clear" w:color="auto" w:fill="F7CAAC"/>
          </w:tcPr>
          <w:p w14:paraId="4EE9517A" w14:textId="77777777" w:rsidR="00C10C15" w:rsidRDefault="00C10C15" w:rsidP="00CD1860">
            <w:pPr>
              <w:jc w:val="both"/>
              <w:rPr>
                <w:b/>
              </w:rPr>
            </w:pPr>
            <w:r>
              <w:rPr>
                <w:b/>
              </w:rPr>
              <w:t>rozsah</w:t>
            </w:r>
          </w:p>
        </w:tc>
        <w:tc>
          <w:tcPr>
            <w:tcW w:w="709" w:type="dxa"/>
          </w:tcPr>
          <w:p w14:paraId="67E78AE3" w14:textId="77777777" w:rsidR="00C10C15" w:rsidRDefault="00C10C15" w:rsidP="00CD1860">
            <w:pPr>
              <w:jc w:val="both"/>
            </w:pPr>
            <w:r>
              <w:t>40</w:t>
            </w:r>
          </w:p>
        </w:tc>
        <w:tc>
          <w:tcPr>
            <w:tcW w:w="709" w:type="dxa"/>
            <w:gridSpan w:val="3"/>
            <w:shd w:val="clear" w:color="auto" w:fill="F7CAAC"/>
          </w:tcPr>
          <w:p w14:paraId="38C810F0" w14:textId="77777777" w:rsidR="00C10C15" w:rsidRDefault="00C10C15" w:rsidP="00CD1860">
            <w:pPr>
              <w:jc w:val="both"/>
              <w:rPr>
                <w:b/>
              </w:rPr>
            </w:pPr>
            <w:r>
              <w:rPr>
                <w:b/>
              </w:rPr>
              <w:t>do kdy</w:t>
            </w:r>
          </w:p>
        </w:tc>
        <w:tc>
          <w:tcPr>
            <w:tcW w:w="1387" w:type="dxa"/>
            <w:gridSpan w:val="2"/>
          </w:tcPr>
          <w:p w14:paraId="6E3EA54C" w14:textId="77777777" w:rsidR="00C10C15" w:rsidRDefault="00C10C15" w:rsidP="00CD1860">
            <w:pPr>
              <w:jc w:val="both"/>
            </w:pPr>
            <w:r>
              <w:t>N</w:t>
            </w:r>
          </w:p>
        </w:tc>
      </w:tr>
      <w:tr w:rsidR="00C10C15" w14:paraId="35B4AC1E" w14:textId="77777777" w:rsidTr="00CD1860">
        <w:tc>
          <w:tcPr>
            <w:tcW w:w="6060" w:type="dxa"/>
            <w:gridSpan w:val="8"/>
            <w:shd w:val="clear" w:color="auto" w:fill="F7CAAC"/>
          </w:tcPr>
          <w:p w14:paraId="76C9BA36"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33F9943E" w14:textId="77777777" w:rsidR="00C10C15" w:rsidRDefault="00C10C15" w:rsidP="00CD1860">
            <w:pPr>
              <w:jc w:val="both"/>
              <w:rPr>
                <w:b/>
              </w:rPr>
            </w:pPr>
            <w:r>
              <w:rPr>
                <w:b/>
              </w:rPr>
              <w:t>typ prac. vztahu</w:t>
            </w:r>
          </w:p>
        </w:tc>
        <w:tc>
          <w:tcPr>
            <w:tcW w:w="2096" w:type="dxa"/>
            <w:gridSpan w:val="5"/>
            <w:shd w:val="clear" w:color="auto" w:fill="F7CAAC"/>
          </w:tcPr>
          <w:p w14:paraId="08B8D449" w14:textId="77777777" w:rsidR="00C10C15" w:rsidRDefault="00C10C15" w:rsidP="00CD1860">
            <w:pPr>
              <w:jc w:val="both"/>
              <w:rPr>
                <w:b/>
              </w:rPr>
            </w:pPr>
            <w:r>
              <w:rPr>
                <w:b/>
              </w:rPr>
              <w:t>rozsah</w:t>
            </w:r>
          </w:p>
        </w:tc>
      </w:tr>
      <w:tr w:rsidR="00C10C15" w14:paraId="7C57542C" w14:textId="77777777" w:rsidTr="00CD1860">
        <w:tc>
          <w:tcPr>
            <w:tcW w:w="6060" w:type="dxa"/>
            <w:gridSpan w:val="8"/>
          </w:tcPr>
          <w:p w14:paraId="6F3BCC31" w14:textId="77777777" w:rsidR="00C10C15" w:rsidRDefault="00C10C15" w:rsidP="00CD1860">
            <w:pPr>
              <w:jc w:val="both"/>
            </w:pPr>
          </w:p>
        </w:tc>
        <w:tc>
          <w:tcPr>
            <w:tcW w:w="1703" w:type="dxa"/>
            <w:gridSpan w:val="2"/>
          </w:tcPr>
          <w:p w14:paraId="64157713" w14:textId="77777777" w:rsidR="00C10C15" w:rsidRDefault="00C10C15" w:rsidP="00CD1860">
            <w:pPr>
              <w:jc w:val="both"/>
            </w:pPr>
          </w:p>
        </w:tc>
        <w:tc>
          <w:tcPr>
            <w:tcW w:w="2096" w:type="dxa"/>
            <w:gridSpan w:val="5"/>
          </w:tcPr>
          <w:p w14:paraId="2685F6BC" w14:textId="77777777" w:rsidR="00C10C15" w:rsidRDefault="00C10C15" w:rsidP="00CD1860">
            <w:pPr>
              <w:jc w:val="both"/>
            </w:pPr>
          </w:p>
        </w:tc>
      </w:tr>
      <w:tr w:rsidR="00C10C15" w14:paraId="78BB9DD2" w14:textId="77777777" w:rsidTr="00CD1860">
        <w:tc>
          <w:tcPr>
            <w:tcW w:w="6060" w:type="dxa"/>
            <w:gridSpan w:val="8"/>
          </w:tcPr>
          <w:p w14:paraId="76CF64CB" w14:textId="77777777" w:rsidR="00C10C15" w:rsidRDefault="00C10C15" w:rsidP="00CD1860">
            <w:pPr>
              <w:jc w:val="both"/>
            </w:pPr>
          </w:p>
        </w:tc>
        <w:tc>
          <w:tcPr>
            <w:tcW w:w="1703" w:type="dxa"/>
            <w:gridSpan w:val="2"/>
          </w:tcPr>
          <w:p w14:paraId="0D5AB097" w14:textId="77777777" w:rsidR="00C10C15" w:rsidRDefault="00C10C15" w:rsidP="00CD1860">
            <w:pPr>
              <w:jc w:val="both"/>
            </w:pPr>
          </w:p>
        </w:tc>
        <w:tc>
          <w:tcPr>
            <w:tcW w:w="2096" w:type="dxa"/>
            <w:gridSpan w:val="5"/>
          </w:tcPr>
          <w:p w14:paraId="6B35599C" w14:textId="77777777" w:rsidR="00C10C15" w:rsidRDefault="00C10C15" w:rsidP="00CD1860">
            <w:pPr>
              <w:jc w:val="both"/>
            </w:pPr>
          </w:p>
        </w:tc>
      </w:tr>
      <w:tr w:rsidR="00C10C15" w14:paraId="0257B2AB" w14:textId="77777777" w:rsidTr="00CD1860">
        <w:tc>
          <w:tcPr>
            <w:tcW w:w="9859" w:type="dxa"/>
            <w:gridSpan w:val="15"/>
            <w:shd w:val="clear" w:color="auto" w:fill="F7CAAC"/>
          </w:tcPr>
          <w:p w14:paraId="50A26DB6"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08F1E76D" w14:textId="77777777" w:rsidTr="00F83B9C">
        <w:trPr>
          <w:trHeight w:val="338"/>
        </w:trPr>
        <w:tc>
          <w:tcPr>
            <w:tcW w:w="9859" w:type="dxa"/>
            <w:gridSpan w:val="15"/>
            <w:tcBorders>
              <w:top w:val="nil"/>
            </w:tcBorders>
          </w:tcPr>
          <w:p w14:paraId="796DEB89" w14:textId="77777777" w:rsidR="00C10C15" w:rsidRPr="002827C6" w:rsidRDefault="00C10C15" w:rsidP="00CD1860">
            <w:pPr>
              <w:jc w:val="both"/>
            </w:pPr>
            <w:r>
              <w:t>Řízení podnikových procesů – přednášející (15 %)</w:t>
            </w:r>
          </w:p>
        </w:tc>
      </w:tr>
      <w:tr w:rsidR="00C10C15" w:rsidRPr="002827C6" w14:paraId="3D28AF05" w14:textId="77777777" w:rsidTr="00CD1860">
        <w:trPr>
          <w:trHeight w:val="340"/>
        </w:trPr>
        <w:tc>
          <w:tcPr>
            <w:tcW w:w="9859" w:type="dxa"/>
            <w:gridSpan w:val="15"/>
            <w:tcBorders>
              <w:top w:val="nil"/>
            </w:tcBorders>
            <w:shd w:val="clear" w:color="auto" w:fill="FBD4B4"/>
          </w:tcPr>
          <w:p w14:paraId="4348065B"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3299E134" w14:textId="77777777" w:rsidTr="00CD1860">
        <w:trPr>
          <w:trHeight w:val="340"/>
        </w:trPr>
        <w:tc>
          <w:tcPr>
            <w:tcW w:w="2802" w:type="dxa"/>
            <w:gridSpan w:val="2"/>
            <w:tcBorders>
              <w:top w:val="nil"/>
            </w:tcBorders>
          </w:tcPr>
          <w:p w14:paraId="5CCF241D"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11A94973"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26737D3F" w14:textId="77777777" w:rsidR="00C10C15" w:rsidRPr="002827C6" w:rsidRDefault="00C10C15" w:rsidP="00CD1860">
            <w:pPr>
              <w:jc w:val="both"/>
              <w:rPr>
                <w:b/>
              </w:rPr>
            </w:pPr>
            <w:r w:rsidRPr="002827C6">
              <w:rPr>
                <w:b/>
              </w:rPr>
              <w:t>Sem.</w:t>
            </w:r>
          </w:p>
        </w:tc>
        <w:tc>
          <w:tcPr>
            <w:tcW w:w="2109" w:type="dxa"/>
            <w:gridSpan w:val="5"/>
            <w:tcBorders>
              <w:top w:val="nil"/>
            </w:tcBorders>
          </w:tcPr>
          <w:p w14:paraId="3798A3C4"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75CF73C9"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32119E80" w14:textId="77777777" w:rsidTr="00CD1860">
        <w:trPr>
          <w:trHeight w:val="284"/>
        </w:trPr>
        <w:tc>
          <w:tcPr>
            <w:tcW w:w="2802" w:type="dxa"/>
            <w:gridSpan w:val="2"/>
            <w:tcBorders>
              <w:top w:val="nil"/>
            </w:tcBorders>
          </w:tcPr>
          <w:p w14:paraId="5A22655B" w14:textId="77777777" w:rsidR="00C10C15" w:rsidRPr="00461AFF" w:rsidRDefault="00C10C15" w:rsidP="00CD1860">
            <w:pPr>
              <w:jc w:val="both"/>
              <w:rPr>
                <w:color w:val="FF0000"/>
              </w:rPr>
            </w:pPr>
          </w:p>
        </w:tc>
        <w:tc>
          <w:tcPr>
            <w:tcW w:w="2409" w:type="dxa"/>
            <w:gridSpan w:val="3"/>
            <w:tcBorders>
              <w:top w:val="nil"/>
            </w:tcBorders>
          </w:tcPr>
          <w:p w14:paraId="74972A73" w14:textId="77777777" w:rsidR="00C10C15" w:rsidRPr="00461AFF" w:rsidRDefault="00C10C15" w:rsidP="00CD1860">
            <w:pPr>
              <w:jc w:val="both"/>
              <w:rPr>
                <w:color w:val="FF0000"/>
              </w:rPr>
            </w:pPr>
          </w:p>
        </w:tc>
        <w:tc>
          <w:tcPr>
            <w:tcW w:w="567" w:type="dxa"/>
            <w:gridSpan w:val="2"/>
            <w:tcBorders>
              <w:top w:val="nil"/>
            </w:tcBorders>
          </w:tcPr>
          <w:p w14:paraId="6644682C" w14:textId="77777777" w:rsidR="00C10C15" w:rsidRPr="00461AFF" w:rsidRDefault="00C10C15" w:rsidP="00CD1860">
            <w:pPr>
              <w:jc w:val="both"/>
              <w:rPr>
                <w:color w:val="FF0000"/>
              </w:rPr>
            </w:pPr>
          </w:p>
        </w:tc>
        <w:tc>
          <w:tcPr>
            <w:tcW w:w="2109" w:type="dxa"/>
            <w:gridSpan w:val="5"/>
            <w:tcBorders>
              <w:top w:val="nil"/>
            </w:tcBorders>
          </w:tcPr>
          <w:p w14:paraId="695D5D7D" w14:textId="77777777" w:rsidR="00C10C15" w:rsidRPr="00461AFF" w:rsidRDefault="00C10C15" w:rsidP="00CD1860">
            <w:pPr>
              <w:jc w:val="both"/>
              <w:rPr>
                <w:color w:val="FF0000"/>
              </w:rPr>
            </w:pPr>
          </w:p>
        </w:tc>
        <w:tc>
          <w:tcPr>
            <w:tcW w:w="1972" w:type="dxa"/>
            <w:gridSpan w:val="3"/>
            <w:tcBorders>
              <w:top w:val="nil"/>
            </w:tcBorders>
          </w:tcPr>
          <w:p w14:paraId="3DD867C4" w14:textId="77777777" w:rsidR="00C10C15" w:rsidRPr="00461AFF" w:rsidRDefault="00C10C15" w:rsidP="00CD1860">
            <w:pPr>
              <w:jc w:val="both"/>
              <w:rPr>
                <w:color w:val="FF0000"/>
              </w:rPr>
            </w:pPr>
          </w:p>
        </w:tc>
      </w:tr>
      <w:tr w:rsidR="00C10C15" w14:paraId="66A4DC99" w14:textId="77777777" w:rsidTr="00CD1860">
        <w:tc>
          <w:tcPr>
            <w:tcW w:w="9859" w:type="dxa"/>
            <w:gridSpan w:val="15"/>
            <w:shd w:val="clear" w:color="auto" w:fill="F7CAAC"/>
          </w:tcPr>
          <w:p w14:paraId="68FA553C" w14:textId="77777777" w:rsidR="00C10C15" w:rsidRDefault="00C10C15" w:rsidP="00CD1860">
            <w:pPr>
              <w:jc w:val="both"/>
            </w:pPr>
            <w:r>
              <w:rPr>
                <w:b/>
              </w:rPr>
              <w:t xml:space="preserve">Údaje o vzdělání na VŠ </w:t>
            </w:r>
          </w:p>
        </w:tc>
      </w:tr>
      <w:tr w:rsidR="00C10C15" w14:paraId="0913901E" w14:textId="77777777" w:rsidTr="00F83B9C">
        <w:trPr>
          <w:trHeight w:val="561"/>
        </w:trPr>
        <w:tc>
          <w:tcPr>
            <w:tcW w:w="9859" w:type="dxa"/>
            <w:gridSpan w:val="15"/>
          </w:tcPr>
          <w:p w14:paraId="5DAFD8CF" w14:textId="77777777" w:rsidR="00C10C15" w:rsidRDefault="00C10C15" w:rsidP="00CD1860">
            <w:pPr>
              <w:jc w:val="both"/>
              <w:rPr>
                <w:bCs/>
              </w:rPr>
            </w:pPr>
            <w:r w:rsidRPr="007B51F1">
              <w:rPr>
                <w:bCs/>
              </w:rPr>
              <w:t xml:space="preserve">2013: </w:t>
            </w:r>
            <w:r w:rsidRPr="005548C7">
              <w:rPr>
                <w:bCs/>
              </w:rPr>
              <w:t>Univerzita Tomáše Bati ve Zlíně</w:t>
            </w:r>
            <w:r w:rsidRPr="007B51F1">
              <w:rPr>
                <w:bCs/>
              </w:rPr>
              <w:t>, Fakulta managementu a ekonomiky, obor Management a ekonomika (Ph.D.)</w:t>
            </w:r>
          </w:p>
          <w:p w14:paraId="3E1D6760" w14:textId="77777777" w:rsidR="00C10C15" w:rsidRDefault="00C10C15" w:rsidP="00CD1860">
            <w:pPr>
              <w:jc w:val="both"/>
              <w:rPr>
                <w:b/>
              </w:rPr>
            </w:pPr>
            <w:r w:rsidRPr="007B51F1">
              <w:rPr>
                <w:bCs/>
              </w:rPr>
              <w:t xml:space="preserve">2008: </w:t>
            </w:r>
            <w:r w:rsidRPr="005548C7">
              <w:rPr>
                <w:bCs/>
              </w:rPr>
              <w:t>Univerzita Tomáše Bati ve Zlíně</w:t>
            </w:r>
            <w:r w:rsidRPr="007B51F1">
              <w:rPr>
                <w:bCs/>
              </w:rPr>
              <w:t>, Fakulta managementu a ekonomiky, obor Podniková ekonomika (Ing.)</w:t>
            </w:r>
          </w:p>
        </w:tc>
      </w:tr>
      <w:tr w:rsidR="00C10C15" w14:paraId="7CFA0AFF" w14:textId="77777777" w:rsidTr="00CD1860">
        <w:tc>
          <w:tcPr>
            <w:tcW w:w="9859" w:type="dxa"/>
            <w:gridSpan w:val="15"/>
            <w:shd w:val="clear" w:color="auto" w:fill="F7CAAC"/>
          </w:tcPr>
          <w:p w14:paraId="4E8C71E4" w14:textId="77777777" w:rsidR="00C10C15" w:rsidRDefault="00C10C15" w:rsidP="00CD1860">
            <w:pPr>
              <w:jc w:val="both"/>
              <w:rPr>
                <w:b/>
              </w:rPr>
            </w:pPr>
            <w:r>
              <w:rPr>
                <w:b/>
              </w:rPr>
              <w:t>Údaje o odborném působení od absolvování VŠ</w:t>
            </w:r>
          </w:p>
        </w:tc>
      </w:tr>
      <w:tr w:rsidR="00C10C15" w:rsidRPr="009B6AE3" w14:paraId="4451DAF1" w14:textId="77777777" w:rsidTr="00F83B9C">
        <w:trPr>
          <w:trHeight w:val="601"/>
        </w:trPr>
        <w:tc>
          <w:tcPr>
            <w:tcW w:w="9859" w:type="dxa"/>
            <w:gridSpan w:val="15"/>
          </w:tcPr>
          <w:p w14:paraId="1F84CA4E" w14:textId="77777777" w:rsidR="00C10C15" w:rsidRPr="009B6AE3" w:rsidRDefault="00C10C15" w:rsidP="00CD1860">
            <w:pPr>
              <w:jc w:val="both"/>
              <w:rPr>
                <w:color w:val="FF0000"/>
              </w:rPr>
            </w:pPr>
            <w:r w:rsidRPr="007B51F1">
              <w:rPr>
                <w:bCs/>
              </w:rPr>
              <w:t>2011-dosud: Univerzita Tomáše Bati ve Zlíně, Fakulta managementu a ekonomiky, Ústav podnikové ekonomiky, odborný asistent</w:t>
            </w:r>
          </w:p>
        </w:tc>
      </w:tr>
      <w:tr w:rsidR="00C10C15" w14:paraId="78D4125A" w14:textId="77777777" w:rsidTr="00CD1860">
        <w:trPr>
          <w:trHeight w:val="250"/>
        </w:trPr>
        <w:tc>
          <w:tcPr>
            <w:tcW w:w="9859" w:type="dxa"/>
            <w:gridSpan w:val="15"/>
            <w:shd w:val="clear" w:color="auto" w:fill="F7CAAC"/>
          </w:tcPr>
          <w:p w14:paraId="134929C4" w14:textId="77777777" w:rsidR="00C10C15" w:rsidRDefault="00C10C15" w:rsidP="00CD1860">
            <w:pPr>
              <w:jc w:val="both"/>
            </w:pPr>
            <w:r>
              <w:rPr>
                <w:b/>
              </w:rPr>
              <w:t>Zkušenosti s vedením kvalifikačních a rigorózních prací</w:t>
            </w:r>
          </w:p>
        </w:tc>
      </w:tr>
      <w:tr w:rsidR="00C10C15" w14:paraId="3F03B8C4" w14:textId="77777777" w:rsidTr="00F83B9C">
        <w:trPr>
          <w:trHeight w:val="586"/>
        </w:trPr>
        <w:tc>
          <w:tcPr>
            <w:tcW w:w="9859" w:type="dxa"/>
            <w:gridSpan w:val="15"/>
          </w:tcPr>
          <w:p w14:paraId="7AD0F1D7" w14:textId="77777777" w:rsidR="00C10C15" w:rsidRPr="004D0C2D" w:rsidRDefault="00C10C15" w:rsidP="00CD1860">
            <w:pPr>
              <w:jc w:val="both"/>
            </w:pPr>
            <w:r w:rsidRPr="004D0C2D">
              <w:t>Počet vedených bakalářských prací – 36</w:t>
            </w:r>
          </w:p>
          <w:p w14:paraId="2E604A00" w14:textId="3262F7B7" w:rsidR="00C10C15" w:rsidRDefault="00C10C15" w:rsidP="00CD1860">
            <w:pPr>
              <w:jc w:val="both"/>
            </w:pPr>
            <w:r w:rsidRPr="004D0C2D">
              <w:t>Počet vedených diplomových prací – 17</w:t>
            </w:r>
          </w:p>
        </w:tc>
      </w:tr>
      <w:tr w:rsidR="00C10C15" w14:paraId="1C8407E3" w14:textId="77777777" w:rsidTr="00CD1860">
        <w:trPr>
          <w:cantSplit/>
        </w:trPr>
        <w:tc>
          <w:tcPr>
            <w:tcW w:w="3347" w:type="dxa"/>
            <w:gridSpan w:val="3"/>
            <w:tcBorders>
              <w:top w:val="single" w:sz="12" w:space="0" w:color="auto"/>
            </w:tcBorders>
            <w:shd w:val="clear" w:color="auto" w:fill="F7CAAC"/>
          </w:tcPr>
          <w:p w14:paraId="0CD41E15"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4092CE2A"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FC067C"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191AC19" w14:textId="77777777" w:rsidR="00C10C15" w:rsidRDefault="00C10C15" w:rsidP="00CD1860">
            <w:pPr>
              <w:jc w:val="both"/>
              <w:rPr>
                <w:b/>
              </w:rPr>
            </w:pPr>
            <w:r>
              <w:rPr>
                <w:b/>
              </w:rPr>
              <w:t>Ohlasy publikací</w:t>
            </w:r>
          </w:p>
        </w:tc>
      </w:tr>
      <w:tr w:rsidR="00C10C15" w14:paraId="4FCA3E6D" w14:textId="77777777" w:rsidTr="00CD1860">
        <w:trPr>
          <w:cantSplit/>
        </w:trPr>
        <w:tc>
          <w:tcPr>
            <w:tcW w:w="3347" w:type="dxa"/>
            <w:gridSpan w:val="3"/>
          </w:tcPr>
          <w:p w14:paraId="102F49EA" w14:textId="77777777" w:rsidR="00C10C15" w:rsidRDefault="00C10C15" w:rsidP="00CD1860">
            <w:pPr>
              <w:jc w:val="both"/>
            </w:pPr>
          </w:p>
        </w:tc>
        <w:tc>
          <w:tcPr>
            <w:tcW w:w="2245" w:type="dxa"/>
            <w:gridSpan w:val="3"/>
          </w:tcPr>
          <w:p w14:paraId="01333D33" w14:textId="77777777" w:rsidR="00C10C15" w:rsidRDefault="00C10C15" w:rsidP="00CD1860">
            <w:pPr>
              <w:jc w:val="both"/>
            </w:pPr>
          </w:p>
        </w:tc>
        <w:tc>
          <w:tcPr>
            <w:tcW w:w="2248" w:type="dxa"/>
            <w:gridSpan w:val="5"/>
            <w:tcBorders>
              <w:right w:val="single" w:sz="12" w:space="0" w:color="auto"/>
            </w:tcBorders>
          </w:tcPr>
          <w:p w14:paraId="25BF80EE" w14:textId="77777777" w:rsidR="00C10C15" w:rsidRDefault="00C10C15" w:rsidP="00CD1860">
            <w:pPr>
              <w:jc w:val="both"/>
            </w:pPr>
          </w:p>
        </w:tc>
        <w:tc>
          <w:tcPr>
            <w:tcW w:w="632" w:type="dxa"/>
            <w:gridSpan w:val="2"/>
            <w:tcBorders>
              <w:left w:val="single" w:sz="12" w:space="0" w:color="auto"/>
            </w:tcBorders>
            <w:shd w:val="clear" w:color="auto" w:fill="F7CAAC"/>
          </w:tcPr>
          <w:p w14:paraId="3EC1F52B" w14:textId="77777777" w:rsidR="00C10C15" w:rsidRPr="00F20AEF" w:rsidRDefault="00C10C15" w:rsidP="00CD1860">
            <w:pPr>
              <w:jc w:val="both"/>
            </w:pPr>
            <w:r w:rsidRPr="00F20AEF">
              <w:rPr>
                <w:b/>
              </w:rPr>
              <w:t>WoS</w:t>
            </w:r>
          </w:p>
        </w:tc>
        <w:tc>
          <w:tcPr>
            <w:tcW w:w="693" w:type="dxa"/>
            <w:shd w:val="clear" w:color="auto" w:fill="F7CAAC"/>
          </w:tcPr>
          <w:p w14:paraId="31E73545"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DF37488" w14:textId="77777777" w:rsidR="00C10C15" w:rsidRDefault="00C10C15" w:rsidP="00CD1860">
            <w:pPr>
              <w:jc w:val="both"/>
            </w:pPr>
            <w:r>
              <w:rPr>
                <w:b/>
                <w:sz w:val="18"/>
              </w:rPr>
              <w:t>ostatní</w:t>
            </w:r>
          </w:p>
        </w:tc>
      </w:tr>
      <w:tr w:rsidR="00C10C15" w14:paraId="610D8EB0" w14:textId="77777777" w:rsidTr="00CD1860">
        <w:trPr>
          <w:cantSplit/>
          <w:trHeight w:val="70"/>
        </w:trPr>
        <w:tc>
          <w:tcPr>
            <w:tcW w:w="3347" w:type="dxa"/>
            <w:gridSpan w:val="3"/>
            <w:shd w:val="clear" w:color="auto" w:fill="F7CAAC"/>
          </w:tcPr>
          <w:p w14:paraId="1CC9BE35" w14:textId="77777777" w:rsidR="00C10C15" w:rsidRDefault="00C10C15" w:rsidP="00CD1860">
            <w:pPr>
              <w:jc w:val="both"/>
            </w:pPr>
            <w:r>
              <w:rPr>
                <w:b/>
              </w:rPr>
              <w:t>Obor jmenovacího řízení</w:t>
            </w:r>
          </w:p>
        </w:tc>
        <w:tc>
          <w:tcPr>
            <w:tcW w:w="2245" w:type="dxa"/>
            <w:gridSpan w:val="3"/>
            <w:shd w:val="clear" w:color="auto" w:fill="F7CAAC"/>
          </w:tcPr>
          <w:p w14:paraId="0292AC3B"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4FE61705" w14:textId="77777777" w:rsidR="00C10C15" w:rsidRDefault="00C10C15" w:rsidP="00CD1860">
            <w:pPr>
              <w:jc w:val="both"/>
            </w:pPr>
            <w:r>
              <w:rPr>
                <w:b/>
              </w:rPr>
              <w:t>Řízení konáno na VŠ</w:t>
            </w:r>
          </w:p>
        </w:tc>
        <w:tc>
          <w:tcPr>
            <w:tcW w:w="632" w:type="dxa"/>
            <w:gridSpan w:val="2"/>
            <w:tcBorders>
              <w:left w:val="single" w:sz="12" w:space="0" w:color="auto"/>
            </w:tcBorders>
          </w:tcPr>
          <w:p w14:paraId="490DEE83" w14:textId="77777777" w:rsidR="00C10C15" w:rsidRPr="00F20AEF" w:rsidRDefault="00C10C15" w:rsidP="00CD1860">
            <w:pPr>
              <w:jc w:val="both"/>
              <w:rPr>
                <w:b/>
              </w:rPr>
            </w:pPr>
            <w:r>
              <w:rPr>
                <w:b/>
              </w:rPr>
              <w:t>0</w:t>
            </w:r>
          </w:p>
        </w:tc>
        <w:tc>
          <w:tcPr>
            <w:tcW w:w="693" w:type="dxa"/>
          </w:tcPr>
          <w:p w14:paraId="36840450" w14:textId="77777777" w:rsidR="00C10C15" w:rsidRPr="00F20AEF" w:rsidRDefault="00C10C15" w:rsidP="00CD1860">
            <w:pPr>
              <w:jc w:val="both"/>
              <w:rPr>
                <w:b/>
              </w:rPr>
            </w:pPr>
            <w:r>
              <w:rPr>
                <w:b/>
              </w:rPr>
              <w:t>1</w:t>
            </w:r>
          </w:p>
        </w:tc>
        <w:tc>
          <w:tcPr>
            <w:tcW w:w="694" w:type="dxa"/>
          </w:tcPr>
          <w:p w14:paraId="01A63A0C" w14:textId="77777777" w:rsidR="00C10C15" w:rsidRDefault="00C10C15" w:rsidP="00CD1860">
            <w:pPr>
              <w:jc w:val="both"/>
              <w:rPr>
                <w:b/>
              </w:rPr>
            </w:pPr>
            <w:r>
              <w:rPr>
                <w:b/>
              </w:rPr>
              <w:t>0</w:t>
            </w:r>
          </w:p>
        </w:tc>
      </w:tr>
      <w:tr w:rsidR="00C10C15" w14:paraId="2BD1C101" w14:textId="77777777" w:rsidTr="00CD1860">
        <w:trPr>
          <w:trHeight w:val="205"/>
        </w:trPr>
        <w:tc>
          <w:tcPr>
            <w:tcW w:w="3347" w:type="dxa"/>
            <w:gridSpan w:val="3"/>
          </w:tcPr>
          <w:p w14:paraId="6027D5D8" w14:textId="77777777" w:rsidR="00C10C15" w:rsidRDefault="00C10C15" w:rsidP="00CD1860">
            <w:pPr>
              <w:jc w:val="both"/>
            </w:pPr>
          </w:p>
        </w:tc>
        <w:tc>
          <w:tcPr>
            <w:tcW w:w="2245" w:type="dxa"/>
            <w:gridSpan w:val="3"/>
          </w:tcPr>
          <w:p w14:paraId="7343B7F3" w14:textId="77777777" w:rsidR="00C10C15" w:rsidRDefault="00C10C15" w:rsidP="00CD1860">
            <w:pPr>
              <w:jc w:val="both"/>
            </w:pPr>
          </w:p>
        </w:tc>
        <w:tc>
          <w:tcPr>
            <w:tcW w:w="2248" w:type="dxa"/>
            <w:gridSpan w:val="5"/>
            <w:tcBorders>
              <w:right w:val="single" w:sz="12" w:space="0" w:color="auto"/>
            </w:tcBorders>
          </w:tcPr>
          <w:p w14:paraId="07F4E8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59876C42" w14:textId="77777777" w:rsidR="00C10C15" w:rsidRPr="00F20AEF" w:rsidRDefault="00C10C15" w:rsidP="00CD1860">
            <w:pPr>
              <w:jc w:val="both"/>
              <w:rPr>
                <w:b/>
                <w:sz w:val="18"/>
              </w:rPr>
            </w:pPr>
            <w:r w:rsidRPr="00F20AEF">
              <w:rPr>
                <w:b/>
                <w:sz w:val="18"/>
              </w:rPr>
              <w:t>H-index WoS/Scopus</w:t>
            </w:r>
          </w:p>
        </w:tc>
        <w:tc>
          <w:tcPr>
            <w:tcW w:w="694" w:type="dxa"/>
            <w:vAlign w:val="center"/>
          </w:tcPr>
          <w:p w14:paraId="3B50F4F2" w14:textId="77777777" w:rsidR="00C10C15" w:rsidRDefault="00C10C15" w:rsidP="00CD1860">
            <w:pPr>
              <w:rPr>
                <w:b/>
              </w:rPr>
            </w:pPr>
            <w:r>
              <w:rPr>
                <w:b/>
              </w:rPr>
              <w:t xml:space="preserve">    /</w:t>
            </w:r>
          </w:p>
        </w:tc>
      </w:tr>
      <w:tr w:rsidR="00C10C15" w14:paraId="1ED00781" w14:textId="77777777" w:rsidTr="00CD1860">
        <w:tc>
          <w:tcPr>
            <w:tcW w:w="9859" w:type="dxa"/>
            <w:gridSpan w:val="15"/>
            <w:shd w:val="clear" w:color="auto" w:fill="F7CAAC"/>
          </w:tcPr>
          <w:p w14:paraId="28E61C15"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479B6A13" w14:textId="77777777" w:rsidTr="00CD1860">
        <w:trPr>
          <w:trHeight w:val="2347"/>
        </w:trPr>
        <w:tc>
          <w:tcPr>
            <w:tcW w:w="9859" w:type="dxa"/>
            <w:gridSpan w:val="15"/>
          </w:tcPr>
          <w:p w14:paraId="2DBCAA58" w14:textId="77777777" w:rsidR="00C10C15" w:rsidRPr="0007165C" w:rsidRDefault="00C10C15" w:rsidP="00CD1860">
            <w:pPr>
              <w:jc w:val="both"/>
              <w:rPr>
                <w:color w:val="222222"/>
                <w:shd w:val="clear" w:color="auto" w:fill="FFFFFF"/>
              </w:rPr>
            </w:pPr>
            <w:r w:rsidRPr="0007165C">
              <w:rPr>
                <w:b/>
                <w:color w:val="222222"/>
                <w:shd w:val="clear" w:color="auto" w:fill="FFFFFF"/>
              </w:rPr>
              <w:t>SLINTÁK, K.,</w:t>
            </w:r>
            <w:r w:rsidRPr="0007165C">
              <w:rPr>
                <w:color w:val="222222"/>
                <w:shd w:val="clear" w:color="auto" w:fill="FFFFFF"/>
              </w:rPr>
              <w:t xml:space="preserve"> et al. </w:t>
            </w:r>
            <w:r w:rsidRPr="0007165C">
              <w:rPr>
                <w:i/>
                <w:iCs/>
                <w:color w:val="222222"/>
                <w:shd w:val="clear" w:color="auto" w:fill="FFFFFF"/>
              </w:rPr>
              <w:t>Transformation of the business model of language schools</w:t>
            </w:r>
            <w:r w:rsidRPr="0007165C">
              <w:rPr>
                <w:color w:val="222222"/>
                <w:shd w:val="clear" w:color="auto" w:fill="FFFFFF"/>
              </w:rPr>
              <w:t>. Univerzita Tomáše Bati ve Zlíně, 2022, ISBN 978-80-7678-083-5. (</w:t>
            </w:r>
            <w:r>
              <w:rPr>
                <w:color w:val="222222"/>
                <w:shd w:val="clear" w:color="auto" w:fill="FFFFFF"/>
              </w:rPr>
              <w:t xml:space="preserve">B, </w:t>
            </w:r>
            <w:r w:rsidRPr="0007165C">
              <w:rPr>
                <w:color w:val="222222"/>
                <w:shd w:val="clear" w:color="auto" w:fill="FFFFFF"/>
              </w:rPr>
              <w:t>30</w:t>
            </w:r>
            <w:r>
              <w:rPr>
                <w:color w:val="222222"/>
                <w:shd w:val="clear" w:color="auto" w:fill="FFFFFF"/>
              </w:rPr>
              <w:t xml:space="preserve"> </w:t>
            </w:r>
            <w:r w:rsidRPr="0007165C">
              <w:rPr>
                <w:color w:val="222222"/>
                <w:shd w:val="clear" w:color="auto" w:fill="FFFFFF"/>
              </w:rPr>
              <w:t>%)</w:t>
            </w:r>
          </w:p>
          <w:p w14:paraId="39DFBA93" w14:textId="77777777" w:rsidR="00C10C15" w:rsidRPr="0007165C" w:rsidRDefault="00C10C15" w:rsidP="00CD1860">
            <w:pPr>
              <w:jc w:val="both"/>
            </w:pPr>
            <w:r w:rsidRPr="0007165C">
              <w:rPr>
                <w:b/>
              </w:rPr>
              <w:t>SLINTÁK, K</w:t>
            </w:r>
            <w:r w:rsidRPr="0007165C">
              <w:t xml:space="preserve">., DVORSKÝ, J. </w:t>
            </w:r>
            <w:r w:rsidRPr="0007165C">
              <w:rPr>
                <w:i/>
              </w:rPr>
              <w:t>The Purpose of Firms and its Influence on Formulating Their Missions and Visions</w:t>
            </w:r>
            <w:r w:rsidRPr="0007165C">
              <w:t>. Montenegrin Journal of Economics, 2019, roč. 15, č. 2, s. 15-29. ISSN 1800-5845. (</w:t>
            </w:r>
            <w:r>
              <w:t xml:space="preserve">JSC, </w:t>
            </w:r>
            <w:r w:rsidRPr="0007165C">
              <w:t>75</w:t>
            </w:r>
            <w:r>
              <w:t xml:space="preserve"> </w:t>
            </w:r>
            <w:r w:rsidRPr="0007165C">
              <w:t>%)</w:t>
            </w:r>
          </w:p>
          <w:p w14:paraId="5705739D" w14:textId="77777777" w:rsidR="00C10C15" w:rsidRPr="0007165C" w:rsidRDefault="00C10C15" w:rsidP="00CD1860">
            <w:pPr>
              <w:jc w:val="both"/>
            </w:pPr>
            <w:r w:rsidRPr="0007165C">
              <w:rPr>
                <w:b/>
              </w:rPr>
              <w:t>SLINTÁK, K</w:t>
            </w:r>
            <w:r w:rsidRPr="0007165C">
              <w:t xml:space="preserve">. </w:t>
            </w:r>
            <w:r w:rsidRPr="0007165C">
              <w:rPr>
                <w:i/>
              </w:rPr>
              <w:t>A new concept of management.</w:t>
            </w:r>
            <w:r w:rsidRPr="0007165C">
              <w:t xml:space="preserve"> Montenegrin Journal of Economics, 2019, roč. 15, č. 1, s. 201-213. ISSN 1800-5845</w:t>
            </w:r>
            <w:r>
              <w:t>, (JSC, 100 %)</w:t>
            </w:r>
            <w:r w:rsidRPr="0007165C">
              <w:t>.</w:t>
            </w:r>
          </w:p>
          <w:p w14:paraId="0731428D" w14:textId="77777777" w:rsidR="00C10C15" w:rsidRPr="0007165C" w:rsidRDefault="00C10C15" w:rsidP="00CD1860">
            <w:pPr>
              <w:jc w:val="both"/>
            </w:pPr>
            <w:r w:rsidRPr="0007165C">
              <w:rPr>
                <w:b/>
              </w:rPr>
              <w:t>SLINTÁK, K</w:t>
            </w:r>
            <w:r w:rsidRPr="0007165C">
              <w:t xml:space="preserve">. </w:t>
            </w:r>
            <w:r w:rsidRPr="0007165C">
              <w:rPr>
                <w:i/>
              </w:rPr>
              <w:t>Development of Business Models</w:t>
            </w:r>
            <w:r w:rsidRPr="0007165C">
              <w:t>. Proceedings of the 5th International Conference on Finance and Economics. Zlín: Fakulta managementu a ekonomiky, UTB ve Zlíně, 2018, s. 257-273. ISBN 978-80-7454-767-6</w:t>
            </w:r>
            <w:r>
              <w:t>, (D, 100 %)</w:t>
            </w:r>
            <w:r w:rsidRPr="0007165C">
              <w:t>.</w:t>
            </w:r>
          </w:p>
          <w:p w14:paraId="07D2E003" w14:textId="77777777" w:rsidR="00C10C15" w:rsidRPr="0007165C" w:rsidRDefault="00C10C15" w:rsidP="00CD1860">
            <w:pPr>
              <w:jc w:val="both"/>
            </w:pPr>
            <w:r w:rsidRPr="0007165C">
              <w:rPr>
                <w:b/>
              </w:rPr>
              <w:t>SLINTÁK, K</w:t>
            </w:r>
            <w:r w:rsidRPr="0007165C">
              <w:t xml:space="preserve">., BRIŠ, P., VACULČÍKOVÁ, Z. </w:t>
            </w:r>
            <w:r w:rsidRPr="0007165C">
              <w:rPr>
                <w:i/>
              </w:rPr>
              <w:t>Innovative company: A story of Linet.</w:t>
            </w:r>
            <w:r w:rsidRPr="0007165C">
              <w:t xml:space="preserve"> Journal of Security and Sustainability Issues, 2018, roč. 2018, č. 7, s. 533-548. ISSN 2029-7017. (</w:t>
            </w:r>
            <w:r>
              <w:t xml:space="preserve">JSC, </w:t>
            </w:r>
            <w:r w:rsidRPr="0007165C">
              <w:t>90</w:t>
            </w:r>
            <w:r>
              <w:t xml:space="preserve"> </w:t>
            </w:r>
            <w:r w:rsidRPr="0007165C">
              <w:t>%)</w:t>
            </w:r>
            <w:r>
              <w:t>.</w:t>
            </w:r>
          </w:p>
          <w:p w14:paraId="3FE87CD3" w14:textId="77777777" w:rsidR="00C10C15" w:rsidRPr="0007165C" w:rsidRDefault="00C10C15" w:rsidP="00CD1860">
            <w:pPr>
              <w:jc w:val="both"/>
              <w:rPr>
                <w:b/>
              </w:rPr>
            </w:pPr>
            <w:r w:rsidRPr="0007165C">
              <w:rPr>
                <w:b/>
              </w:rPr>
              <w:t>Další tvůrčí činnost (včetně projektů)</w:t>
            </w:r>
          </w:p>
          <w:p w14:paraId="6A2C7BEF" w14:textId="77777777" w:rsidR="00C10C15" w:rsidRDefault="00C10C15" w:rsidP="00CD1860">
            <w:pPr>
              <w:jc w:val="both"/>
              <w:rPr>
                <w:b/>
              </w:rPr>
            </w:pPr>
            <w:r w:rsidRPr="0007165C">
              <w:t>ERASMUS+ KA203-85F75BCE Erasmus+ Development of New Business Model for Language schools based on product innovation 2020-2022 (člen řešitelského týmu)</w:t>
            </w:r>
          </w:p>
        </w:tc>
      </w:tr>
      <w:tr w:rsidR="00C10C15" w14:paraId="4E130B68" w14:textId="77777777" w:rsidTr="00CD1860">
        <w:trPr>
          <w:trHeight w:val="218"/>
        </w:trPr>
        <w:tc>
          <w:tcPr>
            <w:tcW w:w="9859" w:type="dxa"/>
            <w:gridSpan w:val="15"/>
            <w:shd w:val="clear" w:color="auto" w:fill="F7CAAC"/>
          </w:tcPr>
          <w:p w14:paraId="3041241C" w14:textId="77777777" w:rsidR="00C10C15" w:rsidRDefault="00C10C15" w:rsidP="00CD1860">
            <w:pPr>
              <w:rPr>
                <w:b/>
              </w:rPr>
            </w:pPr>
            <w:r>
              <w:rPr>
                <w:b/>
              </w:rPr>
              <w:t>Působení v zahraničí</w:t>
            </w:r>
          </w:p>
        </w:tc>
      </w:tr>
      <w:tr w:rsidR="00C10C15" w14:paraId="3D14264C" w14:textId="77777777" w:rsidTr="00CD1860">
        <w:trPr>
          <w:trHeight w:val="328"/>
        </w:trPr>
        <w:tc>
          <w:tcPr>
            <w:tcW w:w="9859" w:type="dxa"/>
            <w:gridSpan w:val="15"/>
          </w:tcPr>
          <w:p w14:paraId="4BA96853" w14:textId="77777777" w:rsidR="00C10C15" w:rsidRDefault="00C10C15" w:rsidP="00CD1860">
            <w:pPr>
              <w:rPr>
                <w:b/>
              </w:rPr>
            </w:pPr>
          </w:p>
        </w:tc>
      </w:tr>
      <w:tr w:rsidR="00C10C15" w14:paraId="030BF8F4" w14:textId="77777777" w:rsidTr="00F83B9C">
        <w:trPr>
          <w:cantSplit/>
          <w:trHeight w:val="283"/>
        </w:trPr>
        <w:tc>
          <w:tcPr>
            <w:tcW w:w="2518" w:type="dxa"/>
            <w:shd w:val="clear" w:color="auto" w:fill="F7CAAC"/>
          </w:tcPr>
          <w:p w14:paraId="490E0BE6" w14:textId="77777777" w:rsidR="00C10C15" w:rsidRDefault="00C10C15" w:rsidP="00CD1860">
            <w:pPr>
              <w:jc w:val="both"/>
              <w:rPr>
                <w:b/>
              </w:rPr>
            </w:pPr>
            <w:r>
              <w:rPr>
                <w:b/>
              </w:rPr>
              <w:t xml:space="preserve">Podpis </w:t>
            </w:r>
          </w:p>
        </w:tc>
        <w:tc>
          <w:tcPr>
            <w:tcW w:w="4536" w:type="dxa"/>
            <w:gridSpan w:val="8"/>
          </w:tcPr>
          <w:p w14:paraId="3AEB4BAD" w14:textId="77777777" w:rsidR="00C10C15" w:rsidRDefault="00C10C15" w:rsidP="00CD1860">
            <w:pPr>
              <w:jc w:val="both"/>
            </w:pPr>
          </w:p>
        </w:tc>
        <w:tc>
          <w:tcPr>
            <w:tcW w:w="786" w:type="dxa"/>
            <w:gridSpan w:val="2"/>
            <w:shd w:val="clear" w:color="auto" w:fill="F7CAAC"/>
          </w:tcPr>
          <w:p w14:paraId="6FC2EC82" w14:textId="77777777" w:rsidR="00C10C15" w:rsidRDefault="00C10C15" w:rsidP="00CD1860">
            <w:pPr>
              <w:jc w:val="both"/>
            </w:pPr>
            <w:r>
              <w:rPr>
                <w:b/>
              </w:rPr>
              <w:t>datum</w:t>
            </w:r>
          </w:p>
        </w:tc>
        <w:tc>
          <w:tcPr>
            <w:tcW w:w="2019" w:type="dxa"/>
            <w:gridSpan w:val="4"/>
          </w:tcPr>
          <w:p w14:paraId="23F82E11" w14:textId="77777777" w:rsidR="00C10C15" w:rsidRDefault="00C10C15" w:rsidP="00CD1860">
            <w:pPr>
              <w:jc w:val="both"/>
            </w:pPr>
          </w:p>
        </w:tc>
      </w:tr>
    </w:tbl>
    <w:p w14:paraId="57A32C62" w14:textId="77777777" w:rsidR="00644BBC" w:rsidRDefault="00644BBC">
      <w:pPr>
        <w:rPr>
          <w:ins w:id="210" w:author="Pavla Trefilová" w:date="2023-06-05T09:23:00Z"/>
        </w:rPr>
      </w:pPr>
    </w:p>
    <w:p w14:paraId="23E31F2D" w14:textId="77777777" w:rsidR="00644BBC" w:rsidRDefault="00644BBC">
      <w:pPr>
        <w:rPr>
          <w:ins w:id="211" w:author="Pavla Trefilová" w:date="2023-06-05T09:23:00Z"/>
        </w:rPr>
      </w:pPr>
      <w:ins w:id="212" w:author="Pavla Trefilová" w:date="2023-06-05T09:23: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20"/>
        <w:gridCol w:w="524"/>
        <w:gridCol w:w="468"/>
        <w:gridCol w:w="994"/>
        <w:gridCol w:w="709"/>
        <w:gridCol w:w="77"/>
        <w:gridCol w:w="632"/>
        <w:gridCol w:w="693"/>
        <w:gridCol w:w="694"/>
      </w:tblGrid>
      <w:tr w:rsidR="00644BBC" w14:paraId="36E0F2D5" w14:textId="77777777" w:rsidTr="00644BBC">
        <w:trPr>
          <w:ins w:id="213" w:author="Pavla Trefilová" w:date="2023-06-05T09:23:00Z"/>
        </w:trPr>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DE35FDA" w14:textId="77777777" w:rsidR="00644BBC" w:rsidRDefault="00644BBC" w:rsidP="00644BBC">
            <w:pPr>
              <w:jc w:val="both"/>
              <w:rPr>
                <w:ins w:id="214" w:author="Pavla Trefilová" w:date="2023-06-05T09:23:00Z"/>
                <w:b/>
                <w:sz w:val="28"/>
              </w:rPr>
            </w:pPr>
            <w:bookmarkStart w:id="215" w:name="_Hlk125443145"/>
            <w:ins w:id="216" w:author="Pavla Trefilová" w:date="2023-06-05T09:23:00Z">
              <w:r>
                <w:rPr>
                  <w:b/>
                  <w:sz w:val="28"/>
                </w:rPr>
                <w:lastRenderedPageBreak/>
                <w:t>C-I – Personální zabezpečení</w:t>
              </w:r>
            </w:ins>
          </w:p>
        </w:tc>
      </w:tr>
      <w:tr w:rsidR="00644BBC" w14:paraId="1CE7C28C" w14:textId="77777777" w:rsidTr="00644BBC">
        <w:trPr>
          <w:ins w:id="217" w:author="Pavla Trefilová" w:date="2023-06-05T09:23:00Z"/>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ED0978A" w14:textId="77777777" w:rsidR="00644BBC" w:rsidRDefault="00644BBC" w:rsidP="00644BBC">
            <w:pPr>
              <w:jc w:val="both"/>
              <w:rPr>
                <w:ins w:id="218" w:author="Pavla Trefilová" w:date="2023-06-05T09:23:00Z"/>
                <w:b/>
              </w:rPr>
            </w:pPr>
            <w:ins w:id="219" w:author="Pavla Trefilová" w:date="2023-06-05T09:23:00Z">
              <w:r>
                <w:rPr>
                  <w:b/>
                </w:rPr>
                <w:t>Vysoká škola</w:t>
              </w:r>
            </w:ins>
          </w:p>
        </w:tc>
        <w:tc>
          <w:tcPr>
            <w:tcW w:w="7339" w:type="dxa"/>
            <w:gridSpan w:val="10"/>
            <w:tcBorders>
              <w:top w:val="single" w:sz="4" w:space="0" w:color="auto"/>
              <w:left w:val="single" w:sz="4" w:space="0" w:color="auto"/>
              <w:bottom w:val="single" w:sz="4" w:space="0" w:color="auto"/>
              <w:right w:val="single" w:sz="4" w:space="0" w:color="auto"/>
            </w:tcBorders>
          </w:tcPr>
          <w:p w14:paraId="535271E2" w14:textId="77777777" w:rsidR="00644BBC" w:rsidRDefault="00644BBC" w:rsidP="00644BBC">
            <w:pPr>
              <w:jc w:val="both"/>
              <w:rPr>
                <w:ins w:id="220" w:author="Pavla Trefilová" w:date="2023-06-05T09:23:00Z"/>
              </w:rPr>
            </w:pPr>
            <w:ins w:id="221" w:author="Pavla Trefilová" w:date="2023-06-05T09:23:00Z">
              <w:r w:rsidRPr="00625A17">
                <w:t>Univerzita Tomáše Bati ve Zlíně</w:t>
              </w:r>
            </w:ins>
          </w:p>
        </w:tc>
      </w:tr>
      <w:tr w:rsidR="00644BBC" w14:paraId="2DA955D3" w14:textId="77777777" w:rsidTr="00644BBC">
        <w:trPr>
          <w:ins w:id="222" w:author="Pavla Trefilová" w:date="2023-06-05T09:23:00Z"/>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21F275D" w14:textId="77777777" w:rsidR="00644BBC" w:rsidRDefault="00644BBC" w:rsidP="00644BBC">
            <w:pPr>
              <w:jc w:val="both"/>
              <w:rPr>
                <w:ins w:id="223" w:author="Pavla Trefilová" w:date="2023-06-05T09:23:00Z"/>
                <w:b/>
              </w:rPr>
            </w:pPr>
            <w:ins w:id="224" w:author="Pavla Trefilová" w:date="2023-06-05T09:23:00Z">
              <w:r>
                <w:rPr>
                  <w:b/>
                </w:rPr>
                <w:t>Součást vysoké školy</w:t>
              </w:r>
            </w:ins>
          </w:p>
        </w:tc>
        <w:tc>
          <w:tcPr>
            <w:tcW w:w="7339" w:type="dxa"/>
            <w:gridSpan w:val="10"/>
            <w:tcBorders>
              <w:top w:val="single" w:sz="4" w:space="0" w:color="auto"/>
              <w:left w:val="single" w:sz="4" w:space="0" w:color="auto"/>
              <w:bottom w:val="single" w:sz="4" w:space="0" w:color="auto"/>
              <w:right w:val="single" w:sz="4" w:space="0" w:color="auto"/>
            </w:tcBorders>
          </w:tcPr>
          <w:p w14:paraId="0035DE99" w14:textId="77777777" w:rsidR="00644BBC" w:rsidRDefault="00644BBC" w:rsidP="00644BBC">
            <w:pPr>
              <w:jc w:val="both"/>
              <w:rPr>
                <w:ins w:id="225" w:author="Pavla Trefilová" w:date="2023-06-05T09:23:00Z"/>
              </w:rPr>
            </w:pPr>
            <w:ins w:id="226" w:author="Pavla Trefilová" w:date="2023-06-05T09:23:00Z">
              <w:r w:rsidRPr="00625A17">
                <w:t xml:space="preserve">Fakulta </w:t>
              </w:r>
              <w:r>
                <w:t>managementu a ekonomiky</w:t>
              </w:r>
            </w:ins>
          </w:p>
        </w:tc>
      </w:tr>
      <w:tr w:rsidR="00644BBC" w14:paraId="7F57898C" w14:textId="77777777" w:rsidTr="00644BBC">
        <w:trPr>
          <w:ins w:id="227" w:author="Pavla Trefilová" w:date="2023-06-05T09:23:00Z"/>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4E39A4" w14:textId="77777777" w:rsidR="00644BBC" w:rsidRDefault="00644BBC" w:rsidP="00644BBC">
            <w:pPr>
              <w:jc w:val="both"/>
              <w:rPr>
                <w:ins w:id="228" w:author="Pavla Trefilová" w:date="2023-06-05T09:23:00Z"/>
                <w:b/>
              </w:rPr>
            </w:pPr>
            <w:ins w:id="229" w:author="Pavla Trefilová" w:date="2023-06-05T09:23:00Z">
              <w:r>
                <w:rPr>
                  <w:b/>
                </w:rPr>
                <w:t>Název studijního programu</w:t>
              </w:r>
            </w:ins>
          </w:p>
        </w:tc>
        <w:tc>
          <w:tcPr>
            <w:tcW w:w="7339" w:type="dxa"/>
            <w:gridSpan w:val="10"/>
            <w:tcBorders>
              <w:top w:val="single" w:sz="4" w:space="0" w:color="auto"/>
              <w:left w:val="single" w:sz="4" w:space="0" w:color="auto"/>
              <w:bottom w:val="single" w:sz="4" w:space="0" w:color="auto"/>
              <w:right w:val="single" w:sz="4" w:space="0" w:color="auto"/>
            </w:tcBorders>
          </w:tcPr>
          <w:p w14:paraId="580628C9" w14:textId="77777777" w:rsidR="00644BBC" w:rsidRPr="009D4EE6" w:rsidRDefault="00644BBC" w:rsidP="00644BBC">
            <w:pPr>
              <w:rPr>
                <w:ins w:id="230" w:author="Pavla Trefilová" w:date="2023-06-05T09:23:00Z"/>
              </w:rPr>
            </w:pPr>
            <w:ins w:id="231" w:author="Pavla Trefilová" w:date="2023-06-05T09:23:00Z">
              <w:r w:rsidRPr="00203474">
                <w:t>Management udržitelného rozvoje</w:t>
              </w:r>
            </w:ins>
          </w:p>
        </w:tc>
      </w:tr>
      <w:tr w:rsidR="00644BBC" w14:paraId="4A76C23B" w14:textId="77777777" w:rsidTr="00644BBC">
        <w:trPr>
          <w:ins w:id="232" w:author="Pavla Trefilová" w:date="2023-06-05T09:23:00Z"/>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C44BA97" w14:textId="77777777" w:rsidR="00644BBC" w:rsidRDefault="00644BBC" w:rsidP="00644BBC">
            <w:pPr>
              <w:jc w:val="both"/>
              <w:rPr>
                <w:ins w:id="233" w:author="Pavla Trefilová" w:date="2023-06-05T09:23:00Z"/>
                <w:b/>
              </w:rPr>
            </w:pPr>
            <w:ins w:id="234" w:author="Pavla Trefilová" w:date="2023-06-05T09:23:00Z">
              <w:r>
                <w:rPr>
                  <w:b/>
                </w:rPr>
                <w:t>Jméno a příjmení</w:t>
              </w:r>
            </w:ins>
          </w:p>
        </w:tc>
        <w:tc>
          <w:tcPr>
            <w:tcW w:w="4534" w:type="dxa"/>
            <w:gridSpan w:val="5"/>
            <w:tcBorders>
              <w:top w:val="single" w:sz="4" w:space="0" w:color="auto"/>
              <w:left w:val="single" w:sz="4" w:space="0" w:color="auto"/>
              <w:bottom w:val="single" w:sz="4" w:space="0" w:color="auto"/>
              <w:right w:val="single" w:sz="4" w:space="0" w:color="auto"/>
            </w:tcBorders>
          </w:tcPr>
          <w:p w14:paraId="53B72113" w14:textId="77777777" w:rsidR="00644BBC" w:rsidRDefault="00644BBC" w:rsidP="00644BBC">
            <w:pPr>
              <w:jc w:val="both"/>
              <w:rPr>
                <w:ins w:id="235" w:author="Pavla Trefilová" w:date="2023-06-05T09:23:00Z"/>
              </w:rPr>
            </w:pPr>
            <w:ins w:id="236" w:author="Pavla Trefilová" w:date="2023-06-05T09:23:00Z">
              <w:r>
                <w:t>Jakub ŠEVČÍK</w:t>
              </w:r>
            </w:ins>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37CB729" w14:textId="77777777" w:rsidR="00644BBC" w:rsidRDefault="00644BBC" w:rsidP="00644BBC">
            <w:pPr>
              <w:jc w:val="both"/>
              <w:rPr>
                <w:ins w:id="237" w:author="Pavla Trefilová" w:date="2023-06-05T09:23:00Z"/>
                <w:b/>
              </w:rPr>
            </w:pPr>
            <w:ins w:id="238" w:author="Pavla Trefilová" w:date="2023-06-05T09:23:00Z">
              <w:r>
                <w:rPr>
                  <w:b/>
                </w:rPr>
                <w:t>Tituly</w:t>
              </w:r>
            </w:ins>
          </w:p>
        </w:tc>
        <w:tc>
          <w:tcPr>
            <w:tcW w:w="2096" w:type="dxa"/>
            <w:gridSpan w:val="4"/>
            <w:tcBorders>
              <w:top w:val="single" w:sz="4" w:space="0" w:color="auto"/>
              <w:left w:val="single" w:sz="4" w:space="0" w:color="auto"/>
              <w:bottom w:val="single" w:sz="4" w:space="0" w:color="auto"/>
              <w:right w:val="single" w:sz="4" w:space="0" w:color="auto"/>
            </w:tcBorders>
          </w:tcPr>
          <w:p w14:paraId="528B70E4" w14:textId="77777777" w:rsidR="00644BBC" w:rsidRDefault="00644BBC" w:rsidP="00644BBC">
            <w:pPr>
              <w:jc w:val="both"/>
              <w:rPr>
                <w:ins w:id="239" w:author="Pavla Trefilová" w:date="2023-06-05T09:23:00Z"/>
              </w:rPr>
            </w:pPr>
            <w:ins w:id="240" w:author="Pavla Trefilová" w:date="2023-06-05T09:23:00Z">
              <w:r>
                <w:t>Ing., Ph.D.</w:t>
              </w:r>
            </w:ins>
          </w:p>
        </w:tc>
      </w:tr>
      <w:tr w:rsidR="00644BBC" w14:paraId="365AA639" w14:textId="77777777" w:rsidTr="00644BBC">
        <w:trPr>
          <w:ins w:id="241" w:author="Pavla Trefilová" w:date="2023-06-05T09:23:00Z"/>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9061E62" w14:textId="77777777" w:rsidR="00644BBC" w:rsidRDefault="00644BBC" w:rsidP="00644BBC">
            <w:pPr>
              <w:jc w:val="both"/>
              <w:rPr>
                <w:ins w:id="242" w:author="Pavla Trefilová" w:date="2023-06-05T09:23:00Z"/>
                <w:b/>
              </w:rPr>
            </w:pPr>
            <w:ins w:id="243" w:author="Pavla Trefilová" w:date="2023-06-05T09:23:00Z">
              <w:r>
                <w:rPr>
                  <w:b/>
                </w:rPr>
                <w:t>Rok narození</w:t>
              </w:r>
            </w:ins>
          </w:p>
        </w:tc>
        <w:tc>
          <w:tcPr>
            <w:tcW w:w="828" w:type="dxa"/>
            <w:tcBorders>
              <w:top w:val="single" w:sz="4" w:space="0" w:color="auto"/>
              <w:left w:val="single" w:sz="4" w:space="0" w:color="auto"/>
              <w:bottom w:val="single" w:sz="4" w:space="0" w:color="auto"/>
              <w:right w:val="single" w:sz="4" w:space="0" w:color="auto"/>
            </w:tcBorders>
          </w:tcPr>
          <w:p w14:paraId="0AC88459" w14:textId="77777777" w:rsidR="00644BBC" w:rsidRDefault="00644BBC" w:rsidP="00644BBC">
            <w:pPr>
              <w:jc w:val="both"/>
              <w:rPr>
                <w:ins w:id="244" w:author="Pavla Trefilová" w:date="2023-06-05T09:23:00Z"/>
              </w:rPr>
            </w:pPr>
            <w:ins w:id="245" w:author="Pavla Trefilová" w:date="2023-06-05T09:23:00Z">
              <w:r>
                <w:t>1990</w:t>
              </w:r>
            </w:ins>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98A0FA4" w14:textId="77777777" w:rsidR="00644BBC" w:rsidRDefault="00644BBC" w:rsidP="00644BBC">
            <w:pPr>
              <w:jc w:val="both"/>
              <w:rPr>
                <w:ins w:id="246" w:author="Pavla Trefilová" w:date="2023-06-05T09:23:00Z"/>
                <w:b/>
              </w:rPr>
            </w:pPr>
            <w:ins w:id="247" w:author="Pavla Trefilová" w:date="2023-06-05T09:23:00Z">
              <w:r>
                <w:rPr>
                  <w:b/>
                </w:rPr>
                <w:t>typ vztahu k VŠ</w:t>
              </w:r>
            </w:ins>
          </w:p>
        </w:tc>
        <w:tc>
          <w:tcPr>
            <w:tcW w:w="992" w:type="dxa"/>
            <w:gridSpan w:val="2"/>
            <w:tcBorders>
              <w:top w:val="single" w:sz="4" w:space="0" w:color="auto"/>
              <w:left w:val="single" w:sz="4" w:space="0" w:color="auto"/>
              <w:bottom w:val="single" w:sz="4" w:space="0" w:color="auto"/>
              <w:right w:val="single" w:sz="4" w:space="0" w:color="auto"/>
            </w:tcBorders>
          </w:tcPr>
          <w:p w14:paraId="5086E117" w14:textId="77777777" w:rsidR="00644BBC" w:rsidRDefault="00644BBC" w:rsidP="00644BBC">
            <w:pPr>
              <w:jc w:val="both"/>
              <w:rPr>
                <w:ins w:id="248" w:author="Pavla Trefilová" w:date="2023-06-05T09:23:00Z"/>
              </w:rPr>
            </w:pPr>
            <w:ins w:id="249" w:author="Pavla Trefilová" w:date="2023-06-05T09:23:00Z">
              <w:r>
                <w:t>pp</w:t>
              </w:r>
            </w:ins>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61761961" w14:textId="77777777" w:rsidR="00644BBC" w:rsidRDefault="00644BBC" w:rsidP="00644BBC">
            <w:pPr>
              <w:jc w:val="both"/>
              <w:rPr>
                <w:ins w:id="250" w:author="Pavla Trefilová" w:date="2023-06-05T09:23:00Z"/>
                <w:b/>
              </w:rPr>
            </w:pPr>
            <w:ins w:id="251" w:author="Pavla Trefilová" w:date="2023-06-05T09:23:00Z">
              <w:r>
                <w:rPr>
                  <w:b/>
                </w:rPr>
                <w:t>rozsah</w:t>
              </w:r>
            </w:ins>
          </w:p>
        </w:tc>
        <w:tc>
          <w:tcPr>
            <w:tcW w:w="709" w:type="dxa"/>
            <w:tcBorders>
              <w:top w:val="single" w:sz="4" w:space="0" w:color="auto"/>
              <w:left w:val="single" w:sz="4" w:space="0" w:color="auto"/>
              <w:bottom w:val="single" w:sz="4" w:space="0" w:color="auto"/>
              <w:right w:val="single" w:sz="4" w:space="0" w:color="auto"/>
            </w:tcBorders>
          </w:tcPr>
          <w:p w14:paraId="0AB878E8" w14:textId="77777777" w:rsidR="00644BBC" w:rsidRDefault="00644BBC" w:rsidP="00644BBC">
            <w:pPr>
              <w:jc w:val="both"/>
              <w:rPr>
                <w:ins w:id="252" w:author="Pavla Trefilová" w:date="2023-06-05T09:23:00Z"/>
              </w:rPr>
            </w:pPr>
            <w:ins w:id="253" w:author="Pavla Trefilová" w:date="2023-06-05T09:23:00Z">
              <w:r>
                <w:t>40</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030783" w14:textId="77777777" w:rsidR="00644BBC" w:rsidRDefault="00644BBC" w:rsidP="00644BBC">
            <w:pPr>
              <w:jc w:val="both"/>
              <w:rPr>
                <w:ins w:id="254" w:author="Pavla Trefilová" w:date="2023-06-05T09:23:00Z"/>
                <w:b/>
              </w:rPr>
            </w:pPr>
            <w:ins w:id="255" w:author="Pavla Trefilová" w:date="2023-06-05T09:23:00Z">
              <w:r>
                <w:rPr>
                  <w:b/>
                </w:rPr>
                <w:t>do kdy</w:t>
              </w:r>
            </w:ins>
          </w:p>
        </w:tc>
        <w:tc>
          <w:tcPr>
            <w:tcW w:w="1387" w:type="dxa"/>
            <w:gridSpan w:val="2"/>
            <w:tcBorders>
              <w:top w:val="single" w:sz="4" w:space="0" w:color="auto"/>
              <w:left w:val="single" w:sz="4" w:space="0" w:color="auto"/>
              <w:bottom w:val="single" w:sz="4" w:space="0" w:color="auto"/>
              <w:right w:val="single" w:sz="4" w:space="0" w:color="auto"/>
            </w:tcBorders>
          </w:tcPr>
          <w:p w14:paraId="29442560" w14:textId="77777777" w:rsidR="00644BBC" w:rsidRDefault="00644BBC" w:rsidP="00644BBC">
            <w:pPr>
              <w:jc w:val="both"/>
              <w:rPr>
                <w:ins w:id="256" w:author="Pavla Trefilová" w:date="2023-06-05T09:23:00Z"/>
              </w:rPr>
            </w:pPr>
            <w:ins w:id="257" w:author="Pavla Trefilová" w:date="2023-06-05T09:23:00Z">
              <w:r>
                <w:t>N</w:t>
              </w:r>
            </w:ins>
          </w:p>
        </w:tc>
      </w:tr>
      <w:tr w:rsidR="00644BBC" w14:paraId="235C5A1C" w14:textId="77777777" w:rsidTr="00644BBC">
        <w:trPr>
          <w:ins w:id="258" w:author="Pavla Trefilová" w:date="2023-06-05T09:23:00Z"/>
        </w:trPr>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A7A416" w14:textId="77777777" w:rsidR="00644BBC" w:rsidRDefault="00644BBC" w:rsidP="00644BBC">
            <w:pPr>
              <w:jc w:val="both"/>
              <w:rPr>
                <w:ins w:id="259" w:author="Pavla Trefilová" w:date="2023-06-05T09:23:00Z"/>
                <w:b/>
              </w:rPr>
            </w:pPr>
            <w:ins w:id="260" w:author="Pavla Trefilová" w:date="2023-06-05T09:23:00Z">
              <w:r>
                <w:rPr>
                  <w:b/>
                </w:rPr>
                <w:t>Typ vztahu na součásti VŠ, která uskutečňuje st. program</w:t>
              </w:r>
            </w:ins>
          </w:p>
        </w:tc>
        <w:tc>
          <w:tcPr>
            <w:tcW w:w="992" w:type="dxa"/>
            <w:gridSpan w:val="2"/>
            <w:tcBorders>
              <w:top w:val="single" w:sz="4" w:space="0" w:color="auto"/>
              <w:left w:val="single" w:sz="4" w:space="0" w:color="auto"/>
              <w:bottom w:val="single" w:sz="4" w:space="0" w:color="auto"/>
              <w:right w:val="single" w:sz="4" w:space="0" w:color="auto"/>
            </w:tcBorders>
          </w:tcPr>
          <w:p w14:paraId="104EAF7F" w14:textId="77777777" w:rsidR="00644BBC" w:rsidRDefault="00644BBC" w:rsidP="00644BBC">
            <w:pPr>
              <w:jc w:val="both"/>
              <w:rPr>
                <w:ins w:id="261" w:author="Pavla Trefilová" w:date="2023-06-05T09:23:00Z"/>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AF43E6" w14:textId="77777777" w:rsidR="00644BBC" w:rsidRDefault="00644BBC" w:rsidP="00644BBC">
            <w:pPr>
              <w:jc w:val="both"/>
              <w:rPr>
                <w:ins w:id="262" w:author="Pavla Trefilová" w:date="2023-06-05T09:23:00Z"/>
                <w:b/>
              </w:rPr>
            </w:pPr>
            <w:ins w:id="263" w:author="Pavla Trefilová" w:date="2023-06-05T09:23:00Z">
              <w:r>
                <w:rPr>
                  <w:b/>
                </w:rPr>
                <w:t>rozsah</w:t>
              </w:r>
            </w:ins>
          </w:p>
        </w:tc>
        <w:tc>
          <w:tcPr>
            <w:tcW w:w="709" w:type="dxa"/>
            <w:tcBorders>
              <w:top w:val="single" w:sz="4" w:space="0" w:color="auto"/>
              <w:left w:val="single" w:sz="4" w:space="0" w:color="auto"/>
              <w:bottom w:val="single" w:sz="4" w:space="0" w:color="auto"/>
              <w:right w:val="single" w:sz="4" w:space="0" w:color="auto"/>
            </w:tcBorders>
          </w:tcPr>
          <w:p w14:paraId="1FCCA134" w14:textId="77777777" w:rsidR="00644BBC" w:rsidRDefault="00644BBC" w:rsidP="00644BBC">
            <w:pPr>
              <w:jc w:val="both"/>
              <w:rPr>
                <w:ins w:id="264" w:author="Pavla Trefilová" w:date="2023-06-05T09:23:00Z"/>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5108C8" w14:textId="77777777" w:rsidR="00644BBC" w:rsidRDefault="00644BBC" w:rsidP="00644BBC">
            <w:pPr>
              <w:jc w:val="both"/>
              <w:rPr>
                <w:ins w:id="265" w:author="Pavla Trefilová" w:date="2023-06-05T09:23:00Z"/>
                <w:b/>
              </w:rPr>
            </w:pPr>
            <w:ins w:id="266" w:author="Pavla Trefilová" w:date="2023-06-05T09:23:00Z">
              <w:r>
                <w:rPr>
                  <w:b/>
                </w:rPr>
                <w:t>do kdy</w:t>
              </w:r>
            </w:ins>
          </w:p>
        </w:tc>
        <w:tc>
          <w:tcPr>
            <w:tcW w:w="1387" w:type="dxa"/>
            <w:gridSpan w:val="2"/>
            <w:tcBorders>
              <w:top w:val="single" w:sz="4" w:space="0" w:color="auto"/>
              <w:left w:val="single" w:sz="4" w:space="0" w:color="auto"/>
              <w:bottom w:val="single" w:sz="4" w:space="0" w:color="auto"/>
              <w:right w:val="single" w:sz="4" w:space="0" w:color="auto"/>
            </w:tcBorders>
          </w:tcPr>
          <w:p w14:paraId="27CA9FAC" w14:textId="77777777" w:rsidR="00644BBC" w:rsidRDefault="00644BBC" w:rsidP="00644BBC">
            <w:pPr>
              <w:jc w:val="both"/>
              <w:rPr>
                <w:ins w:id="267" w:author="Pavla Trefilová" w:date="2023-06-05T09:23:00Z"/>
              </w:rPr>
            </w:pPr>
          </w:p>
        </w:tc>
      </w:tr>
      <w:tr w:rsidR="00644BBC" w14:paraId="57505012" w14:textId="77777777" w:rsidTr="00644BBC">
        <w:trPr>
          <w:ins w:id="268" w:author="Pavla Trefilová" w:date="2023-06-05T09:23:00Z"/>
        </w:trPr>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8F9A8BC" w14:textId="77777777" w:rsidR="00644BBC" w:rsidRDefault="00644BBC" w:rsidP="00644BBC">
            <w:pPr>
              <w:jc w:val="both"/>
              <w:rPr>
                <w:ins w:id="269" w:author="Pavla Trefilová" w:date="2023-06-05T09:23:00Z"/>
              </w:rPr>
            </w:pPr>
            <w:ins w:id="270" w:author="Pavla Trefilová" w:date="2023-06-05T09:23:00Z">
              <w:r>
                <w:rPr>
                  <w:b/>
                </w:rPr>
                <w:t>Další současná působení jako akademický pracovník na jiných VŠ</w:t>
              </w:r>
            </w:ins>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CAEF7E" w14:textId="77777777" w:rsidR="00644BBC" w:rsidRDefault="00644BBC" w:rsidP="00644BBC">
            <w:pPr>
              <w:jc w:val="both"/>
              <w:rPr>
                <w:ins w:id="271" w:author="Pavla Trefilová" w:date="2023-06-05T09:23:00Z"/>
                <w:b/>
              </w:rPr>
            </w:pPr>
            <w:ins w:id="272" w:author="Pavla Trefilová" w:date="2023-06-05T09:23:00Z">
              <w:r>
                <w:rPr>
                  <w:b/>
                </w:rPr>
                <w:t>typ prac. vztahu</w:t>
              </w:r>
            </w:ins>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0527B48" w14:textId="77777777" w:rsidR="00644BBC" w:rsidRDefault="00644BBC" w:rsidP="00644BBC">
            <w:pPr>
              <w:jc w:val="both"/>
              <w:rPr>
                <w:ins w:id="273" w:author="Pavla Trefilová" w:date="2023-06-05T09:23:00Z"/>
                <w:b/>
              </w:rPr>
            </w:pPr>
            <w:ins w:id="274" w:author="Pavla Trefilová" w:date="2023-06-05T09:23:00Z">
              <w:r>
                <w:rPr>
                  <w:b/>
                </w:rPr>
                <w:t>rozsah</w:t>
              </w:r>
            </w:ins>
          </w:p>
        </w:tc>
      </w:tr>
      <w:tr w:rsidR="00644BBC" w14:paraId="7F2BDA7D" w14:textId="77777777" w:rsidTr="00644BBC">
        <w:trPr>
          <w:ins w:id="275" w:author="Pavla Trefilová" w:date="2023-06-05T09:23:00Z"/>
        </w:trPr>
        <w:tc>
          <w:tcPr>
            <w:tcW w:w="6056" w:type="dxa"/>
            <w:gridSpan w:val="5"/>
            <w:tcBorders>
              <w:top w:val="single" w:sz="4" w:space="0" w:color="auto"/>
              <w:left w:val="single" w:sz="4" w:space="0" w:color="auto"/>
              <w:bottom w:val="single" w:sz="4" w:space="0" w:color="auto"/>
              <w:right w:val="single" w:sz="4" w:space="0" w:color="auto"/>
            </w:tcBorders>
          </w:tcPr>
          <w:p w14:paraId="3F1CB75A" w14:textId="77777777" w:rsidR="00644BBC" w:rsidRDefault="00644BBC" w:rsidP="00644BBC">
            <w:pPr>
              <w:jc w:val="both"/>
              <w:rPr>
                <w:ins w:id="276" w:author="Pavla Trefilová" w:date="2023-06-05T09:23:00Z"/>
              </w:rPr>
            </w:pPr>
          </w:p>
        </w:tc>
        <w:tc>
          <w:tcPr>
            <w:tcW w:w="1703" w:type="dxa"/>
            <w:gridSpan w:val="2"/>
            <w:tcBorders>
              <w:top w:val="single" w:sz="4" w:space="0" w:color="auto"/>
              <w:left w:val="single" w:sz="4" w:space="0" w:color="auto"/>
              <w:bottom w:val="single" w:sz="4" w:space="0" w:color="auto"/>
              <w:right w:val="single" w:sz="4" w:space="0" w:color="auto"/>
            </w:tcBorders>
          </w:tcPr>
          <w:p w14:paraId="4BB2D85A" w14:textId="77777777" w:rsidR="00644BBC" w:rsidRDefault="00644BBC" w:rsidP="00644BBC">
            <w:pPr>
              <w:jc w:val="both"/>
              <w:rPr>
                <w:ins w:id="277" w:author="Pavla Trefilová" w:date="2023-06-05T09:23:00Z"/>
              </w:rPr>
            </w:pPr>
          </w:p>
        </w:tc>
        <w:tc>
          <w:tcPr>
            <w:tcW w:w="2096" w:type="dxa"/>
            <w:gridSpan w:val="4"/>
            <w:tcBorders>
              <w:top w:val="single" w:sz="4" w:space="0" w:color="auto"/>
              <w:left w:val="single" w:sz="4" w:space="0" w:color="auto"/>
              <w:bottom w:val="single" w:sz="4" w:space="0" w:color="auto"/>
              <w:right w:val="single" w:sz="4" w:space="0" w:color="auto"/>
            </w:tcBorders>
          </w:tcPr>
          <w:p w14:paraId="2722DAAD" w14:textId="77777777" w:rsidR="00644BBC" w:rsidRDefault="00644BBC" w:rsidP="00644BBC">
            <w:pPr>
              <w:jc w:val="both"/>
              <w:rPr>
                <w:ins w:id="278" w:author="Pavla Trefilová" w:date="2023-06-05T09:23:00Z"/>
              </w:rPr>
            </w:pPr>
          </w:p>
        </w:tc>
      </w:tr>
      <w:tr w:rsidR="00644BBC" w14:paraId="115C8693" w14:textId="77777777" w:rsidTr="00644BBC">
        <w:trPr>
          <w:ins w:id="279" w:author="Pavla Trefilová" w:date="2023-06-05T09:23:00Z"/>
        </w:trPr>
        <w:tc>
          <w:tcPr>
            <w:tcW w:w="6056" w:type="dxa"/>
            <w:gridSpan w:val="5"/>
            <w:tcBorders>
              <w:top w:val="single" w:sz="4" w:space="0" w:color="auto"/>
              <w:left w:val="single" w:sz="4" w:space="0" w:color="auto"/>
              <w:bottom w:val="single" w:sz="4" w:space="0" w:color="auto"/>
              <w:right w:val="single" w:sz="4" w:space="0" w:color="auto"/>
            </w:tcBorders>
          </w:tcPr>
          <w:p w14:paraId="5069DDBA" w14:textId="77777777" w:rsidR="00644BBC" w:rsidRDefault="00644BBC" w:rsidP="00644BBC">
            <w:pPr>
              <w:jc w:val="both"/>
              <w:rPr>
                <w:ins w:id="280" w:author="Pavla Trefilová" w:date="2023-06-05T09:23:00Z"/>
              </w:rPr>
            </w:pPr>
          </w:p>
        </w:tc>
        <w:tc>
          <w:tcPr>
            <w:tcW w:w="1703" w:type="dxa"/>
            <w:gridSpan w:val="2"/>
            <w:tcBorders>
              <w:top w:val="single" w:sz="4" w:space="0" w:color="auto"/>
              <w:left w:val="single" w:sz="4" w:space="0" w:color="auto"/>
              <w:bottom w:val="single" w:sz="4" w:space="0" w:color="auto"/>
              <w:right w:val="single" w:sz="4" w:space="0" w:color="auto"/>
            </w:tcBorders>
          </w:tcPr>
          <w:p w14:paraId="086C0D34" w14:textId="77777777" w:rsidR="00644BBC" w:rsidRDefault="00644BBC" w:rsidP="00644BBC">
            <w:pPr>
              <w:jc w:val="both"/>
              <w:rPr>
                <w:ins w:id="281" w:author="Pavla Trefilová" w:date="2023-06-05T09:23:00Z"/>
              </w:rPr>
            </w:pPr>
          </w:p>
        </w:tc>
        <w:tc>
          <w:tcPr>
            <w:tcW w:w="2096" w:type="dxa"/>
            <w:gridSpan w:val="4"/>
            <w:tcBorders>
              <w:top w:val="single" w:sz="4" w:space="0" w:color="auto"/>
              <w:left w:val="single" w:sz="4" w:space="0" w:color="auto"/>
              <w:bottom w:val="single" w:sz="4" w:space="0" w:color="auto"/>
              <w:right w:val="single" w:sz="4" w:space="0" w:color="auto"/>
            </w:tcBorders>
          </w:tcPr>
          <w:p w14:paraId="34433532" w14:textId="77777777" w:rsidR="00644BBC" w:rsidRDefault="00644BBC" w:rsidP="00644BBC">
            <w:pPr>
              <w:jc w:val="both"/>
              <w:rPr>
                <w:ins w:id="282" w:author="Pavla Trefilová" w:date="2023-06-05T09:23:00Z"/>
              </w:rPr>
            </w:pPr>
          </w:p>
        </w:tc>
      </w:tr>
      <w:tr w:rsidR="00644BBC" w14:paraId="688DAABD" w14:textId="77777777" w:rsidTr="00644BBC">
        <w:trPr>
          <w:ins w:id="283" w:author="Pavla Trefilová" w:date="2023-06-05T09:23:00Z"/>
        </w:trPr>
        <w:tc>
          <w:tcPr>
            <w:tcW w:w="6056" w:type="dxa"/>
            <w:gridSpan w:val="5"/>
            <w:tcBorders>
              <w:top w:val="single" w:sz="4" w:space="0" w:color="auto"/>
              <w:left w:val="single" w:sz="4" w:space="0" w:color="auto"/>
              <w:bottom w:val="single" w:sz="4" w:space="0" w:color="auto"/>
              <w:right w:val="single" w:sz="4" w:space="0" w:color="auto"/>
            </w:tcBorders>
          </w:tcPr>
          <w:p w14:paraId="25A36CDA" w14:textId="77777777" w:rsidR="00644BBC" w:rsidRDefault="00644BBC" w:rsidP="00644BBC">
            <w:pPr>
              <w:jc w:val="both"/>
              <w:rPr>
                <w:ins w:id="284" w:author="Pavla Trefilová" w:date="2023-06-05T09:23:00Z"/>
              </w:rPr>
            </w:pPr>
          </w:p>
        </w:tc>
        <w:tc>
          <w:tcPr>
            <w:tcW w:w="1703" w:type="dxa"/>
            <w:gridSpan w:val="2"/>
            <w:tcBorders>
              <w:top w:val="single" w:sz="4" w:space="0" w:color="auto"/>
              <w:left w:val="single" w:sz="4" w:space="0" w:color="auto"/>
              <w:bottom w:val="single" w:sz="4" w:space="0" w:color="auto"/>
              <w:right w:val="single" w:sz="4" w:space="0" w:color="auto"/>
            </w:tcBorders>
          </w:tcPr>
          <w:p w14:paraId="0993AA8F" w14:textId="77777777" w:rsidR="00644BBC" w:rsidRDefault="00644BBC" w:rsidP="00644BBC">
            <w:pPr>
              <w:jc w:val="both"/>
              <w:rPr>
                <w:ins w:id="285" w:author="Pavla Trefilová" w:date="2023-06-05T09:23:00Z"/>
              </w:rPr>
            </w:pPr>
          </w:p>
        </w:tc>
        <w:tc>
          <w:tcPr>
            <w:tcW w:w="2096" w:type="dxa"/>
            <w:gridSpan w:val="4"/>
            <w:tcBorders>
              <w:top w:val="single" w:sz="4" w:space="0" w:color="auto"/>
              <w:left w:val="single" w:sz="4" w:space="0" w:color="auto"/>
              <w:bottom w:val="single" w:sz="4" w:space="0" w:color="auto"/>
              <w:right w:val="single" w:sz="4" w:space="0" w:color="auto"/>
            </w:tcBorders>
          </w:tcPr>
          <w:p w14:paraId="0102EEBE" w14:textId="77777777" w:rsidR="00644BBC" w:rsidRDefault="00644BBC" w:rsidP="00644BBC">
            <w:pPr>
              <w:jc w:val="both"/>
              <w:rPr>
                <w:ins w:id="286" w:author="Pavla Trefilová" w:date="2023-06-05T09:23:00Z"/>
              </w:rPr>
            </w:pPr>
          </w:p>
        </w:tc>
      </w:tr>
      <w:tr w:rsidR="00644BBC" w14:paraId="49894D0F" w14:textId="77777777" w:rsidTr="00644BBC">
        <w:trPr>
          <w:ins w:id="287" w:author="Pavla Trefilová" w:date="2023-06-05T09:23:00Z"/>
        </w:trPr>
        <w:tc>
          <w:tcPr>
            <w:tcW w:w="6056" w:type="dxa"/>
            <w:gridSpan w:val="5"/>
            <w:tcBorders>
              <w:top w:val="single" w:sz="4" w:space="0" w:color="auto"/>
              <w:left w:val="single" w:sz="4" w:space="0" w:color="auto"/>
              <w:bottom w:val="single" w:sz="4" w:space="0" w:color="auto"/>
              <w:right w:val="single" w:sz="4" w:space="0" w:color="auto"/>
            </w:tcBorders>
          </w:tcPr>
          <w:p w14:paraId="1DDC0BF3" w14:textId="77777777" w:rsidR="00644BBC" w:rsidRDefault="00644BBC" w:rsidP="00644BBC">
            <w:pPr>
              <w:jc w:val="both"/>
              <w:rPr>
                <w:ins w:id="288" w:author="Pavla Trefilová" w:date="2023-06-05T09:23:00Z"/>
              </w:rPr>
            </w:pPr>
          </w:p>
        </w:tc>
        <w:tc>
          <w:tcPr>
            <w:tcW w:w="1703" w:type="dxa"/>
            <w:gridSpan w:val="2"/>
            <w:tcBorders>
              <w:top w:val="single" w:sz="4" w:space="0" w:color="auto"/>
              <w:left w:val="single" w:sz="4" w:space="0" w:color="auto"/>
              <w:bottom w:val="single" w:sz="4" w:space="0" w:color="auto"/>
              <w:right w:val="single" w:sz="4" w:space="0" w:color="auto"/>
            </w:tcBorders>
          </w:tcPr>
          <w:p w14:paraId="1DC32ED0" w14:textId="77777777" w:rsidR="00644BBC" w:rsidRDefault="00644BBC" w:rsidP="00644BBC">
            <w:pPr>
              <w:jc w:val="both"/>
              <w:rPr>
                <w:ins w:id="289" w:author="Pavla Trefilová" w:date="2023-06-05T09:23:00Z"/>
              </w:rPr>
            </w:pPr>
          </w:p>
        </w:tc>
        <w:tc>
          <w:tcPr>
            <w:tcW w:w="2096" w:type="dxa"/>
            <w:gridSpan w:val="4"/>
            <w:tcBorders>
              <w:top w:val="single" w:sz="4" w:space="0" w:color="auto"/>
              <w:left w:val="single" w:sz="4" w:space="0" w:color="auto"/>
              <w:bottom w:val="single" w:sz="4" w:space="0" w:color="auto"/>
              <w:right w:val="single" w:sz="4" w:space="0" w:color="auto"/>
            </w:tcBorders>
          </w:tcPr>
          <w:p w14:paraId="63E7AA9E" w14:textId="77777777" w:rsidR="00644BBC" w:rsidRDefault="00644BBC" w:rsidP="00644BBC">
            <w:pPr>
              <w:jc w:val="both"/>
              <w:rPr>
                <w:ins w:id="290" w:author="Pavla Trefilová" w:date="2023-06-05T09:23:00Z"/>
              </w:rPr>
            </w:pPr>
          </w:p>
        </w:tc>
      </w:tr>
      <w:tr w:rsidR="00644BBC" w14:paraId="3B3B2F31" w14:textId="77777777" w:rsidTr="00644BBC">
        <w:trPr>
          <w:ins w:id="291"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35E143D" w14:textId="77777777" w:rsidR="00644BBC" w:rsidRDefault="00644BBC" w:rsidP="00644BBC">
            <w:pPr>
              <w:jc w:val="both"/>
              <w:rPr>
                <w:ins w:id="292" w:author="Pavla Trefilová" w:date="2023-06-05T09:23:00Z"/>
              </w:rPr>
            </w:pPr>
            <w:ins w:id="293" w:author="Pavla Trefilová" w:date="2023-06-05T09:23:00Z">
              <w:r>
                <w:rPr>
                  <w:b/>
                </w:rPr>
                <w:t>Předměty příslušného studijního programu a způsob zapojení do jejich výuky, příp. další zapojení do uskutečňování studijního programu</w:t>
              </w:r>
            </w:ins>
          </w:p>
        </w:tc>
      </w:tr>
      <w:tr w:rsidR="00644BBC" w14:paraId="360B8C51" w14:textId="77777777" w:rsidTr="00644BBC">
        <w:trPr>
          <w:trHeight w:val="466"/>
          <w:ins w:id="294" w:author="Pavla Trefilová" w:date="2023-06-05T09:23:00Z"/>
        </w:trPr>
        <w:tc>
          <w:tcPr>
            <w:tcW w:w="9855" w:type="dxa"/>
            <w:gridSpan w:val="11"/>
            <w:tcBorders>
              <w:top w:val="nil"/>
              <w:left w:val="single" w:sz="4" w:space="0" w:color="auto"/>
              <w:bottom w:val="single" w:sz="4" w:space="0" w:color="auto"/>
              <w:right w:val="single" w:sz="4" w:space="0" w:color="auto"/>
            </w:tcBorders>
          </w:tcPr>
          <w:p w14:paraId="688E4C21" w14:textId="77777777" w:rsidR="00644BBC" w:rsidRPr="002F0DCE" w:rsidRDefault="00644BBC" w:rsidP="00644BBC">
            <w:pPr>
              <w:jc w:val="both"/>
              <w:rPr>
                <w:ins w:id="295" w:author="Pavla Trefilová" w:date="2023-06-05T09:23:00Z"/>
              </w:rPr>
            </w:pPr>
            <w:ins w:id="296" w:author="Pavla Trefilová" w:date="2023-06-05T09:23:00Z">
              <w:r w:rsidRPr="00576088">
                <w:t>Technologie pro energetickou udržitelnost</w:t>
              </w:r>
              <w:r>
                <w:t xml:space="preserve"> – vedení cvičení</w:t>
              </w:r>
            </w:ins>
          </w:p>
        </w:tc>
      </w:tr>
      <w:tr w:rsidR="00644BBC" w14:paraId="13900715" w14:textId="77777777" w:rsidTr="00644BBC">
        <w:trPr>
          <w:ins w:id="297"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412E2B4" w14:textId="77777777" w:rsidR="00644BBC" w:rsidRDefault="00644BBC" w:rsidP="00644BBC">
            <w:pPr>
              <w:jc w:val="both"/>
              <w:rPr>
                <w:ins w:id="298" w:author="Pavla Trefilová" w:date="2023-06-05T09:23:00Z"/>
              </w:rPr>
            </w:pPr>
            <w:ins w:id="299" w:author="Pavla Trefilová" w:date="2023-06-05T09:23:00Z">
              <w:r>
                <w:rPr>
                  <w:b/>
                </w:rPr>
                <w:t xml:space="preserve">Údaje o vzdělání na VŠ </w:t>
              </w:r>
            </w:ins>
          </w:p>
        </w:tc>
      </w:tr>
      <w:tr w:rsidR="00644BBC" w14:paraId="1793E2DE" w14:textId="77777777" w:rsidTr="00644BBC">
        <w:trPr>
          <w:trHeight w:val="745"/>
          <w:ins w:id="300"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tcPr>
          <w:tbl>
            <w:tblPr>
              <w:tblW w:w="18114" w:type="dxa"/>
              <w:tblLayout w:type="fixed"/>
              <w:tblCellMar>
                <w:left w:w="70" w:type="dxa"/>
                <w:right w:w="70" w:type="dxa"/>
              </w:tblCellMar>
              <w:tblLook w:val="0000" w:firstRow="0" w:lastRow="0" w:firstColumn="0" w:lastColumn="0" w:noHBand="0" w:noVBand="0"/>
            </w:tblPr>
            <w:tblGrid>
              <w:gridCol w:w="9609"/>
              <w:gridCol w:w="8505"/>
            </w:tblGrid>
            <w:tr w:rsidR="00644BBC" w:rsidRPr="00894A67" w14:paraId="76BC1358" w14:textId="77777777" w:rsidTr="00644BBC">
              <w:trPr>
                <w:trHeight w:val="741"/>
                <w:ins w:id="301" w:author="Pavla Trefilová" w:date="2023-06-05T09:23:00Z"/>
              </w:trPr>
              <w:tc>
                <w:tcPr>
                  <w:tcW w:w="9609" w:type="dxa"/>
                </w:tcPr>
                <w:p w14:paraId="176C757E" w14:textId="77777777" w:rsidR="00644BBC" w:rsidRDefault="00644BBC" w:rsidP="00644BBC">
                  <w:pPr>
                    <w:rPr>
                      <w:ins w:id="302" w:author="Pavla Trefilová" w:date="2023-06-05T09:23:00Z"/>
                    </w:rPr>
                  </w:pPr>
                  <w:ins w:id="303" w:author="Pavla Trefilová" w:date="2023-06-05T09:23:00Z">
                    <w:r>
                      <w:t xml:space="preserve">2019: </w:t>
                    </w:r>
                    <w:r w:rsidRPr="005504EF">
                      <w:t>Unive</w:t>
                    </w:r>
                    <w:r>
                      <w:t>r</w:t>
                    </w:r>
                    <w:r w:rsidRPr="005504EF">
                      <w:t>zita Tomáše Bati ve Zlíně</w:t>
                    </w:r>
                    <w:r>
                      <w:t xml:space="preserve">, </w:t>
                    </w:r>
                    <w:r w:rsidRPr="005504EF">
                      <w:t xml:space="preserve">Fakulta </w:t>
                    </w:r>
                    <w:r>
                      <w:t>t</w:t>
                    </w:r>
                    <w:r w:rsidRPr="005504EF">
                      <w:t>echnologická</w:t>
                    </w:r>
                    <w:r>
                      <w:t xml:space="preserve">, Studijní obor: </w:t>
                    </w:r>
                    <w:r w:rsidRPr="00003118">
                      <w:t>Technologie makromolekulárních látek, Ph.D.</w:t>
                    </w:r>
                  </w:ins>
                </w:p>
                <w:p w14:paraId="36E4137A" w14:textId="77777777" w:rsidR="00644BBC" w:rsidRDefault="00644BBC" w:rsidP="00644BBC">
                  <w:pPr>
                    <w:rPr>
                      <w:ins w:id="304" w:author="Pavla Trefilová" w:date="2023-06-05T09:23:00Z"/>
                    </w:rPr>
                  </w:pPr>
                  <w:ins w:id="305" w:author="Pavla Trefilová" w:date="2023-06-05T09:23:00Z">
                    <w:r>
                      <w:t xml:space="preserve">2015: </w:t>
                    </w:r>
                    <w:r w:rsidRPr="005504EF">
                      <w:t>Unive</w:t>
                    </w:r>
                    <w:r>
                      <w:t>r</w:t>
                    </w:r>
                    <w:r w:rsidRPr="005504EF">
                      <w:t>zita Tomáše Bati ve Zlíně</w:t>
                    </w:r>
                    <w:r>
                      <w:t xml:space="preserve">, </w:t>
                    </w:r>
                    <w:r w:rsidRPr="005504EF">
                      <w:t xml:space="preserve">Fakulta </w:t>
                    </w:r>
                    <w:r>
                      <w:t>t</w:t>
                    </w:r>
                    <w:r w:rsidRPr="005504EF">
                      <w:t>echnologická</w:t>
                    </w:r>
                    <w:r>
                      <w:t>, Studijní program:</w:t>
                    </w:r>
                    <w:r>
                      <w:rPr>
                        <w:rFonts w:eastAsia="Calibri"/>
                      </w:rPr>
                      <w:t xml:space="preserve"> </w:t>
                    </w:r>
                    <w:r>
                      <w:t>Chemie a technologie matriálů</w:t>
                    </w:r>
                    <w:r w:rsidRPr="00003118">
                      <w:t xml:space="preserve">, </w:t>
                    </w:r>
                    <w:r>
                      <w:t>Ing.</w:t>
                    </w:r>
                  </w:ins>
                </w:p>
                <w:p w14:paraId="66CC0BB4" w14:textId="77777777" w:rsidR="00644BBC" w:rsidRPr="00894A67" w:rsidRDefault="00644BBC" w:rsidP="00644BBC">
                  <w:pPr>
                    <w:rPr>
                      <w:ins w:id="306" w:author="Pavla Trefilová" w:date="2023-06-05T09:23:00Z"/>
                    </w:rPr>
                  </w:pPr>
                  <w:ins w:id="307" w:author="Pavla Trefilová" w:date="2023-06-05T09:23:00Z">
                    <w:r>
                      <w:t xml:space="preserve">2013 </w:t>
                    </w:r>
                    <w:r w:rsidRPr="005504EF">
                      <w:t>Unive</w:t>
                    </w:r>
                    <w:r>
                      <w:t>r</w:t>
                    </w:r>
                    <w:r w:rsidRPr="005504EF">
                      <w:t>zita Tomáše Bati ve Zlíně</w:t>
                    </w:r>
                    <w:r>
                      <w:t xml:space="preserve">, </w:t>
                    </w:r>
                    <w:r w:rsidRPr="005504EF">
                      <w:t xml:space="preserve">Fakulta </w:t>
                    </w:r>
                    <w:r>
                      <w:t>t</w:t>
                    </w:r>
                    <w:r w:rsidRPr="005504EF">
                      <w:t>echnologická</w:t>
                    </w:r>
                    <w:r>
                      <w:t>, Studijní program:</w:t>
                    </w:r>
                    <w:r>
                      <w:rPr>
                        <w:rFonts w:eastAsia="Calibri"/>
                      </w:rPr>
                      <w:t xml:space="preserve"> </w:t>
                    </w:r>
                    <w:r>
                      <w:t>Chemie a technologie matriálů</w:t>
                    </w:r>
                    <w:r w:rsidRPr="00003118">
                      <w:t xml:space="preserve">, </w:t>
                    </w:r>
                    <w:r>
                      <w:t>Bc.</w:t>
                    </w:r>
                  </w:ins>
                </w:p>
              </w:tc>
              <w:tc>
                <w:tcPr>
                  <w:tcW w:w="8505" w:type="dxa"/>
                </w:tcPr>
                <w:p w14:paraId="3CE9F72B" w14:textId="77777777" w:rsidR="00644BBC" w:rsidRPr="00894A67" w:rsidRDefault="00644BBC" w:rsidP="00644BBC">
                  <w:pPr>
                    <w:jc w:val="both"/>
                    <w:rPr>
                      <w:ins w:id="308" w:author="Pavla Trefilová" w:date="2023-06-05T09:23:00Z"/>
                    </w:rPr>
                  </w:pPr>
                </w:p>
              </w:tc>
            </w:tr>
          </w:tbl>
          <w:p w14:paraId="283F184C" w14:textId="77777777" w:rsidR="00644BBC" w:rsidRDefault="00644BBC" w:rsidP="00644BBC">
            <w:pPr>
              <w:jc w:val="both"/>
              <w:rPr>
                <w:ins w:id="309" w:author="Pavla Trefilová" w:date="2023-06-05T09:23:00Z"/>
                <w:b/>
              </w:rPr>
            </w:pPr>
          </w:p>
        </w:tc>
      </w:tr>
      <w:tr w:rsidR="00644BBC" w14:paraId="20CC9649" w14:textId="77777777" w:rsidTr="00644BBC">
        <w:trPr>
          <w:ins w:id="310"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tcPr>
          <w:p w14:paraId="1F732E86" w14:textId="77777777" w:rsidR="00644BBC" w:rsidRDefault="00644BBC" w:rsidP="00644BBC">
            <w:pPr>
              <w:jc w:val="both"/>
              <w:rPr>
                <w:ins w:id="311" w:author="Pavla Trefilová" w:date="2023-06-05T09:23:00Z"/>
                <w:b/>
              </w:rPr>
            </w:pPr>
            <w:ins w:id="312" w:author="Pavla Trefilová" w:date="2023-06-05T09:23:00Z">
              <w:r>
                <w:rPr>
                  <w:b/>
                </w:rPr>
                <w:t>Údaje o odborném působení od absolvování VŠ</w:t>
              </w:r>
            </w:ins>
          </w:p>
        </w:tc>
      </w:tr>
      <w:tr w:rsidR="00644BBC" w14:paraId="0B5C5FEE" w14:textId="77777777" w:rsidTr="00644BBC">
        <w:trPr>
          <w:trHeight w:val="565"/>
          <w:ins w:id="313"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tcPr>
          <w:tbl>
            <w:tblPr>
              <w:tblW w:w="17818" w:type="dxa"/>
              <w:tblLayout w:type="fixed"/>
              <w:tblCellMar>
                <w:left w:w="70" w:type="dxa"/>
                <w:right w:w="70" w:type="dxa"/>
              </w:tblCellMar>
              <w:tblLook w:val="0000" w:firstRow="0" w:lastRow="0" w:firstColumn="0" w:lastColumn="0" w:noHBand="0" w:noVBand="0"/>
            </w:tblPr>
            <w:tblGrid>
              <w:gridCol w:w="9745"/>
              <w:gridCol w:w="8073"/>
            </w:tblGrid>
            <w:tr w:rsidR="00644BBC" w:rsidRPr="00894A67" w14:paraId="5F2247E9" w14:textId="77777777" w:rsidTr="00644BBC">
              <w:trPr>
                <w:trHeight w:val="575"/>
                <w:ins w:id="314" w:author="Pavla Trefilová" w:date="2023-06-05T09:23:00Z"/>
              </w:trPr>
              <w:tc>
                <w:tcPr>
                  <w:tcW w:w="9745" w:type="dxa"/>
                </w:tcPr>
                <w:p w14:paraId="63AE2C8F" w14:textId="77777777" w:rsidR="00644BBC" w:rsidRDefault="00644BBC" w:rsidP="00644BBC">
                  <w:pPr>
                    <w:pStyle w:val="KartaC-I"/>
                    <w:spacing w:before="0" w:after="0"/>
                    <w:rPr>
                      <w:ins w:id="315" w:author="Pavla Trefilová" w:date="2023-06-05T09:23:00Z"/>
                    </w:rPr>
                  </w:pPr>
                  <w:ins w:id="316" w:author="Pavla Trefilová" w:date="2023-06-05T09:23:00Z">
                    <w:r>
                      <w:t>2020</w:t>
                    </w:r>
                    <w:r w:rsidRPr="009F31F1">
                      <w:t xml:space="preserve"> – dosud: UTB Zlín, FT, akademický</w:t>
                    </w:r>
                    <w:r>
                      <w:t xml:space="preserve"> pracovník</w:t>
                    </w:r>
                    <w:r w:rsidRPr="00003118">
                      <w:t xml:space="preserve"> </w:t>
                    </w:r>
                  </w:ins>
                </w:p>
                <w:p w14:paraId="2BF05313" w14:textId="77777777" w:rsidR="00644BBC" w:rsidRPr="00003118" w:rsidRDefault="00644BBC" w:rsidP="00644BBC">
                  <w:pPr>
                    <w:pStyle w:val="KartaC-I"/>
                    <w:spacing w:before="0" w:after="0"/>
                    <w:rPr>
                      <w:ins w:id="317" w:author="Pavla Trefilová" w:date="2023-06-05T09:23:00Z"/>
                    </w:rPr>
                  </w:pPr>
                  <w:ins w:id="318" w:author="Pavla Trefilová" w:date="2023-06-05T09:23:00Z">
                    <w:r>
                      <w:t>2016 - dosud</w:t>
                    </w:r>
                    <w:r w:rsidRPr="00003118">
                      <w:t>: UTB Zlín,</w:t>
                    </w:r>
                    <w:r>
                      <w:t xml:space="preserve"> UNI, CPS</w:t>
                    </w:r>
                    <w:r w:rsidRPr="00003118">
                      <w:t xml:space="preserve"> – </w:t>
                    </w:r>
                    <w:r>
                      <w:t>výzkumný projektový pracovník</w:t>
                    </w:r>
                  </w:ins>
                </w:p>
                <w:p w14:paraId="3DAFD3AC" w14:textId="77777777" w:rsidR="00644BBC" w:rsidRPr="00894A67" w:rsidRDefault="00644BBC" w:rsidP="00644BBC">
                  <w:pPr>
                    <w:rPr>
                      <w:ins w:id="319" w:author="Pavla Trefilová" w:date="2023-06-05T09:23:00Z"/>
                    </w:rPr>
                  </w:pPr>
                </w:p>
              </w:tc>
              <w:tc>
                <w:tcPr>
                  <w:tcW w:w="8073" w:type="dxa"/>
                </w:tcPr>
                <w:p w14:paraId="1D584A2C" w14:textId="77777777" w:rsidR="00644BBC" w:rsidRPr="00894A67" w:rsidRDefault="00644BBC" w:rsidP="00644BBC">
                  <w:pPr>
                    <w:widowControl w:val="0"/>
                    <w:autoSpaceDE w:val="0"/>
                    <w:autoSpaceDN w:val="0"/>
                    <w:adjustRightInd w:val="0"/>
                    <w:jc w:val="both"/>
                    <w:rPr>
                      <w:ins w:id="320" w:author="Pavla Trefilová" w:date="2023-06-05T09:23:00Z"/>
                    </w:rPr>
                  </w:pPr>
                </w:p>
              </w:tc>
            </w:tr>
          </w:tbl>
          <w:p w14:paraId="412D8BE3" w14:textId="77777777" w:rsidR="00644BBC" w:rsidRDefault="00644BBC" w:rsidP="00644BBC">
            <w:pPr>
              <w:jc w:val="both"/>
              <w:rPr>
                <w:ins w:id="321" w:author="Pavla Trefilová" w:date="2023-06-05T09:23:00Z"/>
                <w:color w:val="FF0000"/>
              </w:rPr>
            </w:pPr>
          </w:p>
        </w:tc>
      </w:tr>
      <w:tr w:rsidR="00644BBC" w14:paraId="290EDF4A" w14:textId="77777777" w:rsidTr="00644BBC">
        <w:trPr>
          <w:trHeight w:val="250"/>
          <w:ins w:id="322"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tcPr>
          <w:p w14:paraId="71D8E67B" w14:textId="77777777" w:rsidR="00644BBC" w:rsidRDefault="00644BBC" w:rsidP="00644BBC">
            <w:pPr>
              <w:jc w:val="both"/>
              <w:rPr>
                <w:ins w:id="323" w:author="Pavla Trefilová" w:date="2023-06-05T09:23:00Z"/>
              </w:rPr>
            </w:pPr>
            <w:ins w:id="324" w:author="Pavla Trefilová" w:date="2023-06-05T09:23:00Z">
              <w:r w:rsidRPr="00003118">
                <w:rPr>
                  <w:b/>
                </w:rPr>
                <w:t>Zkušenosti s vedením kvalifikačních a rigorózních prací</w:t>
              </w:r>
            </w:ins>
          </w:p>
        </w:tc>
      </w:tr>
      <w:tr w:rsidR="00644BBC" w14:paraId="19044F4C" w14:textId="77777777" w:rsidTr="00644BBC">
        <w:trPr>
          <w:trHeight w:val="344"/>
          <w:ins w:id="325"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tcPr>
          <w:p w14:paraId="3A98F539" w14:textId="77777777" w:rsidR="00644BBC" w:rsidRDefault="00644BBC" w:rsidP="00644BBC">
            <w:pPr>
              <w:jc w:val="both"/>
              <w:rPr>
                <w:ins w:id="326" w:author="Pavla Trefilová" w:date="2023-06-05T09:23:00Z"/>
              </w:rPr>
            </w:pPr>
          </w:p>
        </w:tc>
      </w:tr>
      <w:tr w:rsidR="00644BBC" w14:paraId="53852866" w14:textId="77777777" w:rsidTr="00644BBC">
        <w:trPr>
          <w:cantSplit/>
          <w:ins w:id="327" w:author="Pavla Trefilová" w:date="2023-06-05T09:23:00Z"/>
        </w:trPr>
        <w:tc>
          <w:tcPr>
            <w:tcW w:w="33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562C3F1" w14:textId="77777777" w:rsidR="00644BBC" w:rsidRDefault="00644BBC" w:rsidP="00644BBC">
            <w:pPr>
              <w:jc w:val="both"/>
              <w:rPr>
                <w:ins w:id="328" w:author="Pavla Trefilová" w:date="2023-06-05T09:23:00Z"/>
              </w:rPr>
            </w:pPr>
            <w:ins w:id="329" w:author="Pavla Trefilová" w:date="2023-06-05T09:23:00Z">
              <w:r>
                <w:rPr>
                  <w:b/>
                </w:rPr>
                <w:t xml:space="preserve">Obor habilitačního řízení </w:t>
              </w:r>
            </w:ins>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903CA45" w14:textId="77777777" w:rsidR="00644BBC" w:rsidRDefault="00644BBC" w:rsidP="00644BBC">
            <w:pPr>
              <w:jc w:val="both"/>
              <w:rPr>
                <w:ins w:id="330" w:author="Pavla Trefilová" w:date="2023-06-05T09:23:00Z"/>
              </w:rPr>
            </w:pPr>
            <w:ins w:id="331" w:author="Pavla Trefilová" w:date="2023-06-05T09:23:00Z">
              <w:r>
                <w:rPr>
                  <w:b/>
                </w:rPr>
                <w:t>Rok udělení hodnosti</w:t>
              </w:r>
            </w:ins>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31738B1D" w14:textId="77777777" w:rsidR="00644BBC" w:rsidRDefault="00644BBC" w:rsidP="00644BBC">
            <w:pPr>
              <w:jc w:val="both"/>
              <w:rPr>
                <w:ins w:id="332" w:author="Pavla Trefilová" w:date="2023-06-05T09:23:00Z"/>
              </w:rPr>
            </w:pPr>
            <w:ins w:id="333" w:author="Pavla Trefilová" w:date="2023-06-05T09:23:00Z">
              <w:r>
                <w:rPr>
                  <w:b/>
                </w:rPr>
                <w:t>Řízení konáno na VŠ</w:t>
              </w:r>
            </w:ins>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38ACAD67" w14:textId="77777777" w:rsidR="00644BBC" w:rsidRDefault="00644BBC" w:rsidP="00644BBC">
            <w:pPr>
              <w:jc w:val="both"/>
              <w:rPr>
                <w:ins w:id="334" w:author="Pavla Trefilová" w:date="2023-06-05T09:23:00Z"/>
                <w:b/>
              </w:rPr>
            </w:pPr>
            <w:ins w:id="335" w:author="Pavla Trefilová" w:date="2023-06-05T09:23:00Z">
              <w:r>
                <w:rPr>
                  <w:b/>
                </w:rPr>
                <w:t>Ohlasy publikací</w:t>
              </w:r>
            </w:ins>
          </w:p>
        </w:tc>
      </w:tr>
      <w:tr w:rsidR="00644BBC" w14:paraId="0773BE85" w14:textId="77777777" w:rsidTr="00644BBC">
        <w:trPr>
          <w:cantSplit/>
          <w:ins w:id="336" w:author="Pavla Trefilová" w:date="2023-06-05T09:23:00Z"/>
        </w:trPr>
        <w:tc>
          <w:tcPr>
            <w:tcW w:w="3344" w:type="dxa"/>
            <w:gridSpan w:val="2"/>
            <w:tcBorders>
              <w:top w:val="single" w:sz="4" w:space="0" w:color="auto"/>
              <w:left w:val="single" w:sz="4" w:space="0" w:color="auto"/>
              <w:bottom w:val="single" w:sz="4" w:space="0" w:color="auto"/>
              <w:right w:val="single" w:sz="4" w:space="0" w:color="auto"/>
            </w:tcBorders>
          </w:tcPr>
          <w:p w14:paraId="366BC50B" w14:textId="77777777" w:rsidR="00644BBC" w:rsidRDefault="00644BBC" w:rsidP="00644BBC">
            <w:pPr>
              <w:jc w:val="both"/>
              <w:rPr>
                <w:ins w:id="337" w:author="Pavla Trefilová" w:date="2023-06-05T09:23:00Z"/>
              </w:rPr>
            </w:pPr>
          </w:p>
        </w:tc>
        <w:tc>
          <w:tcPr>
            <w:tcW w:w="2244" w:type="dxa"/>
            <w:gridSpan w:val="2"/>
            <w:tcBorders>
              <w:top w:val="single" w:sz="4" w:space="0" w:color="auto"/>
              <w:left w:val="single" w:sz="4" w:space="0" w:color="auto"/>
              <w:bottom w:val="single" w:sz="4" w:space="0" w:color="auto"/>
              <w:right w:val="single" w:sz="4" w:space="0" w:color="auto"/>
            </w:tcBorders>
          </w:tcPr>
          <w:p w14:paraId="5F7317BA" w14:textId="77777777" w:rsidR="00644BBC" w:rsidRDefault="00644BBC" w:rsidP="00644BBC">
            <w:pPr>
              <w:jc w:val="both"/>
              <w:rPr>
                <w:ins w:id="338" w:author="Pavla Trefilová" w:date="2023-06-05T09:23:00Z"/>
              </w:rPr>
            </w:pPr>
          </w:p>
        </w:tc>
        <w:tc>
          <w:tcPr>
            <w:tcW w:w="2248" w:type="dxa"/>
            <w:gridSpan w:val="4"/>
            <w:tcBorders>
              <w:top w:val="single" w:sz="4" w:space="0" w:color="auto"/>
              <w:left w:val="single" w:sz="4" w:space="0" w:color="auto"/>
              <w:bottom w:val="single" w:sz="4" w:space="0" w:color="auto"/>
              <w:right w:val="single" w:sz="12" w:space="0" w:color="auto"/>
            </w:tcBorders>
          </w:tcPr>
          <w:p w14:paraId="5D622784" w14:textId="77777777" w:rsidR="00644BBC" w:rsidRDefault="00644BBC" w:rsidP="00644BBC">
            <w:pPr>
              <w:jc w:val="both"/>
              <w:rPr>
                <w:ins w:id="339" w:author="Pavla Trefilová" w:date="2023-06-05T09:23:00Z"/>
              </w:rPr>
            </w:pP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1992D0D7" w14:textId="77777777" w:rsidR="00644BBC" w:rsidRDefault="00644BBC" w:rsidP="00644BBC">
            <w:pPr>
              <w:jc w:val="both"/>
              <w:rPr>
                <w:ins w:id="340" w:author="Pavla Trefilová" w:date="2023-06-05T09:23:00Z"/>
              </w:rPr>
            </w:pPr>
            <w:ins w:id="341" w:author="Pavla Trefilová" w:date="2023-06-05T09:23:00Z">
              <w:r>
                <w:rPr>
                  <w:b/>
                </w:rPr>
                <w:t>WoS</w:t>
              </w:r>
            </w:ins>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0629270" w14:textId="77777777" w:rsidR="00644BBC" w:rsidRDefault="00644BBC" w:rsidP="00644BBC">
            <w:pPr>
              <w:jc w:val="both"/>
              <w:rPr>
                <w:ins w:id="342" w:author="Pavla Trefilová" w:date="2023-06-05T09:23:00Z"/>
                <w:sz w:val="18"/>
              </w:rPr>
            </w:pPr>
            <w:ins w:id="343" w:author="Pavla Trefilová" w:date="2023-06-05T09:23:00Z">
              <w:r>
                <w:rPr>
                  <w:b/>
                  <w:sz w:val="18"/>
                </w:rPr>
                <w:t>Scopus</w:t>
              </w:r>
            </w:ins>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0988D5B" w14:textId="77777777" w:rsidR="00644BBC" w:rsidRDefault="00644BBC" w:rsidP="00644BBC">
            <w:pPr>
              <w:jc w:val="both"/>
              <w:rPr>
                <w:ins w:id="344" w:author="Pavla Trefilová" w:date="2023-06-05T09:23:00Z"/>
              </w:rPr>
            </w:pPr>
            <w:ins w:id="345" w:author="Pavla Trefilová" w:date="2023-06-05T09:23:00Z">
              <w:r>
                <w:rPr>
                  <w:b/>
                  <w:sz w:val="18"/>
                </w:rPr>
                <w:t>ostatní</w:t>
              </w:r>
            </w:ins>
          </w:p>
        </w:tc>
      </w:tr>
      <w:tr w:rsidR="00644BBC" w14:paraId="2C9DA14D" w14:textId="77777777" w:rsidTr="00644BBC">
        <w:trPr>
          <w:cantSplit/>
          <w:trHeight w:val="70"/>
          <w:ins w:id="346" w:author="Pavla Trefilová" w:date="2023-06-05T09:23:00Z"/>
        </w:trPr>
        <w:tc>
          <w:tcPr>
            <w:tcW w:w="33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609B5A" w14:textId="77777777" w:rsidR="00644BBC" w:rsidRDefault="00644BBC" w:rsidP="00644BBC">
            <w:pPr>
              <w:jc w:val="both"/>
              <w:rPr>
                <w:ins w:id="347" w:author="Pavla Trefilová" w:date="2023-06-05T09:23:00Z"/>
              </w:rPr>
            </w:pPr>
            <w:ins w:id="348" w:author="Pavla Trefilová" w:date="2023-06-05T09:23:00Z">
              <w:r>
                <w:rPr>
                  <w:b/>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4BDE2" w14:textId="77777777" w:rsidR="00644BBC" w:rsidRDefault="00644BBC" w:rsidP="00644BBC">
            <w:pPr>
              <w:jc w:val="both"/>
              <w:rPr>
                <w:ins w:id="349" w:author="Pavla Trefilová" w:date="2023-06-05T09:23:00Z"/>
              </w:rPr>
            </w:pPr>
            <w:ins w:id="350" w:author="Pavla Trefilová" w:date="2023-06-05T09:23:00Z">
              <w:r>
                <w:rPr>
                  <w:b/>
                </w:rPr>
                <w:t>Rok udělení hodnosti</w:t>
              </w:r>
            </w:ins>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165806A" w14:textId="77777777" w:rsidR="00644BBC" w:rsidRDefault="00644BBC" w:rsidP="00644BBC">
            <w:pPr>
              <w:jc w:val="both"/>
              <w:rPr>
                <w:ins w:id="351" w:author="Pavla Trefilová" w:date="2023-06-05T09:23:00Z"/>
              </w:rPr>
            </w:pPr>
            <w:ins w:id="352" w:author="Pavla Trefilová" w:date="2023-06-05T09:23:00Z">
              <w:r>
                <w:rPr>
                  <w:b/>
                </w:rPr>
                <w:t>Řízení konáno na VŠ</w:t>
              </w:r>
            </w:ins>
          </w:p>
        </w:tc>
        <w:tc>
          <w:tcPr>
            <w:tcW w:w="632" w:type="dxa"/>
            <w:tcBorders>
              <w:top w:val="single" w:sz="4" w:space="0" w:color="auto"/>
              <w:left w:val="single" w:sz="12" w:space="0" w:color="auto"/>
              <w:bottom w:val="single" w:sz="4" w:space="0" w:color="auto"/>
              <w:right w:val="single" w:sz="4" w:space="0" w:color="auto"/>
            </w:tcBorders>
          </w:tcPr>
          <w:p w14:paraId="7DFC18E7" w14:textId="77777777" w:rsidR="00644BBC" w:rsidRDefault="00644BBC" w:rsidP="00644BBC">
            <w:pPr>
              <w:jc w:val="both"/>
              <w:rPr>
                <w:ins w:id="353" w:author="Pavla Trefilová" w:date="2023-06-05T09:23:00Z"/>
                <w:b/>
              </w:rPr>
            </w:pPr>
            <w:ins w:id="354" w:author="Pavla Trefilová" w:date="2023-06-05T09:23:00Z">
              <w:r>
                <w:rPr>
                  <w:b/>
                </w:rPr>
                <w:t>94</w:t>
              </w:r>
            </w:ins>
          </w:p>
        </w:tc>
        <w:tc>
          <w:tcPr>
            <w:tcW w:w="693" w:type="dxa"/>
            <w:tcBorders>
              <w:top w:val="single" w:sz="4" w:space="0" w:color="auto"/>
              <w:left w:val="single" w:sz="4" w:space="0" w:color="auto"/>
              <w:bottom w:val="single" w:sz="4" w:space="0" w:color="auto"/>
              <w:right w:val="single" w:sz="4" w:space="0" w:color="auto"/>
            </w:tcBorders>
          </w:tcPr>
          <w:p w14:paraId="4B54512D" w14:textId="77777777" w:rsidR="00644BBC" w:rsidRDefault="00644BBC" w:rsidP="00644BBC">
            <w:pPr>
              <w:jc w:val="both"/>
              <w:rPr>
                <w:ins w:id="355" w:author="Pavla Trefilová" w:date="2023-06-05T09:23:00Z"/>
                <w:b/>
              </w:rPr>
            </w:pPr>
            <w:ins w:id="356" w:author="Pavla Trefilová" w:date="2023-06-05T09:23:00Z">
              <w:r>
                <w:rPr>
                  <w:b/>
                </w:rPr>
                <w:t>98</w:t>
              </w:r>
            </w:ins>
          </w:p>
        </w:tc>
        <w:tc>
          <w:tcPr>
            <w:tcW w:w="694" w:type="dxa"/>
            <w:tcBorders>
              <w:top w:val="single" w:sz="4" w:space="0" w:color="auto"/>
              <w:left w:val="single" w:sz="4" w:space="0" w:color="auto"/>
              <w:bottom w:val="single" w:sz="4" w:space="0" w:color="auto"/>
              <w:right w:val="single" w:sz="4" w:space="0" w:color="auto"/>
            </w:tcBorders>
          </w:tcPr>
          <w:p w14:paraId="7CBAFD8A" w14:textId="77777777" w:rsidR="00644BBC" w:rsidRDefault="00644BBC" w:rsidP="00644BBC">
            <w:pPr>
              <w:jc w:val="both"/>
              <w:rPr>
                <w:ins w:id="357" w:author="Pavla Trefilová" w:date="2023-06-05T09:23:00Z"/>
                <w:b/>
              </w:rPr>
            </w:pPr>
            <w:ins w:id="358" w:author="Pavla Trefilová" w:date="2023-06-05T09:23:00Z">
              <w:r>
                <w:rPr>
                  <w:b/>
                </w:rPr>
                <w:t>-</w:t>
              </w:r>
            </w:ins>
          </w:p>
        </w:tc>
      </w:tr>
      <w:tr w:rsidR="00644BBC" w14:paraId="2BA28430" w14:textId="77777777" w:rsidTr="00644BBC">
        <w:trPr>
          <w:trHeight w:val="205"/>
          <w:ins w:id="359" w:author="Pavla Trefilová" w:date="2023-06-05T09:23:00Z"/>
        </w:trPr>
        <w:tc>
          <w:tcPr>
            <w:tcW w:w="3344" w:type="dxa"/>
            <w:gridSpan w:val="2"/>
            <w:tcBorders>
              <w:top w:val="single" w:sz="4" w:space="0" w:color="auto"/>
              <w:left w:val="single" w:sz="4" w:space="0" w:color="auto"/>
              <w:bottom w:val="single" w:sz="4" w:space="0" w:color="auto"/>
              <w:right w:val="single" w:sz="4" w:space="0" w:color="auto"/>
            </w:tcBorders>
          </w:tcPr>
          <w:p w14:paraId="3641DEB7" w14:textId="77777777" w:rsidR="00644BBC" w:rsidRDefault="00644BBC" w:rsidP="00644BBC">
            <w:pPr>
              <w:jc w:val="both"/>
              <w:rPr>
                <w:ins w:id="360" w:author="Pavla Trefilová" w:date="2023-06-05T09:23:00Z"/>
              </w:rPr>
            </w:pPr>
          </w:p>
        </w:tc>
        <w:tc>
          <w:tcPr>
            <w:tcW w:w="2244" w:type="dxa"/>
            <w:gridSpan w:val="2"/>
            <w:tcBorders>
              <w:top w:val="single" w:sz="4" w:space="0" w:color="auto"/>
              <w:left w:val="single" w:sz="4" w:space="0" w:color="auto"/>
              <w:bottom w:val="single" w:sz="4" w:space="0" w:color="auto"/>
              <w:right w:val="single" w:sz="4" w:space="0" w:color="auto"/>
            </w:tcBorders>
          </w:tcPr>
          <w:p w14:paraId="1809E0DC" w14:textId="77777777" w:rsidR="00644BBC" w:rsidRDefault="00644BBC" w:rsidP="00644BBC">
            <w:pPr>
              <w:jc w:val="both"/>
              <w:rPr>
                <w:ins w:id="361" w:author="Pavla Trefilová" w:date="2023-06-05T09:23:00Z"/>
              </w:rPr>
            </w:pPr>
          </w:p>
        </w:tc>
        <w:tc>
          <w:tcPr>
            <w:tcW w:w="2248" w:type="dxa"/>
            <w:gridSpan w:val="4"/>
            <w:tcBorders>
              <w:top w:val="single" w:sz="4" w:space="0" w:color="auto"/>
              <w:left w:val="single" w:sz="4" w:space="0" w:color="auto"/>
              <w:bottom w:val="single" w:sz="4" w:space="0" w:color="auto"/>
              <w:right w:val="single" w:sz="12" w:space="0" w:color="auto"/>
            </w:tcBorders>
          </w:tcPr>
          <w:p w14:paraId="4E040B3F" w14:textId="77777777" w:rsidR="00644BBC" w:rsidRDefault="00644BBC" w:rsidP="00644BBC">
            <w:pPr>
              <w:jc w:val="both"/>
              <w:rPr>
                <w:ins w:id="362" w:author="Pavla Trefilová" w:date="2023-06-05T09:23:00Z"/>
              </w:rPr>
            </w:pPr>
          </w:p>
        </w:tc>
        <w:tc>
          <w:tcPr>
            <w:tcW w:w="1325" w:type="dxa"/>
            <w:gridSpan w:val="2"/>
            <w:tcBorders>
              <w:top w:val="single" w:sz="4" w:space="0" w:color="auto"/>
              <w:left w:val="single" w:sz="12" w:space="0" w:color="auto"/>
              <w:bottom w:val="single" w:sz="4" w:space="0" w:color="auto"/>
              <w:right w:val="single" w:sz="4" w:space="0" w:color="auto"/>
            </w:tcBorders>
            <w:shd w:val="clear" w:color="auto" w:fill="FBD4B4"/>
            <w:vAlign w:val="center"/>
            <w:hideMark/>
          </w:tcPr>
          <w:p w14:paraId="0C3059FD" w14:textId="77777777" w:rsidR="00644BBC" w:rsidRDefault="00644BBC" w:rsidP="00644BBC">
            <w:pPr>
              <w:jc w:val="both"/>
              <w:rPr>
                <w:ins w:id="363" w:author="Pavla Trefilová" w:date="2023-06-05T09:23:00Z"/>
                <w:b/>
                <w:sz w:val="18"/>
              </w:rPr>
            </w:pPr>
            <w:ins w:id="364" w:author="Pavla Trefilová" w:date="2023-06-05T09:23:00Z">
              <w:r>
                <w:rPr>
                  <w:b/>
                  <w:sz w:val="18"/>
                </w:rPr>
                <w:t>H-index WoS/Scopus</w:t>
              </w:r>
            </w:ins>
          </w:p>
        </w:tc>
        <w:tc>
          <w:tcPr>
            <w:tcW w:w="694" w:type="dxa"/>
            <w:tcBorders>
              <w:top w:val="single" w:sz="4" w:space="0" w:color="auto"/>
              <w:left w:val="single" w:sz="4" w:space="0" w:color="auto"/>
              <w:bottom w:val="single" w:sz="4" w:space="0" w:color="auto"/>
              <w:right w:val="single" w:sz="4" w:space="0" w:color="auto"/>
            </w:tcBorders>
            <w:vAlign w:val="center"/>
            <w:hideMark/>
          </w:tcPr>
          <w:p w14:paraId="35F8FA2E" w14:textId="77777777" w:rsidR="00644BBC" w:rsidRDefault="00644BBC" w:rsidP="00644BBC">
            <w:pPr>
              <w:rPr>
                <w:ins w:id="365" w:author="Pavla Trefilová" w:date="2023-06-05T09:23:00Z"/>
                <w:b/>
              </w:rPr>
            </w:pPr>
            <w:ins w:id="366" w:author="Pavla Trefilová" w:date="2023-06-05T09:23:00Z">
              <w:r>
                <w:rPr>
                  <w:b/>
                </w:rPr>
                <w:t>5/5</w:t>
              </w:r>
            </w:ins>
          </w:p>
        </w:tc>
      </w:tr>
      <w:tr w:rsidR="00644BBC" w14:paraId="2400E4A0" w14:textId="77777777" w:rsidTr="00644BBC">
        <w:trPr>
          <w:ins w:id="367"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4B5F83C" w14:textId="77777777" w:rsidR="00644BBC" w:rsidRDefault="00644BBC" w:rsidP="00644BBC">
            <w:pPr>
              <w:jc w:val="both"/>
              <w:rPr>
                <w:ins w:id="368" w:author="Pavla Trefilová" w:date="2023-06-05T09:23:00Z"/>
                <w:b/>
              </w:rPr>
            </w:pPr>
            <w:ins w:id="369" w:author="Pavla Trefilová" w:date="2023-06-05T09:23:00Z">
              <w:r>
                <w:rPr>
                  <w:b/>
                </w:rPr>
                <w:t xml:space="preserve">Přehled o nejvýznamnější publikační a další tvůrčí činnosti nebo další profesní činnosti u odborníků z praxe vztahující se k zabezpečovaným předmětům </w:t>
              </w:r>
            </w:ins>
          </w:p>
        </w:tc>
      </w:tr>
      <w:tr w:rsidR="00644BBC" w14:paraId="17A9F25A" w14:textId="77777777" w:rsidTr="00644BBC">
        <w:trPr>
          <w:trHeight w:val="2347"/>
          <w:ins w:id="370"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tcPr>
          <w:p w14:paraId="514F84E6" w14:textId="77777777" w:rsidR="00644BBC" w:rsidRPr="00A57E67" w:rsidRDefault="00644BBC" w:rsidP="00644BBC">
            <w:pPr>
              <w:spacing w:after="40"/>
              <w:jc w:val="both"/>
              <w:rPr>
                <w:ins w:id="371" w:author="Pavla Trefilová" w:date="2023-06-05T09:23:00Z"/>
                <w:szCs w:val="28"/>
              </w:rPr>
            </w:pPr>
            <w:ins w:id="372" w:author="Pavla Trefilová" w:date="2023-06-05T09:23:00Z">
              <w:r w:rsidRPr="00AA44F2">
                <w:rPr>
                  <w:b/>
                  <w:caps/>
                  <w:szCs w:val="28"/>
                </w:rPr>
                <w:t>Sevcik</w:t>
              </w:r>
              <w:r w:rsidRPr="00AA44F2">
                <w:rPr>
                  <w:b/>
                  <w:szCs w:val="28"/>
                </w:rPr>
                <w:t>, J</w:t>
              </w:r>
              <w:r>
                <w:rPr>
                  <w:b/>
                  <w:szCs w:val="28"/>
                </w:rPr>
                <w:t>.,</w:t>
              </w:r>
              <w:r w:rsidRPr="00A57E67">
                <w:rPr>
                  <w:szCs w:val="28"/>
                </w:rPr>
                <w:t xml:space="preserve"> </w:t>
              </w:r>
              <w:r>
                <w:rPr>
                  <w:szCs w:val="28"/>
                </w:rPr>
                <w:t>URBANEK</w:t>
              </w:r>
              <w:r w:rsidRPr="00A57E67">
                <w:rPr>
                  <w:szCs w:val="28"/>
                </w:rPr>
                <w:t>, P</w:t>
              </w:r>
              <w:r>
                <w:rPr>
                  <w:szCs w:val="28"/>
                </w:rPr>
                <w:t>.,</w:t>
              </w:r>
              <w:r w:rsidRPr="00A57E67">
                <w:rPr>
                  <w:szCs w:val="28"/>
                </w:rPr>
                <w:t xml:space="preserve"> </w:t>
              </w:r>
              <w:r>
                <w:rPr>
                  <w:szCs w:val="28"/>
                </w:rPr>
                <w:t>SKODA</w:t>
              </w:r>
              <w:r w:rsidRPr="00A57E67">
                <w:rPr>
                  <w:szCs w:val="28"/>
                </w:rPr>
                <w:t>, D</w:t>
              </w:r>
              <w:r>
                <w:rPr>
                  <w:szCs w:val="28"/>
                </w:rPr>
                <w:t>.,</w:t>
              </w:r>
              <w:r w:rsidRPr="00A57E67">
                <w:rPr>
                  <w:szCs w:val="28"/>
                </w:rPr>
                <w:t xml:space="preserve"> J</w:t>
              </w:r>
              <w:r>
                <w:rPr>
                  <w:szCs w:val="28"/>
                </w:rPr>
                <w:t>AMATIA</w:t>
              </w:r>
              <w:r w:rsidRPr="00A57E67">
                <w:rPr>
                  <w:szCs w:val="28"/>
                </w:rPr>
                <w:t>, T</w:t>
              </w:r>
              <w:r>
                <w:rPr>
                  <w:szCs w:val="28"/>
                </w:rPr>
                <w:t>.,</w:t>
              </w:r>
              <w:r w:rsidRPr="00A57E67">
                <w:rPr>
                  <w:szCs w:val="28"/>
                </w:rPr>
                <w:t xml:space="preserve"> </w:t>
              </w:r>
              <w:r>
                <w:rPr>
                  <w:szCs w:val="28"/>
                </w:rPr>
                <w:t>NADAZDYK, M., ANTOS</w:t>
              </w:r>
              <w:r w:rsidRPr="00A57E67">
                <w:rPr>
                  <w:szCs w:val="28"/>
                </w:rPr>
                <w:t>, J</w:t>
              </w:r>
              <w:r>
                <w:rPr>
                  <w:szCs w:val="28"/>
                </w:rPr>
                <w:t>.,</w:t>
              </w:r>
              <w:r w:rsidRPr="00A57E67">
                <w:rPr>
                  <w:szCs w:val="28"/>
                </w:rPr>
                <w:t xml:space="preserve"> </w:t>
              </w:r>
              <w:r>
                <w:rPr>
                  <w:szCs w:val="28"/>
                </w:rPr>
                <w:t>MUNSTER, L., KURITKA</w:t>
              </w:r>
              <w:r w:rsidRPr="00A57E67">
                <w:rPr>
                  <w:szCs w:val="28"/>
                </w:rPr>
                <w:t>, I</w:t>
              </w:r>
              <w:r>
                <w:rPr>
                  <w:szCs w:val="28"/>
                </w:rPr>
                <w:t>.</w:t>
              </w:r>
              <w:r w:rsidRPr="00A57E67">
                <w:rPr>
                  <w:szCs w:val="28"/>
                </w:rPr>
                <w:t xml:space="preserve"> Energy resolved-electrochemical impedance spectroscopy investigation of the role of Al-doped ZnO nanoparticles in electronic structure modification of polymer nanocomposite LEDs</w:t>
              </w:r>
              <w:r>
                <w:rPr>
                  <w:szCs w:val="28"/>
                </w:rPr>
                <w:t>.</w:t>
              </w:r>
              <w:r w:rsidRPr="00A57E67">
                <w:rPr>
                  <w:szCs w:val="28"/>
                </w:rPr>
                <w:t xml:space="preserve"> </w:t>
              </w:r>
              <w:r w:rsidRPr="00237261">
                <w:rPr>
                  <w:i/>
                  <w:szCs w:val="28"/>
                </w:rPr>
                <w:t>MATERIALS &amp; DESIGN</w:t>
              </w:r>
              <w:r w:rsidRPr="00A57E67">
                <w:rPr>
                  <w:szCs w:val="28"/>
                </w:rPr>
                <w:t xml:space="preserve">, </w:t>
              </w:r>
              <w:r>
                <w:rPr>
                  <w:szCs w:val="28"/>
                </w:rPr>
                <w:t xml:space="preserve">2021, </w:t>
              </w:r>
              <w:r w:rsidRPr="00A57E67">
                <w:rPr>
                  <w:szCs w:val="28"/>
                </w:rPr>
                <w:t>Volume 205</w:t>
              </w:r>
              <w:r>
                <w:rPr>
                  <w:szCs w:val="28"/>
                </w:rPr>
                <w:t>.</w:t>
              </w:r>
              <w:r w:rsidRPr="00A57E67">
                <w:rPr>
                  <w:szCs w:val="28"/>
                </w:rPr>
                <w:t xml:space="preserve"> DOI: 10.1016/j.matdes.2021.109738.</w:t>
              </w:r>
              <w:r>
                <w:rPr>
                  <w:szCs w:val="28"/>
                </w:rPr>
                <w:t xml:space="preserve"> (JCR, 25%)</w:t>
              </w:r>
            </w:ins>
          </w:p>
          <w:p w14:paraId="72AA3CED" w14:textId="77777777" w:rsidR="00644BBC" w:rsidRDefault="00644BBC" w:rsidP="00644BBC">
            <w:pPr>
              <w:spacing w:after="40"/>
              <w:jc w:val="both"/>
              <w:rPr>
                <w:ins w:id="373" w:author="Pavla Trefilová" w:date="2023-06-05T09:23:00Z"/>
                <w:szCs w:val="28"/>
              </w:rPr>
            </w:pPr>
            <w:ins w:id="374" w:author="Pavla Trefilová" w:date="2023-06-05T09:23:00Z">
              <w:r w:rsidRPr="00262C1D">
                <w:rPr>
                  <w:szCs w:val="28"/>
                </w:rPr>
                <w:t>JAMATIA, T</w:t>
              </w:r>
              <w:r>
                <w:rPr>
                  <w:szCs w:val="28"/>
                </w:rPr>
                <w:t>.</w:t>
              </w:r>
              <w:r w:rsidRPr="00262C1D">
                <w:rPr>
                  <w:szCs w:val="28"/>
                </w:rPr>
                <w:t>, SKODA</w:t>
              </w:r>
              <w:r>
                <w:rPr>
                  <w:szCs w:val="28"/>
                </w:rPr>
                <w:t>, D.</w:t>
              </w:r>
              <w:r w:rsidRPr="00262C1D">
                <w:rPr>
                  <w:szCs w:val="28"/>
                </w:rPr>
                <w:t>, URBANEK</w:t>
              </w:r>
              <w:r>
                <w:rPr>
                  <w:szCs w:val="28"/>
                </w:rPr>
                <w:t>, P.</w:t>
              </w:r>
              <w:r w:rsidRPr="00262C1D">
                <w:rPr>
                  <w:szCs w:val="28"/>
                </w:rPr>
                <w:t xml:space="preserve">, </w:t>
              </w:r>
              <w:r w:rsidRPr="00AA44F2">
                <w:rPr>
                  <w:b/>
                  <w:szCs w:val="28"/>
                </w:rPr>
                <w:t>SEVCIK</w:t>
              </w:r>
              <w:r>
                <w:rPr>
                  <w:b/>
                  <w:szCs w:val="28"/>
                </w:rPr>
                <w:t>, J.,</w:t>
              </w:r>
              <w:r w:rsidRPr="00262C1D">
                <w:rPr>
                  <w:szCs w:val="28"/>
                </w:rPr>
                <w:t xml:space="preserve"> MASLIK,</w:t>
              </w:r>
              <w:r>
                <w:rPr>
                  <w:szCs w:val="28"/>
                </w:rPr>
                <w:t xml:space="preserve"> J.,</w:t>
              </w:r>
              <w:r w:rsidRPr="00262C1D">
                <w:rPr>
                  <w:szCs w:val="28"/>
                </w:rPr>
                <w:t xml:space="preserve"> MUNSTER</w:t>
              </w:r>
              <w:r>
                <w:rPr>
                  <w:szCs w:val="28"/>
                </w:rPr>
                <w:t>, L.,</w:t>
              </w:r>
              <w:r w:rsidRPr="00262C1D">
                <w:rPr>
                  <w:szCs w:val="28"/>
                </w:rPr>
                <w:t xml:space="preserve"> KALINA</w:t>
              </w:r>
              <w:r>
                <w:rPr>
                  <w:szCs w:val="28"/>
                </w:rPr>
                <w:t>, L.,</w:t>
              </w:r>
              <w:r w:rsidRPr="00262C1D">
                <w:rPr>
                  <w:szCs w:val="28"/>
                </w:rPr>
                <w:t xml:space="preserve"> KURITKA</w:t>
              </w:r>
              <w:r>
                <w:rPr>
                  <w:szCs w:val="28"/>
                </w:rPr>
                <w:t>, I.</w:t>
              </w:r>
              <w:r w:rsidRPr="00262C1D">
                <w:rPr>
                  <w:szCs w:val="28"/>
                </w:rPr>
                <w:t xml:space="preserve"> Microwave-assisted synthesis of FexZn1−xO nanoparticles for use in MEH-PPV nanocomposites and their application in polymer light-emitting diodes</w:t>
              </w:r>
              <w:r w:rsidRPr="00262C1D">
                <w:rPr>
                  <w:i/>
                  <w:iCs/>
                  <w:szCs w:val="28"/>
                </w:rPr>
                <w:t>. Journal of Materials Science: Materials in Electronics</w:t>
              </w:r>
              <w:r w:rsidRPr="00262C1D">
                <w:rPr>
                  <w:szCs w:val="28"/>
                </w:rPr>
                <w:t xml:space="preserve"> [online]. 2019. ISSN 1573-482X. </w:t>
              </w:r>
              <w:r>
                <w:rPr>
                  <w:szCs w:val="28"/>
                </w:rPr>
                <w:t>(JCR, 20%)</w:t>
              </w:r>
            </w:ins>
          </w:p>
          <w:p w14:paraId="07F033FB" w14:textId="77777777" w:rsidR="00644BBC" w:rsidRDefault="00644BBC" w:rsidP="00644BBC">
            <w:pPr>
              <w:jc w:val="both"/>
              <w:rPr>
                <w:ins w:id="375" w:author="Pavla Trefilová" w:date="2023-06-05T09:23:00Z"/>
                <w:b/>
                <w:szCs w:val="28"/>
              </w:rPr>
            </w:pPr>
            <w:ins w:id="376" w:author="Pavla Trefilová" w:date="2023-06-05T09:23:00Z">
              <w:r w:rsidRPr="00592EEE">
                <w:rPr>
                  <w:b/>
                  <w:szCs w:val="28"/>
                </w:rPr>
                <w:t>Projektová činnost:</w:t>
              </w:r>
            </w:ins>
          </w:p>
          <w:p w14:paraId="2506DC9B" w14:textId="77777777" w:rsidR="00644BBC" w:rsidRPr="00235F24" w:rsidRDefault="00644BBC" w:rsidP="00644BBC">
            <w:pPr>
              <w:pStyle w:val="KartaC-I"/>
              <w:spacing w:before="0" w:after="0"/>
              <w:rPr>
                <w:ins w:id="377" w:author="Pavla Trefilová" w:date="2023-06-05T09:23:00Z"/>
                <w:rFonts w:eastAsiaTheme="minorHAnsi"/>
                <w:color w:val="000000"/>
                <w:kern w:val="0"/>
              </w:rPr>
            </w:pPr>
            <w:ins w:id="378" w:author="Pavla Trefilová" w:date="2023-06-05T09:23:00Z">
              <w:r w:rsidRPr="00235F24">
                <w:rPr>
                  <w:rFonts w:eastAsiaTheme="minorHAnsi"/>
                  <w:color w:val="000000"/>
                  <w:kern w:val="0"/>
                </w:rPr>
                <w:t xml:space="preserve">„Výzkum a vývoj materiálů a technologie malosériové výroby konstrukčních a těsnících prvků“ FW01010620 (2020-2023) – </w:t>
              </w:r>
              <w:r>
                <w:rPr>
                  <w:rFonts w:eastAsiaTheme="minorHAnsi"/>
                  <w:color w:val="000000"/>
                  <w:kern w:val="0"/>
                </w:rPr>
                <w:t>člen řešitelského týmu</w:t>
              </w:r>
              <w:r w:rsidRPr="00235F24">
                <w:rPr>
                  <w:rFonts w:eastAsiaTheme="minorHAnsi"/>
                  <w:color w:val="000000"/>
                  <w:kern w:val="0"/>
                </w:rPr>
                <w:t xml:space="preserve">  </w:t>
              </w:r>
            </w:ins>
          </w:p>
          <w:p w14:paraId="1349F789" w14:textId="77777777" w:rsidR="00644BBC" w:rsidRPr="00AA44F2" w:rsidRDefault="00644BBC" w:rsidP="00644BBC">
            <w:pPr>
              <w:jc w:val="both"/>
              <w:rPr>
                <w:ins w:id="379" w:author="Pavla Trefilová" w:date="2023-06-05T09:23:00Z"/>
                <w:szCs w:val="28"/>
              </w:rPr>
            </w:pPr>
            <w:ins w:id="380" w:author="Pavla Trefilová" w:date="2023-06-05T09:23:00Z">
              <w:r>
                <w:rPr>
                  <w:szCs w:val="28"/>
                </w:rPr>
                <w:t>„</w:t>
              </w:r>
              <w:r w:rsidRPr="002B79B3">
                <w:rPr>
                  <w:szCs w:val="28"/>
                </w:rPr>
                <w:t>Výzkum a vývoj solárně reflexního nátěrového systému pro snížení energetické náročnosti budov"</w:t>
              </w:r>
              <w:r>
                <w:rPr>
                  <w:szCs w:val="28"/>
                </w:rPr>
                <w:t xml:space="preserve"> </w:t>
              </w:r>
              <w:r w:rsidRPr="00592EEE">
                <w:rPr>
                  <w:szCs w:val="28"/>
                </w:rPr>
                <w:t>FW06010191</w:t>
              </w:r>
              <w:r>
                <w:rPr>
                  <w:szCs w:val="28"/>
                </w:rPr>
                <w:t xml:space="preserve"> (</w:t>
              </w:r>
              <w:r w:rsidRPr="002B79B3">
                <w:rPr>
                  <w:szCs w:val="28"/>
                </w:rPr>
                <w:t>2023-2025</w:t>
              </w:r>
              <w:r>
                <w:rPr>
                  <w:szCs w:val="28"/>
                </w:rPr>
                <w:t>) - člen řešitelského týmu</w:t>
              </w:r>
            </w:ins>
          </w:p>
        </w:tc>
      </w:tr>
      <w:tr w:rsidR="00644BBC" w14:paraId="72C6E505" w14:textId="77777777" w:rsidTr="00644BBC">
        <w:trPr>
          <w:trHeight w:val="218"/>
          <w:ins w:id="381"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DC32748" w14:textId="77777777" w:rsidR="00644BBC" w:rsidRDefault="00644BBC" w:rsidP="00644BBC">
            <w:pPr>
              <w:rPr>
                <w:ins w:id="382" w:author="Pavla Trefilová" w:date="2023-06-05T09:23:00Z"/>
                <w:b/>
              </w:rPr>
            </w:pPr>
            <w:ins w:id="383" w:author="Pavla Trefilová" w:date="2023-06-05T09:23:00Z">
              <w:r>
                <w:rPr>
                  <w:b/>
                </w:rPr>
                <w:t>Působení v zahraničí</w:t>
              </w:r>
            </w:ins>
          </w:p>
        </w:tc>
      </w:tr>
      <w:tr w:rsidR="00644BBC" w14:paraId="4AE0D1E4" w14:textId="77777777" w:rsidTr="00644BBC">
        <w:trPr>
          <w:trHeight w:val="356"/>
          <w:ins w:id="384" w:author="Pavla Trefilová" w:date="2023-06-05T09:23:00Z"/>
        </w:trPr>
        <w:tc>
          <w:tcPr>
            <w:tcW w:w="9855" w:type="dxa"/>
            <w:gridSpan w:val="11"/>
            <w:tcBorders>
              <w:top w:val="single" w:sz="4" w:space="0" w:color="auto"/>
              <w:left w:val="single" w:sz="4" w:space="0" w:color="auto"/>
              <w:bottom w:val="single" w:sz="4" w:space="0" w:color="auto"/>
              <w:right w:val="single" w:sz="4" w:space="0" w:color="auto"/>
            </w:tcBorders>
          </w:tcPr>
          <w:p w14:paraId="534CF85C" w14:textId="77777777" w:rsidR="00644BBC" w:rsidRPr="00E42F34" w:rsidRDefault="00644BBC" w:rsidP="00644BBC">
            <w:pPr>
              <w:rPr>
                <w:ins w:id="385" w:author="Pavla Trefilová" w:date="2023-06-05T09:23:00Z"/>
              </w:rPr>
            </w:pPr>
            <w:ins w:id="386" w:author="Pavla Trefilová" w:date="2023-06-05T09:23:00Z">
              <w:r w:rsidRPr="00E42F34">
                <w:t>2019: Rzeszów University of Technology (Politechnika Rzeszowska im. Ignacego Łukasiewicza) (2 měsíce)</w:t>
              </w:r>
            </w:ins>
          </w:p>
        </w:tc>
      </w:tr>
      <w:tr w:rsidR="00644BBC" w14:paraId="6C1B73C6" w14:textId="77777777" w:rsidTr="00644BBC">
        <w:trPr>
          <w:cantSplit/>
          <w:trHeight w:val="304"/>
          <w:ins w:id="387" w:author="Pavla Trefilová" w:date="2023-06-05T09:23:00Z"/>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DE0E3F5" w14:textId="77777777" w:rsidR="00644BBC" w:rsidRDefault="00644BBC" w:rsidP="00644BBC">
            <w:pPr>
              <w:jc w:val="both"/>
              <w:rPr>
                <w:ins w:id="388" w:author="Pavla Trefilová" w:date="2023-06-05T09:23:00Z"/>
                <w:b/>
              </w:rPr>
            </w:pPr>
            <w:ins w:id="389" w:author="Pavla Trefilová" w:date="2023-06-05T09:23:00Z">
              <w:r>
                <w:rPr>
                  <w:b/>
                </w:rPr>
                <w:t xml:space="preserve">Podpis </w:t>
              </w:r>
            </w:ins>
          </w:p>
        </w:tc>
        <w:tc>
          <w:tcPr>
            <w:tcW w:w="4534" w:type="dxa"/>
            <w:gridSpan w:val="5"/>
            <w:tcBorders>
              <w:top w:val="single" w:sz="4" w:space="0" w:color="auto"/>
              <w:left w:val="single" w:sz="4" w:space="0" w:color="auto"/>
              <w:bottom w:val="single" w:sz="4" w:space="0" w:color="auto"/>
              <w:right w:val="single" w:sz="4" w:space="0" w:color="auto"/>
            </w:tcBorders>
          </w:tcPr>
          <w:p w14:paraId="2795F676" w14:textId="77777777" w:rsidR="00644BBC" w:rsidRDefault="00644BBC" w:rsidP="00644BBC">
            <w:pPr>
              <w:jc w:val="both"/>
              <w:rPr>
                <w:ins w:id="390" w:author="Pavla Trefilová" w:date="2023-06-05T09:23:00Z"/>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1CD925" w14:textId="77777777" w:rsidR="00644BBC" w:rsidRDefault="00644BBC" w:rsidP="00644BBC">
            <w:pPr>
              <w:jc w:val="both"/>
              <w:rPr>
                <w:ins w:id="391" w:author="Pavla Trefilová" w:date="2023-06-05T09:23:00Z"/>
              </w:rPr>
            </w:pPr>
            <w:ins w:id="392" w:author="Pavla Trefilová" w:date="2023-06-05T09:23:00Z">
              <w:r>
                <w:rPr>
                  <w:b/>
                </w:rPr>
                <w:t>datum</w:t>
              </w:r>
            </w:ins>
          </w:p>
        </w:tc>
        <w:tc>
          <w:tcPr>
            <w:tcW w:w="2019" w:type="dxa"/>
            <w:gridSpan w:val="3"/>
            <w:tcBorders>
              <w:top w:val="single" w:sz="4" w:space="0" w:color="auto"/>
              <w:left w:val="single" w:sz="4" w:space="0" w:color="auto"/>
              <w:bottom w:val="single" w:sz="4" w:space="0" w:color="auto"/>
              <w:right w:val="single" w:sz="4" w:space="0" w:color="auto"/>
            </w:tcBorders>
          </w:tcPr>
          <w:p w14:paraId="50C336D5" w14:textId="77777777" w:rsidR="00644BBC" w:rsidRDefault="00644BBC" w:rsidP="00644BBC">
            <w:pPr>
              <w:jc w:val="both"/>
              <w:rPr>
                <w:ins w:id="393" w:author="Pavla Trefilová" w:date="2023-06-05T09:23:00Z"/>
              </w:rPr>
            </w:pPr>
          </w:p>
        </w:tc>
      </w:tr>
      <w:bookmarkEnd w:id="215"/>
    </w:tbl>
    <w:p w14:paraId="16372F05" w14:textId="29EA7DA6" w:rsidR="00171621" w:rsidRDefault="0017162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93"/>
        <w:gridCol w:w="925"/>
        <w:gridCol w:w="284"/>
        <w:gridCol w:w="545"/>
        <w:gridCol w:w="1721"/>
        <w:gridCol w:w="143"/>
        <w:gridCol w:w="381"/>
        <w:gridCol w:w="186"/>
        <w:gridCol w:w="282"/>
        <w:gridCol w:w="994"/>
        <w:gridCol w:w="709"/>
        <w:gridCol w:w="77"/>
        <w:gridCol w:w="47"/>
        <w:gridCol w:w="585"/>
        <w:gridCol w:w="693"/>
        <w:gridCol w:w="694"/>
      </w:tblGrid>
      <w:tr w:rsidR="00C10C15" w14:paraId="75CD77DD" w14:textId="77777777" w:rsidTr="00CD1860">
        <w:tc>
          <w:tcPr>
            <w:tcW w:w="9859" w:type="dxa"/>
            <w:gridSpan w:val="16"/>
            <w:tcBorders>
              <w:top w:val="single" w:sz="4" w:space="0" w:color="auto"/>
              <w:left w:val="single" w:sz="4" w:space="0" w:color="auto"/>
              <w:bottom w:val="double" w:sz="4" w:space="0" w:color="auto"/>
              <w:right w:val="single" w:sz="4" w:space="0" w:color="auto"/>
            </w:tcBorders>
            <w:shd w:val="clear" w:color="auto" w:fill="BDD6EE"/>
            <w:hideMark/>
          </w:tcPr>
          <w:p w14:paraId="7D5D0D20" w14:textId="6F39C493" w:rsidR="00C10C15" w:rsidRDefault="00C10C15" w:rsidP="00CD1860">
            <w:pPr>
              <w:jc w:val="both"/>
              <w:rPr>
                <w:b/>
                <w:sz w:val="28"/>
              </w:rPr>
            </w:pPr>
            <w:r>
              <w:rPr>
                <w:b/>
                <w:sz w:val="28"/>
              </w:rPr>
              <w:lastRenderedPageBreak/>
              <w:t>C-I – Personální zabezpečení</w:t>
            </w:r>
          </w:p>
        </w:tc>
      </w:tr>
      <w:tr w:rsidR="00C10C15" w14:paraId="3FAFF451" w14:textId="77777777" w:rsidTr="00CD1860">
        <w:tc>
          <w:tcPr>
            <w:tcW w:w="2518"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667C413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47DE8C0F" w14:textId="77777777" w:rsidR="00C10C15" w:rsidRDefault="00C10C15" w:rsidP="00CD1860">
            <w:pPr>
              <w:jc w:val="both"/>
            </w:pPr>
            <w:r w:rsidRPr="00625A17">
              <w:t>Univerzita Tomáše Bati ve Zlíně</w:t>
            </w:r>
          </w:p>
        </w:tc>
      </w:tr>
      <w:tr w:rsidR="00644BBC" w14:paraId="055CC36A"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3C8B3C" w14:textId="77777777" w:rsidR="00644BBC" w:rsidRDefault="00644BBC" w:rsidP="00644BBC">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19B66566" w14:textId="6D1ACE47" w:rsidR="00644BBC" w:rsidRDefault="00644BBC" w:rsidP="00644BBC">
            <w:pPr>
              <w:jc w:val="both"/>
            </w:pPr>
            <w:ins w:id="394" w:author="Pavla Trefilová [2]" w:date="2023-06-05T09:23:00Z">
              <w:r w:rsidRPr="00625A17">
                <w:t xml:space="preserve">Fakulta </w:t>
              </w:r>
              <w:r>
                <w:t>managementu a ekonomiky</w:t>
              </w:r>
            </w:ins>
            <w:del w:id="395" w:author="Pavla Trefilová [2]" w:date="2023-06-05T09:23:00Z">
              <w:r w:rsidDel="00B25F81">
                <w:delText>Centrum Polymerních Systémů</w:delText>
              </w:r>
            </w:del>
          </w:p>
        </w:tc>
      </w:tr>
      <w:tr w:rsidR="00644BBC" w14:paraId="02B25A78"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C16650" w14:textId="77777777" w:rsidR="00644BBC" w:rsidRDefault="00644BBC" w:rsidP="00644BBC">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607EFCBA" w14:textId="77777777" w:rsidR="00644BBC" w:rsidRDefault="00644BBC" w:rsidP="00644BBC">
            <w:pPr>
              <w:jc w:val="both"/>
            </w:pPr>
            <w:r w:rsidRPr="00203474">
              <w:t>Management udržitelného rozvoje</w:t>
            </w:r>
          </w:p>
        </w:tc>
      </w:tr>
      <w:tr w:rsidR="00644BBC" w14:paraId="546DC05B"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455A7B" w14:textId="77777777" w:rsidR="00644BBC" w:rsidRDefault="00644BBC" w:rsidP="00644BBC">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72ACCC97" w14:textId="77777777" w:rsidR="00644BBC" w:rsidRDefault="00644BBC" w:rsidP="00644BBC">
            <w:pPr>
              <w:jc w:val="both"/>
            </w:pPr>
            <w:r>
              <w:t xml:space="preserve">Tomáš ŠOPÍK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A31BEA1" w14:textId="77777777" w:rsidR="00644BBC" w:rsidRDefault="00644BBC"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16B1769" w14:textId="77777777" w:rsidR="00644BBC" w:rsidRDefault="00644BBC" w:rsidP="00644BBC">
            <w:pPr>
              <w:jc w:val="both"/>
            </w:pPr>
            <w:r>
              <w:t>Ing., Ph.D.</w:t>
            </w:r>
          </w:p>
        </w:tc>
      </w:tr>
      <w:tr w:rsidR="00644BBC" w14:paraId="4BAC40A0" w14:textId="77777777" w:rsidTr="00CD1860">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793928" w14:textId="77777777" w:rsidR="00644BBC" w:rsidRDefault="00644BBC"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72925BB1" w14:textId="77777777" w:rsidR="00644BBC" w:rsidRDefault="00644BBC" w:rsidP="00644BBC">
            <w:pPr>
              <w:jc w:val="both"/>
            </w:pPr>
            <w:r>
              <w:t>1989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3D47CEC" w14:textId="77777777" w:rsidR="00644BBC" w:rsidRDefault="00644BBC"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9C97208" w14:textId="77777777" w:rsidR="00644BBC" w:rsidRDefault="00644BBC" w:rsidP="00644BBC">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285FF9"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7F67660" w14:textId="77777777" w:rsidR="00644BBC" w:rsidRDefault="00644BBC" w:rsidP="00644BBC">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280D14"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8A9613" w14:textId="3F41F0A5" w:rsidR="00644BBC" w:rsidRDefault="00644BBC" w:rsidP="00644BBC">
            <w:pPr>
              <w:jc w:val="both"/>
            </w:pPr>
            <w:r>
              <w:t>12/2024</w:t>
            </w:r>
          </w:p>
        </w:tc>
      </w:tr>
      <w:tr w:rsidR="00644BBC" w14:paraId="281BC26F" w14:textId="77777777" w:rsidTr="00CD1860">
        <w:tc>
          <w:tcPr>
            <w:tcW w:w="506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A381F48" w14:textId="77777777" w:rsidR="00644BBC" w:rsidRDefault="00644BBC"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614C8E0" w14:textId="77777777" w:rsidR="00644BBC" w:rsidRDefault="00644BBC" w:rsidP="00644BBC">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66B0A4D" w14:textId="77777777" w:rsidR="00644BBC" w:rsidRDefault="00644BBC"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76E60A" w14:textId="77777777" w:rsidR="00644BBC" w:rsidRDefault="00644BBC"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640512" w14:textId="77777777" w:rsidR="00644BBC" w:rsidRDefault="00644BBC"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F234BB3" w14:textId="77777777" w:rsidR="00644BBC" w:rsidRDefault="00644BBC" w:rsidP="00644BBC">
            <w:pPr>
              <w:jc w:val="both"/>
            </w:pPr>
          </w:p>
        </w:tc>
      </w:tr>
      <w:tr w:rsidR="00644BBC" w14:paraId="0454F5E4" w14:textId="77777777" w:rsidTr="00CD1860">
        <w:tc>
          <w:tcPr>
            <w:tcW w:w="606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BFEDCD6" w14:textId="77777777" w:rsidR="00644BBC" w:rsidRDefault="00644BBC"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6AE6A5" w14:textId="77777777" w:rsidR="00644BBC" w:rsidRDefault="00644BBC"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F1F06CF" w14:textId="77777777" w:rsidR="00644BBC" w:rsidRDefault="00644BBC" w:rsidP="00644BBC">
            <w:pPr>
              <w:jc w:val="both"/>
              <w:rPr>
                <w:b/>
              </w:rPr>
            </w:pPr>
            <w:r>
              <w:rPr>
                <w:b/>
              </w:rPr>
              <w:t>rozsah</w:t>
            </w:r>
          </w:p>
        </w:tc>
      </w:tr>
      <w:tr w:rsidR="00644BBC" w14:paraId="781F04D7"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4A69D244"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8B45B82" w14:textId="77777777" w:rsidR="00644BBC" w:rsidRDefault="00644BBC"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A277E25" w14:textId="77777777" w:rsidR="00644BBC" w:rsidRDefault="00644BBC" w:rsidP="00644BBC">
            <w:pPr>
              <w:jc w:val="both"/>
            </w:pPr>
          </w:p>
        </w:tc>
      </w:tr>
      <w:tr w:rsidR="00644BBC" w14:paraId="366A4EDA" w14:textId="77777777" w:rsidTr="00CD1860">
        <w:tc>
          <w:tcPr>
            <w:tcW w:w="6060" w:type="dxa"/>
            <w:gridSpan w:val="9"/>
            <w:tcBorders>
              <w:top w:val="single" w:sz="4" w:space="0" w:color="auto"/>
              <w:left w:val="single" w:sz="4" w:space="0" w:color="auto"/>
              <w:bottom w:val="single" w:sz="4" w:space="0" w:color="auto"/>
              <w:right w:val="single" w:sz="4" w:space="0" w:color="auto"/>
            </w:tcBorders>
          </w:tcPr>
          <w:p w14:paraId="175023F0" w14:textId="77777777" w:rsidR="00644BBC" w:rsidRDefault="00644BBC"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87F6A47" w14:textId="77777777" w:rsidR="00644BBC" w:rsidRDefault="00644BBC"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B1D198F" w14:textId="77777777" w:rsidR="00644BBC" w:rsidRDefault="00644BBC" w:rsidP="00644BBC">
            <w:pPr>
              <w:jc w:val="both"/>
            </w:pPr>
          </w:p>
        </w:tc>
      </w:tr>
      <w:tr w:rsidR="00644BBC" w14:paraId="236599D0"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275FDB1C" w14:textId="77777777" w:rsidR="00644BBC" w:rsidRDefault="00644BBC" w:rsidP="00644BBC">
            <w:pPr>
              <w:jc w:val="both"/>
            </w:pPr>
            <w:r>
              <w:rPr>
                <w:b/>
              </w:rPr>
              <w:t>Předměty příslušného studijního programu a způsob zapojení do jejich výuky, příp. další zapojení do uskutečňování studijního programu</w:t>
            </w:r>
          </w:p>
        </w:tc>
      </w:tr>
      <w:tr w:rsidR="00644BBC" w14:paraId="1AF7976B" w14:textId="77777777" w:rsidTr="00F83B9C">
        <w:trPr>
          <w:trHeight w:val="291"/>
        </w:trPr>
        <w:tc>
          <w:tcPr>
            <w:tcW w:w="9859" w:type="dxa"/>
            <w:gridSpan w:val="16"/>
            <w:tcBorders>
              <w:top w:val="nil"/>
              <w:left w:val="single" w:sz="4" w:space="0" w:color="auto"/>
              <w:bottom w:val="single" w:sz="4" w:space="0" w:color="auto"/>
              <w:right w:val="single" w:sz="4" w:space="0" w:color="auto"/>
            </w:tcBorders>
          </w:tcPr>
          <w:p w14:paraId="75E2DAFA" w14:textId="0241178D" w:rsidR="00644BBC" w:rsidRDefault="00644BBC" w:rsidP="00644BBC">
            <w:pPr>
              <w:jc w:val="both"/>
            </w:pPr>
            <w:r>
              <w:t>Analýza životního prostředí – přednášející (60 %)</w:t>
            </w:r>
          </w:p>
        </w:tc>
      </w:tr>
      <w:tr w:rsidR="00644BBC" w14:paraId="58E87C47" w14:textId="77777777" w:rsidTr="00CD1860">
        <w:trPr>
          <w:trHeight w:val="340"/>
        </w:trPr>
        <w:tc>
          <w:tcPr>
            <w:tcW w:w="9859" w:type="dxa"/>
            <w:gridSpan w:val="16"/>
            <w:tcBorders>
              <w:top w:val="nil"/>
              <w:left w:val="single" w:sz="4" w:space="0" w:color="auto"/>
              <w:bottom w:val="single" w:sz="4" w:space="0" w:color="auto"/>
              <w:right w:val="single" w:sz="4" w:space="0" w:color="auto"/>
            </w:tcBorders>
            <w:shd w:val="clear" w:color="auto" w:fill="FBD4B4"/>
            <w:hideMark/>
          </w:tcPr>
          <w:p w14:paraId="27789B3F" w14:textId="77777777" w:rsidR="00644BBC" w:rsidRDefault="00644BBC" w:rsidP="00644BBC">
            <w:pPr>
              <w:jc w:val="both"/>
              <w:rPr>
                <w:b/>
              </w:rPr>
            </w:pPr>
            <w:r>
              <w:rPr>
                <w:b/>
              </w:rPr>
              <w:t>Zapojení do výuky v dalších studijních programech na téže vysoké škole (pouze u garantů ZT a PZ předmětů)</w:t>
            </w:r>
          </w:p>
        </w:tc>
      </w:tr>
      <w:tr w:rsidR="00644BBC" w14:paraId="7A382EB4" w14:textId="77777777" w:rsidTr="00CD1860">
        <w:trPr>
          <w:trHeight w:val="340"/>
        </w:trPr>
        <w:tc>
          <w:tcPr>
            <w:tcW w:w="2802" w:type="dxa"/>
            <w:gridSpan w:val="3"/>
            <w:tcBorders>
              <w:top w:val="nil"/>
              <w:left w:val="single" w:sz="4" w:space="0" w:color="auto"/>
              <w:bottom w:val="single" w:sz="4" w:space="0" w:color="auto"/>
              <w:right w:val="single" w:sz="4" w:space="0" w:color="auto"/>
            </w:tcBorders>
            <w:hideMark/>
          </w:tcPr>
          <w:p w14:paraId="69F49911" w14:textId="77777777" w:rsidR="00644BBC" w:rsidRDefault="00644BBC" w:rsidP="00644BBC">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67A102E1" w14:textId="77777777" w:rsidR="00644BBC" w:rsidRDefault="00644BBC"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26F86C8C" w14:textId="77777777" w:rsidR="00644BBC" w:rsidRDefault="00644BBC"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23690589" w14:textId="77777777" w:rsidR="00644BBC" w:rsidRDefault="00644BBC"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F0627F9" w14:textId="77777777" w:rsidR="00644BBC" w:rsidRDefault="00644BBC" w:rsidP="00644BBC">
            <w:pPr>
              <w:jc w:val="both"/>
              <w:rPr>
                <w:b/>
              </w:rPr>
            </w:pPr>
            <w:r>
              <w:rPr>
                <w:b/>
              </w:rPr>
              <w:t>(</w:t>
            </w:r>
            <w:r>
              <w:rPr>
                <w:b/>
                <w:i/>
                <w:iCs/>
              </w:rPr>
              <w:t>nepovinný údaj</w:t>
            </w:r>
            <w:r>
              <w:rPr>
                <w:b/>
              </w:rPr>
              <w:t>) Počet hodin za semestr</w:t>
            </w:r>
          </w:p>
        </w:tc>
      </w:tr>
      <w:tr w:rsidR="00644BBC" w14:paraId="080DA0A5"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38B50C9D" w14:textId="77777777" w:rsidR="00644BBC" w:rsidRPr="000A5CEC" w:rsidRDefault="00644BBC" w:rsidP="00644BBC">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14B1C56B" w14:textId="77777777" w:rsidR="00644BBC" w:rsidRPr="000A5CEC" w:rsidRDefault="00644BBC"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02EF604F" w14:textId="77777777" w:rsidR="00644BBC" w:rsidRPr="000A5CEC" w:rsidRDefault="00644BBC" w:rsidP="00644BBC">
            <w:pPr>
              <w:jc w:val="both"/>
            </w:pPr>
          </w:p>
        </w:tc>
        <w:tc>
          <w:tcPr>
            <w:tcW w:w="2109" w:type="dxa"/>
            <w:gridSpan w:val="5"/>
            <w:tcBorders>
              <w:top w:val="nil"/>
              <w:left w:val="single" w:sz="4" w:space="0" w:color="auto"/>
              <w:bottom w:val="single" w:sz="4" w:space="0" w:color="auto"/>
              <w:right w:val="single" w:sz="4" w:space="0" w:color="auto"/>
            </w:tcBorders>
          </w:tcPr>
          <w:p w14:paraId="344E6049" w14:textId="77777777" w:rsidR="00644BBC" w:rsidRPr="000A5CEC" w:rsidRDefault="00644BBC" w:rsidP="00644BBC">
            <w:pPr>
              <w:jc w:val="both"/>
            </w:pPr>
          </w:p>
        </w:tc>
        <w:tc>
          <w:tcPr>
            <w:tcW w:w="1972" w:type="dxa"/>
            <w:gridSpan w:val="3"/>
            <w:tcBorders>
              <w:top w:val="nil"/>
              <w:left w:val="single" w:sz="4" w:space="0" w:color="auto"/>
              <w:bottom w:val="single" w:sz="4" w:space="0" w:color="auto"/>
              <w:right w:val="single" w:sz="4" w:space="0" w:color="auto"/>
            </w:tcBorders>
          </w:tcPr>
          <w:p w14:paraId="3DD0A318" w14:textId="77777777" w:rsidR="00644BBC" w:rsidRDefault="00644BBC" w:rsidP="00644BBC">
            <w:pPr>
              <w:jc w:val="both"/>
              <w:rPr>
                <w:color w:val="FF0000"/>
              </w:rPr>
            </w:pPr>
          </w:p>
        </w:tc>
      </w:tr>
      <w:tr w:rsidR="00644BBC" w14:paraId="639274E7" w14:textId="77777777" w:rsidTr="00CD1860">
        <w:trPr>
          <w:trHeight w:val="284"/>
        </w:trPr>
        <w:tc>
          <w:tcPr>
            <w:tcW w:w="2802" w:type="dxa"/>
            <w:gridSpan w:val="3"/>
            <w:tcBorders>
              <w:top w:val="nil"/>
              <w:left w:val="single" w:sz="4" w:space="0" w:color="auto"/>
              <w:bottom w:val="single" w:sz="4" w:space="0" w:color="auto"/>
              <w:right w:val="single" w:sz="4" w:space="0" w:color="auto"/>
            </w:tcBorders>
          </w:tcPr>
          <w:p w14:paraId="0DD89404" w14:textId="77777777" w:rsidR="00644BBC" w:rsidRPr="000A5CEC" w:rsidRDefault="00644BBC" w:rsidP="00644BBC">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8B30829" w14:textId="77777777" w:rsidR="00644BBC" w:rsidRPr="000A5CEC" w:rsidRDefault="00644BBC"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4CFB44" w14:textId="77777777" w:rsidR="00644BBC" w:rsidRPr="000A5CEC" w:rsidRDefault="00644BBC" w:rsidP="00644BBC">
            <w:pPr>
              <w:jc w:val="both"/>
            </w:pPr>
          </w:p>
        </w:tc>
        <w:tc>
          <w:tcPr>
            <w:tcW w:w="2109" w:type="dxa"/>
            <w:gridSpan w:val="5"/>
            <w:tcBorders>
              <w:top w:val="nil"/>
              <w:left w:val="single" w:sz="4" w:space="0" w:color="auto"/>
              <w:bottom w:val="single" w:sz="4" w:space="0" w:color="auto"/>
              <w:right w:val="single" w:sz="4" w:space="0" w:color="auto"/>
            </w:tcBorders>
          </w:tcPr>
          <w:p w14:paraId="7F502888" w14:textId="77777777" w:rsidR="00644BBC" w:rsidRPr="000A5CEC" w:rsidRDefault="00644BBC" w:rsidP="00644BBC">
            <w:pPr>
              <w:jc w:val="both"/>
            </w:pPr>
          </w:p>
        </w:tc>
        <w:tc>
          <w:tcPr>
            <w:tcW w:w="1972" w:type="dxa"/>
            <w:gridSpan w:val="3"/>
            <w:tcBorders>
              <w:top w:val="nil"/>
              <w:left w:val="single" w:sz="4" w:space="0" w:color="auto"/>
              <w:bottom w:val="single" w:sz="4" w:space="0" w:color="auto"/>
              <w:right w:val="single" w:sz="4" w:space="0" w:color="auto"/>
            </w:tcBorders>
          </w:tcPr>
          <w:p w14:paraId="412FD886" w14:textId="77777777" w:rsidR="00644BBC" w:rsidRDefault="00644BBC" w:rsidP="00644BBC">
            <w:pPr>
              <w:jc w:val="both"/>
              <w:rPr>
                <w:color w:val="FF0000"/>
              </w:rPr>
            </w:pPr>
          </w:p>
        </w:tc>
      </w:tr>
      <w:tr w:rsidR="00644BBC" w14:paraId="6481A74E"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49BB529" w14:textId="77777777" w:rsidR="00644BBC" w:rsidRDefault="00644BBC" w:rsidP="00644BBC">
            <w:pPr>
              <w:jc w:val="both"/>
            </w:pPr>
            <w:r>
              <w:rPr>
                <w:b/>
              </w:rPr>
              <w:t xml:space="preserve">Údaje o vzdělání na VŠ </w:t>
            </w:r>
          </w:p>
        </w:tc>
      </w:tr>
      <w:tr w:rsidR="00644BBC" w14:paraId="4F46B82B" w14:textId="77777777" w:rsidTr="00171621">
        <w:trPr>
          <w:trHeight w:val="178"/>
        </w:trPr>
        <w:tc>
          <w:tcPr>
            <w:tcW w:w="1593" w:type="dxa"/>
            <w:tcBorders>
              <w:top w:val="single" w:sz="4" w:space="0" w:color="auto"/>
              <w:left w:val="single" w:sz="4" w:space="0" w:color="auto"/>
              <w:bottom w:val="nil"/>
              <w:right w:val="nil"/>
            </w:tcBorders>
          </w:tcPr>
          <w:p w14:paraId="5CFC4B21" w14:textId="77777777" w:rsidR="00644BBC" w:rsidRPr="00203474" w:rsidRDefault="00644BBC" w:rsidP="00644BBC">
            <w:pPr>
              <w:pStyle w:val="Bezmezer"/>
            </w:pPr>
            <w:bookmarkStart w:id="396" w:name="_Hlk126330770"/>
            <w:r>
              <w:t>2022:</w:t>
            </w:r>
          </w:p>
        </w:tc>
        <w:tc>
          <w:tcPr>
            <w:tcW w:w="8266" w:type="dxa"/>
            <w:gridSpan w:val="15"/>
            <w:tcBorders>
              <w:top w:val="single" w:sz="4" w:space="0" w:color="auto"/>
              <w:left w:val="nil"/>
              <w:bottom w:val="nil"/>
              <w:right w:val="single" w:sz="4" w:space="0" w:color="auto"/>
            </w:tcBorders>
          </w:tcPr>
          <w:p w14:paraId="55DB0B20" w14:textId="5E1390C8" w:rsidR="00644BBC" w:rsidRPr="00EF659C" w:rsidRDefault="00644BBC" w:rsidP="00644BBC">
            <w:pPr>
              <w:pStyle w:val="Bezmezer"/>
            </w:pPr>
            <w:r w:rsidRPr="005504EF">
              <w:t>Unive</w:t>
            </w:r>
            <w:r>
              <w:t>r</w:t>
            </w:r>
            <w:r w:rsidRPr="005504EF">
              <w:t>zita Tomáše Bati ve Zlíně</w:t>
            </w:r>
            <w:r>
              <w:t xml:space="preserve">, </w:t>
            </w:r>
            <w:r w:rsidRPr="005504EF">
              <w:t>Fakulta Technologická</w:t>
            </w:r>
            <w:r>
              <w:t>, Studijní obor: Technologie potravin, Ph.D.</w:t>
            </w:r>
          </w:p>
        </w:tc>
      </w:tr>
      <w:tr w:rsidR="00644BBC" w14:paraId="1886CF41" w14:textId="77777777" w:rsidTr="00CD1860">
        <w:trPr>
          <w:trHeight w:val="472"/>
        </w:trPr>
        <w:tc>
          <w:tcPr>
            <w:tcW w:w="1593" w:type="dxa"/>
            <w:tcBorders>
              <w:top w:val="nil"/>
              <w:left w:val="single" w:sz="4" w:space="0" w:color="auto"/>
              <w:bottom w:val="nil"/>
              <w:right w:val="nil"/>
            </w:tcBorders>
          </w:tcPr>
          <w:p w14:paraId="671438E3" w14:textId="77777777" w:rsidR="00644BBC" w:rsidRDefault="00644BBC" w:rsidP="00644BBC">
            <w:pPr>
              <w:pStyle w:val="Bezmezer"/>
            </w:pPr>
            <w:r>
              <w:t>2015:</w:t>
            </w:r>
            <w:r w:rsidRPr="00203474">
              <w:t xml:space="preserve">     </w:t>
            </w:r>
          </w:p>
        </w:tc>
        <w:tc>
          <w:tcPr>
            <w:tcW w:w="8266" w:type="dxa"/>
            <w:gridSpan w:val="15"/>
            <w:tcBorders>
              <w:top w:val="nil"/>
              <w:left w:val="nil"/>
              <w:bottom w:val="nil"/>
              <w:right w:val="single" w:sz="4" w:space="0" w:color="auto"/>
            </w:tcBorders>
          </w:tcPr>
          <w:p w14:paraId="0DD7528E" w14:textId="43C064A6" w:rsidR="00644BBC" w:rsidRDefault="00644BBC" w:rsidP="00644BBC">
            <w:pPr>
              <w:pStyle w:val="Bezmezer"/>
            </w:pPr>
            <w:r w:rsidRPr="005504EF">
              <w:t>Univerzita Tomáše Bati ve Zlíně</w:t>
            </w:r>
            <w:r>
              <w:t xml:space="preserve">, </w:t>
            </w:r>
            <w:r w:rsidRPr="005504EF">
              <w:t>Fakulta Technologická</w:t>
            </w:r>
            <w:r>
              <w:t xml:space="preserve">, Studijní obor: </w:t>
            </w:r>
            <w:r w:rsidRPr="005504EF">
              <w:t>Inženýrs</w:t>
            </w:r>
            <w:r>
              <w:t>tví ochrany životního prostředí, Ing.</w:t>
            </w:r>
          </w:p>
        </w:tc>
      </w:tr>
      <w:tr w:rsidR="00644BBC" w14:paraId="0F170AF2" w14:textId="77777777" w:rsidTr="00CD1860">
        <w:trPr>
          <w:trHeight w:val="472"/>
        </w:trPr>
        <w:tc>
          <w:tcPr>
            <w:tcW w:w="1593" w:type="dxa"/>
            <w:tcBorders>
              <w:top w:val="nil"/>
              <w:left w:val="single" w:sz="4" w:space="0" w:color="auto"/>
              <w:bottom w:val="single" w:sz="4" w:space="0" w:color="auto"/>
              <w:right w:val="nil"/>
            </w:tcBorders>
          </w:tcPr>
          <w:p w14:paraId="06C9B6E6" w14:textId="77777777" w:rsidR="00644BBC" w:rsidRDefault="00644BBC" w:rsidP="00644BBC">
            <w:pPr>
              <w:pStyle w:val="Bezmezer"/>
            </w:pPr>
            <w:r>
              <w:t>2013:</w:t>
            </w:r>
            <w:r w:rsidRPr="00203474">
              <w:t xml:space="preserve">       </w:t>
            </w:r>
          </w:p>
        </w:tc>
        <w:tc>
          <w:tcPr>
            <w:tcW w:w="8266" w:type="dxa"/>
            <w:gridSpan w:val="15"/>
            <w:tcBorders>
              <w:top w:val="nil"/>
              <w:left w:val="nil"/>
              <w:bottom w:val="single" w:sz="4" w:space="0" w:color="auto"/>
              <w:right w:val="single" w:sz="4" w:space="0" w:color="auto"/>
            </w:tcBorders>
          </w:tcPr>
          <w:p w14:paraId="077E307E" w14:textId="429944CC" w:rsidR="00644BBC" w:rsidRDefault="00644BBC" w:rsidP="00644BBC">
            <w:pPr>
              <w:pStyle w:val="Bezmezer"/>
            </w:pPr>
            <w:r w:rsidRPr="005504EF">
              <w:t>Masarykova Univerzita Brno</w:t>
            </w:r>
            <w:r>
              <w:t xml:space="preserve">, </w:t>
            </w:r>
            <w:r w:rsidRPr="005504EF">
              <w:t>Přírodovědecká Fakulta</w:t>
            </w:r>
            <w:r>
              <w:t xml:space="preserve">, Studijní </w:t>
            </w:r>
            <w:r w:rsidRPr="00203474">
              <w:t xml:space="preserve">obor: </w:t>
            </w:r>
            <w:r>
              <w:t>Analytický chemik – manažer chemické laboratoře, Bc.</w:t>
            </w:r>
          </w:p>
        </w:tc>
      </w:tr>
      <w:bookmarkEnd w:id="396"/>
      <w:tr w:rsidR="00644BBC" w14:paraId="156F5BD1"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20BB019" w14:textId="77777777" w:rsidR="00644BBC" w:rsidRDefault="00644BBC" w:rsidP="00644BBC">
            <w:pPr>
              <w:jc w:val="both"/>
              <w:rPr>
                <w:b/>
              </w:rPr>
            </w:pPr>
            <w:r>
              <w:rPr>
                <w:b/>
              </w:rPr>
              <w:t>Údaje o odborném působení od absolvování VŠ</w:t>
            </w:r>
          </w:p>
        </w:tc>
      </w:tr>
      <w:tr w:rsidR="00644BBC" w14:paraId="10D52698" w14:textId="77777777" w:rsidTr="00171621">
        <w:trPr>
          <w:trHeight w:val="170"/>
        </w:trPr>
        <w:tc>
          <w:tcPr>
            <w:tcW w:w="1593" w:type="dxa"/>
            <w:tcBorders>
              <w:top w:val="single" w:sz="4" w:space="0" w:color="auto"/>
              <w:left w:val="single" w:sz="4" w:space="0" w:color="auto"/>
              <w:bottom w:val="nil"/>
              <w:right w:val="nil"/>
            </w:tcBorders>
          </w:tcPr>
          <w:p w14:paraId="6C222543" w14:textId="77777777" w:rsidR="00644BBC" w:rsidRPr="00EF659C" w:rsidRDefault="00644BBC" w:rsidP="00644BBC">
            <w:pPr>
              <w:pStyle w:val="Bezmezer"/>
            </w:pPr>
            <w:r w:rsidRPr="00EF659C">
              <w:t xml:space="preserve">2019 – dosud:   </w:t>
            </w:r>
          </w:p>
        </w:tc>
        <w:tc>
          <w:tcPr>
            <w:tcW w:w="8266" w:type="dxa"/>
            <w:gridSpan w:val="15"/>
            <w:tcBorders>
              <w:top w:val="single" w:sz="4" w:space="0" w:color="auto"/>
              <w:left w:val="nil"/>
              <w:bottom w:val="nil"/>
              <w:right w:val="single" w:sz="4" w:space="0" w:color="auto"/>
            </w:tcBorders>
          </w:tcPr>
          <w:p w14:paraId="74FC5EFE" w14:textId="77777777" w:rsidR="00644BBC" w:rsidRPr="00EF659C" w:rsidRDefault="00644BBC" w:rsidP="00644BBC">
            <w:pPr>
              <w:pStyle w:val="Bezmezer"/>
            </w:pPr>
            <w:r w:rsidRPr="00EF659C">
              <w:t>Centrum polymerních systémů, UTB Zlín, Výzkumný projektový pracovník</w:t>
            </w:r>
          </w:p>
        </w:tc>
      </w:tr>
      <w:tr w:rsidR="00644BBC" w14:paraId="29AAD447" w14:textId="77777777" w:rsidTr="00F83B9C">
        <w:trPr>
          <w:trHeight w:val="298"/>
        </w:trPr>
        <w:tc>
          <w:tcPr>
            <w:tcW w:w="1593" w:type="dxa"/>
            <w:tcBorders>
              <w:top w:val="nil"/>
              <w:left w:val="single" w:sz="4" w:space="0" w:color="auto"/>
              <w:bottom w:val="single" w:sz="4" w:space="0" w:color="auto"/>
              <w:right w:val="nil"/>
            </w:tcBorders>
          </w:tcPr>
          <w:p w14:paraId="2B2D93B7" w14:textId="076F90AB" w:rsidR="00644BBC" w:rsidRPr="00EF659C" w:rsidRDefault="00644BBC" w:rsidP="00644BBC">
            <w:pPr>
              <w:pStyle w:val="Bezmezer"/>
            </w:pPr>
            <w:r w:rsidRPr="00EF659C">
              <w:t xml:space="preserve">2017 – 2019:   </w:t>
            </w:r>
          </w:p>
        </w:tc>
        <w:tc>
          <w:tcPr>
            <w:tcW w:w="8266" w:type="dxa"/>
            <w:gridSpan w:val="15"/>
            <w:tcBorders>
              <w:top w:val="nil"/>
              <w:left w:val="nil"/>
              <w:bottom w:val="single" w:sz="4" w:space="0" w:color="auto"/>
              <w:right w:val="single" w:sz="4" w:space="0" w:color="auto"/>
            </w:tcBorders>
          </w:tcPr>
          <w:p w14:paraId="0E889AE4" w14:textId="77777777" w:rsidR="00644BBC" w:rsidRPr="00EF659C" w:rsidRDefault="00644BBC" w:rsidP="00644BBC">
            <w:pPr>
              <w:pStyle w:val="Bezmezer"/>
            </w:pPr>
            <w:r w:rsidRPr="00EF659C">
              <w:t>Fakulta Technologická, UTB Zlín</w:t>
            </w:r>
          </w:p>
        </w:tc>
      </w:tr>
      <w:tr w:rsidR="00644BBC" w14:paraId="6D819C52" w14:textId="77777777" w:rsidTr="00CD1860">
        <w:trPr>
          <w:trHeight w:val="250"/>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199E6B28" w14:textId="77777777" w:rsidR="00644BBC" w:rsidRDefault="00644BBC" w:rsidP="00644BBC">
            <w:pPr>
              <w:jc w:val="both"/>
            </w:pPr>
            <w:r>
              <w:rPr>
                <w:b/>
              </w:rPr>
              <w:t>Zkušenosti s vedením kvalifikačních a rigorózních prací</w:t>
            </w:r>
          </w:p>
        </w:tc>
      </w:tr>
      <w:tr w:rsidR="00644BBC" w14:paraId="41AACF21" w14:textId="77777777" w:rsidTr="00F83B9C">
        <w:trPr>
          <w:trHeight w:val="296"/>
        </w:trPr>
        <w:tc>
          <w:tcPr>
            <w:tcW w:w="9859" w:type="dxa"/>
            <w:gridSpan w:val="16"/>
            <w:tcBorders>
              <w:top w:val="single" w:sz="4" w:space="0" w:color="auto"/>
              <w:left w:val="single" w:sz="4" w:space="0" w:color="auto"/>
              <w:bottom w:val="single" w:sz="4" w:space="0" w:color="auto"/>
              <w:right w:val="single" w:sz="4" w:space="0" w:color="auto"/>
            </w:tcBorders>
          </w:tcPr>
          <w:p w14:paraId="3EA45702" w14:textId="249117FB" w:rsidR="00644BBC" w:rsidRDefault="00644BBC" w:rsidP="00644BBC">
            <w:pPr>
              <w:jc w:val="both"/>
            </w:pPr>
            <w:r>
              <w:t>Počet vedených bakalářských prací - 2</w:t>
            </w:r>
          </w:p>
        </w:tc>
      </w:tr>
      <w:tr w:rsidR="00644BBC" w14:paraId="2072F250" w14:textId="77777777" w:rsidTr="00CD1860">
        <w:trPr>
          <w:cantSplit/>
        </w:trPr>
        <w:tc>
          <w:tcPr>
            <w:tcW w:w="3347"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50D8F1F0" w14:textId="77777777" w:rsidR="00644BBC" w:rsidRDefault="00644BBC" w:rsidP="00644BBC">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DC672EF" w14:textId="77777777" w:rsidR="00644BBC" w:rsidRDefault="00644BBC"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1340022" w14:textId="77777777" w:rsidR="00644BBC" w:rsidRDefault="00644BBC"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2F5F2DE" w14:textId="77777777" w:rsidR="00644BBC" w:rsidRDefault="00644BBC" w:rsidP="00644BBC">
            <w:pPr>
              <w:jc w:val="both"/>
              <w:rPr>
                <w:b/>
              </w:rPr>
            </w:pPr>
            <w:r>
              <w:rPr>
                <w:b/>
              </w:rPr>
              <w:t>Ohlasy publikací</w:t>
            </w:r>
          </w:p>
        </w:tc>
      </w:tr>
      <w:tr w:rsidR="00644BBC" w14:paraId="41705539" w14:textId="77777777" w:rsidTr="00CD1860">
        <w:trPr>
          <w:cantSplit/>
        </w:trPr>
        <w:tc>
          <w:tcPr>
            <w:tcW w:w="3347" w:type="dxa"/>
            <w:gridSpan w:val="4"/>
            <w:tcBorders>
              <w:top w:val="single" w:sz="4" w:space="0" w:color="auto"/>
              <w:left w:val="single" w:sz="4" w:space="0" w:color="auto"/>
              <w:bottom w:val="single" w:sz="4" w:space="0" w:color="auto"/>
              <w:right w:val="single" w:sz="4" w:space="0" w:color="auto"/>
            </w:tcBorders>
          </w:tcPr>
          <w:p w14:paraId="74C69B5C" w14:textId="77777777" w:rsidR="00644BBC" w:rsidRDefault="00644BBC"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2431063" w14:textId="77777777" w:rsidR="00644BBC" w:rsidRDefault="00644BBC"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1D85219" w14:textId="77777777" w:rsidR="00644BBC" w:rsidRDefault="00644BBC"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2D26266" w14:textId="77777777" w:rsidR="00644BBC" w:rsidRDefault="00644BBC"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C15C151" w14:textId="77777777" w:rsidR="00644BBC" w:rsidRDefault="00644BBC"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9A6073D" w14:textId="77777777" w:rsidR="00644BBC" w:rsidRDefault="00644BBC" w:rsidP="00644BBC">
            <w:pPr>
              <w:jc w:val="both"/>
            </w:pPr>
            <w:r>
              <w:rPr>
                <w:b/>
                <w:sz w:val="18"/>
              </w:rPr>
              <w:t>ostatní</w:t>
            </w:r>
          </w:p>
        </w:tc>
      </w:tr>
      <w:tr w:rsidR="00644BBC" w14:paraId="5722A88A" w14:textId="77777777" w:rsidTr="00CD1860">
        <w:trPr>
          <w:cantSplit/>
          <w:trHeight w:val="70"/>
        </w:trPr>
        <w:tc>
          <w:tcPr>
            <w:tcW w:w="33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82500A" w14:textId="77777777" w:rsidR="00644BBC" w:rsidRDefault="00644BBC" w:rsidP="00644BBC">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454B6D" w14:textId="77777777" w:rsidR="00644BBC" w:rsidRDefault="00644BBC"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C6B6C7E" w14:textId="77777777" w:rsidR="00644BBC" w:rsidRDefault="00644BBC"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vAlign w:val="center"/>
          </w:tcPr>
          <w:p w14:paraId="102DD3BA" w14:textId="77777777" w:rsidR="00644BBC" w:rsidRDefault="00644BBC" w:rsidP="00644BBC">
            <w:pPr>
              <w:jc w:val="center"/>
              <w:rPr>
                <w:b/>
              </w:rPr>
            </w:pPr>
            <w:r>
              <w:rPr>
                <w:b/>
              </w:rPr>
              <w:t>41</w:t>
            </w:r>
          </w:p>
        </w:tc>
        <w:tc>
          <w:tcPr>
            <w:tcW w:w="693" w:type="dxa"/>
            <w:tcBorders>
              <w:top w:val="single" w:sz="4" w:space="0" w:color="auto"/>
              <w:left w:val="single" w:sz="4" w:space="0" w:color="auto"/>
              <w:bottom w:val="single" w:sz="4" w:space="0" w:color="auto"/>
              <w:right w:val="single" w:sz="4" w:space="0" w:color="auto"/>
            </w:tcBorders>
            <w:vAlign w:val="center"/>
          </w:tcPr>
          <w:p w14:paraId="492031A7" w14:textId="77777777" w:rsidR="00644BBC" w:rsidRDefault="00644BBC" w:rsidP="00644BBC">
            <w:pPr>
              <w:jc w:val="center"/>
              <w:rPr>
                <w:b/>
              </w:rPr>
            </w:pPr>
            <w:r>
              <w:rPr>
                <w:b/>
              </w:rPr>
              <w:t>63</w:t>
            </w:r>
          </w:p>
        </w:tc>
        <w:tc>
          <w:tcPr>
            <w:tcW w:w="694" w:type="dxa"/>
            <w:tcBorders>
              <w:top w:val="single" w:sz="4" w:space="0" w:color="auto"/>
              <w:left w:val="single" w:sz="4" w:space="0" w:color="auto"/>
              <w:bottom w:val="single" w:sz="4" w:space="0" w:color="auto"/>
              <w:right w:val="single" w:sz="4" w:space="0" w:color="auto"/>
            </w:tcBorders>
            <w:vAlign w:val="center"/>
          </w:tcPr>
          <w:p w14:paraId="731DBE83" w14:textId="77777777" w:rsidR="00644BBC" w:rsidRDefault="00644BBC" w:rsidP="00644BBC">
            <w:pPr>
              <w:jc w:val="center"/>
              <w:rPr>
                <w:b/>
              </w:rPr>
            </w:pPr>
            <w:r>
              <w:rPr>
                <w:b/>
              </w:rPr>
              <w:t>/</w:t>
            </w:r>
          </w:p>
        </w:tc>
      </w:tr>
      <w:tr w:rsidR="00644BBC" w14:paraId="5E3CDF43" w14:textId="77777777" w:rsidTr="00CD1860">
        <w:trPr>
          <w:trHeight w:val="205"/>
        </w:trPr>
        <w:tc>
          <w:tcPr>
            <w:tcW w:w="3347" w:type="dxa"/>
            <w:gridSpan w:val="4"/>
            <w:tcBorders>
              <w:top w:val="single" w:sz="4" w:space="0" w:color="auto"/>
              <w:left w:val="single" w:sz="4" w:space="0" w:color="auto"/>
              <w:bottom w:val="single" w:sz="4" w:space="0" w:color="auto"/>
              <w:right w:val="single" w:sz="4" w:space="0" w:color="auto"/>
            </w:tcBorders>
          </w:tcPr>
          <w:p w14:paraId="67A8A733" w14:textId="77777777" w:rsidR="00644BBC" w:rsidRDefault="00644BBC" w:rsidP="00644BBC">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C232D0A" w14:textId="77777777" w:rsidR="00644BBC" w:rsidRDefault="00644BBC"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C83A67B" w14:textId="77777777" w:rsidR="00644BBC" w:rsidRDefault="00644BBC"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96B252" w14:textId="77777777" w:rsidR="00644BBC" w:rsidRDefault="00644BBC"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43D485" w14:textId="77777777" w:rsidR="00644BBC" w:rsidRDefault="00644BBC" w:rsidP="00644BBC">
            <w:pPr>
              <w:rPr>
                <w:b/>
              </w:rPr>
            </w:pPr>
            <w:r>
              <w:rPr>
                <w:b/>
              </w:rPr>
              <w:t xml:space="preserve">    4/4</w:t>
            </w:r>
          </w:p>
        </w:tc>
      </w:tr>
      <w:tr w:rsidR="00644BBC" w14:paraId="284B9A24" w14:textId="77777777" w:rsidTr="00CD1860">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604DEB60" w14:textId="77777777" w:rsidR="00644BBC" w:rsidRDefault="00644BBC"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644BBC" w:rsidRPr="00496B75" w14:paraId="639B1820" w14:textId="77777777" w:rsidTr="00171621">
        <w:trPr>
          <w:trHeight w:val="978"/>
        </w:trPr>
        <w:tc>
          <w:tcPr>
            <w:tcW w:w="9859" w:type="dxa"/>
            <w:gridSpan w:val="16"/>
            <w:tcBorders>
              <w:top w:val="single" w:sz="4" w:space="0" w:color="auto"/>
              <w:left w:val="single" w:sz="4" w:space="0" w:color="auto"/>
              <w:bottom w:val="single" w:sz="4" w:space="0" w:color="auto"/>
              <w:right w:val="single" w:sz="4" w:space="0" w:color="auto"/>
            </w:tcBorders>
          </w:tcPr>
          <w:p w14:paraId="77652FDD" w14:textId="77777777" w:rsidR="00644BBC" w:rsidRDefault="00644BBC" w:rsidP="00644BBC">
            <w:pPr>
              <w:spacing w:after="60"/>
              <w:jc w:val="both"/>
              <w:rPr>
                <w:bCs/>
              </w:rPr>
            </w:pPr>
            <w:r w:rsidRPr="005634D3">
              <w:rPr>
                <w:b/>
                <w:bCs/>
              </w:rPr>
              <w:t>Š</w:t>
            </w:r>
            <w:r>
              <w:rPr>
                <w:b/>
                <w:bCs/>
              </w:rPr>
              <w:t>OPÍK,</w:t>
            </w:r>
            <w:r w:rsidRPr="005634D3">
              <w:rPr>
                <w:b/>
                <w:bCs/>
              </w:rPr>
              <w:t xml:space="preserve"> T.</w:t>
            </w:r>
            <w:r w:rsidRPr="005634D3">
              <w:rPr>
                <w:bCs/>
              </w:rPr>
              <w:t>, L</w:t>
            </w:r>
            <w:r>
              <w:rPr>
                <w:bCs/>
              </w:rPr>
              <w:t>AZÁRKOVÁ,</w:t>
            </w:r>
            <w:r w:rsidRPr="005634D3">
              <w:rPr>
                <w:bCs/>
              </w:rPr>
              <w:t xml:space="preserve"> Z., B</w:t>
            </w:r>
            <w:r>
              <w:rPr>
                <w:bCs/>
              </w:rPr>
              <w:t>UŇKOVÁ,</w:t>
            </w:r>
            <w:r w:rsidRPr="005634D3">
              <w:rPr>
                <w:bCs/>
              </w:rPr>
              <w:t xml:space="preserve"> L., P</w:t>
            </w:r>
            <w:r>
              <w:rPr>
                <w:bCs/>
              </w:rPr>
              <w:t>UREVDORJ,</w:t>
            </w:r>
            <w:r w:rsidRPr="005634D3">
              <w:rPr>
                <w:bCs/>
              </w:rPr>
              <w:t xml:space="preserve"> K., S</w:t>
            </w:r>
            <w:r>
              <w:rPr>
                <w:bCs/>
              </w:rPr>
              <w:t>ALEK,</w:t>
            </w:r>
            <w:r w:rsidRPr="005634D3">
              <w:rPr>
                <w:bCs/>
              </w:rPr>
              <w:t xml:space="preserve"> R.N., T</w:t>
            </w:r>
            <w:r>
              <w:rPr>
                <w:bCs/>
              </w:rPr>
              <w:t>ALÁR,</w:t>
            </w:r>
            <w:r w:rsidRPr="005634D3">
              <w:rPr>
                <w:bCs/>
              </w:rPr>
              <w:t xml:space="preserve"> J., N</w:t>
            </w:r>
            <w:r>
              <w:rPr>
                <w:bCs/>
              </w:rPr>
              <w:t>OVOTNÝ,</w:t>
            </w:r>
            <w:r w:rsidRPr="005634D3">
              <w:rPr>
                <w:bCs/>
              </w:rPr>
              <w:t xml:space="preserve"> N., F</w:t>
            </w:r>
            <w:r>
              <w:rPr>
                <w:bCs/>
              </w:rPr>
              <w:t>OLTIN,</w:t>
            </w:r>
            <w:r w:rsidRPr="005634D3">
              <w:rPr>
                <w:bCs/>
              </w:rPr>
              <w:t xml:space="preserve"> P., P</w:t>
            </w:r>
            <w:r>
              <w:rPr>
                <w:bCs/>
              </w:rPr>
              <w:t>ACHLOVÁ,</w:t>
            </w:r>
            <w:r w:rsidRPr="005634D3">
              <w:rPr>
                <w:bCs/>
              </w:rPr>
              <w:t xml:space="preserve"> V., B</w:t>
            </w:r>
            <w:r>
              <w:rPr>
                <w:bCs/>
              </w:rPr>
              <w:t>UŇKA,</w:t>
            </w:r>
            <w:r w:rsidRPr="005634D3">
              <w:rPr>
                <w:bCs/>
              </w:rPr>
              <w:t xml:space="preserve"> F. </w:t>
            </w:r>
            <w:r w:rsidRPr="00311390">
              <w:rPr>
                <w:bCs/>
                <w:i/>
              </w:rPr>
              <w:t>Impact of long-term storage on the quality of selected sugar-based foods stored at different temperatures</w:t>
            </w:r>
            <w:r w:rsidRPr="00AB0AF7">
              <w:rPr>
                <w:bCs/>
              </w:rPr>
              <w:t xml:space="preserve">. LWT, 2022, 113095, </w:t>
            </w:r>
            <w:r w:rsidRPr="001734E9">
              <w:rPr>
                <w:bCs/>
                <w:color w:val="365F91" w:themeColor="accent1" w:themeShade="BF"/>
                <w:u w:val="single"/>
              </w:rPr>
              <w:t>https://doi.org/10.1016/j.lwt.2 022.113095</w:t>
            </w:r>
            <w:r>
              <w:rPr>
                <w:bCs/>
                <w:color w:val="365F91" w:themeColor="accent1" w:themeShade="BF"/>
                <w:u w:val="single"/>
              </w:rPr>
              <w:t>,</w:t>
            </w:r>
            <w:r>
              <w:rPr>
                <w:bCs/>
              </w:rPr>
              <w:t xml:space="preserve"> (Jimp, 10 %)</w:t>
            </w:r>
            <w:r w:rsidRPr="00AB0AF7">
              <w:rPr>
                <w:bCs/>
              </w:rPr>
              <w:t>.</w:t>
            </w:r>
          </w:p>
          <w:p w14:paraId="7FEA3ADA" w14:textId="77777777" w:rsidR="00644BBC" w:rsidRPr="00AB0AF7" w:rsidRDefault="00644BBC" w:rsidP="00644BBC">
            <w:pPr>
              <w:spacing w:after="60"/>
              <w:jc w:val="both"/>
              <w:rPr>
                <w:bCs/>
              </w:rPr>
            </w:pPr>
            <w:r w:rsidRPr="00AB0AF7">
              <w:rPr>
                <w:bCs/>
              </w:rPr>
              <w:t xml:space="preserve">YASIR, M., </w:t>
            </w:r>
            <w:r w:rsidRPr="00AB0AF7">
              <w:rPr>
                <w:b/>
                <w:bCs/>
              </w:rPr>
              <w:t>ŠOPÍK, T.</w:t>
            </w:r>
            <w:r w:rsidRPr="00AB0AF7">
              <w:rPr>
                <w:bCs/>
              </w:rPr>
              <w:t xml:space="preserve">, LOVECKÁ, L., KIMMER, D., SEDLAŘÍK, V. </w:t>
            </w:r>
            <w:r w:rsidRPr="00AB0AF7">
              <w:rPr>
                <w:bCs/>
                <w:i/>
              </w:rPr>
              <w:t>The adsorption, kinetics, and interaction mechanisms of various types of estrogen on electrospun polymeric nanofiber membranes</w:t>
            </w:r>
            <w:r w:rsidRPr="00AB0AF7">
              <w:rPr>
                <w:bCs/>
              </w:rPr>
              <w:t xml:space="preserve">. Nanotechnology, 2021, 33(7), 075702. </w:t>
            </w:r>
            <w:r w:rsidRPr="001734E9">
              <w:rPr>
                <w:bCs/>
                <w:color w:val="365F91" w:themeColor="accent1" w:themeShade="BF"/>
                <w:u w:val="single"/>
              </w:rPr>
              <w:t>https://doi.org/10.1088/1361-6528/AC357 B</w:t>
            </w:r>
            <w:r w:rsidRPr="007F2101">
              <w:rPr>
                <w:bCs/>
              </w:rPr>
              <w:t>, (J</w:t>
            </w:r>
            <w:r>
              <w:rPr>
                <w:bCs/>
              </w:rPr>
              <w:t>imp</w:t>
            </w:r>
            <w:r w:rsidRPr="007F2101">
              <w:rPr>
                <w:bCs/>
              </w:rPr>
              <w:t>, 10 %).</w:t>
            </w:r>
            <w:r w:rsidRPr="007F2101">
              <w:rPr>
                <w:bCs/>
              </w:rPr>
              <w:cr/>
            </w:r>
            <w:r w:rsidRPr="00AB0AF7">
              <w:rPr>
                <w:bCs/>
              </w:rPr>
              <w:t>P</w:t>
            </w:r>
            <w:r>
              <w:rPr>
                <w:bCs/>
              </w:rPr>
              <w:t>IŠTĚKOVÁ</w:t>
            </w:r>
            <w:r w:rsidRPr="00AB0AF7">
              <w:rPr>
                <w:bCs/>
              </w:rPr>
              <w:t>, H., J</w:t>
            </w:r>
            <w:r>
              <w:rPr>
                <w:bCs/>
              </w:rPr>
              <w:t>ANČOVÁ</w:t>
            </w:r>
            <w:r w:rsidRPr="00AB0AF7">
              <w:rPr>
                <w:bCs/>
              </w:rPr>
              <w:t>, P., B</w:t>
            </w:r>
            <w:r>
              <w:rPr>
                <w:bCs/>
              </w:rPr>
              <w:t>ERČÍKOVÁ</w:t>
            </w:r>
            <w:r w:rsidRPr="00AB0AF7">
              <w:rPr>
                <w:bCs/>
              </w:rPr>
              <w:t>, L., B</w:t>
            </w:r>
            <w:r>
              <w:rPr>
                <w:bCs/>
              </w:rPr>
              <w:t>UŇKA</w:t>
            </w:r>
            <w:r w:rsidRPr="00AB0AF7">
              <w:rPr>
                <w:bCs/>
              </w:rPr>
              <w:t>, F., S</w:t>
            </w:r>
            <w:r>
              <w:rPr>
                <w:bCs/>
              </w:rPr>
              <w:t>OKOLOVÁ</w:t>
            </w:r>
            <w:r w:rsidRPr="00AB0AF7">
              <w:rPr>
                <w:bCs/>
              </w:rPr>
              <w:t xml:space="preserve">, I., </w:t>
            </w:r>
            <w:r w:rsidRPr="00AB0AF7">
              <w:rPr>
                <w:b/>
                <w:bCs/>
              </w:rPr>
              <w:t>Š</w:t>
            </w:r>
            <w:r>
              <w:rPr>
                <w:b/>
                <w:bCs/>
              </w:rPr>
              <w:t>OPÍK</w:t>
            </w:r>
            <w:r w:rsidRPr="00AB0AF7">
              <w:rPr>
                <w:b/>
                <w:bCs/>
              </w:rPr>
              <w:t>, T.</w:t>
            </w:r>
            <w:r w:rsidRPr="00AB0AF7">
              <w:rPr>
                <w:bCs/>
              </w:rPr>
              <w:t>, M</w:t>
            </w:r>
            <w:r>
              <w:rPr>
                <w:bCs/>
              </w:rPr>
              <w:t>ARŠÁLKOVÁ</w:t>
            </w:r>
            <w:r w:rsidRPr="00AB0AF7">
              <w:rPr>
                <w:bCs/>
              </w:rPr>
              <w:t>, K., A</w:t>
            </w:r>
            <w:r>
              <w:rPr>
                <w:bCs/>
              </w:rPr>
              <w:t>MARAL</w:t>
            </w:r>
            <w:r w:rsidRPr="00AB0AF7">
              <w:rPr>
                <w:bCs/>
              </w:rPr>
              <w:t xml:space="preserve">, O. M. R. P. de, BUŇKOVÁ, L. </w:t>
            </w:r>
            <w:r w:rsidRPr="00AB0AF7">
              <w:rPr>
                <w:bCs/>
                <w:i/>
              </w:rPr>
              <w:t xml:space="preserve">Application of qPCR for multicopper oxidase gene (MCO) in biogenic amines degradation by Lactobacillus casei. </w:t>
            </w:r>
            <w:r w:rsidRPr="00AB0AF7">
              <w:rPr>
                <w:bCs/>
              </w:rPr>
              <w:t xml:space="preserve">Food Microbiology, 2020, 91, 103550. </w:t>
            </w:r>
            <w:hyperlink r:id="rId90" w:history="1">
              <w:r w:rsidRPr="00FB783A">
                <w:rPr>
                  <w:rStyle w:val="Hypertextovodkaz"/>
                  <w:bCs/>
                  <w:color w:val="365F91" w:themeColor="accent1" w:themeShade="BF"/>
                </w:rPr>
                <w:t>https://doi.org/https://doi.org/10.1016/j.fm.2020.103550</w:t>
              </w:r>
            </w:hyperlink>
            <w:r>
              <w:rPr>
                <w:bCs/>
              </w:rPr>
              <w:t>, (Jimp, 5 %)</w:t>
            </w:r>
            <w:r w:rsidRPr="00AB0AF7">
              <w:rPr>
                <w:bCs/>
              </w:rPr>
              <w:t>.</w:t>
            </w:r>
          </w:p>
          <w:p w14:paraId="57E0A9EA" w14:textId="77777777" w:rsidR="00644BBC" w:rsidRPr="001734E9" w:rsidRDefault="00644BBC" w:rsidP="00644BBC">
            <w:pPr>
              <w:spacing w:after="60"/>
              <w:jc w:val="both"/>
              <w:rPr>
                <w:bCs/>
                <w:color w:val="365F91" w:themeColor="accent1" w:themeShade="BF"/>
                <w:u w:val="single"/>
              </w:rPr>
            </w:pPr>
            <w:r w:rsidRPr="00AB0AF7">
              <w:rPr>
                <w:bCs/>
              </w:rPr>
              <w:t>S</w:t>
            </w:r>
            <w:r>
              <w:rPr>
                <w:bCs/>
              </w:rPr>
              <w:t>ALAČ</w:t>
            </w:r>
            <w:r w:rsidRPr="00AB0AF7">
              <w:rPr>
                <w:bCs/>
              </w:rPr>
              <w:t xml:space="preserve">, J., </w:t>
            </w:r>
            <w:r w:rsidRPr="00AB0AF7">
              <w:rPr>
                <w:b/>
                <w:bCs/>
              </w:rPr>
              <w:t>Š</w:t>
            </w:r>
            <w:r>
              <w:rPr>
                <w:b/>
                <w:bCs/>
              </w:rPr>
              <w:t>OPÍK</w:t>
            </w:r>
            <w:r w:rsidRPr="00AB0AF7">
              <w:rPr>
                <w:b/>
                <w:bCs/>
              </w:rPr>
              <w:t>, T.</w:t>
            </w:r>
            <w:r w:rsidRPr="00AB0AF7">
              <w:rPr>
                <w:bCs/>
              </w:rPr>
              <w:t>, S</w:t>
            </w:r>
            <w:r>
              <w:rPr>
                <w:bCs/>
              </w:rPr>
              <w:t>TLOUKAL</w:t>
            </w:r>
            <w:r w:rsidRPr="00AB0AF7">
              <w:rPr>
                <w:bCs/>
              </w:rPr>
              <w:t>, P., J</w:t>
            </w:r>
            <w:r>
              <w:rPr>
                <w:bCs/>
              </w:rPr>
              <w:t>ANÁSOVÁ</w:t>
            </w:r>
            <w:r w:rsidRPr="00AB0AF7">
              <w:rPr>
                <w:bCs/>
              </w:rPr>
              <w:t>, N., J</w:t>
            </w:r>
            <w:r>
              <w:rPr>
                <w:bCs/>
              </w:rPr>
              <w:t>URSÍK</w:t>
            </w:r>
            <w:r w:rsidRPr="00AB0AF7">
              <w:rPr>
                <w:bCs/>
              </w:rPr>
              <w:t>, M., K</w:t>
            </w:r>
            <w:r>
              <w:rPr>
                <w:bCs/>
              </w:rPr>
              <w:t>OUTNÝ</w:t>
            </w:r>
            <w:r w:rsidRPr="00AB0AF7">
              <w:rPr>
                <w:bCs/>
              </w:rPr>
              <w:t xml:space="preserve">, M. </w:t>
            </w:r>
            <w:r w:rsidRPr="00AB0AF7">
              <w:rPr>
                <w:bCs/>
                <w:i/>
              </w:rPr>
              <w:t>Slow release formulation of herbicide metazachlor based on high molecular weight poly(lactic acid) submicro and microparticles</w:t>
            </w:r>
            <w:r w:rsidRPr="00AB0AF7">
              <w:rPr>
                <w:bCs/>
              </w:rPr>
              <w:t xml:space="preserve">. International Journal of Environmental Science and Technology, 2019 16:10, 16(10), 6135–6144. </w:t>
            </w:r>
            <w:r w:rsidRPr="001734E9">
              <w:rPr>
                <w:bCs/>
                <w:color w:val="365F91" w:themeColor="accent1" w:themeShade="BF"/>
                <w:u w:val="single"/>
              </w:rPr>
              <w:t>https://doi.org/10.1007/S13762-019-02222-9</w:t>
            </w:r>
            <w:r>
              <w:rPr>
                <w:bCs/>
                <w:color w:val="365F91" w:themeColor="accent1" w:themeShade="BF"/>
                <w:u w:val="single"/>
              </w:rPr>
              <w:t>,</w:t>
            </w:r>
            <w:r>
              <w:rPr>
                <w:bCs/>
              </w:rPr>
              <w:t xml:space="preserve"> (Jimp, 10 %)</w:t>
            </w:r>
            <w:r w:rsidRPr="007F2101">
              <w:rPr>
                <w:bCs/>
              </w:rPr>
              <w:t>.</w:t>
            </w:r>
          </w:p>
          <w:p w14:paraId="60E3656D" w14:textId="77777777" w:rsidR="00644BBC" w:rsidRPr="004E102C" w:rsidRDefault="00644BBC" w:rsidP="00644BBC">
            <w:pPr>
              <w:jc w:val="both"/>
              <w:rPr>
                <w:b/>
              </w:rPr>
            </w:pPr>
            <w:r w:rsidRPr="004E102C">
              <w:rPr>
                <w:b/>
              </w:rPr>
              <w:t>Další tvůrčí činnost (včetně projektů)</w:t>
            </w:r>
          </w:p>
          <w:p w14:paraId="0EB6E443" w14:textId="77777777" w:rsidR="00644BBC" w:rsidRPr="005262C1" w:rsidRDefault="00644BBC" w:rsidP="00644BBC">
            <w:pPr>
              <w:rPr>
                <w:bCs/>
              </w:rPr>
            </w:pPr>
            <w:r w:rsidRPr="005262C1">
              <w:rPr>
                <w:bCs/>
              </w:rPr>
              <w:t>Spoluřešitel projektu: FW01010588 – Filtry pro odstraňování biologicky aktivních molekul z pitné vody. (2020-2022)</w:t>
            </w:r>
            <w:r>
              <w:rPr>
                <w:bCs/>
              </w:rPr>
              <w:t>.</w:t>
            </w:r>
          </w:p>
          <w:p w14:paraId="195F93C4" w14:textId="77777777" w:rsidR="00644BBC" w:rsidRPr="005262C1" w:rsidRDefault="00644BBC" w:rsidP="00644BBC">
            <w:pPr>
              <w:spacing w:after="60"/>
              <w:jc w:val="both"/>
              <w:rPr>
                <w:bCs/>
              </w:rPr>
            </w:pPr>
            <w:r w:rsidRPr="005262C1">
              <w:rPr>
                <w:bCs/>
              </w:rPr>
              <w:t>Spoluřešitel projektu: Tvorba programů celoživotního vzdělání na UTB ve Zlíně – CZ.02.2.69/0.0/0.0/16_031/0011594</w:t>
            </w:r>
            <w:r>
              <w:rPr>
                <w:bCs/>
              </w:rPr>
              <w:t>.</w:t>
            </w:r>
          </w:p>
          <w:p w14:paraId="02B48D3D" w14:textId="77777777" w:rsidR="00644BBC" w:rsidRPr="00496B75" w:rsidRDefault="00644BBC" w:rsidP="00644BBC">
            <w:pPr>
              <w:spacing w:after="60"/>
              <w:jc w:val="both"/>
              <w:rPr>
                <w:bCs/>
              </w:rPr>
            </w:pPr>
            <w:r w:rsidRPr="005262C1">
              <w:rPr>
                <w:bCs/>
              </w:rPr>
              <w:lastRenderedPageBreak/>
              <w:t>Spoluřešitel projektu: MZE – ZEMĚ QK1710156 – Nové přístupy a metody analýzy pro zajištění kvality, bezpečnosti a zdravotní nezávadnosti sýrů, optimalizace jejich výroby a zefektivnění procesů hygieny a sanitace při současném snížení zátěže životního prostředí odpadními vodami. (2017-2019)</w:t>
            </w:r>
            <w:r>
              <w:rPr>
                <w:bCs/>
              </w:rPr>
              <w:t>.</w:t>
            </w:r>
            <w:r w:rsidRPr="00496B75">
              <w:rPr>
                <w:bCs/>
              </w:rPr>
              <w:t xml:space="preserve">                    </w:t>
            </w:r>
          </w:p>
        </w:tc>
      </w:tr>
      <w:tr w:rsidR="00644BBC" w14:paraId="31FB67ED" w14:textId="77777777" w:rsidTr="00CD1860">
        <w:trPr>
          <w:trHeight w:val="218"/>
        </w:trPr>
        <w:tc>
          <w:tcPr>
            <w:tcW w:w="9859"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4FF981F5" w14:textId="77777777" w:rsidR="00644BBC" w:rsidRDefault="00644BBC" w:rsidP="00644BBC">
            <w:pPr>
              <w:rPr>
                <w:b/>
              </w:rPr>
            </w:pPr>
            <w:r>
              <w:rPr>
                <w:b/>
              </w:rPr>
              <w:lastRenderedPageBreak/>
              <w:t>Působení v zahraničí</w:t>
            </w:r>
          </w:p>
        </w:tc>
      </w:tr>
      <w:tr w:rsidR="00644BBC" w14:paraId="626260CC" w14:textId="77777777" w:rsidTr="00CD1860">
        <w:trPr>
          <w:trHeight w:val="328"/>
        </w:trPr>
        <w:tc>
          <w:tcPr>
            <w:tcW w:w="9859" w:type="dxa"/>
            <w:gridSpan w:val="16"/>
            <w:tcBorders>
              <w:top w:val="single" w:sz="4" w:space="0" w:color="auto"/>
              <w:left w:val="single" w:sz="4" w:space="0" w:color="auto"/>
              <w:bottom w:val="single" w:sz="4" w:space="0" w:color="auto"/>
              <w:right w:val="single" w:sz="4" w:space="0" w:color="auto"/>
            </w:tcBorders>
          </w:tcPr>
          <w:p w14:paraId="58C3961B" w14:textId="77777777" w:rsidR="00644BBC" w:rsidRDefault="00644BBC" w:rsidP="00644BBC">
            <w:pPr>
              <w:rPr>
                <w:b/>
              </w:rPr>
            </w:pPr>
          </w:p>
        </w:tc>
      </w:tr>
      <w:tr w:rsidR="00644BBC" w14:paraId="438F7900" w14:textId="77777777" w:rsidTr="00F83B9C">
        <w:trPr>
          <w:cantSplit/>
          <w:trHeight w:val="220"/>
        </w:trPr>
        <w:tc>
          <w:tcPr>
            <w:tcW w:w="25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286DE3" w14:textId="77777777" w:rsidR="00644BBC" w:rsidRDefault="00644BBC" w:rsidP="00644BBC">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10CA05D" w14:textId="77777777" w:rsidR="00644BBC" w:rsidRDefault="00644BBC"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70F637" w14:textId="77777777" w:rsidR="00644BBC" w:rsidRDefault="00644BBC"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4A25B25" w14:textId="77777777" w:rsidR="00644BBC" w:rsidRDefault="00644BBC" w:rsidP="00644BBC">
            <w:pPr>
              <w:jc w:val="both"/>
            </w:pPr>
            <w:r>
              <w:t>23. 01. 2023</w:t>
            </w:r>
          </w:p>
        </w:tc>
      </w:tr>
    </w:tbl>
    <w:p w14:paraId="7221D7AE" w14:textId="77777777" w:rsidR="00C10C15" w:rsidRDefault="00C10C15" w:rsidP="00C10C15"/>
    <w:p w14:paraId="175C1085" w14:textId="77777777" w:rsidR="00C10C15" w:rsidRDefault="00C10C15" w:rsidP="00C10C15"/>
    <w:p w14:paraId="41F27DC8" w14:textId="77777777" w:rsidR="00C10C15" w:rsidRDefault="00C10C15" w:rsidP="00C10C15"/>
    <w:p w14:paraId="0ED035BB" w14:textId="77777777" w:rsidR="00C10C15" w:rsidRDefault="00C10C15" w:rsidP="00C10C15"/>
    <w:p w14:paraId="64A9F2C4" w14:textId="77777777" w:rsidR="00C10C15" w:rsidRDefault="00C10C15" w:rsidP="00C10C15"/>
    <w:p w14:paraId="66D32D01" w14:textId="77777777" w:rsidR="00C10C15" w:rsidRDefault="00C10C15" w:rsidP="00C10C15"/>
    <w:p w14:paraId="4E727D78" w14:textId="77777777" w:rsidR="00C10C15" w:rsidRDefault="00C10C15" w:rsidP="00C10C15"/>
    <w:p w14:paraId="194432F9" w14:textId="77777777" w:rsidR="00C10C15" w:rsidRDefault="00C10C15" w:rsidP="00C10C15"/>
    <w:p w14:paraId="68642DC8" w14:textId="77777777" w:rsidR="00C10C15" w:rsidRDefault="00C10C15" w:rsidP="00C10C15"/>
    <w:p w14:paraId="663D3BC1" w14:textId="77777777" w:rsidR="00C10C15" w:rsidRDefault="00C10C15" w:rsidP="00C10C15"/>
    <w:p w14:paraId="562A3CBE" w14:textId="77777777" w:rsidR="00C10C15" w:rsidRDefault="00C10C15" w:rsidP="00C10C15"/>
    <w:p w14:paraId="2D6938DD" w14:textId="77777777" w:rsidR="00C10C15" w:rsidRDefault="00C10C15" w:rsidP="00C10C15"/>
    <w:p w14:paraId="38B74915" w14:textId="77777777" w:rsidR="00C10C15" w:rsidRDefault="00C10C15" w:rsidP="00C10C15"/>
    <w:p w14:paraId="6A7B7974" w14:textId="77777777" w:rsidR="00C10C15" w:rsidRDefault="00C10C15" w:rsidP="00C10C15"/>
    <w:p w14:paraId="1DEF3447" w14:textId="77777777" w:rsidR="00C10C15" w:rsidRDefault="00C10C15" w:rsidP="00C10C15"/>
    <w:p w14:paraId="7CB55929" w14:textId="77777777" w:rsidR="00C10C15" w:rsidRDefault="00C10C15" w:rsidP="00C10C15"/>
    <w:p w14:paraId="542A8423" w14:textId="77777777" w:rsidR="00C10C15" w:rsidRDefault="00C10C15" w:rsidP="00C10C15"/>
    <w:p w14:paraId="7E1C117F" w14:textId="77777777" w:rsidR="00C10C15" w:rsidRDefault="00C10C15" w:rsidP="00C10C15"/>
    <w:p w14:paraId="15D82CBA" w14:textId="77777777" w:rsidR="00C10C15" w:rsidRDefault="00C10C15" w:rsidP="00C10C15"/>
    <w:p w14:paraId="21388B27" w14:textId="77777777" w:rsidR="00C10C15" w:rsidRDefault="00C10C15" w:rsidP="00C10C15"/>
    <w:p w14:paraId="113F17C2" w14:textId="77777777" w:rsidR="00C10C15" w:rsidRDefault="00C10C15" w:rsidP="00C10C15"/>
    <w:p w14:paraId="3C7F36FB" w14:textId="77777777" w:rsidR="00C10C15" w:rsidRDefault="00C10C15" w:rsidP="00C10C15"/>
    <w:p w14:paraId="776D1C4A" w14:textId="77777777" w:rsidR="00C10C15" w:rsidRDefault="00C10C15" w:rsidP="00C10C15"/>
    <w:p w14:paraId="2FE32C4F" w14:textId="77777777" w:rsidR="00C10C15" w:rsidRDefault="00C10C15" w:rsidP="00C10C15"/>
    <w:p w14:paraId="39279C0E" w14:textId="77777777" w:rsidR="00C10C15" w:rsidRDefault="00C10C15" w:rsidP="00C10C15"/>
    <w:p w14:paraId="3F9A9842" w14:textId="77777777" w:rsidR="00C10C15" w:rsidRDefault="00C10C15" w:rsidP="00C10C15"/>
    <w:p w14:paraId="28CFE748" w14:textId="77777777" w:rsidR="00C10C15" w:rsidRDefault="00C10C15" w:rsidP="00C10C15"/>
    <w:p w14:paraId="4AE87DB0" w14:textId="77777777" w:rsidR="00C10C15" w:rsidRDefault="00C10C15" w:rsidP="00C10C15"/>
    <w:p w14:paraId="542A9C2F" w14:textId="77777777" w:rsidR="00C10C15" w:rsidRDefault="00C10C15" w:rsidP="00C10C15"/>
    <w:p w14:paraId="01B6895A" w14:textId="77777777" w:rsidR="00C10C15" w:rsidRDefault="00C10C15" w:rsidP="00C10C15"/>
    <w:p w14:paraId="52BFDFBE" w14:textId="77777777" w:rsidR="00C10C15" w:rsidRDefault="00C10C15" w:rsidP="00C10C15"/>
    <w:p w14:paraId="25F74FA6" w14:textId="77777777" w:rsidR="00C10C15" w:rsidRDefault="00C10C15" w:rsidP="00C10C15"/>
    <w:p w14:paraId="1BB752B2" w14:textId="77777777" w:rsidR="00C10C15" w:rsidRDefault="00C10C15" w:rsidP="00C10C15"/>
    <w:p w14:paraId="1361DB0D"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1CF08C8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2EC43C3" w14:textId="6064BADF" w:rsidR="00C10C15" w:rsidRDefault="00C10C15" w:rsidP="00CD1860">
            <w:pPr>
              <w:jc w:val="both"/>
              <w:rPr>
                <w:b/>
                <w:sz w:val="28"/>
              </w:rPr>
            </w:pPr>
            <w:r>
              <w:rPr>
                <w:b/>
                <w:sz w:val="28"/>
              </w:rPr>
              <w:lastRenderedPageBreak/>
              <w:t>C-I – Personální zabezpečení</w:t>
            </w:r>
          </w:p>
        </w:tc>
      </w:tr>
      <w:tr w:rsidR="00C10C15" w14:paraId="7976EA4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34BADBF"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195553A7" w14:textId="77777777" w:rsidR="00C10C15" w:rsidRDefault="00C10C15" w:rsidP="00CD1860">
            <w:pPr>
              <w:jc w:val="both"/>
            </w:pPr>
            <w:r w:rsidRPr="005B4942">
              <w:t>Univerzita Tomáše Bati ve Zlíně</w:t>
            </w:r>
          </w:p>
        </w:tc>
      </w:tr>
      <w:tr w:rsidR="00C10C15" w14:paraId="7541C20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06CA55"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98D1A96" w14:textId="77777777" w:rsidR="00C10C15" w:rsidRDefault="00C10C15" w:rsidP="00CD1860">
            <w:pPr>
              <w:jc w:val="both"/>
            </w:pPr>
            <w:r w:rsidRPr="005B4942">
              <w:t>Fakulta managementu a ekonomiky</w:t>
            </w:r>
          </w:p>
        </w:tc>
      </w:tr>
      <w:tr w:rsidR="00C10C15" w14:paraId="3B7C87A6"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6BEA3EB"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0AA372EC" w14:textId="77777777" w:rsidR="00C10C15" w:rsidRDefault="00C10C15" w:rsidP="00CD1860">
            <w:pPr>
              <w:jc w:val="both"/>
            </w:pPr>
            <w:r w:rsidRPr="00F207DF">
              <w:t>Management udržitelného rozvoje</w:t>
            </w:r>
          </w:p>
        </w:tc>
      </w:tr>
      <w:tr w:rsidR="00C10C15" w14:paraId="411ED0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36CC2D2"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E7AD21F" w14:textId="77777777" w:rsidR="00C10C15" w:rsidRDefault="00C10C15" w:rsidP="00CD1860">
            <w:pPr>
              <w:jc w:val="both"/>
            </w:pPr>
            <w:r>
              <w:t xml:space="preserve">Jena ŠVARCOVÁ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DBD550"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4934730" w14:textId="1144AA0B" w:rsidR="00C10C15" w:rsidRDefault="00C10C15" w:rsidP="00CD1860">
            <w:pPr>
              <w:jc w:val="both"/>
            </w:pPr>
            <w:r w:rsidRPr="00F207DF">
              <w:t>doc. Ing.</w:t>
            </w:r>
            <w:r w:rsidR="00687D45">
              <w:t>,</w:t>
            </w:r>
            <w:r w:rsidRPr="00F207DF">
              <w:t xml:space="preserve"> Ph.D.</w:t>
            </w:r>
          </w:p>
        </w:tc>
      </w:tr>
      <w:tr w:rsidR="00C10C15" w14:paraId="4E04374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293DCF"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7351E5F" w14:textId="77777777" w:rsidR="00C10C15" w:rsidRDefault="00C10C15" w:rsidP="00CD1860">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BDAD2C5"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34D48225" w14:textId="2B7BF093"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791903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65698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31A062"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1E29F40" w14:textId="77777777" w:rsidR="00C10C15" w:rsidRDefault="00C10C15" w:rsidP="00CD1860">
            <w:pPr>
              <w:jc w:val="both"/>
            </w:pPr>
            <w:r>
              <w:t>N</w:t>
            </w:r>
          </w:p>
        </w:tc>
      </w:tr>
      <w:tr w:rsidR="00C10C15" w14:paraId="627D97FC"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2CAC278"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793373C" w14:textId="1528D391" w:rsidR="00C10C15" w:rsidRDefault="00A33350"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5BAB0C5"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1C4357"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504F4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4FE1522" w14:textId="77777777" w:rsidR="00C10C15" w:rsidRDefault="00C10C15" w:rsidP="00CD1860">
            <w:pPr>
              <w:jc w:val="both"/>
            </w:pPr>
            <w:r>
              <w:t>N</w:t>
            </w:r>
          </w:p>
        </w:tc>
      </w:tr>
      <w:tr w:rsidR="00C10C15" w14:paraId="4DE80851"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3C8833"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41C45A"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E167089" w14:textId="77777777" w:rsidR="00C10C15" w:rsidRDefault="00C10C15" w:rsidP="00CD1860">
            <w:pPr>
              <w:jc w:val="both"/>
              <w:rPr>
                <w:b/>
              </w:rPr>
            </w:pPr>
            <w:r>
              <w:rPr>
                <w:b/>
              </w:rPr>
              <w:t>rozsah</w:t>
            </w:r>
          </w:p>
        </w:tc>
      </w:tr>
      <w:tr w:rsidR="00C10C15" w14:paraId="0578214E"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5993EF61"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B5341EB"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4149A81" w14:textId="77777777" w:rsidR="00C10C15" w:rsidRDefault="00C10C15" w:rsidP="00CD1860">
            <w:pPr>
              <w:jc w:val="both"/>
            </w:pPr>
          </w:p>
        </w:tc>
      </w:tr>
      <w:tr w:rsidR="00C10C15" w14:paraId="0B66F04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D2CA0C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421BCE0"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D57C67F" w14:textId="77777777" w:rsidR="00C10C15" w:rsidRDefault="00C10C15" w:rsidP="00CD1860">
            <w:pPr>
              <w:jc w:val="both"/>
            </w:pPr>
          </w:p>
        </w:tc>
      </w:tr>
      <w:tr w:rsidR="00C10C15" w14:paraId="672BB10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71C63C2"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1FC47D6" w14:textId="77777777" w:rsidTr="00F83B9C">
        <w:trPr>
          <w:trHeight w:val="338"/>
        </w:trPr>
        <w:tc>
          <w:tcPr>
            <w:tcW w:w="9859" w:type="dxa"/>
            <w:gridSpan w:val="15"/>
            <w:tcBorders>
              <w:top w:val="nil"/>
              <w:left w:val="single" w:sz="4" w:space="0" w:color="auto"/>
              <w:bottom w:val="single" w:sz="4" w:space="0" w:color="auto"/>
              <w:right w:val="single" w:sz="4" w:space="0" w:color="auto"/>
            </w:tcBorders>
          </w:tcPr>
          <w:p w14:paraId="1233A2E1" w14:textId="77777777" w:rsidR="00C10C15" w:rsidRDefault="00C10C15" w:rsidP="00CD1860">
            <w:pPr>
              <w:jc w:val="both"/>
            </w:pPr>
            <w:r>
              <w:t>Makroekonomie 2 – garant, přednášející (60 %)</w:t>
            </w:r>
          </w:p>
        </w:tc>
      </w:tr>
      <w:tr w:rsidR="00C10C15" w14:paraId="4EA9FA3B"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65CBC21"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43188D4"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F184C5"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17F638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F1992A6"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31BC019"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6AA55818" w14:textId="77777777" w:rsidR="00C10C15" w:rsidRDefault="00C10C15" w:rsidP="00CD1860">
            <w:pPr>
              <w:jc w:val="both"/>
              <w:rPr>
                <w:b/>
              </w:rPr>
            </w:pPr>
            <w:r>
              <w:rPr>
                <w:b/>
              </w:rPr>
              <w:t>(</w:t>
            </w:r>
            <w:r>
              <w:rPr>
                <w:b/>
                <w:i/>
                <w:iCs/>
              </w:rPr>
              <w:t>nepovinný údaj</w:t>
            </w:r>
            <w:r>
              <w:rPr>
                <w:b/>
              </w:rPr>
              <w:t>) Počet hodin za semestr</w:t>
            </w:r>
          </w:p>
        </w:tc>
      </w:tr>
      <w:tr w:rsidR="00C10C15" w:rsidRPr="00D56DBD" w14:paraId="2844DE9D"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5B5B0D5F" w14:textId="77777777" w:rsidR="00C10C15" w:rsidRPr="00D56DBD" w:rsidRDefault="00C10C15" w:rsidP="00687D45">
            <w:pPr>
              <w:rPr>
                <w:color w:val="000000" w:themeColor="text1"/>
              </w:rPr>
            </w:pPr>
            <w:r>
              <w:rPr>
                <w:color w:val="000000" w:themeColor="text1"/>
              </w:rPr>
              <w:t>Makroekonomie</w:t>
            </w:r>
            <w:r w:rsidRPr="00D56DBD">
              <w:rPr>
                <w:color w:val="000000" w:themeColor="text1"/>
              </w:rPr>
              <w:t xml:space="preserve"> </w:t>
            </w:r>
            <w:r>
              <w:rPr>
                <w:color w:val="000000" w:themeColor="text1"/>
              </w:rPr>
              <w:t>3</w:t>
            </w:r>
          </w:p>
        </w:tc>
        <w:tc>
          <w:tcPr>
            <w:tcW w:w="2409" w:type="dxa"/>
            <w:gridSpan w:val="3"/>
            <w:tcBorders>
              <w:top w:val="nil"/>
              <w:left w:val="single" w:sz="4" w:space="0" w:color="auto"/>
              <w:bottom w:val="single" w:sz="4" w:space="0" w:color="auto"/>
              <w:right w:val="single" w:sz="4" w:space="0" w:color="auto"/>
            </w:tcBorders>
          </w:tcPr>
          <w:p w14:paraId="4F1CE5FA" w14:textId="77777777" w:rsidR="00C10C15" w:rsidRPr="00D56DBD" w:rsidRDefault="00C10C15" w:rsidP="00687D45">
            <w:pPr>
              <w:rPr>
                <w:color w:val="000000" w:themeColor="text1"/>
              </w:rPr>
            </w:pPr>
            <w:r>
              <w:rPr>
                <w:color w:val="000000" w:themeColor="text1"/>
              </w:rPr>
              <w:t>Ekonomika a management, Finance, Průmyslové inženýrství, DSP</w:t>
            </w:r>
          </w:p>
        </w:tc>
        <w:tc>
          <w:tcPr>
            <w:tcW w:w="567" w:type="dxa"/>
            <w:gridSpan w:val="2"/>
            <w:tcBorders>
              <w:top w:val="nil"/>
              <w:left w:val="single" w:sz="4" w:space="0" w:color="auto"/>
              <w:bottom w:val="single" w:sz="4" w:space="0" w:color="auto"/>
              <w:right w:val="single" w:sz="4" w:space="0" w:color="auto"/>
            </w:tcBorders>
          </w:tcPr>
          <w:p w14:paraId="22AF9A50" w14:textId="77777777" w:rsidR="00C10C15" w:rsidRPr="00D56DBD" w:rsidRDefault="00C10C15" w:rsidP="00687D45">
            <w:pPr>
              <w:rPr>
                <w:color w:val="000000" w:themeColor="text1"/>
              </w:rPr>
            </w:pPr>
            <w:r>
              <w:rPr>
                <w:color w:val="000000" w:themeColor="text1"/>
              </w:rPr>
              <w:t>ZS</w:t>
            </w:r>
          </w:p>
        </w:tc>
        <w:tc>
          <w:tcPr>
            <w:tcW w:w="2109" w:type="dxa"/>
            <w:gridSpan w:val="5"/>
            <w:tcBorders>
              <w:top w:val="nil"/>
              <w:left w:val="single" w:sz="4" w:space="0" w:color="auto"/>
              <w:bottom w:val="single" w:sz="4" w:space="0" w:color="auto"/>
              <w:right w:val="single" w:sz="4" w:space="0" w:color="auto"/>
            </w:tcBorders>
          </w:tcPr>
          <w:p w14:paraId="45BFB785"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66F03597" w14:textId="77777777" w:rsidR="00C10C15" w:rsidRPr="00D56DBD" w:rsidRDefault="00C10C15" w:rsidP="00687D45">
            <w:pPr>
              <w:rPr>
                <w:color w:val="000000" w:themeColor="text1"/>
              </w:rPr>
            </w:pPr>
          </w:p>
        </w:tc>
      </w:tr>
      <w:tr w:rsidR="00C10C15" w:rsidRPr="00D56DBD" w14:paraId="4BDC7EB3"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51CF111" w14:textId="77777777" w:rsidR="00C10C15" w:rsidRPr="00D56DBD" w:rsidRDefault="00C10C15" w:rsidP="00687D45">
            <w:pPr>
              <w:rPr>
                <w:color w:val="000000" w:themeColor="text1"/>
              </w:rPr>
            </w:pPr>
            <w:r>
              <w:rPr>
                <w:color w:val="000000" w:themeColor="text1"/>
              </w:rPr>
              <w:t>Macroeconomics 3</w:t>
            </w:r>
          </w:p>
        </w:tc>
        <w:tc>
          <w:tcPr>
            <w:tcW w:w="2409" w:type="dxa"/>
            <w:gridSpan w:val="3"/>
            <w:tcBorders>
              <w:top w:val="nil"/>
              <w:left w:val="single" w:sz="4" w:space="0" w:color="auto"/>
              <w:bottom w:val="single" w:sz="4" w:space="0" w:color="auto"/>
              <w:right w:val="single" w:sz="4" w:space="0" w:color="auto"/>
            </w:tcBorders>
          </w:tcPr>
          <w:p w14:paraId="725916AE" w14:textId="77777777" w:rsidR="00C10C15" w:rsidRPr="00D56DBD" w:rsidRDefault="00C10C15" w:rsidP="00687D45">
            <w:pPr>
              <w:rPr>
                <w:color w:val="000000" w:themeColor="text1"/>
              </w:rPr>
            </w:pPr>
            <w:r>
              <w:rPr>
                <w:color w:val="000000" w:themeColor="text1"/>
              </w:rPr>
              <w:t>Economics and Management, Finance, Industrial Engineering, DSP</w:t>
            </w:r>
          </w:p>
        </w:tc>
        <w:tc>
          <w:tcPr>
            <w:tcW w:w="567" w:type="dxa"/>
            <w:gridSpan w:val="2"/>
            <w:tcBorders>
              <w:top w:val="nil"/>
              <w:left w:val="single" w:sz="4" w:space="0" w:color="auto"/>
              <w:bottom w:val="single" w:sz="4" w:space="0" w:color="auto"/>
              <w:right w:val="single" w:sz="4" w:space="0" w:color="auto"/>
            </w:tcBorders>
          </w:tcPr>
          <w:p w14:paraId="5EC7F4A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380112EB"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1C3F84F5" w14:textId="77777777" w:rsidR="00C10C15" w:rsidRPr="00D56DBD" w:rsidRDefault="00C10C15" w:rsidP="00687D45">
            <w:pPr>
              <w:rPr>
                <w:color w:val="000000" w:themeColor="text1"/>
              </w:rPr>
            </w:pPr>
          </w:p>
        </w:tc>
      </w:tr>
      <w:tr w:rsidR="00C10C15" w:rsidRPr="00D56DBD" w14:paraId="77DDF4A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64F56EBE" w14:textId="77777777" w:rsidR="00C10C15" w:rsidRPr="00D56DBD" w:rsidRDefault="00C10C15" w:rsidP="00687D45">
            <w:pPr>
              <w:rPr>
                <w:color w:val="000000" w:themeColor="text1"/>
              </w:rPr>
            </w:pPr>
            <w:r w:rsidRPr="00D56DBD">
              <w:rPr>
                <w:color w:val="000000" w:themeColor="text1"/>
              </w:rPr>
              <w:t>Ekonomie 2</w:t>
            </w:r>
          </w:p>
        </w:tc>
        <w:tc>
          <w:tcPr>
            <w:tcW w:w="2409" w:type="dxa"/>
            <w:gridSpan w:val="3"/>
            <w:tcBorders>
              <w:top w:val="nil"/>
              <w:left w:val="single" w:sz="4" w:space="0" w:color="auto"/>
              <w:bottom w:val="single" w:sz="4" w:space="0" w:color="auto"/>
              <w:right w:val="single" w:sz="4" w:space="0" w:color="auto"/>
            </w:tcBorders>
          </w:tcPr>
          <w:p w14:paraId="36A6676F" w14:textId="77777777" w:rsidR="00C10C15" w:rsidRPr="00D56DBD" w:rsidRDefault="00C10C15" w:rsidP="00687D45">
            <w:pPr>
              <w:rPr>
                <w:color w:val="000000" w:themeColor="text1"/>
              </w:rPr>
            </w:pPr>
            <w:r>
              <w:rPr>
                <w:color w:val="000000" w:themeColor="text1"/>
              </w:rPr>
              <w:t>Management ve zdravotnictví, NMSP</w:t>
            </w:r>
          </w:p>
        </w:tc>
        <w:tc>
          <w:tcPr>
            <w:tcW w:w="567" w:type="dxa"/>
            <w:gridSpan w:val="2"/>
            <w:tcBorders>
              <w:top w:val="nil"/>
              <w:left w:val="single" w:sz="4" w:space="0" w:color="auto"/>
              <w:bottom w:val="single" w:sz="4" w:space="0" w:color="auto"/>
              <w:right w:val="single" w:sz="4" w:space="0" w:color="auto"/>
            </w:tcBorders>
          </w:tcPr>
          <w:p w14:paraId="28DAE332"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704AAEC8" w14:textId="77777777" w:rsidR="00C10C15" w:rsidRPr="00D56DBD" w:rsidRDefault="00C10C15" w:rsidP="00687D45">
            <w:pPr>
              <w:rPr>
                <w:color w:val="000000" w:themeColor="text1"/>
              </w:rPr>
            </w:pPr>
            <w:r w:rsidRPr="00D56DBD">
              <w:rPr>
                <w:color w:val="000000" w:themeColor="text1"/>
              </w:rPr>
              <w:t>Garant, přednášející</w:t>
            </w:r>
          </w:p>
        </w:tc>
        <w:tc>
          <w:tcPr>
            <w:tcW w:w="1972" w:type="dxa"/>
            <w:gridSpan w:val="3"/>
            <w:tcBorders>
              <w:top w:val="nil"/>
              <w:left w:val="single" w:sz="4" w:space="0" w:color="auto"/>
              <w:bottom w:val="single" w:sz="4" w:space="0" w:color="auto"/>
              <w:right w:val="single" w:sz="4" w:space="0" w:color="auto"/>
            </w:tcBorders>
          </w:tcPr>
          <w:p w14:paraId="7C2022A4" w14:textId="77777777" w:rsidR="00C10C15" w:rsidRPr="00D56DBD" w:rsidRDefault="00C10C15" w:rsidP="00687D45">
            <w:pPr>
              <w:rPr>
                <w:color w:val="000000" w:themeColor="text1"/>
              </w:rPr>
            </w:pPr>
          </w:p>
        </w:tc>
      </w:tr>
      <w:tr w:rsidR="00C10C15" w:rsidRPr="00D56DBD" w14:paraId="54A28ECC"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19005782" w14:textId="77777777" w:rsidR="00C10C15" w:rsidRPr="00D56DBD" w:rsidRDefault="00C10C15" w:rsidP="00687D45">
            <w:pPr>
              <w:rPr>
                <w:color w:val="000000" w:themeColor="text1"/>
              </w:rPr>
            </w:pPr>
            <w:r>
              <w:rPr>
                <w:color w:val="000000" w:themeColor="text1"/>
              </w:rPr>
              <w:t>Macroeconomics 2</w:t>
            </w:r>
          </w:p>
        </w:tc>
        <w:tc>
          <w:tcPr>
            <w:tcW w:w="2409" w:type="dxa"/>
            <w:gridSpan w:val="3"/>
            <w:tcBorders>
              <w:top w:val="nil"/>
              <w:left w:val="single" w:sz="4" w:space="0" w:color="auto"/>
              <w:bottom w:val="single" w:sz="4" w:space="0" w:color="auto"/>
              <w:right w:val="single" w:sz="4" w:space="0" w:color="auto"/>
            </w:tcBorders>
          </w:tcPr>
          <w:p w14:paraId="08D53CED" w14:textId="63EB6A40" w:rsidR="00C10C15" w:rsidRPr="00D56DBD" w:rsidRDefault="00C10C15" w:rsidP="00687D45">
            <w:pPr>
              <w:rPr>
                <w:color w:val="000000" w:themeColor="text1"/>
              </w:rPr>
            </w:pPr>
            <w:r>
              <w:rPr>
                <w:color w:val="000000" w:themeColor="text1"/>
              </w:rPr>
              <w:t>Finance, Business Administration and Entrepreneurship, Industrial Engineering, Management and Marketing, NMSP</w:t>
            </w:r>
          </w:p>
        </w:tc>
        <w:tc>
          <w:tcPr>
            <w:tcW w:w="567" w:type="dxa"/>
            <w:gridSpan w:val="2"/>
            <w:tcBorders>
              <w:top w:val="nil"/>
              <w:left w:val="single" w:sz="4" w:space="0" w:color="auto"/>
              <w:bottom w:val="single" w:sz="4" w:space="0" w:color="auto"/>
              <w:right w:val="single" w:sz="4" w:space="0" w:color="auto"/>
            </w:tcBorders>
          </w:tcPr>
          <w:p w14:paraId="778F0704" w14:textId="77777777" w:rsidR="00C10C15" w:rsidRPr="00D56DBD"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450D2A20" w14:textId="77777777" w:rsidR="00C10C15" w:rsidRPr="00D56DBD" w:rsidRDefault="00C10C15" w:rsidP="00687D45">
            <w:pPr>
              <w:rPr>
                <w:color w:val="000000" w:themeColor="text1"/>
              </w:rPr>
            </w:pPr>
            <w:r w:rsidRPr="00D56DBD">
              <w:rPr>
                <w:color w:val="000000" w:themeColor="text1"/>
              </w:rPr>
              <w:t>Garant, přednášející</w:t>
            </w:r>
            <w:r>
              <w:rPr>
                <w:color w:val="000000" w:themeColor="text1"/>
              </w:rPr>
              <w:t>, semináře</w:t>
            </w:r>
          </w:p>
        </w:tc>
        <w:tc>
          <w:tcPr>
            <w:tcW w:w="1972" w:type="dxa"/>
            <w:gridSpan w:val="3"/>
            <w:tcBorders>
              <w:top w:val="nil"/>
              <w:left w:val="single" w:sz="4" w:space="0" w:color="auto"/>
              <w:bottom w:val="single" w:sz="4" w:space="0" w:color="auto"/>
              <w:right w:val="single" w:sz="4" w:space="0" w:color="auto"/>
            </w:tcBorders>
          </w:tcPr>
          <w:p w14:paraId="2515E944" w14:textId="77777777" w:rsidR="00C10C15" w:rsidRPr="00D56DBD" w:rsidRDefault="00C10C15" w:rsidP="00687D45">
            <w:pPr>
              <w:rPr>
                <w:color w:val="000000" w:themeColor="text1"/>
              </w:rPr>
            </w:pPr>
          </w:p>
        </w:tc>
      </w:tr>
      <w:tr w:rsidR="00C10C15" w:rsidRPr="00D56DBD" w14:paraId="6632496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B4D11AE" w14:textId="77777777" w:rsidR="00C10C15" w:rsidRDefault="00C10C15" w:rsidP="00687D45">
            <w:pPr>
              <w:rPr>
                <w:color w:val="000000" w:themeColor="text1"/>
              </w:rPr>
            </w:pPr>
            <w:r>
              <w:rPr>
                <w:color w:val="000000" w:themeColor="text1"/>
              </w:rPr>
              <w:t>Makroekonomie 2</w:t>
            </w:r>
          </w:p>
        </w:tc>
        <w:tc>
          <w:tcPr>
            <w:tcW w:w="2409" w:type="dxa"/>
            <w:gridSpan w:val="3"/>
            <w:tcBorders>
              <w:top w:val="nil"/>
              <w:left w:val="single" w:sz="4" w:space="0" w:color="auto"/>
              <w:bottom w:val="single" w:sz="4" w:space="0" w:color="auto"/>
              <w:right w:val="single" w:sz="4" w:space="0" w:color="auto"/>
            </w:tcBorders>
          </w:tcPr>
          <w:p w14:paraId="56AC3DCA" w14:textId="77777777" w:rsidR="00C10C15" w:rsidRDefault="00C10C15" w:rsidP="00687D45">
            <w:pPr>
              <w:rPr>
                <w:color w:val="000000" w:themeColor="text1"/>
              </w:rPr>
            </w:pPr>
            <w:r>
              <w:rPr>
                <w:color w:val="000000" w:themeColor="text1"/>
              </w:rPr>
              <w:t>Ekonomika podniku a podnikání, Finance, Průmyslové inženýrství, Management a marketing, NMSP</w:t>
            </w:r>
          </w:p>
        </w:tc>
        <w:tc>
          <w:tcPr>
            <w:tcW w:w="567" w:type="dxa"/>
            <w:gridSpan w:val="2"/>
            <w:tcBorders>
              <w:top w:val="nil"/>
              <w:left w:val="single" w:sz="4" w:space="0" w:color="auto"/>
              <w:bottom w:val="single" w:sz="4" w:space="0" w:color="auto"/>
              <w:right w:val="single" w:sz="4" w:space="0" w:color="auto"/>
            </w:tcBorders>
          </w:tcPr>
          <w:p w14:paraId="28CB58B5" w14:textId="77777777" w:rsidR="00C10C15" w:rsidRDefault="00C10C15" w:rsidP="00687D45">
            <w:pPr>
              <w:rPr>
                <w:color w:val="000000" w:themeColor="text1"/>
              </w:rPr>
            </w:pPr>
            <w:r>
              <w:rPr>
                <w:color w:val="000000" w:themeColor="text1"/>
              </w:rPr>
              <w:t>LS</w:t>
            </w:r>
          </w:p>
        </w:tc>
        <w:tc>
          <w:tcPr>
            <w:tcW w:w="2109" w:type="dxa"/>
            <w:gridSpan w:val="5"/>
            <w:tcBorders>
              <w:top w:val="nil"/>
              <w:left w:val="single" w:sz="4" w:space="0" w:color="auto"/>
              <w:bottom w:val="single" w:sz="4" w:space="0" w:color="auto"/>
              <w:right w:val="single" w:sz="4" w:space="0" w:color="auto"/>
            </w:tcBorders>
          </w:tcPr>
          <w:p w14:paraId="1C16E7EE" w14:textId="77777777" w:rsidR="00C10C15" w:rsidRDefault="00C10C15" w:rsidP="00687D45">
            <w:pPr>
              <w:rPr>
                <w:color w:val="000000" w:themeColor="text1"/>
              </w:rPr>
            </w:pPr>
            <w:r w:rsidRPr="00D56DBD">
              <w:rPr>
                <w:color w:val="000000" w:themeColor="text1"/>
              </w:rPr>
              <w:t>Garant, přednášející</w:t>
            </w:r>
            <w:r>
              <w:rPr>
                <w:color w:val="000000" w:themeColor="text1"/>
              </w:rPr>
              <w:t>,</w:t>
            </w:r>
          </w:p>
          <w:p w14:paraId="35CC5693" w14:textId="77777777" w:rsidR="00C10C15" w:rsidRPr="00D56DBD" w:rsidRDefault="00C10C15" w:rsidP="00687D45">
            <w:pPr>
              <w:rPr>
                <w:color w:val="000000" w:themeColor="text1"/>
              </w:rPr>
            </w:pPr>
            <w:r>
              <w:rPr>
                <w:color w:val="000000" w:themeColor="text1"/>
              </w:rPr>
              <w:t>semináře</w:t>
            </w:r>
          </w:p>
        </w:tc>
        <w:tc>
          <w:tcPr>
            <w:tcW w:w="1972" w:type="dxa"/>
            <w:gridSpan w:val="3"/>
            <w:tcBorders>
              <w:top w:val="nil"/>
              <w:left w:val="single" w:sz="4" w:space="0" w:color="auto"/>
              <w:bottom w:val="single" w:sz="4" w:space="0" w:color="auto"/>
              <w:right w:val="single" w:sz="4" w:space="0" w:color="auto"/>
            </w:tcBorders>
          </w:tcPr>
          <w:p w14:paraId="7B221952" w14:textId="77777777" w:rsidR="00C10C15" w:rsidRPr="00D56DBD" w:rsidRDefault="00C10C15" w:rsidP="00687D45">
            <w:pPr>
              <w:rPr>
                <w:color w:val="000000" w:themeColor="text1"/>
              </w:rPr>
            </w:pPr>
          </w:p>
        </w:tc>
      </w:tr>
      <w:tr w:rsidR="00C10C15" w14:paraId="09D067AB"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372D44" w14:textId="77777777" w:rsidR="00C10C15" w:rsidRDefault="00C10C15" w:rsidP="00CD1860">
            <w:pPr>
              <w:jc w:val="both"/>
            </w:pPr>
            <w:r>
              <w:rPr>
                <w:b/>
              </w:rPr>
              <w:t xml:space="preserve">Údaje o vzdělání na VŠ </w:t>
            </w:r>
          </w:p>
        </w:tc>
      </w:tr>
      <w:tr w:rsidR="00C10C15" w14:paraId="7DD4908A" w14:textId="77777777" w:rsidTr="00F83B9C">
        <w:trPr>
          <w:trHeight w:val="843"/>
        </w:trPr>
        <w:tc>
          <w:tcPr>
            <w:tcW w:w="9859" w:type="dxa"/>
            <w:gridSpan w:val="15"/>
            <w:tcBorders>
              <w:top w:val="single" w:sz="4" w:space="0" w:color="auto"/>
              <w:left w:val="single" w:sz="4" w:space="0" w:color="auto"/>
              <w:bottom w:val="single" w:sz="4" w:space="0" w:color="auto"/>
              <w:right w:val="single" w:sz="4" w:space="0" w:color="auto"/>
            </w:tcBorders>
          </w:tcPr>
          <w:p w14:paraId="1B25B60F" w14:textId="7C4EA0BA" w:rsidR="00C10C15" w:rsidRDefault="00C10C15" w:rsidP="00CD1860">
            <w:pPr>
              <w:jc w:val="both"/>
            </w:pPr>
            <w:r>
              <w:t>1981-1985:</w:t>
            </w:r>
            <w:r w:rsidR="00171621">
              <w:t xml:space="preserve">      </w:t>
            </w:r>
            <w:r w:rsidRPr="00F111F6">
              <w:t xml:space="preserve">VŠB Ostrava, ekonomická fakulta obor systémové inženýrství </w:t>
            </w:r>
            <w:r>
              <w:t>(Ing.)</w:t>
            </w:r>
          </w:p>
          <w:p w14:paraId="10C61400" w14:textId="0087FF02" w:rsidR="00C10C15" w:rsidRDefault="00C10C15" w:rsidP="00CD1860">
            <w:pPr>
              <w:jc w:val="both"/>
            </w:pPr>
            <w:r>
              <w:t>2001-2005:</w:t>
            </w:r>
            <w:r w:rsidR="00171621">
              <w:t xml:space="preserve">      </w:t>
            </w:r>
            <w:r w:rsidRPr="00F111F6">
              <w:t>UTB ve Zlíně</w:t>
            </w:r>
            <w:r>
              <w:t>, Fakulta managementu a ekonomiky (Ph.D.)</w:t>
            </w:r>
          </w:p>
          <w:p w14:paraId="26F0C57A" w14:textId="264D5A25" w:rsidR="00C10C15" w:rsidRPr="00F83B9C" w:rsidRDefault="00C10C15" w:rsidP="00171621">
            <w:pPr>
              <w:ind w:left="1241" w:hanging="1241"/>
              <w:jc w:val="both"/>
            </w:pPr>
            <w:r>
              <w:t>2009:</w:t>
            </w:r>
            <w:r>
              <w:tab/>
              <w:t>Habilitace, UTB ve Zlíně, Fakulta managementu a ekonomiky, obor Management a ekonomika podniku (doc.)</w:t>
            </w:r>
          </w:p>
        </w:tc>
      </w:tr>
      <w:tr w:rsidR="00C10C15" w14:paraId="1F9E6395"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EB9F950" w14:textId="77777777" w:rsidR="00C10C15" w:rsidRDefault="00C10C15" w:rsidP="00CD1860">
            <w:pPr>
              <w:jc w:val="both"/>
              <w:rPr>
                <w:b/>
              </w:rPr>
            </w:pPr>
            <w:r>
              <w:rPr>
                <w:b/>
              </w:rPr>
              <w:t>Údaje o odborném působení od absolvování VŠ</w:t>
            </w:r>
          </w:p>
        </w:tc>
      </w:tr>
      <w:tr w:rsidR="00C10C15" w14:paraId="68040FE3" w14:textId="77777777" w:rsidTr="00F83B9C">
        <w:trPr>
          <w:trHeight w:val="721"/>
        </w:trPr>
        <w:tc>
          <w:tcPr>
            <w:tcW w:w="9859" w:type="dxa"/>
            <w:gridSpan w:val="15"/>
            <w:tcBorders>
              <w:top w:val="single" w:sz="4" w:space="0" w:color="auto"/>
              <w:left w:val="single" w:sz="4" w:space="0" w:color="auto"/>
              <w:bottom w:val="single" w:sz="4" w:space="0" w:color="auto"/>
              <w:right w:val="single" w:sz="4" w:space="0" w:color="auto"/>
            </w:tcBorders>
          </w:tcPr>
          <w:p w14:paraId="1A5F05BA" w14:textId="3570422C" w:rsidR="00C10C15" w:rsidRPr="00E3163B" w:rsidRDefault="00C10C15" w:rsidP="00171621">
            <w:pPr>
              <w:tabs>
                <w:tab w:val="left" w:pos="1241"/>
              </w:tabs>
              <w:jc w:val="both"/>
              <w:rPr>
                <w:color w:val="000000" w:themeColor="text1"/>
              </w:rPr>
            </w:pPr>
            <w:r w:rsidRPr="00E3163B">
              <w:rPr>
                <w:color w:val="000000" w:themeColor="text1"/>
              </w:rPr>
              <w:t>1985-1994</w:t>
            </w:r>
            <w:r>
              <w:rPr>
                <w:color w:val="000000" w:themeColor="text1"/>
              </w:rPr>
              <w:t>:</w:t>
            </w:r>
            <w:r w:rsidR="00171621">
              <w:rPr>
                <w:color w:val="000000" w:themeColor="text1"/>
              </w:rPr>
              <w:t xml:space="preserve">      </w:t>
            </w:r>
            <w:r w:rsidRPr="00E3163B">
              <w:rPr>
                <w:color w:val="000000" w:themeColor="text1"/>
              </w:rPr>
              <w:t>ZPS a.s. Zlín, odborný referent</w:t>
            </w:r>
          </w:p>
          <w:p w14:paraId="4A6B65B2" w14:textId="2EA75C8A" w:rsidR="00C10C15" w:rsidRPr="00E3163B" w:rsidRDefault="00C10C15" w:rsidP="00171621">
            <w:pPr>
              <w:tabs>
                <w:tab w:val="left" w:pos="1241"/>
              </w:tabs>
              <w:jc w:val="both"/>
              <w:rPr>
                <w:color w:val="000000" w:themeColor="text1"/>
              </w:rPr>
            </w:pPr>
            <w:r w:rsidRPr="00E3163B">
              <w:rPr>
                <w:color w:val="000000" w:themeColor="text1"/>
              </w:rPr>
              <w:t>1992</w:t>
            </w:r>
            <w:r>
              <w:rPr>
                <w:color w:val="000000" w:themeColor="text1"/>
              </w:rPr>
              <w:t>:</w:t>
            </w:r>
            <w:r w:rsidRPr="00E3163B">
              <w:rPr>
                <w:color w:val="000000" w:themeColor="text1"/>
              </w:rPr>
              <w:t xml:space="preserve"> </w:t>
            </w:r>
            <w:r w:rsidRPr="00E3163B">
              <w:rPr>
                <w:color w:val="000000" w:themeColor="text1"/>
              </w:rPr>
              <w:tab/>
              <w:t xml:space="preserve">majitelka nakladatelství odborné literatury </w:t>
            </w:r>
          </w:p>
          <w:p w14:paraId="15292F30" w14:textId="6595E9B4" w:rsidR="00C10C15" w:rsidRDefault="00C10C15" w:rsidP="00171621">
            <w:pPr>
              <w:tabs>
                <w:tab w:val="left" w:pos="1241"/>
              </w:tabs>
              <w:jc w:val="both"/>
              <w:rPr>
                <w:color w:val="FF0000"/>
              </w:rPr>
            </w:pPr>
            <w:r w:rsidRPr="00E3163B">
              <w:rPr>
                <w:color w:val="000000" w:themeColor="text1"/>
              </w:rPr>
              <w:t>1999</w:t>
            </w:r>
            <w:r>
              <w:rPr>
                <w:color w:val="000000" w:themeColor="text1"/>
              </w:rPr>
              <w:t>:</w:t>
            </w:r>
            <w:r w:rsidRPr="00E3163B">
              <w:rPr>
                <w:color w:val="000000" w:themeColor="text1"/>
              </w:rPr>
              <w:tab/>
              <w:t>UTB ve Zlíně, Fakulta managementu a ekonomiky, odborná asistentka, od r. 2010 docentka</w:t>
            </w:r>
          </w:p>
        </w:tc>
      </w:tr>
      <w:tr w:rsidR="00C10C15" w14:paraId="5094529D"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E2744B" w14:textId="77777777" w:rsidR="00C10C15" w:rsidRDefault="00C10C15" w:rsidP="00CD1860">
            <w:pPr>
              <w:jc w:val="both"/>
            </w:pPr>
            <w:r>
              <w:rPr>
                <w:b/>
              </w:rPr>
              <w:t>Zkušenosti s vedením kvalifikačních a rigorózních prací</w:t>
            </w:r>
          </w:p>
        </w:tc>
      </w:tr>
      <w:tr w:rsidR="00C10C15" w14:paraId="64FDB883" w14:textId="77777777" w:rsidTr="00F83B9C">
        <w:trPr>
          <w:trHeight w:val="818"/>
        </w:trPr>
        <w:tc>
          <w:tcPr>
            <w:tcW w:w="9859" w:type="dxa"/>
            <w:gridSpan w:val="15"/>
            <w:tcBorders>
              <w:top w:val="single" w:sz="4" w:space="0" w:color="auto"/>
              <w:left w:val="single" w:sz="4" w:space="0" w:color="auto"/>
              <w:bottom w:val="single" w:sz="4" w:space="0" w:color="auto"/>
              <w:right w:val="single" w:sz="4" w:space="0" w:color="auto"/>
            </w:tcBorders>
          </w:tcPr>
          <w:p w14:paraId="65322421" w14:textId="77777777" w:rsidR="00C10C15" w:rsidRDefault="00C10C15" w:rsidP="00CD1860">
            <w:pPr>
              <w:jc w:val="both"/>
            </w:pPr>
            <w:r>
              <w:t>Počet vedených bakalářských prací - 31</w:t>
            </w:r>
          </w:p>
          <w:p w14:paraId="4FA0F0AF" w14:textId="77777777" w:rsidR="00C10C15" w:rsidRDefault="00C10C15" w:rsidP="00CD1860">
            <w:pPr>
              <w:jc w:val="both"/>
            </w:pPr>
            <w:r>
              <w:t>Počet vedených diplomových prací- 11</w:t>
            </w:r>
          </w:p>
          <w:p w14:paraId="2F72DFBA" w14:textId="256C2C2B" w:rsidR="00C10C15" w:rsidRDefault="00C10C15" w:rsidP="00CD1860">
            <w:pPr>
              <w:jc w:val="both"/>
            </w:pPr>
            <w:r>
              <w:t>Počet ukončených doktorských studentů - 2</w:t>
            </w:r>
          </w:p>
        </w:tc>
      </w:tr>
      <w:tr w:rsidR="00C10C15" w14:paraId="247F50F8"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49C608A"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E307E01"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155EA72F"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40801A" w14:textId="77777777" w:rsidR="00C10C15" w:rsidRDefault="00C10C15" w:rsidP="00CD1860">
            <w:pPr>
              <w:jc w:val="both"/>
              <w:rPr>
                <w:b/>
              </w:rPr>
            </w:pPr>
            <w:r>
              <w:rPr>
                <w:b/>
              </w:rPr>
              <w:t>Ohlasy publikací</w:t>
            </w:r>
          </w:p>
        </w:tc>
      </w:tr>
      <w:tr w:rsidR="00C10C15" w14:paraId="1FF00F8E"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435206BF" w14:textId="77777777" w:rsidR="00C10C15" w:rsidRDefault="00C10C15" w:rsidP="00CD1860">
            <w:pPr>
              <w:jc w:val="both"/>
            </w:pPr>
            <w:r w:rsidRPr="00F207DF">
              <w:t>Management a ekonomika</w:t>
            </w:r>
          </w:p>
        </w:tc>
        <w:tc>
          <w:tcPr>
            <w:tcW w:w="2245" w:type="dxa"/>
            <w:gridSpan w:val="3"/>
            <w:tcBorders>
              <w:top w:val="single" w:sz="4" w:space="0" w:color="auto"/>
              <w:left w:val="single" w:sz="4" w:space="0" w:color="auto"/>
              <w:bottom w:val="single" w:sz="4" w:space="0" w:color="auto"/>
              <w:right w:val="single" w:sz="4" w:space="0" w:color="auto"/>
            </w:tcBorders>
          </w:tcPr>
          <w:p w14:paraId="3CD9A042" w14:textId="77777777" w:rsidR="00C10C15" w:rsidRDefault="00C10C15" w:rsidP="00CD1860">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03E5D9C6" w14:textId="77777777" w:rsidR="00C10C15" w:rsidRDefault="00C10C15" w:rsidP="00CD1860">
            <w:pPr>
              <w:jc w:val="both"/>
            </w:pPr>
            <w:r w:rsidRPr="00F207DF">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3E03395"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B27ACE0"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C1FEDBB" w14:textId="77777777" w:rsidR="00C10C15" w:rsidRDefault="00C10C15" w:rsidP="00CD1860">
            <w:pPr>
              <w:jc w:val="both"/>
            </w:pPr>
            <w:r>
              <w:rPr>
                <w:b/>
                <w:sz w:val="18"/>
              </w:rPr>
              <w:t>ostatní</w:t>
            </w:r>
          </w:p>
        </w:tc>
      </w:tr>
      <w:tr w:rsidR="00C10C15" w14:paraId="5C4F46A4"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916E5C"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43ACF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1C4F6F00"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E6222BA" w14:textId="77777777" w:rsidR="00C10C15" w:rsidRDefault="00C10C15" w:rsidP="00CD1860">
            <w:pPr>
              <w:jc w:val="both"/>
              <w:rPr>
                <w:b/>
              </w:rPr>
            </w:pPr>
            <w:r>
              <w:rPr>
                <w:b/>
              </w:rPr>
              <w:t>2</w:t>
            </w:r>
          </w:p>
        </w:tc>
        <w:tc>
          <w:tcPr>
            <w:tcW w:w="693" w:type="dxa"/>
            <w:tcBorders>
              <w:top w:val="single" w:sz="4" w:space="0" w:color="auto"/>
              <w:left w:val="single" w:sz="4" w:space="0" w:color="auto"/>
              <w:bottom w:val="single" w:sz="4" w:space="0" w:color="auto"/>
              <w:right w:val="single" w:sz="4" w:space="0" w:color="auto"/>
            </w:tcBorders>
          </w:tcPr>
          <w:p w14:paraId="05DB02BE" w14:textId="77777777" w:rsidR="00C10C15" w:rsidRDefault="00C10C15" w:rsidP="00CD1860">
            <w:pPr>
              <w:jc w:val="both"/>
              <w:rPr>
                <w:b/>
              </w:rPr>
            </w:pPr>
            <w:r>
              <w:rPr>
                <w:b/>
              </w:rPr>
              <w:t>32</w:t>
            </w:r>
          </w:p>
        </w:tc>
        <w:tc>
          <w:tcPr>
            <w:tcW w:w="694" w:type="dxa"/>
            <w:tcBorders>
              <w:top w:val="single" w:sz="4" w:space="0" w:color="auto"/>
              <w:left w:val="single" w:sz="4" w:space="0" w:color="auto"/>
              <w:bottom w:val="single" w:sz="4" w:space="0" w:color="auto"/>
              <w:right w:val="single" w:sz="4" w:space="0" w:color="auto"/>
            </w:tcBorders>
          </w:tcPr>
          <w:p w14:paraId="3E04E198" w14:textId="77777777" w:rsidR="00C10C15" w:rsidRDefault="00C10C15" w:rsidP="00CD1860">
            <w:pPr>
              <w:jc w:val="both"/>
              <w:rPr>
                <w:b/>
              </w:rPr>
            </w:pPr>
            <w:r>
              <w:rPr>
                <w:b/>
              </w:rPr>
              <w:t>55</w:t>
            </w:r>
          </w:p>
        </w:tc>
      </w:tr>
      <w:tr w:rsidR="00C10C15" w14:paraId="6328F8E5"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855EF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3D4A6C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0E17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7633C"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6CC4F" w14:textId="77777777" w:rsidR="00C10C15" w:rsidRDefault="00C10C15" w:rsidP="00CD1860">
            <w:pPr>
              <w:rPr>
                <w:b/>
              </w:rPr>
            </w:pPr>
            <w:r>
              <w:rPr>
                <w:b/>
              </w:rPr>
              <w:t xml:space="preserve">  3  /3</w:t>
            </w:r>
          </w:p>
        </w:tc>
      </w:tr>
      <w:tr w:rsidR="00C10C15" w14:paraId="1FACC65F"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E14F52"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13C012" w14:textId="77777777" w:rsidTr="00F83B9C">
        <w:trPr>
          <w:trHeight w:val="1624"/>
        </w:trPr>
        <w:tc>
          <w:tcPr>
            <w:tcW w:w="9859" w:type="dxa"/>
            <w:gridSpan w:val="15"/>
            <w:tcBorders>
              <w:top w:val="single" w:sz="4" w:space="0" w:color="auto"/>
              <w:left w:val="single" w:sz="4" w:space="0" w:color="auto"/>
              <w:bottom w:val="single" w:sz="4" w:space="0" w:color="auto"/>
              <w:right w:val="single" w:sz="4" w:space="0" w:color="auto"/>
            </w:tcBorders>
          </w:tcPr>
          <w:p w14:paraId="4242EC39" w14:textId="77777777" w:rsidR="00C10C15" w:rsidRPr="001734E9" w:rsidRDefault="00C10C15" w:rsidP="00CD1860">
            <w:pPr>
              <w:jc w:val="both"/>
              <w:rPr>
                <w:color w:val="365F91" w:themeColor="accent1" w:themeShade="BF"/>
                <w:u w:val="single"/>
              </w:rPr>
            </w:pPr>
            <w:r w:rsidRPr="00617F02">
              <w:lastRenderedPageBreak/>
              <w:t>ŠVARCOVÁ, J</w:t>
            </w:r>
            <w:r>
              <w:t>.</w:t>
            </w:r>
            <w:r w:rsidRPr="00617F02">
              <w:t>, KRAMOLIŠ</w:t>
            </w:r>
            <w:r>
              <w:t>, J.</w:t>
            </w:r>
            <w:r w:rsidRPr="00617F02">
              <w:t>, DOBEŠ</w:t>
            </w:r>
            <w:r>
              <w:t>, K.</w:t>
            </w:r>
            <w:r w:rsidRPr="00617F02">
              <w:t>, URBÁNEK</w:t>
            </w:r>
            <w:r>
              <w:t>, T.,</w:t>
            </w:r>
            <w:r w:rsidRPr="00617F02">
              <w:t xml:space="preserve"> HORÁKOVÁ,</w:t>
            </w:r>
            <w:r>
              <w:t xml:space="preserve"> M.</w:t>
            </w:r>
            <w:r w:rsidRPr="00617F02">
              <w:t xml:space="preserve"> </w:t>
            </w:r>
            <w:r w:rsidRPr="00617F02">
              <w:rPr>
                <w:i/>
              </w:rPr>
              <w:t xml:space="preserve">Labor Market Hysteresis of Self-Employment A Case of the Czech Manufacturing Sector. </w:t>
            </w:r>
            <w:r w:rsidRPr="00617F02">
              <w:rPr>
                <w:iCs/>
              </w:rPr>
              <w:t>The International Journal of Social Sustainability in Economic, Social, and Cultural Context.</w:t>
            </w:r>
            <w:r w:rsidRPr="00617F02">
              <w:t xml:space="preserve"> 2022, vol. 18 iss 2. ISSN: 2325-114X DOI: </w:t>
            </w:r>
            <w:r w:rsidRPr="001734E9">
              <w:rPr>
                <w:color w:val="365F91" w:themeColor="accent1" w:themeShade="BF"/>
                <w:u w:val="single"/>
              </w:rPr>
              <w:t>https://doi.org/10.18848/2325-1115/CGP/v18i02/1-13</w:t>
            </w:r>
            <w:r>
              <w:rPr>
                <w:color w:val="365F91" w:themeColor="accent1" w:themeShade="BF"/>
                <w:u w:val="single"/>
              </w:rPr>
              <w:t>,</w:t>
            </w:r>
            <w:r>
              <w:t xml:space="preserve"> (JSC, 30 %</w:t>
            </w:r>
            <w:r w:rsidRPr="00BC4413">
              <w:t>)</w:t>
            </w:r>
            <w:r w:rsidRPr="00BC4413">
              <w:rPr>
                <w:color w:val="365F91" w:themeColor="accent1" w:themeShade="BF"/>
              </w:rPr>
              <w:t>.</w:t>
            </w:r>
          </w:p>
          <w:p w14:paraId="233E38BF" w14:textId="7400F4F1" w:rsidR="00C10C15" w:rsidRPr="000B209F" w:rsidRDefault="00C10C15" w:rsidP="00CD1860">
            <w:pPr>
              <w:jc w:val="both"/>
            </w:pPr>
            <w:r w:rsidRPr="00617F02">
              <w:t>ŠVARCOVÁ, J</w:t>
            </w:r>
            <w:r>
              <w:t>.</w:t>
            </w:r>
            <w:r w:rsidRPr="00617F02">
              <w:t>, URBÁNEK</w:t>
            </w:r>
            <w:r>
              <w:t>, T.</w:t>
            </w:r>
            <w:r w:rsidRPr="00617F02">
              <w:t>, POVOLNÁ</w:t>
            </w:r>
            <w:r>
              <w:t xml:space="preserve">, L., </w:t>
            </w:r>
            <w:r w:rsidRPr="00617F02">
              <w:t>SOBOTKOVÁ</w:t>
            </w:r>
            <w:r>
              <w:t>, E</w:t>
            </w:r>
            <w:r w:rsidRPr="00617F02">
              <w:t xml:space="preserve">. </w:t>
            </w:r>
            <w:r w:rsidRPr="005113EC">
              <w:rPr>
                <w:i/>
              </w:rPr>
              <w:t xml:space="preserve">Implementation of R &amp; D results and INDUSTRY 4.0 influenced by selected macroeconomic indicators. </w:t>
            </w:r>
            <w:r w:rsidRPr="00617F02">
              <w:t xml:space="preserve">Applied Sciences (Switzerland) [online]. 2019, vol. 9, iss. 9 [cit. 2023-01-23]. ISSN 2076-3417. Dostupné z: </w:t>
            </w:r>
            <w:hyperlink r:id="rId91" w:history="1">
              <w:r w:rsidRPr="001734E9">
                <w:rPr>
                  <w:rStyle w:val="Hypertextovodkaz"/>
                  <w:color w:val="365F91" w:themeColor="accent1" w:themeShade="BF"/>
                </w:rPr>
                <w:t>https://www.mdpi.com/2076-3417/9/9/1846</w:t>
              </w:r>
            </w:hyperlink>
            <w:r>
              <w:rPr>
                <w:rStyle w:val="Hypertextovodkaz"/>
                <w:color w:val="365F91" w:themeColor="accent1" w:themeShade="BF"/>
              </w:rPr>
              <w:t>,</w:t>
            </w:r>
            <w:r>
              <w:rPr>
                <w:u w:val="single"/>
              </w:rPr>
              <w:t xml:space="preserve"> </w:t>
            </w:r>
            <w:r w:rsidRPr="00BC4413">
              <w:t>(J</w:t>
            </w:r>
            <w:r>
              <w:t>imp</w:t>
            </w:r>
            <w:r w:rsidRPr="00BC4413">
              <w:t>, 60 %).</w:t>
            </w:r>
          </w:p>
        </w:tc>
      </w:tr>
      <w:tr w:rsidR="00C10C15" w14:paraId="2B24EC74"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1BC2D5D" w14:textId="77777777" w:rsidR="00C10C15" w:rsidRDefault="00C10C15" w:rsidP="00CD1860">
            <w:pPr>
              <w:rPr>
                <w:b/>
              </w:rPr>
            </w:pPr>
            <w:r>
              <w:rPr>
                <w:b/>
              </w:rPr>
              <w:t>Působení v zahraničí</w:t>
            </w:r>
          </w:p>
        </w:tc>
      </w:tr>
      <w:tr w:rsidR="00C10C15" w14:paraId="250FE48E"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428FE34D" w14:textId="77777777" w:rsidR="00C10C15" w:rsidRDefault="00C10C15" w:rsidP="00CD1860">
            <w:pPr>
              <w:rPr>
                <w:b/>
              </w:rPr>
            </w:pPr>
          </w:p>
        </w:tc>
      </w:tr>
      <w:tr w:rsidR="00C10C15" w14:paraId="0D518B2B" w14:textId="77777777" w:rsidTr="00F83B9C">
        <w:trPr>
          <w:cantSplit/>
          <w:trHeight w:val="266"/>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DBFDE6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74C4AFF8"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9FBC19"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2FFE06C" w14:textId="77777777" w:rsidR="00C10C15" w:rsidRDefault="00C10C15" w:rsidP="00CD1860">
            <w:pPr>
              <w:jc w:val="both"/>
            </w:pPr>
            <w:r>
              <w:t>23.1.2023</w:t>
            </w:r>
          </w:p>
        </w:tc>
      </w:tr>
    </w:tbl>
    <w:p w14:paraId="0C54B4BC" w14:textId="77777777" w:rsidR="00C10C15" w:rsidRDefault="00C10C15" w:rsidP="00C10C15"/>
    <w:p w14:paraId="28A6480C" w14:textId="77777777" w:rsidR="00C10C15" w:rsidRDefault="00C10C15" w:rsidP="00C10C15"/>
    <w:p w14:paraId="0E26AD3C" w14:textId="77777777" w:rsidR="00C10C15" w:rsidRDefault="00C10C15" w:rsidP="00C10C15"/>
    <w:p w14:paraId="7CD08519" w14:textId="77777777" w:rsidR="00C10C15" w:rsidRDefault="00C10C15" w:rsidP="00C10C15"/>
    <w:p w14:paraId="668F1A06" w14:textId="77777777" w:rsidR="00C10C15" w:rsidRDefault="00C10C15" w:rsidP="00C10C15"/>
    <w:p w14:paraId="1AE64175" w14:textId="77777777" w:rsidR="00C10C15" w:rsidRDefault="00C10C15" w:rsidP="00C10C15"/>
    <w:p w14:paraId="0E69E0DA" w14:textId="77777777" w:rsidR="00C10C15" w:rsidRDefault="00C10C15" w:rsidP="00C10C15"/>
    <w:p w14:paraId="0EE3B948" w14:textId="77777777" w:rsidR="00C10C15" w:rsidRDefault="00C10C15" w:rsidP="00C10C15"/>
    <w:p w14:paraId="5147A778" w14:textId="77777777" w:rsidR="00C10C15" w:rsidRDefault="00C10C15" w:rsidP="00C10C15"/>
    <w:p w14:paraId="44F075CB" w14:textId="77777777" w:rsidR="00C10C15" w:rsidRDefault="00C10C15" w:rsidP="00C10C15"/>
    <w:p w14:paraId="57E3C65C" w14:textId="77777777" w:rsidR="00C10C15" w:rsidRDefault="00C10C15" w:rsidP="00C10C15"/>
    <w:p w14:paraId="583D9A8D" w14:textId="77777777" w:rsidR="00C10C15" w:rsidRDefault="00C10C15" w:rsidP="00C10C15"/>
    <w:p w14:paraId="4E5EF8FA" w14:textId="77777777" w:rsidR="00C10C15" w:rsidRDefault="00C10C15" w:rsidP="00C10C15"/>
    <w:p w14:paraId="2C825BEC" w14:textId="77777777" w:rsidR="00C10C15" w:rsidRDefault="00C10C15" w:rsidP="00C10C15"/>
    <w:p w14:paraId="200D430E" w14:textId="77777777" w:rsidR="00C10C15" w:rsidRDefault="00C10C15" w:rsidP="00C10C15"/>
    <w:p w14:paraId="37D22D27" w14:textId="77777777" w:rsidR="00C10C15" w:rsidRDefault="00C10C15" w:rsidP="00C10C15"/>
    <w:p w14:paraId="151B0C6F" w14:textId="77777777" w:rsidR="00C10C15" w:rsidRDefault="00C10C15" w:rsidP="00C10C15"/>
    <w:p w14:paraId="49B8BAF1" w14:textId="77777777" w:rsidR="00C10C15" w:rsidRDefault="00C10C15" w:rsidP="00C10C15"/>
    <w:p w14:paraId="4EE8875E" w14:textId="77777777" w:rsidR="00C10C15" w:rsidRDefault="00C10C15" w:rsidP="00C10C15"/>
    <w:p w14:paraId="499DF67E" w14:textId="77777777" w:rsidR="00C10C15" w:rsidRDefault="00C10C15" w:rsidP="00C10C15"/>
    <w:p w14:paraId="4C061557" w14:textId="77777777" w:rsidR="00C10C15" w:rsidRDefault="00C10C15" w:rsidP="00C10C15"/>
    <w:p w14:paraId="206D9515" w14:textId="77777777" w:rsidR="00C10C15" w:rsidRDefault="00C10C15" w:rsidP="00C10C15"/>
    <w:p w14:paraId="26FCFE61" w14:textId="77777777" w:rsidR="00C10C15" w:rsidRDefault="00C10C15" w:rsidP="00C10C15"/>
    <w:p w14:paraId="52B7881C" w14:textId="77777777" w:rsidR="00C10C15" w:rsidRDefault="00C10C15" w:rsidP="00C10C15"/>
    <w:p w14:paraId="65ED6ED7" w14:textId="77777777" w:rsidR="00C10C15" w:rsidRDefault="00C10C15" w:rsidP="00C10C15"/>
    <w:p w14:paraId="60C211AF" w14:textId="77777777" w:rsidR="00C10C15" w:rsidRDefault="00C10C15" w:rsidP="00C10C15"/>
    <w:p w14:paraId="102D4FC7" w14:textId="77777777" w:rsidR="00C10C15" w:rsidRDefault="00C10C15" w:rsidP="00C10C15"/>
    <w:p w14:paraId="355A39AB" w14:textId="77777777" w:rsidR="00C10C15" w:rsidRDefault="00C10C15" w:rsidP="00C10C15"/>
    <w:p w14:paraId="61632DAF" w14:textId="77777777" w:rsidR="00C10C15" w:rsidRDefault="00C10C15" w:rsidP="00C10C15"/>
    <w:p w14:paraId="34DC873D" w14:textId="77777777" w:rsidR="00C10C15" w:rsidRDefault="00C10C15" w:rsidP="00C10C15"/>
    <w:p w14:paraId="0B3D01E2" w14:textId="77777777" w:rsidR="00C10C15" w:rsidRDefault="00C10C15" w:rsidP="00C10C15"/>
    <w:p w14:paraId="3E7E02F5" w14:textId="77777777" w:rsidR="00C10C15" w:rsidRDefault="00C10C15" w:rsidP="00C10C15"/>
    <w:p w14:paraId="03445244" w14:textId="77777777" w:rsidR="00C10C15" w:rsidRDefault="00C10C15" w:rsidP="00C10C15"/>
    <w:p w14:paraId="2D8C2C2F" w14:textId="77777777" w:rsidR="00F83B9C" w:rsidRDefault="00F83B9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617BBA6"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F14A556" w14:textId="36BA8BA6" w:rsidR="00C10C15" w:rsidRDefault="00C10C15" w:rsidP="00CD1860">
            <w:pPr>
              <w:jc w:val="both"/>
              <w:rPr>
                <w:b/>
                <w:sz w:val="28"/>
              </w:rPr>
            </w:pPr>
            <w:r>
              <w:rPr>
                <w:b/>
                <w:sz w:val="28"/>
              </w:rPr>
              <w:lastRenderedPageBreak/>
              <w:t>C-I – Personální zabezpečení</w:t>
            </w:r>
          </w:p>
        </w:tc>
      </w:tr>
      <w:tr w:rsidR="00C10C15" w14:paraId="6D9F2508"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7868CF8"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5FDAF2BD" w14:textId="77777777" w:rsidR="00C10C15" w:rsidRDefault="00C10C15" w:rsidP="00CD1860">
            <w:pPr>
              <w:jc w:val="both"/>
            </w:pPr>
            <w:r w:rsidRPr="001B2AE1">
              <w:t>Univerzita Tomáše Bati ve Zlíně</w:t>
            </w:r>
          </w:p>
        </w:tc>
      </w:tr>
      <w:tr w:rsidR="00C10C15" w14:paraId="4F31737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5CA516"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3635F62A" w14:textId="77777777" w:rsidR="00C10C15" w:rsidRDefault="00C10C15" w:rsidP="00CD1860">
            <w:pPr>
              <w:jc w:val="both"/>
            </w:pPr>
            <w:r>
              <w:t>Fakulta managementu a ekonomiky</w:t>
            </w:r>
          </w:p>
        </w:tc>
      </w:tr>
      <w:tr w:rsidR="00C10C15" w14:paraId="18DDD8B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72662C9"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6A87D5A" w14:textId="77777777" w:rsidR="00C10C15" w:rsidRDefault="00C10C15" w:rsidP="00CD1860">
            <w:pPr>
              <w:jc w:val="both"/>
            </w:pPr>
            <w:r w:rsidRPr="009D4EE6">
              <w:t>Management udržitelného rozvoje</w:t>
            </w:r>
          </w:p>
        </w:tc>
      </w:tr>
      <w:tr w:rsidR="00C10C15" w14:paraId="39A4B3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1CF90F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2FA0FB4" w14:textId="77777777" w:rsidR="00C10C15" w:rsidRDefault="00C10C15" w:rsidP="00CD1860">
            <w:pPr>
              <w:jc w:val="both"/>
            </w:pPr>
            <w:r>
              <w:t>Pavel TARABA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E394568"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6287887" w14:textId="77777777" w:rsidR="00C10C15" w:rsidRDefault="00C10C15" w:rsidP="00CD1860">
            <w:pPr>
              <w:jc w:val="both"/>
            </w:pPr>
            <w:r>
              <w:t>Ing., Ph.D.</w:t>
            </w:r>
          </w:p>
        </w:tc>
      </w:tr>
      <w:tr w:rsidR="00C10C15" w14:paraId="3661BC9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834085"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C4F20CF" w14:textId="77777777" w:rsidR="00C10C15" w:rsidRDefault="00C10C15" w:rsidP="00CD1860">
            <w:pPr>
              <w:jc w:val="both"/>
            </w:pPr>
            <w:r>
              <w:t>1983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2AA6DA7"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F3D924E"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822B718"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6D6D7D4"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22BE21"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EE4B0DC" w14:textId="77777777" w:rsidR="00C10C15" w:rsidRDefault="00C10C15" w:rsidP="00CD1860">
            <w:pPr>
              <w:jc w:val="both"/>
            </w:pPr>
            <w:r>
              <w:t>N</w:t>
            </w:r>
          </w:p>
        </w:tc>
      </w:tr>
      <w:tr w:rsidR="00C10C15" w14:paraId="5C098394"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8CD06F"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B251B8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9DBE6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39EE76F"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2181FD"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8499B5" w14:textId="77777777" w:rsidR="00C10C15" w:rsidRDefault="00C10C15" w:rsidP="00CD1860">
            <w:pPr>
              <w:jc w:val="both"/>
            </w:pPr>
          </w:p>
        </w:tc>
      </w:tr>
      <w:tr w:rsidR="00C10C15" w14:paraId="2D2AF54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09A1E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94EC4B"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39B6E9" w14:textId="77777777" w:rsidR="00C10C15" w:rsidRDefault="00C10C15" w:rsidP="00CD1860">
            <w:pPr>
              <w:jc w:val="both"/>
              <w:rPr>
                <w:b/>
              </w:rPr>
            </w:pPr>
            <w:r>
              <w:rPr>
                <w:b/>
              </w:rPr>
              <w:t>rozsah</w:t>
            </w:r>
          </w:p>
        </w:tc>
      </w:tr>
      <w:tr w:rsidR="00C10C15" w14:paraId="6EAA439F"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64110042"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43BEC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FB2AEA" w14:textId="77777777" w:rsidR="00C10C15" w:rsidRDefault="00C10C15" w:rsidP="00CD1860">
            <w:pPr>
              <w:jc w:val="both"/>
            </w:pPr>
          </w:p>
        </w:tc>
      </w:tr>
      <w:tr w:rsidR="00C10C15" w14:paraId="48ABC316"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0E3E9C09"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2F4B527"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0D64F44" w14:textId="77777777" w:rsidR="00C10C15" w:rsidRDefault="00C10C15" w:rsidP="00CD1860">
            <w:pPr>
              <w:jc w:val="both"/>
            </w:pPr>
          </w:p>
        </w:tc>
      </w:tr>
      <w:tr w:rsidR="00C10C15" w14:paraId="31AB99E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068059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772B49DE" w14:textId="77777777" w:rsidTr="00F83B9C">
        <w:trPr>
          <w:trHeight w:val="480"/>
        </w:trPr>
        <w:tc>
          <w:tcPr>
            <w:tcW w:w="9859" w:type="dxa"/>
            <w:gridSpan w:val="15"/>
            <w:tcBorders>
              <w:top w:val="nil"/>
              <w:left w:val="single" w:sz="4" w:space="0" w:color="auto"/>
              <w:bottom w:val="single" w:sz="4" w:space="0" w:color="auto"/>
              <w:right w:val="single" w:sz="4" w:space="0" w:color="auto"/>
            </w:tcBorders>
          </w:tcPr>
          <w:p w14:paraId="1F3CB653" w14:textId="77777777" w:rsidR="00C10C15" w:rsidRDefault="00C10C15" w:rsidP="00CD1860">
            <w:pPr>
              <w:jc w:val="both"/>
            </w:pPr>
            <w:r>
              <w:t>Projektové řízení – garant, přednášející (100 %)</w:t>
            </w:r>
          </w:p>
        </w:tc>
      </w:tr>
      <w:tr w:rsidR="00C10C15" w14:paraId="549F7142"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52BDC0EF"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2782A071"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03C8C20E"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47C934BB"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CF8B2C4"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BEED1F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3F98C27" w14:textId="77777777" w:rsidR="00C10C15" w:rsidRDefault="00C10C15" w:rsidP="00CD1860">
            <w:pPr>
              <w:jc w:val="both"/>
              <w:rPr>
                <w:b/>
              </w:rPr>
            </w:pPr>
            <w:r>
              <w:rPr>
                <w:b/>
              </w:rPr>
              <w:t>(</w:t>
            </w:r>
            <w:r>
              <w:rPr>
                <w:b/>
                <w:i/>
                <w:iCs/>
              </w:rPr>
              <w:t>nepovinný údaj</w:t>
            </w:r>
            <w:r>
              <w:rPr>
                <w:b/>
              </w:rPr>
              <w:t>) Počet hodin za semestr</w:t>
            </w:r>
          </w:p>
        </w:tc>
      </w:tr>
      <w:tr w:rsidR="00C10C15" w:rsidRPr="00AB0766" w14:paraId="23B1E4FF"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EBEC9AF" w14:textId="77777777" w:rsidR="00C10C15" w:rsidRPr="00AB0766"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584C32C9" w14:textId="77777777" w:rsidR="00C10C15" w:rsidRPr="00AB0766"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453EA7" w14:textId="77777777" w:rsidR="00C10C15" w:rsidRPr="00AB0766"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181939D" w14:textId="77777777" w:rsidR="00C10C15" w:rsidRPr="00AB0766"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308CD1F" w14:textId="77777777" w:rsidR="00C10C15" w:rsidRPr="00AB0766" w:rsidRDefault="00C10C15" w:rsidP="00CD1860">
            <w:pPr>
              <w:jc w:val="both"/>
              <w:rPr>
                <w:color w:val="FF0000"/>
              </w:rPr>
            </w:pPr>
          </w:p>
        </w:tc>
      </w:tr>
      <w:tr w:rsidR="00C10C15" w14:paraId="4C3E5B8B"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7AAAD018"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5FE112C"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EE5808D"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5818A92"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5ADEBDE" w14:textId="77777777" w:rsidR="00C10C15" w:rsidRDefault="00C10C15" w:rsidP="00CD1860">
            <w:pPr>
              <w:jc w:val="both"/>
              <w:rPr>
                <w:color w:val="FF0000"/>
              </w:rPr>
            </w:pPr>
          </w:p>
        </w:tc>
      </w:tr>
      <w:tr w:rsidR="00C10C15" w14:paraId="4433FC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F4AD0AB" w14:textId="77777777" w:rsidR="00C10C15" w:rsidRDefault="00C10C15" w:rsidP="00CD1860">
            <w:pPr>
              <w:jc w:val="both"/>
            </w:pPr>
            <w:r>
              <w:rPr>
                <w:b/>
              </w:rPr>
              <w:t xml:space="preserve">Údaje o vzdělání na VŠ </w:t>
            </w:r>
          </w:p>
        </w:tc>
      </w:tr>
      <w:tr w:rsidR="00C10C15" w14:paraId="425F891C" w14:textId="77777777" w:rsidTr="00F83B9C">
        <w:trPr>
          <w:trHeight w:val="577"/>
        </w:trPr>
        <w:tc>
          <w:tcPr>
            <w:tcW w:w="9859" w:type="dxa"/>
            <w:gridSpan w:val="15"/>
            <w:tcBorders>
              <w:top w:val="single" w:sz="4" w:space="0" w:color="auto"/>
              <w:left w:val="single" w:sz="4" w:space="0" w:color="auto"/>
              <w:bottom w:val="single" w:sz="4" w:space="0" w:color="auto"/>
              <w:right w:val="single" w:sz="4" w:space="0" w:color="auto"/>
            </w:tcBorders>
          </w:tcPr>
          <w:p w14:paraId="196C6B31" w14:textId="77777777" w:rsidR="00C10C15" w:rsidRDefault="00C10C15" w:rsidP="00CD1860">
            <w:pPr>
              <w:jc w:val="both"/>
            </w:pPr>
            <w:r>
              <w:t>2005–2007:   Univerzita Tomáše Bati ve Zlíně, Fakulta managementu a ekonomiky, Management a marketing (Ing.)</w:t>
            </w:r>
          </w:p>
          <w:p w14:paraId="6F58F297" w14:textId="77777777" w:rsidR="00C10C15" w:rsidRDefault="00C10C15" w:rsidP="00CD1860">
            <w:pPr>
              <w:jc w:val="both"/>
              <w:rPr>
                <w:b/>
              </w:rPr>
            </w:pPr>
            <w:r>
              <w:t>2007–2013:   Univerzita Tomáše Bati ve Zlíně, Fakulta managementu a ekonomiky, Management a ekonomika (Ph.D.)</w:t>
            </w:r>
          </w:p>
        </w:tc>
      </w:tr>
      <w:tr w:rsidR="00C10C15" w14:paraId="548FED5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1BD38E" w14:textId="77777777" w:rsidR="00C10C15" w:rsidRDefault="00C10C15" w:rsidP="00CD1860">
            <w:pPr>
              <w:jc w:val="both"/>
              <w:rPr>
                <w:b/>
              </w:rPr>
            </w:pPr>
            <w:r>
              <w:rPr>
                <w:b/>
              </w:rPr>
              <w:t>Údaje o odborném působení od absolvování VŠ</w:t>
            </w:r>
          </w:p>
        </w:tc>
      </w:tr>
      <w:tr w:rsidR="00C10C15" w14:paraId="699E4F8D" w14:textId="77777777" w:rsidTr="00F83B9C">
        <w:trPr>
          <w:trHeight w:val="306"/>
        </w:trPr>
        <w:tc>
          <w:tcPr>
            <w:tcW w:w="9859" w:type="dxa"/>
            <w:gridSpan w:val="15"/>
            <w:tcBorders>
              <w:top w:val="single" w:sz="4" w:space="0" w:color="auto"/>
              <w:left w:val="single" w:sz="4" w:space="0" w:color="auto"/>
              <w:bottom w:val="single" w:sz="4" w:space="0" w:color="auto"/>
              <w:right w:val="single" w:sz="4" w:space="0" w:color="auto"/>
            </w:tcBorders>
          </w:tcPr>
          <w:p w14:paraId="3091EF83" w14:textId="77777777" w:rsidR="00C10C15" w:rsidRDefault="00C10C15" w:rsidP="00CD1860">
            <w:pPr>
              <w:jc w:val="both"/>
              <w:rPr>
                <w:color w:val="FF0000"/>
              </w:rPr>
            </w:pPr>
            <w:r>
              <w:t xml:space="preserve">2/2008 </w:t>
            </w:r>
            <w:r w:rsidRPr="00F10196">
              <w:t>– dosud:</w:t>
            </w:r>
            <w:r>
              <w:t xml:space="preserve"> Fakulta logistiky a krizového řízení, UTB ve Zlíně, akademický pracovník</w:t>
            </w:r>
          </w:p>
        </w:tc>
      </w:tr>
      <w:tr w:rsidR="00C10C15" w14:paraId="43398B9A"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5EC1B1" w14:textId="77777777" w:rsidR="00C10C15" w:rsidRDefault="00C10C15" w:rsidP="00CD1860">
            <w:pPr>
              <w:jc w:val="both"/>
            </w:pPr>
            <w:r>
              <w:rPr>
                <w:b/>
              </w:rPr>
              <w:t>Zkušenosti s vedením kvalifikačních a rigorózních prací</w:t>
            </w:r>
          </w:p>
        </w:tc>
      </w:tr>
      <w:tr w:rsidR="00C10C15" w14:paraId="395F534E" w14:textId="77777777" w:rsidTr="00F83B9C">
        <w:trPr>
          <w:trHeight w:val="867"/>
        </w:trPr>
        <w:tc>
          <w:tcPr>
            <w:tcW w:w="9859" w:type="dxa"/>
            <w:gridSpan w:val="15"/>
            <w:tcBorders>
              <w:top w:val="single" w:sz="4" w:space="0" w:color="auto"/>
              <w:left w:val="single" w:sz="4" w:space="0" w:color="auto"/>
              <w:bottom w:val="single" w:sz="4" w:space="0" w:color="auto"/>
              <w:right w:val="single" w:sz="4" w:space="0" w:color="auto"/>
            </w:tcBorders>
          </w:tcPr>
          <w:p w14:paraId="11AD66CB" w14:textId="77777777" w:rsidR="00C10C15" w:rsidRPr="004D0C2D" w:rsidRDefault="00C10C15" w:rsidP="00CD1860">
            <w:pPr>
              <w:jc w:val="both"/>
            </w:pPr>
            <w:r w:rsidRPr="004D0C2D">
              <w:t xml:space="preserve">Počet vedených bakalářských prací – </w:t>
            </w:r>
            <w:r>
              <w:t>101</w:t>
            </w:r>
            <w:r w:rsidRPr="004D0C2D">
              <w:t xml:space="preserve"> </w:t>
            </w:r>
          </w:p>
          <w:p w14:paraId="444D370A" w14:textId="77777777" w:rsidR="00C10C15" w:rsidRDefault="00C10C15" w:rsidP="00CD1860">
            <w:pPr>
              <w:jc w:val="both"/>
            </w:pPr>
            <w:r w:rsidRPr="004D0C2D">
              <w:t xml:space="preserve">Počet vedených diplomových prací – </w:t>
            </w:r>
            <w:r>
              <w:t>14</w:t>
            </w:r>
          </w:p>
          <w:p w14:paraId="6145446F" w14:textId="04DFD41C" w:rsidR="00C10C15" w:rsidRDefault="00C10C15" w:rsidP="00CD1860">
            <w:pPr>
              <w:jc w:val="both"/>
            </w:pPr>
            <w:r>
              <w:t>Konzultant disertační práce – 4</w:t>
            </w:r>
          </w:p>
        </w:tc>
      </w:tr>
      <w:tr w:rsidR="00C10C15" w14:paraId="6BC1D6E0"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90BB047"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0765E92"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816EB8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256171E" w14:textId="77777777" w:rsidR="00C10C15" w:rsidRDefault="00C10C15" w:rsidP="00CD1860">
            <w:pPr>
              <w:jc w:val="both"/>
              <w:rPr>
                <w:b/>
              </w:rPr>
            </w:pPr>
            <w:r>
              <w:rPr>
                <w:b/>
              </w:rPr>
              <w:t>Ohlasy publikací</w:t>
            </w:r>
          </w:p>
        </w:tc>
      </w:tr>
      <w:tr w:rsidR="00C10C15" w14:paraId="66E94EC0"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065D4EA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44A0341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0FA3542"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9DA10F3"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DC90A4D"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9D0584" w14:textId="77777777" w:rsidR="00C10C15" w:rsidRDefault="00C10C15" w:rsidP="00CD1860">
            <w:pPr>
              <w:jc w:val="both"/>
            </w:pPr>
            <w:r>
              <w:rPr>
                <w:b/>
                <w:sz w:val="18"/>
              </w:rPr>
              <w:t>ostatní</w:t>
            </w:r>
          </w:p>
        </w:tc>
      </w:tr>
      <w:tr w:rsidR="00C10C15" w14:paraId="358F550C"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7F05A0"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0797D9"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2959600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4C60AF0" w14:textId="77777777" w:rsidR="00C10C15" w:rsidRDefault="00C10C15" w:rsidP="00CD1860">
            <w:pPr>
              <w:jc w:val="both"/>
              <w:rPr>
                <w:b/>
              </w:rPr>
            </w:pPr>
            <w:r>
              <w:rPr>
                <w:b/>
              </w:rPr>
              <w:t>77</w:t>
            </w:r>
          </w:p>
        </w:tc>
        <w:tc>
          <w:tcPr>
            <w:tcW w:w="693" w:type="dxa"/>
            <w:tcBorders>
              <w:top w:val="single" w:sz="4" w:space="0" w:color="auto"/>
              <w:left w:val="single" w:sz="4" w:space="0" w:color="auto"/>
              <w:bottom w:val="single" w:sz="4" w:space="0" w:color="auto"/>
              <w:right w:val="single" w:sz="4" w:space="0" w:color="auto"/>
            </w:tcBorders>
          </w:tcPr>
          <w:p w14:paraId="1C9E98F1" w14:textId="77777777" w:rsidR="00C10C15" w:rsidRDefault="00C10C15" w:rsidP="00CD1860">
            <w:pPr>
              <w:jc w:val="both"/>
              <w:rPr>
                <w:b/>
              </w:rPr>
            </w:pPr>
            <w:r>
              <w:rPr>
                <w:b/>
              </w:rPr>
              <w:t>104</w:t>
            </w:r>
          </w:p>
        </w:tc>
        <w:tc>
          <w:tcPr>
            <w:tcW w:w="694" w:type="dxa"/>
            <w:tcBorders>
              <w:top w:val="single" w:sz="4" w:space="0" w:color="auto"/>
              <w:left w:val="single" w:sz="4" w:space="0" w:color="auto"/>
              <w:bottom w:val="single" w:sz="4" w:space="0" w:color="auto"/>
              <w:right w:val="single" w:sz="4" w:space="0" w:color="auto"/>
            </w:tcBorders>
          </w:tcPr>
          <w:p w14:paraId="0B5E23C8" w14:textId="77777777" w:rsidR="00C10C15" w:rsidRDefault="00C10C15" w:rsidP="00CD1860">
            <w:pPr>
              <w:jc w:val="both"/>
              <w:rPr>
                <w:b/>
              </w:rPr>
            </w:pPr>
          </w:p>
        </w:tc>
      </w:tr>
      <w:tr w:rsidR="00C10C15" w14:paraId="1CCC398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56BE7956"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6441B91F"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67D525"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268C215"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7EA9113" w14:textId="77777777" w:rsidR="00C10C15" w:rsidRDefault="00C10C15" w:rsidP="00CD1860">
            <w:pPr>
              <w:rPr>
                <w:b/>
              </w:rPr>
            </w:pPr>
            <w:r>
              <w:rPr>
                <w:b/>
              </w:rPr>
              <w:t xml:space="preserve">   5 / 5</w:t>
            </w:r>
          </w:p>
        </w:tc>
      </w:tr>
      <w:tr w:rsidR="00C10C15" w14:paraId="49760AD1"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C7CFA6"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rsidRPr="007E6F2E" w14:paraId="3D577E2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5089C2E6" w14:textId="77777777" w:rsidR="00C10C15" w:rsidRPr="007B6805" w:rsidRDefault="00C10C15" w:rsidP="00CD1860">
            <w:pPr>
              <w:jc w:val="both"/>
              <w:rPr>
                <w:lang w:val="sk-SK"/>
              </w:rPr>
            </w:pPr>
            <w:r w:rsidRPr="007B6805">
              <w:t xml:space="preserve">BARTOŠOVÁ, T., </w:t>
            </w:r>
            <w:r w:rsidRPr="00FD73C4">
              <w:rPr>
                <w:b/>
                <w:bCs/>
              </w:rPr>
              <w:t>TARABA, P</w:t>
            </w:r>
            <w:r w:rsidRPr="007B6805">
              <w:rPr>
                <w:bCs/>
              </w:rPr>
              <w:t>.</w:t>
            </w:r>
            <w:r w:rsidRPr="007B6805">
              <w:t xml:space="preserve">, a PETEREK, K. </w:t>
            </w:r>
            <w:r w:rsidRPr="007B6805">
              <w:rPr>
                <w:i/>
              </w:rPr>
              <w:t>Approach to the risk management process in logistics companies</w:t>
            </w:r>
            <w:r w:rsidRPr="007B6805">
              <w:t>.</w:t>
            </w:r>
            <w:r w:rsidRPr="007B6805">
              <w:rPr>
                <w:iCs/>
              </w:rPr>
              <w:t xml:space="preserve"> Chemical Engineering Transactions, 86</w:t>
            </w:r>
            <w:r w:rsidRPr="007B6805">
              <w:t>, 403-408. doi:</w:t>
            </w:r>
            <w:r w:rsidRPr="001734E9">
              <w:rPr>
                <w:color w:val="365F91" w:themeColor="accent1" w:themeShade="BF"/>
                <w:u w:val="single"/>
              </w:rPr>
              <w:t>10.3303/CET2186068</w:t>
            </w:r>
            <w:r w:rsidRPr="007B6805">
              <w:t xml:space="preserve">, 2021, </w:t>
            </w:r>
            <w:r w:rsidRPr="007B6805">
              <w:rPr>
                <w:bCs/>
              </w:rPr>
              <w:t>(Jsc, Q3, autorský podíl 30 %)</w:t>
            </w:r>
            <w:r>
              <w:rPr>
                <w:bCs/>
              </w:rPr>
              <w:t>.</w:t>
            </w:r>
          </w:p>
          <w:p w14:paraId="5006DCA0" w14:textId="77777777" w:rsidR="00C10C15" w:rsidRPr="007B6805" w:rsidRDefault="00C10C15" w:rsidP="00CD1860">
            <w:pPr>
              <w:jc w:val="both"/>
            </w:pPr>
            <w:r w:rsidRPr="007B6805">
              <w:t>ROCHE, J</w:t>
            </w:r>
            <w:r>
              <w:t>.</w:t>
            </w:r>
            <w:r w:rsidRPr="007B6805">
              <w:rPr>
                <w:lang w:val="sk-SK"/>
              </w:rPr>
              <w:t xml:space="preserve">, </w:t>
            </w:r>
            <w:r w:rsidRPr="007B6805">
              <w:t>BELL, L</w:t>
            </w:r>
            <w:r>
              <w:t>.</w:t>
            </w:r>
            <w:r w:rsidRPr="007B6805">
              <w:rPr>
                <w:lang w:val="sk-SK"/>
              </w:rPr>
              <w:t xml:space="preserve">, </w:t>
            </w:r>
            <w:r w:rsidRPr="007B6805">
              <w:t>GALVÃO, C</w:t>
            </w:r>
            <w:r>
              <w:t>.</w:t>
            </w:r>
            <w:r w:rsidRPr="007B6805">
              <w:rPr>
                <w:lang w:val="sk-SK"/>
              </w:rPr>
              <w:t xml:space="preserve">, </w:t>
            </w:r>
            <w:r w:rsidRPr="007B6805">
              <w:t>GOLUMBIC, Y</w:t>
            </w:r>
            <w:r>
              <w:t>.</w:t>
            </w:r>
            <w:r w:rsidRPr="007B6805">
              <w:t>N</w:t>
            </w:r>
            <w:r>
              <w:t>.</w:t>
            </w:r>
            <w:r w:rsidRPr="007B6805">
              <w:rPr>
                <w:lang w:val="sk-SK"/>
              </w:rPr>
              <w:t xml:space="preserve">, </w:t>
            </w:r>
            <w:r w:rsidRPr="007B6805">
              <w:t>KLOETZER, L</w:t>
            </w:r>
            <w:r>
              <w:t>.</w:t>
            </w:r>
            <w:r w:rsidRPr="007B6805">
              <w:rPr>
                <w:lang w:val="sk-SK"/>
              </w:rPr>
              <w:t xml:space="preserve">, </w:t>
            </w:r>
            <w:r w:rsidRPr="007B6805">
              <w:t>KNOBEN, N</w:t>
            </w:r>
            <w:r>
              <w:t>.</w:t>
            </w:r>
            <w:r w:rsidRPr="007B6805">
              <w:rPr>
                <w:lang w:val="sk-SK"/>
              </w:rPr>
              <w:t xml:space="preserve">, </w:t>
            </w:r>
            <w:r w:rsidRPr="007B6805">
              <w:t>LAAKSO, M</w:t>
            </w:r>
            <w:r>
              <w:t>.</w:t>
            </w:r>
            <w:r w:rsidRPr="007B6805">
              <w:rPr>
                <w:lang w:val="sk-SK"/>
              </w:rPr>
              <w:t xml:space="preserve">, </w:t>
            </w:r>
            <w:r w:rsidRPr="007B6805">
              <w:t>LORKE, J</w:t>
            </w:r>
            <w:r>
              <w:t>.</w:t>
            </w:r>
            <w:r w:rsidRPr="007B6805">
              <w:rPr>
                <w:lang w:val="sk-SK"/>
              </w:rPr>
              <w:t xml:space="preserve">, </w:t>
            </w:r>
            <w:r w:rsidRPr="007B6805">
              <w:t>MANNION, G</w:t>
            </w:r>
            <w:r>
              <w:t>.</w:t>
            </w:r>
            <w:r w:rsidRPr="007B6805">
              <w:rPr>
                <w:lang w:val="sk-SK"/>
              </w:rPr>
              <w:t xml:space="preserve">, </w:t>
            </w:r>
            <w:r w:rsidRPr="007B6805">
              <w:t>MASSETTI, L</w:t>
            </w:r>
            <w:r>
              <w:t>.</w:t>
            </w:r>
            <w:r w:rsidRPr="007B6805">
              <w:rPr>
                <w:lang w:val="sk-SK"/>
              </w:rPr>
              <w:t xml:space="preserve">, </w:t>
            </w:r>
            <w:r w:rsidRPr="007B6805">
              <w:t>MAUCHLINE, A</w:t>
            </w:r>
            <w:r>
              <w:t>.</w:t>
            </w:r>
            <w:r w:rsidRPr="007B6805">
              <w:rPr>
                <w:lang w:val="sk-SK"/>
              </w:rPr>
              <w:t xml:space="preserve">, </w:t>
            </w:r>
            <w:r w:rsidRPr="007B6805">
              <w:t>PATA, K</w:t>
            </w:r>
            <w:r>
              <w:t>.</w:t>
            </w:r>
            <w:r w:rsidRPr="007B6805">
              <w:rPr>
                <w:lang w:val="sk-SK"/>
              </w:rPr>
              <w:t xml:space="preserve">, </w:t>
            </w:r>
            <w:r w:rsidRPr="007B6805">
              <w:t>RUCK, A</w:t>
            </w:r>
            <w:r>
              <w:t>.</w:t>
            </w:r>
            <w:r w:rsidRPr="007B6805">
              <w:rPr>
                <w:lang w:val="sk-SK"/>
              </w:rPr>
              <w:t xml:space="preserve">, </w:t>
            </w:r>
            <w:r w:rsidRPr="00FD73C4">
              <w:rPr>
                <w:b/>
                <w:bCs/>
              </w:rPr>
              <w:t>TARABA, P</w:t>
            </w:r>
            <w:r>
              <w:rPr>
                <w:bCs/>
              </w:rPr>
              <w:t>.</w:t>
            </w:r>
            <w:r w:rsidRPr="007B6805">
              <w:rPr>
                <w:lang w:val="sk-SK"/>
              </w:rPr>
              <w:t xml:space="preserve">, </w:t>
            </w:r>
            <w:r w:rsidRPr="007B6805">
              <w:t>WINTER, S</w:t>
            </w:r>
            <w:r>
              <w:t>.</w:t>
            </w:r>
            <w:r w:rsidRPr="007B6805">
              <w:t xml:space="preserve"> Citizen science, education, and learning: Challenges and opportunities.</w:t>
            </w:r>
            <w:r w:rsidRPr="007B6805">
              <w:rPr>
                <w:iCs/>
              </w:rPr>
              <w:t xml:space="preserve"> Frontiers in Sociology, </w:t>
            </w:r>
            <w:r>
              <w:rPr>
                <w:iCs/>
              </w:rPr>
              <w:t xml:space="preserve">2020, </w:t>
            </w:r>
            <w:r w:rsidRPr="007B6805">
              <w:rPr>
                <w:iCs/>
              </w:rPr>
              <w:t>5</w:t>
            </w:r>
            <w:r w:rsidRPr="007B6805">
              <w:t xml:space="preserve"> doi:</w:t>
            </w:r>
            <w:r w:rsidRPr="001734E9">
              <w:rPr>
                <w:color w:val="365F91" w:themeColor="accent1" w:themeShade="BF"/>
                <w:u w:val="single"/>
              </w:rPr>
              <w:t>10.3389/fsoc.2020.613814</w:t>
            </w:r>
            <w:r w:rsidRPr="007B6805">
              <w:t xml:space="preserve">. </w:t>
            </w:r>
            <w:r w:rsidRPr="007B6805">
              <w:rPr>
                <w:bCs/>
              </w:rPr>
              <w:t>(Jsc Q1, autorský podíl 10 %)</w:t>
            </w:r>
            <w:r>
              <w:rPr>
                <w:bCs/>
              </w:rPr>
              <w:t>.</w:t>
            </w:r>
          </w:p>
          <w:p w14:paraId="324AD59F" w14:textId="77777777" w:rsidR="00C10C15" w:rsidRPr="007B6805" w:rsidRDefault="00C10C15" w:rsidP="00CD1860">
            <w:pPr>
              <w:jc w:val="both"/>
              <w:rPr>
                <w:lang w:eastAsia="sk-SK"/>
              </w:rPr>
            </w:pPr>
            <w:r w:rsidRPr="007B6805">
              <w:rPr>
                <w:color w:val="000000"/>
                <w:szCs w:val="18"/>
                <w:shd w:val="clear" w:color="auto" w:fill="FFFFFF"/>
              </w:rPr>
              <w:t>VÍCHOVA, K</w:t>
            </w:r>
            <w:r>
              <w:rPr>
                <w:color w:val="000000"/>
                <w:szCs w:val="18"/>
                <w:shd w:val="clear" w:color="auto" w:fill="FFFFFF"/>
              </w:rPr>
              <w:t>.</w:t>
            </w:r>
            <w:r w:rsidRPr="007B6805">
              <w:rPr>
                <w:color w:val="000000"/>
                <w:szCs w:val="18"/>
                <w:shd w:val="clear" w:color="auto" w:fill="FFFFFF"/>
              </w:rPr>
              <w:t xml:space="preserve">, </w:t>
            </w:r>
            <w:r w:rsidRPr="00FD73C4">
              <w:rPr>
                <w:b/>
                <w:color w:val="000000"/>
                <w:szCs w:val="18"/>
                <w:shd w:val="clear" w:color="auto" w:fill="FFFFFF"/>
              </w:rPr>
              <w:t>TARABA, P</w:t>
            </w:r>
            <w:r>
              <w:rPr>
                <w:color w:val="000000"/>
                <w:szCs w:val="18"/>
                <w:shd w:val="clear" w:color="auto" w:fill="FFFFFF"/>
              </w:rPr>
              <w:t>.,</w:t>
            </w:r>
            <w:r w:rsidRPr="007B6805">
              <w:rPr>
                <w:color w:val="000000"/>
                <w:szCs w:val="18"/>
                <w:shd w:val="clear" w:color="auto" w:fill="FFFFFF"/>
              </w:rPr>
              <w:t xml:space="preserve"> BELANTOVÁ, T</w:t>
            </w:r>
            <w:r>
              <w:rPr>
                <w:color w:val="000000"/>
                <w:szCs w:val="18"/>
                <w:shd w:val="clear" w:color="auto" w:fill="FFFFFF"/>
              </w:rPr>
              <w:t>.</w:t>
            </w:r>
            <w:r w:rsidRPr="007B6805">
              <w:rPr>
                <w:color w:val="000000"/>
                <w:szCs w:val="18"/>
                <w:shd w:val="clear" w:color="auto" w:fill="FFFFFF"/>
              </w:rPr>
              <w:t xml:space="preserve"> </w:t>
            </w:r>
            <w:r w:rsidRPr="007B6805">
              <w:rPr>
                <w:i/>
                <w:color w:val="000000"/>
                <w:szCs w:val="18"/>
                <w:shd w:val="clear" w:color="auto" w:fill="FFFFFF"/>
              </w:rPr>
              <w:t>Risk management of the project and the use of software in sme.</w:t>
            </w:r>
            <w:r w:rsidRPr="007B6805">
              <w:rPr>
                <w:i/>
                <w:iCs/>
                <w:color w:val="000000"/>
                <w:szCs w:val="18"/>
                <w:shd w:val="clear" w:color="auto" w:fill="FFFFFF"/>
              </w:rPr>
              <w:t> </w:t>
            </w:r>
            <w:r w:rsidRPr="007B6805">
              <w:rPr>
                <w:iCs/>
                <w:color w:val="000000"/>
                <w:szCs w:val="18"/>
                <w:shd w:val="clear" w:color="auto" w:fill="FFFFFF"/>
              </w:rPr>
              <w:t>WSEAS Transactions on Business and Economics, 17</w:t>
            </w:r>
            <w:r w:rsidRPr="007B6805">
              <w:rPr>
                <w:color w:val="000000"/>
                <w:szCs w:val="18"/>
                <w:shd w:val="clear" w:color="auto" w:fill="FFFFFF"/>
              </w:rPr>
              <w:t>, 551-559</w:t>
            </w:r>
            <w:r>
              <w:rPr>
                <w:color w:val="000000"/>
                <w:szCs w:val="18"/>
                <w:shd w:val="clear" w:color="auto" w:fill="FFFFFF"/>
              </w:rPr>
              <w:t xml:space="preserve"> s</w:t>
            </w:r>
            <w:r w:rsidRPr="007B6805">
              <w:rPr>
                <w:color w:val="000000"/>
                <w:szCs w:val="18"/>
                <w:shd w:val="clear" w:color="auto" w:fill="FFFFFF"/>
              </w:rPr>
              <w:t>.</w:t>
            </w:r>
            <w:r>
              <w:rPr>
                <w:color w:val="000000"/>
                <w:szCs w:val="18"/>
                <w:shd w:val="clear" w:color="auto" w:fill="FFFFFF"/>
              </w:rPr>
              <w:t>, 2020</w:t>
            </w:r>
            <w:r w:rsidRPr="007B6805">
              <w:rPr>
                <w:color w:val="000000"/>
                <w:szCs w:val="18"/>
                <w:shd w:val="clear" w:color="auto" w:fill="FFFFFF"/>
              </w:rPr>
              <w:t xml:space="preserve"> doi:</w:t>
            </w:r>
            <w:r w:rsidRPr="001734E9">
              <w:rPr>
                <w:color w:val="365F91" w:themeColor="accent1" w:themeShade="BF"/>
                <w:szCs w:val="18"/>
                <w:u w:val="single"/>
                <w:shd w:val="clear" w:color="auto" w:fill="FFFFFF"/>
              </w:rPr>
              <w:t>10.37394/23207.2020.17.54</w:t>
            </w:r>
            <w:r w:rsidRPr="007B6805">
              <w:rPr>
                <w:color w:val="000000"/>
                <w:szCs w:val="18"/>
                <w:shd w:val="clear" w:color="auto" w:fill="FFFFFF"/>
              </w:rPr>
              <w:t xml:space="preserve">. </w:t>
            </w:r>
            <w:r w:rsidRPr="007B6805">
              <w:rPr>
                <w:bCs/>
              </w:rPr>
              <w:t>(Jsc Q4, autorský podíl 30 %)</w:t>
            </w:r>
            <w:r>
              <w:rPr>
                <w:bCs/>
              </w:rPr>
              <w:t>.</w:t>
            </w:r>
          </w:p>
          <w:p w14:paraId="7BF1F306" w14:textId="77777777" w:rsidR="00C10C15" w:rsidRPr="007B6805" w:rsidRDefault="00C10C15" w:rsidP="00CD1860">
            <w:pPr>
              <w:jc w:val="both"/>
              <w:rPr>
                <w:lang w:eastAsia="sk-SK"/>
              </w:rPr>
            </w:pPr>
            <w:r w:rsidRPr="00FD73C4">
              <w:rPr>
                <w:b/>
                <w:bCs/>
              </w:rPr>
              <w:t>TARABA, P</w:t>
            </w:r>
            <w:r>
              <w:rPr>
                <w:bCs/>
              </w:rPr>
              <w:t>.</w:t>
            </w:r>
            <w:r w:rsidRPr="007B6805">
              <w:t xml:space="preserve"> </w:t>
            </w:r>
            <w:r w:rsidRPr="007B6805">
              <w:rPr>
                <w:i/>
              </w:rPr>
              <w:t>Project management methods in conditions of business companies in the Czech Republic.</w:t>
            </w:r>
            <w:r w:rsidRPr="007B6805">
              <w:rPr>
                <w:i/>
                <w:iCs/>
              </w:rPr>
              <w:t xml:space="preserve"> International</w:t>
            </w:r>
            <w:r>
              <w:rPr>
                <w:iCs/>
              </w:rPr>
              <w:t>.</w:t>
            </w:r>
            <w:r w:rsidRPr="007B6805">
              <w:rPr>
                <w:iCs/>
              </w:rPr>
              <w:t xml:space="preserve"> Journal of Circuits, Systems and Signal Processing, 13</w:t>
            </w:r>
            <w:r w:rsidRPr="007B6805">
              <w:t>, 46-52</w:t>
            </w:r>
            <w:r>
              <w:t xml:space="preserve"> s</w:t>
            </w:r>
            <w:r w:rsidRPr="007B6805">
              <w:t>.</w:t>
            </w:r>
            <w:r>
              <w:t xml:space="preserve"> 2019,</w:t>
            </w:r>
            <w:r w:rsidRPr="007B6805">
              <w:t xml:space="preserve"> </w:t>
            </w:r>
            <w:r w:rsidRPr="007B6805">
              <w:rPr>
                <w:bCs/>
              </w:rPr>
              <w:t>(Jsc Q4, autorský podíl 100 %)</w:t>
            </w:r>
            <w:r>
              <w:rPr>
                <w:bCs/>
              </w:rPr>
              <w:t>.</w:t>
            </w:r>
          </w:p>
          <w:p w14:paraId="0C052B36" w14:textId="77777777" w:rsidR="00C10C15" w:rsidRPr="0013563B" w:rsidRDefault="00C10C15" w:rsidP="00CD1860">
            <w:pPr>
              <w:jc w:val="both"/>
              <w:rPr>
                <w:bCs/>
              </w:rPr>
            </w:pPr>
            <w:r w:rsidRPr="007B6805">
              <w:t xml:space="preserve">DUŽÍ, B., OSMAN, R., LEHEJČEK, J., NOVÁKOVÁ, E., </w:t>
            </w:r>
            <w:r w:rsidRPr="00FD73C4">
              <w:rPr>
                <w:b/>
                <w:bCs/>
              </w:rPr>
              <w:t>TARABA, P</w:t>
            </w:r>
            <w:r>
              <w:rPr>
                <w:bCs/>
              </w:rPr>
              <w:t>.</w:t>
            </w:r>
            <w:r w:rsidRPr="007B6805">
              <w:t>, a TROJAN, J</w:t>
            </w:r>
            <w:r>
              <w:t>.</w:t>
            </w:r>
            <w:r w:rsidRPr="007B6805">
              <w:t xml:space="preserve"> </w:t>
            </w:r>
            <w:r w:rsidRPr="00FD73C4">
              <w:rPr>
                <w:i/>
              </w:rPr>
              <w:t>Exploring citizen science in post-socialist space: Uncovering its hidden character in the Czech Republic</w:t>
            </w:r>
            <w:r w:rsidRPr="007B6805">
              <w:t>.</w:t>
            </w:r>
            <w:r w:rsidRPr="007B6805">
              <w:rPr>
                <w:iCs/>
              </w:rPr>
              <w:t xml:space="preserve"> Moravian Geographical Reports, 27</w:t>
            </w:r>
            <w:r w:rsidRPr="007B6805">
              <w:t>(4), 241-253</w:t>
            </w:r>
            <w:r>
              <w:t xml:space="preserve"> s</w:t>
            </w:r>
            <w:r w:rsidRPr="007B6805">
              <w:t>.</w:t>
            </w:r>
            <w:r>
              <w:t xml:space="preserve"> 2019,</w:t>
            </w:r>
            <w:r w:rsidRPr="007B6805">
              <w:t xml:space="preserve"> doi:</w:t>
            </w:r>
            <w:r w:rsidRPr="001734E9">
              <w:rPr>
                <w:color w:val="365F91" w:themeColor="accent1" w:themeShade="BF"/>
                <w:u w:val="single"/>
              </w:rPr>
              <w:t>10.2478/mgr-2019-0019</w:t>
            </w:r>
            <w:r w:rsidRPr="007B6805">
              <w:t xml:space="preserve">. </w:t>
            </w:r>
            <w:r w:rsidRPr="007B6805">
              <w:rPr>
                <w:bCs/>
              </w:rPr>
              <w:t>(Jimp Q3, autorský podíl 10 %)</w:t>
            </w:r>
            <w:r>
              <w:rPr>
                <w:bCs/>
              </w:rPr>
              <w:t>.</w:t>
            </w:r>
          </w:p>
        </w:tc>
      </w:tr>
      <w:tr w:rsidR="00C10C15" w14:paraId="1A696C6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09049BB" w14:textId="77777777" w:rsidR="00C10C15" w:rsidRDefault="00C10C15" w:rsidP="00CD1860">
            <w:pPr>
              <w:rPr>
                <w:b/>
              </w:rPr>
            </w:pPr>
            <w:r>
              <w:rPr>
                <w:b/>
              </w:rPr>
              <w:t>Působení v zahraničí</w:t>
            </w:r>
          </w:p>
        </w:tc>
      </w:tr>
      <w:tr w:rsidR="00C10C15" w14:paraId="5FC30B2E" w14:textId="77777777" w:rsidTr="00B44BAC">
        <w:trPr>
          <w:trHeight w:val="258"/>
        </w:trPr>
        <w:tc>
          <w:tcPr>
            <w:tcW w:w="9859" w:type="dxa"/>
            <w:gridSpan w:val="15"/>
            <w:tcBorders>
              <w:top w:val="single" w:sz="4" w:space="0" w:color="auto"/>
              <w:left w:val="single" w:sz="4" w:space="0" w:color="auto"/>
              <w:bottom w:val="single" w:sz="4" w:space="0" w:color="auto"/>
              <w:right w:val="single" w:sz="4" w:space="0" w:color="auto"/>
            </w:tcBorders>
          </w:tcPr>
          <w:p w14:paraId="59710469" w14:textId="77777777" w:rsidR="00C10C15" w:rsidRDefault="00C10C15" w:rsidP="00CD1860">
            <w:pPr>
              <w:rPr>
                <w:b/>
              </w:rPr>
            </w:pPr>
          </w:p>
        </w:tc>
      </w:tr>
      <w:tr w:rsidR="00C10C15" w14:paraId="0BED71CF" w14:textId="77777777" w:rsidTr="00B44BAC">
        <w:trPr>
          <w:cantSplit/>
          <w:trHeight w:val="283"/>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90D826"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7C10DFC"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4250C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F214F57" w14:textId="77777777" w:rsidR="00C10C15" w:rsidRDefault="00C10C15" w:rsidP="00CD1860">
            <w:pPr>
              <w:jc w:val="both"/>
            </w:pPr>
          </w:p>
        </w:tc>
      </w:tr>
    </w:tbl>
    <w:p w14:paraId="3BA17362"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6D0DCF54"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27E3E67B" w14:textId="28D66D14" w:rsidR="00C10C15" w:rsidRDefault="00C10C15" w:rsidP="00CD1860">
            <w:pPr>
              <w:jc w:val="both"/>
              <w:rPr>
                <w:b/>
                <w:sz w:val="28"/>
              </w:rPr>
            </w:pPr>
            <w:r>
              <w:rPr>
                <w:b/>
                <w:sz w:val="28"/>
              </w:rPr>
              <w:lastRenderedPageBreak/>
              <w:t>C-I – Personální zabezpečení</w:t>
            </w:r>
          </w:p>
        </w:tc>
      </w:tr>
      <w:tr w:rsidR="00C10C15" w14:paraId="4218F6E7"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5D7BC45"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005E70C5" w14:textId="77777777" w:rsidR="00C10C15" w:rsidRDefault="00C10C15" w:rsidP="00CD1860">
            <w:pPr>
              <w:jc w:val="both"/>
            </w:pPr>
            <w:r>
              <w:t>Univerzita Tomáše Bati ve Zlíně</w:t>
            </w:r>
          </w:p>
        </w:tc>
      </w:tr>
      <w:tr w:rsidR="00C10C15" w14:paraId="13193D80"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C4E4BE"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68839AB" w14:textId="77777777" w:rsidR="00C10C15" w:rsidRDefault="00C10C15" w:rsidP="00CD1860">
            <w:pPr>
              <w:jc w:val="both"/>
            </w:pPr>
            <w:r w:rsidRPr="00625A17">
              <w:t xml:space="preserve">Fakulta </w:t>
            </w:r>
            <w:r>
              <w:t>managementu a ekonomiky</w:t>
            </w:r>
          </w:p>
        </w:tc>
      </w:tr>
      <w:tr w:rsidR="00C10C15" w14:paraId="1EF21DB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A590BF3"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552C48CF" w14:textId="77777777" w:rsidR="00C10C15" w:rsidRDefault="00C10C15" w:rsidP="00CD1860">
            <w:pPr>
              <w:jc w:val="both"/>
            </w:pPr>
            <w:r w:rsidRPr="00203474">
              <w:t>Management udržitelného rozvoje</w:t>
            </w:r>
          </w:p>
        </w:tc>
      </w:tr>
      <w:tr w:rsidR="00C10C15" w14:paraId="446D01EA"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6BD51E"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8DBCA99" w14:textId="77777777" w:rsidR="00C10C15" w:rsidRDefault="00C10C15" w:rsidP="00CD1860">
            <w:pPr>
              <w:jc w:val="both"/>
            </w:pPr>
            <w:r>
              <w:t>Jakub TROJAN</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F81C3C"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5FFCAA" w14:textId="77777777" w:rsidR="00C10C15" w:rsidRDefault="00C10C15" w:rsidP="00CD1860">
            <w:pPr>
              <w:jc w:val="both"/>
            </w:pPr>
            <w:r>
              <w:t>RNDr. MSc, Ph.D.</w:t>
            </w:r>
          </w:p>
        </w:tc>
      </w:tr>
      <w:tr w:rsidR="00C10C15" w14:paraId="5AF611EB"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4EF4719"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0A8762CD" w14:textId="77777777" w:rsidR="00C10C15" w:rsidRDefault="00C10C15" w:rsidP="00CD1860">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6E6085A"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1DB08D0"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AEDDC2C"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22437D5"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7EDAE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A047F9" w14:textId="77777777" w:rsidR="00C10C15" w:rsidRDefault="00C10C15" w:rsidP="00CD1860">
            <w:pPr>
              <w:jc w:val="both"/>
            </w:pPr>
            <w:r>
              <w:t>N</w:t>
            </w:r>
          </w:p>
        </w:tc>
      </w:tr>
      <w:tr w:rsidR="00C10C15" w14:paraId="0548896D"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D1A44F5"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63D423A6"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C687D6E"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FA0D4E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1489F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6FEBA93" w14:textId="77777777" w:rsidR="00C10C15" w:rsidRDefault="00C10C15" w:rsidP="00CD1860">
            <w:pPr>
              <w:jc w:val="both"/>
            </w:pPr>
          </w:p>
        </w:tc>
      </w:tr>
      <w:tr w:rsidR="00C10C15" w14:paraId="17915B8A"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ACCBCEA"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783E31"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EF6A7D5" w14:textId="77777777" w:rsidR="00C10C15" w:rsidRDefault="00C10C15" w:rsidP="00CD1860">
            <w:pPr>
              <w:jc w:val="both"/>
              <w:rPr>
                <w:b/>
              </w:rPr>
            </w:pPr>
            <w:r>
              <w:rPr>
                <w:b/>
              </w:rPr>
              <w:t>rozsah</w:t>
            </w:r>
          </w:p>
        </w:tc>
      </w:tr>
      <w:tr w:rsidR="00C10C15" w14:paraId="1FCF4293"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3E7189B6" w14:textId="77777777" w:rsidR="00C10C15" w:rsidRDefault="00C10C15" w:rsidP="00CD1860">
            <w:pPr>
              <w:jc w:val="both"/>
            </w:pPr>
            <w:r>
              <w:t>Masarykova univerzita, Přírodovědecká fakulta</w:t>
            </w:r>
          </w:p>
        </w:tc>
        <w:tc>
          <w:tcPr>
            <w:tcW w:w="1703" w:type="dxa"/>
            <w:gridSpan w:val="2"/>
            <w:tcBorders>
              <w:top w:val="single" w:sz="4" w:space="0" w:color="auto"/>
              <w:left w:val="single" w:sz="4" w:space="0" w:color="auto"/>
              <w:bottom w:val="single" w:sz="4" w:space="0" w:color="auto"/>
              <w:right w:val="single" w:sz="4" w:space="0" w:color="auto"/>
            </w:tcBorders>
          </w:tcPr>
          <w:p w14:paraId="24BCD706" w14:textId="77777777" w:rsidR="00C10C15" w:rsidRDefault="00C10C15" w:rsidP="00CD1860">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7B91B4BA" w14:textId="77777777" w:rsidR="00C10C15" w:rsidRDefault="00C10C15" w:rsidP="00CD1860">
            <w:pPr>
              <w:jc w:val="both"/>
            </w:pPr>
            <w:r>
              <w:t>12</w:t>
            </w:r>
          </w:p>
        </w:tc>
      </w:tr>
      <w:tr w:rsidR="00C10C15" w14:paraId="71F10380"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29CC974A"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8D4CD8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DD46C7" w14:textId="77777777" w:rsidR="00C10C15" w:rsidRDefault="00C10C15" w:rsidP="00CD1860">
            <w:pPr>
              <w:jc w:val="both"/>
            </w:pPr>
          </w:p>
        </w:tc>
      </w:tr>
      <w:tr w:rsidR="00C10C15" w14:paraId="5EBA4096"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620431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653B30BC" w14:textId="77777777" w:rsidTr="00B44BAC">
        <w:trPr>
          <w:trHeight w:val="530"/>
        </w:trPr>
        <w:tc>
          <w:tcPr>
            <w:tcW w:w="9859" w:type="dxa"/>
            <w:gridSpan w:val="15"/>
            <w:tcBorders>
              <w:top w:val="nil"/>
              <w:left w:val="single" w:sz="4" w:space="0" w:color="auto"/>
              <w:bottom w:val="single" w:sz="4" w:space="0" w:color="auto"/>
              <w:right w:val="single" w:sz="4" w:space="0" w:color="auto"/>
            </w:tcBorders>
          </w:tcPr>
          <w:p w14:paraId="2A4CB108" w14:textId="77777777" w:rsidR="00C10C15" w:rsidRDefault="00C10C15" w:rsidP="00CD1860">
            <w:pPr>
              <w:jc w:val="both"/>
            </w:pPr>
            <w:r>
              <w:t>Socioekonomická geografie a regionální rozvoj – garant, přednášející (100 %)</w:t>
            </w:r>
          </w:p>
          <w:p w14:paraId="5B304105" w14:textId="77777777" w:rsidR="00C10C15" w:rsidRDefault="00C10C15" w:rsidP="00CD1860">
            <w:pPr>
              <w:jc w:val="both"/>
            </w:pPr>
            <w:r>
              <w:t>Terénní praxe environmentální udržitelnosti – cvičící (30%)</w:t>
            </w:r>
          </w:p>
        </w:tc>
      </w:tr>
      <w:tr w:rsidR="00C10C15" w14:paraId="1049D16C"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2AC986EC"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50696418"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7AF3CCDC"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76070FB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7F248E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4E49286"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D60421" w14:textId="77777777" w:rsidR="00C10C15" w:rsidRDefault="00C10C15" w:rsidP="00CD1860">
            <w:pPr>
              <w:jc w:val="both"/>
              <w:rPr>
                <w:b/>
              </w:rPr>
            </w:pPr>
            <w:r>
              <w:rPr>
                <w:b/>
              </w:rPr>
              <w:t>(</w:t>
            </w:r>
            <w:r>
              <w:rPr>
                <w:b/>
                <w:i/>
                <w:iCs/>
              </w:rPr>
              <w:t>nepovinný údaj</w:t>
            </w:r>
            <w:r>
              <w:rPr>
                <w:b/>
              </w:rPr>
              <w:t>) Počet hodin za semestr</w:t>
            </w:r>
          </w:p>
        </w:tc>
      </w:tr>
      <w:tr w:rsidR="00C10C15" w14:paraId="139B1C10"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7631BB2A"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6CE6414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586326EB"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ED8F563"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44AC603" w14:textId="77777777" w:rsidR="00C10C15" w:rsidRDefault="00C10C15" w:rsidP="00CD1860">
            <w:pPr>
              <w:jc w:val="both"/>
              <w:rPr>
                <w:color w:val="FF0000"/>
              </w:rPr>
            </w:pPr>
          </w:p>
        </w:tc>
      </w:tr>
      <w:tr w:rsidR="00C10C15" w14:paraId="76F1C9F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0CEEF059" w14:textId="77777777" w:rsidR="00C10C15" w:rsidRDefault="00C10C15" w:rsidP="00CD1860">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45873E8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076A3B9"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1273D284"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05FD16C" w14:textId="77777777" w:rsidR="00C10C15" w:rsidRDefault="00C10C15" w:rsidP="00CD1860">
            <w:pPr>
              <w:jc w:val="both"/>
              <w:rPr>
                <w:color w:val="FF0000"/>
              </w:rPr>
            </w:pPr>
          </w:p>
        </w:tc>
      </w:tr>
      <w:tr w:rsidR="00C10C15" w14:paraId="1BA635A8"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DCF4C0" w14:textId="77777777" w:rsidR="00C10C15" w:rsidRDefault="00C10C15" w:rsidP="00CD1860">
            <w:pPr>
              <w:jc w:val="both"/>
            </w:pPr>
            <w:r>
              <w:rPr>
                <w:b/>
              </w:rPr>
              <w:t xml:space="preserve">Údaje o vzdělání na VŠ </w:t>
            </w:r>
          </w:p>
        </w:tc>
      </w:tr>
      <w:tr w:rsidR="00C10C15" w14:paraId="5E8BAE18" w14:textId="77777777" w:rsidTr="00CD1860">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2652195" w14:textId="77777777" w:rsidR="00C10C15" w:rsidRDefault="00C10C15" w:rsidP="00CD1860">
            <w:pPr>
              <w:widowControl w:val="0"/>
              <w:jc w:val="both"/>
              <w:rPr>
                <w:bCs/>
              </w:rPr>
            </w:pPr>
            <w:r>
              <w:rPr>
                <w:bCs/>
              </w:rPr>
              <w:t>2009 – 2016: Masarykova univerzita, Přírodovědecká fakulta, obor Regionální geografie a regionální rozvoj, Ph.D.</w:t>
            </w:r>
          </w:p>
          <w:p w14:paraId="0CC629C6" w14:textId="77777777" w:rsidR="00C10C15" w:rsidRDefault="00C10C15" w:rsidP="00CD1860">
            <w:pPr>
              <w:widowControl w:val="0"/>
              <w:jc w:val="both"/>
              <w:rPr>
                <w:bCs/>
              </w:rPr>
            </w:pPr>
            <w:r>
              <w:t>2012 – 2014: The Nottingham Trent University, obor Management Studies in Economy and Management, MSc</w:t>
            </w:r>
          </w:p>
          <w:p w14:paraId="293D3FD6" w14:textId="77777777" w:rsidR="00C10C15" w:rsidRDefault="00C10C15" w:rsidP="00CD1860">
            <w:pPr>
              <w:widowControl w:val="0"/>
              <w:jc w:val="both"/>
              <w:rPr>
                <w:bCs/>
              </w:rPr>
            </w:pPr>
            <w:r>
              <w:t>2011:              Masarykova univerzita, Přírodovědecká fakulta, obor Regionální geografie a regionální rozvoj, RNDr.</w:t>
            </w:r>
          </w:p>
          <w:p w14:paraId="2DC6C358" w14:textId="77777777" w:rsidR="00C10C15" w:rsidRDefault="00C10C15" w:rsidP="00CD1860">
            <w:pPr>
              <w:widowControl w:val="0"/>
              <w:jc w:val="both"/>
              <w:rPr>
                <w:bCs/>
              </w:rPr>
            </w:pPr>
            <w:r>
              <w:t>2007 – 2009: Masarykova univerzita, Přírodovědecká fakulta, obor Regionální geografie a regionální rozvoj, Mgr.</w:t>
            </w:r>
          </w:p>
          <w:p w14:paraId="3D40CF33" w14:textId="77777777" w:rsidR="00C10C15" w:rsidRDefault="00C10C15" w:rsidP="00CD1860">
            <w:pPr>
              <w:widowControl w:val="0"/>
              <w:jc w:val="both"/>
              <w:rPr>
                <w:bCs/>
              </w:rPr>
            </w:pPr>
            <w:r>
              <w:t>2006 – 2009: Masarykova univerzita, Přírodovědecká fakulta, obor Geoinformatika a regionální rozvoj, Bc.</w:t>
            </w:r>
          </w:p>
          <w:p w14:paraId="7A59B542" w14:textId="77777777" w:rsidR="00C10C15" w:rsidRDefault="00C10C15" w:rsidP="00CD1860">
            <w:pPr>
              <w:jc w:val="both"/>
              <w:rPr>
                <w:b/>
              </w:rPr>
            </w:pPr>
            <w:r>
              <w:t>2004 – 2007: Masarykova univerzita, Přírodovědecká fakulta, obor Geografie, Bc.</w:t>
            </w:r>
          </w:p>
        </w:tc>
      </w:tr>
      <w:tr w:rsidR="00C10C15" w14:paraId="107F2CB9"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FA2B825" w14:textId="77777777" w:rsidR="00C10C15" w:rsidRDefault="00C10C15" w:rsidP="00CD1860">
            <w:pPr>
              <w:jc w:val="both"/>
              <w:rPr>
                <w:b/>
              </w:rPr>
            </w:pPr>
            <w:r>
              <w:rPr>
                <w:b/>
              </w:rPr>
              <w:t>Údaje o odborném působení od absolvování VŠ</w:t>
            </w:r>
          </w:p>
        </w:tc>
      </w:tr>
      <w:tr w:rsidR="00C10C15" w14:paraId="279AC464" w14:textId="77777777" w:rsidTr="00CD1860">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79E38168" w14:textId="77777777" w:rsidR="00C10C15" w:rsidRDefault="00C10C15" w:rsidP="00CD1860">
            <w:pPr>
              <w:widowControl w:val="0"/>
              <w:jc w:val="both"/>
            </w:pPr>
            <w:r>
              <w:t>09/2018 – dosud:     Masarykova univerzita, Přírodovědecká fakulta (Geografický ústav), akademický pracovník</w:t>
            </w:r>
          </w:p>
          <w:p w14:paraId="27E86892" w14:textId="77777777" w:rsidR="00C10C15" w:rsidRDefault="00C10C15" w:rsidP="00CD1860">
            <w:pPr>
              <w:widowControl w:val="0"/>
              <w:jc w:val="both"/>
            </w:pPr>
            <w:r>
              <w:t>04/2015 – dosud:     Akademie věd ČR, Ústav geoniky (oddělení environmentální geografie), výzkumný pracovník</w:t>
            </w:r>
          </w:p>
          <w:p w14:paraId="1A007133" w14:textId="77777777" w:rsidR="00C10C15" w:rsidRDefault="00C10C15" w:rsidP="00CD1860">
            <w:pPr>
              <w:widowControl w:val="0"/>
              <w:jc w:val="both"/>
            </w:pPr>
            <w:r>
              <w:t>09/2013 – dosud:     Univerzita Tomáše Bati ve Zlíně, Fakulta logistiky a krizového řízení, akademický pracovník</w:t>
            </w:r>
          </w:p>
          <w:p w14:paraId="1E0361EF" w14:textId="77777777" w:rsidR="00C10C15" w:rsidRDefault="00C10C15" w:rsidP="00CD1860">
            <w:pPr>
              <w:widowControl w:val="0"/>
              <w:jc w:val="both"/>
            </w:pPr>
            <w:r>
              <w:t>09/2010 – 01/2016: Vysoká škola obchodní a hotelová v Brně, ředitel Centra transferu inovací a projektové podpory, vedoucí Laboratoře experimentální a aplikované geografie, akademický pracovník</w:t>
            </w:r>
          </w:p>
          <w:p w14:paraId="02D0CE57" w14:textId="77777777" w:rsidR="00C10C15" w:rsidRDefault="00C10C15" w:rsidP="00CD1860">
            <w:pPr>
              <w:widowControl w:val="0"/>
              <w:jc w:val="both"/>
            </w:pPr>
            <w:r>
              <w:t>04/2010 – 06/2012: Masarykova univerzita, Přírodovědecká fakulta, odborný pracovník GIS a EVVO</w:t>
            </w:r>
          </w:p>
          <w:p w14:paraId="1F88A225" w14:textId="77777777" w:rsidR="00C10C15" w:rsidRDefault="00C10C15" w:rsidP="00CD1860">
            <w:pPr>
              <w:widowControl w:val="0"/>
              <w:jc w:val="both"/>
            </w:pPr>
            <w:r>
              <w:t>04/2010 – 06/2012: ZŠ a MŠ Deblín, finanční a projektový management</w:t>
            </w:r>
          </w:p>
          <w:p w14:paraId="57C1244F" w14:textId="77777777" w:rsidR="00C10C15" w:rsidRDefault="00C10C15" w:rsidP="00CD1860">
            <w:pPr>
              <w:jc w:val="both"/>
              <w:rPr>
                <w:color w:val="FF0000"/>
              </w:rPr>
            </w:pPr>
            <w:r>
              <w:t>06/2008 – 08/2010: DRING Consulting, spol. s r. o., projektový management, IT management (specializace GIS)</w:t>
            </w:r>
          </w:p>
        </w:tc>
      </w:tr>
      <w:tr w:rsidR="00C10C15" w14:paraId="29DBEB72"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6CF40F" w14:textId="77777777" w:rsidR="00C10C15" w:rsidRDefault="00C10C15" w:rsidP="00CD1860">
            <w:pPr>
              <w:jc w:val="both"/>
            </w:pPr>
            <w:r>
              <w:rPr>
                <w:b/>
              </w:rPr>
              <w:t>Zkušenosti s vedením kvalifikačních a rigorózních prací</w:t>
            </w:r>
          </w:p>
        </w:tc>
      </w:tr>
      <w:tr w:rsidR="00C10C15" w14:paraId="6A7AE96E" w14:textId="77777777" w:rsidTr="00B44BAC">
        <w:trPr>
          <w:trHeight w:val="745"/>
        </w:trPr>
        <w:tc>
          <w:tcPr>
            <w:tcW w:w="9859" w:type="dxa"/>
            <w:gridSpan w:val="15"/>
            <w:tcBorders>
              <w:top w:val="single" w:sz="4" w:space="0" w:color="auto"/>
              <w:left w:val="single" w:sz="4" w:space="0" w:color="auto"/>
              <w:bottom w:val="single" w:sz="4" w:space="0" w:color="auto"/>
              <w:right w:val="single" w:sz="4" w:space="0" w:color="auto"/>
            </w:tcBorders>
          </w:tcPr>
          <w:p w14:paraId="74E441F6" w14:textId="77777777" w:rsidR="00C10C15" w:rsidRPr="004D0C2D" w:rsidRDefault="00C10C15" w:rsidP="00CD1860">
            <w:pPr>
              <w:jc w:val="both"/>
            </w:pPr>
            <w:r w:rsidRPr="004D0C2D">
              <w:t xml:space="preserve">Počet vedených bakalářských prací – </w:t>
            </w:r>
            <w:r>
              <w:t>125</w:t>
            </w:r>
          </w:p>
          <w:p w14:paraId="73C37A7E" w14:textId="77777777" w:rsidR="00C10C15" w:rsidRDefault="00C10C15" w:rsidP="00CD1860">
            <w:pPr>
              <w:jc w:val="both"/>
            </w:pPr>
            <w:r w:rsidRPr="004D0C2D">
              <w:t xml:space="preserve">Počet vedených diplomových prací – </w:t>
            </w:r>
            <w:r>
              <w:t>21</w:t>
            </w:r>
          </w:p>
          <w:p w14:paraId="2D3F24FE" w14:textId="77777777" w:rsidR="00C10C15" w:rsidRDefault="00C10C15" w:rsidP="00CD1860">
            <w:pPr>
              <w:jc w:val="both"/>
            </w:pPr>
            <w:r>
              <w:t>Školitel disertačních prací - 1</w:t>
            </w:r>
          </w:p>
        </w:tc>
      </w:tr>
      <w:tr w:rsidR="00C10C15" w14:paraId="4A4C76AD"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85A13E8"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2BA50D3"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0BB6234"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FB33D88" w14:textId="77777777" w:rsidR="00C10C15" w:rsidRDefault="00C10C15" w:rsidP="00CD1860">
            <w:pPr>
              <w:jc w:val="both"/>
              <w:rPr>
                <w:b/>
              </w:rPr>
            </w:pPr>
            <w:r>
              <w:rPr>
                <w:b/>
              </w:rPr>
              <w:t>Ohlasy publikací</w:t>
            </w:r>
          </w:p>
        </w:tc>
      </w:tr>
      <w:tr w:rsidR="00C10C15" w14:paraId="57CBA2C2"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7271B6D1"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F6651"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584E49B"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642C41B"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7A6A29AE"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CDEB60" w14:textId="77777777" w:rsidR="00C10C15" w:rsidRDefault="00C10C15" w:rsidP="00CD1860">
            <w:pPr>
              <w:jc w:val="both"/>
            </w:pPr>
            <w:r>
              <w:rPr>
                <w:b/>
                <w:sz w:val="18"/>
              </w:rPr>
              <w:t>ostatní</w:t>
            </w:r>
          </w:p>
        </w:tc>
      </w:tr>
      <w:tr w:rsidR="00C10C15" w14:paraId="1CF2EB31"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2FC0FF"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0BCC47"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0A8B13C"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2A424CA" w14:textId="77777777" w:rsidR="00C10C15" w:rsidRDefault="00C10C15" w:rsidP="00CD1860">
            <w:pPr>
              <w:jc w:val="both"/>
              <w:rPr>
                <w:b/>
              </w:rPr>
            </w:pPr>
            <w:r>
              <w:rPr>
                <w:b/>
              </w:rPr>
              <w:t>177</w:t>
            </w:r>
          </w:p>
        </w:tc>
        <w:tc>
          <w:tcPr>
            <w:tcW w:w="693" w:type="dxa"/>
            <w:tcBorders>
              <w:top w:val="single" w:sz="4" w:space="0" w:color="auto"/>
              <w:left w:val="single" w:sz="4" w:space="0" w:color="auto"/>
              <w:bottom w:val="single" w:sz="4" w:space="0" w:color="auto"/>
              <w:right w:val="single" w:sz="4" w:space="0" w:color="auto"/>
            </w:tcBorders>
          </w:tcPr>
          <w:p w14:paraId="0E2412A2" w14:textId="77777777" w:rsidR="00C10C15" w:rsidRDefault="00C10C15" w:rsidP="00CD1860">
            <w:pPr>
              <w:jc w:val="both"/>
              <w:rPr>
                <w:b/>
              </w:rPr>
            </w:pPr>
            <w:r>
              <w:rPr>
                <w:b/>
              </w:rPr>
              <w:t>147</w:t>
            </w:r>
          </w:p>
        </w:tc>
        <w:tc>
          <w:tcPr>
            <w:tcW w:w="694" w:type="dxa"/>
            <w:tcBorders>
              <w:top w:val="single" w:sz="4" w:space="0" w:color="auto"/>
              <w:left w:val="single" w:sz="4" w:space="0" w:color="auto"/>
              <w:bottom w:val="single" w:sz="4" w:space="0" w:color="auto"/>
              <w:right w:val="single" w:sz="4" w:space="0" w:color="auto"/>
            </w:tcBorders>
          </w:tcPr>
          <w:p w14:paraId="18EB7BA3" w14:textId="77777777" w:rsidR="00C10C15" w:rsidRDefault="00C10C15" w:rsidP="00CD1860">
            <w:pPr>
              <w:jc w:val="both"/>
              <w:rPr>
                <w:b/>
              </w:rPr>
            </w:pPr>
          </w:p>
        </w:tc>
      </w:tr>
      <w:tr w:rsidR="00C10C15" w14:paraId="2DFD9938"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2E357B83"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54D019B8"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E778C79"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B54D59F"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0942288" w14:textId="77777777" w:rsidR="00C10C15" w:rsidRDefault="00C10C15" w:rsidP="00CD1860">
            <w:pPr>
              <w:rPr>
                <w:b/>
              </w:rPr>
            </w:pPr>
            <w:r>
              <w:rPr>
                <w:b/>
              </w:rPr>
              <w:t xml:space="preserve">  6/7</w:t>
            </w:r>
          </w:p>
        </w:tc>
      </w:tr>
      <w:tr w:rsidR="00C10C15" w14:paraId="12B32A8C"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4EBBCB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7700425D"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E73F8B9" w14:textId="77777777" w:rsidR="00C10C15" w:rsidRPr="00744050" w:rsidRDefault="00C10C15" w:rsidP="00CD1860">
            <w:pPr>
              <w:widowControl w:val="0"/>
              <w:ind w:left="38"/>
              <w:jc w:val="both"/>
            </w:pPr>
            <w:r w:rsidRPr="00744050">
              <w:lastRenderedPageBreak/>
              <w:t xml:space="preserve">MARTINÁT, S., CHODKOWSKA-MISZCZUK, J., KULLA, M., NAVRÁTIL, J., KLUSÁČEK, P., DVOŘÁK, P., NOVOTNÝ, L., KREJČÍ, T., PREGI, L., </w:t>
            </w:r>
            <w:r w:rsidRPr="00744050">
              <w:rPr>
                <w:b/>
                <w:bCs/>
              </w:rPr>
              <w:t>TROJAN, J.,</w:t>
            </w:r>
            <w:r w:rsidRPr="00744050">
              <w:t xml:space="preserve"> FRANTÁL, B. </w:t>
            </w:r>
            <w:r w:rsidRPr="00744050">
              <w:rPr>
                <w:i/>
              </w:rPr>
              <w:t>Best Practice Forever? Dynamics behind the Perception of Farm-Fed Anaerobic Digestion Plants in Rural Peripheries</w:t>
            </w:r>
            <w:r w:rsidRPr="00744050">
              <w:rPr>
                <w:iCs/>
              </w:rPr>
              <w:t>. Energies</w:t>
            </w:r>
            <w:r w:rsidRPr="00744050">
              <w:t>. 2022, roč. 15, č. 7, s. 1-17</w:t>
            </w:r>
            <w:r>
              <w:t xml:space="preserve">, </w:t>
            </w:r>
            <w:r w:rsidRPr="00744050">
              <w:t xml:space="preserve"> </w:t>
            </w:r>
            <w:r w:rsidRPr="001734E9">
              <w:rPr>
                <w:color w:val="365F91" w:themeColor="accent1" w:themeShade="BF"/>
                <w:u w:val="single"/>
              </w:rPr>
              <w:t>doi:10.3390/en15072533</w:t>
            </w:r>
            <w:r>
              <w:t>, (Jimp).</w:t>
            </w:r>
          </w:p>
          <w:p w14:paraId="4219D66E" w14:textId="77777777" w:rsidR="00C10C15" w:rsidRPr="00744050" w:rsidRDefault="00C10C15" w:rsidP="00CD1860">
            <w:pPr>
              <w:widowControl w:val="0"/>
              <w:ind w:left="38"/>
              <w:jc w:val="both"/>
            </w:pPr>
            <w:r w:rsidRPr="00744050">
              <w:t>FRANZEN, M</w:t>
            </w:r>
            <w:r>
              <w:t>.</w:t>
            </w:r>
            <w:r w:rsidRPr="00744050">
              <w:t>, Laure KLOETZER</w:t>
            </w:r>
            <w:r>
              <w:t>, L.</w:t>
            </w:r>
            <w:r w:rsidRPr="00744050">
              <w:t>, PONTI</w:t>
            </w:r>
            <w:r>
              <w:t>, M.</w:t>
            </w:r>
            <w:r w:rsidRPr="00744050">
              <w:t xml:space="preserve">, </w:t>
            </w:r>
            <w:r w:rsidRPr="00744050">
              <w:rPr>
                <w:b/>
                <w:bCs/>
              </w:rPr>
              <w:t>TROJAN</w:t>
            </w:r>
            <w:r>
              <w:rPr>
                <w:b/>
                <w:bCs/>
              </w:rPr>
              <w:t>, J.,</w:t>
            </w:r>
            <w:r w:rsidRPr="00744050">
              <w:t xml:space="preserve"> VICENS</w:t>
            </w:r>
            <w:r>
              <w:t>, J</w:t>
            </w:r>
            <w:r w:rsidRPr="00744050">
              <w:t xml:space="preserve">. </w:t>
            </w:r>
            <w:r w:rsidRPr="00744050">
              <w:rPr>
                <w:i/>
                <w:iCs/>
              </w:rPr>
              <w:t>Machine Learning in Citizen Science: Promises and Implications</w:t>
            </w:r>
            <w:r w:rsidRPr="00744050">
              <w:rPr>
                <w:i/>
              </w:rPr>
              <w:t>. In Katrin Vohland, Anne Land-Zandstra, Luigi Ceccaroni, Rob Lemmens, Josep Perelló, Marisa Ponti, Roeland Samson, Katherin Wagenknecht.</w:t>
            </w:r>
            <w:r w:rsidRPr="00744050">
              <w:t xml:space="preserve"> The Science of Citizen Science. Cham: Springer, 2021. s. 183-198. ISBN 978-3-030-58277-7</w:t>
            </w:r>
            <w:r>
              <w:t xml:space="preserve">, </w:t>
            </w:r>
            <w:r w:rsidRPr="00744050">
              <w:t>doi:</w:t>
            </w:r>
            <w:r w:rsidRPr="001734E9">
              <w:rPr>
                <w:color w:val="365F91" w:themeColor="accent1" w:themeShade="BF"/>
                <w:u w:val="single"/>
              </w:rPr>
              <w:t>10.1007/978-3-030-58278-4</w:t>
            </w:r>
            <w:r>
              <w:rPr>
                <w:color w:val="365F91" w:themeColor="accent1" w:themeShade="BF"/>
                <w:u w:val="single"/>
              </w:rPr>
              <w:t xml:space="preserve">, </w:t>
            </w:r>
            <w:r>
              <w:t>(C, 20 %)</w:t>
            </w:r>
            <w:r w:rsidRPr="00744050">
              <w:t>.</w:t>
            </w:r>
          </w:p>
          <w:p w14:paraId="7444124C" w14:textId="77777777" w:rsidR="00C10C15" w:rsidRPr="003D3D84" w:rsidRDefault="00C10C15" w:rsidP="00CD1860">
            <w:pPr>
              <w:widowControl w:val="0"/>
              <w:ind w:left="38"/>
              <w:jc w:val="both"/>
            </w:pPr>
            <w:r w:rsidRPr="00744050">
              <w:rPr>
                <w:b/>
                <w:bCs/>
              </w:rPr>
              <w:t>TROJAN, J</w:t>
            </w:r>
            <w:r>
              <w:rPr>
                <w:b/>
                <w:bCs/>
              </w:rPr>
              <w:t>.</w:t>
            </w:r>
            <w:r w:rsidRPr="00744050">
              <w:t>, SCHADE</w:t>
            </w:r>
            <w:r>
              <w:t>, S.</w:t>
            </w:r>
            <w:r w:rsidRPr="00744050">
              <w:t>, LEMMENS</w:t>
            </w:r>
            <w:r>
              <w:t>, R.,</w:t>
            </w:r>
            <w:r w:rsidRPr="00744050">
              <w:t xml:space="preserve"> FRANTÁL</w:t>
            </w:r>
            <w:r>
              <w:t>, B</w:t>
            </w:r>
            <w:r w:rsidRPr="00744050">
              <w:t xml:space="preserve">. </w:t>
            </w:r>
            <w:r w:rsidRPr="00744050">
              <w:rPr>
                <w:i/>
              </w:rPr>
              <w:t>Citizen science as a new approach in Geography and beyond: Review and reflections</w:t>
            </w:r>
            <w:r w:rsidRPr="00744050">
              <w:t xml:space="preserve">. </w:t>
            </w:r>
            <w:r w:rsidRPr="00744050">
              <w:rPr>
                <w:iCs/>
              </w:rPr>
              <w:t>Moravian Geographical Reports.</w:t>
            </w:r>
            <w:r w:rsidRPr="00744050">
              <w:t xml:space="preserve"> AV ČR, Institute of Geonics, Czech Academy of Sciences, 2019, roč. 27, č. 4, s. 254-264. ISSN 1210-8812. doi:</w:t>
            </w:r>
            <w:r w:rsidRPr="001734E9">
              <w:rPr>
                <w:color w:val="365F91" w:themeColor="accent1" w:themeShade="BF"/>
                <w:u w:val="single"/>
              </w:rPr>
              <w:t>10.2478/mgr-2019-0020</w:t>
            </w:r>
            <w:r>
              <w:t>, (D, 10 %)</w:t>
            </w:r>
          </w:p>
          <w:p w14:paraId="727EF3BA" w14:textId="77777777" w:rsidR="00C10C15" w:rsidRPr="00744050" w:rsidRDefault="00C10C15" w:rsidP="00CD1860">
            <w:pPr>
              <w:widowControl w:val="0"/>
              <w:ind w:left="38"/>
              <w:jc w:val="both"/>
            </w:pPr>
            <w:r w:rsidRPr="00744050">
              <w:t>KLUSÁČEK, P</w:t>
            </w:r>
            <w:r>
              <w:t>.</w:t>
            </w:r>
            <w:r w:rsidRPr="00744050">
              <w:t>, ALEXANDRESCU</w:t>
            </w:r>
            <w:r>
              <w:t>, F.</w:t>
            </w:r>
            <w:r w:rsidRPr="00744050">
              <w:t>, OSMAN</w:t>
            </w:r>
            <w:r>
              <w:t>, R.</w:t>
            </w:r>
            <w:r w:rsidRPr="00744050">
              <w:t>, MALÝ</w:t>
            </w:r>
            <w:r>
              <w:t>, J.</w:t>
            </w:r>
            <w:r w:rsidRPr="00744050">
              <w:t>, KUNC</w:t>
            </w:r>
            <w:r>
              <w:t>, J.</w:t>
            </w:r>
            <w:r w:rsidRPr="00744050">
              <w:t>, DVOŘÁK</w:t>
            </w:r>
            <w:r>
              <w:t>, P.</w:t>
            </w:r>
            <w:r w:rsidRPr="00744050">
              <w:t>, FRANTÁL</w:t>
            </w:r>
            <w:r>
              <w:t>, B.</w:t>
            </w:r>
            <w:r w:rsidRPr="00744050">
              <w:t>, HAVLÍČEK</w:t>
            </w:r>
            <w:r>
              <w:t>, M.</w:t>
            </w:r>
            <w:r w:rsidRPr="00744050">
              <w:t>, KREJČÍ</w:t>
            </w:r>
            <w:r>
              <w:t>, T.</w:t>
            </w:r>
            <w:r w:rsidRPr="00744050">
              <w:t>, MARTINÁT</w:t>
            </w:r>
            <w:r>
              <w:t>, S.</w:t>
            </w:r>
            <w:r w:rsidRPr="00744050">
              <w:t>,</w:t>
            </w:r>
            <w:r>
              <w:t xml:space="preserve"> </w:t>
            </w:r>
            <w:r w:rsidRPr="00744050">
              <w:t>SKOKANOVÁ</w:t>
            </w:r>
            <w:r>
              <w:t>, H.,</w:t>
            </w:r>
            <w:r w:rsidRPr="00744050">
              <w:rPr>
                <w:b/>
                <w:bCs/>
              </w:rPr>
              <w:t xml:space="preserve"> TROJAN</w:t>
            </w:r>
            <w:r>
              <w:rPr>
                <w:b/>
                <w:bCs/>
              </w:rPr>
              <w:t>, J.</w:t>
            </w:r>
            <w:r w:rsidRPr="00744050">
              <w:t xml:space="preserve"> </w:t>
            </w:r>
            <w:r w:rsidRPr="00744050">
              <w:rPr>
                <w:i/>
              </w:rPr>
              <w:t>Good governance as a strategic choice in brownfield regeneration: Regional dynamics from the Czech Republic</w:t>
            </w:r>
            <w:r w:rsidRPr="00744050">
              <w:rPr>
                <w:iCs/>
              </w:rPr>
              <w:t>. Land Use Policy</w:t>
            </w:r>
            <w:r w:rsidRPr="00744050">
              <w:t>. Amsterdam: Elsevier, 2018, roč. 73, s. 29-39. ISSN 0264-8377. doi:</w:t>
            </w:r>
            <w:r w:rsidRPr="001734E9">
              <w:rPr>
                <w:color w:val="365F91" w:themeColor="accent1" w:themeShade="BF"/>
                <w:u w:val="single"/>
              </w:rPr>
              <w:t xml:space="preserve"> 10.1016/j.landusepol.2018.01.007</w:t>
            </w:r>
            <w:r w:rsidRPr="00744050">
              <w:t>.</w:t>
            </w:r>
          </w:p>
          <w:p w14:paraId="0B592C2C" w14:textId="77777777" w:rsidR="00C10C15" w:rsidRPr="003D3D84" w:rsidRDefault="00C10C15" w:rsidP="00CD1860">
            <w:pPr>
              <w:widowControl w:val="0"/>
              <w:ind w:left="38"/>
              <w:jc w:val="both"/>
            </w:pPr>
            <w:r w:rsidRPr="00744050">
              <w:t>MARTINÁT, S</w:t>
            </w:r>
            <w:r>
              <w:t>.</w:t>
            </w:r>
            <w:r w:rsidRPr="00744050">
              <w:t>, NAVRÁTIL</w:t>
            </w:r>
            <w:r>
              <w:t>, J.</w:t>
            </w:r>
            <w:r w:rsidRPr="00744050">
              <w:t>, HOLLANDER</w:t>
            </w:r>
            <w:r>
              <w:t>, J.B.</w:t>
            </w:r>
            <w:r w:rsidRPr="00744050">
              <w:t>,</w:t>
            </w:r>
            <w:r w:rsidRPr="00744050">
              <w:rPr>
                <w:b/>
                <w:bCs/>
              </w:rPr>
              <w:t xml:space="preserve"> TROJAN</w:t>
            </w:r>
            <w:r>
              <w:rPr>
                <w:b/>
                <w:bCs/>
              </w:rPr>
              <w:t>, J.</w:t>
            </w:r>
            <w:r w:rsidRPr="00744050">
              <w:t>, KLAPKA</w:t>
            </w:r>
            <w:r>
              <w:t>, P.</w:t>
            </w:r>
            <w:r w:rsidRPr="00744050">
              <w:t>, KLUSÁČEK</w:t>
            </w:r>
            <w:r>
              <w:t>, P.,</w:t>
            </w:r>
            <w:r w:rsidRPr="00744050">
              <w:t xml:space="preserve"> KALOK</w:t>
            </w:r>
            <w:r>
              <w:t>, D</w:t>
            </w:r>
            <w:r w:rsidRPr="00744050">
              <w:t xml:space="preserve">. </w:t>
            </w:r>
            <w:r w:rsidRPr="004843AB">
              <w:rPr>
                <w:i/>
              </w:rPr>
              <w:t>Re-reuse of regenerated brownfields: Lessons from an Eastern European post-industrial city</w:t>
            </w:r>
            <w:r w:rsidRPr="00744050">
              <w:rPr>
                <w:iCs/>
              </w:rPr>
              <w:t>. Journal of Cleaner Production</w:t>
            </w:r>
            <w:r w:rsidRPr="00744050">
              <w:t>. Elsevier, 2018, č. 188, s. 536-545. ISSN 0959-6526. doi:</w:t>
            </w:r>
            <w:r w:rsidRPr="001734E9">
              <w:rPr>
                <w:color w:val="365F91" w:themeColor="accent1" w:themeShade="BF"/>
                <w:u w:val="single"/>
              </w:rPr>
              <w:t xml:space="preserve"> 10.1016/j.Jclepro.2018.03.313</w:t>
            </w:r>
            <w:r>
              <w:t>, (Jimp, 10 %).</w:t>
            </w:r>
          </w:p>
        </w:tc>
      </w:tr>
      <w:tr w:rsidR="00C10C15" w14:paraId="4E24A61B"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FFED455" w14:textId="77777777" w:rsidR="00C10C15" w:rsidRDefault="00C10C15" w:rsidP="00CD1860">
            <w:pPr>
              <w:rPr>
                <w:b/>
              </w:rPr>
            </w:pPr>
            <w:r>
              <w:rPr>
                <w:b/>
              </w:rPr>
              <w:t>Působení v zahraničí</w:t>
            </w:r>
          </w:p>
        </w:tc>
      </w:tr>
      <w:tr w:rsidR="00C10C15" w14:paraId="37E2BEB9"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6F0542DB" w14:textId="77777777" w:rsidR="00C10C15" w:rsidRDefault="00C10C15" w:rsidP="00CD1860">
            <w:pPr>
              <w:rPr>
                <w:b/>
              </w:rPr>
            </w:pPr>
            <w:r>
              <w:t>9/2022 – 5/2023: University of California Santa Barbara, Department of Geography (Fulbrightovo stipendium).</w:t>
            </w:r>
          </w:p>
        </w:tc>
      </w:tr>
      <w:tr w:rsidR="00C10C15" w14:paraId="7A9F2A2D"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0BBA018"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966E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EC7504"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4520BE6" w14:textId="77777777" w:rsidR="00C10C15" w:rsidRDefault="00C10C15" w:rsidP="00CD1860">
            <w:pPr>
              <w:jc w:val="both"/>
            </w:pPr>
            <w:r>
              <w:t>16. 1. 2023</w:t>
            </w:r>
          </w:p>
        </w:tc>
      </w:tr>
    </w:tbl>
    <w:p w14:paraId="47220652" w14:textId="77777777" w:rsidR="00C10C15" w:rsidRDefault="00C10C15" w:rsidP="00C10C15"/>
    <w:p w14:paraId="7F5948EF" w14:textId="77777777" w:rsidR="00C10C15" w:rsidRDefault="00C10C15" w:rsidP="00C10C15"/>
    <w:p w14:paraId="1F4FEE2A" w14:textId="77777777" w:rsidR="00C10C15" w:rsidRDefault="00C10C15" w:rsidP="00C10C15"/>
    <w:p w14:paraId="5870861E" w14:textId="77777777" w:rsidR="00C10C15" w:rsidRDefault="00C10C15" w:rsidP="00C10C15"/>
    <w:p w14:paraId="6FD603F6" w14:textId="77777777" w:rsidR="00C10C15" w:rsidRDefault="00C10C15" w:rsidP="00C10C15"/>
    <w:p w14:paraId="0062F71F" w14:textId="77777777" w:rsidR="00C10C15" w:rsidRDefault="00C10C15" w:rsidP="00C10C15"/>
    <w:p w14:paraId="6FAF1263" w14:textId="77777777" w:rsidR="00C10C15" w:rsidRDefault="00C10C15" w:rsidP="00C10C15"/>
    <w:p w14:paraId="2A614DAA" w14:textId="77777777" w:rsidR="00C10C15" w:rsidRDefault="00C10C15" w:rsidP="00C10C15"/>
    <w:p w14:paraId="71ED319F" w14:textId="77777777" w:rsidR="00C10C15" w:rsidRDefault="00C10C15" w:rsidP="00C10C15"/>
    <w:p w14:paraId="339589D0" w14:textId="77777777" w:rsidR="00C10C15" w:rsidRDefault="00C10C15" w:rsidP="00C10C15"/>
    <w:p w14:paraId="0AD4BD84" w14:textId="77777777" w:rsidR="00C10C15" w:rsidRDefault="00C10C15" w:rsidP="00C10C15"/>
    <w:p w14:paraId="1E773956" w14:textId="77777777" w:rsidR="00C10C15" w:rsidRDefault="00C10C15" w:rsidP="00C10C15"/>
    <w:p w14:paraId="5EDF5D8D" w14:textId="77777777" w:rsidR="00C10C15" w:rsidRDefault="00C10C15" w:rsidP="00C10C15"/>
    <w:p w14:paraId="3A14C4BD" w14:textId="77777777" w:rsidR="00C10C15" w:rsidRDefault="00C10C15" w:rsidP="00C10C15"/>
    <w:p w14:paraId="49CC4A52" w14:textId="77777777" w:rsidR="00C10C15" w:rsidRDefault="00C10C15" w:rsidP="00C10C15"/>
    <w:p w14:paraId="3D4C0674" w14:textId="77777777" w:rsidR="00C10C15" w:rsidRDefault="00C10C15" w:rsidP="00C10C15"/>
    <w:p w14:paraId="28A061BD" w14:textId="77777777" w:rsidR="00C10C15" w:rsidRDefault="00C10C15" w:rsidP="00C10C15"/>
    <w:p w14:paraId="2BD26215" w14:textId="77777777" w:rsidR="00C10C15" w:rsidRDefault="00C10C15" w:rsidP="00C10C15"/>
    <w:p w14:paraId="410991FA" w14:textId="77777777" w:rsidR="00C10C15" w:rsidRDefault="00C10C15" w:rsidP="00C10C15"/>
    <w:p w14:paraId="2731EF33" w14:textId="77777777" w:rsidR="00C10C15" w:rsidRDefault="00C10C15" w:rsidP="00C10C15"/>
    <w:p w14:paraId="41B24707" w14:textId="77777777" w:rsidR="00C10C15" w:rsidRDefault="00C10C15" w:rsidP="00C10C15"/>
    <w:p w14:paraId="6F5BA6AA" w14:textId="77777777" w:rsidR="00C10C15" w:rsidRDefault="00C10C15" w:rsidP="00C10C15"/>
    <w:p w14:paraId="2A15C0C5" w14:textId="77777777" w:rsidR="00C10C15" w:rsidRDefault="00C10C15" w:rsidP="00C10C15"/>
    <w:p w14:paraId="1F910688" w14:textId="77777777" w:rsidR="00C10C15" w:rsidRDefault="00C10C15" w:rsidP="00C10C15"/>
    <w:p w14:paraId="19B45564" w14:textId="77777777" w:rsidR="00C10C15" w:rsidRDefault="00C10C15" w:rsidP="00C10C15"/>
    <w:p w14:paraId="363CA9D5" w14:textId="77777777" w:rsidR="00C10C15" w:rsidRDefault="00C10C15" w:rsidP="00C10C15"/>
    <w:p w14:paraId="504C1550" w14:textId="77777777" w:rsidR="00C10C15" w:rsidRDefault="00C10C15" w:rsidP="00C10C15"/>
    <w:p w14:paraId="11DA7C1A" w14:textId="77777777" w:rsidR="00C10C15" w:rsidRDefault="00C10C15" w:rsidP="00C10C15"/>
    <w:p w14:paraId="05D7A35A" w14:textId="77777777" w:rsidR="00C10C15" w:rsidRDefault="00C10C15" w:rsidP="00C10C15"/>
    <w:p w14:paraId="3CA2661F" w14:textId="77777777" w:rsidR="00C10C15" w:rsidRDefault="00C10C15" w:rsidP="00C10C15"/>
    <w:p w14:paraId="3D349678" w14:textId="77777777" w:rsidR="00C10C15" w:rsidRDefault="00C10C15" w:rsidP="00C10C15"/>
    <w:p w14:paraId="257D3FF4" w14:textId="77777777" w:rsidR="00C10C15" w:rsidRDefault="00C10C15" w:rsidP="00C10C15"/>
    <w:p w14:paraId="510B3C9F" w14:textId="77777777" w:rsidR="00C10C15" w:rsidRDefault="00C10C15" w:rsidP="00C10C15"/>
    <w:p w14:paraId="37217674" w14:textId="77777777" w:rsidR="00C10C15" w:rsidRDefault="00C10C15" w:rsidP="00C10C15"/>
    <w:p w14:paraId="19CA200D" w14:textId="77777777" w:rsidR="00C10C15" w:rsidRDefault="00C10C15" w:rsidP="00C10C15"/>
    <w:p w14:paraId="364C836A"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783DC317"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A3C5960" w14:textId="760198B6" w:rsidR="00C10C15" w:rsidRDefault="00C10C15" w:rsidP="00CD1860">
            <w:pPr>
              <w:jc w:val="both"/>
              <w:rPr>
                <w:b/>
                <w:sz w:val="28"/>
              </w:rPr>
            </w:pPr>
            <w:r>
              <w:rPr>
                <w:b/>
                <w:sz w:val="28"/>
              </w:rPr>
              <w:lastRenderedPageBreak/>
              <w:t>C-I – Personální zabezpečení</w:t>
            </w:r>
          </w:p>
        </w:tc>
      </w:tr>
      <w:tr w:rsidR="00C10C15" w14:paraId="510F358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4723613"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5C916652" w14:textId="77777777" w:rsidR="00C10C15" w:rsidRDefault="00C10C15" w:rsidP="00CD1860">
            <w:pPr>
              <w:jc w:val="both"/>
            </w:pPr>
            <w:r w:rsidRPr="00EA7D15">
              <w:t>Univerzita Tomáše Bati ve Zlíně</w:t>
            </w:r>
          </w:p>
        </w:tc>
      </w:tr>
      <w:tr w:rsidR="00C10C15" w14:paraId="69724649"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F85386F"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4D2E399" w14:textId="77777777" w:rsidR="00C10C15" w:rsidRDefault="00C10C15" w:rsidP="00CD1860">
            <w:pPr>
              <w:jc w:val="both"/>
            </w:pPr>
            <w:r>
              <w:t>Fakulta managementu a ekonomiky</w:t>
            </w:r>
          </w:p>
        </w:tc>
      </w:tr>
      <w:tr w:rsidR="00C10C15" w:rsidRPr="009D4EE6" w14:paraId="037DB901"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FFF5953"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6212BA30" w14:textId="77777777" w:rsidR="00C10C15" w:rsidRPr="009D4EE6" w:rsidRDefault="00C10C15" w:rsidP="00CD1860">
            <w:r w:rsidRPr="009D4EE6">
              <w:t xml:space="preserve">Management udržitelného rozvoje </w:t>
            </w:r>
          </w:p>
        </w:tc>
      </w:tr>
      <w:tr w:rsidR="00C10C15" w14:paraId="693B26DB"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92F0E9E"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6D50802A" w14:textId="77777777" w:rsidR="00C10C15" w:rsidRDefault="00C10C15" w:rsidP="00CD1860">
            <w:pPr>
              <w:jc w:val="both"/>
            </w:pPr>
            <w:r>
              <w:t>David TUČEK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451B103"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D008D58" w14:textId="123C2F8E" w:rsidR="00C10C15" w:rsidRDefault="00C10C15" w:rsidP="00CD1860">
            <w:pPr>
              <w:jc w:val="both"/>
            </w:pPr>
            <w:r>
              <w:t>prof. Ing.</w:t>
            </w:r>
            <w:r w:rsidR="00687D45">
              <w:t>,</w:t>
            </w:r>
            <w:r>
              <w:t xml:space="preserve"> Ph.D.</w:t>
            </w:r>
          </w:p>
        </w:tc>
      </w:tr>
      <w:tr w:rsidR="00C10C15" w14:paraId="5A033167"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4EA11D"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C878B2E" w14:textId="77777777" w:rsidR="00C10C15" w:rsidRDefault="00C10C15" w:rsidP="00CD1860">
            <w:pPr>
              <w:jc w:val="both"/>
            </w:pPr>
            <w:r>
              <w:t>1975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6F36603"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29D5622"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FE366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B7A2EBD"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5FE545"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6EEB7562" w14:textId="77777777" w:rsidR="00C10C15" w:rsidRDefault="00C10C15" w:rsidP="00CD1860">
            <w:pPr>
              <w:jc w:val="both"/>
            </w:pPr>
            <w:r>
              <w:t>N</w:t>
            </w:r>
          </w:p>
        </w:tc>
      </w:tr>
      <w:tr w:rsidR="00C10C15" w14:paraId="729273CC"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78B1F8C"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3F46239D"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0D10B24"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EA51408"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FE5A5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1DC7C1F" w14:textId="77777777" w:rsidR="00C10C15" w:rsidRDefault="00C10C15" w:rsidP="00CD1860">
            <w:pPr>
              <w:jc w:val="both"/>
            </w:pPr>
            <w:r>
              <w:t>N</w:t>
            </w:r>
          </w:p>
        </w:tc>
      </w:tr>
      <w:tr w:rsidR="00C10C15" w14:paraId="6112FAED"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713E56"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71525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C71B3FE" w14:textId="77777777" w:rsidR="00C10C15" w:rsidRDefault="00C10C15" w:rsidP="00CD1860">
            <w:pPr>
              <w:jc w:val="both"/>
              <w:rPr>
                <w:b/>
              </w:rPr>
            </w:pPr>
            <w:r>
              <w:rPr>
                <w:b/>
              </w:rPr>
              <w:t>rozsah</w:t>
            </w:r>
          </w:p>
        </w:tc>
      </w:tr>
      <w:tr w:rsidR="00C10C15" w14:paraId="54D4A83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3031466B"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6D67350F"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B6B7783" w14:textId="77777777" w:rsidR="00C10C15" w:rsidRDefault="00C10C15" w:rsidP="00CD1860">
            <w:pPr>
              <w:jc w:val="both"/>
            </w:pPr>
          </w:p>
        </w:tc>
      </w:tr>
      <w:tr w:rsidR="00C10C15" w14:paraId="2015EA44"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6B79B63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025B6"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8C386C5" w14:textId="77777777" w:rsidR="00C10C15" w:rsidRDefault="00C10C15" w:rsidP="00CD1860">
            <w:pPr>
              <w:jc w:val="both"/>
            </w:pPr>
          </w:p>
        </w:tc>
      </w:tr>
      <w:tr w:rsidR="00C10C15" w14:paraId="50A2DCCF"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3C8FD1C"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2E0F888C" w14:textId="77777777" w:rsidTr="00B44BAC">
        <w:trPr>
          <w:trHeight w:val="388"/>
        </w:trPr>
        <w:tc>
          <w:tcPr>
            <w:tcW w:w="9855" w:type="dxa"/>
            <w:gridSpan w:val="15"/>
            <w:tcBorders>
              <w:top w:val="nil"/>
              <w:left w:val="single" w:sz="4" w:space="0" w:color="auto"/>
              <w:bottom w:val="single" w:sz="4" w:space="0" w:color="auto"/>
              <w:right w:val="single" w:sz="4" w:space="0" w:color="auto"/>
            </w:tcBorders>
          </w:tcPr>
          <w:p w14:paraId="12FDCF89" w14:textId="77777777" w:rsidR="00C10C15" w:rsidRPr="002F0DCE" w:rsidRDefault="00C10C15" w:rsidP="00CD1860">
            <w:pPr>
              <w:jc w:val="both"/>
            </w:pPr>
            <w:r>
              <w:t>Řízení podnikových procesů – garant, přednášející (50 %)</w:t>
            </w:r>
          </w:p>
        </w:tc>
      </w:tr>
      <w:tr w:rsidR="00C10C15" w14:paraId="12E2CEF7"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F62B2B"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470A5528"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222A9201"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562FF3A6"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8A3057E"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116729C"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537C196" w14:textId="77777777" w:rsidR="00C10C15" w:rsidRDefault="00C10C15" w:rsidP="00CD1860">
            <w:pPr>
              <w:jc w:val="both"/>
              <w:rPr>
                <w:b/>
              </w:rPr>
            </w:pPr>
            <w:r>
              <w:rPr>
                <w:b/>
              </w:rPr>
              <w:t>(</w:t>
            </w:r>
            <w:r>
              <w:rPr>
                <w:b/>
                <w:i/>
                <w:iCs/>
              </w:rPr>
              <w:t>nepovinný údaj</w:t>
            </w:r>
            <w:r>
              <w:rPr>
                <w:b/>
              </w:rPr>
              <w:t>) Počet hodin za semestr</w:t>
            </w:r>
          </w:p>
        </w:tc>
      </w:tr>
      <w:tr w:rsidR="00C10C15" w14:paraId="71E83FAC"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7271CC2D"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2B2C2BA"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EE50E18"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45A9538"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21B71C5" w14:textId="77777777" w:rsidR="00C10C15" w:rsidRDefault="00C10C15" w:rsidP="00CD1860">
            <w:pPr>
              <w:jc w:val="both"/>
              <w:rPr>
                <w:color w:val="FF0000"/>
              </w:rPr>
            </w:pPr>
          </w:p>
        </w:tc>
      </w:tr>
      <w:tr w:rsidR="00C10C15" w14:paraId="446C98C0"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75DF90A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CBD98CF"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09C08F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D10449E"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4254248" w14:textId="77777777" w:rsidR="00C10C15" w:rsidRDefault="00C10C15" w:rsidP="00CD1860">
            <w:pPr>
              <w:jc w:val="both"/>
              <w:rPr>
                <w:color w:val="FF0000"/>
              </w:rPr>
            </w:pPr>
          </w:p>
        </w:tc>
      </w:tr>
      <w:tr w:rsidR="00C10C15" w14:paraId="74C1E8BD"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2CDA5D" w14:textId="77777777" w:rsidR="00C10C15" w:rsidRDefault="00C10C15" w:rsidP="00CD1860">
            <w:pPr>
              <w:jc w:val="both"/>
            </w:pPr>
            <w:r>
              <w:rPr>
                <w:b/>
              </w:rPr>
              <w:t xml:space="preserve">Údaje o vzdělání na VŠ </w:t>
            </w:r>
          </w:p>
        </w:tc>
      </w:tr>
      <w:tr w:rsidR="00C10C15" w14:paraId="5DB04F4E"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C10C15" w:rsidRPr="00894A67" w14:paraId="4E2B22AF" w14:textId="77777777" w:rsidTr="00CD1860">
              <w:trPr>
                <w:trHeight w:val="1074"/>
              </w:trPr>
              <w:tc>
                <w:tcPr>
                  <w:tcW w:w="1239" w:type="dxa"/>
                </w:tcPr>
                <w:p w14:paraId="4E0A9B63" w14:textId="77777777" w:rsidR="00C10C15" w:rsidRPr="009363C2" w:rsidRDefault="00C10C15" w:rsidP="00CD1860">
                  <w:r w:rsidRPr="009363C2">
                    <w:t>1994 – 1998:</w:t>
                  </w:r>
                </w:p>
                <w:p w14:paraId="07F80135" w14:textId="77777777" w:rsidR="00C10C15" w:rsidRPr="009363C2" w:rsidRDefault="00C10C15" w:rsidP="00CD1860">
                  <w:r w:rsidRPr="009363C2">
                    <w:t>1998 – 2002:</w:t>
                  </w:r>
                </w:p>
                <w:p w14:paraId="5052F25E" w14:textId="77777777" w:rsidR="00C10C15" w:rsidRPr="009363C2" w:rsidRDefault="00C10C15" w:rsidP="00CD1860"/>
              </w:tc>
              <w:tc>
                <w:tcPr>
                  <w:tcW w:w="8505" w:type="dxa"/>
                </w:tcPr>
                <w:p w14:paraId="1928EF1F" w14:textId="77777777" w:rsidR="00C10C15" w:rsidRPr="009363C2" w:rsidRDefault="00C10C15" w:rsidP="00CD1860">
                  <w:pPr>
                    <w:jc w:val="both"/>
                    <w:rPr>
                      <w:bCs/>
                    </w:rPr>
                  </w:pPr>
                  <w:r w:rsidRPr="009363C2">
                    <w:t>VUT Brno, Fakulta Technologická, ve studijním oboru: 32-12-8: Technologie a management (Ing.)</w:t>
                  </w:r>
                </w:p>
                <w:p w14:paraId="526A2C1C" w14:textId="77777777" w:rsidR="00C10C15" w:rsidRPr="009363C2" w:rsidRDefault="00C10C15" w:rsidP="00CD1860">
                  <w:pPr>
                    <w:jc w:val="both"/>
                  </w:pPr>
                  <w:r w:rsidRPr="009363C2">
                    <w:t xml:space="preserve">VUT Brno, Fakulta podnikatelská, doktorské studium, ve studijním oboru: Řízení </w:t>
                  </w:r>
                  <w:r w:rsidRPr="009363C2">
                    <w:br/>
                    <w:t>a ekonomika podniku – ukončeno státní doktorskou zkouškou (2001) v doktorském studijním programu: 6208 V Ekonomika a management (Ph.D.)</w:t>
                  </w:r>
                </w:p>
              </w:tc>
            </w:tr>
          </w:tbl>
          <w:p w14:paraId="67DE7EB8" w14:textId="77777777" w:rsidR="00C10C15" w:rsidRDefault="00C10C15" w:rsidP="00CD1860">
            <w:pPr>
              <w:jc w:val="both"/>
              <w:rPr>
                <w:b/>
              </w:rPr>
            </w:pPr>
          </w:p>
        </w:tc>
      </w:tr>
      <w:tr w:rsidR="00C10C15" w14:paraId="433A8D82"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4FDF43D8" w14:textId="77777777" w:rsidR="00C10C15" w:rsidRDefault="00C10C15" w:rsidP="00CD1860">
            <w:pPr>
              <w:jc w:val="both"/>
              <w:rPr>
                <w:b/>
              </w:rPr>
            </w:pPr>
            <w:r>
              <w:rPr>
                <w:b/>
              </w:rPr>
              <w:t>Údaje o odborném působení od absolvování VŠ</w:t>
            </w:r>
          </w:p>
        </w:tc>
      </w:tr>
      <w:tr w:rsidR="00C10C15" w14:paraId="63BB9F83" w14:textId="77777777" w:rsidTr="00CD1860">
        <w:trPr>
          <w:trHeight w:val="238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C10C15" w:rsidRPr="00894A67" w14:paraId="75F67778" w14:textId="77777777" w:rsidTr="00CD1860">
              <w:trPr>
                <w:trHeight w:val="1658"/>
              </w:trPr>
              <w:tc>
                <w:tcPr>
                  <w:tcW w:w="1314" w:type="dxa"/>
                </w:tcPr>
                <w:p w14:paraId="38539E7A" w14:textId="77777777" w:rsidR="00C10C15" w:rsidRPr="00AC2E7B" w:rsidRDefault="00C10C15" w:rsidP="00CD1860">
                  <w:pPr>
                    <w:ind w:left="7"/>
                  </w:pPr>
                  <w:r w:rsidRPr="00AC2E7B">
                    <w:rPr>
                      <w:bCs/>
                    </w:rPr>
                    <w:t>1998</w:t>
                  </w:r>
                  <w:r w:rsidRPr="00AC2E7B">
                    <w:t>-</w:t>
                  </w:r>
                  <w:r w:rsidRPr="00AC2E7B">
                    <w:rPr>
                      <w:bCs/>
                    </w:rPr>
                    <w:t>2001</w:t>
                  </w:r>
                  <w:r>
                    <w:rPr>
                      <w:bCs/>
                    </w:rPr>
                    <w:t>:</w:t>
                  </w:r>
                  <w:r w:rsidRPr="00AC2E7B">
                    <w:rPr>
                      <w:bCs/>
                    </w:rPr>
                    <w:t xml:space="preserve">  </w:t>
                  </w:r>
                </w:p>
                <w:p w14:paraId="7AF37786" w14:textId="77777777" w:rsidR="00C10C15" w:rsidRPr="00AC2E7B" w:rsidRDefault="00C10C15" w:rsidP="00CD1860">
                  <w:pPr>
                    <w:ind w:left="7"/>
                  </w:pPr>
                  <w:r w:rsidRPr="00AC2E7B">
                    <w:t>2002-2003</w:t>
                  </w:r>
                  <w:r>
                    <w:t>:</w:t>
                  </w:r>
                  <w:r w:rsidRPr="00AC2E7B">
                    <w:t xml:space="preserve">  </w:t>
                  </w:r>
                </w:p>
                <w:p w14:paraId="693D3B46" w14:textId="77777777" w:rsidR="00C10C15" w:rsidRPr="00AC2E7B" w:rsidRDefault="00C10C15" w:rsidP="00CD1860">
                  <w:pPr>
                    <w:ind w:left="7"/>
                  </w:pPr>
                  <w:r w:rsidRPr="00AC2E7B">
                    <w:t>2002-2004</w:t>
                  </w:r>
                  <w:r>
                    <w:t>:</w:t>
                  </w:r>
                  <w:r w:rsidRPr="00AC2E7B">
                    <w:t xml:space="preserve">  </w:t>
                  </w:r>
                </w:p>
                <w:p w14:paraId="6D17E656" w14:textId="77777777" w:rsidR="00C10C15" w:rsidRPr="00AC2E7B" w:rsidRDefault="00C10C15" w:rsidP="00CD1860">
                  <w:pPr>
                    <w:ind w:left="7"/>
                  </w:pPr>
                  <w:r w:rsidRPr="00AC2E7B">
                    <w:t>2003-2007</w:t>
                  </w:r>
                  <w:r>
                    <w:t>:</w:t>
                  </w:r>
                  <w:r w:rsidRPr="00AC2E7B">
                    <w:t xml:space="preserve">  </w:t>
                  </w:r>
                </w:p>
                <w:p w14:paraId="48EC5F63" w14:textId="77777777" w:rsidR="00C10C15" w:rsidRPr="00AC2E7B" w:rsidRDefault="00C10C15" w:rsidP="00CD1860">
                  <w:pPr>
                    <w:ind w:left="7"/>
                  </w:pPr>
                  <w:r w:rsidRPr="00AC2E7B">
                    <w:t>2004-2015</w:t>
                  </w:r>
                  <w:r>
                    <w:t>:</w:t>
                  </w:r>
                </w:p>
                <w:p w14:paraId="2F143368" w14:textId="77777777" w:rsidR="00C10C15" w:rsidRPr="00AC2E7B" w:rsidRDefault="00C10C15" w:rsidP="00CD1860">
                  <w:r w:rsidRPr="00AC2E7B">
                    <w:t>2007</w:t>
                  </w:r>
                  <w:r>
                    <w:t>-</w:t>
                  </w:r>
                  <w:r w:rsidRPr="00AC2E7B">
                    <w:t>2020</w:t>
                  </w:r>
                  <w:r>
                    <w:t>:</w:t>
                  </w:r>
                </w:p>
                <w:p w14:paraId="3504D979" w14:textId="77777777" w:rsidR="00C10C15" w:rsidRPr="00894A67" w:rsidRDefault="00C10C15" w:rsidP="00CD1860">
                  <w:r w:rsidRPr="00AC2E7B">
                    <w:t>2021-dosud</w:t>
                  </w:r>
                  <w:r>
                    <w:t>:</w:t>
                  </w:r>
                </w:p>
              </w:tc>
              <w:tc>
                <w:tcPr>
                  <w:tcW w:w="8430" w:type="dxa"/>
                </w:tcPr>
                <w:p w14:paraId="1617D5BF" w14:textId="77777777" w:rsidR="00C10C15" w:rsidRPr="00AC2E7B" w:rsidRDefault="00C10C15" w:rsidP="00CD1860">
                  <w:r w:rsidRPr="00AC2E7B">
                    <w:t>interní doktorand VUT Brno - na FaME ve Zlíně</w:t>
                  </w:r>
                </w:p>
                <w:p w14:paraId="2B6FAB3F" w14:textId="77777777" w:rsidR="00C10C15" w:rsidRPr="00AC2E7B" w:rsidRDefault="00C10C15" w:rsidP="00CD1860">
                  <w:r w:rsidRPr="00AC2E7B">
                    <w:t>výuka na UTB ve Zlíně (FT, FaME) - externí pracovník</w:t>
                  </w:r>
                </w:p>
                <w:p w14:paraId="760965D4" w14:textId="77777777" w:rsidR="00C10C15" w:rsidRPr="00AC2E7B" w:rsidRDefault="00C10C15" w:rsidP="00CD1860">
                  <w:r w:rsidRPr="00AC2E7B">
                    <w:t>velkoobchod potravin - Tupl Hulín, vedení nákupu</w:t>
                  </w:r>
                </w:p>
                <w:p w14:paraId="61945CF7" w14:textId="77777777" w:rsidR="00C10C15" w:rsidRPr="00AC2E7B" w:rsidRDefault="00C10C15" w:rsidP="00CD1860">
                  <w:r w:rsidRPr="00AC2E7B">
                    <w:t>odborný asistent - FaME, UTB ve Zlíně, Ústav průmyslového inženýrství a informačních systémů</w:t>
                  </w:r>
                </w:p>
                <w:p w14:paraId="13BF5FC0" w14:textId="77777777" w:rsidR="00C10C15" w:rsidRPr="00AC2E7B" w:rsidRDefault="00C10C15" w:rsidP="00CD1860">
                  <w:r w:rsidRPr="00AC2E7B">
                    <w:t>jednatel spol. GISTECH s.r.o. (digitální zpracování dat)</w:t>
                  </w:r>
                </w:p>
                <w:p w14:paraId="2FC9116F" w14:textId="77777777" w:rsidR="00C10C15" w:rsidRPr="00AC2E7B" w:rsidRDefault="00C10C15" w:rsidP="00CD1860">
                  <w:pPr>
                    <w:jc w:val="both"/>
                  </w:pPr>
                  <w:r w:rsidRPr="00AC2E7B">
                    <w:t>docent - FaME, UTB ve Zlíně, Ústav průmyslového inženýrství a informačních systémů</w:t>
                  </w:r>
                </w:p>
                <w:p w14:paraId="4FAE8A24" w14:textId="77777777" w:rsidR="00C10C15" w:rsidRPr="00894A67" w:rsidRDefault="00C10C15" w:rsidP="00CD1860">
                  <w:pPr>
                    <w:jc w:val="both"/>
                  </w:pPr>
                  <w:r w:rsidRPr="00AC2E7B">
                    <w:t>profesor - FaME, UTB ve Zlíně, Ústav průmyslového inženýrství a informačních systémů</w:t>
                  </w:r>
                </w:p>
              </w:tc>
            </w:tr>
          </w:tbl>
          <w:p w14:paraId="0B52221F" w14:textId="77777777" w:rsidR="00C10C15" w:rsidRDefault="00C10C15" w:rsidP="00CD1860">
            <w:r>
              <w:t>Garance současně akreditovaných studijních programů a oborů:</w:t>
            </w:r>
          </w:p>
          <w:p w14:paraId="68F3A58C" w14:textId="77777777" w:rsidR="00C10C15" w:rsidRDefault="00C10C15" w:rsidP="00CD1860">
            <w:r>
              <w:t>Garant magisterského studijního programu Průmyslové inženýrství</w:t>
            </w:r>
          </w:p>
          <w:p w14:paraId="6622E517" w14:textId="77777777" w:rsidR="00C10C15" w:rsidRDefault="00C10C15" w:rsidP="00CD1860">
            <w:pPr>
              <w:jc w:val="both"/>
              <w:rPr>
                <w:color w:val="FF0000"/>
              </w:rPr>
            </w:pPr>
            <w:r>
              <w:t>Garant doktorského studijního programu Průmyslové inženýrství</w:t>
            </w:r>
          </w:p>
        </w:tc>
      </w:tr>
      <w:tr w:rsidR="00C10C15" w14:paraId="3BBF350E"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FE33D9B" w14:textId="77777777" w:rsidR="00C10C15" w:rsidRDefault="00C10C15" w:rsidP="00CD1860">
            <w:pPr>
              <w:jc w:val="both"/>
            </w:pPr>
          </w:p>
        </w:tc>
      </w:tr>
      <w:tr w:rsidR="00C10C15" w14:paraId="48FF3F4A" w14:textId="77777777" w:rsidTr="00CD1860">
        <w:trPr>
          <w:trHeight w:val="1105"/>
        </w:trPr>
        <w:tc>
          <w:tcPr>
            <w:tcW w:w="9855" w:type="dxa"/>
            <w:gridSpan w:val="15"/>
            <w:tcBorders>
              <w:top w:val="single" w:sz="4" w:space="0" w:color="auto"/>
              <w:left w:val="single" w:sz="4" w:space="0" w:color="auto"/>
              <w:bottom w:val="single" w:sz="4" w:space="0" w:color="auto"/>
              <w:right w:val="single" w:sz="4" w:space="0" w:color="auto"/>
            </w:tcBorders>
          </w:tcPr>
          <w:p w14:paraId="31633A72" w14:textId="77777777" w:rsidR="00C10C15" w:rsidRDefault="00C10C15" w:rsidP="00CD1860">
            <w:pPr>
              <w:jc w:val="both"/>
            </w:pPr>
            <w:r>
              <w:t>Počet vedených bakalářských prací – 3</w:t>
            </w:r>
          </w:p>
          <w:p w14:paraId="46C5F185" w14:textId="77777777" w:rsidR="00C10C15" w:rsidRDefault="00C10C15" w:rsidP="00CD1860">
            <w:pPr>
              <w:jc w:val="both"/>
            </w:pPr>
            <w:r>
              <w:t>Počet vedených diplomových prací – 61</w:t>
            </w:r>
          </w:p>
          <w:p w14:paraId="32CF4772" w14:textId="77777777" w:rsidR="00C10C15" w:rsidRDefault="00C10C15" w:rsidP="00CD1860">
            <w:pPr>
              <w:jc w:val="both"/>
            </w:pPr>
            <w:r>
              <w:t xml:space="preserve">Počet vedených obhájených disertačních prací – 5 </w:t>
            </w:r>
          </w:p>
          <w:p w14:paraId="54F4A8DE" w14:textId="77777777" w:rsidR="00C10C15" w:rsidRDefault="00C10C15" w:rsidP="00CD1860">
            <w:pPr>
              <w:jc w:val="both"/>
            </w:pPr>
            <w:r>
              <w:t>Počet vedených disertačních prací – 7</w:t>
            </w:r>
          </w:p>
        </w:tc>
      </w:tr>
      <w:tr w:rsidR="00C10C15" w14:paraId="57775D21"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32BD047"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2E1F7D4"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1ED5728"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93593E4" w14:textId="77777777" w:rsidR="00C10C15" w:rsidRDefault="00C10C15" w:rsidP="00CD1860">
            <w:pPr>
              <w:jc w:val="both"/>
              <w:rPr>
                <w:b/>
              </w:rPr>
            </w:pPr>
            <w:r>
              <w:rPr>
                <w:b/>
              </w:rPr>
              <w:t>Ohlasy publikací</w:t>
            </w:r>
          </w:p>
        </w:tc>
      </w:tr>
      <w:tr w:rsidR="00C10C15" w14:paraId="3794BC5A"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193CA9E3" w14:textId="77777777" w:rsidR="00C10C15" w:rsidRDefault="00C10C15" w:rsidP="00CD1860">
            <w:pPr>
              <w:jc w:val="both"/>
            </w:pPr>
            <w:r>
              <w:t>Management a ekonomika podniku</w:t>
            </w:r>
          </w:p>
        </w:tc>
        <w:tc>
          <w:tcPr>
            <w:tcW w:w="2244" w:type="dxa"/>
            <w:gridSpan w:val="3"/>
            <w:tcBorders>
              <w:top w:val="single" w:sz="4" w:space="0" w:color="auto"/>
              <w:left w:val="single" w:sz="4" w:space="0" w:color="auto"/>
              <w:bottom w:val="single" w:sz="4" w:space="0" w:color="auto"/>
              <w:right w:val="single" w:sz="4" w:space="0" w:color="auto"/>
            </w:tcBorders>
          </w:tcPr>
          <w:p w14:paraId="474E1659" w14:textId="77777777" w:rsidR="00C10C15" w:rsidRDefault="00C10C15" w:rsidP="00CD1860">
            <w:pPr>
              <w:jc w:val="both"/>
            </w:pPr>
            <w:r w:rsidRPr="00894A67">
              <w:t>2007</w:t>
            </w:r>
          </w:p>
        </w:tc>
        <w:tc>
          <w:tcPr>
            <w:tcW w:w="2248" w:type="dxa"/>
            <w:gridSpan w:val="5"/>
            <w:tcBorders>
              <w:top w:val="single" w:sz="4" w:space="0" w:color="auto"/>
              <w:left w:val="single" w:sz="4" w:space="0" w:color="auto"/>
              <w:bottom w:val="single" w:sz="4" w:space="0" w:color="auto"/>
              <w:right w:val="single" w:sz="12" w:space="0" w:color="auto"/>
            </w:tcBorders>
          </w:tcPr>
          <w:p w14:paraId="19BC269B" w14:textId="77777777" w:rsidR="00C10C15" w:rsidRDefault="00C10C15" w:rsidP="00CD1860">
            <w:pPr>
              <w:jc w:val="both"/>
            </w:pPr>
            <w:r w:rsidRPr="00894A67">
              <w:t>FaME UTB ve Zlíně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221CCB7"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5B78277"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4DDFB" w14:textId="77777777" w:rsidR="00C10C15" w:rsidRDefault="00C10C15" w:rsidP="00CD1860">
            <w:pPr>
              <w:jc w:val="both"/>
            </w:pPr>
            <w:r>
              <w:rPr>
                <w:b/>
                <w:sz w:val="18"/>
              </w:rPr>
              <w:t>ostatní</w:t>
            </w:r>
          </w:p>
        </w:tc>
      </w:tr>
      <w:tr w:rsidR="00C10C15" w14:paraId="6B65AEAA"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0A9E30"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637AF2"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D7051C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28FE4484" w14:textId="77777777" w:rsidR="00C10C15" w:rsidRDefault="00C10C15" w:rsidP="00CD1860">
            <w:pPr>
              <w:jc w:val="both"/>
              <w:rPr>
                <w:b/>
              </w:rPr>
            </w:pPr>
            <w:r>
              <w:rPr>
                <w:b/>
              </w:rPr>
              <w:t>61</w:t>
            </w:r>
          </w:p>
        </w:tc>
        <w:tc>
          <w:tcPr>
            <w:tcW w:w="693" w:type="dxa"/>
            <w:tcBorders>
              <w:top w:val="single" w:sz="4" w:space="0" w:color="auto"/>
              <w:left w:val="single" w:sz="4" w:space="0" w:color="auto"/>
              <w:bottom w:val="single" w:sz="4" w:space="0" w:color="auto"/>
              <w:right w:val="single" w:sz="4" w:space="0" w:color="auto"/>
            </w:tcBorders>
          </w:tcPr>
          <w:p w14:paraId="3D975425" w14:textId="77777777" w:rsidR="00C10C15" w:rsidRDefault="00C10C15" w:rsidP="00CD1860">
            <w:pPr>
              <w:jc w:val="both"/>
              <w:rPr>
                <w:b/>
              </w:rPr>
            </w:pPr>
            <w:r>
              <w:rPr>
                <w:b/>
              </w:rPr>
              <w:t>85</w:t>
            </w:r>
          </w:p>
        </w:tc>
        <w:tc>
          <w:tcPr>
            <w:tcW w:w="694" w:type="dxa"/>
            <w:tcBorders>
              <w:top w:val="single" w:sz="4" w:space="0" w:color="auto"/>
              <w:left w:val="single" w:sz="4" w:space="0" w:color="auto"/>
              <w:bottom w:val="single" w:sz="4" w:space="0" w:color="auto"/>
              <w:right w:val="single" w:sz="4" w:space="0" w:color="auto"/>
            </w:tcBorders>
          </w:tcPr>
          <w:p w14:paraId="7183E143" w14:textId="77777777" w:rsidR="00C10C15" w:rsidRDefault="00C10C15" w:rsidP="00CD1860">
            <w:pPr>
              <w:jc w:val="both"/>
              <w:rPr>
                <w:b/>
              </w:rPr>
            </w:pPr>
            <w:r>
              <w:rPr>
                <w:b/>
              </w:rPr>
              <w:t>80</w:t>
            </w:r>
          </w:p>
        </w:tc>
      </w:tr>
      <w:tr w:rsidR="00C10C15" w14:paraId="7A395BD0"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6EA9C2E" w14:textId="77777777" w:rsidR="00C10C15" w:rsidRDefault="00C10C15" w:rsidP="00CD1860">
            <w:pPr>
              <w:jc w:val="both"/>
            </w:pPr>
            <w:r>
              <w:t>Ekonomika a management</w:t>
            </w:r>
          </w:p>
        </w:tc>
        <w:tc>
          <w:tcPr>
            <w:tcW w:w="2244" w:type="dxa"/>
            <w:gridSpan w:val="3"/>
            <w:tcBorders>
              <w:top w:val="single" w:sz="4" w:space="0" w:color="auto"/>
              <w:left w:val="single" w:sz="4" w:space="0" w:color="auto"/>
              <w:bottom w:val="single" w:sz="4" w:space="0" w:color="auto"/>
              <w:right w:val="single" w:sz="4" w:space="0" w:color="auto"/>
            </w:tcBorders>
          </w:tcPr>
          <w:p w14:paraId="61766441" w14:textId="77777777" w:rsidR="00C10C15" w:rsidRDefault="00C10C15" w:rsidP="00CD1860">
            <w:pPr>
              <w:jc w:val="both"/>
            </w:pPr>
            <w:r>
              <w:t>2021</w:t>
            </w:r>
          </w:p>
        </w:tc>
        <w:tc>
          <w:tcPr>
            <w:tcW w:w="2248" w:type="dxa"/>
            <w:gridSpan w:val="5"/>
            <w:tcBorders>
              <w:top w:val="single" w:sz="4" w:space="0" w:color="auto"/>
              <w:left w:val="single" w:sz="4" w:space="0" w:color="auto"/>
              <w:bottom w:val="single" w:sz="4" w:space="0" w:color="auto"/>
              <w:right w:val="single" w:sz="12" w:space="0" w:color="auto"/>
            </w:tcBorders>
          </w:tcPr>
          <w:p w14:paraId="15F0FFC3" w14:textId="77777777" w:rsidR="00C10C15" w:rsidRDefault="00C10C15" w:rsidP="00CD1860">
            <w:pPr>
              <w:jc w:val="both"/>
            </w:pPr>
            <w:r>
              <w:t>MENDELU, PEF</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59908FC4"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19E82753" w14:textId="77777777" w:rsidR="00C10C15" w:rsidRDefault="00C10C15" w:rsidP="00CD1860">
            <w:pPr>
              <w:rPr>
                <w:b/>
              </w:rPr>
            </w:pPr>
            <w:r>
              <w:rPr>
                <w:b/>
              </w:rPr>
              <w:t xml:space="preserve">  4  /5</w:t>
            </w:r>
          </w:p>
        </w:tc>
      </w:tr>
      <w:tr w:rsidR="00C10C15" w14:paraId="3B67F331"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5843167"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6CABD96" w14:textId="77777777" w:rsidTr="00745101">
        <w:trPr>
          <w:trHeight w:val="4947"/>
        </w:trPr>
        <w:tc>
          <w:tcPr>
            <w:tcW w:w="9855" w:type="dxa"/>
            <w:gridSpan w:val="15"/>
            <w:tcBorders>
              <w:top w:val="single" w:sz="4" w:space="0" w:color="auto"/>
              <w:left w:val="single" w:sz="4" w:space="0" w:color="auto"/>
              <w:bottom w:val="single" w:sz="4" w:space="0" w:color="auto"/>
              <w:right w:val="single" w:sz="4" w:space="0" w:color="auto"/>
            </w:tcBorders>
          </w:tcPr>
          <w:p w14:paraId="1DE9702D" w14:textId="77777777" w:rsidR="00C10C15" w:rsidRPr="004801E0" w:rsidRDefault="00C10C15" w:rsidP="00CD1860">
            <w:pPr>
              <w:autoSpaceDE w:val="0"/>
              <w:autoSpaceDN w:val="0"/>
              <w:adjustRightInd w:val="0"/>
              <w:jc w:val="both"/>
            </w:pPr>
            <w:r w:rsidRPr="004801E0">
              <w:lastRenderedPageBreak/>
              <w:t xml:space="preserve">NGUYEN T.V.A., </w:t>
            </w:r>
            <w:r w:rsidRPr="004801E0">
              <w:rPr>
                <w:b/>
              </w:rPr>
              <w:t>TUČEK, D</w:t>
            </w:r>
            <w:r w:rsidRPr="004801E0">
              <w:t xml:space="preserve">., PHAM T.N. </w:t>
            </w:r>
            <w:r w:rsidRPr="004801E0">
              <w:rPr>
                <w:i/>
              </w:rPr>
              <w:t xml:space="preserve">Indicators for TQM 4.0. Model: Delphi Method and Analytic Hierarchy Process (AHP) Analysis. </w:t>
            </w:r>
            <w:r w:rsidRPr="004801E0">
              <w:t xml:space="preserve">Total Quality Management Journal &amp; Business Excellence, 2022, Vol, No., pp. ISSN 1478-3371, doi: </w:t>
            </w:r>
            <w:r w:rsidRPr="001734E9">
              <w:rPr>
                <w:color w:val="365F91" w:themeColor="accent1" w:themeShade="BF"/>
                <w:u w:val="single"/>
              </w:rPr>
              <w:t>10.1080/14783363.2022.2039062</w:t>
            </w:r>
            <w:r w:rsidRPr="001734E9">
              <w:rPr>
                <w:color w:val="365F91" w:themeColor="accent1" w:themeShade="BF"/>
              </w:rPr>
              <w:t xml:space="preserve"> </w:t>
            </w:r>
            <w:r w:rsidRPr="004801E0">
              <w:t>(</w:t>
            </w:r>
            <w:r>
              <w:t xml:space="preserve">Jimp, </w:t>
            </w:r>
            <w:r w:rsidRPr="004801E0">
              <w:t>30</w:t>
            </w:r>
            <w:r>
              <w:t xml:space="preserve"> </w:t>
            </w:r>
            <w:r w:rsidRPr="004801E0">
              <w:t>%)</w:t>
            </w:r>
            <w:r>
              <w:t>.</w:t>
            </w:r>
          </w:p>
          <w:p w14:paraId="1F812BDE" w14:textId="77777777" w:rsidR="00C10C15" w:rsidRPr="004801E0" w:rsidRDefault="00C10C15" w:rsidP="00CD1860">
            <w:pPr>
              <w:tabs>
                <w:tab w:val="left" w:pos="350"/>
              </w:tabs>
              <w:jc w:val="both"/>
              <w:rPr>
                <w:bCs/>
              </w:rPr>
            </w:pPr>
            <w:r w:rsidRPr="004801E0">
              <w:rPr>
                <w:bCs/>
              </w:rPr>
              <w:t xml:space="preserve">HRABAL, M., </w:t>
            </w:r>
            <w:r w:rsidRPr="004801E0">
              <w:rPr>
                <w:b/>
                <w:bCs/>
              </w:rPr>
              <w:t>TUČEK, D</w:t>
            </w:r>
            <w:r w:rsidRPr="004801E0">
              <w:rPr>
                <w:bCs/>
              </w:rPr>
              <w:t xml:space="preserve">., MOLNÁR, V., FEDORKO, G. </w:t>
            </w:r>
            <w:r w:rsidRPr="004801E0">
              <w:rPr>
                <w:bCs/>
                <w:i/>
              </w:rPr>
              <w:t>Human Factor in Business Process Management: Modeling Competencies of BPM Roles.</w:t>
            </w:r>
            <w:r w:rsidRPr="004801E0">
              <w:rPr>
                <w:bCs/>
              </w:rPr>
              <w:t xml:space="preserve"> Business Process Management Journal. 2020. ISSN 1463-7154. Dostupné z: </w:t>
            </w:r>
          </w:p>
          <w:p w14:paraId="397C9BFF" w14:textId="77777777" w:rsidR="00C10C15" w:rsidRPr="004801E0" w:rsidRDefault="00E502A2" w:rsidP="00CD1860">
            <w:pPr>
              <w:tabs>
                <w:tab w:val="left" w:pos="350"/>
              </w:tabs>
              <w:jc w:val="both"/>
              <w:rPr>
                <w:bCs/>
              </w:rPr>
            </w:pPr>
            <w:hyperlink r:id="rId92" w:anchor="loginreload" w:history="1">
              <w:r w:rsidR="00C10C15" w:rsidRPr="001734E9">
                <w:rPr>
                  <w:rStyle w:val="Hypertextovodkaz"/>
                  <w:bCs/>
                  <w:color w:val="365F91" w:themeColor="accent1" w:themeShade="BF"/>
                </w:rPr>
                <w:t>https://www.emerald.com/insight/content/doi/10.1108/BPMJ-04-2020-0161/full/html#loginreload</w:t>
              </w:r>
            </w:hyperlink>
            <w:r w:rsidR="00C10C15" w:rsidRPr="004801E0">
              <w:rPr>
                <w:bCs/>
              </w:rPr>
              <w:t>. (</w:t>
            </w:r>
            <w:r w:rsidR="00C10C15">
              <w:rPr>
                <w:bCs/>
              </w:rPr>
              <w:t xml:space="preserve">Jimp, </w:t>
            </w:r>
            <w:r w:rsidR="00C10C15" w:rsidRPr="004801E0">
              <w:rPr>
                <w:bCs/>
              </w:rPr>
              <w:t>30</w:t>
            </w:r>
            <w:r w:rsidR="00C10C15">
              <w:rPr>
                <w:bCs/>
              </w:rPr>
              <w:t xml:space="preserve"> </w:t>
            </w:r>
            <w:r w:rsidR="00C10C15" w:rsidRPr="004801E0">
              <w:rPr>
                <w:bCs/>
              </w:rPr>
              <w:t>%)</w:t>
            </w:r>
            <w:r w:rsidR="00C10C15">
              <w:rPr>
                <w:bCs/>
              </w:rPr>
              <w:t>.</w:t>
            </w:r>
          </w:p>
          <w:p w14:paraId="7C794FE3" w14:textId="77777777" w:rsidR="00C10C15" w:rsidRPr="004801E0" w:rsidRDefault="00C10C15" w:rsidP="00CD1860">
            <w:pPr>
              <w:tabs>
                <w:tab w:val="left" w:pos="350"/>
              </w:tabs>
              <w:jc w:val="both"/>
            </w:pPr>
            <w:r w:rsidRPr="004801E0">
              <w:t xml:space="preserve">GAVUROVÁ, B., </w:t>
            </w:r>
            <w:r w:rsidRPr="004801E0">
              <w:rPr>
                <w:b/>
              </w:rPr>
              <w:t>TUČEK, D</w:t>
            </w:r>
            <w:r w:rsidRPr="004801E0">
              <w:t xml:space="preserve">., KOVAC. V. </w:t>
            </w:r>
            <w:r w:rsidRPr="004801E0">
              <w:rPr>
                <w:i/>
              </w:rPr>
              <w:t>Investigation of Relationship Between Spatial Distribution of Medical Equipment and Preventable Mortality.</w:t>
            </w:r>
            <w:r w:rsidRPr="004801E0">
              <w:t> </w:t>
            </w:r>
            <w:r w:rsidRPr="004801E0">
              <w:rPr>
                <w:iCs/>
                <w:bdr w:val="none" w:sz="0" w:space="0" w:color="auto" w:frame="1"/>
              </w:rPr>
              <w:t>International Journal of Environmental Research and Public Health</w:t>
            </w:r>
            <w:r w:rsidRPr="004801E0">
              <w:t>. 2019, vol. 16, iss. 16. ISSN 1661-7827. Dostupné z: </w:t>
            </w:r>
            <w:hyperlink r:id="rId93" w:history="1">
              <w:r w:rsidRPr="001734E9">
                <w:rPr>
                  <w:rStyle w:val="Hypertextovodkaz"/>
                  <w:color w:val="365F91" w:themeColor="accent1" w:themeShade="BF"/>
                </w:rPr>
                <w:t>https://www.mdpi.com/1660-4601/16/16/2913</w:t>
              </w:r>
            </w:hyperlink>
            <w:r w:rsidRPr="004801E0">
              <w:t>. (</w:t>
            </w:r>
            <w:r>
              <w:t xml:space="preserve">Jimp, </w:t>
            </w:r>
            <w:r w:rsidRPr="004801E0">
              <w:t>20</w:t>
            </w:r>
            <w:r>
              <w:t xml:space="preserve"> </w:t>
            </w:r>
            <w:r w:rsidRPr="004801E0">
              <w:t>%)</w:t>
            </w:r>
            <w:r>
              <w:t>.</w:t>
            </w:r>
          </w:p>
          <w:p w14:paraId="54FAB7E4" w14:textId="77777777" w:rsidR="00C10C15" w:rsidRPr="004801E0" w:rsidRDefault="00C10C15" w:rsidP="00CD1860">
            <w:pPr>
              <w:tabs>
                <w:tab w:val="left" w:pos="350"/>
              </w:tabs>
              <w:jc w:val="both"/>
            </w:pPr>
            <w:r w:rsidRPr="004801E0">
              <w:t xml:space="preserve">HRBÁČKOVÁ, L., STOJANOVIĆ, A., </w:t>
            </w:r>
            <w:r w:rsidRPr="004801E0">
              <w:rPr>
                <w:b/>
              </w:rPr>
              <w:t>TUČEK, D.</w:t>
            </w:r>
            <w:r w:rsidRPr="004801E0">
              <w:t xml:space="preserve">, HRUŠECKÁ, D. </w:t>
            </w:r>
            <w:r w:rsidRPr="004801E0">
              <w:rPr>
                <w:i/>
              </w:rPr>
              <w:t>Environmental Aspects of Product Life Cycle Management and Purchasing Logistics: Current Situation in Large and Medium-Sized Czech Manufacturing companies.</w:t>
            </w:r>
            <w:r w:rsidRPr="004801E0">
              <w:t> </w:t>
            </w:r>
            <w:r w:rsidRPr="004801E0">
              <w:rPr>
                <w:iCs/>
                <w:bdr w:val="none" w:sz="0" w:space="0" w:color="auto" w:frame="1"/>
              </w:rPr>
              <w:t>Acta Polytechnica Hungarica</w:t>
            </w:r>
            <w:r w:rsidRPr="004801E0">
              <w:t>. 2019, vol. 16, iss. 7, pp. 79-94. ISSN 1785-8860. Dostupné z</w:t>
            </w:r>
            <w:r w:rsidRPr="001734E9">
              <w:rPr>
                <w:color w:val="365F91" w:themeColor="accent1" w:themeShade="BF"/>
                <w:u w:val="single"/>
              </w:rPr>
              <w:t>: </w:t>
            </w:r>
            <w:hyperlink r:id="rId94" w:history="1">
              <w:r w:rsidRPr="001734E9">
                <w:rPr>
                  <w:rStyle w:val="Hypertextovodkaz"/>
                  <w:color w:val="365F91" w:themeColor="accent1" w:themeShade="BF"/>
                </w:rPr>
                <w:t>http://uni-obuda.hu/journal/Hrbackova_Stojanovic_Tucek_Hrusecka_94.pdf</w:t>
              </w:r>
            </w:hyperlink>
            <w:r w:rsidRPr="004801E0">
              <w:t>. (</w:t>
            </w:r>
            <w:r>
              <w:t xml:space="preserve">Jimp, </w:t>
            </w:r>
            <w:r w:rsidRPr="004801E0">
              <w:t>10</w:t>
            </w:r>
            <w:r>
              <w:t xml:space="preserve"> </w:t>
            </w:r>
            <w:r w:rsidRPr="004801E0">
              <w:t>%)</w:t>
            </w:r>
            <w:r>
              <w:t>.</w:t>
            </w:r>
          </w:p>
          <w:p w14:paraId="316D8C8E" w14:textId="77777777" w:rsidR="00C10C15" w:rsidRPr="004801E0" w:rsidRDefault="00C10C15" w:rsidP="00CD1860">
            <w:pPr>
              <w:tabs>
                <w:tab w:val="left" w:pos="350"/>
              </w:tabs>
              <w:jc w:val="both"/>
            </w:pPr>
            <w:r w:rsidRPr="004801E0">
              <w:t xml:space="preserve">MOLNÁR, V., FEDORKO, G., </w:t>
            </w:r>
            <w:r w:rsidRPr="004801E0">
              <w:rPr>
                <w:b/>
              </w:rPr>
              <w:t>TUČEK, D</w:t>
            </w:r>
            <w:r w:rsidRPr="004801E0">
              <w:t xml:space="preserve">., TUČKOVÁ, Z. </w:t>
            </w:r>
            <w:r w:rsidRPr="004801E0">
              <w:rPr>
                <w:i/>
              </w:rPr>
              <w:t>Proposal and Verification of a Methodology for the Measurement of Local Muscular Load Via Datalogger.</w:t>
            </w:r>
            <w:r w:rsidRPr="004801E0">
              <w:t xml:space="preserve"> Measurement: Journal of the International Measurement Confederation. 2018, vol. 121, pp. 73-82. ISSN 0263-2241. Dostupné z: </w:t>
            </w:r>
          </w:p>
          <w:p w14:paraId="52B5FE8C" w14:textId="77777777" w:rsidR="00C10C15" w:rsidRPr="00236C4F" w:rsidRDefault="00E502A2" w:rsidP="00CD1860">
            <w:pPr>
              <w:tabs>
                <w:tab w:val="left" w:pos="350"/>
              </w:tabs>
              <w:jc w:val="both"/>
            </w:pPr>
            <w:hyperlink r:id="rId95" w:history="1">
              <w:r w:rsidR="00C10C15" w:rsidRPr="001734E9">
                <w:rPr>
                  <w:rStyle w:val="Hypertextovodkaz"/>
                  <w:color w:val="365F91" w:themeColor="accent1" w:themeShade="BF"/>
                </w:rPr>
                <w:t>https://www.sciencedirect.com/science/article/pii/S0263224118300952</w:t>
              </w:r>
            </w:hyperlink>
            <w:r w:rsidR="00C10C15" w:rsidRPr="004801E0">
              <w:t>. (</w:t>
            </w:r>
            <w:r w:rsidR="00C10C15">
              <w:t xml:space="preserve">Jimp, </w:t>
            </w:r>
            <w:r w:rsidR="00C10C15" w:rsidRPr="004801E0">
              <w:t>60</w:t>
            </w:r>
            <w:r w:rsidR="00C10C15">
              <w:t xml:space="preserve"> </w:t>
            </w:r>
            <w:r w:rsidR="00C10C15" w:rsidRPr="004801E0">
              <w:t>%)</w:t>
            </w:r>
            <w:r w:rsidR="00C10C15">
              <w:t>.</w:t>
            </w:r>
          </w:p>
          <w:p w14:paraId="2AF32E55" w14:textId="77777777" w:rsidR="00C10C15" w:rsidRPr="004E102C" w:rsidRDefault="00C10C15" w:rsidP="00CD1860">
            <w:pPr>
              <w:jc w:val="both"/>
              <w:rPr>
                <w:b/>
              </w:rPr>
            </w:pPr>
            <w:r w:rsidRPr="004E102C">
              <w:rPr>
                <w:b/>
              </w:rPr>
              <w:t>Další tvůrčí činnost (včetně projektů)</w:t>
            </w:r>
          </w:p>
          <w:p w14:paraId="5D7DBC31" w14:textId="77777777" w:rsidR="00C10C15" w:rsidRPr="001A7A57" w:rsidRDefault="00C10C15" w:rsidP="00CD1860">
            <w:pPr>
              <w:jc w:val="both"/>
              <w:rPr>
                <w:i/>
              </w:rPr>
            </w:pPr>
            <w:r w:rsidRPr="001A7A57">
              <w:rPr>
                <w:i/>
              </w:rPr>
              <w:t>Projektová činnost</w:t>
            </w:r>
          </w:p>
          <w:p w14:paraId="52AB0AD0" w14:textId="77777777" w:rsidR="00C10C15" w:rsidRPr="00BC623C" w:rsidRDefault="00C10C15" w:rsidP="00CD1860">
            <w:pPr>
              <w:jc w:val="both"/>
            </w:pPr>
            <w:r>
              <w:t>2017- 2020: Člen řešitelského týmu:</w:t>
            </w:r>
            <w:r w:rsidRPr="00B60DA0">
              <w:t xml:space="preserve"> grantového projektu Grantové agentury České republiky GAČR č. 17-11321S Název projektu: Behaiviorální důvody úpadku firem: Experimentální přístup (GA309027).</w:t>
            </w:r>
          </w:p>
        </w:tc>
      </w:tr>
      <w:tr w:rsidR="00C10C15" w14:paraId="32CC7762"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D7C5D0" w14:textId="77777777" w:rsidR="00C10C15" w:rsidRDefault="00C10C15" w:rsidP="00CD1860">
            <w:pPr>
              <w:rPr>
                <w:b/>
              </w:rPr>
            </w:pPr>
            <w:r>
              <w:rPr>
                <w:b/>
              </w:rPr>
              <w:t>Působení v zahraničí</w:t>
            </w:r>
          </w:p>
        </w:tc>
      </w:tr>
      <w:tr w:rsidR="00C10C15" w14:paraId="277A7003"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690CB4A1" w14:textId="77777777" w:rsidR="00C10C15" w:rsidRPr="005B3FE8" w:rsidRDefault="00C10C15" w:rsidP="00CD1860">
            <w:pPr>
              <w:rPr>
                <w:b/>
              </w:rPr>
            </w:pPr>
          </w:p>
        </w:tc>
      </w:tr>
      <w:tr w:rsidR="00C10C15" w14:paraId="7648A6C3"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F27EFAB"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5A223F06"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8A317"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7F5A85D" w14:textId="77777777" w:rsidR="00C10C15" w:rsidRDefault="00C10C15" w:rsidP="00CD1860">
            <w:pPr>
              <w:jc w:val="both"/>
            </w:pPr>
          </w:p>
        </w:tc>
      </w:tr>
    </w:tbl>
    <w:p w14:paraId="5C3282C5" w14:textId="77777777" w:rsidR="00C10C15" w:rsidRDefault="00C10C15" w:rsidP="00C10C15"/>
    <w:p w14:paraId="18CFAA31" w14:textId="77777777" w:rsidR="00C10C15" w:rsidRDefault="00C10C15" w:rsidP="00C10C15"/>
    <w:p w14:paraId="71C0DF7B" w14:textId="77777777" w:rsidR="00C10C15" w:rsidRDefault="00C10C15" w:rsidP="00C10C15"/>
    <w:p w14:paraId="0F4A6F0B" w14:textId="77777777" w:rsidR="00C10C15" w:rsidRDefault="00C10C15" w:rsidP="00C10C15"/>
    <w:p w14:paraId="3592A821" w14:textId="77777777" w:rsidR="00C10C15" w:rsidRDefault="00C10C15" w:rsidP="00C10C15"/>
    <w:p w14:paraId="5648B721" w14:textId="77777777" w:rsidR="00C10C15" w:rsidRDefault="00C10C15" w:rsidP="00C10C15"/>
    <w:p w14:paraId="3EA64F38" w14:textId="77777777" w:rsidR="00C10C15" w:rsidRDefault="00C10C15" w:rsidP="00C10C15"/>
    <w:p w14:paraId="0D39F635" w14:textId="77777777" w:rsidR="00C10C15" w:rsidRDefault="00C10C15" w:rsidP="00C10C15"/>
    <w:p w14:paraId="03A70116" w14:textId="77777777" w:rsidR="00C10C15" w:rsidRDefault="00C10C15" w:rsidP="00C10C15"/>
    <w:p w14:paraId="38E15474" w14:textId="77777777" w:rsidR="00C10C15" w:rsidRDefault="00C10C15" w:rsidP="00C10C15"/>
    <w:p w14:paraId="3771A71B" w14:textId="77777777" w:rsidR="00C10C15" w:rsidRDefault="00C10C15" w:rsidP="00C10C15"/>
    <w:p w14:paraId="1E247CCB" w14:textId="77777777" w:rsidR="00C10C15" w:rsidRDefault="00C10C15" w:rsidP="00C10C15"/>
    <w:p w14:paraId="78D4443F" w14:textId="77777777" w:rsidR="00C10C15" w:rsidRDefault="00C10C15" w:rsidP="00C10C15"/>
    <w:p w14:paraId="024B1030" w14:textId="77777777" w:rsidR="00C10C15" w:rsidRDefault="00C10C15" w:rsidP="00C10C15"/>
    <w:p w14:paraId="6E348BFB" w14:textId="77777777" w:rsidR="00745101" w:rsidRDefault="0074510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00C21225" w14:textId="77777777" w:rsidTr="00CD1860">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AFE14" w14:textId="5D28AD0D" w:rsidR="00C10C15" w:rsidRDefault="00C10C15" w:rsidP="00CD1860">
            <w:pPr>
              <w:jc w:val="both"/>
              <w:rPr>
                <w:b/>
                <w:sz w:val="28"/>
              </w:rPr>
            </w:pPr>
            <w:r>
              <w:rPr>
                <w:b/>
                <w:sz w:val="28"/>
              </w:rPr>
              <w:lastRenderedPageBreak/>
              <w:t>C-I – Personální zabezpečení</w:t>
            </w:r>
          </w:p>
        </w:tc>
      </w:tr>
      <w:tr w:rsidR="00C10C15" w14:paraId="2EF3C78D" w14:textId="77777777" w:rsidTr="00CD1860">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03ED6DB" w14:textId="77777777" w:rsidR="00C10C15" w:rsidRDefault="00C10C15" w:rsidP="00CD1860">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75C558FD" w14:textId="77777777" w:rsidR="00C10C15" w:rsidRDefault="00C10C15" w:rsidP="00CD1860">
            <w:pPr>
              <w:jc w:val="both"/>
            </w:pPr>
            <w:r w:rsidRPr="00003118">
              <w:t>Univerzita Tomáše Bati ve Zlíně</w:t>
            </w:r>
          </w:p>
        </w:tc>
      </w:tr>
      <w:tr w:rsidR="00C10C15" w14:paraId="57BADD1F"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3B422A" w14:textId="77777777" w:rsidR="00C10C15" w:rsidRDefault="00C10C15" w:rsidP="00CD1860">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51662C35" w14:textId="77777777" w:rsidR="00C10C15" w:rsidRDefault="00C10C15" w:rsidP="00CD1860">
            <w:pPr>
              <w:jc w:val="both"/>
            </w:pPr>
            <w:r w:rsidRPr="00625A17">
              <w:t xml:space="preserve">Fakulta </w:t>
            </w:r>
            <w:r>
              <w:t>managementu a ekonomiky</w:t>
            </w:r>
          </w:p>
        </w:tc>
      </w:tr>
      <w:tr w:rsidR="00C10C15" w14:paraId="7AC9FAAE"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C1CF5F" w14:textId="77777777" w:rsidR="00C10C15" w:rsidRDefault="00C10C15" w:rsidP="00CD1860">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443D3293" w14:textId="77777777" w:rsidR="00C10C15" w:rsidRDefault="00C10C15" w:rsidP="00CD1860">
            <w:pPr>
              <w:jc w:val="both"/>
            </w:pPr>
            <w:r w:rsidRPr="00203474">
              <w:t>Management udržitelného rozvoje</w:t>
            </w:r>
          </w:p>
        </w:tc>
      </w:tr>
      <w:tr w:rsidR="00C10C15" w14:paraId="4FD27348"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1A2D7C7" w14:textId="77777777" w:rsidR="00C10C15" w:rsidRDefault="00C10C15" w:rsidP="00CD1860">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4F3CBCCB" w14:textId="77777777" w:rsidR="00C10C15" w:rsidRDefault="00C10C15" w:rsidP="00CD1860">
            <w:pPr>
              <w:jc w:val="both"/>
            </w:pPr>
            <w:r>
              <w:t xml:space="preserve">Pavel URBÁNEK </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82386DE"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5F9EBA9" w14:textId="647E53EF" w:rsidR="00C10C15" w:rsidRDefault="00C10C15" w:rsidP="00CD1860">
            <w:pPr>
              <w:jc w:val="both"/>
            </w:pPr>
            <w:r>
              <w:t>Ing.</w:t>
            </w:r>
            <w:r w:rsidR="00687D45">
              <w:t>,</w:t>
            </w:r>
            <w:r>
              <w:t xml:space="preserve"> Ph.D.</w:t>
            </w:r>
          </w:p>
        </w:tc>
      </w:tr>
      <w:tr w:rsidR="00C10C15" w14:paraId="231D2267" w14:textId="77777777" w:rsidTr="00CD1860">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79D7688" w14:textId="77777777" w:rsidR="00C10C15" w:rsidRDefault="00C10C15" w:rsidP="00CD1860">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4ED93664" w14:textId="77777777" w:rsidR="00C10C15" w:rsidRDefault="00C10C15" w:rsidP="00CD1860">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E08853F"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ECC9CF"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206D0DB"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A87466A"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A516B7"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2654BE4" w14:textId="77777777" w:rsidR="00C10C15" w:rsidRDefault="00C10C15" w:rsidP="00CD1860">
            <w:pPr>
              <w:jc w:val="both"/>
            </w:pPr>
            <w:r>
              <w:t>N</w:t>
            </w:r>
          </w:p>
        </w:tc>
      </w:tr>
      <w:tr w:rsidR="00C10C15" w14:paraId="3ACEFF77" w14:textId="77777777" w:rsidTr="00CD1860">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BD823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43945AF" w14:textId="77777777" w:rsidR="00C10C15" w:rsidRDefault="00C10C15" w:rsidP="00CD1860">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4330BE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55CD278" w14:textId="77777777" w:rsidR="00C10C15" w:rsidRDefault="00C10C15" w:rsidP="00CD1860">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50323EE"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4862F3C" w14:textId="77777777" w:rsidR="00C10C15" w:rsidRDefault="00C10C15" w:rsidP="00CD1860">
            <w:pPr>
              <w:jc w:val="both"/>
            </w:pPr>
          </w:p>
        </w:tc>
      </w:tr>
      <w:tr w:rsidR="00C10C15" w14:paraId="0433535B" w14:textId="77777777" w:rsidTr="00CD1860">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2B5CEF"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991B75"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0BF4127" w14:textId="77777777" w:rsidR="00C10C15" w:rsidRDefault="00C10C15" w:rsidP="00CD1860">
            <w:pPr>
              <w:jc w:val="both"/>
              <w:rPr>
                <w:b/>
              </w:rPr>
            </w:pPr>
            <w:r>
              <w:rPr>
                <w:b/>
              </w:rPr>
              <w:t>rozsah</w:t>
            </w:r>
          </w:p>
        </w:tc>
      </w:tr>
      <w:tr w:rsidR="00C10C15" w14:paraId="44B268E2"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01189E6"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BE40D19"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D78266" w14:textId="77777777" w:rsidR="00C10C15" w:rsidRDefault="00C10C15" w:rsidP="00CD1860">
            <w:pPr>
              <w:jc w:val="both"/>
            </w:pPr>
          </w:p>
        </w:tc>
      </w:tr>
      <w:tr w:rsidR="00C10C15" w14:paraId="4EA0465A" w14:textId="77777777" w:rsidTr="00CD1860">
        <w:tc>
          <w:tcPr>
            <w:tcW w:w="6060" w:type="dxa"/>
            <w:gridSpan w:val="8"/>
            <w:tcBorders>
              <w:top w:val="single" w:sz="4" w:space="0" w:color="auto"/>
              <w:left w:val="single" w:sz="4" w:space="0" w:color="auto"/>
              <w:bottom w:val="single" w:sz="4" w:space="0" w:color="auto"/>
              <w:right w:val="single" w:sz="4" w:space="0" w:color="auto"/>
            </w:tcBorders>
          </w:tcPr>
          <w:p w14:paraId="4C23D2A7"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5552DA8"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54977" w14:textId="77777777" w:rsidR="00C10C15" w:rsidRDefault="00C10C15" w:rsidP="00CD1860">
            <w:pPr>
              <w:jc w:val="both"/>
            </w:pPr>
          </w:p>
        </w:tc>
      </w:tr>
      <w:tr w:rsidR="00C10C15" w14:paraId="269C8633"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B7C8BA"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14:paraId="28CAD1FE" w14:textId="77777777" w:rsidTr="00B44BAC">
        <w:trPr>
          <w:trHeight w:val="246"/>
        </w:trPr>
        <w:tc>
          <w:tcPr>
            <w:tcW w:w="9859" w:type="dxa"/>
            <w:gridSpan w:val="15"/>
            <w:tcBorders>
              <w:top w:val="nil"/>
              <w:left w:val="single" w:sz="4" w:space="0" w:color="auto"/>
              <w:bottom w:val="single" w:sz="4" w:space="0" w:color="auto"/>
              <w:right w:val="single" w:sz="4" w:space="0" w:color="auto"/>
            </w:tcBorders>
          </w:tcPr>
          <w:p w14:paraId="5DD52B77" w14:textId="77777777" w:rsidR="00C10C15" w:rsidRDefault="00C10C15" w:rsidP="00CD1860">
            <w:pPr>
              <w:jc w:val="both"/>
            </w:pPr>
            <w:r w:rsidRPr="00AA6C34">
              <w:t xml:space="preserve">Materiálové a energetické úspory </w:t>
            </w:r>
            <w:r>
              <w:t xml:space="preserve">– garant, přednášející </w:t>
            </w:r>
            <w:r w:rsidRPr="00AA6C34">
              <w:t>(100 %)</w:t>
            </w:r>
          </w:p>
          <w:p w14:paraId="55F1655F" w14:textId="77777777" w:rsidR="00C10C15" w:rsidRDefault="00C10C15" w:rsidP="00CD1860">
            <w:pPr>
              <w:jc w:val="both"/>
            </w:pPr>
          </w:p>
        </w:tc>
      </w:tr>
      <w:tr w:rsidR="00C10C15" w14:paraId="3B6D4103" w14:textId="77777777" w:rsidTr="00CD1860">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07E6C702"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65978B77" w14:textId="77777777" w:rsidTr="00CD1860">
        <w:trPr>
          <w:trHeight w:val="340"/>
        </w:trPr>
        <w:tc>
          <w:tcPr>
            <w:tcW w:w="2802" w:type="dxa"/>
            <w:gridSpan w:val="2"/>
            <w:tcBorders>
              <w:top w:val="nil"/>
              <w:left w:val="single" w:sz="4" w:space="0" w:color="auto"/>
              <w:bottom w:val="single" w:sz="4" w:space="0" w:color="auto"/>
              <w:right w:val="single" w:sz="4" w:space="0" w:color="auto"/>
            </w:tcBorders>
            <w:hideMark/>
          </w:tcPr>
          <w:p w14:paraId="6963ED26" w14:textId="77777777" w:rsidR="00C10C15" w:rsidRDefault="00C10C15" w:rsidP="00CD1860">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398DBB93"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0D61B80B"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8DE35F7"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7FC938DE" w14:textId="77777777" w:rsidR="00C10C15" w:rsidRDefault="00C10C15" w:rsidP="00CD1860">
            <w:pPr>
              <w:jc w:val="both"/>
              <w:rPr>
                <w:b/>
              </w:rPr>
            </w:pPr>
            <w:r>
              <w:rPr>
                <w:b/>
              </w:rPr>
              <w:t>(</w:t>
            </w:r>
            <w:r>
              <w:rPr>
                <w:b/>
                <w:i/>
                <w:iCs/>
              </w:rPr>
              <w:t>nepovinný údaj</w:t>
            </w:r>
            <w:r>
              <w:rPr>
                <w:b/>
              </w:rPr>
              <w:t>) Počet hodin za semestr</w:t>
            </w:r>
          </w:p>
        </w:tc>
      </w:tr>
      <w:tr w:rsidR="00C10C15" w14:paraId="785D950A" w14:textId="77777777" w:rsidTr="00CD1860">
        <w:trPr>
          <w:trHeight w:val="285"/>
        </w:trPr>
        <w:tc>
          <w:tcPr>
            <w:tcW w:w="2802" w:type="dxa"/>
            <w:gridSpan w:val="2"/>
            <w:tcBorders>
              <w:top w:val="nil"/>
              <w:left w:val="single" w:sz="4" w:space="0" w:color="auto"/>
              <w:bottom w:val="single" w:sz="4" w:space="0" w:color="auto"/>
              <w:right w:val="single" w:sz="4" w:space="0" w:color="auto"/>
            </w:tcBorders>
          </w:tcPr>
          <w:p w14:paraId="01CE46F3" w14:textId="77777777" w:rsidR="00C10C15" w:rsidRPr="00FB783A" w:rsidRDefault="00E502A2" w:rsidP="00687D45">
            <w:hyperlink r:id="rId96" w:history="1">
              <w:r w:rsidR="00C10C15" w:rsidRPr="00FB783A">
                <w:rPr>
                  <w:rStyle w:val="Hypertextovodkaz"/>
                  <w:bCs/>
                  <w:color w:val="auto"/>
                  <w:u w:val="none"/>
                  <w:shd w:val="clear" w:color="auto" w:fill="F9F9F9"/>
                </w:rPr>
                <w:t>Aplikovaná spektroskopie</w:t>
              </w:r>
            </w:hyperlink>
          </w:p>
        </w:tc>
        <w:tc>
          <w:tcPr>
            <w:tcW w:w="2409" w:type="dxa"/>
            <w:gridSpan w:val="3"/>
            <w:tcBorders>
              <w:top w:val="nil"/>
              <w:left w:val="single" w:sz="4" w:space="0" w:color="auto"/>
              <w:bottom w:val="single" w:sz="4" w:space="0" w:color="auto"/>
              <w:right w:val="single" w:sz="4" w:space="0" w:color="auto"/>
            </w:tcBorders>
          </w:tcPr>
          <w:p w14:paraId="61848F46" w14:textId="77777777" w:rsidR="00C10C15" w:rsidRPr="00321C90" w:rsidRDefault="00C10C15" w:rsidP="00687D45">
            <w:r w:rsidRPr="00321C90">
              <w:rPr>
                <w:shd w:val="clear" w:color="auto" w:fill="F9F9F9"/>
              </w:rPr>
              <w:t>Materiály a technologie</w:t>
            </w:r>
          </w:p>
        </w:tc>
        <w:tc>
          <w:tcPr>
            <w:tcW w:w="567" w:type="dxa"/>
            <w:gridSpan w:val="2"/>
            <w:tcBorders>
              <w:top w:val="nil"/>
              <w:left w:val="single" w:sz="4" w:space="0" w:color="auto"/>
              <w:bottom w:val="single" w:sz="4" w:space="0" w:color="auto"/>
              <w:right w:val="single" w:sz="4" w:space="0" w:color="auto"/>
            </w:tcBorders>
          </w:tcPr>
          <w:p w14:paraId="357956B6" w14:textId="77777777" w:rsidR="00C10C15" w:rsidRPr="00321C90" w:rsidRDefault="00C10C15" w:rsidP="00687D45">
            <w:r w:rsidRPr="00321C90">
              <w:t>LS</w:t>
            </w:r>
          </w:p>
        </w:tc>
        <w:tc>
          <w:tcPr>
            <w:tcW w:w="2109" w:type="dxa"/>
            <w:gridSpan w:val="5"/>
            <w:tcBorders>
              <w:top w:val="nil"/>
              <w:left w:val="single" w:sz="4" w:space="0" w:color="auto"/>
              <w:bottom w:val="single" w:sz="4" w:space="0" w:color="auto"/>
              <w:right w:val="single" w:sz="4" w:space="0" w:color="auto"/>
            </w:tcBorders>
          </w:tcPr>
          <w:p w14:paraId="0B004C47"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257AF033" w14:textId="77777777" w:rsidR="00C10C15" w:rsidRDefault="00C10C15" w:rsidP="00CD1860">
            <w:pPr>
              <w:jc w:val="both"/>
              <w:rPr>
                <w:color w:val="FF0000"/>
              </w:rPr>
            </w:pPr>
          </w:p>
        </w:tc>
      </w:tr>
      <w:tr w:rsidR="00C10C15" w14:paraId="0815BB39"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392B8988" w14:textId="77777777" w:rsidR="00C10C15" w:rsidRPr="00FB783A" w:rsidRDefault="00E502A2" w:rsidP="00687D45">
            <w:hyperlink r:id="rId97" w:history="1">
              <w:r w:rsidR="00C10C15" w:rsidRPr="00FB783A">
                <w:rPr>
                  <w:rStyle w:val="Hypertextovodkaz"/>
                  <w:bCs/>
                  <w:color w:val="auto"/>
                  <w:u w:val="none"/>
                  <w:shd w:val="clear" w:color="auto" w:fill="FFFFFF"/>
                </w:rPr>
                <w:t>Nanomaterials and Nanotechnology</w:t>
              </w:r>
            </w:hyperlink>
          </w:p>
        </w:tc>
        <w:tc>
          <w:tcPr>
            <w:tcW w:w="2409" w:type="dxa"/>
            <w:gridSpan w:val="3"/>
            <w:tcBorders>
              <w:top w:val="nil"/>
              <w:left w:val="single" w:sz="4" w:space="0" w:color="auto"/>
              <w:bottom w:val="single" w:sz="4" w:space="0" w:color="auto"/>
              <w:right w:val="single" w:sz="4" w:space="0" w:color="auto"/>
            </w:tcBorders>
          </w:tcPr>
          <w:p w14:paraId="56480BA2" w14:textId="77777777" w:rsidR="00C10C15" w:rsidRPr="00321C90" w:rsidRDefault="00C10C15" w:rsidP="00687D45">
            <w:r w:rsidRPr="00321C90">
              <w:rPr>
                <w:shd w:val="clear" w:color="auto" w:fill="F9F9F9"/>
              </w:rPr>
              <w:t>Biomaterials and Cosmetics</w:t>
            </w:r>
          </w:p>
        </w:tc>
        <w:tc>
          <w:tcPr>
            <w:tcW w:w="567" w:type="dxa"/>
            <w:gridSpan w:val="2"/>
            <w:tcBorders>
              <w:top w:val="nil"/>
              <w:left w:val="single" w:sz="4" w:space="0" w:color="auto"/>
              <w:bottom w:val="single" w:sz="4" w:space="0" w:color="auto"/>
              <w:right w:val="single" w:sz="4" w:space="0" w:color="auto"/>
            </w:tcBorders>
          </w:tcPr>
          <w:p w14:paraId="24F32EE7"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205B20B9"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630313A6" w14:textId="77777777" w:rsidR="00C10C15" w:rsidRDefault="00C10C15" w:rsidP="00CD1860">
            <w:pPr>
              <w:jc w:val="both"/>
              <w:rPr>
                <w:color w:val="FF0000"/>
              </w:rPr>
            </w:pPr>
          </w:p>
        </w:tc>
      </w:tr>
      <w:tr w:rsidR="00C10C15" w14:paraId="77B0DE1D" w14:textId="77777777" w:rsidTr="00CD1860">
        <w:trPr>
          <w:trHeight w:val="777"/>
        </w:trPr>
        <w:tc>
          <w:tcPr>
            <w:tcW w:w="2802" w:type="dxa"/>
            <w:gridSpan w:val="2"/>
            <w:tcBorders>
              <w:top w:val="nil"/>
              <w:left w:val="single" w:sz="4" w:space="0" w:color="auto"/>
              <w:bottom w:val="single" w:sz="4" w:space="0" w:color="auto"/>
              <w:right w:val="single" w:sz="4" w:space="0" w:color="auto"/>
            </w:tcBorders>
          </w:tcPr>
          <w:p w14:paraId="44BC2D1C" w14:textId="77777777" w:rsidR="00C10C15" w:rsidRPr="00FB783A" w:rsidRDefault="00E502A2" w:rsidP="00687D45">
            <w:hyperlink r:id="rId98" w:history="1">
              <w:r w:rsidR="00C10C15" w:rsidRPr="00FB783A">
                <w:rPr>
                  <w:rStyle w:val="Hypertextovodkaz"/>
                  <w:bCs/>
                  <w:color w:val="auto"/>
                  <w:u w:val="none"/>
                  <w:shd w:val="clear" w:color="auto" w:fill="F9F9F9"/>
                </w:rPr>
                <w:t>Nanomateriály a nanotechnologie</w:t>
              </w:r>
            </w:hyperlink>
          </w:p>
        </w:tc>
        <w:tc>
          <w:tcPr>
            <w:tcW w:w="2409" w:type="dxa"/>
            <w:gridSpan w:val="3"/>
            <w:tcBorders>
              <w:top w:val="nil"/>
              <w:left w:val="single" w:sz="4" w:space="0" w:color="auto"/>
              <w:bottom w:val="single" w:sz="4" w:space="0" w:color="auto"/>
              <w:right w:val="single" w:sz="4" w:space="0" w:color="auto"/>
            </w:tcBorders>
          </w:tcPr>
          <w:p w14:paraId="021B55E1" w14:textId="77777777" w:rsidR="00C10C15" w:rsidRPr="00321C90" w:rsidRDefault="00C10C15" w:rsidP="00687D45">
            <w:r w:rsidRPr="00321C90">
              <w:t xml:space="preserve">Materiálové inženýrství a nanotechnologie, </w:t>
            </w:r>
            <w:r w:rsidRPr="00321C90">
              <w:rPr>
                <w:shd w:val="clear" w:color="auto" w:fill="FFFFFF"/>
              </w:rPr>
              <w:t>Biomateriály a kosmetika</w:t>
            </w:r>
          </w:p>
          <w:p w14:paraId="6DBA4FE2"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1F978552"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12E25AB5"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10BE82E9" w14:textId="77777777" w:rsidR="00C10C15" w:rsidRDefault="00C10C15" w:rsidP="00CD1860">
            <w:pPr>
              <w:jc w:val="both"/>
              <w:rPr>
                <w:color w:val="FF0000"/>
              </w:rPr>
            </w:pPr>
          </w:p>
        </w:tc>
      </w:tr>
      <w:tr w:rsidR="00C10C15" w14:paraId="389C7280" w14:textId="77777777" w:rsidTr="00CD1860">
        <w:trPr>
          <w:trHeight w:val="284"/>
        </w:trPr>
        <w:tc>
          <w:tcPr>
            <w:tcW w:w="2802" w:type="dxa"/>
            <w:gridSpan w:val="2"/>
            <w:tcBorders>
              <w:top w:val="nil"/>
              <w:left w:val="single" w:sz="4" w:space="0" w:color="auto"/>
              <w:bottom w:val="single" w:sz="4" w:space="0" w:color="auto"/>
              <w:right w:val="single" w:sz="4" w:space="0" w:color="auto"/>
            </w:tcBorders>
          </w:tcPr>
          <w:p w14:paraId="5745E496" w14:textId="77777777" w:rsidR="00C10C15" w:rsidRPr="00FB783A" w:rsidRDefault="00E502A2" w:rsidP="00687D45">
            <w:hyperlink r:id="rId99" w:history="1">
              <w:r w:rsidR="00C10C15" w:rsidRPr="00FB783A">
                <w:rPr>
                  <w:rStyle w:val="Hypertextovodkaz"/>
                  <w:bCs/>
                  <w:color w:val="auto"/>
                  <w:u w:val="none"/>
                  <w:shd w:val="clear" w:color="auto" w:fill="F9F9F9"/>
                </w:rPr>
                <w:t>Příprava a charakterizace nanomateriálů</w:t>
              </w:r>
            </w:hyperlink>
          </w:p>
        </w:tc>
        <w:tc>
          <w:tcPr>
            <w:tcW w:w="2409" w:type="dxa"/>
            <w:gridSpan w:val="3"/>
            <w:tcBorders>
              <w:top w:val="nil"/>
              <w:left w:val="single" w:sz="4" w:space="0" w:color="auto"/>
              <w:bottom w:val="single" w:sz="4" w:space="0" w:color="auto"/>
              <w:right w:val="single" w:sz="4" w:space="0" w:color="auto"/>
            </w:tcBorders>
          </w:tcPr>
          <w:p w14:paraId="2F5F379E" w14:textId="77777777" w:rsidR="00C10C15" w:rsidRPr="00321C90" w:rsidRDefault="00C10C15" w:rsidP="00687D45">
            <w:r w:rsidRPr="00321C90">
              <w:t> Materiály a technologie</w:t>
            </w:r>
          </w:p>
          <w:p w14:paraId="72E57C2A" w14:textId="77777777" w:rsidR="00C10C15" w:rsidRPr="00321C90" w:rsidRDefault="00C10C15" w:rsidP="00687D45"/>
        </w:tc>
        <w:tc>
          <w:tcPr>
            <w:tcW w:w="567" w:type="dxa"/>
            <w:gridSpan w:val="2"/>
            <w:tcBorders>
              <w:top w:val="nil"/>
              <w:left w:val="single" w:sz="4" w:space="0" w:color="auto"/>
              <w:bottom w:val="single" w:sz="4" w:space="0" w:color="auto"/>
              <w:right w:val="single" w:sz="4" w:space="0" w:color="auto"/>
            </w:tcBorders>
          </w:tcPr>
          <w:p w14:paraId="68D95A4E" w14:textId="77777777" w:rsidR="00C10C15" w:rsidRPr="00321C90" w:rsidRDefault="00C10C15" w:rsidP="00687D45">
            <w:r w:rsidRPr="00321C90">
              <w:t>ZS</w:t>
            </w:r>
          </w:p>
        </w:tc>
        <w:tc>
          <w:tcPr>
            <w:tcW w:w="2109" w:type="dxa"/>
            <w:gridSpan w:val="5"/>
            <w:tcBorders>
              <w:top w:val="nil"/>
              <w:left w:val="single" w:sz="4" w:space="0" w:color="auto"/>
              <w:bottom w:val="single" w:sz="4" w:space="0" w:color="auto"/>
              <w:right w:val="single" w:sz="4" w:space="0" w:color="auto"/>
            </w:tcBorders>
          </w:tcPr>
          <w:p w14:paraId="756A56B2" w14:textId="77777777" w:rsidR="00C10C15" w:rsidRPr="00321C90" w:rsidRDefault="00C10C15" w:rsidP="00687D45">
            <w:r w:rsidRPr="00321C90">
              <w:t>Přednášející, cvičící</w:t>
            </w:r>
          </w:p>
        </w:tc>
        <w:tc>
          <w:tcPr>
            <w:tcW w:w="1972" w:type="dxa"/>
            <w:gridSpan w:val="3"/>
            <w:tcBorders>
              <w:top w:val="nil"/>
              <w:left w:val="single" w:sz="4" w:space="0" w:color="auto"/>
              <w:bottom w:val="single" w:sz="4" w:space="0" w:color="auto"/>
              <w:right w:val="single" w:sz="4" w:space="0" w:color="auto"/>
            </w:tcBorders>
          </w:tcPr>
          <w:p w14:paraId="0B8CEE3E" w14:textId="77777777" w:rsidR="00C10C15" w:rsidRDefault="00C10C15" w:rsidP="00CD1860">
            <w:pPr>
              <w:jc w:val="both"/>
              <w:rPr>
                <w:color w:val="FF0000"/>
              </w:rPr>
            </w:pPr>
          </w:p>
        </w:tc>
      </w:tr>
      <w:tr w:rsidR="00C10C15" w14:paraId="770DC477"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582EF1" w14:textId="77777777" w:rsidR="00C10C15" w:rsidRDefault="00C10C15" w:rsidP="00CD1860">
            <w:pPr>
              <w:jc w:val="both"/>
            </w:pPr>
            <w:r>
              <w:rPr>
                <w:b/>
              </w:rPr>
              <w:t xml:space="preserve">Údaje o vzdělání na VŠ </w:t>
            </w:r>
          </w:p>
        </w:tc>
      </w:tr>
      <w:tr w:rsidR="00C10C15" w14:paraId="67D20AC5" w14:textId="77777777" w:rsidTr="00B44BAC">
        <w:trPr>
          <w:trHeight w:val="713"/>
        </w:trPr>
        <w:tc>
          <w:tcPr>
            <w:tcW w:w="9859" w:type="dxa"/>
            <w:gridSpan w:val="15"/>
            <w:tcBorders>
              <w:top w:val="single" w:sz="4" w:space="0" w:color="auto"/>
              <w:left w:val="single" w:sz="4" w:space="0" w:color="auto"/>
              <w:bottom w:val="single" w:sz="4" w:space="0" w:color="auto"/>
              <w:right w:val="single" w:sz="4" w:space="0" w:color="auto"/>
            </w:tcBorders>
          </w:tcPr>
          <w:p w14:paraId="6636FF2A" w14:textId="77777777" w:rsidR="00C10C15" w:rsidRPr="007F4768" w:rsidRDefault="00C10C15" w:rsidP="00CD1860">
            <w:pPr>
              <w:jc w:val="both"/>
              <w:rPr>
                <w:rFonts w:eastAsia="Calibri" w:cs="TimesNewRomanPSMT"/>
                <w:color w:val="000000"/>
                <w:lang w:eastAsia="en-US" w:bidi="bn-IN"/>
              </w:rPr>
            </w:pPr>
            <w:r>
              <w:rPr>
                <w:bCs/>
              </w:rPr>
              <w:t>2008:</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 xml:space="preserve">Chemie a technologie materiálů, (Bc). </w:t>
            </w:r>
          </w:p>
          <w:p w14:paraId="66E7EADD" w14:textId="77777777" w:rsidR="00C10C15" w:rsidRPr="00203474" w:rsidRDefault="00C10C15" w:rsidP="00CD1860">
            <w:pPr>
              <w:jc w:val="both"/>
              <w:rPr>
                <w:bCs/>
              </w:rPr>
            </w:pPr>
            <w:r w:rsidRPr="00203474">
              <w:rPr>
                <w:bCs/>
              </w:rPr>
              <w:t>20</w:t>
            </w:r>
            <w:r>
              <w:rPr>
                <w:bCs/>
              </w:rPr>
              <w:t>10:</w:t>
            </w:r>
            <w:r w:rsidRPr="00203474">
              <w:rPr>
                <w:bCs/>
              </w:rPr>
              <w:t xml:space="preserve">     </w:t>
            </w:r>
            <w:r w:rsidRPr="00BA218E">
              <w:rPr>
                <w:rFonts w:eastAsia="Calibri" w:cs="TimesNewRomanPSMT"/>
                <w:color w:val="000000"/>
                <w:lang w:eastAsia="en-US" w:bidi="bn-IN"/>
              </w:rPr>
              <w:t>Univerzita Tomáše Bati ve Zlíně, Fakulta technologická</w:t>
            </w:r>
            <w:r>
              <w:rPr>
                <w:rFonts w:eastAsia="Calibri" w:cs="TimesNewRomanPSMT"/>
                <w:color w:val="000000"/>
                <w:lang w:eastAsia="en-US" w:bidi="bn-IN"/>
              </w:rPr>
              <w:t xml:space="preserve">, obor: </w:t>
            </w:r>
            <w:r>
              <w:t>Chemie a technologie materiálů, (Ing).</w:t>
            </w:r>
          </w:p>
          <w:p w14:paraId="6A29FCBF" w14:textId="77777777" w:rsidR="00C10C15" w:rsidRDefault="00C10C15" w:rsidP="00CD1860">
            <w:pPr>
              <w:jc w:val="both"/>
              <w:rPr>
                <w:b/>
              </w:rPr>
            </w:pPr>
            <w:r w:rsidRPr="00203474">
              <w:rPr>
                <w:bCs/>
              </w:rPr>
              <w:t>20</w:t>
            </w:r>
            <w:r>
              <w:rPr>
                <w:bCs/>
              </w:rPr>
              <w:t>1</w:t>
            </w:r>
            <w:r w:rsidRPr="00203474">
              <w:rPr>
                <w:bCs/>
              </w:rPr>
              <w:t>4</w:t>
            </w:r>
            <w:r>
              <w:rPr>
                <w:bCs/>
              </w:rPr>
              <w:t>:</w:t>
            </w:r>
            <w:r w:rsidRPr="00203474">
              <w:rPr>
                <w:bCs/>
              </w:rPr>
              <w:t xml:space="preserve">   </w:t>
            </w:r>
            <w:r>
              <w:rPr>
                <w:bCs/>
              </w:rPr>
              <w:t xml:space="preserve">  </w:t>
            </w:r>
            <w:r w:rsidRPr="00203474">
              <w:rPr>
                <w:bCs/>
              </w:rPr>
              <w:t xml:space="preserve">Univerzita Tomáše Bati ve Zlíně, </w:t>
            </w:r>
            <w:r w:rsidRPr="00BA218E">
              <w:rPr>
                <w:rFonts w:eastAsia="Calibri" w:cs="TimesNewRomanPSMT"/>
                <w:color w:val="000000"/>
                <w:lang w:eastAsia="en-US" w:bidi="bn-IN"/>
              </w:rPr>
              <w:t>Fakulta technologická</w:t>
            </w:r>
            <w:r w:rsidRPr="00203474">
              <w:rPr>
                <w:bCs/>
              </w:rPr>
              <w:t>, obor</w:t>
            </w:r>
            <w:r>
              <w:rPr>
                <w:bCs/>
              </w:rPr>
              <w:t>:</w:t>
            </w:r>
            <w:r w:rsidRPr="00203474">
              <w:rPr>
                <w:bCs/>
              </w:rPr>
              <w:t xml:space="preserve"> </w:t>
            </w:r>
            <w:r>
              <w:rPr>
                <w:color w:val="000000"/>
                <w:lang w:eastAsia="en-US"/>
              </w:rPr>
              <w:t>Technologie makromolekulárních látek, (Ph.D).</w:t>
            </w:r>
          </w:p>
        </w:tc>
      </w:tr>
      <w:tr w:rsidR="00C10C15" w14:paraId="50371552"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FF40A2B" w14:textId="77777777" w:rsidR="00C10C15" w:rsidRDefault="00C10C15" w:rsidP="00CD1860">
            <w:pPr>
              <w:jc w:val="both"/>
              <w:rPr>
                <w:b/>
              </w:rPr>
            </w:pPr>
            <w:r>
              <w:rPr>
                <w:b/>
              </w:rPr>
              <w:t>Údaje o odborném působení od absolvování VŠ</w:t>
            </w:r>
          </w:p>
        </w:tc>
      </w:tr>
      <w:tr w:rsidR="00C10C15" w:rsidRPr="00C759E9" w14:paraId="7A084648" w14:textId="77777777" w:rsidTr="00B44BAC">
        <w:trPr>
          <w:trHeight w:val="600"/>
        </w:trPr>
        <w:tc>
          <w:tcPr>
            <w:tcW w:w="9859" w:type="dxa"/>
            <w:gridSpan w:val="15"/>
            <w:tcBorders>
              <w:top w:val="single" w:sz="4" w:space="0" w:color="auto"/>
              <w:left w:val="single" w:sz="4" w:space="0" w:color="auto"/>
              <w:bottom w:val="single" w:sz="4" w:space="0" w:color="auto"/>
              <w:right w:val="single" w:sz="4" w:space="0" w:color="auto"/>
            </w:tcBorders>
          </w:tcPr>
          <w:p w14:paraId="6C39D4CF" w14:textId="77777777" w:rsidR="00C10C15" w:rsidRDefault="00C10C15" w:rsidP="00CD1860">
            <w:pPr>
              <w:jc w:val="both"/>
            </w:pPr>
            <w:r w:rsidRPr="00003118">
              <w:t>20</w:t>
            </w:r>
            <w:r>
              <w:t xml:space="preserve">11 </w:t>
            </w:r>
            <w:r w:rsidRPr="00003118">
              <w:t>– dosud: akademický pracovník</w:t>
            </w:r>
            <w:r>
              <w:t>,</w:t>
            </w:r>
            <w:r w:rsidRPr="00003118">
              <w:t xml:space="preserve"> UTB Zlín, </w:t>
            </w:r>
            <w:r>
              <w:t>UNI, Centrum polymerních systémů</w:t>
            </w:r>
            <w:r w:rsidRPr="00003118">
              <w:t xml:space="preserve"> </w:t>
            </w:r>
          </w:p>
          <w:p w14:paraId="01A60A3B" w14:textId="77777777" w:rsidR="00C10C15" w:rsidRDefault="00C10C15" w:rsidP="00CD1860">
            <w:pPr>
              <w:jc w:val="both"/>
            </w:pPr>
            <w:r>
              <w:t>2016 – dosud: jednatel, Design Dictat s.r.o.</w:t>
            </w:r>
          </w:p>
          <w:p w14:paraId="59E324D1" w14:textId="77777777" w:rsidR="00C10C15" w:rsidRPr="00C759E9" w:rsidRDefault="00C10C15" w:rsidP="00CD1860">
            <w:pPr>
              <w:jc w:val="both"/>
            </w:pPr>
            <w:r>
              <w:t>2007 – 2009: marketingový pracovník, LUKO strojírny, s.r.o.</w:t>
            </w:r>
          </w:p>
        </w:tc>
      </w:tr>
      <w:tr w:rsidR="00C10C15" w14:paraId="20441A9E" w14:textId="77777777" w:rsidTr="00CD1860">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7D3417" w14:textId="77777777" w:rsidR="00C10C15" w:rsidRDefault="00C10C15" w:rsidP="00CD1860">
            <w:pPr>
              <w:jc w:val="both"/>
            </w:pPr>
            <w:r>
              <w:rPr>
                <w:b/>
              </w:rPr>
              <w:t>Zkušenosti s vedením kvalifikačních a rigorózních prací</w:t>
            </w:r>
          </w:p>
        </w:tc>
      </w:tr>
      <w:tr w:rsidR="00C10C15" w14:paraId="41B45B1E" w14:textId="77777777" w:rsidTr="00B44BAC">
        <w:trPr>
          <w:trHeight w:val="499"/>
        </w:trPr>
        <w:tc>
          <w:tcPr>
            <w:tcW w:w="9859" w:type="dxa"/>
            <w:gridSpan w:val="15"/>
            <w:tcBorders>
              <w:top w:val="single" w:sz="4" w:space="0" w:color="auto"/>
              <w:left w:val="single" w:sz="4" w:space="0" w:color="auto"/>
              <w:bottom w:val="single" w:sz="4" w:space="0" w:color="auto"/>
              <w:right w:val="single" w:sz="4" w:space="0" w:color="auto"/>
            </w:tcBorders>
          </w:tcPr>
          <w:p w14:paraId="6FBDE514" w14:textId="77777777" w:rsidR="00C10C15" w:rsidRDefault="00C10C15" w:rsidP="00CD1860">
            <w:pPr>
              <w:jc w:val="both"/>
            </w:pPr>
            <w:r>
              <w:t>Počet vedených bakalářských prací – 3</w:t>
            </w:r>
          </w:p>
          <w:p w14:paraId="630A2D9E" w14:textId="77777777" w:rsidR="00C10C15" w:rsidRDefault="00C10C15" w:rsidP="00CD1860">
            <w:pPr>
              <w:jc w:val="both"/>
            </w:pPr>
            <w:r>
              <w:t>Počet vedených diplomových prací – 6</w:t>
            </w:r>
          </w:p>
          <w:p w14:paraId="18850242" w14:textId="77777777" w:rsidR="00C10C15" w:rsidRDefault="00C10C15" w:rsidP="00CD1860">
            <w:pPr>
              <w:jc w:val="both"/>
            </w:pPr>
            <w:r>
              <w:t>Počet ukončených doktorských studentů (role konzultanta) – 3</w:t>
            </w:r>
          </w:p>
        </w:tc>
      </w:tr>
      <w:tr w:rsidR="00C10C15" w14:paraId="697C4453" w14:textId="77777777" w:rsidTr="00CD1860">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F187021" w14:textId="77777777" w:rsidR="00C10C15" w:rsidRDefault="00C10C15" w:rsidP="00CD1860">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79280D9"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3A65DD06"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0DD0100" w14:textId="77777777" w:rsidR="00C10C15" w:rsidRDefault="00C10C15" w:rsidP="00CD1860">
            <w:pPr>
              <w:jc w:val="both"/>
              <w:rPr>
                <w:b/>
              </w:rPr>
            </w:pPr>
            <w:r>
              <w:rPr>
                <w:b/>
              </w:rPr>
              <w:t>Ohlasy publikací</w:t>
            </w:r>
          </w:p>
        </w:tc>
      </w:tr>
      <w:tr w:rsidR="00C10C15" w14:paraId="72A75C5A" w14:textId="77777777" w:rsidTr="00CD1860">
        <w:trPr>
          <w:cantSplit/>
        </w:trPr>
        <w:tc>
          <w:tcPr>
            <w:tcW w:w="3347" w:type="dxa"/>
            <w:gridSpan w:val="3"/>
            <w:tcBorders>
              <w:top w:val="single" w:sz="4" w:space="0" w:color="auto"/>
              <w:left w:val="single" w:sz="4" w:space="0" w:color="auto"/>
              <w:bottom w:val="single" w:sz="4" w:space="0" w:color="auto"/>
              <w:right w:val="single" w:sz="4" w:space="0" w:color="auto"/>
            </w:tcBorders>
          </w:tcPr>
          <w:p w14:paraId="5F561092"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3C6AAE0"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779614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39153D9"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4A8094"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A3371F4" w14:textId="77777777" w:rsidR="00C10C15" w:rsidRDefault="00C10C15" w:rsidP="00CD1860">
            <w:pPr>
              <w:jc w:val="both"/>
            </w:pPr>
            <w:r>
              <w:rPr>
                <w:b/>
                <w:sz w:val="18"/>
              </w:rPr>
              <w:t>ostatní</w:t>
            </w:r>
          </w:p>
        </w:tc>
      </w:tr>
      <w:tr w:rsidR="00C10C15" w14:paraId="2A2AB318" w14:textId="77777777" w:rsidTr="00CD1860">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8EEA2D" w14:textId="77777777" w:rsidR="00C10C15" w:rsidRDefault="00C10C15" w:rsidP="00CD1860">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ABA6F08"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7D423F99"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18ECB89" w14:textId="77777777" w:rsidR="00C10C15" w:rsidRDefault="00C10C15" w:rsidP="00CD1860">
            <w:pPr>
              <w:jc w:val="both"/>
              <w:rPr>
                <w:b/>
              </w:rPr>
            </w:pPr>
            <w:r>
              <w:rPr>
                <w:b/>
              </w:rPr>
              <w:t>655</w:t>
            </w:r>
          </w:p>
        </w:tc>
        <w:tc>
          <w:tcPr>
            <w:tcW w:w="693" w:type="dxa"/>
            <w:tcBorders>
              <w:top w:val="single" w:sz="4" w:space="0" w:color="auto"/>
              <w:left w:val="single" w:sz="4" w:space="0" w:color="auto"/>
              <w:bottom w:val="single" w:sz="4" w:space="0" w:color="auto"/>
              <w:right w:val="single" w:sz="4" w:space="0" w:color="auto"/>
            </w:tcBorders>
          </w:tcPr>
          <w:p w14:paraId="0E2349D3" w14:textId="77777777" w:rsidR="00C10C15" w:rsidRDefault="00C10C15" w:rsidP="00CD1860">
            <w:pPr>
              <w:jc w:val="both"/>
              <w:rPr>
                <w:b/>
              </w:rPr>
            </w:pPr>
            <w:r>
              <w:rPr>
                <w:b/>
              </w:rPr>
              <w:t>713</w:t>
            </w:r>
          </w:p>
        </w:tc>
        <w:tc>
          <w:tcPr>
            <w:tcW w:w="694" w:type="dxa"/>
            <w:tcBorders>
              <w:top w:val="single" w:sz="4" w:space="0" w:color="auto"/>
              <w:left w:val="single" w:sz="4" w:space="0" w:color="auto"/>
              <w:bottom w:val="single" w:sz="4" w:space="0" w:color="auto"/>
              <w:right w:val="single" w:sz="4" w:space="0" w:color="auto"/>
            </w:tcBorders>
          </w:tcPr>
          <w:p w14:paraId="7AD3CB49" w14:textId="77777777" w:rsidR="00C10C15" w:rsidRDefault="00C10C15" w:rsidP="00CD1860">
            <w:pPr>
              <w:jc w:val="both"/>
              <w:rPr>
                <w:b/>
              </w:rPr>
            </w:pPr>
            <w:r>
              <w:rPr>
                <w:b/>
              </w:rPr>
              <w:t>NA</w:t>
            </w:r>
          </w:p>
        </w:tc>
      </w:tr>
      <w:tr w:rsidR="00C10C15" w14:paraId="52874843" w14:textId="77777777" w:rsidTr="00CD1860">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4325780F" w14:textId="77777777" w:rsidR="00C10C15" w:rsidRDefault="00C10C15" w:rsidP="00CD1860">
            <w:pPr>
              <w:jc w:val="both"/>
            </w:pPr>
          </w:p>
        </w:tc>
        <w:tc>
          <w:tcPr>
            <w:tcW w:w="2245" w:type="dxa"/>
            <w:gridSpan w:val="3"/>
            <w:tcBorders>
              <w:top w:val="single" w:sz="4" w:space="0" w:color="auto"/>
              <w:left w:val="single" w:sz="4" w:space="0" w:color="auto"/>
              <w:bottom w:val="single" w:sz="4" w:space="0" w:color="auto"/>
              <w:right w:val="single" w:sz="4" w:space="0" w:color="auto"/>
            </w:tcBorders>
          </w:tcPr>
          <w:p w14:paraId="0F7BB736"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8304B57"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FC70F57"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2A44210" w14:textId="77777777" w:rsidR="00C10C15" w:rsidRDefault="00C10C15" w:rsidP="00CD1860">
            <w:pPr>
              <w:rPr>
                <w:b/>
              </w:rPr>
            </w:pPr>
            <w:r>
              <w:rPr>
                <w:b/>
              </w:rPr>
              <w:t xml:space="preserve">  14/15</w:t>
            </w:r>
          </w:p>
        </w:tc>
      </w:tr>
      <w:tr w:rsidR="00C10C15" w14:paraId="3DCCC4AD" w14:textId="77777777" w:rsidTr="00CD1860">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AEC141F"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55C04EAA" w14:textId="77777777" w:rsidTr="00CD1860">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73A1EB66" w14:textId="77777777" w:rsidR="00C10C15" w:rsidRPr="00D523BE" w:rsidRDefault="00C10C15" w:rsidP="00CD1860">
            <w:pPr>
              <w:pStyle w:val="Bezmezer"/>
              <w:jc w:val="both"/>
              <w:rPr>
                <w:caps/>
                <w:kern w:val="20"/>
              </w:rPr>
            </w:pPr>
            <w:r w:rsidRPr="00D523BE">
              <w:rPr>
                <w:shd w:val="clear" w:color="auto" w:fill="FFFFFF"/>
              </w:rPr>
              <w:lastRenderedPageBreak/>
              <w:t>GHASEMI, B., ŠEVČÍK, J., NÁDAŽDY, V., VÉGSÖ, K., ŠIFFALOVIČ, P.,</w:t>
            </w:r>
            <w:r w:rsidRPr="00D523BE">
              <w:rPr>
                <w:b/>
                <w:shd w:val="clear" w:color="auto" w:fill="FFFFFF"/>
              </w:rPr>
              <w:t xml:space="preserve"> URBÁNEK, P.</w:t>
            </w:r>
            <w:r w:rsidRPr="00D523BE">
              <w:rPr>
                <w:shd w:val="clear" w:color="auto" w:fill="FFFFFF"/>
              </w:rPr>
              <w:t xml:space="preserve">, KUŘITKA, I. </w:t>
            </w:r>
            <w:r w:rsidRPr="00D523BE">
              <w:rPr>
                <w:i/>
                <w:shd w:val="clear" w:color="auto" w:fill="FFFFFF"/>
              </w:rPr>
              <w:t>Thickness Dependence of Electronic Structure and Optical Properties of F8BT Thin Films</w:t>
            </w:r>
            <w:r w:rsidRPr="00D523BE">
              <w:rPr>
                <w:shd w:val="clear" w:color="auto" w:fill="FFFFFF"/>
              </w:rPr>
              <w:t>. </w:t>
            </w:r>
            <w:r w:rsidRPr="00D523BE">
              <w:rPr>
                <w:iCs/>
                <w:shd w:val="clear" w:color="auto" w:fill="FFFFFF"/>
              </w:rPr>
              <w:t>Polymers</w:t>
            </w:r>
            <w:r w:rsidRPr="00D523BE">
              <w:rPr>
                <w:shd w:val="clear" w:color="auto" w:fill="FFFFFF"/>
              </w:rPr>
              <w:t> [online]. 2022, </w:t>
            </w:r>
            <w:r w:rsidRPr="00D523BE">
              <w:rPr>
                <w:b/>
                <w:bCs/>
                <w:shd w:val="clear" w:color="auto" w:fill="FFFFFF"/>
              </w:rPr>
              <w:t>14</w:t>
            </w:r>
            <w:r w:rsidRPr="00D523BE">
              <w:rPr>
                <w:shd w:val="clear" w:color="auto" w:fill="FFFFFF"/>
              </w:rPr>
              <w:t>(3) [cit. 2023-01-18]. ISSN 2073-4360</w:t>
            </w:r>
            <w:r>
              <w:rPr>
                <w:shd w:val="clear" w:color="auto" w:fill="FFFFFF"/>
              </w:rPr>
              <w:t>, Jimp</w:t>
            </w:r>
            <w:r w:rsidRPr="00D523BE">
              <w:rPr>
                <w:shd w:val="clear" w:color="auto" w:fill="FFFFFF"/>
              </w:rPr>
              <w:t>.</w:t>
            </w:r>
          </w:p>
          <w:p w14:paraId="25D09DFE"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b/>
                <w:caps/>
                <w:kern w:val="20"/>
              </w:rPr>
              <w:t>,</w:t>
            </w:r>
            <w:r w:rsidRPr="00D523BE">
              <w:rPr>
                <w:caps/>
                <w:kern w:val="20"/>
              </w:rPr>
              <w:t xml:space="preserve"> Skoda, D</w:t>
            </w:r>
            <w:r>
              <w:rPr>
                <w:caps/>
                <w:kern w:val="20"/>
              </w:rPr>
              <w:t>.,</w:t>
            </w:r>
            <w:r w:rsidRPr="00D523BE">
              <w:rPr>
                <w:caps/>
                <w:kern w:val="20"/>
              </w:rPr>
              <w:t xml:space="preserve"> Jamatia, T</w:t>
            </w:r>
            <w:r>
              <w:rPr>
                <w:caps/>
                <w:kern w:val="20"/>
              </w:rPr>
              <w:t>.,</w:t>
            </w:r>
            <w:r w:rsidRPr="00D523BE">
              <w:rPr>
                <w:caps/>
                <w:kern w:val="20"/>
              </w:rPr>
              <w:t xml:space="preserve"> Nadazdy, V</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Munster, L</w:t>
            </w:r>
            <w:r>
              <w:rPr>
                <w:caps/>
                <w:kern w:val="20"/>
              </w:rPr>
              <w:t>.,</w:t>
            </w:r>
            <w:r w:rsidRPr="00D523BE">
              <w:rPr>
                <w:caps/>
                <w:kern w:val="20"/>
              </w:rPr>
              <w:t xml:space="preserve"> Kuritka, I</w:t>
            </w:r>
            <w:r>
              <w:t>.</w:t>
            </w:r>
            <w:r w:rsidRPr="00D523BE">
              <w:t xml:space="preserve"> </w:t>
            </w:r>
            <w:r w:rsidRPr="005E2982">
              <w:rPr>
                <w:i/>
              </w:rPr>
              <w:t>Energy resolved-electrochemical impedance spectroscopy investigation of the role of Al-doped ZnO nanoparticles in electronic structure modification of polymer nanocomposite LEDs</w:t>
            </w:r>
            <w:r>
              <w:rPr>
                <w:i/>
              </w:rPr>
              <w:t>.</w:t>
            </w:r>
            <w:r w:rsidRPr="00D523BE">
              <w:t xml:space="preserve"> MATERIALS &amp; DESIGN, Volume: 205 (2021), DOI: </w:t>
            </w:r>
            <w:r w:rsidRPr="000D762E">
              <w:rPr>
                <w:color w:val="365F91" w:themeColor="accent1" w:themeShade="BF"/>
                <w:u w:val="single"/>
              </w:rPr>
              <w:t>10.1016/j.matdes.2021.109738</w:t>
            </w:r>
            <w:r>
              <w:t>, Jimp, 20 %</w:t>
            </w:r>
            <w:r w:rsidRPr="00D523BE">
              <w:t>.</w:t>
            </w:r>
          </w:p>
          <w:p w14:paraId="4F49EF84" w14:textId="77777777" w:rsidR="00C10C15" w:rsidRPr="00D523BE" w:rsidRDefault="00C10C15" w:rsidP="00CD1860">
            <w:pPr>
              <w:pStyle w:val="Bezmezer"/>
              <w:jc w:val="both"/>
            </w:pPr>
            <w:r w:rsidRPr="00D523BE">
              <w:rPr>
                <w:caps/>
                <w:kern w:val="20"/>
              </w:rPr>
              <w:t>Sevcik, J</w:t>
            </w:r>
            <w:r>
              <w:rPr>
                <w:caps/>
                <w:kern w:val="20"/>
              </w:rPr>
              <w:t>.,</w:t>
            </w:r>
            <w:r w:rsidRPr="00D523BE">
              <w:rPr>
                <w:caps/>
                <w:kern w:val="20"/>
              </w:rPr>
              <w:t xml:space="preserve"> </w:t>
            </w:r>
            <w:r w:rsidRPr="00D523BE">
              <w:rPr>
                <w:b/>
                <w:caps/>
                <w:kern w:val="20"/>
              </w:rPr>
              <w:t>Urbanek, P.</w:t>
            </w:r>
            <w:r>
              <w:rPr>
                <w:caps/>
                <w:kern w:val="20"/>
              </w:rPr>
              <w:t>,</w:t>
            </w:r>
            <w:r w:rsidRPr="00D523BE">
              <w:rPr>
                <w:caps/>
                <w:kern w:val="20"/>
              </w:rPr>
              <w:t xml:space="preserve"> Hanulikova, B</w:t>
            </w:r>
            <w:r>
              <w:rPr>
                <w:caps/>
                <w:kern w:val="20"/>
              </w:rPr>
              <w:t>.,</w:t>
            </w:r>
            <w:r w:rsidRPr="00D523BE">
              <w:rPr>
                <w:caps/>
                <w:kern w:val="20"/>
              </w:rPr>
              <w:t xml:space="preserve"> Capkova, T</w:t>
            </w:r>
            <w:r>
              <w:rPr>
                <w:caps/>
                <w:kern w:val="20"/>
              </w:rPr>
              <w:t>.,</w:t>
            </w:r>
            <w:r w:rsidRPr="00D523BE">
              <w:rPr>
                <w:caps/>
                <w:kern w:val="20"/>
              </w:rPr>
              <w:t xml:space="preserve"> Urbanek, M</w:t>
            </w:r>
            <w:r>
              <w:rPr>
                <w:caps/>
                <w:kern w:val="20"/>
              </w:rPr>
              <w:t>.,</w:t>
            </w:r>
            <w:r w:rsidRPr="00D523BE">
              <w:rPr>
                <w:caps/>
                <w:kern w:val="20"/>
              </w:rPr>
              <w:t xml:space="preserve"> Antos, J</w:t>
            </w:r>
            <w:r>
              <w:rPr>
                <w:caps/>
                <w:kern w:val="20"/>
              </w:rPr>
              <w:t>.,</w:t>
            </w:r>
            <w:r w:rsidRPr="00D523BE">
              <w:rPr>
                <w:caps/>
                <w:kern w:val="20"/>
              </w:rPr>
              <w:t xml:space="preserve"> Londesborough, M</w:t>
            </w:r>
            <w:r>
              <w:rPr>
                <w:caps/>
                <w:kern w:val="20"/>
              </w:rPr>
              <w:t>.</w:t>
            </w:r>
            <w:r w:rsidRPr="00D523BE">
              <w:rPr>
                <w:caps/>
                <w:kern w:val="20"/>
              </w:rPr>
              <w:t>G</w:t>
            </w:r>
            <w:r>
              <w:rPr>
                <w:caps/>
                <w:kern w:val="20"/>
              </w:rPr>
              <w:t>.</w:t>
            </w:r>
            <w:r w:rsidRPr="00D523BE">
              <w:rPr>
                <w:caps/>
                <w:kern w:val="20"/>
              </w:rPr>
              <w:t>S</w:t>
            </w:r>
            <w:r>
              <w:rPr>
                <w:caps/>
                <w:kern w:val="20"/>
              </w:rPr>
              <w:t>.,</w:t>
            </w:r>
            <w:r w:rsidRPr="00D523BE">
              <w:rPr>
                <w:caps/>
                <w:kern w:val="20"/>
              </w:rPr>
              <w:t xml:space="preserve"> Bould, J</w:t>
            </w:r>
            <w:r>
              <w:rPr>
                <w:caps/>
                <w:kern w:val="20"/>
              </w:rPr>
              <w:t>.,</w:t>
            </w:r>
            <w:r w:rsidRPr="00D523BE">
              <w:rPr>
                <w:caps/>
                <w:kern w:val="20"/>
              </w:rPr>
              <w:t xml:space="preserve"> Ghasemi, B</w:t>
            </w:r>
            <w:r>
              <w:rPr>
                <w:caps/>
                <w:kern w:val="20"/>
              </w:rPr>
              <w:t>.,</w:t>
            </w:r>
            <w:r w:rsidRPr="00D523BE">
              <w:rPr>
                <w:caps/>
                <w:kern w:val="20"/>
              </w:rPr>
              <w:t xml:space="preserve"> Petrkovsky, L</w:t>
            </w:r>
            <w:r>
              <w:rPr>
                <w:caps/>
                <w:kern w:val="20"/>
              </w:rPr>
              <w:t>.,</w:t>
            </w:r>
            <w:r w:rsidRPr="00D523BE">
              <w:rPr>
                <w:caps/>
                <w:kern w:val="20"/>
              </w:rPr>
              <w:t xml:space="preserve"> Kuritka, I</w:t>
            </w:r>
            <w:r>
              <w:rPr>
                <w:caps/>
                <w:kern w:val="20"/>
              </w:rPr>
              <w:t>.</w:t>
            </w:r>
            <w:r w:rsidRPr="00D523BE">
              <w:t xml:space="preserve"> </w:t>
            </w:r>
            <w:r w:rsidRPr="00B07F55">
              <w:rPr>
                <w:i/>
              </w:rPr>
              <w:t>The Photostability of Novel Boron Hydride Blue Emitters in Solution and Polystyrene Matrix</w:t>
            </w:r>
            <w:r>
              <w:rPr>
                <w:i/>
              </w:rPr>
              <w:t>.</w:t>
            </w:r>
            <w:r w:rsidRPr="00D523BE">
              <w:t xml:space="preserve"> MATERIALS, Volume: 14 (2021), Issue: 3, DOI: </w:t>
            </w:r>
            <w:r w:rsidRPr="000D762E">
              <w:rPr>
                <w:color w:val="365F91" w:themeColor="accent1" w:themeShade="BF"/>
                <w:u w:val="single"/>
              </w:rPr>
              <w:t>10.3390/ma14030589</w:t>
            </w:r>
            <w:r>
              <w:t>, Jimp, 20 %.</w:t>
            </w:r>
          </w:p>
          <w:p w14:paraId="6276776A" w14:textId="77777777" w:rsidR="00C10C15" w:rsidRPr="00D523BE" w:rsidRDefault="00C10C15" w:rsidP="00CD1860">
            <w:pPr>
              <w:pStyle w:val="Bezmezer"/>
              <w:jc w:val="both"/>
            </w:pPr>
            <w:r w:rsidRPr="00D523BE">
              <w:rPr>
                <w:b/>
                <w:caps/>
                <w:kern w:val="20"/>
              </w:rPr>
              <w:t>Urbánek, P.</w:t>
            </w:r>
            <w:r w:rsidRPr="00D523BE">
              <w:rPr>
                <w:caps/>
                <w:kern w:val="20"/>
              </w:rPr>
              <w:t>; Kuřitka, I.; Ševčík, J.; Toušková, J.; Toušek, J.; Nádaždy, V.; Nádaždy, P.; Végsö, K.; Šiffalovič, P.; Rutsch, R.</w:t>
            </w:r>
            <w:r w:rsidRPr="00D523BE">
              <w:t xml:space="preserve">; et al., </w:t>
            </w:r>
            <w:r w:rsidRPr="005B015E">
              <w:rPr>
                <w:i/>
              </w:rPr>
              <w:t>An experimental and theoretical study of the structural ordering of the PTB7 polymer at a mesoscopic scale</w:t>
            </w:r>
            <w:r>
              <w:t>.</w:t>
            </w:r>
            <w:r w:rsidRPr="00D523BE">
              <w:t xml:space="preserve"> POLYMER (Guildf), Volume: 169, Pages: 243–254, 2019</w:t>
            </w:r>
            <w:r>
              <w:t>, Jimp, 25 %</w:t>
            </w:r>
            <w:r w:rsidRPr="00D523BE">
              <w:t>.</w:t>
            </w:r>
          </w:p>
          <w:p w14:paraId="75CFFCE3" w14:textId="77777777" w:rsidR="00C10C15" w:rsidRDefault="00C10C15" w:rsidP="00CD1860">
            <w:pPr>
              <w:pStyle w:val="Bezmezer"/>
              <w:jc w:val="both"/>
            </w:pPr>
            <w:r w:rsidRPr="00D523BE">
              <w:t xml:space="preserve">ŠKODA, D., </w:t>
            </w:r>
            <w:r w:rsidRPr="00D523BE">
              <w:rPr>
                <w:b/>
              </w:rPr>
              <w:t>URBÁNEK, P.</w:t>
            </w:r>
            <w:r w:rsidRPr="00D523BE">
              <w:t xml:space="preserve">, ŠEVČÍK, J., MUNSTER, L., NADAZDY, V., CULLEN, D., BAŽANT, P., ANTOŠ, J., KUŘITKA, I. </w:t>
            </w:r>
            <w:r w:rsidRPr="00B07F55">
              <w:rPr>
                <w:i/>
              </w:rPr>
              <w:t>Colloidal cobalt-doped ZnO nanoparticles by microwave-assisted synthesis and their utilization in thin composite layers with MEH-PPV as an electroluminescent material for polymer light emitting diodes</w:t>
            </w:r>
            <w:r w:rsidRPr="00D523BE">
              <w:t>. Organic Electronics 59, 337-348, 2018. ISSN 1566-1199</w:t>
            </w:r>
            <w:r>
              <w:t>, Jimp, 20 %</w:t>
            </w:r>
            <w:r w:rsidRPr="00D523BE">
              <w:t>.</w:t>
            </w:r>
          </w:p>
          <w:p w14:paraId="4725996F" w14:textId="77777777" w:rsidR="00C10C15" w:rsidRPr="004E102C" w:rsidRDefault="00C10C15" w:rsidP="00CD1860">
            <w:pPr>
              <w:jc w:val="both"/>
              <w:rPr>
                <w:b/>
              </w:rPr>
            </w:pPr>
            <w:r w:rsidRPr="004E102C">
              <w:rPr>
                <w:b/>
              </w:rPr>
              <w:t>Další tvůrčí činnost (včetně projektů)</w:t>
            </w:r>
          </w:p>
          <w:p w14:paraId="1AE4C759" w14:textId="77777777" w:rsidR="00C10C15" w:rsidRPr="00CE3A7A" w:rsidRDefault="00C10C15" w:rsidP="00CD1860">
            <w:pPr>
              <w:jc w:val="both"/>
            </w:pPr>
            <w:r>
              <w:t xml:space="preserve">Projekt </w:t>
            </w:r>
            <w:r w:rsidRPr="0095517F">
              <w:t>FV40377</w:t>
            </w:r>
            <w:r>
              <w:t xml:space="preserve"> </w:t>
            </w:r>
            <w:r w:rsidRPr="007067CA">
              <w:t>Výzkum a vývoj nosičů z biokompatibilního materiálu pro řízené uvolňování a transport léčiv do rohovky</w:t>
            </w:r>
            <w:r>
              <w:t xml:space="preserve"> </w:t>
            </w:r>
          </w:p>
        </w:tc>
      </w:tr>
      <w:tr w:rsidR="00C10C15" w14:paraId="27570B5E" w14:textId="77777777" w:rsidTr="00CD1860">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96A57A" w14:textId="77777777" w:rsidR="00C10C15" w:rsidRDefault="00C10C15" w:rsidP="00CD1860">
            <w:pPr>
              <w:rPr>
                <w:b/>
              </w:rPr>
            </w:pPr>
            <w:r>
              <w:rPr>
                <w:b/>
              </w:rPr>
              <w:t>Působení v zahraničí</w:t>
            </w:r>
          </w:p>
        </w:tc>
      </w:tr>
      <w:tr w:rsidR="00C10C15" w14:paraId="01A30E51" w14:textId="77777777" w:rsidTr="00CD1860">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15BEB04" w14:textId="5193BE3B" w:rsidR="00C10C15" w:rsidRDefault="00C10C15" w:rsidP="00CD1860">
            <w:pPr>
              <w:pStyle w:val="Bezmezer"/>
            </w:pPr>
            <w:r>
              <w:t xml:space="preserve">09/2008–01/2009 – </w:t>
            </w:r>
            <w:r w:rsidRPr="004E64FC">
              <w:t>Studijní pobyt na Linz Institute of Solar Cells</w:t>
            </w:r>
            <w:r>
              <w:t xml:space="preserve">, </w:t>
            </w:r>
            <w:r w:rsidRPr="004E64FC">
              <w:t>Johannes Kepler Universität Linz, Rakousko</w:t>
            </w:r>
            <w:r>
              <w:t>.</w:t>
            </w:r>
          </w:p>
          <w:p w14:paraId="4E53D870" w14:textId="77777777" w:rsidR="00C10C15" w:rsidRDefault="00C10C15" w:rsidP="00CD1860">
            <w:pPr>
              <w:pStyle w:val="Bezmezer"/>
              <w:rPr>
                <w:b/>
              </w:rPr>
            </w:pPr>
            <w:r>
              <w:t>02-07/2019 – Postdoktorský pracovní pobyt na Institute of Physics SAS, Bratislava, Slovensko.</w:t>
            </w:r>
          </w:p>
        </w:tc>
      </w:tr>
      <w:tr w:rsidR="00C10C15" w14:paraId="46915782" w14:textId="77777777" w:rsidTr="00CD1860">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68F3CB" w14:textId="77777777" w:rsidR="00C10C15" w:rsidRDefault="00C10C15" w:rsidP="00CD1860">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405D9FB1"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C432A6"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BD7F2FB" w14:textId="77777777" w:rsidR="00C10C15" w:rsidRDefault="00C10C15" w:rsidP="00CD1860">
            <w:pPr>
              <w:jc w:val="both"/>
            </w:pPr>
          </w:p>
        </w:tc>
      </w:tr>
    </w:tbl>
    <w:p w14:paraId="50D6E546" w14:textId="77777777" w:rsidR="00C10C15" w:rsidRDefault="00C10C15" w:rsidP="00C10C15"/>
    <w:p w14:paraId="5F26A078" w14:textId="77777777" w:rsidR="00C10C15" w:rsidRDefault="00C10C15" w:rsidP="00C10C15"/>
    <w:p w14:paraId="67E706F7" w14:textId="77777777" w:rsidR="00C10C15" w:rsidRDefault="00C10C15" w:rsidP="00C10C15"/>
    <w:p w14:paraId="250316BC" w14:textId="77777777" w:rsidR="00C10C15" w:rsidRDefault="00C10C15" w:rsidP="00C10C15"/>
    <w:p w14:paraId="028BFE72" w14:textId="77777777" w:rsidR="00C10C15" w:rsidRDefault="00C10C15" w:rsidP="00C10C15"/>
    <w:p w14:paraId="4FAD0E37" w14:textId="77777777" w:rsidR="00C10C15" w:rsidRDefault="00C10C15" w:rsidP="00C10C15"/>
    <w:p w14:paraId="3D0733AB" w14:textId="77777777" w:rsidR="00C10C15" w:rsidRDefault="00C10C15" w:rsidP="00C10C15"/>
    <w:p w14:paraId="5855EFE0" w14:textId="77777777" w:rsidR="00C10C15" w:rsidRDefault="00C10C15" w:rsidP="00C10C15"/>
    <w:p w14:paraId="73E04C86" w14:textId="77777777" w:rsidR="00C10C15" w:rsidRDefault="00C10C15" w:rsidP="00C10C15"/>
    <w:p w14:paraId="7EE49CF3" w14:textId="77777777" w:rsidR="00C10C15" w:rsidRDefault="00C10C15" w:rsidP="00C10C15"/>
    <w:p w14:paraId="23660240" w14:textId="77777777" w:rsidR="00C10C15" w:rsidRDefault="00C10C15" w:rsidP="00C10C15"/>
    <w:p w14:paraId="1B71215A" w14:textId="77777777" w:rsidR="00C10C15" w:rsidRDefault="00C10C15" w:rsidP="00C10C15"/>
    <w:p w14:paraId="5E1933D7" w14:textId="77777777" w:rsidR="00C10C15" w:rsidRDefault="00C10C15" w:rsidP="00C10C15"/>
    <w:p w14:paraId="07E69726" w14:textId="77777777" w:rsidR="00C10C15" w:rsidRDefault="00C10C15" w:rsidP="00C10C15"/>
    <w:p w14:paraId="344150B1" w14:textId="77777777" w:rsidR="00C10C15" w:rsidRDefault="00C10C15" w:rsidP="00C10C15"/>
    <w:p w14:paraId="48C15F81" w14:textId="77777777" w:rsidR="00C10C15" w:rsidRDefault="00C10C15" w:rsidP="00C10C15"/>
    <w:p w14:paraId="3D79C376" w14:textId="77777777" w:rsidR="00C10C15" w:rsidRDefault="00C10C15" w:rsidP="00C10C15"/>
    <w:p w14:paraId="034C596B" w14:textId="77777777" w:rsidR="00C10C15" w:rsidRDefault="00C10C15" w:rsidP="00C10C15"/>
    <w:p w14:paraId="230EFF4B" w14:textId="77777777" w:rsidR="00C10C15" w:rsidRDefault="00C10C15" w:rsidP="00C10C15"/>
    <w:p w14:paraId="1164942D" w14:textId="77777777" w:rsidR="00C10C15" w:rsidRDefault="00C10C15" w:rsidP="00C10C15"/>
    <w:p w14:paraId="5A95481B" w14:textId="77777777" w:rsidR="00C10C15" w:rsidRDefault="00C10C15" w:rsidP="00C10C15"/>
    <w:p w14:paraId="2BFC11C5" w14:textId="77777777" w:rsidR="00C10C15" w:rsidRDefault="00C10C15" w:rsidP="00C10C15"/>
    <w:p w14:paraId="004283DE" w14:textId="77777777" w:rsidR="00C10C15" w:rsidRDefault="00C10C15" w:rsidP="00C10C15"/>
    <w:p w14:paraId="12C99233" w14:textId="77777777" w:rsidR="00C10C15" w:rsidRDefault="00C10C15" w:rsidP="00C10C15"/>
    <w:p w14:paraId="59FA6AFF" w14:textId="77777777" w:rsidR="00C10C15" w:rsidRDefault="00C10C15" w:rsidP="00C10C15"/>
    <w:p w14:paraId="76E790E1" w14:textId="77777777" w:rsidR="00C10C15" w:rsidRDefault="00C10C15" w:rsidP="00C10C15"/>
    <w:p w14:paraId="2CAE0EC3" w14:textId="77777777" w:rsidR="00C10C15" w:rsidRDefault="00C10C15" w:rsidP="00C10C15"/>
    <w:p w14:paraId="2C790E9B" w14:textId="77777777" w:rsidR="00C10C15" w:rsidRDefault="00C10C15" w:rsidP="00C10C15"/>
    <w:p w14:paraId="3B3219E4" w14:textId="77777777" w:rsidR="00C10C15" w:rsidRDefault="00C10C15" w:rsidP="00C10C15"/>
    <w:p w14:paraId="0C18018B" w14:textId="77777777" w:rsidR="00C10C15" w:rsidRDefault="00C10C15" w:rsidP="00C10C15"/>
    <w:p w14:paraId="0FFFF070" w14:textId="77777777" w:rsidR="00C10C15" w:rsidRDefault="00C10C15" w:rsidP="00C10C15"/>
    <w:p w14:paraId="68B7C257" w14:textId="77777777" w:rsidR="00C10C15" w:rsidRDefault="00C10C15" w:rsidP="00C10C15"/>
    <w:p w14:paraId="16B9D862" w14:textId="77777777" w:rsidR="00B44BAC" w:rsidRDefault="00B44B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C10C15" w14:paraId="6EE62B7C" w14:textId="77777777" w:rsidTr="00CD1860">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CA772A6" w14:textId="159BD7FE" w:rsidR="00C10C15" w:rsidRDefault="00C10C15" w:rsidP="00CD1860">
            <w:pPr>
              <w:jc w:val="both"/>
              <w:rPr>
                <w:b/>
                <w:sz w:val="28"/>
              </w:rPr>
            </w:pPr>
            <w:r>
              <w:rPr>
                <w:b/>
                <w:sz w:val="28"/>
              </w:rPr>
              <w:lastRenderedPageBreak/>
              <w:t>C-I – Personální zabezpečení</w:t>
            </w:r>
          </w:p>
        </w:tc>
      </w:tr>
      <w:tr w:rsidR="00C10C15" w14:paraId="04E7D5F6" w14:textId="77777777" w:rsidTr="00CD1860">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0F1F2484" w14:textId="77777777" w:rsidR="00C10C15" w:rsidRDefault="00C10C15" w:rsidP="00CD1860">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8C8A828" w14:textId="77777777" w:rsidR="00C10C15" w:rsidRDefault="00C10C15" w:rsidP="00CD1860">
            <w:pPr>
              <w:jc w:val="both"/>
            </w:pPr>
            <w:r w:rsidRPr="00EA7D15">
              <w:t>Univerzita Tomáše Bati ve Zlíně</w:t>
            </w:r>
          </w:p>
        </w:tc>
      </w:tr>
      <w:tr w:rsidR="00C10C15" w14:paraId="2DDC4946"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D07E029" w14:textId="77777777" w:rsidR="00C10C15" w:rsidRDefault="00C10C15" w:rsidP="00CD1860">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422F5BA9" w14:textId="77777777" w:rsidR="00C10C15" w:rsidRDefault="00C10C15" w:rsidP="00CD1860">
            <w:pPr>
              <w:jc w:val="both"/>
            </w:pPr>
            <w:r>
              <w:t>Fakulta managementu a ekonomiky</w:t>
            </w:r>
          </w:p>
        </w:tc>
      </w:tr>
      <w:tr w:rsidR="00C10C15" w:rsidRPr="009D4EE6" w14:paraId="7DDBCC2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6F3C4F7" w14:textId="77777777" w:rsidR="00C10C15" w:rsidRDefault="00C10C15" w:rsidP="00CD1860">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00D81CF6" w14:textId="77777777" w:rsidR="00C10C15" w:rsidRPr="009D4EE6" w:rsidRDefault="00C10C15" w:rsidP="00CD1860">
            <w:r w:rsidRPr="009D4EE6">
              <w:t xml:space="preserve">Management udržitelného rozvoje </w:t>
            </w:r>
          </w:p>
        </w:tc>
      </w:tr>
      <w:tr w:rsidR="00C10C15" w14:paraId="0EF46302"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32E1C2" w14:textId="77777777" w:rsidR="00C10C15" w:rsidRDefault="00C10C15" w:rsidP="00CD1860">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F0BB7B3" w14:textId="77777777" w:rsidR="00C10C15" w:rsidRDefault="00C10C15" w:rsidP="00CD1860">
            <w:pPr>
              <w:jc w:val="both"/>
            </w:pPr>
            <w:r>
              <w:t>Zuzana VACULČÍKOVÁ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F934157" w14:textId="77777777" w:rsidR="00C10C15" w:rsidRDefault="00C10C15" w:rsidP="00CD1860">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F3E955A" w14:textId="2BF5D026" w:rsidR="00C10C15" w:rsidRDefault="00C10C15" w:rsidP="00CD1860">
            <w:pPr>
              <w:jc w:val="both"/>
            </w:pPr>
            <w:r>
              <w:t>Ing.</w:t>
            </w:r>
            <w:r w:rsidR="00687D45">
              <w:t>,</w:t>
            </w:r>
            <w:r>
              <w:t xml:space="preserve"> Ph.D.</w:t>
            </w:r>
          </w:p>
        </w:tc>
      </w:tr>
      <w:tr w:rsidR="00C10C15" w14:paraId="0BD83050" w14:textId="77777777" w:rsidTr="00CD1860">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86F7E0" w14:textId="77777777" w:rsidR="00C10C15" w:rsidRDefault="00C10C15" w:rsidP="00CD1860">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4E03666" w14:textId="77777777" w:rsidR="00C10C15" w:rsidRDefault="00C10C15" w:rsidP="00CD1860">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0893C1B9" w14:textId="77777777" w:rsidR="00C10C15" w:rsidRDefault="00C10C15" w:rsidP="00CD1860">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77B8171"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219E79"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CC95A4E"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39A2DB6"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CD894FB" w14:textId="77777777" w:rsidR="00C10C15" w:rsidRDefault="00C10C15" w:rsidP="00CD1860">
            <w:pPr>
              <w:jc w:val="both"/>
            </w:pPr>
            <w:r>
              <w:t>N</w:t>
            </w:r>
          </w:p>
        </w:tc>
      </w:tr>
      <w:tr w:rsidR="00C10C15" w14:paraId="2563F5A2" w14:textId="77777777" w:rsidTr="00CD1860">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C21957" w14:textId="77777777" w:rsidR="00C10C15" w:rsidRDefault="00C10C15" w:rsidP="00CD1860">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4532C38" w14:textId="77777777" w:rsidR="00C10C15" w:rsidRDefault="00C10C15" w:rsidP="00CD1860">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15D445E0" w14:textId="77777777" w:rsidR="00C10C15" w:rsidRDefault="00C10C15" w:rsidP="00CD1860">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B895A93" w14:textId="77777777" w:rsidR="00C10C15" w:rsidRDefault="00C10C15" w:rsidP="00CD1860">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6475B9" w14:textId="77777777" w:rsidR="00C10C15" w:rsidRDefault="00C10C15" w:rsidP="00CD1860">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04F626" w14:textId="77777777" w:rsidR="00C10C15" w:rsidRDefault="00C10C15" w:rsidP="00CD1860">
            <w:pPr>
              <w:jc w:val="both"/>
            </w:pPr>
            <w:r>
              <w:t>N</w:t>
            </w:r>
          </w:p>
        </w:tc>
      </w:tr>
      <w:tr w:rsidR="00C10C15" w14:paraId="7D8E0C71" w14:textId="77777777" w:rsidTr="00CD1860">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D31BED" w14:textId="77777777" w:rsidR="00C10C15" w:rsidRDefault="00C10C15" w:rsidP="00CD1860">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E2FEEE" w14:textId="77777777" w:rsidR="00C10C15" w:rsidRDefault="00C10C15" w:rsidP="00CD1860">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E5AD443" w14:textId="77777777" w:rsidR="00C10C15" w:rsidRDefault="00C10C15" w:rsidP="00CD1860">
            <w:pPr>
              <w:jc w:val="both"/>
              <w:rPr>
                <w:b/>
              </w:rPr>
            </w:pPr>
            <w:r>
              <w:rPr>
                <w:b/>
              </w:rPr>
              <w:t>rozsah</w:t>
            </w:r>
          </w:p>
        </w:tc>
      </w:tr>
      <w:tr w:rsidR="00C10C15" w14:paraId="200346F1"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D803FDD"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C1EE20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7D1A066" w14:textId="77777777" w:rsidR="00C10C15" w:rsidRDefault="00C10C15" w:rsidP="00CD1860">
            <w:pPr>
              <w:jc w:val="both"/>
            </w:pPr>
          </w:p>
        </w:tc>
      </w:tr>
      <w:tr w:rsidR="00C10C15" w14:paraId="70BE8786" w14:textId="77777777" w:rsidTr="00CD1860">
        <w:tc>
          <w:tcPr>
            <w:tcW w:w="6056" w:type="dxa"/>
            <w:gridSpan w:val="8"/>
            <w:tcBorders>
              <w:top w:val="single" w:sz="4" w:space="0" w:color="auto"/>
              <w:left w:val="single" w:sz="4" w:space="0" w:color="auto"/>
              <w:bottom w:val="single" w:sz="4" w:space="0" w:color="auto"/>
              <w:right w:val="single" w:sz="4" w:space="0" w:color="auto"/>
            </w:tcBorders>
          </w:tcPr>
          <w:p w14:paraId="47B92BF5" w14:textId="77777777" w:rsidR="00C10C15" w:rsidRDefault="00C10C15" w:rsidP="00CD1860">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D828F4" w14:textId="77777777" w:rsidR="00C10C15" w:rsidRDefault="00C10C15" w:rsidP="00CD1860">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0A7CF09" w14:textId="77777777" w:rsidR="00C10C15" w:rsidRDefault="00C10C15" w:rsidP="00CD1860">
            <w:pPr>
              <w:jc w:val="both"/>
            </w:pPr>
          </w:p>
        </w:tc>
      </w:tr>
      <w:tr w:rsidR="00C10C15" w14:paraId="4648C00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62183D"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F0DCE" w14:paraId="3624E039" w14:textId="77777777" w:rsidTr="00CD1860">
        <w:trPr>
          <w:trHeight w:val="622"/>
        </w:trPr>
        <w:tc>
          <w:tcPr>
            <w:tcW w:w="9855" w:type="dxa"/>
            <w:gridSpan w:val="15"/>
            <w:tcBorders>
              <w:top w:val="nil"/>
              <w:left w:val="single" w:sz="4" w:space="0" w:color="auto"/>
              <w:bottom w:val="single" w:sz="4" w:space="0" w:color="auto"/>
              <w:right w:val="single" w:sz="4" w:space="0" w:color="auto"/>
            </w:tcBorders>
          </w:tcPr>
          <w:p w14:paraId="3B2B8D44" w14:textId="77777777" w:rsidR="00C10C15" w:rsidRDefault="00C10C15" w:rsidP="00CD1860">
            <w:pPr>
              <w:jc w:val="both"/>
            </w:pPr>
            <w:r>
              <w:t xml:space="preserve">Podpora podnikání a jeho </w:t>
            </w:r>
            <w:r w:rsidR="00FB783A">
              <w:t>udržitelnost – přednášející</w:t>
            </w:r>
            <w:r>
              <w:t xml:space="preserve"> (30 %)</w:t>
            </w:r>
          </w:p>
          <w:p w14:paraId="6FFC1E57" w14:textId="609B7489" w:rsidR="00E73C22" w:rsidRPr="002F0DCE" w:rsidRDefault="00E73C22" w:rsidP="00CD1860">
            <w:pPr>
              <w:jc w:val="both"/>
            </w:pPr>
            <w:r>
              <w:t xml:space="preserve">Seminář k diplomové </w:t>
            </w:r>
            <w:r w:rsidR="00B2159C">
              <w:t>práci – vede semináře (30 %)</w:t>
            </w:r>
          </w:p>
        </w:tc>
      </w:tr>
      <w:tr w:rsidR="00C10C15" w14:paraId="7B1E8003" w14:textId="77777777" w:rsidTr="00CD1860">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3FBAC4D9" w14:textId="77777777" w:rsidR="00C10C15" w:rsidRDefault="00C10C15" w:rsidP="00CD1860">
            <w:pPr>
              <w:jc w:val="both"/>
              <w:rPr>
                <w:b/>
              </w:rPr>
            </w:pPr>
            <w:r>
              <w:rPr>
                <w:b/>
              </w:rPr>
              <w:t>Zapojení do výuky v dalších studijních programech na téže vysoké škole (pouze u garantů ZT a PZ předmětů)</w:t>
            </w:r>
          </w:p>
        </w:tc>
      </w:tr>
      <w:tr w:rsidR="00C10C15" w14:paraId="1BC90BF4" w14:textId="77777777" w:rsidTr="00CD1860">
        <w:trPr>
          <w:trHeight w:val="340"/>
        </w:trPr>
        <w:tc>
          <w:tcPr>
            <w:tcW w:w="2799" w:type="dxa"/>
            <w:gridSpan w:val="2"/>
            <w:tcBorders>
              <w:top w:val="nil"/>
              <w:left w:val="single" w:sz="4" w:space="0" w:color="auto"/>
              <w:bottom w:val="single" w:sz="4" w:space="0" w:color="auto"/>
              <w:right w:val="single" w:sz="4" w:space="0" w:color="auto"/>
            </w:tcBorders>
            <w:hideMark/>
          </w:tcPr>
          <w:p w14:paraId="5C21E25B" w14:textId="77777777" w:rsidR="00C10C15" w:rsidRDefault="00C10C15" w:rsidP="00CD1860">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1AF5B339" w14:textId="77777777" w:rsidR="00C10C15" w:rsidRDefault="00C10C15" w:rsidP="00CD1860">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EE95657" w14:textId="77777777" w:rsidR="00C10C15" w:rsidRDefault="00C10C15" w:rsidP="00CD1860">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8A23022" w14:textId="77777777" w:rsidR="00C10C15" w:rsidRDefault="00C10C15" w:rsidP="00CD1860">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411D4ABD" w14:textId="77777777" w:rsidR="00C10C15" w:rsidRDefault="00C10C15" w:rsidP="00CD1860">
            <w:pPr>
              <w:jc w:val="both"/>
              <w:rPr>
                <w:b/>
              </w:rPr>
            </w:pPr>
            <w:r>
              <w:rPr>
                <w:b/>
              </w:rPr>
              <w:t>(</w:t>
            </w:r>
            <w:r>
              <w:rPr>
                <w:b/>
                <w:i/>
                <w:iCs/>
              </w:rPr>
              <w:t>nepovinný údaj</w:t>
            </w:r>
            <w:r>
              <w:rPr>
                <w:b/>
              </w:rPr>
              <w:t>) Počet hodin za semestr</w:t>
            </w:r>
          </w:p>
        </w:tc>
      </w:tr>
      <w:tr w:rsidR="00C10C15" w14:paraId="6DFECD5D" w14:textId="77777777" w:rsidTr="00CD1860">
        <w:trPr>
          <w:trHeight w:val="285"/>
        </w:trPr>
        <w:tc>
          <w:tcPr>
            <w:tcW w:w="2799" w:type="dxa"/>
            <w:gridSpan w:val="2"/>
            <w:tcBorders>
              <w:top w:val="nil"/>
              <w:left w:val="single" w:sz="4" w:space="0" w:color="auto"/>
              <w:bottom w:val="single" w:sz="4" w:space="0" w:color="auto"/>
              <w:right w:val="single" w:sz="4" w:space="0" w:color="auto"/>
            </w:tcBorders>
          </w:tcPr>
          <w:p w14:paraId="0ADC5A93"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428B5F17"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7CBDD34"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62F20AA6"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A8F7EC2" w14:textId="77777777" w:rsidR="00C10C15" w:rsidRDefault="00C10C15" w:rsidP="00CD1860">
            <w:pPr>
              <w:jc w:val="both"/>
              <w:rPr>
                <w:color w:val="FF0000"/>
              </w:rPr>
            </w:pPr>
          </w:p>
        </w:tc>
      </w:tr>
      <w:tr w:rsidR="00C10C15" w14:paraId="218D1149" w14:textId="77777777" w:rsidTr="00CD1860">
        <w:trPr>
          <w:trHeight w:val="284"/>
        </w:trPr>
        <w:tc>
          <w:tcPr>
            <w:tcW w:w="2799" w:type="dxa"/>
            <w:gridSpan w:val="2"/>
            <w:tcBorders>
              <w:top w:val="nil"/>
              <w:left w:val="single" w:sz="4" w:space="0" w:color="auto"/>
              <w:bottom w:val="single" w:sz="4" w:space="0" w:color="auto"/>
              <w:right w:val="single" w:sz="4" w:space="0" w:color="auto"/>
            </w:tcBorders>
          </w:tcPr>
          <w:p w14:paraId="63195069" w14:textId="77777777" w:rsidR="00C10C15" w:rsidRDefault="00C10C15" w:rsidP="00CD1860">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5D2EAE13" w14:textId="77777777" w:rsidR="00C10C15" w:rsidRDefault="00C10C15" w:rsidP="00CD1860">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62D8F840" w14:textId="77777777" w:rsidR="00C10C15" w:rsidRDefault="00C10C15" w:rsidP="00CD1860">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8B897ED" w14:textId="77777777" w:rsidR="00C10C15" w:rsidRDefault="00C10C15" w:rsidP="00CD1860">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CA92F6C" w14:textId="77777777" w:rsidR="00C10C15" w:rsidRDefault="00C10C15" w:rsidP="00CD1860">
            <w:pPr>
              <w:jc w:val="both"/>
              <w:rPr>
                <w:color w:val="FF0000"/>
              </w:rPr>
            </w:pPr>
          </w:p>
        </w:tc>
      </w:tr>
      <w:tr w:rsidR="00C10C15" w14:paraId="24EB0E8A"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DCE933" w14:textId="77777777" w:rsidR="00C10C15" w:rsidRDefault="00C10C15" w:rsidP="00CD1860">
            <w:pPr>
              <w:jc w:val="both"/>
            </w:pPr>
            <w:r>
              <w:rPr>
                <w:b/>
              </w:rPr>
              <w:t xml:space="preserve">Údaje o vzdělání na VŠ </w:t>
            </w:r>
          </w:p>
        </w:tc>
      </w:tr>
      <w:tr w:rsidR="00C10C15" w14:paraId="448FDDD3" w14:textId="77777777" w:rsidTr="00CD1860">
        <w:trPr>
          <w:trHeight w:val="105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72D3317C" w14:textId="77777777" w:rsidTr="008D0107">
              <w:trPr>
                <w:trHeight w:val="1074"/>
              </w:trPr>
              <w:tc>
                <w:tcPr>
                  <w:tcW w:w="160" w:type="dxa"/>
                </w:tcPr>
                <w:p w14:paraId="689982C5" w14:textId="77777777" w:rsidR="00C10C15" w:rsidRPr="00894A67" w:rsidRDefault="00C10C15" w:rsidP="00CD1860"/>
              </w:tc>
              <w:tc>
                <w:tcPr>
                  <w:tcW w:w="9584" w:type="dxa"/>
                </w:tcPr>
                <w:p w14:paraId="643ABA13" w14:textId="77777777" w:rsidR="00C10C15" w:rsidRPr="009A3584" w:rsidRDefault="00C10C15" w:rsidP="00CD1860">
                  <w:pPr>
                    <w:tabs>
                      <w:tab w:val="left" w:pos="1381"/>
                    </w:tabs>
                    <w:autoSpaceDE w:val="0"/>
                    <w:autoSpaceDN w:val="0"/>
                    <w:adjustRightInd w:val="0"/>
                    <w:jc w:val="both"/>
                    <w:rPr>
                      <w:color w:val="000000"/>
                      <w:szCs w:val="24"/>
                    </w:rPr>
                  </w:pPr>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C014411" w14:textId="77777777" w:rsidR="00C10C15" w:rsidRPr="009A3584" w:rsidRDefault="00C10C15" w:rsidP="00CD1860">
                  <w:pPr>
                    <w:tabs>
                      <w:tab w:val="left" w:pos="1381"/>
                    </w:tabs>
                    <w:autoSpaceDE w:val="0"/>
                    <w:autoSpaceDN w:val="0"/>
                    <w:adjustRightInd w:val="0"/>
                    <w:ind w:left="1383" w:hanging="1383"/>
                    <w:jc w:val="both"/>
                    <w:rPr>
                      <w:color w:val="000000"/>
                      <w:szCs w:val="24"/>
                    </w:rPr>
                  </w:pPr>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14:paraId="01DC130B" w14:textId="4072C859" w:rsidR="00C10C15" w:rsidRPr="00B44BAC" w:rsidRDefault="00C10C15" w:rsidP="00B44BAC">
                  <w:pPr>
                    <w:rPr>
                      <w:color w:val="000000"/>
                      <w:szCs w:val="24"/>
                    </w:rPr>
                  </w:pPr>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bl>
          <w:p w14:paraId="2B1E4D7F" w14:textId="77777777" w:rsidR="00C10C15" w:rsidRDefault="00C10C15" w:rsidP="00CD1860">
            <w:pPr>
              <w:jc w:val="both"/>
              <w:rPr>
                <w:b/>
              </w:rPr>
            </w:pPr>
          </w:p>
        </w:tc>
      </w:tr>
      <w:tr w:rsidR="00C10C15" w14:paraId="006BC503"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5E3DB594" w14:textId="77777777" w:rsidR="00C10C15" w:rsidRDefault="00C10C15" w:rsidP="00CD1860">
            <w:pPr>
              <w:jc w:val="both"/>
              <w:rPr>
                <w:b/>
              </w:rPr>
            </w:pPr>
            <w:r>
              <w:rPr>
                <w:b/>
              </w:rPr>
              <w:t>Údaje o odborném působení od absolvování VŠ</w:t>
            </w:r>
          </w:p>
        </w:tc>
      </w:tr>
      <w:tr w:rsidR="00C10C15" w14:paraId="7AAC377E" w14:textId="77777777" w:rsidTr="00CD1860">
        <w:trPr>
          <w:trHeight w:val="76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0"/>
              <w:gridCol w:w="9584"/>
            </w:tblGrid>
            <w:tr w:rsidR="00C10C15" w:rsidRPr="00894A67" w14:paraId="295FD959" w14:textId="77777777" w:rsidTr="00CD1860">
              <w:trPr>
                <w:trHeight w:val="824"/>
              </w:trPr>
              <w:tc>
                <w:tcPr>
                  <w:tcW w:w="160" w:type="dxa"/>
                </w:tcPr>
                <w:p w14:paraId="4171BA30" w14:textId="77777777" w:rsidR="00C10C15" w:rsidRDefault="00C10C15" w:rsidP="00CD1860"/>
                <w:p w14:paraId="0A73405D" w14:textId="77777777" w:rsidR="00C10C15" w:rsidRPr="00015ABD" w:rsidRDefault="00C10C15" w:rsidP="00687D45"/>
              </w:tc>
              <w:tc>
                <w:tcPr>
                  <w:tcW w:w="9584" w:type="dxa"/>
                </w:tcPr>
                <w:p w14:paraId="0278DCBF" w14:textId="77777777" w:rsidR="00C10C15" w:rsidRPr="00A2325D" w:rsidRDefault="00C10C15" w:rsidP="00CD1860">
                  <w:pPr>
                    <w:jc w:val="both"/>
                  </w:pPr>
                  <w:r>
                    <w:rPr>
                      <w:b/>
                    </w:rPr>
                    <w:t xml:space="preserve">10/2013 – 12/2016: </w:t>
                  </w:r>
                  <w:r>
                    <w:t>ZELENKA Czech Republic, s.r.o. – Business Development Manager</w:t>
                  </w:r>
                </w:p>
                <w:p w14:paraId="6A9676FE" w14:textId="3A650FEE" w:rsidR="00C10C15" w:rsidRPr="00687D45" w:rsidRDefault="00C10C15" w:rsidP="00687D45">
                  <w:pPr>
                    <w:rPr>
                      <w:color w:val="000000"/>
                      <w:szCs w:val="24"/>
                    </w:rPr>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bl>
          <w:p w14:paraId="5D21F476" w14:textId="77777777" w:rsidR="00C10C15" w:rsidRDefault="00C10C15" w:rsidP="00CD1860">
            <w:pPr>
              <w:jc w:val="both"/>
              <w:rPr>
                <w:color w:val="FF0000"/>
              </w:rPr>
            </w:pPr>
          </w:p>
        </w:tc>
      </w:tr>
      <w:tr w:rsidR="00C10C15" w14:paraId="2FABD865" w14:textId="77777777" w:rsidTr="00CD1860">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D9DACE" w14:textId="77777777" w:rsidR="00C10C15" w:rsidRDefault="00C10C15" w:rsidP="00CD1860">
            <w:pPr>
              <w:jc w:val="both"/>
            </w:pPr>
            <w:r>
              <w:rPr>
                <w:b/>
              </w:rPr>
              <w:t>Zkušenosti s vedením kvalifikačních a rigorózních prací</w:t>
            </w:r>
          </w:p>
        </w:tc>
      </w:tr>
      <w:tr w:rsidR="00C10C15" w14:paraId="49F01AC6" w14:textId="77777777" w:rsidTr="00CD1860">
        <w:trPr>
          <w:trHeight w:val="529"/>
        </w:trPr>
        <w:tc>
          <w:tcPr>
            <w:tcW w:w="9855" w:type="dxa"/>
            <w:gridSpan w:val="15"/>
            <w:tcBorders>
              <w:top w:val="single" w:sz="4" w:space="0" w:color="auto"/>
              <w:left w:val="single" w:sz="4" w:space="0" w:color="auto"/>
              <w:bottom w:val="single" w:sz="4" w:space="0" w:color="auto"/>
              <w:right w:val="single" w:sz="4" w:space="0" w:color="auto"/>
            </w:tcBorders>
          </w:tcPr>
          <w:p w14:paraId="6E996013" w14:textId="77777777" w:rsidR="00C10C15" w:rsidRDefault="00C10C15" w:rsidP="00CD1860">
            <w:pPr>
              <w:jc w:val="both"/>
            </w:pPr>
            <w:r>
              <w:t>Počet vedených bakalářských prací – 15</w:t>
            </w:r>
          </w:p>
          <w:p w14:paraId="77BA8793" w14:textId="66A15F54" w:rsidR="00C10C15" w:rsidRDefault="00C10C15" w:rsidP="00B44BAC">
            <w:r>
              <w:t>Počet vedených diplomových prací – 47</w:t>
            </w:r>
          </w:p>
        </w:tc>
      </w:tr>
      <w:tr w:rsidR="00C10C15" w14:paraId="722E5F2C" w14:textId="77777777" w:rsidTr="00CD1860">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B3FE7E3" w14:textId="77777777" w:rsidR="00C10C15" w:rsidRDefault="00C10C15" w:rsidP="00CD1860">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DAFADA7" w14:textId="77777777" w:rsidR="00C10C15" w:rsidRDefault="00C10C15" w:rsidP="00CD1860">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57A5D6BA"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102B8F8A" w14:textId="77777777" w:rsidR="00C10C15" w:rsidRDefault="00C10C15" w:rsidP="00CD1860">
            <w:pPr>
              <w:jc w:val="both"/>
              <w:rPr>
                <w:b/>
              </w:rPr>
            </w:pPr>
            <w:r>
              <w:rPr>
                <w:b/>
              </w:rPr>
              <w:t>Ohlasy publikací</w:t>
            </w:r>
          </w:p>
        </w:tc>
      </w:tr>
      <w:tr w:rsidR="00C10C15" w14:paraId="74829AA2" w14:textId="77777777" w:rsidTr="00CD1860">
        <w:trPr>
          <w:cantSplit/>
        </w:trPr>
        <w:tc>
          <w:tcPr>
            <w:tcW w:w="3344" w:type="dxa"/>
            <w:gridSpan w:val="3"/>
            <w:tcBorders>
              <w:top w:val="single" w:sz="4" w:space="0" w:color="auto"/>
              <w:left w:val="single" w:sz="4" w:space="0" w:color="auto"/>
              <w:bottom w:val="single" w:sz="4" w:space="0" w:color="auto"/>
              <w:right w:val="single" w:sz="4" w:space="0" w:color="auto"/>
            </w:tcBorders>
          </w:tcPr>
          <w:p w14:paraId="7806041B"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9D87A05"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0CDCF2F" w14:textId="77777777" w:rsidR="00C10C15" w:rsidRDefault="00C10C15" w:rsidP="00CD1860">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2920EDA" w14:textId="77777777" w:rsidR="00C10C15" w:rsidRDefault="00C10C15" w:rsidP="00CD1860">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8506D55" w14:textId="77777777" w:rsidR="00C10C15" w:rsidRDefault="00C10C15" w:rsidP="00CD1860">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07F08D5" w14:textId="77777777" w:rsidR="00C10C15" w:rsidRDefault="00C10C15" w:rsidP="00CD1860">
            <w:pPr>
              <w:jc w:val="both"/>
            </w:pPr>
            <w:r>
              <w:rPr>
                <w:b/>
                <w:sz w:val="18"/>
              </w:rPr>
              <w:t>ostatní</w:t>
            </w:r>
          </w:p>
        </w:tc>
      </w:tr>
      <w:tr w:rsidR="00C10C15" w14:paraId="29B9ABE2" w14:textId="77777777" w:rsidTr="00CD1860">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1732F16" w14:textId="77777777" w:rsidR="00C10C15" w:rsidRDefault="00C10C15" w:rsidP="00CD1860">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E2511C" w14:textId="77777777" w:rsidR="00C10C15" w:rsidRDefault="00C10C15" w:rsidP="00CD1860">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674E6B26" w14:textId="77777777" w:rsidR="00C10C15" w:rsidRDefault="00C10C15" w:rsidP="00CD1860">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467171B0" w14:textId="77777777" w:rsidR="00C10C15" w:rsidRDefault="00C10C15" w:rsidP="00CD1860">
            <w:pPr>
              <w:jc w:val="both"/>
              <w:rPr>
                <w:b/>
              </w:rPr>
            </w:pPr>
            <w:r>
              <w:rPr>
                <w:b/>
              </w:rPr>
              <w:t>49</w:t>
            </w:r>
          </w:p>
        </w:tc>
        <w:tc>
          <w:tcPr>
            <w:tcW w:w="693" w:type="dxa"/>
            <w:tcBorders>
              <w:top w:val="single" w:sz="4" w:space="0" w:color="auto"/>
              <w:left w:val="single" w:sz="4" w:space="0" w:color="auto"/>
              <w:bottom w:val="single" w:sz="4" w:space="0" w:color="auto"/>
              <w:right w:val="single" w:sz="4" w:space="0" w:color="auto"/>
            </w:tcBorders>
          </w:tcPr>
          <w:p w14:paraId="09234176" w14:textId="77777777" w:rsidR="00C10C15" w:rsidRDefault="00C10C15" w:rsidP="00CD1860">
            <w:pPr>
              <w:jc w:val="both"/>
              <w:rPr>
                <w:b/>
              </w:rPr>
            </w:pPr>
            <w:r>
              <w:rPr>
                <w:b/>
              </w:rPr>
              <w:t>41</w:t>
            </w:r>
          </w:p>
        </w:tc>
        <w:tc>
          <w:tcPr>
            <w:tcW w:w="694" w:type="dxa"/>
            <w:tcBorders>
              <w:top w:val="single" w:sz="4" w:space="0" w:color="auto"/>
              <w:left w:val="single" w:sz="4" w:space="0" w:color="auto"/>
              <w:bottom w:val="single" w:sz="4" w:space="0" w:color="auto"/>
              <w:right w:val="single" w:sz="4" w:space="0" w:color="auto"/>
            </w:tcBorders>
          </w:tcPr>
          <w:p w14:paraId="2892FB26" w14:textId="77777777" w:rsidR="00C10C15" w:rsidRDefault="00C10C15" w:rsidP="00CD1860">
            <w:pPr>
              <w:jc w:val="both"/>
              <w:rPr>
                <w:b/>
              </w:rPr>
            </w:pPr>
            <w:r>
              <w:rPr>
                <w:b/>
              </w:rPr>
              <w:t>9</w:t>
            </w:r>
          </w:p>
        </w:tc>
      </w:tr>
      <w:tr w:rsidR="00C10C15" w14:paraId="635D7401" w14:textId="77777777" w:rsidTr="00CD1860">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303D717" w14:textId="77777777" w:rsidR="00C10C15" w:rsidRDefault="00C10C15" w:rsidP="00CD1860">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55F6CF7" w14:textId="77777777" w:rsidR="00C10C15" w:rsidRDefault="00C10C15" w:rsidP="00CD1860">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8E410E1" w14:textId="77777777" w:rsidR="00C10C15" w:rsidRDefault="00C10C15" w:rsidP="00CD1860">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06856B6" w14:textId="77777777" w:rsidR="00C10C15" w:rsidRDefault="00C10C15" w:rsidP="00CD1860">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DD36F30" w14:textId="77777777" w:rsidR="00C10C15" w:rsidRDefault="00C10C15" w:rsidP="00CD1860">
            <w:pPr>
              <w:rPr>
                <w:b/>
              </w:rPr>
            </w:pPr>
            <w:r>
              <w:rPr>
                <w:b/>
              </w:rPr>
              <w:t>3/4</w:t>
            </w:r>
          </w:p>
        </w:tc>
      </w:tr>
      <w:tr w:rsidR="00C10C15" w14:paraId="6E7DD1C8" w14:textId="77777777" w:rsidTr="00CD1860">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338360A"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013237DF" w14:textId="77777777" w:rsidTr="00CD1860">
        <w:trPr>
          <w:trHeight w:val="2347"/>
        </w:trPr>
        <w:tc>
          <w:tcPr>
            <w:tcW w:w="9855" w:type="dxa"/>
            <w:gridSpan w:val="15"/>
            <w:tcBorders>
              <w:top w:val="single" w:sz="4" w:space="0" w:color="auto"/>
              <w:left w:val="single" w:sz="4" w:space="0" w:color="auto"/>
              <w:bottom w:val="single" w:sz="4" w:space="0" w:color="auto"/>
              <w:right w:val="single" w:sz="4" w:space="0" w:color="auto"/>
            </w:tcBorders>
          </w:tcPr>
          <w:p w14:paraId="6BE5CFAD" w14:textId="68A302D1" w:rsidR="00C10C15" w:rsidRPr="00035542" w:rsidRDefault="00C10C15" w:rsidP="00CD1860">
            <w:pPr>
              <w:pStyle w:val="Bezmezer"/>
              <w:jc w:val="both"/>
            </w:pPr>
            <w:r w:rsidRPr="00035542">
              <w:t xml:space="preserve">TUČKOVÁ, Z., </w:t>
            </w:r>
            <w:r w:rsidRPr="00035542">
              <w:rPr>
                <w:b/>
              </w:rPr>
              <w:t>VACULČÍKOVÁ, Z</w:t>
            </w:r>
            <w:r w:rsidRPr="00035542">
              <w:t xml:space="preserve">., HRABAL, M., MATTYAŠOVSKÁ, J. </w:t>
            </w:r>
            <w:r w:rsidRPr="00035542">
              <w:rPr>
                <w:i/>
              </w:rPr>
              <w:t>Klíčové procesy v cestovním ruchu a jejich charakteristika.</w:t>
            </w:r>
            <w:r w:rsidRPr="00035542">
              <w:t xml:space="preserve"> Praha: Wolters Kluwer, ČR, 2021, 252 s</w:t>
            </w:r>
            <w:r w:rsidR="003930DD">
              <w:t>, (B, 35 %)</w:t>
            </w:r>
            <w:r w:rsidRPr="00035542">
              <w:t xml:space="preserve">. </w:t>
            </w:r>
          </w:p>
          <w:p w14:paraId="6A5D20F2" w14:textId="77777777" w:rsidR="00C10C15" w:rsidRPr="00035542" w:rsidRDefault="00C10C15" w:rsidP="00CD1860">
            <w:pPr>
              <w:pStyle w:val="Bezmezer"/>
              <w:jc w:val="both"/>
            </w:pPr>
            <w:r w:rsidRPr="00035542">
              <w:t xml:space="preserve">DEY, S.K., </w:t>
            </w:r>
            <w:r w:rsidRPr="00035542">
              <w:rPr>
                <w:b/>
              </w:rPr>
              <w:t>VACULČÍKOVÁ, Z</w:t>
            </w:r>
            <w:r w:rsidRPr="00035542">
              <w:t xml:space="preserve">., TUČKOVÁ, Z. </w:t>
            </w:r>
            <w:r w:rsidRPr="00035542">
              <w:rPr>
                <w:i/>
              </w:rPr>
              <w:t>Measuring business process innovations among tourism enterprises in the Czech Republic: A PLS-GLM approach.</w:t>
            </w:r>
            <w:r w:rsidRPr="00035542">
              <w:t xml:space="preserve"> Marketing and Management of Innovations. 2021, iss. 4, s. 218-229. ISSN 2218-4511</w:t>
            </w:r>
            <w:r>
              <w:t>, (Jost, 30 %)</w:t>
            </w:r>
            <w:r w:rsidRPr="00035542">
              <w:t xml:space="preserve">. </w:t>
            </w:r>
          </w:p>
          <w:p w14:paraId="11C5E2EC" w14:textId="77777777" w:rsidR="00C10C15" w:rsidRDefault="00C10C15" w:rsidP="00CD1860">
            <w:pPr>
              <w:pStyle w:val="Bezmezer"/>
              <w:jc w:val="both"/>
              <w:rPr>
                <w:lang w:val="en-GB"/>
              </w:rPr>
            </w:pPr>
            <w:r w:rsidRPr="00035542">
              <w:rPr>
                <w:lang w:val="en-GB"/>
              </w:rPr>
              <w:t xml:space="preserve">HUNG, V.V.; DEY, S.K.; </w:t>
            </w:r>
            <w:r w:rsidRPr="00035542">
              <w:rPr>
                <w:b/>
                <w:lang w:val="en-GB"/>
              </w:rPr>
              <w:t>VACULCIKOVA, Z</w:t>
            </w:r>
            <w:r w:rsidRPr="00035542">
              <w:rPr>
                <w:lang w:val="en-GB"/>
              </w:rPr>
              <w:t xml:space="preserve">. a ANH, L.T.H. </w:t>
            </w:r>
            <w:r w:rsidRPr="00035542">
              <w:rPr>
                <w:i/>
                <w:lang w:val="en-GB"/>
              </w:rPr>
              <w:t>The Influence of Tourists’ Experience on Destination Loyalty: A Case Study of Hue City, Vietnam.</w:t>
            </w:r>
            <w:r w:rsidRPr="00035542">
              <w:rPr>
                <w:lang w:val="en-GB"/>
              </w:rPr>
              <w:t xml:space="preserve"> Sustainability 2021, roč. 13, 8889. </w:t>
            </w:r>
            <w:hyperlink r:id="rId100" w:history="1">
              <w:r w:rsidRPr="000D762E">
                <w:rPr>
                  <w:rStyle w:val="Hypertextovodkaz"/>
                  <w:color w:val="365F91" w:themeColor="accent1" w:themeShade="BF"/>
                  <w:lang w:val="en-GB"/>
                </w:rPr>
                <w:t>https://doi.org/10.3390/su13168889</w:t>
              </w:r>
            </w:hyperlink>
            <w:r w:rsidRPr="000D762E">
              <w:rPr>
                <w:color w:val="365F91" w:themeColor="accent1" w:themeShade="BF"/>
                <w:u w:val="single"/>
                <w:lang w:val="en-GB"/>
              </w:rPr>
              <w:t xml:space="preserve"> </w:t>
            </w:r>
            <w:r w:rsidRPr="00035542">
              <w:rPr>
                <w:lang w:val="en-GB"/>
              </w:rPr>
              <w:t>(</w:t>
            </w:r>
            <w:r>
              <w:rPr>
                <w:lang w:val="en-GB"/>
              </w:rPr>
              <w:t xml:space="preserve">Jimp, </w:t>
            </w:r>
            <w:r w:rsidRPr="00035542">
              <w:rPr>
                <w:lang w:val="en-GB"/>
              </w:rPr>
              <w:t>10%)</w:t>
            </w:r>
            <w:r>
              <w:rPr>
                <w:lang w:val="en-GB"/>
              </w:rPr>
              <w:t>.</w:t>
            </w:r>
          </w:p>
          <w:p w14:paraId="6F9F26A3" w14:textId="77777777" w:rsidR="00C10C15" w:rsidRPr="00035542" w:rsidRDefault="00C10C15" w:rsidP="00CD1860">
            <w:pPr>
              <w:pStyle w:val="Bezmezer"/>
              <w:jc w:val="both"/>
              <w:rPr>
                <w:lang w:val="en-GB"/>
              </w:rPr>
            </w:pPr>
            <w:r w:rsidRPr="00035542">
              <w:rPr>
                <w:b/>
                <w:lang w:val="en-GB"/>
              </w:rPr>
              <w:t>VACULČÍKOVÁ, Z.,</w:t>
            </w:r>
            <w:r w:rsidRPr="00035542">
              <w:rPr>
                <w:lang w:val="en-GB"/>
              </w:rPr>
              <w:t xml:space="preserve"> TUČKOVÁ, Z. a JOMARDYAN, A.S. </w:t>
            </w:r>
            <w:r w:rsidRPr="00035542">
              <w:rPr>
                <w:i/>
                <w:lang w:val="en-GB"/>
              </w:rPr>
              <w:t>Destination Branding as an Effective Tool for Increasing Awareness: Czech Republic Case Study.</w:t>
            </w:r>
            <w:r w:rsidRPr="00035542">
              <w:rPr>
                <w:lang w:val="en-GB"/>
              </w:rPr>
              <w:t xml:space="preserve"> International Advances in Economic Research, 2020, roč. 26, č. 4, s. 453-455. </w:t>
            </w:r>
            <w:r w:rsidRPr="000D762E">
              <w:rPr>
                <w:color w:val="365F91" w:themeColor="accent1" w:themeShade="BF"/>
                <w:u w:val="single"/>
                <w:lang w:val="en-GB"/>
              </w:rPr>
              <w:t>DOI: 10.1007/s11294-020-09804-1</w:t>
            </w:r>
            <w:r w:rsidRPr="000D762E">
              <w:rPr>
                <w:color w:val="365F91" w:themeColor="accent1" w:themeShade="BF"/>
                <w:lang w:val="en-GB"/>
              </w:rPr>
              <w:t xml:space="preserve"> </w:t>
            </w:r>
            <w:r w:rsidRPr="00035542">
              <w:rPr>
                <w:lang w:val="en-GB"/>
              </w:rPr>
              <w:t>(</w:t>
            </w:r>
            <w:r>
              <w:rPr>
                <w:lang w:val="en-GB"/>
              </w:rPr>
              <w:t xml:space="preserve">Jsc, </w:t>
            </w:r>
            <w:r w:rsidRPr="00035542">
              <w:rPr>
                <w:lang w:val="en-GB"/>
              </w:rPr>
              <w:t>65%)</w:t>
            </w:r>
            <w:r>
              <w:rPr>
                <w:lang w:val="en-GB"/>
              </w:rPr>
              <w:t>.</w:t>
            </w:r>
          </w:p>
          <w:p w14:paraId="479A302E" w14:textId="2B3B29E3" w:rsidR="00C10C15" w:rsidRPr="00035542" w:rsidRDefault="00C10C15" w:rsidP="00CD1860">
            <w:pPr>
              <w:pStyle w:val="Bezmezer"/>
              <w:jc w:val="both"/>
              <w:rPr>
                <w:lang w:val="en-GB"/>
              </w:rPr>
            </w:pPr>
            <w:r w:rsidRPr="00035542">
              <w:rPr>
                <w:lang w:val="en-GB"/>
              </w:rPr>
              <w:lastRenderedPageBreak/>
              <w:t xml:space="preserve">ŠÍP, J. </w:t>
            </w:r>
            <w:r w:rsidRPr="00035542">
              <w:rPr>
                <w:b/>
                <w:lang w:val="en-GB"/>
              </w:rPr>
              <w:t>VACULČÍKOVÁ, Z.,</w:t>
            </w:r>
            <w:r w:rsidRPr="00035542">
              <w:rPr>
                <w:lang w:val="en-GB"/>
              </w:rPr>
              <w:t xml:space="preserve"> TUČKOVÁ, Z. a </w:t>
            </w:r>
            <w:r w:rsidRPr="00A33350">
              <w:rPr>
                <w:lang w:val="en-GB"/>
              </w:rPr>
              <w:t>kol</w:t>
            </w:r>
            <w:r w:rsidR="00A33350">
              <w:rPr>
                <w:lang w:val="en-GB"/>
              </w:rPr>
              <w:t>.</w:t>
            </w:r>
            <w:r w:rsidR="00A33350" w:rsidRPr="00A33350">
              <w:rPr>
                <w:i/>
              </w:rPr>
              <w:t xml:space="preserve"> </w:t>
            </w:r>
            <w:r w:rsidR="00A33350" w:rsidRPr="00A33350">
              <w:rPr>
                <w:i/>
                <w:lang w:val="en-GB"/>
              </w:rPr>
              <w:t>Kulturní stezky jako prvek novodobého venkovského cestovního ruchu: Evropská kulturní stezka sv. Cyrila a Metoděje</w:t>
            </w:r>
            <w:r w:rsidR="00A33350" w:rsidRPr="00A33350">
              <w:rPr>
                <w:lang w:val="en-GB"/>
              </w:rPr>
              <w:t>.</w:t>
            </w:r>
            <w:r w:rsidRPr="00A33350">
              <w:rPr>
                <w:lang w:val="en-GB"/>
              </w:rPr>
              <w:t xml:space="preserve"> </w:t>
            </w:r>
            <w:r w:rsidRPr="00A33350">
              <w:rPr>
                <w:i/>
                <w:lang w:val="en-GB"/>
              </w:rPr>
              <w:t>Venkovský cestovní ruch</w:t>
            </w:r>
            <w:r w:rsidRPr="00A33350">
              <w:rPr>
                <w:lang w:val="en-GB"/>
              </w:rPr>
              <w:t>. Společnost vědeckých expertů cestovního ruchu (SVECR), z.s., 2020. S. 72-81. ISBN 978-80-210-9593</w:t>
            </w:r>
            <w:r w:rsidRPr="00035542">
              <w:rPr>
                <w:lang w:val="en-GB"/>
              </w:rPr>
              <w:t>-9</w:t>
            </w:r>
            <w:r>
              <w:rPr>
                <w:lang w:val="en-GB"/>
              </w:rPr>
              <w:t>, (C, 50 %).</w:t>
            </w:r>
          </w:p>
          <w:p w14:paraId="01371D05" w14:textId="77777777" w:rsidR="00C10C15" w:rsidRPr="00243274" w:rsidRDefault="00C10C15" w:rsidP="00CD1860">
            <w:pPr>
              <w:jc w:val="both"/>
              <w:rPr>
                <w:b/>
              </w:rPr>
            </w:pPr>
            <w:r w:rsidRPr="004E102C">
              <w:rPr>
                <w:b/>
              </w:rPr>
              <w:t>Další tvůrčí činnost (včetně projektů)</w:t>
            </w:r>
          </w:p>
          <w:p w14:paraId="375C682B" w14:textId="3F392F21" w:rsidR="00C10C15" w:rsidRDefault="00C10C15" w:rsidP="00CD1860">
            <w:pPr>
              <w:pStyle w:val="Bezmezer"/>
              <w:jc w:val="both"/>
              <w:rPr>
                <w:i/>
              </w:rPr>
            </w:pPr>
            <w:r w:rsidRPr="00D72696">
              <w:t>Erasmus+ Cooperation partner</w:t>
            </w:r>
            <w:r>
              <w:t xml:space="preserve">ships in Higher Education (HED)- </w:t>
            </w:r>
            <w:r w:rsidRPr="00203B22">
              <w:rPr>
                <w:i/>
              </w:rPr>
              <w:t>Smart Business Skills</w:t>
            </w:r>
            <w:r>
              <w:rPr>
                <w:i/>
              </w:rPr>
              <w:t xml:space="preserve"> of Tourism University Students</w:t>
            </w:r>
            <w:r w:rsidR="00A33350">
              <w:rPr>
                <w:i/>
              </w:rPr>
              <w:t xml:space="preserve"> </w:t>
            </w:r>
            <w:r w:rsidRPr="00203B22">
              <w:rPr>
                <w:i/>
              </w:rPr>
              <w:t>Applicable on International Labour market</w:t>
            </w:r>
            <w:r>
              <w:rPr>
                <w:i/>
              </w:rPr>
              <w:t xml:space="preserve">, </w:t>
            </w:r>
            <w:r w:rsidR="00FB783A" w:rsidRPr="00CC4D48">
              <w:t>2022–2024</w:t>
            </w:r>
            <w:r>
              <w:rPr>
                <w:i/>
              </w:rPr>
              <w:t xml:space="preserve"> </w:t>
            </w:r>
            <w:r>
              <w:t>(člen řešitelského týmu).</w:t>
            </w:r>
          </w:p>
          <w:p w14:paraId="6F15085E" w14:textId="3CC03455" w:rsidR="00C10C15" w:rsidRDefault="00C10C15" w:rsidP="00CD1860">
            <w:pPr>
              <w:pStyle w:val="Bezmezer"/>
              <w:jc w:val="both"/>
            </w:pPr>
            <w:r w:rsidRPr="001E06A0">
              <w:t>Interreg</w:t>
            </w:r>
            <w:r>
              <w:t xml:space="preserve"> V-A SR </w:t>
            </w:r>
            <w:r w:rsidR="00FB783A">
              <w:t>ČR</w:t>
            </w:r>
            <w:r w:rsidR="00FB783A" w:rsidRPr="001E06A0">
              <w:t xml:space="preserve"> – Internacionální</w:t>
            </w:r>
            <w:r w:rsidRPr="001E06A0">
              <w:t xml:space="preserve"> doktorský seminář (IDS) jako podpora vývoje mezinárodních institucionálních partnerství</w:t>
            </w:r>
            <w:r>
              <w:t>, 2021 (člen řešitelského týmu).</w:t>
            </w:r>
          </w:p>
          <w:p w14:paraId="14EEFAAF" w14:textId="77777777" w:rsidR="00C10C15" w:rsidRDefault="00C10C15" w:rsidP="00CD1860">
            <w:pPr>
              <w:pStyle w:val="Bezmezer"/>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2F13BADB" w14:textId="5EE93CC0" w:rsidR="00C10C15" w:rsidRDefault="00C10C15" w:rsidP="00CD1860">
            <w:pPr>
              <w:pStyle w:val="Bezmezer"/>
              <w:jc w:val="both"/>
            </w:pPr>
            <w:r w:rsidRPr="00925157">
              <w:t xml:space="preserve">TAČR </w:t>
            </w:r>
            <w:r w:rsidR="00FB783A" w:rsidRPr="00925157">
              <w:t>Trend – FW03010194</w:t>
            </w:r>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22F42EA4" w14:textId="77777777" w:rsidR="00C10C15" w:rsidRDefault="00C10C15" w:rsidP="00CD1860">
            <w:pPr>
              <w:pStyle w:val="Bezmezer"/>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0CADFD35" w14:textId="77777777" w:rsidR="00C10C15" w:rsidRDefault="00C10C15" w:rsidP="00CD1860">
            <w:pPr>
              <w:pStyle w:val="Bezmezer"/>
              <w:jc w:val="both"/>
            </w:pPr>
            <w:r w:rsidRPr="005039FD">
              <w:t>FSR</w:t>
            </w:r>
            <w:r>
              <w:t xml:space="preserve"> (Fond strategického rozvoje)</w:t>
            </w:r>
            <w:r w:rsidRPr="005039FD">
              <w:t>: Koncept trvale udržitelného rozvoje cestovního ruchu v po</w:t>
            </w:r>
            <w:r>
              <w:t xml:space="preserve">dmínkách jednotlivých ekonomik, 2021 (člen řešitelského týmu). </w:t>
            </w:r>
          </w:p>
          <w:p w14:paraId="09D79381" w14:textId="77777777" w:rsidR="00C10C15" w:rsidRDefault="00C10C15" w:rsidP="00CD1860">
            <w:pPr>
              <w:pStyle w:val="Bezmezer"/>
              <w:jc w:val="both"/>
            </w:pPr>
            <w:r>
              <w:t>RO: Udržitelnost systému podnikání, 2020-2021 (člen řešitelského týmu).</w:t>
            </w:r>
          </w:p>
          <w:p w14:paraId="2E4266A6" w14:textId="77777777" w:rsidR="00C10C15" w:rsidRDefault="00C10C15" w:rsidP="00CD1860">
            <w:pPr>
              <w:pStyle w:val="Bezmeze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14:paraId="4468BD47" w14:textId="77777777" w:rsidR="00C10C15" w:rsidRPr="004D48E2" w:rsidRDefault="00C10C15" w:rsidP="00CD1860">
            <w:pPr>
              <w:jc w:val="both"/>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C10C15" w14:paraId="5CDB9EEC" w14:textId="77777777" w:rsidTr="00CD1860">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E9608C6" w14:textId="77777777" w:rsidR="00C10C15" w:rsidRDefault="00C10C15" w:rsidP="00CD1860">
            <w:pPr>
              <w:rPr>
                <w:b/>
              </w:rPr>
            </w:pPr>
            <w:r>
              <w:rPr>
                <w:b/>
              </w:rPr>
              <w:lastRenderedPageBreak/>
              <w:t>Působení v zahraničí</w:t>
            </w:r>
          </w:p>
        </w:tc>
      </w:tr>
      <w:tr w:rsidR="00C10C15" w14:paraId="135011C8" w14:textId="77777777" w:rsidTr="00CD1860">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706CA703" w14:textId="77777777" w:rsidR="00C10C15" w:rsidRDefault="00C10C15" w:rsidP="00CD1860">
            <w:pPr>
              <w:rPr>
                <w:b/>
              </w:rPr>
            </w:pPr>
            <w:r w:rsidRPr="00C60FF3">
              <w:t>University of Opole, Polsko, listopad-prosinec 2022</w:t>
            </w:r>
          </w:p>
        </w:tc>
      </w:tr>
      <w:tr w:rsidR="00C10C15" w14:paraId="7F7DE75B" w14:textId="77777777" w:rsidTr="00CD1860">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1C6EA85" w14:textId="77777777" w:rsidR="00C10C15" w:rsidRDefault="00C10C15" w:rsidP="00CD1860">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471FA105" w14:textId="77777777" w:rsidR="00C10C15" w:rsidRDefault="00C10C15" w:rsidP="00CD1860">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711935" w14:textId="77777777" w:rsidR="00C10C15" w:rsidRDefault="00C10C15" w:rsidP="00CD1860">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4E0CF4F" w14:textId="77777777" w:rsidR="00C10C15" w:rsidRDefault="00C10C15" w:rsidP="00CD1860">
            <w:pPr>
              <w:jc w:val="both"/>
            </w:pPr>
          </w:p>
        </w:tc>
      </w:tr>
    </w:tbl>
    <w:p w14:paraId="1C219036" w14:textId="77777777" w:rsidR="00C10C15" w:rsidRDefault="00C10C15" w:rsidP="00C10C15"/>
    <w:p w14:paraId="4EA62EB9" w14:textId="77777777" w:rsidR="00C10C15" w:rsidRDefault="00C10C15" w:rsidP="00C10C15"/>
    <w:p w14:paraId="585B5782" w14:textId="77777777" w:rsidR="00C10C15" w:rsidRDefault="00C10C15" w:rsidP="00C10C15"/>
    <w:p w14:paraId="4338EA12" w14:textId="77777777" w:rsidR="00C10C15" w:rsidRDefault="00C10C15" w:rsidP="00C10C15"/>
    <w:p w14:paraId="79789831" w14:textId="77777777" w:rsidR="00C10C15" w:rsidRDefault="00C10C15" w:rsidP="00C10C15"/>
    <w:p w14:paraId="22737FF8" w14:textId="77777777" w:rsidR="00C10C15" w:rsidRDefault="00C10C15" w:rsidP="00C10C15"/>
    <w:p w14:paraId="440123C9" w14:textId="77777777" w:rsidR="00C10C15" w:rsidRDefault="00C10C15" w:rsidP="00C10C15"/>
    <w:p w14:paraId="7AC6B5ED" w14:textId="77777777" w:rsidR="00C10C15" w:rsidRDefault="00C10C15" w:rsidP="00C10C15"/>
    <w:p w14:paraId="343E321F" w14:textId="77777777" w:rsidR="00C10C15" w:rsidRDefault="00C10C15" w:rsidP="00C10C15"/>
    <w:p w14:paraId="51158DD3" w14:textId="77777777" w:rsidR="00C10C15" w:rsidRDefault="00C10C15" w:rsidP="00C10C15"/>
    <w:p w14:paraId="42EECB31" w14:textId="77777777" w:rsidR="00C10C15" w:rsidRDefault="00C10C15" w:rsidP="00C10C15"/>
    <w:p w14:paraId="5DF5F416" w14:textId="77777777" w:rsidR="00C10C15" w:rsidRDefault="00C10C15" w:rsidP="00C10C15"/>
    <w:p w14:paraId="3FA1CF4D" w14:textId="77777777" w:rsidR="00C10C15" w:rsidRDefault="00C10C15" w:rsidP="00C10C15"/>
    <w:p w14:paraId="3D9A989C" w14:textId="77777777" w:rsidR="00C10C15" w:rsidRDefault="00C10C15" w:rsidP="00C10C15"/>
    <w:p w14:paraId="6EDD7821" w14:textId="77777777" w:rsidR="00C10C15" w:rsidRDefault="00C10C15" w:rsidP="00C10C15"/>
    <w:p w14:paraId="41567390" w14:textId="77777777" w:rsidR="00C10C15" w:rsidRDefault="00C10C15" w:rsidP="00C10C15"/>
    <w:p w14:paraId="2C9C329B" w14:textId="77777777" w:rsidR="00C10C15" w:rsidRDefault="00C10C15" w:rsidP="00C10C15"/>
    <w:p w14:paraId="7F4E2F3C" w14:textId="77777777" w:rsidR="00C10C15" w:rsidRDefault="00C10C15" w:rsidP="00C10C15"/>
    <w:p w14:paraId="75770336" w14:textId="77777777" w:rsidR="00C10C15" w:rsidRDefault="00C10C15" w:rsidP="00C10C15"/>
    <w:p w14:paraId="71C3168A" w14:textId="77777777" w:rsidR="00C10C15" w:rsidRDefault="00C10C15" w:rsidP="00C10C15"/>
    <w:p w14:paraId="6444A9EF" w14:textId="77777777" w:rsidR="00C10C15" w:rsidRDefault="00C10C15" w:rsidP="00C10C15"/>
    <w:p w14:paraId="39383521" w14:textId="77777777" w:rsidR="00C10C15" w:rsidRDefault="00C10C15" w:rsidP="00C10C15"/>
    <w:p w14:paraId="3C5AFDC4" w14:textId="77777777" w:rsidR="00C10C15" w:rsidRDefault="00C10C15" w:rsidP="00C10C15"/>
    <w:p w14:paraId="09C62CB0" w14:textId="77777777" w:rsidR="00C10C15" w:rsidRDefault="00C10C15" w:rsidP="00C10C15"/>
    <w:p w14:paraId="12ACFF4F" w14:textId="77777777" w:rsidR="00C10C15" w:rsidRDefault="00C10C15" w:rsidP="00C10C15"/>
    <w:p w14:paraId="5538BFED" w14:textId="77777777" w:rsidR="00B44BAC" w:rsidRDefault="00B44B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10C15" w14:paraId="2361BDB1" w14:textId="77777777" w:rsidTr="00CD1860">
        <w:tc>
          <w:tcPr>
            <w:tcW w:w="9859" w:type="dxa"/>
            <w:gridSpan w:val="15"/>
            <w:tcBorders>
              <w:bottom w:val="double" w:sz="4" w:space="0" w:color="auto"/>
            </w:tcBorders>
            <w:shd w:val="clear" w:color="auto" w:fill="BDD6EE"/>
          </w:tcPr>
          <w:p w14:paraId="4B0BEBCC" w14:textId="3D7EA360" w:rsidR="00C10C15" w:rsidRDefault="00C10C15" w:rsidP="00CD1860">
            <w:pPr>
              <w:jc w:val="both"/>
              <w:rPr>
                <w:b/>
                <w:sz w:val="28"/>
              </w:rPr>
            </w:pPr>
            <w:r>
              <w:rPr>
                <w:b/>
                <w:sz w:val="28"/>
              </w:rPr>
              <w:lastRenderedPageBreak/>
              <w:t>C-I – Personální zabezpečení</w:t>
            </w:r>
          </w:p>
        </w:tc>
      </w:tr>
      <w:tr w:rsidR="00C10C15" w14:paraId="0E9A92F8" w14:textId="77777777" w:rsidTr="00CD1860">
        <w:tc>
          <w:tcPr>
            <w:tcW w:w="2518" w:type="dxa"/>
            <w:tcBorders>
              <w:top w:val="double" w:sz="4" w:space="0" w:color="auto"/>
            </w:tcBorders>
            <w:shd w:val="clear" w:color="auto" w:fill="F7CAAC"/>
          </w:tcPr>
          <w:p w14:paraId="77B6EBD7" w14:textId="77777777" w:rsidR="00C10C15" w:rsidRDefault="00C10C15" w:rsidP="00CD1860">
            <w:pPr>
              <w:jc w:val="both"/>
              <w:rPr>
                <w:b/>
              </w:rPr>
            </w:pPr>
            <w:r>
              <w:rPr>
                <w:b/>
              </w:rPr>
              <w:t>Vysoká škola</w:t>
            </w:r>
          </w:p>
        </w:tc>
        <w:tc>
          <w:tcPr>
            <w:tcW w:w="7341" w:type="dxa"/>
            <w:gridSpan w:val="14"/>
          </w:tcPr>
          <w:p w14:paraId="3F828E51" w14:textId="77777777" w:rsidR="00C10C15" w:rsidRDefault="00C10C15" w:rsidP="00CD1860">
            <w:pPr>
              <w:jc w:val="both"/>
            </w:pPr>
            <w:r w:rsidRPr="00EA7D15">
              <w:t>Univerzita Tomáše Bati ve Zlíně</w:t>
            </w:r>
          </w:p>
        </w:tc>
      </w:tr>
      <w:tr w:rsidR="00C10C15" w14:paraId="6619FB1D" w14:textId="77777777" w:rsidTr="00CD1860">
        <w:tc>
          <w:tcPr>
            <w:tcW w:w="2518" w:type="dxa"/>
            <w:shd w:val="clear" w:color="auto" w:fill="F7CAAC"/>
          </w:tcPr>
          <w:p w14:paraId="5B04E9E4" w14:textId="77777777" w:rsidR="00C10C15" w:rsidRDefault="00C10C15" w:rsidP="00CD1860">
            <w:pPr>
              <w:jc w:val="both"/>
              <w:rPr>
                <w:b/>
              </w:rPr>
            </w:pPr>
            <w:r>
              <w:rPr>
                <w:b/>
              </w:rPr>
              <w:t>Součást vysoké školy</w:t>
            </w:r>
          </w:p>
        </w:tc>
        <w:tc>
          <w:tcPr>
            <w:tcW w:w="7341" w:type="dxa"/>
            <w:gridSpan w:val="14"/>
          </w:tcPr>
          <w:p w14:paraId="668DB9B3" w14:textId="77777777" w:rsidR="00C10C15" w:rsidRDefault="00C10C15" w:rsidP="00CD1860">
            <w:pPr>
              <w:jc w:val="both"/>
            </w:pPr>
            <w:r>
              <w:t>Fakulta managementu a ekonomiky</w:t>
            </w:r>
          </w:p>
        </w:tc>
      </w:tr>
      <w:tr w:rsidR="00C10C15" w14:paraId="7693A944" w14:textId="77777777" w:rsidTr="00CD1860">
        <w:tc>
          <w:tcPr>
            <w:tcW w:w="2518" w:type="dxa"/>
            <w:shd w:val="clear" w:color="auto" w:fill="F7CAAC"/>
          </w:tcPr>
          <w:p w14:paraId="0DC387BE" w14:textId="77777777" w:rsidR="00C10C15" w:rsidRDefault="00C10C15" w:rsidP="00CD1860">
            <w:pPr>
              <w:jc w:val="both"/>
              <w:rPr>
                <w:b/>
              </w:rPr>
            </w:pPr>
            <w:r>
              <w:rPr>
                <w:b/>
              </w:rPr>
              <w:t>Název studijního programu</w:t>
            </w:r>
          </w:p>
        </w:tc>
        <w:tc>
          <w:tcPr>
            <w:tcW w:w="7341" w:type="dxa"/>
            <w:gridSpan w:val="14"/>
          </w:tcPr>
          <w:p w14:paraId="213B2F56" w14:textId="77777777" w:rsidR="00C10C15" w:rsidRDefault="00C10C15" w:rsidP="00CD1860">
            <w:pPr>
              <w:jc w:val="both"/>
            </w:pPr>
            <w:r w:rsidRPr="009D4EE6">
              <w:t>Management udržitelného rozvoje</w:t>
            </w:r>
          </w:p>
        </w:tc>
      </w:tr>
      <w:tr w:rsidR="00C10C15" w14:paraId="755DA2FB" w14:textId="77777777" w:rsidTr="00CD1860">
        <w:tc>
          <w:tcPr>
            <w:tcW w:w="2518" w:type="dxa"/>
            <w:shd w:val="clear" w:color="auto" w:fill="F7CAAC"/>
          </w:tcPr>
          <w:p w14:paraId="19D18A4B" w14:textId="77777777" w:rsidR="00C10C15" w:rsidRDefault="00C10C15" w:rsidP="00CD1860">
            <w:pPr>
              <w:jc w:val="both"/>
              <w:rPr>
                <w:b/>
              </w:rPr>
            </w:pPr>
            <w:r>
              <w:rPr>
                <w:b/>
              </w:rPr>
              <w:t>Jméno a příjmení</w:t>
            </w:r>
          </w:p>
        </w:tc>
        <w:tc>
          <w:tcPr>
            <w:tcW w:w="4536" w:type="dxa"/>
            <w:gridSpan w:val="8"/>
          </w:tcPr>
          <w:p w14:paraId="16B32B00" w14:textId="77777777" w:rsidR="00C10C15" w:rsidRDefault="00C10C15" w:rsidP="00CD1860">
            <w:pPr>
              <w:jc w:val="both"/>
            </w:pPr>
            <w:r>
              <w:t>Jiří ZICHA</w:t>
            </w:r>
          </w:p>
        </w:tc>
        <w:tc>
          <w:tcPr>
            <w:tcW w:w="709" w:type="dxa"/>
            <w:shd w:val="clear" w:color="auto" w:fill="F7CAAC"/>
          </w:tcPr>
          <w:p w14:paraId="72856AF9" w14:textId="77777777" w:rsidR="00C10C15" w:rsidRDefault="00C10C15" w:rsidP="00CD1860">
            <w:pPr>
              <w:jc w:val="both"/>
              <w:rPr>
                <w:b/>
              </w:rPr>
            </w:pPr>
            <w:r>
              <w:rPr>
                <w:b/>
              </w:rPr>
              <w:t>Tituly</w:t>
            </w:r>
          </w:p>
        </w:tc>
        <w:tc>
          <w:tcPr>
            <w:tcW w:w="2096" w:type="dxa"/>
            <w:gridSpan w:val="5"/>
          </w:tcPr>
          <w:p w14:paraId="0365D9B5" w14:textId="5221011D" w:rsidR="00C10C15" w:rsidRDefault="00C10C15" w:rsidP="00CD1860">
            <w:pPr>
              <w:jc w:val="both"/>
            </w:pPr>
            <w:r>
              <w:t>JUDr.</w:t>
            </w:r>
            <w:r w:rsidR="00687D45">
              <w:t>,</w:t>
            </w:r>
            <w:r>
              <w:t xml:space="preserve"> Ph.D.</w:t>
            </w:r>
          </w:p>
        </w:tc>
      </w:tr>
      <w:tr w:rsidR="00C10C15" w14:paraId="54715805" w14:textId="77777777" w:rsidTr="00CD1860">
        <w:tc>
          <w:tcPr>
            <w:tcW w:w="2518" w:type="dxa"/>
            <w:shd w:val="clear" w:color="auto" w:fill="F7CAAC"/>
          </w:tcPr>
          <w:p w14:paraId="24427A29" w14:textId="77777777" w:rsidR="00C10C15" w:rsidRDefault="00C10C15" w:rsidP="00CD1860">
            <w:pPr>
              <w:jc w:val="both"/>
              <w:rPr>
                <w:b/>
              </w:rPr>
            </w:pPr>
            <w:r>
              <w:rPr>
                <w:b/>
              </w:rPr>
              <w:t>Rok narození</w:t>
            </w:r>
          </w:p>
        </w:tc>
        <w:tc>
          <w:tcPr>
            <w:tcW w:w="829" w:type="dxa"/>
            <w:gridSpan w:val="2"/>
          </w:tcPr>
          <w:p w14:paraId="25553DDB" w14:textId="77777777" w:rsidR="00C10C15" w:rsidRDefault="00C10C15" w:rsidP="00CD1860">
            <w:pPr>
              <w:jc w:val="both"/>
            </w:pPr>
            <w:r>
              <w:t>1977</w:t>
            </w:r>
          </w:p>
        </w:tc>
        <w:tc>
          <w:tcPr>
            <w:tcW w:w="1721" w:type="dxa"/>
            <w:shd w:val="clear" w:color="auto" w:fill="F7CAAC"/>
          </w:tcPr>
          <w:p w14:paraId="5232AE8F" w14:textId="77777777" w:rsidR="00C10C15" w:rsidRDefault="00C10C15" w:rsidP="00CD1860">
            <w:pPr>
              <w:jc w:val="both"/>
              <w:rPr>
                <w:b/>
              </w:rPr>
            </w:pPr>
            <w:r>
              <w:rPr>
                <w:b/>
              </w:rPr>
              <w:t>typ vztahu k VŠ</w:t>
            </w:r>
          </w:p>
        </w:tc>
        <w:tc>
          <w:tcPr>
            <w:tcW w:w="992" w:type="dxa"/>
            <w:gridSpan w:val="4"/>
          </w:tcPr>
          <w:p w14:paraId="7D5F8008" w14:textId="77777777" w:rsidR="00C10C15" w:rsidRDefault="00C10C15" w:rsidP="00CD1860">
            <w:pPr>
              <w:jc w:val="both"/>
            </w:pPr>
            <w:r>
              <w:t>pp</w:t>
            </w:r>
          </w:p>
        </w:tc>
        <w:tc>
          <w:tcPr>
            <w:tcW w:w="994" w:type="dxa"/>
            <w:shd w:val="clear" w:color="auto" w:fill="F7CAAC"/>
          </w:tcPr>
          <w:p w14:paraId="53BFBC2D" w14:textId="77777777" w:rsidR="00C10C15" w:rsidRDefault="00C10C15" w:rsidP="00CD1860">
            <w:pPr>
              <w:jc w:val="both"/>
              <w:rPr>
                <w:b/>
              </w:rPr>
            </w:pPr>
            <w:r>
              <w:rPr>
                <w:b/>
              </w:rPr>
              <w:t>rozsah</w:t>
            </w:r>
          </w:p>
        </w:tc>
        <w:tc>
          <w:tcPr>
            <w:tcW w:w="709" w:type="dxa"/>
          </w:tcPr>
          <w:p w14:paraId="7DA2DB31" w14:textId="77777777" w:rsidR="00C10C15" w:rsidRDefault="00C10C15" w:rsidP="00CD1860">
            <w:pPr>
              <w:jc w:val="both"/>
            </w:pPr>
            <w:r>
              <w:t>40</w:t>
            </w:r>
          </w:p>
        </w:tc>
        <w:tc>
          <w:tcPr>
            <w:tcW w:w="709" w:type="dxa"/>
            <w:gridSpan w:val="3"/>
            <w:shd w:val="clear" w:color="auto" w:fill="F7CAAC"/>
          </w:tcPr>
          <w:p w14:paraId="6BBFE6A0" w14:textId="77777777" w:rsidR="00C10C15" w:rsidRDefault="00C10C15" w:rsidP="00CD1860">
            <w:pPr>
              <w:jc w:val="both"/>
              <w:rPr>
                <w:b/>
              </w:rPr>
            </w:pPr>
            <w:r>
              <w:rPr>
                <w:b/>
              </w:rPr>
              <w:t>do kdy</w:t>
            </w:r>
          </w:p>
        </w:tc>
        <w:tc>
          <w:tcPr>
            <w:tcW w:w="1387" w:type="dxa"/>
            <w:gridSpan w:val="2"/>
          </w:tcPr>
          <w:p w14:paraId="3BFF83D5" w14:textId="77777777" w:rsidR="00C10C15" w:rsidRDefault="00C10C15" w:rsidP="00CD1860">
            <w:pPr>
              <w:jc w:val="both"/>
            </w:pPr>
            <w:r>
              <w:t>N</w:t>
            </w:r>
          </w:p>
        </w:tc>
      </w:tr>
      <w:tr w:rsidR="00C10C15" w14:paraId="598A9C32" w14:textId="77777777" w:rsidTr="00CD1860">
        <w:tc>
          <w:tcPr>
            <w:tcW w:w="5068" w:type="dxa"/>
            <w:gridSpan w:val="4"/>
            <w:shd w:val="clear" w:color="auto" w:fill="F7CAAC"/>
          </w:tcPr>
          <w:p w14:paraId="1B4AA943" w14:textId="77777777" w:rsidR="00C10C15" w:rsidRDefault="00C10C15" w:rsidP="00CD1860">
            <w:pPr>
              <w:jc w:val="both"/>
              <w:rPr>
                <w:b/>
              </w:rPr>
            </w:pPr>
            <w:r>
              <w:rPr>
                <w:b/>
              </w:rPr>
              <w:t>Typ vztahu na součásti VŠ, která uskutečňuje st. program</w:t>
            </w:r>
          </w:p>
        </w:tc>
        <w:tc>
          <w:tcPr>
            <w:tcW w:w="992" w:type="dxa"/>
            <w:gridSpan w:val="4"/>
          </w:tcPr>
          <w:p w14:paraId="1A4C22F8" w14:textId="77777777" w:rsidR="00C10C15" w:rsidRDefault="00C10C15" w:rsidP="00CD1860">
            <w:pPr>
              <w:jc w:val="both"/>
            </w:pPr>
            <w:r>
              <w:t>pp</w:t>
            </w:r>
          </w:p>
        </w:tc>
        <w:tc>
          <w:tcPr>
            <w:tcW w:w="994" w:type="dxa"/>
            <w:shd w:val="clear" w:color="auto" w:fill="F7CAAC"/>
          </w:tcPr>
          <w:p w14:paraId="75E63D56" w14:textId="77777777" w:rsidR="00C10C15" w:rsidRDefault="00C10C15" w:rsidP="00CD1860">
            <w:pPr>
              <w:jc w:val="both"/>
              <w:rPr>
                <w:b/>
              </w:rPr>
            </w:pPr>
            <w:r>
              <w:rPr>
                <w:b/>
              </w:rPr>
              <w:t>rozsah</w:t>
            </w:r>
          </w:p>
        </w:tc>
        <w:tc>
          <w:tcPr>
            <w:tcW w:w="709" w:type="dxa"/>
          </w:tcPr>
          <w:p w14:paraId="1CCC03C1" w14:textId="77777777" w:rsidR="00C10C15" w:rsidRDefault="00C10C15" w:rsidP="00CD1860">
            <w:pPr>
              <w:jc w:val="both"/>
            </w:pPr>
            <w:r>
              <w:t>40</w:t>
            </w:r>
          </w:p>
        </w:tc>
        <w:tc>
          <w:tcPr>
            <w:tcW w:w="709" w:type="dxa"/>
            <w:gridSpan w:val="3"/>
            <w:shd w:val="clear" w:color="auto" w:fill="F7CAAC"/>
          </w:tcPr>
          <w:p w14:paraId="59B8D229" w14:textId="77777777" w:rsidR="00C10C15" w:rsidRDefault="00C10C15" w:rsidP="00CD1860">
            <w:pPr>
              <w:jc w:val="both"/>
              <w:rPr>
                <w:b/>
              </w:rPr>
            </w:pPr>
            <w:r>
              <w:rPr>
                <w:b/>
              </w:rPr>
              <w:t>do kdy</w:t>
            </w:r>
          </w:p>
        </w:tc>
        <w:tc>
          <w:tcPr>
            <w:tcW w:w="1387" w:type="dxa"/>
            <w:gridSpan w:val="2"/>
          </w:tcPr>
          <w:p w14:paraId="226360F0" w14:textId="77777777" w:rsidR="00C10C15" w:rsidRDefault="00C10C15" w:rsidP="00CD1860">
            <w:pPr>
              <w:jc w:val="both"/>
            </w:pPr>
            <w:r>
              <w:t>N</w:t>
            </w:r>
          </w:p>
        </w:tc>
      </w:tr>
      <w:tr w:rsidR="00C10C15" w14:paraId="217EC5FC" w14:textId="77777777" w:rsidTr="00CD1860">
        <w:tc>
          <w:tcPr>
            <w:tcW w:w="6060" w:type="dxa"/>
            <w:gridSpan w:val="8"/>
            <w:shd w:val="clear" w:color="auto" w:fill="F7CAAC"/>
          </w:tcPr>
          <w:p w14:paraId="35970F2B" w14:textId="77777777" w:rsidR="00C10C15" w:rsidRDefault="00C10C15" w:rsidP="00CD1860">
            <w:pPr>
              <w:jc w:val="both"/>
            </w:pPr>
            <w:r>
              <w:rPr>
                <w:b/>
              </w:rPr>
              <w:t>Další současná působení jako akademický pracovník na jiných VŠ</w:t>
            </w:r>
          </w:p>
        </w:tc>
        <w:tc>
          <w:tcPr>
            <w:tcW w:w="1703" w:type="dxa"/>
            <w:gridSpan w:val="2"/>
            <w:shd w:val="clear" w:color="auto" w:fill="F7CAAC"/>
          </w:tcPr>
          <w:p w14:paraId="7F2DB8C3" w14:textId="77777777" w:rsidR="00C10C15" w:rsidRDefault="00C10C15" w:rsidP="00CD1860">
            <w:pPr>
              <w:jc w:val="both"/>
              <w:rPr>
                <w:b/>
              </w:rPr>
            </w:pPr>
            <w:r>
              <w:rPr>
                <w:b/>
              </w:rPr>
              <w:t>typ prac. vztahu</w:t>
            </w:r>
          </w:p>
        </w:tc>
        <w:tc>
          <w:tcPr>
            <w:tcW w:w="2096" w:type="dxa"/>
            <w:gridSpan w:val="5"/>
            <w:shd w:val="clear" w:color="auto" w:fill="F7CAAC"/>
          </w:tcPr>
          <w:p w14:paraId="1816105F" w14:textId="77777777" w:rsidR="00C10C15" w:rsidRDefault="00C10C15" w:rsidP="00CD1860">
            <w:pPr>
              <w:jc w:val="both"/>
              <w:rPr>
                <w:b/>
              </w:rPr>
            </w:pPr>
            <w:r>
              <w:rPr>
                <w:b/>
              </w:rPr>
              <w:t>rozsah</w:t>
            </w:r>
          </w:p>
        </w:tc>
      </w:tr>
      <w:tr w:rsidR="00C10C15" w14:paraId="407124C5" w14:textId="77777777" w:rsidTr="00CD1860">
        <w:tc>
          <w:tcPr>
            <w:tcW w:w="6060" w:type="dxa"/>
            <w:gridSpan w:val="8"/>
          </w:tcPr>
          <w:p w14:paraId="177E143D" w14:textId="77777777" w:rsidR="00C10C15" w:rsidRDefault="00C10C15" w:rsidP="00CD1860">
            <w:pPr>
              <w:jc w:val="both"/>
            </w:pPr>
          </w:p>
        </w:tc>
        <w:tc>
          <w:tcPr>
            <w:tcW w:w="1703" w:type="dxa"/>
            <w:gridSpan w:val="2"/>
          </w:tcPr>
          <w:p w14:paraId="5ADB2AC5" w14:textId="77777777" w:rsidR="00C10C15" w:rsidRDefault="00C10C15" w:rsidP="00CD1860">
            <w:pPr>
              <w:jc w:val="both"/>
            </w:pPr>
          </w:p>
        </w:tc>
        <w:tc>
          <w:tcPr>
            <w:tcW w:w="2096" w:type="dxa"/>
            <w:gridSpan w:val="5"/>
          </w:tcPr>
          <w:p w14:paraId="2504B3C4" w14:textId="77777777" w:rsidR="00C10C15" w:rsidRDefault="00C10C15" w:rsidP="00CD1860">
            <w:pPr>
              <w:jc w:val="both"/>
            </w:pPr>
          </w:p>
        </w:tc>
      </w:tr>
      <w:tr w:rsidR="00C10C15" w14:paraId="212A7954" w14:textId="77777777" w:rsidTr="00CD1860">
        <w:tc>
          <w:tcPr>
            <w:tcW w:w="6060" w:type="dxa"/>
            <w:gridSpan w:val="8"/>
          </w:tcPr>
          <w:p w14:paraId="293C1C68" w14:textId="77777777" w:rsidR="00C10C15" w:rsidRDefault="00C10C15" w:rsidP="00CD1860">
            <w:pPr>
              <w:jc w:val="both"/>
            </w:pPr>
          </w:p>
        </w:tc>
        <w:tc>
          <w:tcPr>
            <w:tcW w:w="1703" w:type="dxa"/>
            <w:gridSpan w:val="2"/>
          </w:tcPr>
          <w:p w14:paraId="021A9927" w14:textId="77777777" w:rsidR="00C10C15" w:rsidRDefault="00C10C15" w:rsidP="00CD1860">
            <w:pPr>
              <w:jc w:val="both"/>
            </w:pPr>
          </w:p>
        </w:tc>
        <w:tc>
          <w:tcPr>
            <w:tcW w:w="2096" w:type="dxa"/>
            <w:gridSpan w:val="5"/>
          </w:tcPr>
          <w:p w14:paraId="517218B3" w14:textId="77777777" w:rsidR="00C10C15" w:rsidRDefault="00C10C15" w:rsidP="00CD1860">
            <w:pPr>
              <w:jc w:val="both"/>
            </w:pPr>
          </w:p>
        </w:tc>
      </w:tr>
      <w:tr w:rsidR="00C10C15" w14:paraId="60C109A0" w14:textId="77777777" w:rsidTr="00CD1860">
        <w:tc>
          <w:tcPr>
            <w:tcW w:w="9859" w:type="dxa"/>
            <w:gridSpan w:val="15"/>
            <w:shd w:val="clear" w:color="auto" w:fill="F7CAAC"/>
          </w:tcPr>
          <w:p w14:paraId="757D3E04" w14:textId="77777777" w:rsidR="00C10C15" w:rsidRDefault="00C10C15" w:rsidP="00CD1860">
            <w:pPr>
              <w:jc w:val="both"/>
            </w:pPr>
            <w:r>
              <w:rPr>
                <w:b/>
              </w:rPr>
              <w:t>Předměty příslušného studijního programu a způsob zapojení do jejich výuky, příp. další zapojení do uskutečňování studijního programu</w:t>
            </w:r>
          </w:p>
        </w:tc>
      </w:tr>
      <w:tr w:rsidR="00C10C15" w:rsidRPr="002827C6" w14:paraId="2352B3CC" w14:textId="77777777" w:rsidTr="00CD1860">
        <w:trPr>
          <w:trHeight w:val="621"/>
        </w:trPr>
        <w:tc>
          <w:tcPr>
            <w:tcW w:w="9859" w:type="dxa"/>
            <w:gridSpan w:val="15"/>
            <w:tcBorders>
              <w:top w:val="nil"/>
            </w:tcBorders>
          </w:tcPr>
          <w:p w14:paraId="689B27CC" w14:textId="77777777" w:rsidR="00C10C15" w:rsidRPr="002827C6" w:rsidRDefault="00C10C15" w:rsidP="00CD1860">
            <w:pPr>
              <w:jc w:val="both"/>
            </w:pPr>
            <w:r>
              <w:t>Právní aspekty udržitelného rozvoje – garant, přednášející (100 %)</w:t>
            </w:r>
          </w:p>
        </w:tc>
      </w:tr>
      <w:tr w:rsidR="00C10C15" w:rsidRPr="002827C6" w14:paraId="4150B893" w14:textId="77777777" w:rsidTr="00CD1860">
        <w:trPr>
          <w:trHeight w:val="340"/>
        </w:trPr>
        <w:tc>
          <w:tcPr>
            <w:tcW w:w="9859" w:type="dxa"/>
            <w:gridSpan w:val="15"/>
            <w:tcBorders>
              <w:top w:val="nil"/>
            </w:tcBorders>
            <w:shd w:val="clear" w:color="auto" w:fill="FBD4B4"/>
          </w:tcPr>
          <w:p w14:paraId="36C86829" w14:textId="77777777" w:rsidR="00C10C15" w:rsidRPr="002827C6" w:rsidRDefault="00C10C15" w:rsidP="00CD1860">
            <w:pPr>
              <w:jc w:val="both"/>
              <w:rPr>
                <w:b/>
              </w:rPr>
            </w:pPr>
            <w:r w:rsidRPr="002827C6">
              <w:rPr>
                <w:b/>
              </w:rPr>
              <w:t>Zapojení do výuky v dalších studijních programech na téže vysoké škole (pouze u garantů ZT a PZ předmětů)</w:t>
            </w:r>
          </w:p>
        </w:tc>
      </w:tr>
      <w:tr w:rsidR="00C10C15" w:rsidRPr="002827C6" w14:paraId="5F895369" w14:textId="77777777" w:rsidTr="00CD1860">
        <w:trPr>
          <w:trHeight w:val="340"/>
        </w:trPr>
        <w:tc>
          <w:tcPr>
            <w:tcW w:w="2802" w:type="dxa"/>
            <w:gridSpan w:val="2"/>
            <w:tcBorders>
              <w:top w:val="nil"/>
            </w:tcBorders>
          </w:tcPr>
          <w:p w14:paraId="50C5A469" w14:textId="77777777" w:rsidR="00C10C15" w:rsidRPr="002827C6" w:rsidRDefault="00C10C15" w:rsidP="00CD1860">
            <w:pPr>
              <w:jc w:val="both"/>
              <w:rPr>
                <w:b/>
              </w:rPr>
            </w:pPr>
            <w:r w:rsidRPr="002827C6">
              <w:rPr>
                <w:b/>
              </w:rPr>
              <w:t>Název studijního předmětu</w:t>
            </w:r>
          </w:p>
        </w:tc>
        <w:tc>
          <w:tcPr>
            <w:tcW w:w="2409" w:type="dxa"/>
            <w:gridSpan w:val="3"/>
            <w:tcBorders>
              <w:top w:val="nil"/>
            </w:tcBorders>
          </w:tcPr>
          <w:p w14:paraId="49413526" w14:textId="77777777" w:rsidR="00C10C15" w:rsidRPr="002827C6" w:rsidRDefault="00C10C15" w:rsidP="00CD1860">
            <w:pPr>
              <w:jc w:val="both"/>
              <w:rPr>
                <w:b/>
              </w:rPr>
            </w:pPr>
            <w:r w:rsidRPr="002827C6">
              <w:rPr>
                <w:b/>
              </w:rPr>
              <w:t>Název studijního programu</w:t>
            </w:r>
          </w:p>
        </w:tc>
        <w:tc>
          <w:tcPr>
            <w:tcW w:w="567" w:type="dxa"/>
            <w:gridSpan w:val="2"/>
            <w:tcBorders>
              <w:top w:val="nil"/>
            </w:tcBorders>
          </w:tcPr>
          <w:p w14:paraId="65A0C6F2" w14:textId="77777777" w:rsidR="00C10C15" w:rsidRPr="002827C6" w:rsidRDefault="00C10C15" w:rsidP="00CD1860">
            <w:pPr>
              <w:jc w:val="both"/>
              <w:rPr>
                <w:b/>
              </w:rPr>
            </w:pPr>
            <w:r w:rsidRPr="002827C6">
              <w:rPr>
                <w:b/>
              </w:rPr>
              <w:t>Sem.</w:t>
            </w:r>
          </w:p>
        </w:tc>
        <w:tc>
          <w:tcPr>
            <w:tcW w:w="2109" w:type="dxa"/>
            <w:gridSpan w:val="5"/>
            <w:tcBorders>
              <w:top w:val="nil"/>
            </w:tcBorders>
          </w:tcPr>
          <w:p w14:paraId="63FD3171" w14:textId="77777777" w:rsidR="00C10C15" w:rsidRPr="002827C6" w:rsidRDefault="00C10C15" w:rsidP="00CD1860">
            <w:pPr>
              <w:jc w:val="both"/>
              <w:rPr>
                <w:b/>
              </w:rPr>
            </w:pPr>
            <w:r w:rsidRPr="002827C6">
              <w:rPr>
                <w:b/>
              </w:rPr>
              <w:t>Role ve výuce daného předmětu</w:t>
            </w:r>
          </w:p>
        </w:tc>
        <w:tc>
          <w:tcPr>
            <w:tcW w:w="1972" w:type="dxa"/>
            <w:gridSpan w:val="3"/>
            <w:tcBorders>
              <w:top w:val="nil"/>
            </w:tcBorders>
          </w:tcPr>
          <w:p w14:paraId="035E9BBD" w14:textId="77777777" w:rsidR="00C10C15" w:rsidRPr="002827C6" w:rsidRDefault="00C10C15" w:rsidP="00CD1860">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C10C15" w:rsidRPr="00461AFF" w14:paraId="25BA9C1E" w14:textId="77777777" w:rsidTr="00CD1860">
        <w:trPr>
          <w:trHeight w:val="285"/>
        </w:trPr>
        <w:tc>
          <w:tcPr>
            <w:tcW w:w="2802" w:type="dxa"/>
            <w:gridSpan w:val="2"/>
            <w:tcBorders>
              <w:top w:val="nil"/>
            </w:tcBorders>
          </w:tcPr>
          <w:p w14:paraId="3251D45D" w14:textId="77777777" w:rsidR="00C10C15" w:rsidRPr="00461AFF" w:rsidRDefault="00C10C15" w:rsidP="00CD1860">
            <w:pPr>
              <w:jc w:val="both"/>
              <w:rPr>
                <w:color w:val="FF0000"/>
              </w:rPr>
            </w:pPr>
          </w:p>
        </w:tc>
        <w:tc>
          <w:tcPr>
            <w:tcW w:w="2409" w:type="dxa"/>
            <w:gridSpan w:val="3"/>
            <w:tcBorders>
              <w:top w:val="nil"/>
            </w:tcBorders>
          </w:tcPr>
          <w:p w14:paraId="084CB8DF" w14:textId="77777777" w:rsidR="00C10C15" w:rsidRPr="00461AFF" w:rsidRDefault="00C10C15" w:rsidP="00CD1860">
            <w:pPr>
              <w:jc w:val="both"/>
              <w:rPr>
                <w:color w:val="FF0000"/>
              </w:rPr>
            </w:pPr>
          </w:p>
        </w:tc>
        <w:tc>
          <w:tcPr>
            <w:tcW w:w="567" w:type="dxa"/>
            <w:gridSpan w:val="2"/>
            <w:tcBorders>
              <w:top w:val="nil"/>
            </w:tcBorders>
          </w:tcPr>
          <w:p w14:paraId="025D08A0" w14:textId="77777777" w:rsidR="00C10C15" w:rsidRPr="00461AFF" w:rsidRDefault="00C10C15" w:rsidP="00CD1860">
            <w:pPr>
              <w:jc w:val="both"/>
              <w:rPr>
                <w:color w:val="FF0000"/>
              </w:rPr>
            </w:pPr>
          </w:p>
        </w:tc>
        <w:tc>
          <w:tcPr>
            <w:tcW w:w="2109" w:type="dxa"/>
            <w:gridSpan w:val="5"/>
            <w:tcBorders>
              <w:top w:val="nil"/>
            </w:tcBorders>
          </w:tcPr>
          <w:p w14:paraId="46208BC9" w14:textId="77777777" w:rsidR="00C10C15" w:rsidRPr="00461AFF" w:rsidRDefault="00C10C15" w:rsidP="00CD1860">
            <w:pPr>
              <w:jc w:val="both"/>
              <w:rPr>
                <w:color w:val="FF0000"/>
              </w:rPr>
            </w:pPr>
          </w:p>
        </w:tc>
        <w:tc>
          <w:tcPr>
            <w:tcW w:w="1972" w:type="dxa"/>
            <w:gridSpan w:val="3"/>
            <w:tcBorders>
              <w:top w:val="nil"/>
            </w:tcBorders>
          </w:tcPr>
          <w:p w14:paraId="699F778F" w14:textId="77777777" w:rsidR="00C10C15" w:rsidRPr="00461AFF" w:rsidRDefault="00C10C15" w:rsidP="00CD1860">
            <w:pPr>
              <w:jc w:val="both"/>
              <w:rPr>
                <w:color w:val="FF0000"/>
              </w:rPr>
            </w:pPr>
          </w:p>
        </w:tc>
      </w:tr>
      <w:tr w:rsidR="00C10C15" w:rsidRPr="00461AFF" w14:paraId="57B096AC" w14:textId="77777777" w:rsidTr="00CD1860">
        <w:trPr>
          <w:trHeight w:val="284"/>
        </w:trPr>
        <w:tc>
          <w:tcPr>
            <w:tcW w:w="2802" w:type="dxa"/>
            <w:gridSpan w:val="2"/>
            <w:tcBorders>
              <w:top w:val="nil"/>
            </w:tcBorders>
          </w:tcPr>
          <w:p w14:paraId="3C90DE30" w14:textId="77777777" w:rsidR="00C10C15" w:rsidRPr="00461AFF" w:rsidRDefault="00C10C15" w:rsidP="00CD1860">
            <w:pPr>
              <w:jc w:val="both"/>
              <w:rPr>
                <w:color w:val="FF0000"/>
              </w:rPr>
            </w:pPr>
          </w:p>
        </w:tc>
        <w:tc>
          <w:tcPr>
            <w:tcW w:w="2409" w:type="dxa"/>
            <w:gridSpan w:val="3"/>
            <w:tcBorders>
              <w:top w:val="nil"/>
            </w:tcBorders>
          </w:tcPr>
          <w:p w14:paraId="1CA8B2B4" w14:textId="77777777" w:rsidR="00C10C15" w:rsidRPr="00461AFF" w:rsidRDefault="00C10C15" w:rsidP="00CD1860">
            <w:pPr>
              <w:jc w:val="both"/>
              <w:rPr>
                <w:color w:val="FF0000"/>
              </w:rPr>
            </w:pPr>
          </w:p>
        </w:tc>
        <w:tc>
          <w:tcPr>
            <w:tcW w:w="567" w:type="dxa"/>
            <w:gridSpan w:val="2"/>
            <w:tcBorders>
              <w:top w:val="nil"/>
            </w:tcBorders>
          </w:tcPr>
          <w:p w14:paraId="0EDC6003" w14:textId="77777777" w:rsidR="00C10C15" w:rsidRPr="00461AFF" w:rsidRDefault="00C10C15" w:rsidP="00CD1860">
            <w:pPr>
              <w:jc w:val="both"/>
              <w:rPr>
                <w:color w:val="FF0000"/>
              </w:rPr>
            </w:pPr>
          </w:p>
        </w:tc>
        <w:tc>
          <w:tcPr>
            <w:tcW w:w="2109" w:type="dxa"/>
            <w:gridSpan w:val="5"/>
            <w:tcBorders>
              <w:top w:val="nil"/>
            </w:tcBorders>
          </w:tcPr>
          <w:p w14:paraId="375C048B" w14:textId="77777777" w:rsidR="00C10C15" w:rsidRPr="00461AFF" w:rsidRDefault="00C10C15" w:rsidP="00CD1860">
            <w:pPr>
              <w:jc w:val="both"/>
              <w:rPr>
                <w:color w:val="FF0000"/>
              </w:rPr>
            </w:pPr>
          </w:p>
        </w:tc>
        <w:tc>
          <w:tcPr>
            <w:tcW w:w="1972" w:type="dxa"/>
            <w:gridSpan w:val="3"/>
            <w:tcBorders>
              <w:top w:val="nil"/>
            </w:tcBorders>
          </w:tcPr>
          <w:p w14:paraId="60271DD6" w14:textId="77777777" w:rsidR="00C10C15" w:rsidRPr="00461AFF" w:rsidRDefault="00C10C15" w:rsidP="00CD1860">
            <w:pPr>
              <w:jc w:val="both"/>
              <w:rPr>
                <w:color w:val="FF0000"/>
              </w:rPr>
            </w:pPr>
          </w:p>
        </w:tc>
      </w:tr>
      <w:tr w:rsidR="00C10C15" w14:paraId="58C34B1D" w14:textId="77777777" w:rsidTr="00CD1860">
        <w:tc>
          <w:tcPr>
            <w:tcW w:w="9859" w:type="dxa"/>
            <w:gridSpan w:val="15"/>
            <w:shd w:val="clear" w:color="auto" w:fill="F7CAAC"/>
          </w:tcPr>
          <w:p w14:paraId="2C912EF6" w14:textId="77777777" w:rsidR="00C10C15" w:rsidRDefault="00C10C15" w:rsidP="00CD1860">
            <w:pPr>
              <w:jc w:val="both"/>
            </w:pPr>
            <w:r>
              <w:rPr>
                <w:b/>
              </w:rPr>
              <w:t xml:space="preserve">Údaje o vzdělání na VŠ </w:t>
            </w:r>
          </w:p>
        </w:tc>
      </w:tr>
      <w:tr w:rsidR="00C10C15" w14:paraId="0FC010A5" w14:textId="77777777" w:rsidTr="00CD1860">
        <w:trPr>
          <w:trHeight w:val="1055"/>
        </w:trPr>
        <w:tc>
          <w:tcPr>
            <w:tcW w:w="9859" w:type="dxa"/>
            <w:gridSpan w:val="15"/>
          </w:tcPr>
          <w:p w14:paraId="572576C5" w14:textId="77777777" w:rsidR="00C10C15" w:rsidRPr="002A79CB" w:rsidRDefault="00C10C15" w:rsidP="00CD1860">
            <w:pPr>
              <w:jc w:val="both"/>
            </w:pPr>
            <w:r w:rsidRPr="002A79CB">
              <w:t xml:space="preserve">1996 - 2003: Právnická fakulta Univerzity Karlovy, Praha - magisterský studijní program v oboru Právo (Mgr.) </w:t>
            </w:r>
          </w:p>
          <w:p w14:paraId="534A383C" w14:textId="77777777" w:rsidR="00C10C15" w:rsidRPr="002A79CB" w:rsidRDefault="00C10C15" w:rsidP="00CD1860">
            <w:pPr>
              <w:jc w:val="both"/>
            </w:pPr>
            <w:r w:rsidRPr="002A79CB">
              <w:t>2005:            Právnická fakulta Univerzity Karlovy, Praha - rigorózní zkouška v oboru Právo (JUDr.)</w:t>
            </w:r>
          </w:p>
          <w:p w14:paraId="615C3960" w14:textId="77777777" w:rsidR="00C10C15" w:rsidRDefault="00C10C15" w:rsidP="00CD1860">
            <w:pPr>
              <w:jc w:val="both"/>
            </w:pPr>
            <w:r w:rsidRPr="002A79CB">
              <w:t>2005 - 2010:</w:t>
            </w:r>
            <w:r w:rsidRPr="008B7E1E">
              <w:t xml:space="preserve"> Právnická fakulta Univerzity Karlovy, Praha - doktorský studijní program v oboru Teoretické právní</w:t>
            </w:r>
          </w:p>
          <w:p w14:paraId="2A120113" w14:textId="77777777" w:rsidR="00C10C15" w:rsidRDefault="00C10C15" w:rsidP="00CD1860">
            <w:pPr>
              <w:jc w:val="both"/>
              <w:rPr>
                <w:b/>
              </w:rPr>
            </w:pPr>
            <w:r>
              <w:t xml:space="preserve">                    </w:t>
            </w:r>
            <w:r w:rsidRPr="008B7E1E">
              <w:t xml:space="preserve"> vědy/Veřejné právo II </w:t>
            </w:r>
            <w:r w:rsidRPr="00D04286">
              <w:t>(Ph.D.)</w:t>
            </w:r>
          </w:p>
        </w:tc>
      </w:tr>
      <w:tr w:rsidR="00C10C15" w14:paraId="1F4F25BE" w14:textId="77777777" w:rsidTr="00CD1860">
        <w:tc>
          <w:tcPr>
            <w:tcW w:w="9859" w:type="dxa"/>
            <w:gridSpan w:val="15"/>
            <w:shd w:val="clear" w:color="auto" w:fill="F7CAAC"/>
          </w:tcPr>
          <w:p w14:paraId="564B3C24" w14:textId="77777777" w:rsidR="00C10C15" w:rsidRDefault="00C10C15" w:rsidP="00CD1860">
            <w:pPr>
              <w:jc w:val="both"/>
              <w:rPr>
                <w:b/>
              </w:rPr>
            </w:pPr>
            <w:r>
              <w:rPr>
                <w:b/>
              </w:rPr>
              <w:t>Údaje o odborném působení od absolvování VŠ</w:t>
            </w:r>
          </w:p>
        </w:tc>
      </w:tr>
      <w:tr w:rsidR="00C10C15" w:rsidRPr="009B6AE3" w14:paraId="53A932C8" w14:textId="77777777" w:rsidTr="00B44BAC">
        <w:trPr>
          <w:trHeight w:val="670"/>
        </w:trPr>
        <w:tc>
          <w:tcPr>
            <w:tcW w:w="9859" w:type="dxa"/>
            <w:gridSpan w:val="15"/>
          </w:tcPr>
          <w:p w14:paraId="3A67BCBF" w14:textId="77777777" w:rsidR="00C10C15" w:rsidRPr="002A79CB" w:rsidRDefault="00C10C15" w:rsidP="00CD1860">
            <w:pPr>
              <w:jc w:val="both"/>
            </w:pPr>
            <w:r w:rsidRPr="002A79CB">
              <w:t>2003 - 2011: Ministerstvo životního prostředí, Odbor mezinárodní ochrany biodiverzity, Praha</w:t>
            </w:r>
          </w:p>
          <w:p w14:paraId="38C0B33E" w14:textId="77777777" w:rsidR="00C10C15" w:rsidRPr="009B6AE3" w:rsidRDefault="00C10C15" w:rsidP="00CD1860">
            <w:pPr>
              <w:jc w:val="both"/>
              <w:rPr>
                <w:color w:val="FF0000"/>
              </w:rPr>
            </w:pPr>
            <w:r w:rsidRPr="002A79CB">
              <w:t>2011 - dosud:</w:t>
            </w:r>
            <w:r>
              <w:t xml:space="preserve"> Univerzita Tomáše Bati, Fakulta managementu a ekonomiky, Zlín</w:t>
            </w:r>
          </w:p>
        </w:tc>
      </w:tr>
      <w:tr w:rsidR="00C10C15" w14:paraId="3B493512" w14:textId="77777777" w:rsidTr="00CD1860">
        <w:trPr>
          <w:trHeight w:val="250"/>
        </w:trPr>
        <w:tc>
          <w:tcPr>
            <w:tcW w:w="9859" w:type="dxa"/>
            <w:gridSpan w:val="15"/>
            <w:shd w:val="clear" w:color="auto" w:fill="F7CAAC"/>
          </w:tcPr>
          <w:p w14:paraId="1D0DF3A8" w14:textId="77777777" w:rsidR="00C10C15" w:rsidRDefault="00C10C15" w:rsidP="00CD1860">
            <w:pPr>
              <w:jc w:val="both"/>
            </w:pPr>
            <w:r>
              <w:rPr>
                <w:b/>
              </w:rPr>
              <w:t>Zkušenosti s vedením kvalifikačních a rigorózních prací</w:t>
            </w:r>
          </w:p>
        </w:tc>
      </w:tr>
      <w:tr w:rsidR="00C10C15" w14:paraId="229345D8" w14:textId="77777777" w:rsidTr="00B44BAC">
        <w:trPr>
          <w:trHeight w:val="597"/>
        </w:trPr>
        <w:tc>
          <w:tcPr>
            <w:tcW w:w="9859" w:type="dxa"/>
            <w:gridSpan w:val="15"/>
          </w:tcPr>
          <w:p w14:paraId="0285C07F" w14:textId="77777777" w:rsidR="00C10C15" w:rsidRDefault="00C10C15" w:rsidP="00CD1860">
            <w:pPr>
              <w:jc w:val="both"/>
            </w:pPr>
            <w:r>
              <w:t xml:space="preserve">Počet vedených </w:t>
            </w:r>
            <w:r w:rsidRPr="00D550C4">
              <w:t>bakalářských prací</w:t>
            </w:r>
            <w:r>
              <w:t xml:space="preserve"> – 25  </w:t>
            </w:r>
          </w:p>
          <w:p w14:paraId="60366A27" w14:textId="77777777" w:rsidR="00C10C15" w:rsidRDefault="00C10C15" w:rsidP="00CD1860">
            <w:pPr>
              <w:jc w:val="both"/>
            </w:pPr>
            <w:r>
              <w:t>Počet vedených diplomových prací – 49</w:t>
            </w:r>
          </w:p>
        </w:tc>
      </w:tr>
      <w:tr w:rsidR="00C10C15" w14:paraId="17250CE0" w14:textId="77777777" w:rsidTr="00CD1860">
        <w:trPr>
          <w:cantSplit/>
        </w:trPr>
        <w:tc>
          <w:tcPr>
            <w:tcW w:w="3347" w:type="dxa"/>
            <w:gridSpan w:val="3"/>
            <w:tcBorders>
              <w:top w:val="single" w:sz="12" w:space="0" w:color="auto"/>
            </w:tcBorders>
            <w:shd w:val="clear" w:color="auto" w:fill="F7CAAC"/>
          </w:tcPr>
          <w:p w14:paraId="06EB3AA0" w14:textId="77777777" w:rsidR="00C10C15" w:rsidRDefault="00C10C15" w:rsidP="00CD1860">
            <w:pPr>
              <w:jc w:val="both"/>
            </w:pPr>
            <w:r>
              <w:rPr>
                <w:b/>
              </w:rPr>
              <w:t xml:space="preserve">Obor habilitačního řízení </w:t>
            </w:r>
          </w:p>
        </w:tc>
        <w:tc>
          <w:tcPr>
            <w:tcW w:w="2245" w:type="dxa"/>
            <w:gridSpan w:val="3"/>
            <w:tcBorders>
              <w:top w:val="single" w:sz="12" w:space="0" w:color="auto"/>
            </w:tcBorders>
            <w:shd w:val="clear" w:color="auto" w:fill="F7CAAC"/>
          </w:tcPr>
          <w:p w14:paraId="0934C6B9" w14:textId="77777777" w:rsidR="00C10C15" w:rsidRDefault="00C10C15" w:rsidP="00CD18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B85C55" w14:textId="77777777" w:rsidR="00C10C15" w:rsidRDefault="00C10C15" w:rsidP="00CD18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3BAFA66" w14:textId="77777777" w:rsidR="00C10C15" w:rsidRDefault="00C10C15" w:rsidP="00CD1860">
            <w:pPr>
              <w:jc w:val="both"/>
              <w:rPr>
                <w:b/>
              </w:rPr>
            </w:pPr>
            <w:r>
              <w:rPr>
                <w:b/>
              </w:rPr>
              <w:t>Ohlasy publikací</w:t>
            </w:r>
          </w:p>
        </w:tc>
      </w:tr>
      <w:tr w:rsidR="00C10C15" w14:paraId="1AA31696" w14:textId="77777777" w:rsidTr="00CD1860">
        <w:trPr>
          <w:cantSplit/>
        </w:trPr>
        <w:tc>
          <w:tcPr>
            <w:tcW w:w="3347" w:type="dxa"/>
            <w:gridSpan w:val="3"/>
          </w:tcPr>
          <w:p w14:paraId="036B9D7C" w14:textId="77777777" w:rsidR="00C10C15" w:rsidRDefault="00C10C15" w:rsidP="00CD1860">
            <w:pPr>
              <w:jc w:val="both"/>
            </w:pPr>
          </w:p>
        </w:tc>
        <w:tc>
          <w:tcPr>
            <w:tcW w:w="2245" w:type="dxa"/>
            <w:gridSpan w:val="3"/>
          </w:tcPr>
          <w:p w14:paraId="528542B0" w14:textId="77777777" w:rsidR="00C10C15" w:rsidRDefault="00C10C15" w:rsidP="00CD1860">
            <w:pPr>
              <w:jc w:val="both"/>
            </w:pPr>
          </w:p>
        </w:tc>
        <w:tc>
          <w:tcPr>
            <w:tcW w:w="2248" w:type="dxa"/>
            <w:gridSpan w:val="5"/>
            <w:tcBorders>
              <w:right w:val="single" w:sz="12" w:space="0" w:color="auto"/>
            </w:tcBorders>
          </w:tcPr>
          <w:p w14:paraId="5D5C2CF5" w14:textId="77777777" w:rsidR="00C10C15" w:rsidRDefault="00C10C15" w:rsidP="00CD1860">
            <w:pPr>
              <w:jc w:val="both"/>
            </w:pPr>
          </w:p>
        </w:tc>
        <w:tc>
          <w:tcPr>
            <w:tcW w:w="632" w:type="dxa"/>
            <w:gridSpan w:val="2"/>
            <w:tcBorders>
              <w:left w:val="single" w:sz="12" w:space="0" w:color="auto"/>
            </w:tcBorders>
            <w:shd w:val="clear" w:color="auto" w:fill="F7CAAC"/>
          </w:tcPr>
          <w:p w14:paraId="343596BC" w14:textId="77777777" w:rsidR="00C10C15" w:rsidRPr="00F20AEF" w:rsidRDefault="00C10C15" w:rsidP="00CD1860">
            <w:pPr>
              <w:jc w:val="both"/>
            </w:pPr>
            <w:r w:rsidRPr="00F20AEF">
              <w:rPr>
                <w:b/>
              </w:rPr>
              <w:t>WoS</w:t>
            </w:r>
          </w:p>
        </w:tc>
        <w:tc>
          <w:tcPr>
            <w:tcW w:w="693" w:type="dxa"/>
            <w:shd w:val="clear" w:color="auto" w:fill="F7CAAC"/>
          </w:tcPr>
          <w:p w14:paraId="06E47B13" w14:textId="77777777" w:rsidR="00C10C15" w:rsidRPr="00F20AEF" w:rsidRDefault="00C10C15" w:rsidP="00CD1860">
            <w:pPr>
              <w:jc w:val="both"/>
              <w:rPr>
                <w:sz w:val="18"/>
              </w:rPr>
            </w:pPr>
            <w:r w:rsidRPr="00F20AEF">
              <w:rPr>
                <w:b/>
                <w:sz w:val="18"/>
              </w:rPr>
              <w:t>Scopus</w:t>
            </w:r>
          </w:p>
        </w:tc>
        <w:tc>
          <w:tcPr>
            <w:tcW w:w="694" w:type="dxa"/>
            <w:shd w:val="clear" w:color="auto" w:fill="F7CAAC"/>
          </w:tcPr>
          <w:p w14:paraId="0652340A" w14:textId="77777777" w:rsidR="00C10C15" w:rsidRDefault="00C10C15" w:rsidP="00CD1860">
            <w:pPr>
              <w:jc w:val="both"/>
            </w:pPr>
            <w:r>
              <w:rPr>
                <w:b/>
                <w:sz w:val="18"/>
              </w:rPr>
              <w:t>ostatní</w:t>
            </w:r>
          </w:p>
        </w:tc>
      </w:tr>
      <w:tr w:rsidR="00C10C15" w14:paraId="6A92FB41" w14:textId="77777777" w:rsidTr="00CD1860">
        <w:trPr>
          <w:cantSplit/>
          <w:trHeight w:val="70"/>
        </w:trPr>
        <w:tc>
          <w:tcPr>
            <w:tcW w:w="3347" w:type="dxa"/>
            <w:gridSpan w:val="3"/>
            <w:shd w:val="clear" w:color="auto" w:fill="F7CAAC"/>
          </w:tcPr>
          <w:p w14:paraId="7DA63FBF" w14:textId="77777777" w:rsidR="00C10C15" w:rsidRDefault="00C10C15" w:rsidP="00CD1860">
            <w:pPr>
              <w:jc w:val="both"/>
            </w:pPr>
            <w:r>
              <w:rPr>
                <w:b/>
              </w:rPr>
              <w:t>Obor jmenovacího řízení</w:t>
            </w:r>
          </w:p>
        </w:tc>
        <w:tc>
          <w:tcPr>
            <w:tcW w:w="2245" w:type="dxa"/>
            <w:gridSpan w:val="3"/>
            <w:shd w:val="clear" w:color="auto" w:fill="F7CAAC"/>
          </w:tcPr>
          <w:p w14:paraId="6DE8789F" w14:textId="77777777" w:rsidR="00C10C15" w:rsidRDefault="00C10C15" w:rsidP="00CD1860">
            <w:pPr>
              <w:jc w:val="both"/>
            </w:pPr>
            <w:r>
              <w:rPr>
                <w:b/>
              </w:rPr>
              <w:t>Rok udělení hodnosti</w:t>
            </w:r>
          </w:p>
        </w:tc>
        <w:tc>
          <w:tcPr>
            <w:tcW w:w="2248" w:type="dxa"/>
            <w:gridSpan w:val="5"/>
            <w:tcBorders>
              <w:right w:val="single" w:sz="12" w:space="0" w:color="auto"/>
            </w:tcBorders>
            <w:shd w:val="clear" w:color="auto" w:fill="F7CAAC"/>
          </w:tcPr>
          <w:p w14:paraId="0A685DE2" w14:textId="77777777" w:rsidR="00C10C15" w:rsidRDefault="00C10C15" w:rsidP="00CD1860">
            <w:pPr>
              <w:jc w:val="both"/>
            </w:pPr>
            <w:r>
              <w:rPr>
                <w:b/>
              </w:rPr>
              <w:t>Řízení konáno na VŠ</w:t>
            </w:r>
          </w:p>
        </w:tc>
        <w:tc>
          <w:tcPr>
            <w:tcW w:w="632" w:type="dxa"/>
            <w:gridSpan w:val="2"/>
            <w:tcBorders>
              <w:left w:val="single" w:sz="12" w:space="0" w:color="auto"/>
            </w:tcBorders>
          </w:tcPr>
          <w:p w14:paraId="60E64CCA" w14:textId="77777777" w:rsidR="00C10C15" w:rsidRPr="00F20AEF" w:rsidRDefault="00C10C15" w:rsidP="00CD1860">
            <w:pPr>
              <w:jc w:val="both"/>
              <w:rPr>
                <w:b/>
              </w:rPr>
            </w:pPr>
            <w:r>
              <w:rPr>
                <w:b/>
              </w:rPr>
              <w:t>0</w:t>
            </w:r>
          </w:p>
        </w:tc>
        <w:tc>
          <w:tcPr>
            <w:tcW w:w="693" w:type="dxa"/>
          </w:tcPr>
          <w:p w14:paraId="7E1CC93B" w14:textId="77777777" w:rsidR="00C10C15" w:rsidRPr="00F20AEF" w:rsidRDefault="00C10C15" w:rsidP="00CD1860">
            <w:pPr>
              <w:jc w:val="both"/>
              <w:rPr>
                <w:b/>
              </w:rPr>
            </w:pPr>
            <w:r>
              <w:rPr>
                <w:b/>
              </w:rPr>
              <w:t>2</w:t>
            </w:r>
          </w:p>
        </w:tc>
        <w:tc>
          <w:tcPr>
            <w:tcW w:w="694" w:type="dxa"/>
          </w:tcPr>
          <w:p w14:paraId="3160D332" w14:textId="77777777" w:rsidR="00C10C15" w:rsidRDefault="00C10C15" w:rsidP="00CD1860">
            <w:pPr>
              <w:jc w:val="both"/>
              <w:rPr>
                <w:b/>
              </w:rPr>
            </w:pPr>
          </w:p>
        </w:tc>
      </w:tr>
      <w:tr w:rsidR="00C10C15" w14:paraId="40D6379F" w14:textId="77777777" w:rsidTr="00CD1860">
        <w:trPr>
          <w:trHeight w:val="205"/>
        </w:trPr>
        <w:tc>
          <w:tcPr>
            <w:tcW w:w="3347" w:type="dxa"/>
            <w:gridSpan w:val="3"/>
          </w:tcPr>
          <w:p w14:paraId="23BDE181" w14:textId="77777777" w:rsidR="00C10C15" w:rsidRDefault="00C10C15" w:rsidP="00CD1860">
            <w:pPr>
              <w:jc w:val="both"/>
            </w:pPr>
          </w:p>
        </w:tc>
        <w:tc>
          <w:tcPr>
            <w:tcW w:w="2245" w:type="dxa"/>
            <w:gridSpan w:val="3"/>
          </w:tcPr>
          <w:p w14:paraId="4680D320" w14:textId="77777777" w:rsidR="00C10C15" w:rsidRDefault="00C10C15" w:rsidP="00CD1860">
            <w:pPr>
              <w:jc w:val="both"/>
            </w:pPr>
          </w:p>
        </w:tc>
        <w:tc>
          <w:tcPr>
            <w:tcW w:w="2248" w:type="dxa"/>
            <w:gridSpan w:val="5"/>
            <w:tcBorders>
              <w:right w:val="single" w:sz="12" w:space="0" w:color="auto"/>
            </w:tcBorders>
          </w:tcPr>
          <w:p w14:paraId="5730547B" w14:textId="77777777" w:rsidR="00C10C15" w:rsidRDefault="00C10C15" w:rsidP="00CD1860">
            <w:pPr>
              <w:jc w:val="both"/>
            </w:pPr>
          </w:p>
        </w:tc>
        <w:tc>
          <w:tcPr>
            <w:tcW w:w="1325" w:type="dxa"/>
            <w:gridSpan w:val="3"/>
            <w:tcBorders>
              <w:left w:val="single" w:sz="12" w:space="0" w:color="auto"/>
            </w:tcBorders>
            <w:shd w:val="clear" w:color="auto" w:fill="FBD4B4"/>
            <w:vAlign w:val="center"/>
          </w:tcPr>
          <w:p w14:paraId="7425D510" w14:textId="77777777" w:rsidR="00C10C15" w:rsidRPr="00F20AEF" w:rsidRDefault="00C10C15" w:rsidP="00CD1860">
            <w:pPr>
              <w:jc w:val="both"/>
              <w:rPr>
                <w:b/>
                <w:sz w:val="18"/>
              </w:rPr>
            </w:pPr>
            <w:r w:rsidRPr="00F20AEF">
              <w:rPr>
                <w:b/>
                <w:sz w:val="18"/>
              </w:rPr>
              <w:t>H-index WoS/Scopus</w:t>
            </w:r>
          </w:p>
        </w:tc>
        <w:tc>
          <w:tcPr>
            <w:tcW w:w="694" w:type="dxa"/>
            <w:vAlign w:val="center"/>
          </w:tcPr>
          <w:p w14:paraId="6A6BB39B" w14:textId="77777777" w:rsidR="00C10C15" w:rsidRDefault="00C10C15" w:rsidP="00CD1860">
            <w:pPr>
              <w:rPr>
                <w:b/>
              </w:rPr>
            </w:pPr>
            <w:r>
              <w:rPr>
                <w:b/>
              </w:rPr>
              <w:t xml:space="preserve">    0/1</w:t>
            </w:r>
          </w:p>
        </w:tc>
      </w:tr>
      <w:tr w:rsidR="00C10C15" w14:paraId="7FDA1A28" w14:textId="77777777" w:rsidTr="00CD1860">
        <w:tc>
          <w:tcPr>
            <w:tcW w:w="9859" w:type="dxa"/>
            <w:gridSpan w:val="15"/>
            <w:shd w:val="clear" w:color="auto" w:fill="F7CAAC"/>
          </w:tcPr>
          <w:p w14:paraId="7520A154" w14:textId="77777777" w:rsidR="00C10C15" w:rsidRDefault="00C10C15" w:rsidP="00CD1860">
            <w:pPr>
              <w:jc w:val="both"/>
              <w:rPr>
                <w:b/>
              </w:rPr>
            </w:pPr>
            <w:r>
              <w:rPr>
                <w:b/>
              </w:rPr>
              <w:t xml:space="preserve">Přehled o nejvýznamnější publikační a další tvůrčí činnosti nebo další profesní činnosti u odborníků z praxe vztahující se k zabezpečovaným předmětům </w:t>
            </w:r>
          </w:p>
        </w:tc>
      </w:tr>
      <w:tr w:rsidR="00C10C15" w14:paraId="25D2B7A2" w14:textId="77777777" w:rsidTr="00B44BAC">
        <w:trPr>
          <w:trHeight w:val="850"/>
        </w:trPr>
        <w:tc>
          <w:tcPr>
            <w:tcW w:w="9859" w:type="dxa"/>
            <w:gridSpan w:val="15"/>
          </w:tcPr>
          <w:p w14:paraId="6D2A8077" w14:textId="34CD8D98" w:rsidR="00C10C15" w:rsidRDefault="00C10C15" w:rsidP="00CD1860">
            <w:pPr>
              <w:jc w:val="both"/>
              <w:rPr>
                <w:bCs/>
              </w:rPr>
            </w:pPr>
            <w:r w:rsidRPr="00524018">
              <w:rPr>
                <w:bCs/>
              </w:rPr>
              <w:t xml:space="preserve">MÜLLEROVÁ, H., </w:t>
            </w:r>
            <w:r w:rsidRPr="00F87DBF">
              <w:rPr>
                <w:b/>
                <w:bCs/>
              </w:rPr>
              <w:t>ZICHA, J</w:t>
            </w:r>
            <w:r w:rsidRPr="00524018">
              <w:rPr>
                <w:bCs/>
              </w:rPr>
              <w:t xml:space="preserve">. </w:t>
            </w:r>
            <w:r w:rsidRPr="00F87DBF">
              <w:rPr>
                <w:bCs/>
                <w:i/>
              </w:rPr>
              <w:t>Až naprší a uschne. Zacházení s dešťovou a šedou vodou z hlediska práva v kontextu řešení problematiky sucha.</w:t>
            </w:r>
            <w:r w:rsidRPr="00524018">
              <w:rPr>
                <w:bCs/>
              </w:rPr>
              <w:t xml:space="preserve"> Praha: Akademie věd České republiky, v. v. i., 2022</w:t>
            </w:r>
            <w:r w:rsidR="00745101">
              <w:rPr>
                <w:bCs/>
              </w:rPr>
              <w:t>.</w:t>
            </w:r>
            <w:r>
              <w:rPr>
                <w:bCs/>
              </w:rPr>
              <w:t xml:space="preserve"> (B, 50 %)</w:t>
            </w:r>
          </w:p>
          <w:p w14:paraId="128F52E3" w14:textId="4B7B180F" w:rsidR="00C10C15" w:rsidRDefault="00C10C15" w:rsidP="00CD1860">
            <w:pPr>
              <w:jc w:val="both"/>
              <w:rPr>
                <w:bCs/>
              </w:rPr>
            </w:pPr>
            <w:r w:rsidRPr="00F87DBF">
              <w:rPr>
                <w:b/>
                <w:bCs/>
              </w:rPr>
              <w:t>ZICHA, J.,</w:t>
            </w:r>
            <w:r w:rsidRPr="00524018">
              <w:rPr>
                <w:bCs/>
              </w:rPr>
              <w:t xml:space="preserve"> SMÉKALOVÁ, L., KAPPLOVÁ, O., GOLOVKO, L. </w:t>
            </w:r>
            <w:r w:rsidRPr="00F87DBF">
              <w:rPr>
                <w:bCs/>
                <w:i/>
              </w:rPr>
              <w:t>Management of Municipal Waste in the EU Member States: Best Practices</w:t>
            </w:r>
            <w:r w:rsidRPr="00524018">
              <w:rPr>
                <w:bCs/>
              </w:rPr>
              <w:t>. Zlin: Tomas Bata University, 2021. 103 p. ISBN 978-80-7678-055-2</w:t>
            </w:r>
            <w:r w:rsidR="00745101">
              <w:rPr>
                <w:bCs/>
              </w:rPr>
              <w:t>.</w:t>
            </w:r>
            <w:r>
              <w:rPr>
                <w:bCs/>
              </w:rPr>
              <w:t xml:space="preserve"> (B 40 %)</w:t>
            </w:r>
          </w:p>
          <w:p w14:paraId="1F6B9978" w14:textId="2D6ED10C" w:rsidR="00C10C15" w:rsidRDefault="00C10C15" w:rsidP="00CD1860">
            <w:pPr>
              <w:jc w:val="both"/>
              <w:rPr>
                <w:bCs/>
              </w:rPr>
            </w:pPr>
            <w:r w:rsidRPr="00F87DBF">
              <w:rPr>
                <w:b/>
                <w:bCs/>
              </w:rPr>
              <w:t>ZICHA, J.</w:t>
            </w:r>
            <w:r w:rsidRPr="00524018">
              <w:rPr>
                <w:bCs/>
              </w:rPr>
              <w:t xml:space="preserve"> </w:t>
            </w:r>
            <w:r w:rsidRPr="00F87DBF">
              <w:rPr>
                <w:bCs/>
                <w:i/>
              </w:rPr>
              <w:t>Wdrazanie standardow ochrony srodowiska za prosrednictwem prawa karnego: przyklad przestepstw przeciwko przyrodzie w Europie</w:t>
            </w:r>
            <w:r w:rsidRPr="00524018">
              <w:rPr>
                <w:bCs/>
              </w:rPr>
              <w:t>. In BUKOWSKI, Z., BOJAR-FIJALKOWSKI, T. (eds.) Kontrola przestrzegania przepisow o ochronie srodowiska w Czechach, Polsce i Slowacji. Bydgoszcz, 2021, s. 310-318. ISBN 978-83-8018-360-5</w:t>
            </w:r>
            <w:r w:rsidR="00745101">
              <w:rPr>
                <w:bCs/>
              </w:rPr>
              <w:t>.</w:t>
            </w:r>
            <w:r>
              <w:rPr>
                <w:bCs/>
              </w:rPr>
              <w:t xml:space="preserve"> (C, 100 %)</w:t>
            </w:r>
          </w:p>
          <w:p w14:paraId="7DEB639C" w14:textId="50CDA52E" w:rsidR="00C10C15" w:rsidRPr="00524018" w:rsidRDefault="00C10C15" w:rsidP="00CD1860">
            <w:pPr>
              <w:jc w:val="both"/>
              <w:rPr>
                <w:bCs/>
              </w:rPr>
            </w:pPr>
            <w:r w:rsidRPr="00F87DBF">
              <w:rPr>
                <w:b/>
                <w:bCs/>
              </w:rPr>
              <w:t>ZICHA, J</w:t>
            </w:r>
            <w:r w:rsidRPr="00524018">
              <w:rPr>
                <w:bCs/>
              </w:rPr>
              <w:t xml:space="preserve">., GOLOVKO, L. </w:t>
            </w:r>
            <w:r w:rsidRPr="00F87DBF">
              <w:rPr>
                <w:bCs/>
                <w:i/>
              </w:rPr>
              <w:t>Legislation of the European Union Related to Municipal Waste and its Reflection in the Association Agreement with Ukraine</w:t>
            </w:r>
            <w:r w:rsidRPr="00524018">
              <w:rPr>
                <w:bCs/>
              </w:rPr>
              <w:t xml:space="preserve">. </w:t>
            </w:r>
            <w:r w:rsidR="00FB783A" w:rsidRPr="00524018">
              <w:rPr>
                <w:bCs/>
              </w:rPr>
              <w:t>Law – Human</w:t>
            </w:r>
            <w:r w:rsidRPr="00524018">
              <w:rPr>
                <w:bCs/>
              </w:rPr>
              <w:t xml:space="preserve"> - Environment, vol. 10(4), 2019, p. 180-186. ISSN 2663-1350</w:t>
            </w:r>
            <w:r w:rsidR="00745101">
              <w:rPr>
                <w:bCs/>
              </w:rPr>
              <w:t>.</w:t>
            </w:r>
            <w:r>
              <w:rPr>
                <w:bCs/>
              </w:rPr>
              <w:t xml:space="preserve"> (Jost, 50 %)</w:t>
            </w:r>
          </w:p>
          <w:p w14:paraId="4A5961C4" w14:textId="1CB17DDF" w:rsidR="00C10C15" w:rsidRDefault="00C10C15" w:rsidP="00CD1860">
            <w:pPr>
              <w:jc w:val="both"/>
              <w:rPr>
                <w:bCs/>
              </w:rPr>
            </w:pPr>
            <w:r w:rsidRPr="00F87DBF">
              <w:rPr>
                <w:b/>
                <w:bCs/>
              </w:rPr>
              <w:t>ZICHA, J.</w:t>
            </w:r>
            <w:r w:rsidRPr="00524018">
              <w:rPr>
                <w:bCs/>
              </w:rPr>
              <w:t xml:space="preserve"> </w:t>
            </w:r>
            <w:r w:rsidRPr="00F87DBF">
              <w:rPr>
                <w:bCs/>
                <w:i/>
              </w:rPr>
              <w:t>Evaluation of Implementation of the Environmental Crime Directive in Relation to Wildlife Crime.</w:t>
            </w:r>
            <w:r w:rsidRPr="00524018">
              <w:rPr>
                <w:bCs/>
              </w:rPr>
              <w:t xml:space="preserve"> The Lawyer Quarterly. Institute of State and Law of the Academy of Sciences of the Czech Republic. 3/2019, vol. 9, p. 213-227. ISSN 1805-8396</w:t>
            </w:r>
            <w:r w:rsidR="00745101">
              <w:rPr>
                <w:bCs/>
              </w:rPr>
              <w:t>.</w:t>
            </w:r>
            <w:r>
              <w:rPr>
                <w:bCs/>
              </w:rPr>
              <w:t xml:space="preserve"> (Jsc, 100 %)</w:t>
            </w:r>
          </w:p>
          <w:p w14:paraId="62086D0D" w14:textId="77777777" w:rsidR="00C10C15" w:rsidRPr="00243274" w:rsidRDefault="00C10C15" w:rsidP="00CD1860">
            <w:pPr>
              <w:jc w:val="both"/>
              <w:rPr>
                <w:b/>
              </w:rPr>
            </w:pPr>
            <w:r w:rsidRPr="004E102C">
              <w:rPr>
                <w:b/>
              </w:rPr>
              <w:t>Další tvůrčí činnost (včetně projektů)</w:t>
            </w:r>
          </w:p>
          <w:p w14:paraId="784C652F" w14:textId="528A42AA" w:rsidR="00C10C15" w:rsidRPr="00236C4F" w:rsidRDefault="00C10C15" w:rsidP="00CD1860">
            <w:pPr>
              <w:jc w:val="both"/>
              <w:rPr>
                <w:bCs/>
              </w:rPr>
            </w:pPr>
            <w:r w:rsidRPr="00524018">
              <w:rPr>
                <w:bCs/>
              </w:rPr>
              <w:lastRenderedPageBreak/>
              <w:t>Environmentální politika EU v oblasti pevných komunálních odpadů a její implementace na Ukrajině a v ČR, MŠMT: Mezinárodní spolupráce ve výzkumu a vývoji na podporu mobility výzkumných pracovníků a pracovnic, Doba řešení 01/2019-12/2021, vedoucí řešitelského týmu</w:t>
            </w:r>
            <w:r>
              <w:rPr>
                <w:bCs/>
              </w:rPr>
              <w:t>.</w:t>
            </w:r>
          </w:p>
        </w:tc>
      </w:tr>
      <w:tr w:rsidR="00C10C15" w14:paraId="44390645" w14:textId="77777777" w:rsidTr="00CD1860">
        <w:trPr>
          <w:trHeight w:val="218"/>
        </w:trPr>
        <w:tc>
          <w:tcPr>
            <w:tcW w:w="9859" w:type="dxa"/>
            <w:gridSpan w:val="15"/>
            <w:shd w:val="clear" w:color="auto" w:fill="F7CAAC"/>
          </w:tcPr>
          <w:p w14:paraId="1FDB898F" w14:textId="77777777" w:rsidR="00C10C15" w:rsidRDefault="00C10C15" w:rsidP="00CD1860">
            <w:pPr>
              <w:rPr>
                <w:b/>
              </w:rPr>
            </w:pPr>
            <w:r>
              <w:rPr>
                <w:b/>
              </w:rPr>
              <w:lastRenderedPageBreak/>
              <w:t>Působení v zahraničí</w:t>
            </w:r>
          </w:p>
        </w:tc>
      </w:tr>
      <w:tr w:rsidR="00C10C15" w14:paraId="4C1C6727" w14:textId="77777777" w:rsidTr="00CD1860">
        <w:trPr>
          <w:trHeight w:val="328"/>
        </w:trPr>
        <w:tc>
          <w:tcPr>
            <w:tcW w:w="9859" w:type="dxa"/>
            <w:gridSpan w:val="15"/>
          </w:tcPr>
          <w:p w14:paraId="5AB25E4E" w14:textId="4B27B008" w:rsidR="00C10C15" w:rsidRDefault="00C10C15" w:rsidP="00CD1860">
            <w:pPr>
              <w:jc w:val="both"/>
            </w:pPr>
            <w:r w:rsidRPr="00D550C4">
              <w:rPr>
                <w:b/>
              </w:rPr>
              <w:t>2005-2006</w:t>
            </w:r>
            <w:r>
              <w:rPr>
                <w:b/>
              </w:rPr>
              <w:t>:</w:t>
            </w:r>
            <w:r>
              <w:t xml:space="preserve"> Evropská komise, Generální ředitelství Životní prostředí, Brusel, Belgie.</w:t>
            </w:r>
          </w:p>
          <w:p w14:paraId="07D8BCFE" w14:textId="77777777" w:rsidR="00C10C15" w:rsidRDefault="00C10C15" w:rsidP="00CD1860">
            <w:pPr>
              <w:jc w:val="both"/>
            </w:pPr>
            <w:r w:rsidRPr="00D550C4">
              <w:rPr>
                <w:b/>
              </w:rPr>
              <w:t>2008</w:t>
            </w:r>
            <w:r>
              <w:rPr>
                <w:b/>
              </w:rPr>
              <w:t>:</w:t>
            </w:r>
            <w:r>
              <w:t xml:space="preserve"> Ministerstvo životního prostředí Švédska, Stockholm. </w:t>
            </w:r>
          </w:p>
          <w:p w14:paraId="20D709E8" w14:textId="77777777" w:rsidR="00C10C15" w:rsidRDefault="00C10C15" w:rsidP="00CD1860">
            <w:r w:rsidRPr="00D550C4">
              <w:rPr>
                <w:b/>
              </w:rPr>
              <w:t>2016</w:t>
            </w:r>
            <w:r>
              <w:rPr>
                <w:b/>
              </w:rPr>
              <w:t>:</w:t>
            </w:r>
            <w:r>
              <w:t xml:space="preserve"> Ministerstvo životního prostředí a územního plánování Makedonie, Skopje.</w:t>
            </w:r>
          </w:p>
          <w:p w14:paraId="74A3D482" w14:textId="77777777" w:rsidR="00C10C15" w:rsidRPr="00236C4F" w:rsidRDefault="00C10C15" w:rsidP="00CD1860">
            <w:pPr>
              <w:rPr>
                <w:bCs/>
              </w:rPr>
            </w:pPr>
            <w:r w:rsidRPr="00524018">
              <w:rPr>
                <w:b/>
              </w:rPr>
              <w:t>2018</w:t>
            </w:r>
            <w:r>
              <w:rPr>
                <w:b/>
              </w:rPr>
              <w:t xml:space="preserve">: </w:t>
            </w:r>
            <w:r w:rsidRPr="00524018">
              <w:rPr>
                <w:bCs/>
              </w:rPr>
              <w:t>Ministerstvo ekologie a přírodních zdrojů Ukrajiny, Kyjev</w:t>
            </w:r>
            <w:r>
              <w:rPr>
                <w:bCs/>
              </w:rPr>
              <w:t>.</w:t>
            </w:r>
          </w:p>
        </w:tc>
      </w:tr>
      <w:tr w:rsidR="00C10C15" w14:paraId="0DD7B34F" w14:textId="77777777" w:rsidTr="00CD1860">
        <w:trPr>
          <w:cantSplit/>
          <w:trHeight w:val="470"/>
        </w:trPr>
        <w:tc>
          <w:tcPr>
            <w:tcW w:w="2518" w:type="dxa"/>
            <w:shd w:val="clear" w:color="auto" w:fill="F7CAAC"/>
          </w:tcPr>
          <w:p w14:paraId="78AE1A9B" w14:textId="77777777" w:rsidR="00C10C15" w:rsidRDefault="00C10C15" w:rsidP="00CD1860">
            <w:pPr>
              <w:jc w:val="both"/>
              <w:rPr>
                <w:b/>
              </w:rPr>
            </w:pPr>
            <w:r>
              <w:rPr>
                <w:b/>
              </w:rPr>
              <w:t xml:space="preserve">Podpis </w:t>
            </w:r>
          </w:p>
        </w:tc>
        <w:tc>
          <w:tcPr>
            <w:tcW w:w="4536" w:type="dxa"/>
            <w:gridSpan w:val="8"/>
          </w:tcPr>
          <w:p w14:paraId="4A3FAB89" w14:textId="77777777" w:rsidR="00C10C15" w:rsidRDefault="00C10C15" w:rsidP="00CD1860">
            <w:pPr>
              <w:jc w:val="both"/>
            </w:pPr>
          </w:p>
        </w:tc>
        <w:tc>
          <w:tcPr>
            <w:tcW w:w="786" w:type="dxa"/>
            <w:gridSpan w:val="2"/>
            <w:shd w:val="clear" w:color="auto" w:fill="F7CAAC"/>
          </w:tcPr>
          <w:p w14:paraId="07A49119" w14:textId="77777777" w:rsidR="00C10C15" w:rsidRDefault="00C10C15" w:rsidP="00CD1860">
            <w:pPr>
              <w:jc w:val="both"/>
            </w:pPr>
            <w:r>
              <w:rPr>
                <w:b/>
              </w:rPr>
              <w:t>datum</w:t>
            </w:r>
          </w:p>
        </w:tc>
        <w:tc>
          <w:tcPr>
            <w:tcW w:w="2019" w:type="dxa"/>
            <w:gridSpan w:val="4"/>
          </w:tcPr>
          <w:p w14:paraId="4F5F15E4" w14:textId="77777777" w:rsidR="00C10C15" w:rsidRDefault="00C10C15" w:rsidP="00CD1860">
            <w:pPr>
              <w:jc w:val="both"/>
            </w:pPr>
          </w:p>
        </w:tc>
      </w:tr>
    </w:tbl>
    <w:p w14:paraId="27068B42" w14:textId="77777777" w:rsidR="00C10C15" w:rsidRDefault="00C10C15" w:rsidP="00C10C15"/>
    <w:p w14:paraId="4119273D" w14:textId="77777777" w:rsidR="00C10C15" w:rsidRDefault="00C10C15" w:rsidP="00C10C15"/>
    <w:p w14:paraId="7D0314D7" w14:textId="77777777" w:rsidR="00C10C15" w:rsidRDefault="00C10C15" w:rsidP="00C10C15"/>
    <w:p w14:paraId="7A437975" w14:textId="77777777" w:rsidR="00C10C15" w:rsidRDefault="00C10C15" w:rsidP="00C10C15"/>
    <w:p w14:paraId="0997795D" w14:textId="77777777" w:rsidR="00C10C15" w:rsidRDefault="00C10C15" w:rsidP="00C10C15"/>
    <w:p w14:paraId="1317A201" w14:textId="2B6CC215" w:rsidR="00644BBC" w:rsidRDefault="00644BBC">
      <w:pPr>
        <w:rPr>
          <w:ins w:id="397" w:author="Pavla Trefilová" w:date="2023-06-05T09:24:00Z"/>
        </w:rPr>
      </w:pPr>
      <w:ins w:id="398" w:author="Pavla Trefilová" w:date="2023-06-05T09:24: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44BBC" w:rsidRPr="004D0C2D" w14:paraId="1B47B52A" w14:textId="77777777" w:rsidTr="00644BBC">
        <w:trPr>
          <w:ins w:id="399" w:author="Pavla Trefilová" w:date="2023-06-05T09:24:00Z"/>
        </w:trPr>
        <w:tc>
          <w:tcPr>
            <w:tcW w:w="9900" w:type="dxa"/>
            <w:gridSpan w:val="11"/>
            <w:tcBorders>
              <w:bottom w:val="double" w:sz="4" w:space="0" w:color="auto"/>
            </w:tcBorders>
            <w:shd w:val="clear" w:color="auto" w:fill="BDD6EE"/>
          </w:tcPr>
          <w:p w14:paraId="256E8096" w14:textId="77777777" w:rsidR="00644BBC" w:rsidRPr="004D0C2D" w:rsidRDefault="00644BBC" w:rsidP="00644BBC">
            <w:pPr>
              <w:jc w:val="both"/>
              <w:rPr>
                <w:ins w:id="400" w:author="Pavla Trefilová" w:date="2023-06-05T09:24:00Z"/>
                <w:b/>
                <w:sz w:val="28"/>
              </w:rPr>
            </w:pPr>
            <w:ins w:id="401" w:author="Pavla Trefilová" w:date="2023-06-05T09:24:00Z">
              <w:r w:rsidRPr="004D0C2D">
                <w:rPr>
                  <w:b/>
                  <w:sz w:val="28"/>
                </w:rPr>
                <w:lastRenderedPageBreak/>
                <w:t>C-I – Personální zabezpečení</w:t>
              </w:r>
            </w:ins>
          </w:p>
        </w:tc>
      </w:tr>
      <w:tr w:rsidR="00644BBC" w:rsidRPr="004D0C2D" w14:paraId="1E8374E9" w14:textId="77777777" w:rsidTr="00644BBC">
        <w:trPr>
          <w:ins w:id="402" w:author="Pavla Trefilová" w:date="2023-06-05T09:24:00Z"/>
        </w:trPr>
        <w:tc>
          <w:tcPr>
            <w:tcW w:w="2529" w:type="dxa"/>
            <w:tcBorders>
              <w:top w:val="double" w:sz="4" w:space="0" w:color="auto"/>
            </w:tcBorders>
            <w:shd w:val="clear" w:color="auto" w:fill="F7CAAC"/>
          </w:tcPr>
          <w:p w14:paraId="28FDC85A" w14:textId="77777777" w:rsidR="00644BBC" w:rsidRPr="004D0C2D" w:rsidRDefault="00644BBC" w:rsidP="00644BBC">
            <w:pPr>
              <w:jc w:val="both"/>
              <w:rPr>
                <w:ins w:id="403" w:author="Pavla Trefilová" w:date="2023-06-05T09:24:00Z"/>
                <w:b/>
              </w:rPr>
            </w:pPr>
            <w:ins w:id="404" w:author="Pavla Trefilová" w:date="2023-06-05T09:24:00Z">
              <w:r w:rsidRPr="004D0C2D">
                <w:rPr>
                  <w:b/>
                </w:rPr>
                <w:t>Vysoká škola</w:t>
              </w:r>
            </w:ins>
          </w:p>
        </w:tc>
        <w:tc>
          <w:tcPr>
            <w:tcW w:w="7371" w:type="dxa"/>
            <w:gridSpan w:val="10"/>
          </w:tcPr>
          <w:p w14:paraId="2AFBF219" w14:textId="77777777" w:rsidR="00644BBC" w:rsidRPr="004D0C2D" w:rsidRDefault="00644BBC" w:rsidP="00644BBC">
            <w:pPr>
              <w:jc w:val="both"/>
              <w:rPr>
                <w:ins w:id="405" w:author="Pavla Trefilová" w:date="2023-06-05T09:24:00Z"/>
              </w:rPr>
            </w:pPr>
            <w:ins w:id="406" w:author="Pavla Trefilová" w:date="2023-06-05T09:24:00Z">
              <w:r w:rsidRPr="00625A17">
                <w:t>Univerzita Tomáše Bati ve Zlíně</w:t>
              </w:r>
            </w:ins>
          </w:p>
        </w:tc>
      </w:tr>
      <w:tr w:rsidR="00644BBC" w:rsidRPr="004D0C2D" w14:paraId="3CCC944B" w14:textId="77777777" w:rsidTr="00644BBC">
        <w:trPr>
          <w:ins w:id="407" w:author="Pavla Trefilová" w:date="2023-06-05T09:24:00Z"/>
        </w:trPr>
        <w:tc>
          <w:tcPr>
            <w:tcW w:w="2529" w:type="dxa"/>
            <w:shd w:val="clear" w:color="auto" w:fill="F7CAAC"/>
          </w:tcPr>
          <w:p w14:paraId="3428E197" w14:textId="77777777" w:rsidR="00644BBC" w:rsidRPr="004D0C2D" w:rsidRDefault="00644BBC" w:rsidP="00644BBC">
            <w:pPr>
              <w:jc w:val="both"/>
              <w:rPr>
                <w:ins w:id="408" w:author="Pavla Trefilová" w:date="2023-06-05T09:24:00Z"/>
                <w:b/>
              </w:rPr>
            </w:pPr>
            <w:ins w:id="409" w:author="Pavla Trefilová" w:date="2023-06-05T09:24:00Z">
              <w:r w:rsidRPr="004D0C2D">
                <w:rPr>
                  <w:b/>
                </w:rPr>
                <w:t>Součást vysoké školy</w:t>
              </w:r>
            </w:ins>
          </w:p>
        </w:tc>
        <w:tc>
          <w:tcPr>
            <w:tcW w:w="7371" w:type="dxa"/>
            <w:gridSpan w:val="10"/>
          </w:tcPr>
          <w:p w14:paraId="1F633A9E" w14:textId="77777777" w:rsidR="00644BBC" w:rsidRPr="004D0C2D" w:rsidRDefault="00644BBC" w:rsidP="00644BBC">
            <w:pPr>
              <w:jc w:val="both"/>
              <w:rPr>
                <w:ins w:id="410" w:author="Pavla Trefilová" w:date="2023-06-05T09:24:00Z"/>
              </w:rPr>
            </w:pPr>
            <w:ins w:id="411" w:author="Pavla Trefilová" w:date="2023-06-05T09:24:00Z">
              <w:r w:rsidRPr="00625A17">
                <w:t xml:space="preserve">Fakulta </w:t>
              </w:r>
              <w:r>
                <w:t>managementu a ekonomiky</w:t>
              </w:r>
            </w:ins>
          </w:p>
        </w:tc>
      </w:tr>
      <w:tr w:rsidR="00644BBC" w:rsidRPr="004D0C2D" w14:paraId="2D7E3469" w14:textId="77777777" w:rsidTr="00644BBC">
        <w:trPr>
          <w:ins w:id="412" w:author="Pavla Trefilová" w:date="2023-06-05T09:24:00Z"/>
        </w:trPr>
        <w:tc>
          <w:tcPr>
            <w:tcW w:w="2529" w:type="dxa"/>
            <w:shd w:val="clear" w:color="auto" w:fill="F7CAAC"/>
          </w:tcPr>
          <w:p w14:paraId="0F61D35F" w14:textId="77777777" w:rsidR="00644BBC" w:rsidRPr="004D0C2D" w:rsidRDefault="00644BBC" w:rsidP="00644BBC">
            <w:pPr>
              <w:jc w:val="both"/>
              <w:rPr>
                <w:ins w:id="413" w:author="Pavla Trefilová" w:date="2023-06-05T09:24:00Z"/>
                <w:b/>
              </w:rPr>
            </w:pPr>
            <w:ins w:id="414" w:author="Pavla Trefilová" w:date="2023-06-05T09:24:00Z">
              <w:r w:rsidRPr="004D0C2D">
                <w:rPr>
                  <w:b/>
                </w:rPr>
                <w:t>Název studijního programu</w:t>
              </w:r>
            </w:ins>
          </w:p>
        </w:tc>
        <w:tc>
          <w:tcPr>
            <w:tcW w:w="7371" w:type="dxa"/>
            <w:gridSpan w:val="10"/>
          </w:tcPr>
          <w:p w14:paraId="36F699FC" w14:textId="77777777" w:rsidR="00644BBC" w:rsidRPr="004D0C2D" w:rsidRDefault="00644BBC" w:rsidP="00644BBC">
            <w:pPr>
              <w:jc w:val="both"/>
              <w:rPr>
                <w:ins w:id="415" w:author="Pavla Trefilová" w:date="2023-06-05T09:24:00Z"/>
              </w:rPr>
            </w:pPr>
            <w:ins w:id="416" w:author="Pavla Trefilová" w:date="2023-06-05T09:24:00Z">
              <w:r w:rsidRPr="00203474">
                <w:t>Management udržitelného rozvoje</w:t>
              </w:r>
            </w:ins>
          </w:p>
        </w:tc>
      </w:tr>
      <w:tr w:rsidR="00644BBC" w:rsidRPr="004D0C2D" w14:paraId="2D445D22" w14:textId="77777777" w:rsidTr="00644BBC">
        <w:trPr>
          <w:ins w:id="417" w:author="Pavla Trefilová" w:date="2023-06-05T09:24:00Z"/>
        </w:trPr>
        <w:tc>
          <w:tcPr>
            <w:tcW w:w="2529" w:type="dxa"/>
            <w:shd w:val="clear" w:color="auto" w:fill="F7CAAC"/>
          </w:tcPr>
          <w:p w14:paraId="5DAD6E25" w14:textId="77777777" w:rsidR="00644BBC" w:rsidRPr="004D0C2D" w:rsidRDefault="00644BBC" w:rsidP="00644BBC">
            <w:pPr>
              <w:jc w:val="both"/>
              <w:rPr>
                <w:ins w:id="418" w:author="Pavla Trefilová" w:date="2023-06-05T09:24:00Z"/>
                <w:b/>
              </w:rPr>
            </w:pPr>
            <w:ins w:id="419" w:author="Pavla Trefilová" w:date="2023-06-05T09:24:00Z">
              <w:r w:rsidRPr="004D0C2D">
                <w:rPr>
                  <w:b/>
                </w:rPr>
                <w:t>Jméno a příjmení</w:t>
              </w:r>
            </w:ins>
          </w:p>
        </w:tc>
        <w:tc>
          <w:tcPr>
            <w:tcW w:w="4554" w:type="dxa"/>
            <w:gridSpan w:val="5"/>
          </w:tcPr>
          <w:p w14:paraId="61675EA7" w14:textId="77777777" w:rsidR="00644BBC" w:rsidRPr="004D0C2D" w:rsidRDefault="00644BBC" w:rsidP="00644BBC">
            <w:pPr>
              <w:jc w:val="both"/>
              <w:rPr>
                <w:ins w:id="420" w:author="Pavla Trefilová" w:date="2023-06-05T09:24:00Z"/>
              </w:rPr>
            </w:pPr>
            <w:ins w:id="421" w:author="Pavla Trefilová" w:date="2023-06-05T09:24:00Z">
              <w:r w:rsidRPr="004D0C2D">
                <w:t>Lukáš ZLÁMAL</w:t>
              </w:r>
            </w:ins>
          </w:p>
        </w:tc>
        <w:tc>
          <w:tcPr>
            <w:tcW w:w="712" w:type="dxa"/>
            <w:shd w:val="clear" w:color="auto" w:fill="F7CAAC"/>
          </w:tcPr>
          <w:p w14:paraId="55A70502" w14:textId="77777777" w:rsidR="00644BBC" w:rsidRPr="004D0C2D" w:rsidRDefault="00644BBC" w:rsidP="00644BBC">
            <w:pPr>
              <w:jc w:val="both"/>
              <w:rPr>
                <w:ins w:id="422" w:author="Pavla Trefilová" w:date="2023-06-05T09:24:00Z"/>
                <w:b/>
              </w:rPr>
            </w:pPr>
            <w:ins w:id="423" w:author="Pavla Trefilová" w:date="2023-06-05T09:24:00Z">
              <w:r w:rsidRPr="004D0C2D">
                <w:rPr>
                  <w:b/>
                </w:rPr>
                <w:t>Tituly</w:t>
              </w:r>
            </w:ins>
          </w:p>
        </w:tc>
        <w:tc>
          <w:tcPr>
            <w:tcW w:w="2105" w:type="dxa"/>
            <w:gridSpan w:val="4"/>
          </w:tcPr>
          <w:p w14:paraId="0377FD7D" w14:textId="77777777" w:rsidR="00644BBC" w:rsidRPr="004D0C2D" w:rsidRDefault="00644BBC" w:rsidP="00644BBC">
            <w:pPr>
              <w:jc w:val="both"/>
              <w:rPr>
                <w:ins w:id="424" w:author="Pavla Trefilová" w:date="2023-06-05T09:24:00Z"/>
              </w:rPr>
            </w:pPr>
          </w:p>
        </w:tc>
      </w:tr>
      <w:tr w:rsidR="00644BBC" w:rsidRPr="004D0C2D" w14:paraId="7793759B" w14:textId="77777777" w:rsidTr="00644BBC">
        <w:trPr>
          <w:ins w:id="425" w:author="Pavla Trefilová" w:date="2023-06-05T09:24:00Z"/>
        </w:trPr>
        <w:tc>
          <w:tcPr>
            <w:tcW w:w="2529" w:type="dxa"/>
            <w:shd w:val="clear" w:color="auto" w:fill="F7CAAC"/>
          </w:tcPr>
          <w:p w14:paraId="32B5A816" w14:textId="77777777" w:rsidR="00644BBC" w:rsidRPr="004D0C2D" w:rsidRDefault="00644BBC" w:rsidP="00644BBC">
            <w:pPr>
              <w:jc w:val="both"/>
              <w:rPr>
                <w:ins w:id="426" w:author="Pavla Trefilová" w:date="2023-06-05T09:24:00Z"/>
                <w:b/>
              </w:rPr>
            </w:pPr>
            <w:ins w:id="427" w:author="Pavla Trefilová" w:date="2023-06-05T09:24:00Z">
              <w:r w:rsidRPr="004D0C2D">
                <w:rPr>
                  <w:b/>
                </w:rPr>
                <w:t>Rok narození</w:t>
              </w:r>
            </w:ins>
          </w:p>
        </w:tc>
        <w:tc>
          <w:tcPr>
            <w:tcW w:w="832" w:type="dxa"/>
          </w:tcPr>
          <w:p w14:paraId="7DFE1972" w14:textId="77777777" w:rsidR="00644BBC" w:rsidRPr="004D0C2D" w:rsidRDefault="00644BBC" w:rsidP="00644BBC">
            <w:pPr>
              <w:jc w:val="both"/>
              <w:rPr>
                <w:ins w:id="428" w:author="Pavla Trefilová" w:date="2023-06-05T09:24:00Z"/>
              </w:rPr>
            </w:pPr>
            <w:ins w:id="429" w:author="Pavla Trefilová" w:date="2023-06-05T09:24:00Z">
              <w:r w:rsidRPr="004D0C2D">
                <w:t>1994</w:t>
              </w:r>
            </w:ins>
          </w:p>
        </w:tc>
        <w:tc>
          <w:tcPr>
            <w:tcW w:w="1728" w:type="dxa"/>
            <w:shd w:val="clear" w:color="auto" w:fill="F7CAAC"/>
          </w:tcPr>
          <w:p w14:paraId="1823393B" w14:textId="77777777" w:rsidR="00644BBC" w:rsidRPr="004D0C2D" w:rsidRDefault="00644BBC" w:rsidP="00644BBC">
            <w:pPr>
              <w:jc w:val="both"/>
              <w:rPr>
                <w:ins w:id="430" w:author="Pavla Trefilová" w:date="2023-06-05T09:24:00Z"/>
                <w:b/>
              </w:rPr>
            </w:pPr>
            <w:ins w:id="431" w:author="Pavla Trefilová" w:date="2023-06-05T09:24:00Z">
              <w:r w:rsidRPr="001E0791">
                <w:rPr>
                  <w:b/>
                </w:rPr>
                <w:t>typ vztahu k VŠ</w:t>
              </w:r>
            </w:ins>
          </w:p>
        </w:tc>
        <w:tc>
          <w:tcPr>
            <w:tcW w:w="996" w:type="dxa"/>
            <w:gridSpan w:val="2"/>
          </w:tcPr>
          <w:p w14:paraId="1A574801" w14:textId="77777777" w:rsidR="00644BBC" w:rsidRPr="004D0C2D" w:rsidRDefault="00644BBC" w:rsidP="00644BBC">
            <w:pPr>
              <w:jc w:val="both"/>
              <w:rPr>
                <w:ins w:id="432" w:author="Pavla Trefilová" w:date="2023-06-05T09:24:00Z"/>
              </w:rPr>
            </w:pPr>
            <w:ins w:id="433" w:author="Pavla Trefilová" w:date="2023-06-05T09:24:00Z">
              <w:r>
                <w:t>pp</w:t>
              </w:r>
            </w:ins>
          </w:p>
        </w:tc>
        <w:tc>
          <w:tcPr>
            <w:tcW w:w="998" w:type="dxa"/>
            <w:shd w:val="clear" w:color="auto" w:fill="F7CAAC"/>
          </w:tcPr>
          <w:p w14:paraId="2172115A" w14:textId="77777777" w:rsidR="00644BBC" w:rsidRPr="004D0C2D" w:rsidRDefault="00644BBC" w:rsidP="00644BBC">
            <w:pPr>
              <w:jc w:val="both"/>
              <w:rPr>
                <w:ins w:id="434" w:author="Pavla Trefilová" w:date="2023-06-05T09:24:00Z"/>
                <w:b/>
              </w:rPr>
            </w:pPr>
            <w:ins w:id="435" w:author="Pavla Trefilová" w:date="2023-06-05T09:24:00Z">
              <w:r w:rsidRPr="004D0C2D">
                <w:rPr>
                  <w:b/>
                </w:rPr>
                <w:t>rozsah</w:t>
              </w:r>
            </w:ins>
          </w:p>
        </w:tc>
        <w:tc>
          <w:tcPr>
            <w:tcW w:w="712" w:type="dxa"/>
          </w:tcPr>
          <w:p w14:paraId="30106C02" w14:textId="77777777" w:rsidR="00644BBC" w:rsidRPr="004D0C2D" w:rsidRDefault="00644BBC" w:rsidP="00644BBC">
            <w:pPr>
              <w:jc w:val="both"/>
              <w:rPr>
                <w:ins w:id="436" w:author="Pavla Trefilová" w:date="2023-06-05T09:24:00Z"/>
              </w:rPr>
            </w:pPr>
            <w:ins w:id="437" w:author="Pavla Trefilová" w:date="2023-06-05T09:24:00Z">
              <w:r>
                <w:t>20</w:t>
              </w:r>
            </w:ins>
          </w:p>
        </w:tc>
        <w:tc>
          <w:tcPr>
            <w:tcW w:w="712" w:type="dxa"/>
            <w:gridSpan w:val="2"/>
            <w:shd w:val="clear" w:color="auto" w:fill="F7CAAC"/>
          </w:tcPr>
          <w:p w14:paraId="010C590E" w14:textId="77777777" w:rsidR="00644BBC" w:rsidRPr="004D0C2D" w:rsidRDefault="00644BBC" w:rsidP="00644BBC">
            <w:pPr>
              <w:jc w:val="both"/>
              <w:rPr>
                <w:ins w:id="438" w:author="Pavla Trefilová" w:date="2023-06-05T09:24:00Z"/>
                <w:b/>
                <w:highlight w:val="red"/>
              </w:rPr>
            </w:pPr>
            <w:ins w:id="439" w:author="Pavla Trefilová" w:date="2023-06-05T09:24:00Z">
              <w:r w:rsidRPr="004D0C2D">
                <w:rPr>
                  <w:b/>
                </w:rPr>
                <w:t>do kdy</w:t>
              </w:r>
            </w:ins>
          </w:p>
        </w:tc>
        <w:tc>
          <w:tcPr>
            <w:tcW w:w="1393" w:type="dxa"/>
            <w:gridSpan w:val="2"/>
          </w:tcPr>
          <w:p w14:paraId="51C116C5" w14:textId="77777777" w:rsidR="00644BBC" w:rsidRPr="004D0C2D" w:rsidRDefault="00644BBC" w:rsidP="00644BBC">
            <w:pPr>
              <w:jc w:val="both"/>
              <w:rPr>
                <w:ins w:id="440" w:author="Pavla Trefilová" w:date="2023-06-05T09:24:00Z"/>
                <w:highlight w:val="red"/>
              </w:rPr>
            </w:pPr>
            <w:ins w:id="441" w:author="Pavla Trefilová" w:date="2023-06-05T09:24:00Z">
              <w:r>
                <w:t>08/</w:t>
              </w:r>
              <w:r w:rsidRPr="004D0C2D">
                <w:t>202</w:t>
              </w:r>
              <w:r>
                <w:t>5</w:t>
              </w:r>
            </w:ins>
          </w:p>
        </w:tc>
      </w:tr>
      <w:tr w:rsidR="00644BBC" w:rsidRPr="004D0C2D" w14:paraId="5A7551E9" w14:textId="77777777" w:rsidTr="00644BBC">
        <w:trPr>
          <w:ins w:id="442" w:author="Pavla Trefilová" w:date="2023-06-05T09:24:00Z"/>
        </w:trPr>
        <w:tc>
          <w:tcPr>
            <w:tcW w:w="5089" w:type="dxa"/>
            <w:gridSpan w:val="3"/>
            <w:shd w:val="clear" w:color="auto" w:fill="F7CAAC"/>
          </w:tcPr>
          <w:p w14:paraId="6F13B224" w14:textId="77777777" w:rsidR="00644BBC" w:rsidRPr="004D0C2D" w:rsidRDefault="00644BBC" w:rsidP="00644BBC">
            <w:pPr>
              <w:jc w:val="both"/>
              <w:rPr>
                <w:ins w:id="443" w:author="Pavla Trefilová" w:date="2023-06-05T09:24:00Z"/>
                <w:b/>
              </w:rPr>
            </w:pPr>
            <w:ins w:id="444" w:author="Pavla Trefilová" w:date="2023-06-05T09:24:00Z">
              <w:r w:rsidRPr="004D0C2D">
                <w:rPr>
                  <w:b/>
                </w:rPr>
                <w:t>Typ vztahu na součásti VŠ, která uskutečňuje st. program</w:t>
              </w:r>
            </w:ins>
          </w:p>
        </w:tc>
        <w:tc>
          <w:tcPr>
            <w:tcW w:w="996" w:type="dxa"/>
            <w:gridSpan w:val="2"/>
          </w:tcPr>
          <w:p w14:paraId="61A61293" w14:textId="77777777" w:rsidR="00644BBC" w:rsidRPr="004D0C2D" w:rsidRDefault="00644BBC" w:rsidP="00644BBC">
            <w:pPr>
              <w:jc w:val="both"/>
              <w:rPr>
                <w:ins w:id="445" w:author="Pavla Trefilová" w:date="2023-06-05T09:24:00Z"/>
              </w:rPr>
            </w:pPr>
            <w:ins w:id="446" w:author="Pavla Trefilová" w:date="2023-06-05T09:24:00Z">
              <w:r>
                <w:t>pp</w:t>
              </w:r>
            </w:ins>
          </w:p>
        </w:tc>
        <w:tc>
          <w:tcPr>
            <w:tcW w:w="998" w:type="dxa"/>
            <w:shd w:val="clear" w:color="auto" w:fill="F7CAAC"/>
          </w:tcPr>
          <w:p w14:paraId="3B238937" w14:textId="77777777" w:rsidR="00644BBC" w:rsidRPr="004D0C2D" w:rsidRDefault="00644BBC" w:rsidP="00644BBC">
            <w:pPr>
              <w:jc w:val="both"/>
              <w:rPr>
                <w:ins w:id="447" w:author="Pavla Trefilová" w:date="2023-06-05T09:24:00Z"/>
                <w:b/>
              </w:rPr>
            </w:pPr>
            <w:ins w:id="448" w:author="Pavla Trefilová" w:date="2023-06-05T09:24:00Z">
              <w:r w:rsidRPr="004D0C2D">
                <w:rPr>
                  <w:b/>
                </w:rPr>
                <w:t>rozsah</w:t>
              </w:r>
            </w:ins>
          </w:p>
        </w:tc>
        <w:tc>
          <w:tcPr>
            <w:tcW w:w="712" w:type="dxa"/>
          </w:tcPr>
          <w:p w14:paraId="5D53C777" w14:textId="77777777" w:rsidR="00644BBC" w:rsidRPr="004D0C2D" w:rsidRDefault="00644BBC" w:rsidP="00644BBC">
            <w:pPr>
              <w:jc w:val="both"/>
              <w:rPr>
                <w:ins w:id="449" w:author="Pavla Trefilová" w:date="2023-06-05T09:24:00Z"/>
              </w:rPr>
            </w:pPr>
            <w:ins w:id="450" w:author="Pavla Trefilová" w:date="2023-06-05T09:24:00Z">
              <w:r>
                <w:t>20</w:t>
              </w:r>
            </w:ins>
          </w:p>
        </w:tc>
        <w:tc>
          <w:tcPr>
            <w:tcW w:w="712" w:type="dxa"/>
            <w:gridSpan w:val="2"/>
            <w:shd w:val="clear" w:color="auto" w:fill="F7CAAC"/>
          </w:tcPr>
          <w:p w14:paraId="7217FAD1" w14:textId="77777777" w:rsidR="00644BBC" w:rsidRPr="004D0C2D" w:rsidRDefault="00644BBC" w:rsidP="00644BBC">
            <w:pPr>
              <w:jc w:val="both"/>
              <w:rPr>
                <w:ins w:id="451" w:author="Pavla Trefilová" w:date="2023-06-05T09:24:00Z"/>
                <w:b/>
              </w:rPr>
            </w:pPr>
            <w:ins w:id="452" w:author="Pavla Trefilová" w:date="2023-06-05T09:24:00Z">
              <w:r w:rsidRPr="004D0C2D">
                <w:rPr>
                  <w:b/>
                </w:rPr>
                <w:t>do kdy</w:t>
              </w:r>
            </w:ins>
          </w:p>
        </w:tc>
        <w:tc>
          <w:tcPr>
            <w:tcW w:w="1393" w:type="dxa"/>
            <w:gridSpan w:val="2"/>
          </w:tcPr>
          <w:p w14:paraId="1CFE14EC" w14:textId="77777777" w:rsidR="00644BBC" w:rsidRPr="004D0C2D" w:rsidRDefault="00644BBC" w:rsidP="00644BBC">
            <w:pPr>
              <w:jc w:val="both"/>
              <w:rPr>
                <w:ins w:id="453" w:author="Pavla Trefilová" w:date="2023-06-05T09:24:00Z"/>
              </w:rPr>
            </w:pPr>
            <w:ins w:id="454" w:author="Pavla Trefilová" w:date="2023-06-05T09:24:00Z">
              <w:r>
                <w:t>08/</w:t>
              </w:r>
              <w:r w:rsidRPr="004D0C2D">
                <w:t>202</w:t>
              </w:r>
              <w:r>
                <w:t>5</w:t>
              </w:r>
            </w:ins>
          </w:p>
        </w:tc>
      </w:tr>
      <w:tr w:rsidR="00644BBC" w:rsidRPr="004D0C2D" w14:paraId="5D82958C" w14:textId="77777777" w:rsidTr="00644BBC">
        <w:trPr>
          <w:ins w:id="455" w:author="Pavla Trefilová" w:date="2023-06-05T09:24:00Z"/>
        </w:trPr>
        <w:tc>
          <w:tcPr>
            <w:tcW w:w="6085" w:type="dxa"/>
            <w:gridSpan w:val="5"/>
            <w:shd w:val="clear" w:color="auto" w:fill="F7CAAC"/>
          </w:tcPr>
          <w:p w14:paraId="61D44FFA" w14:textId="77777777" w:rsidR="00644BBC" w:rsidRPr="004D0C2D" w:rsidRDefault="00644BBC" w:rsidP="00644BBC">
            <w:pPr>
              <w:jc w:val="both"/>
              <w:rPr>
                <w:ins w:id="456" w:author="Pavla Trefilová" w:date="2023-06-05T09:24:00Z"/>
              </w:rPr>
            </w:pPr>
            <w:ins w:id="457" w:author="Pavla Trefilová" w:date="2023-06-05T09:24:00Z">
              <w:r w:rsidRPr="004D0C2D">
                <w:rPr>
                  <w:b/>
                </w:rPr>
                <w:t>Další současná působení jako akademický pracovník na jiných VŠ</w:t>
              </w:r>
            </w:ins>
          </w:p>
        </w:tc>
        <w:tc>
          <w:tcPr>
            <w:tcW w:w="1710" w:type="dxa"/>
            <w:gridSpan w:val="2"/>
            <w:shd w:val="clear" w:color="auto" w:fill="F7CAAC"/>
          </w:tcPr>
          <w:p w14:paraId="290D1F16" w14:textId="77777777" w:rsidR="00644BBC" w:rsidRPr="004D0C2D" w:rsidRDefault="00644BBC" w:rsidP="00644BBC">
            <w:pPr>
              <w:jc w:val="both"/>
              <w:rPr>
                <w:ins w:id="458" w:author="Pavla Trefilová" w:date="2023-06-05T09:24:00Z"/>
                <w:b/>
              </w:rPr>
            </w:pPr>
            <w:ins w:id="459" w:author="Pavla Trefilová" w:date="2023-06-05T09:24:00Z">
              <w:r w:rsidRPr="004D0C2D">
                <w:rPr>
                  <w:b/>
                </w:rPr>
                <w:t>typ prac. vztahu</w:t>
              </w:r>
            </w:ins>
          </w:p>
        </w:tc>
        <w:tc>
          <w:tcPr>
            <w:tcW w:w="2105" w:type="dxa"/>
            <w:gridSpan w:val="4"/>
            <w:shd w:val="clear" w:color="auto" w:fill="F7CAAC"/>
          </w:tcPr>
          <w:p w14:paraId="776E4CBB" w14:textId="77777777" w:rsidR="00644BBC" w:rsidRPr="004D0C2D" w:rsidRDefault="00644BBC" w:rsidP="00644BBC">
            <w:pPr>
              <w:jc w:val="both"/>
              <w:rPr>
                <w:ins w:id="460" w:author="Pavla Trefilová" w:date="2023-06-05T09:24:00Z"/>
                <w:b/>
              </w:rPr>
            </w:pPr>
            <w:ins w:id="461" w:author="Pavla Trefilová" w:date="2023-06-05T09:24:00Z">
              <w:r w:rsidRPr="004D0C2D">
                <w:rPr>
                  <w:b/>
                </w:rPr>
                <w:t>rozsah</w:t>
              </w:r>
            </w:ins>
          </w:p>
        </w:tc>
      </w:tr>
      <w:tr w:rsidR="00644BBC" w:rsidRPr="004D0C2D" w14:paraId="4EDB7C4D" w14:textId="77777777" w:rsidTr="00644BBC">
        <w:trPr>
          <w:ins w:id="462" w:author="Pavla Trefilová" w:date="2023-06-05T09:24:00Z"/>
        </w:trPr>
        <w:tc>
          <w:tcPr>
            <w:tcW w:w="6085" w:type="dxa"/>
            <w:gridSpan w:val="5"/>
          </w:tcPr>
          <w:p w14:paraId="75B0002F" w14:textId="77777777" w:rsidR="00644BBC" w:rsidRPr="004D0C2D" w:rsidRDefault="00644BBC" w:rsidP="00644BBC">
            <w:pPr>
              <w:jc w:val="both"/>
              <w:rPr>
                <w:ins w:id="463" w:author="Pavla Trefilová" w:date="2023-06-05T09:24:00Z"/>
              </w:rPr>
            </w:pPr>
          </w:p>
        </w:tc>
        <w:tc>
          <w:tcPr>
            <w:tcW w:w="1710" w:type="dxa"/>
            <w:gridSpan w:val="2"/>
          </w:tcPr>
          <w:p w14:paraId="7C041397" w14:textId="77777777" w:rsidR="00644BBC" w:rsidRPr="004D0C2D" w:rsidRDefault="00644BBC" w:rsidP="00644BBC">
            <w:pPr>
              <w:jc w:val="both"/>
              <w:rPr>
                <w:ins w:id="464" w:author="Pavla Trefilová" w:date="2023-06-05T09:24:00Z"/>
              </w:rPr>
            </w:pPr>
          </w:p>
        </w:tc>
        <w:tc>
          <w:tcPr>
            <w:tcW w:w="2105" w:type="dxa"/>
            <w:gridSpan w:val="4"/>
          </w:tcPr>
          <w:p w14:paraId="43708642" w14:textId="77777777" w:rsidR="00644BBC" w:rsidRPr="004D0C2D" w:rsidRDefault="00644BBC" w:rsidP="00644BBC">
            <w:pPr>
              <w:jc w:val="both"/>
              <w:rPr>
                <w:ins w:id="465" w:author="Pavla Trefilová" w:date="2023-06-05T09:24:00Z"/>
              </w:rPr>
            </w:pPr>
          </w:p>
        </w:tc>
      </w:tr>
      <w:tr w:rsidR="00644BBC" w:rsidRPr="004D0C2D" w14:paraId="76B18081" w14:textId="77777777" w:rsidTr="00644BBC">
        <w:trPr>
          <w:ins w:id="466" w:author="Pavla Trefilová" w:date="2023-06-05T09:24:00Z"/>
        </w:trPr>
        <w:tc>
          <w:tcPr>
            <w:tcW w:w="6085" w:type="dxa"/>
            <w:gridSpan w:val="5"/>
          </w:tcPr>
          <w:p w14:paraId="553C6625" w14:textId="77777777" w:rsidR="00644BBC" w:rsidRPr="004D0C2D" w:rsidRDefault="00644BBC" w:rsidP="00644BBC">
            <w:pPr>
              <w:jc w:val="both"/>
              <w:rPr>
                <w:ins w:id="467" w:author="Pavla Trefilová" w:date="2023-06-05T09:24:00Z"/>
              </w:rPr>
            </w:pPr>
          </w:p>
        </w:tc>
        <w:tc>
          <w:tcPr>
            <w:tcW w:w="1710" w:type="dxa"/>
            <w:gridSpan w:val="2"/>
          </w:tcPr>
          <w:p w14:paraId="092780EC" w14:textId="77777777" w:rsidR="00644BBC" w:rsidRPr="004D0C2D" w:rsidRDefault="00644BBC" w:rsidP="00644BBC">
            <w:pPr>
              <w:jc w:val="both"/>
              <w:rPr>
                <w:ins w:id="468" w:author="Pavla Trefilová" w:date="2023-06-05T09:24:00Z"/>
              </w:rPr>
            </w:pPr>
          </w:p>
        </w:tc>
        <w:tc>
          <w:tcPr>
            <w:tcW w:w="2105" w:type="dxa"/>
            <w:gridSpan w:val="4"/>
          </w:tcPr>
          <w:p w14:paraId="4B898B4A" w14:textId="77777777" w:rsidR="00644BBC" w:rsidRPr="004D0C2D" w:rsidRDefault="00644BBC" w:rsidP="00644BBC">
            <w:pPr>
              <w:jc w:val="both"/>
              <w:rPr>
                <w:ins w:id="469" w:author="Pavla Trefilová" w:date="2023-06-05T09:24:00Z"/>
              </w:rPr>
            </w:pPr>
          </w:p>
        </w:tc>
      </w:tr>
      <w:tr w:rsidR="00644BBC" w:rsidRPr="004D0C2D" w14:paraId="7C4481C8" w14:textId="77777777" w:rsidTr="00644BBC">
        <w:trPr>
          <w:ins w:id="470" w:author="Pavla Trefilová" w:date="2023-06-05T09:24:00Z"/>
        </w:trPr>
        <w:tc>
          <w:tcPr>
            <w:tcW w:w="9900" w:type="dxa"/>
            <w:gridSpan w:val="11"/>
            <w:shd w:val="clear" w:color="auto" w:fill="F7CAAC"/>
          </w:tcPr>
          <w:p w14:paraId="129BC0EA" w14:textId="77777777" w:rsidR="00644BBC" w:rsidRPr="004D0C2D" w:rsidRDefault="00644BBC" w:rsidP="00644BBC">
            <w:pPr>
              <w:jc w:val="both"/>
              <w:rPr>
                <w:ins w:id="471" w:author="Pavla Trefilová" w:date="2023-06-05T09:24:00Z"/>
              </w:rPr>
            </w:pPr>
            <w:ins w:id="472" w:author="Pavla Trefilová" w:date="2023-06-05T09:24:00Z">
              <w:r w:rsidRPr="004D0C2D">
                <w:rPr>
                  <w:b/>
                </w:rPr>
                <w:t>Předměty příslušného studijního programu a způsob zapojení do jejich výuky, příp. další zapojení do uskutečňování studijního programu</w:t>
              </w:r>
            </w:ins>
          </w:p>
        </w:tc>
      </w:tr>
      <w:tr w:rsidR="00644BBC" w:rsidRPr="004D0C2D" w14:paraId="400D3A52" w14:textId="77777777" w:rsidTr="00644BBC">
        <w:trPr>
          <w:trHeight w:val="314"/>
          <w:ins w:id="473" w:author="Pavla Trefilová" w:date="2023-06-05T09:24:00Z"/>
        </w:trPr>
        <w:tc>
          <w:tcPr>
            <w:tcW w:w="9900" w:type="dxa"/>
            <w:gridSpan w:val="11"/>
            <w:tcBorders>
              <w:top w:val="nil"/>
            </w:tcBorders>
          </w:tcPr>
          <w:p w14:paraId="6B33DF5F" w14:textId="77777777" w:rsidR="00644BBC" w:rsidRPr="004D0C2D" w:rsidRDefault="00644BBC" w:rsidP="00644BBC">
            <w:pPr>
              <w:jc w:val="both"/>
              <w:rPr>
                <w:ins w:id="474" w:author="Pavla Trefilová" w:date="2023-06-05T09:24:00Z"/>
              </w:rPr>
            </w:pPr>
            <w:ins w:id="475" w:author="Pavla Trefilová" w:date="2023-06-05T09:24:00Z">
              <w:r>
                <w:t>Strategický management</w:t>
              </w:r>
              <w:r w:rsidRPr="004D0C2D">
                <w:t xml:space="preserve"> – </w:t>
              </w:r>
              <w:r>
                <w:t>vedení seminářů</w:t>
              </w:r>
            </w:ins>
          </w:p>
        </w:tc>
      </w:tr>
      <w:tr w:rsidR="00644BBC" w:rsidRPr="004D0C2D" w14:paraId="0103C64E" w14:textId="77777777" w:rsidTr="00644BBC">
        <w:trPr>
          <w:ins w:id="476" w:author="Pavla Trefilová" w:date="2023-06-05T09:24:00Z"/>
        </w:trPr>
        <w:tc>
          <w:tcPr>
            <w:tcW w:w="9900" w:type="dxa"/>
            <w:gridSpan w:val="11"/>
            <w:shd w:val="clear" w:color="auto" w:fill="F7CAAC"/>
          </w:tcPr>
          <w:p w14:paraId="56832A8A" w14:textId="77777777" w:rsidR="00644BBC" w:rsidRPr="004D0C2D" w:rsidRDefault="00644BBC" w:rsidP="00644BBC">
            <w:pPr>
              <w:jc w:val="both"/>
              <w:rPr>
                <w:ins w:id="477" w:author="Pavla Trefilová" w:date="2023-06-05T09:24:00Z"/>
              </w:rPr>
            </w:pPr>
            <w:ins w:id="478" w:author="Pavla Trefilová" w:date="2023-06-05T09:24:00Z">
              <w:r w:rsidRPr="004D0C2D">
                <w:rPr>
                  <w:b/>
                </w:rPr>
                <w:t xml:space="preserve">Údaje o vzdělání na VŠ </w:t>
              </w:r>
            </w:ins>
          </w:p>
        </w:tc>
      </w:tr>
      <w:tr w:rsidR="00644BBC" w:rsidRPr="004D0C2D" w14:paraId="4B3F6516" w14:textId="77777777" w:rsidTr="00644BBC">
        <w:trPr>
          <w:trHeight w:val="1055"/>
          <w:ins w:id="479" w:author="Pavla Trefilová" w:date="2023-06-05T09:24:00Z"/>
        </w:trPr>
        <w:tc>
          <w:tcPr>
            <w:tcW w:w="9900" w:type="dxa"/>
            <w:gridSpan w:val="11"/>
          </w:tcPr>
          <w:p w14:paraId="08DB4D78" w14:textId="77777777" w:rsidR="00644BBC" w:rsidRPr="00024A10" w:rsidRDefault="00644BBC" w:rsidP="00644BBC">
            <w:pPr>
              <w:jc w:val="both"/>
              <w:rPr>
                <w:ins w:id="480" w:author="Pavla Trefilová" w:date="2023-06-05T09:24:00Z"/>
                <w:bCs/>
              </w:rPr>
            </w:pPr>
            <w:ins w:id="481" w:author="Pavla Trefilová" w:date="2023-06-05T09:24:00Z">
              <w:r w:rsidRPr="00024A10">
                <w:rPr>
                  <w:bCs/>
                </w:rPr>
                <w:t>2019</w:t>
              </w:r>
              <w:r>
                <w:rPr>
                  <w:bCs/>
                </w:rPr>
                <w:t>-</w:t>
              </w:r>
              <w:r w:rsidRPr="00024A10">
                <w:rPr>
                  <w:bCs/>
                </w:rPr>
                <w:t>dosud: Univerzita Tomáše Bati ve Zlíně, Fakulta managementu a ekonomiky</w:t>
              </w:r>
              <w:r>
                <w:rPr>
                  <w:bCs/>
                </w:rPr>
                <w:t xml:space="preserve">, doktorský studijní program: </w:t>
              </w:r>
              <w:r w:rsidRPr="00024A10">
                <w:rPr>
                  <w:bCs/>
                </w:rPr>
                <w:t>Ekonomika a management</w:t>
              </w:r>
            </w:ins>
          </w:p>
          <w:p w14:paraId="6037B1BC" w14:textId="77777777" w:rsidR="00644BBC" w:rsidRPr="00024A10" w:rsidRDefault="00644BBC" w:rsidP="00644BBC">
            <w:pPr>
              <w:jc w:val="both"/>
              <w:rPr>
                <w:ins w:id="482" w:author="Pavla Trefilová" w:date="2023-06-05T09:24:00Z"/>
                <w:bCs/>
              </w:rPr>
            </w:pPr>
            <w:ins w:id="483" w:author="Pavla Trefilová" w:date="2023-06-05T09:24:00Z">
              <w:r w:rsidRPr="00024A10">
                <w:rPr>
                  <w:bCs/>
                </w:rPr>
                <w:t>2017</w:t>
              </w:r>
              <w:r>
                <w:rPr>
                  <w:bCs/>
                </w:rPr>
                <w:t>-</w:t>
              </w:r>
              <w:r w:rsidRPr="00024A10">
                <w:rPr>
                  <w:bCs/>
                </w:rPr>
                <w:t>2019: Univerzita Tomáše Bati ve Zlíně, Fakulta managementu a ekonomiky</w:t>
              </w:r>
              <w:r>
                <w:rPr>
                  <w:bCs/>
                </w:rPr>
                <w:t xml:space="preserve">, obor: </w:t>
              </w:r>
              <w:r w:rsidRPr="00024A10">
                <w:rPr>
                  <w:bCs/>
                </w:rPr>
                <w:t xml:space="preserve">Veřejná správa a regionální rozvoj a právo (Mgr.) </w:t>
              </w:r>
            </w:ins>
          </w:p>
          <w:p w14:paraId="53AA6707" w14:textId="77777777" w:rsidR="00644BBC" w:rsidRPr="004D0C2D" w:rsidRDefault="00644BBC" w:rsidP="00644BBC">
            <w:pPr>
              <w:jc w:val="both"/>
              <w:rPr>
                <w:ins w:id="484" w:author="Pavla Trefilová" w:date="2023-06-05T09:24:00Z"/>
                <w:b/>
              </w:rPr>
            </w:pPr>
            <w:ins w:id="485" w:author="Pavla Trefilová" w:date="2023-06-05T09:24:00Z">
              <w:r w:rsidRPr="00024A10">
                <w:rPr>
                  <w:bCs/>
                </w:rPr>
                <w:t>2014</w:t>
              </w:r>
              <w:r>
                <w:rPr>
                  <w:bCs/>
                </w:rPr>
                <w:t>-</w:t>
              </w:r>
              <w:r w:rsidRPr="00024A10">
                <w:rPr>
                  <w:bCs/>
                </w:rPr>
                <w:t>2017: Univerzita Tomáše Bati ve Zlíně, Fakulta managementu a ekonomiky</w:t>
              </w:r>
              <w:r>
                <w:rPr>
                  <w:bCs/>
                </w:rPr>
                <w:t xml:space="preserve">, obor: </w:t>
              </w:r>
              <w:r w:rsidRPr="00024A10">
                <w:rPr>
                  <w:bCs/>
                </w:rPr>
                <w:t>Veřejná správa a regionální rozvoj a právo (Bc.)</w:t>
              </w:r>
            </w:ins>
          </w:p>
        </w:tc>
      </w:tr>
      <w:tr w:rsidR="00644BBC" w:rsidRPr="004D0C2D" w14:paraId="16159611" w14:textId="77777777" w:rsidTr="00644BBC">
        <w:trPr>
          <w:ins w:id="486" w:author="Pavla Trefilová" w:date="2023-06-05T09:24:00Z"/>
        </w:trPr>
        <w:tc>
          <w:tcPr>
            <w:tcW w:w="9900" w:type="dxa"/>
            <w:gridSpan w:val="11"/>
            <w:shd w:val="clear" w:color="auto" w:fill="F7CAAC"/>
          </w:tcPr>
          <w:p w14:paraId="5A15EC42" w14:textId="77777777" w:rsidR="00644BBC" w:rsidRPr="004D0C2D" w:rsidRDefault="00644BBC" w:rsidP="00644BBC">
            <w:pPr>
              <w:jc w:val="both"/>
              <w:rPr>
                <w:ins w:id="487" w:author="Pavla Trefilová" w:date="2023-06-05T09:24:00Z"/>
                <w:b/>
              </w:rPr>
            </w:pPr>
            <w:ins w:id="488" w:author="Pavla Trefilová" w:date="2023-06-05T09:24:00Z">
              <w:r w:rsidRPr="004D0C2D">
                <w:rPr>
                  <w:b/>
                </w:rPr>
                <w:t>Údaje o odborném působení od absolvování VŠ</w:t>
              </w:r>
            </w:ins>
          </w:p>
        </w:tc>
      </w:tr>
      <w:tr w:rsidR="00644BBC" w:rsidRPr="004D0C2D" w14:paraId="65416FC0" w14:textId="77777777" w:rsidTr="00644BBC">
        <w:trPr>
          <w:trHeight w:val="483"/>
          <w:ins w:id="489" w:author="Pavla Trefilová" w:date="2023-06-05T09:24:00Z"/>
        </w:trPr>
        <w:tc>
          <w:tcPr>
            <w:tcW w:w="9900" w:type="dxa"/>
            <w:gridSpan w:val="11"/>
          </w:tcPr>
          <w:p w14:paraId="552AC7D7" w14:textId="77777777" w:rsidR="00644BBC" w:rsidRPr="004D0C2D" w:rsidRDefault="00644BBC" w:rsidP="00644BBC">
            <w:pPr>
              <w:jc w:val="both"/>
              <w:rPr>
                <w:ins w:id="490" w:author="Pavla Trefilová" w:date="2023-06-05T09:24:00Z"/>
              </w:rPr>
            </w:pPr>
            <w:ins w:id="491" w:author="Pavla Trefilová" w:date="2023-06-05T09:24:00Z">
              <w:r>
                <w:t xml:space="preserve">09/2022-dosud: </w:t>
              </w:r>
              <w:r w:rsidRPr="004D0C2D">
                <w:t>Univerzita Tomáše Bati ve Zlíně, Fakulta managementu a ekonomiky</w:t>
              </w:r>
              <w:r>
                <w:t>, Ústav podnikové ekonomiky, asistent</w:t>
              </w:r>
            </w:ins>
          </w:p>
        </w:tc>
      </w:tr>
      <w:tr w:rsidR="00644BBC" w:rsidRPr="004D0C2D" w14:paraId="495D0370" w14:textId="77777777" w:rsidTr="00644BBC">
        <w:trPr>
          <w:trHeight w:val="250"/>
          <w:ins w:id="492" w:author="Pavla Trefilová" w:date="2023-06-05T09:24:00Z"/>
        </w:trPr>
        <w:tc>
          <w:tcPr>
            <w:tcW w:w="9900" w:type="dxa"/>
            <w:gridSpan w:val="11"/>
            <w:shd w:val="clear" w:color="auto" w:fill="F7CAAC"/>
          </w:tcPr>
          <w:p w14:paraId="1A690121" w14:textId="77777777" w:rsidR="00644BBC" w:rsidRPr="004D0C2D" w:rsidRDefault="00644BBC" w:rsidP="00644BBC">
            <w:pPr>
              <w:jc w:val="both"/>
              <w:rPr>
                <w:ins w:id="493" w:author="Pavla Trefilová" w:date="2023-06-05T09:24:00Z"/>
              </w:rPr>
            </w:pPr>
            <w:ins w:id="494" w:author="Pavla Trefilová" w:date="2023-06-05T09:24:00Z">
              <w:r w:rsidRPr="004D0C2D">
                <w:rPr>
                  <w:b/>
                </w:rPr>
                <w:t>Zkušenosti s vedením kvalifikačních a rigorózních prací</w:t>
              </w:r>
            </w:ins>
          </w:p>
        </w:tc>
      </w:tr>
      <w:tr w:rsidR="00644BBC" w:rsidRPr="004D0C2D" w14:paraId="35E05290" w14:textId="77777777" w:rsidTr="00644BBC">
        <w:trPr>
          <w:trHeight w:val="437"/>
          <w:ins w:id="495" w:author="Pavla Trefilová" w:date="2023-06-05T09:24:00Z"/>
        </w:trPr>
        <w:tc>
          <w:tcPr>
            <w:tcW w:w="9900" w:type="dxa"/>
            <w:gridSpan w:val="11"/>
          </w:tcPr>
          <w:p w14:paraId="1059BF39" w14:textId="77777777" w:rsidR="00644BBC" w:rsidRPr="004D0C2D" w:rsidRDefault="00644BBC" w:rsidP="00644BBC">
            <w:pPr>
              <w:jc w:val="both"/>
              <w:rPr>
                <w:ins w:id="496" w:author="Pavla Trefilová" w:date="2023-06-05T09:24:00Z"/>
              </w:rPr>
            </w:pPr>
            <w:ins w:id="497" w:author="Pavla Trefilová" w:date="2023-06-05T09:24:00Z">
              <w:r w:rsidRPr="004D0C2D">
                <w:t>Počet vedených bakalářských prací – 6</w:t>
              </w:r>
            </w:ins>
          </w:p>
          <w:p w14:paraId="5E09B7E2" w14:textId="77777777" w:rsidR="00644BBC" w:rsidRPr="004D0C2D" w:rsidRDefault="00644BBC" w:rsidP="00644BBC">
            <w:pPr>
              <w:jc w:val="both"/>
              <w:rPr>
                <w:ins w:id="498" w:author="Pavla Trefilová" w:date="2023-06-05T09:24:00Z"/>
              </w:rPr>
            </w:pPr>
          </w:p>
        </w:tc>
      </w:tr>
      <w:tr w:rsidR="00644BBC" w:rsidRPr="004D0C2D" w14:paraId="7AFACE86" w14:textId="77777777" w:rsidTr="00644BBC">
        <w:trPr>
          <w:cantSplit/>
          <w:ins w:id="499" w:author="Pavla Trefilová" w:date="2023-06-05T09:24:00Z"/>
        </w:trPr>
        <w:tc>
          <w:tcPr>
            <w:tcW w:w="3361" w:type="dxa"/>
            <w:gridSpan w:val="2"/>
            <w:tcBorders>
              <w:top w:val="single" w:sz="12" w:space="0" w:color="auto"/>
            </w:tcBorders>
            <w:shd w:val="clear" w:color="auto" w:fill="F7CAAC"/>
          </w:tcPr>
          <w:p w14:paraId="79CC22A5" w14:textId="77777777" w:rsidR="00644BBC" w:rsidRPr="004D0C2D" w:rsidRDefault="00644BBC" w:rsidP="00644BBC">
            <w:pPr>
              <w:jc w:val="both"/>
              <w:rPr>
                <w:ins w:id="500" w:author="Pavla Trefilová" w:date="2023-06-05T09:24:00Z"/>
              </w:rPr>
            </w:pPr>
            <w:ins w:id="501" w:author="Pavla Trefilová" w:date="2023-06-05T09:24:00Z">
              <w:r w:rsidRPr="004D0C2D">
                <w:rPr>
                  <w:b/>
                </w:rPr>
                <w:t xml:space="preserve">Obor habilitačního řízení </w:t>
              </w:r>
            </w:ins>
          </w:p>
        </w:tc>
        <w:tc>
          <w:tcPr>
            <w:tcW w:w="2254" w:type="dxa"/>
            <w:gridSpan w:val="2"/>
            <w:tcBorders>
              <w:top w:val="single" w:sz="12" w:space="0" w:color="auto"/>
            </w:tcBorders>
            <w:shd w:val="clear" w:color="auto" w:fill="F7CAAC"/>
          </w:tcPr>
          <w:p w14:paraId="275A06F5" w14:textId="77777777" w:rsidR="00644BBC" w:rsidRPr="004D0C2D" w:rsidRDefault="00644BBC" w:rsidP="00644BBC">
            <w:pPr>
              <w:jc w:val="both"/>
              <w:rPr>
                <w:ins w:id="502" w:author="Pavla Trefilová" w:date="2023-06-05T09:24:00Z"/>
              </w:rPr>
            </w:pPr>
            <w:ins w:id="503" w:author="Pavla Trefilová" w:date="2023-06-05T09:24:00Z">
              <w:r w:rsidRPr="004D0C2D">
                <w:rPr>
                  <w:b/>
                </w:rPr>
                <w:t>Rok udělení hodnosti</w:t>
              </w:r>
            </w:ins>
          </w:p>
        </w:tc>
        <w:tc>
          <w:tcPr>
            <w:tcW w:w="2257" w:type="dxa"/>
            <w:gridSpan w:val="4"/>
            <w:tcBorders>
              <w:top w:val="single" w:sz="12" w:space="0" w:color="auto"/>
              <w:right w:val="single" w:sz="12" w:space="0" w:color="auto"/>
            </w:tcBorders>
            <w:shd w:val="clear" w:color="auto" w:fill="F7CAAC"/>
          </w:tcPr>
          <w:p w14:paraId="43C9B7F3" w14:textId="77777777" w:rsidR="00644BBC" w:rsidRPr="004D0C2D" w:rsidRDefault="00644BBC" w:rsidP="00644BBC">
            <w:pPr>
              <w:jc w:val="both"/>
              <w:rPr>
                <w:ins w:id="504" w:author="Pavla Trefilová" w:date="2023-06-05T09:24:00Z"/>
              </w:rPr>
            </w:pPr>
            <w:ins w:id="505" w:author="Pavla Trefilová" w:date="2023-06-05T09:24:00Z">
              <w:r w:rsidRPr="004D0C2D">
                <w:rPr>
                  <w:b/>
                </w:rPr>
                <w:t>Řízení konáno na VŠ</w:t>
              </w:r>
            </w:ins>
          </w:p>
        </w:tc>
        <w:tc>
          <w:tcPr>
            <w:tcW w:w="2028" w:type="dxa"/>
            <w:gridSpan w:val="3"/>
            <w:tcBorders>
              <w:top w:val="single" w:sz="12" w:space="0" w:color="auto"/>
              <w:left w:val="single" w:sz="12" w:space="0" w:color="auto"/>
            </w:tcBorders>
            <w:shd w:val="clear" w:color="auto" w:fill="F7CAAC"/>
          </w:tcPr>
          <w:p w14:paraId="2CA2C20A" w14:textId="77777777" w:rsidR="00644BBC" w:rsidRPr="004D0C2D" w:rsidRDefault="00644BBC" w:rsidP="00644BBC">
            <w:pPr>
              <w:jc w:val="both"/>
              <w:rPr>
                <w:ins w:id="506" w:author="Pavla Trefilová" w:date="2023-06-05T09:24:00Z"/>
                <w:b/>
              </w:rPr>
            </w:pPr>
            <w:ins w:id="507" w:author="Pavla Trefilová" w:date="2023-06-05T09:24:00Z">
              <w:r w:rsidRPr="004D0C2D">
                <w:rPr>
                  <w:b/>
                </w:rPr>
                <w:t>Ohlasy publikací</w:t>
              </w:r>
            </w:ins>
          </w:p>
        </w:tc>
      </w:tr>
      <w:tr w:rsidR="00644BBC" w:rsidRPr="004D0C2D" w14:paraId="0FBF76A9" w14:textId="77777777" w:rsidTr="00644BBC">
        <w:trPr>
          <w:cantSplit/>
          <w:ins w:id="508" w:author="Pavla Trefilová" w:date="2023-06-05T09:24:00Z"/>
        </w:trPr>
        <w:tc>
          <w:tcPr>
            <w:tcW w:w="3361" w:type="dxa"/>
            <w:gridSpan w:val="2"/>
          </w:tcPr>
          <w:p w14:paraId="02D1E32B" w14:textId="77777777" w:rsidR="00644BBC" w:rsidRPr="004D0C2D" w:rsidRDefault="00644BBC" w:rsidP="00644BBC">
            <w:pPr>
              <w:jc w:val="both"/>
              <w:rPr>
                <w:ins w:id="509" w:author="Pavla Trefilová" w:date="2023-06-05T09:24:00Z"/>
              </w:rPr>
            </w:pPr>
          </w:p>
        </w:tc>
        <w:tc>
          <w:tcPr>
            <w:tcW w:w="2254" w:type="dxa"/>
            <w:gridSpan w:val="2"/>
          </w:tcPr>
          <w:p w14:paraId="49049F18" w14:textId="77777777" w:rsidR="00644BBC" w:rsidRPr="004D0C2D" w:rsidRDefault="00644BBC" w:rsidP="00644BBC">
            <w:pPr>
              <w:jc w:val="both"/>
              <w:rPr>
                <w:ins w:id="510" w:author="Pavla Trefilová" w:date="2023-06-05T09:24:00Z"/>
              </w:rPr>
            </w:pPr>
          </w:p>
        </w:tc>
        <w:tc>
          <w:tcPr>
            <w:tcW w:w="2257" w:type="dxa"/>
            <w:gridSpan w:val="4"/>
            <w:tcBorders>
              <w:right w:val="single" w:sz="12" w:space="0" w:color="auto"/>
            </w:tcBorders>
          </w:tcPr>
          <w:p w14:paraId="51583795" w14:textId="77777777" w:rsidR="00644BBC" w:rsidRPr="004D0C2D" w:rsidRDefault="00644BBC" w:rsidP="00644BBC">
            <w:pPr>
              <w:jc w:val="both"/>
              <w:rPr>
                <w:ins w:id="511" w:author="Pavla Trefilová" w:date="2023-06-05T09:24:00Z"/>
              </w:rPr>
            </w:pPr>
          </w:p>
        </w:tc>
        <w:tc>
          <w:tcPr>
            <w:tcW w:w="635" w:type="dxa"/>
            <w:tcBorders>
              <w:left w:val="single" w:sz="12" w:space="0" w:color="auto"/>
            </w:tcBorders>
            <w:shd w:val="clear" w:color="auto" w:fill="F7CAAC"/>
          </w:tcPr>
          <w:p w14:paraId="40593422" w14:textId="77777777" w:rsidR="00644BBC" w:rsidRPr="004D0C2D" w:rsidRDefault="00644BBC" w:rsidP="00644BBC">
            <w:pPr>
              <w:jc w:val="both"/>
              <w:rPr>
                <w:ins w:id="512" w:author="Pavla Trefilová" w:date="2023-06-05T09:24:00Z"/>
              </w:rPr>
            </w:pPr>
            <w:ins w:id="513" w:author="Pavla Trefilová" w:date="2023-06-05T09:24:00Z">
              <w:r w:rsidRPr="004D0C2D">
                <w:rPr>
                  <w:b/>
                </w:rPr>
                <w:t>WOS</w:t>
              </w:r>
            </w:ins>
          </w:p>
        </w:tc>
        <w:tc>
          <w:tcPr>
            <w:tcW w:w="696" w:type="dxa"/>
            <w:shd w:val="clear" w:color="auto" w:fill="F7CAAC"/>
          </w:tcPr>
          <w:p w14:paraId="3931D07F" w14:textId="77777777" w:rsidR="00644BBC" w:rsidRPr="004D0C2D" w:rsidRDefault="00644BBC" w:rsidP="00644BBC">
            <w:pPr>
              <w:jc w:val="both"/>
              <w:rPr>
                <w:ins w:id="514" w:author="Pavla Trefilová" w:date="2023-06-05T09:24:00Z"/>
                <w:sz w:val="18"/>
              </w:rPr>
            </w:pPr>
            <w:ins w:id="515" w:author="Pavla Trefilová" w:date="2023-06-05T09:24:00Z">
              <w:r w:rsidRPr="004D0C2D">
                <w:rPr>
                  <w:b/>
                  <w:sz w:val="18"/>
                </w:rPr>
                <w:t>Scopus</w:t>
              </w:r>
            </w:ins>
          </w:p>
        </w:tc>
        <w:tc>
          <w:tcPr>
            <w:tcW w:w="697" w:type="dxa"/>
            <w:shd w:val="clear" w:color="auto" w:fill="F7CAAC"/>
          </w:tcPr>
          <w:p w14:paraId="4718714D" w14:textId="77777777" w:rsidR="00644BBC" w:rsidRPr="004D0C2D" w:rsidRDefault="00644BBC" w:rsidP="00644BBC">
            <w:pPr>
              <w:jc w:val="both"/>
              <w:rPr>
                <w:ins w:id="516" w:author="Pavla Trefilová" w:date="2023-06-05T09:24:00Z"/>
              </w:rPr>
            </w:pPr>
            <w:ins w:id="517" w:author="Pavla Trefilová" w:date="2023-06-05T09:24:00Z">
              <w:r w:rsidRPr="004D0C2D">
                <w:rPr>
                  <w:b/>
                  <w:sz w:val="18"/>
                </w:rPr>
                <w:t>ostatní</w:t>
              </w:r>
            </w:ins>
          </w:p>
        </w:tc>
      </w:tr>
      <w:tr w:rsidR="00644BBC" w:rsidRPr="004D0C2D" w14:paraId="3D81B85D" w14:textId="77777777" w:rsidTr="00644BBC">
        <w:trPr>
          <w:cantSplit/>
          <w:trHeight w:val="70"/>
          <w:ins w:id="518" w:author="Pavla Trefilová" w:date="2023-06-05T09:24:00Z"/>
        </w:trPr>
        <w:tc>
          <w:tcPr>
            <w:tcW w:w="3361" w:type="dxa"/>
            <w:gridSpan w:val="2"/>
            <w:shd w:val="clear" w:color="auto" w:fill="F7CAAC"/>
          </w:tcPr>
          <w:p w14:paraId="3F37E326" w14:textId="77777777" w:rsidR="00644BBC" w:rsidRPr="004D0C2D" w:rsidRDefault="00644BBC" w:rsidP="00644BBC">
            <w:pPr>
              <w:jc w:val="both"/>
              <w:rPr>
                <w:ins w:id="519" w:author="Pavla Trefilová" w:date="2023-06-05T09:24:00Z"/>
              </w:rPr>
            </w:pPr>
            <w:ins w:id="520" w:author="Pavla Trefilová" w:date="2023-06-05T09:24:00Z">
              <w:r w:rsidRPr="004D0C2D">
                <w:rPr>
                  <w:b/>
                </w:rPr>
                <w:t>Obor jmenovacího řízení</w:t>
              </w:r>
            </w:ins>
          </w:p>
        </w:tc>
        <w:tc>
          <w:tcPr>
            <w:tcW w:w="2254" w:type="dxa"/>
            <w:gridSpan w:val="2"/>
            <w:shd w:val="clear" w:color="auto" w:fill="F7CAAC"/>
          </w:tcPr>
          <w:p w14:paraId="5E11F3A8" w14:textId="77777777" w:rsidR="00644BBC" w:rsidRPr="004D0C2D" w:rsidRDefault="00644BBC" w:rsidP="00644BBC">
            <w:pPr>
              <w:jc w:val="both"/>
              <w:rPr>
                <w:ins w:id="521" w:author="Pavla Trefilová" w:date="2023-06-05T09:24:00Z"/>
              </w:rPr>
            </w:pPr>
            <w:ins w:id="522" w:author="Pavla Trefilová" w:date="2023-06-05T09:24:00Z">
              <w:r w:rsidRPr="004D0C2D">
                <w:rPr>
                  <w:b/>
                </w:rPr>
                <w:t>Rok udělení hodnosti</w:t>
              </w:r>
            </w:ins>
          </w:p>
        </w:tc>
        <w:tc>
          <w:tcPr>
            <w:tcW w:w="2257" w:type="dxa"/>
            <w:gridSpan w:val="4"/>
            <w:tcBorders>
              <w:right w:val="single" w:sz="12" w:space="0" w:color="auto"/>
            </w:tcBorders>
            <w:shd w:val="clear" w:color="auto" w:fill="F7CAAC"/>
          </w:tcPr>
          <w:p w14:paraId="71BD5F7A" w14:textId="77777777" w:rsidR="00644BBC" w:rsidRPr="004D0C2D" w:rsidRDefault="00644BBC" w:rsidP="00644BBC">
            <w:pPr>
              <w:jc w:val="both"/>
              <w:rPr>
                <w:ins w:id="523" w:author="Pavla Trefilová" w:date="2023-06-05T09:24:00Z"/>
              </w:rPr>
            </w:pPr>
            <w:ins w:id="524" w:author="Pavla Trefilová" w:date="2023-06-05T09:24:00Z">
              <w:r w:rsidRPr="004D0C2D">
                <w:rPr>
                  <w:b/>
                </w:rPr>
                <w:t>Řízení konáno na VŠ</w:t>
              </w:r>
            </w:ins>
          </w:p>
        </w:tc>
        <w:tc>
          <w:tcPr>
            <w:tcW w:w="635" w:type="dxa"/>
            <w:vMerge w:val="restart"/>
            <w:tcBorders>
              <w:left w:val="single" w:sz="12" w:space="0" w:color="auto"/>
            </w:tcBorders>
          </w:tcPr>
          <w:p w14:paraId="0904B74C" w14:textId="77777777" w:rsidR="00644BBC" w:rsidRPr="004D0C2D" w:rsidRDefault="00644BBC" w:rsidP="00644BBC">
            <w:pPr>
              <w:jc w:val="both"/>
              <w:rPr>
                <w:ins w:id="525" w:author="Pavla Trefilová" w:date="2023-06-05T09:24:00Z"/>
                <w:b/>
              </w:rPr>
            </w:pPr>
          </w:p>
        </w:tc>
        <w:tc>
          <w:tcPr>
            <w:tcW w:w="696" w:type="dxa"/>
            <w:vMerge w:val="restart"/>
          </w:tcPr>
          <w:p w14:paraId="14F88859" w14:textId="77777777" w:rsidR="00644BBC" w:rsidRPr="004D0C2D" w:rsidRDefault="00644BBC" w:rsidP="00644BBC">
            <w:pPr>
              <w:jc w:val="both"/>
              <w:rPr>
                <w:ins w:id="526" w:author="Pavla Trefilová" w:date="2023-06-05T09:24:00Z"/>
                <w:b/>
              </w:rPr>
            </w:pPr>
          </w:p>
        </w:tc>
        <w:tc>
          <w:tcPr>
            <w:tcW w:w="697" w:type="dxa"/>
            <w:vMerge w:val="restart"/>
          </w:tcPr>
          <w:p w14:paraId="1D93787B" w14:textId="77777777" w:rsidR="00644BBC" w:rsidRPr="004D0C2D" w:rsidRDefault="00644BBC" w:rsidP="00644BBC">
            <w:pPr>
              <w:jc w:val="both"/>
              <w:rPr>
                <w:ins w:id="527" w:author="Pavla Trefilová" w:date="2023-06-05T09:24:00Z"/>
                <w:b/>
              </w:rPr>
            </w:pPr>
          </w:p>
        </w:tc>
      </w:tr>
      <w:tr w:rsidR="00644BBC" w:rsidRPr="004D0C2D" w14:paraId="78554D81" w14:textId="77777777" w:rsidTr="00644BBC">
        <w:trPr>
          <w:trHeight w:val="205"/>
          <w:ins w:id="528" w:author="Pavla Trefilová" w:date="2023-06-05T09:24:00Z"/>
        </w:trPr>
        <w:tc>
          <w:tcPr>
            <w:tcW w:w="3361" w:type="dxa"/>
            <w:gridSpan w:val="2"/>
          </w:tcPr>
          <w:p w14:paraId="348A8BAC" w14:textId="77777777" w:rsidR="00644BBC" w:rsidRPr="004D0C2D" w:rsidRDefault="00644BBC" w:rsidP="00644BBC">
            <w:pPr>
              <w:jc w:val="both"/>
              <w:rPr>
                <w:ins w:id="529" w:author="Pavla Trefilová" w:date="2023-06-05T09:24:00Z"/>
              </w:rPr>
            </w:pPr>
          </w:p>
        </w:tc>
        <w:tc>
          <w:tcPr>
            <w:tcW w:w="2254" w:type="dxa"/>
            <w:gridSpan w:val="2"/>
          </w:tcPr>
          <w:p w14:paraId="421D0EB1" w14:textId="77777777" w:rsidR="00644BBC" w:rsidRPr="004D0C2D" w:rsidRDefault="00644BBC" w:rsidP="00644BBC">
            <w:pPr>
              <w:jc w:val="both"/>
              <w:rPr>
                <w:ins w:id="530" w:author="Pavla Trefilová" w:date="2023-06-05T09:24:00Z"/>
              </w:rPr>
            </w:pPr>
          </w:p>
        </w:tc>
        <w:tc>
          <w:tcPr>
            <w:tcW w:w="2257" w:type="dxa"/>
            <w:gridSpan w:val="4"/>
            <w:tcBorders>
              <w:right w:val="single" w:sz="12" w:space="0" w:color="auto"/>
            </w:tcBorders>
          </w:tcPr>
          <w:p w14:paraId="6FC96188" w14:textId="77777777" w:rsidR="00644BBC" w:rsidRPr="004D0C2D" w:rsidRDefault="00644BBC" w:rsidP="00644BBC">
            <w:pPr>
              <w:jc w:val="both"/>
              <w:rPr>
                <w:ins w:id="531" w:author="Pavla Trefilová" w:date="2023-06-05T09:24:00Z"/>
              </w:rPr>
            </w:pPr>
          </w:p>
        </w:tc>
        <w:tc>
          <w:tcPr>
            <w:tcW w:w="635" w:type="dxa"/>
            <w:vMerge/>
            <w:tcBorders>
              <w:left w:val="single" w:sz="12" w:space="0" w:color="auto"/>
            </w:tcBorders>
            <w:vAlign w:val="center"/>
          </w:tcPr>
          <w:p w14:paraId="1BAF9851" w14:textId="77777777" w:rsidR="00644BBC" w:rsidRPr="004D0C2D" w:rsidRDefault="00644BBC" w:rsidP="00644BBC">
            <w:pPr>
              <w:rPr>
                <w:ins w:id="532" w:author="Pavla Trefilová" w:date="2023-06-05T09:24:00Z"/>
                <w:b/>
              </w:rPr>
            </w:pPr>
          </w:p>
        </w:tc>
        <w:tc>
          <w:tcPr>
            <w:tcW w:w="696" w:type="dxa"/>
            <w:vMerge/>
            <w:vAlign w:val="center"/>
          </w:tcPr>
          <w:p w14:paraId="3A732348" w14:textId="77777777" w:rsidR="00644BBC" w:rsidRPr="004D0C2D" w:rsidRDefault="00644BBC" w:rsidP="00644BBC">
            <w:pPr>
              <w:rPr>
                <w:ins w:id="533" w:author="Pavla Trefilová" w:date="2023-06-05T09:24:00Z"/>
                <w:b/>
              </w:rPr>
            </w:pPr>
          </w:p>
        </w:tc>
        <w:tc>
          <w:tcPr>
            <w:tcW w:w="697" w:type="dxa"/>
            <w:vMerge/>
            <w:vAlign w:val="center"/>
          </w:tcPr>
          <w:p w14:paraId="6E1D6269" w14:textId="77777777" w:rsidR="00644BBC" w:rsidRPr="004D0C2D" w:rsidRDefault="00644BBC" w:rsidP="00644BBC">
            <w:pPr>
              <w:rPr>
                <w:ins w:id="534" w:author="Pavla Trefilová" w:date="2023-06-05T09:24:00Z"/>
                <w:b/>
              </w:rPr>
            </w:pPr>
          </w:p>
        </w:tc>
      </w:tr>
      <w:tr w:rsidR="00644BBC" w:rsidRPr="004D0C2D" w14:paraId="268A1E9A" w14:textId="77777777" w:rsidTr="00644BBC">
        <w:trPr>
          <w:ins w:id="535" w:author="Pavla Trefilová" w:date="2023-06-05T09:24:00Z"/>
        </w:trPr>
        <w:tc>
          <w:tcPr>
            <w:tcW w:w="9900" w:type="dxa"/>
            <w:gridSpan w:val="11"/>
            <w:shd w:val="clear" w:color="auto" w:fill="F7CAAC"/>
          </w:tcPr>
          <w:p w14:paraId="7B8B3556" w14:textId="77777777" w:rsidR="00644BBC" w:rsidRPr="004D0C2D" w:rsidRDefault="00644BBC" w:rsidP="00644BBC">
            <w:pPr>
              <w:jc w:val="both"/>
              <w:rPr>
                <w:ins w:id="536" w:author="Pavla Trefilová" w:date="2023-06-05T09:24:00Z"/>
                <w:b/>
              </w:rPr>
            </w:pPr>
            <w:ins w:id="537" w:author="Pavla Trefilová" w:date="2023-06-05T09:24:00Z">
              <w:r w:rsidRPr="004D0C2D">
                <w:rPr>
                  <w:b/>
                </w:rPr>
                <w:t xml:space="preserve">Přehled o nejvýznamnější publikační a další tvůrčí činnosti nebo další profesní činnosti u odborníků z praxe vztahující se k zabezpečovaným předmětům </w:t>
              </w:r>
            </w:ins>
          </w:p>
        </w:tc>
      </w:tr>
      <w:tr w:rsidR="00644BBC" w:rsidRPr="004D0C2D" w14:paraId="3C3AEE3D" w14:textId="77777777" w:rsidTr="00644BBC">
        <w:trPr>
          <w:trHeight w:val="2347"/>
          <w:ins w:id="538" w:author="Pavla Trefilová" w:date="2023-06-05T09:24:00Z"/>
        </w:trPr>
        <w:tc>
          <w:tcPr>
            <w:tcW w:w="9900" w:type="dxa"/>
            <w:gridSpan w:val="11"/>
          </w:tcPr>
          <w:p w14:paraId="1BC4C540" w14:textId="77777777" w:rsidR="00644BBC" w:rsidRPr="00D37A7F" w:rsidRDefault="00644BBC" w:rsidP="00644BBC">
            <w:pPr>
              <w:pStyle w:val="bb"/>
              <w:ind w:left="0" w:firstLine="0"/>
              <w:jc w:val="both"/>
              <w:rPr>
                <w:ins w:id="539" w:author="Pavla Trefilová" w:date="2023-06-05T09:24:00Z"/>
              </w:rPr>
            </w:pPr>
            <w:ins w:id="540" w:author="Pavla Trefilová" w:date="2023-06-05T09:24:00Z">
              <w:r w:rsidRPr="00D37A7F">
                <w:t>KWARTENG, M</w:t>
              </w:r>
              <w:r>
                <w:t>.</w:t>
              </w:r>
              <w:r w:rsidRPr="00D37A7F">
                <w:t xml:space="preserve"> A</w:t>
              </w:r>
              <w:r>
                <w:t>.</w:t>
              </w:r>
              <w:r w:rsidRPr="00D37A7F">
                <w:t xml:space="preserve">, </w:t>
              </w:r>
              <w:r>
                <w:t>P</w:t>
              </w:r>
              <w:r w:rsidRPr="00D37A7F">
                <w:t>LATA LERMA</w:t>
              </w:r>
              <w:r>
                <w:t>, D. F.</w:t>
              </w:r>
              <w:r w:rsidRPr="00D37A7F">
                <w:t>, RATILLA</w:t>
              </w:r>
              <w:r>
                <w:t>, M.</w:t>
              </w:r>
              <w:r w:rsidRPr="00D37A7F">
                <w:t>, NOVÁK</w:t>
              </w:r>
              <w:r>
                <w:t xml:space="preserve">, P., </w:t>
              </w:r>
              <w:r w:rsidRPr="00D37A7F">
                <w:t>ZLÁMAL</w:t>
              </w:r>
              <w:r>
                <w:t>, L</w:t>
              </w:r>
              <w:r w:rsidRPr="00D37A7F">
                <w:t>. Extending the UTAUT model to understand the barriers towards SME digitalization. </w:t>
              </w:r>
              <w:r w:rsidRPr="00D37A7F">
                <w:rPr>
                  <w:i/>
                </w:rPr>
                <w:t>Serbian Journal of Management</w:t>
              </w:r>
              <w:r w:rsidRPr="00D37A7F">
                <w:t> [online]. 2022, vol. 17, iss. 2, s. 403-424. ISSN 1452-4864. Dostupné z: </w:t>
              </w:r>
              <w:r>
                <w:fldChar w:fldCharType="begin"/>
              </w:r>
              <w:r>
                <w:instrText xml:space="preserve"> HYPERLINK "https://scindeks.ceon.rs/Article.aspx?artid=1452-48642202403A" </w:instrText>
              </w:r>
              <w:r>
                <w:fldChar w:fldCharType="separate"/>
              </w:r>
              <w:r w:rsidRPr="00D37A7F">
                <w:rPr>
                  <w:rStyle w:val="Hypertextovodkaz"/>
                  <w:color w:val="00000A"/>
                  <w:u w:val="none"/>
                </w:rPr>
                <w:t>https://scindeks.ceon.rs/Article.aspx?artid=1452-48642202403A</w:t>
              </w:r>
              <w:r>
                <w:rPr>
                  <w:rStyle w:val="Hypertextovodkaz"/>
                  <w:color w:val="00000A"/>
                  <w:u w:val="none"/>
                </w:rPr>
                <w:fldChar w:fldCharType="end"/>
              </w:r>
              <w:r w:rsidRPr="00D37A7F">
                <w:t>.</w:t>
              </w:r>
              <w:r>
                <w:t xml:space="preserve"> (20%)</w:t>
              </w:r>
            </w:ins>
          </w:p>
          <w:p w14:paraId="66CFF0C7" w14:textId="77777777" w:rsidR="00644BBC" w:rsidRPr="004D0C2D" w:rsidRDefault="00644BBC" w:rsidP="00644BBC">
            <w:pPr>
              <w:jc w:val="both"/>
              <w:rPr>
                <w:ins w:id="541" w:author="Pavla Trefilová" w:date="2023-06-05T09:24:00Z"/>
              </w:rPr>
            </w:pPr>
            <w:ins w:id="542" w:author="Pavla Trefilová" w:date="2023-06-05T09:24:00Z">
              <w:r w:rsidRPr="004D0C2D">
                <w:t xml:space="preserve">HABUDA, M., ZLÁMAL, L. Current state of implementation of the Smart City development concept in municipalities with extended competencies in the Czech Republic on the example of the Moravian-Silesian Region and Zlín Region. </w:t>
              </w:r>
              <w:r w:rsidRPr="004D0C2D">
                <w:rPr>
                  <w:i/>
                </w:rPr>
                <w:t>Proceedings of the 14th International Scientific Conference INPROFORUM Business Cycles – more than Economic Phenomena.</w:t>
              </w:r>
              <w:r w:rsidRPr="004D0C2D">
                <w:t xml:space="preserve"> České Budějovice: Jihočeská univerzita v Českých Budějovicích, 2020, s. 161-167. ISBN 978-80-7394-824-5. (50%)</w:t>
              </w:r>
            </w:ins>
          </w:p>
          <w:p w14:paraId="5254FBE7" w14:textId="77777777" w:rsidR="00644BBC" w:rsidRPr="004D0C2D" w:rsidRDefault="00644BBC" w:rsidP="00644BBC">
            <w:pPr>
              <w:jc w:val="both"/>
              <w:rPr>
                <w:ins w:id="543" w:author="Pavla Trefilová" w:date="2023-06-05T09:24:00Z"/>
              </w:rPr>
            </w:pPr>
            <w:ins w:id="544" w:author="Pavla Trefilová" w:date="2023-06-05T09:24:00Z">
              <w:r w:rsidRPr="004D0C2D">
                <w:t xml:space="preserve">ZLÁMAL, L. Smart City and Region in the Czech Republic with a Focus on the Zlín Region. </w:t>
              </w:r>
              <w:r w:rsidRPr="004D0C2D">
                <w:rPr>
                  <w:i/>
                </w:rPr>
                <w:t>DOKBAT 2019 - 15th International Bata Conference for Ph.D. Students and Young Researchers</w:t>
              </w:r>
              <w:r w:rsidRPr="004D0C2D">
                <w:t>. Zlín: Fakulta managementu a ekonomiky, UTB. Ve Zlíně, 2019, s. 1118-1128. ISBN 978-80-7454-893-2</w:t>
              </w:r>
              <w:r>
                <w:t>.</w:t>
              </w:r>
            </w:ins>
          </w:p>
          <w:p w14:paraId="21509F31" w14:textId="77777777" w:rsidR="00644BBC" w:rsidRPr="004D0C2D" w:rsidRDefault="00644BBC" w:rsidP="00644BBC">
            <w:pPr>
              <w:jc w:val="both"/>
              <w:rPr>
                <w:ins w:id="545" w:author="Pavla Trefilová" w:date="2023-06-05T09:24:00Z"/>
              </w:rPr>
            </w:pPr>
            <w:ins w:id="546" w:author="Pavla Trefilová" w:date="2023-06-05T09:24:00Z">
              <w:r w:rsidRPr="004D0C2D">
                <w:t xml:space="preserve">ZLÁMAL, L. Smart City and Smart Region Concept in Zlín and Trenčín Regions. </w:t>
              </w:r>
              <w:r w:rsidRPr="004D0C2D">
                <w:rPr>
                  <w:i/>
                </w:rPr>
                <w:t>Sociálno-ekonomická revue</w:t>
              </w:r>
              <w:r w:rsidRPr="004D0C2D">
                <w:t>, 2019, roč. 17, č. 4, s. 61-70. ISSN: 1336-3727.</w:t>
              </w:r>
            </w:ins>
          </w:p>
          <w:p w14:paraId="2CF7DF36" w14:textId="77777777" w:rsidR="00644BBC" w:rsidRPr="004D0C2D" w:rsidRDefault="00644BBC" w:rsidP="00644BBC">
            <w:pPr>
              <w:jc w:val="both"/>
              <w:rPr>
                <w:ins w:id="547" w:author="Pavla Trefilová" w:date="2023-06-05T09:24:00Z"/>
                <w:b/>
              </w:rPr>
            </w:pPr>
          </w:p>
        </w:tc>
      </w:tr>
      <w:tr w:rsidR="00644BBC" w:rsidRPr="004D0C2D" w14:paraId="120F88D1" w14:textId="77777777" w:rsidTr="00644BBC">
        <w:trPr>
          <w:trHeight w:val="218"/>
          <w:ins w:id="548" w:author="Pavla Trefilová" w:date="2023-06-05T09:24:00Z"/>
        </w:trPr>
        <w:tc>
          <w:tcPr>
            <w:tcW w:w="9900" w:type="dxa"/>
            <w:gridSpan w:val="11"/>
            <w:shd w:val="clear" w:color="auto" w:fill="F7CAAC"/>
          </w:tcPr>
          <w:p w14:paraId="3BD268E9" w14:textId="77777777" w:rsidR="00644BBC" w:rsidRPr="004D0C2D" w:rsidRDefault="00644BBC" w:rsidP="00644BBC">
            <w:pPr>
              <w:rPr>
                <w:ins w:id="549" w:author="Pavla Trefilová" w:date="2023-06-05T09:24:00Z"/>
                <w:b/>
              </w:rPr>
            </w:pPr>
            <w:ins w:id="550" w:author="Pavla Trefilová" w:date="2023-06-05T09:24:00Z">
              <w:r w:rsidRPr="004D0C2D">
                <w:rPr>
                  <w:b/>
                </w:rPr>
                <w:t>Působení v zahraničí</w:t>
              </w:r>
            </w:ins>
          </w:p>
        </w:tc>
      </w:tr>
      <w:tr w:rsidR="00644BBC" w:rsidRPr="004D0C2D" w14:paraId="1FCB2198" w14:textId="77777777" w:rsidTr="00644BBC">
        <w:trPr>
          <w:trHeight w:val="218"/>
          <w:ins w:id="551" w:author="Pavla Trefilová" w:date="2023-06-05T09:24:00Z"/>
        </w:trPr>
        <w:tc>
          <w:tcPr>
            <w:tcW w:w="9900" w:type="dxa"/>
            <w:gridSpan w:val="11"/>
          </w:tcPr>
          <w:p w14:paraId="7900690D" w14:textId="77777777" w:rsidR="00644BBC" w:rsidRPr="004D0C2D" w:rsidRDefault="00644BBC" w:rsidP="00644BBC">
            <w:pPr>
              <w:rPr>
                <w:ins w:id="552" w:author="Pavla Trefilová" w:date="2023-06-05T09:24:00Z"/>
                <w:b/>
              </w:rPr>
            </w:pPr>
          </w:p>
        </w:tc>
      </w:tr>
      <w:tr w:rsidR="00644BBC" w:rsidRPr="004D0C2D" w14:paraId="5D90DE58" w14:textId="77777777" w:rsidTr="00644BBC">
        <w:trPr>
          <w:cantSplit/>
          <w:trHeight w:val="166"/>
          <w:ins w:id="553" w:author="Pavla Trefilová" w:date="2023-06-05T09:24:00Z"/>
        </w:trPr>
        <w:tc>
          <w:tcPr>
            <w:tcW w:w="2529" w:type="dxa"/>
            <w:shd w:val="clear" w:color="auto" w:fill="F7CAAC"/>
          </w:tcPr>
          <w:p w14:paraId="4ED48016" w14:textId="77777777" w:rsidR="00644BBC" w:rsidRPr="004D0C2D" w:rsidRDefault="00644BBC" w:rsidP="00644BBC">
            <w:pPr>
              <w:jc w:val="both"/>
              <w:rPr>
                <w:ins w:id="554" w:author="Pavla Trefilová" w:date="2023-06-05T09:24:00Z"/>
                <w:b/>
              </w:rPr>
            </w:pPr>
            <w:ins w:id="555" w:author="Pavla Trefilová" w:date="2023-06-05T09:24:00Z">
              <w:r w:rsidRPr="004D0C2D">
                <w:rPr>
                  <w:b/>
                </w:rPr>
                <w:t xml:space="preserve">Podpis </w:t>
              </w:r>
            </w:ins>
          </w:p>
        </w:tc>
        <w:tc>
          <w:tcPr>
            <w:tcW w:w="4554" w:type="dxa"/>
            <w:gridSpan w:val="5"/>
          </w:tcPr>
          <w:p w14:paraId="4942AADA" w14:textId="77777777" w:rsidR="00644BBC" w:rsidRPr="004D0C2D" w:rsidRDefault="00644BBC" w:rsidP="00644BBC">
            <w:pPr>
              <w:jc w:val="both"/>
              <w:rPr>
                <w:ins w:id="556" w:author="Pavla Trefilová" w:date="2023-06-05T09:24:00Z"/>
              </w:rPr>
            </w:pPr>
          </w:p>
        </w:tc>
        <w:tc>
          <w:tcPr>
            <w:tcW w:w="789" w:type="dxa"/>
            <w:gridSpan w:val="2"/>
            <w:shd w:val="clear" w:color="auto" w:fill="F7CAAC"/>
          </w:tcPr>
          <w:p w14:paraId="1DA14563" w14:textId="77777777" w:rsidR="00644BBC" w:rsidRPr="004D0C2D" w:rsidRDefault="00644BBC" w:rsidP="00644BBC">
            <w:pPr>
              <w:jc w:val="both"/>
              <w:rPr>
                <w:ins w:id="557" w:author="Pavla Trefilová" w:date="2023-06-05T09:24:00Z"/>
              </w:rPr>
            </w:pPr>
            <w:ins w:id="558" w:author="Pavla Trefilová" w:date="2023-06-05T09:24:00Z">
              <w:r w:rsidRPr="004D0C2D">
                <w:rPr>
                  <w:b/>
                </w:rPr>
                <w:t>datum</w:t>
              </w:r>
            </w:ins>
          </w:p>
        </w:tc>
        <w:tc>
          <w:tcPr>
            <w:tcW w:w="2028" w:type="dxa"/>
            <w:gridSpan w:val="3"/>
          </w:tcPr>
          <w:p w14:paraId="4EEFB8C9" w14:textId="77777777" w:rsidR="00644BBC" w:rsidRPr="004D0C2D" w:rsidRDefault="00644BBC" w:rsidP="00644BBC">
            <w:pPr>
              <w:jc w:val="both"/>
              <w:rPr>
                <w:ins w:id="559" w:author="Pavla Trefilová" w:date="2023-06-05T09:24:00Z"/>
              </w:rPr>
            </w:pPr>
          </w:p>
        </w:tc>
      </w:tr>
    </w:tbl>
    <w:p w14:paraId="065E62FE" w14:textId="77777777" w:rsidR="00C10C15" w:rsidRDefault="00C10C15" w:rsidP="00C10C15"/>
    <w:p w14:paraId="0CAEC334" w14:textId="19B97352" w:rsidR="00161E45" w:rsidRDefault="00161E45">
      <w:r>
        <w:br w:type="page"/>
      </w:r>
    </w:p>
    <w:p w14:paraId="7A89D220" w14:textId="68DDC294" w:rsidR="00C10C15" w:rsidRPr="00161E45" w:rsidRDefault="00161E45" w:rsidP="00161E45">
      <w:pPr>
        <w:jc w:val="center"/>
        <w:rPr>
          <w:sz w:val="24"/>
        </w:rPr>
      </w:pPr>
      <w:r w:rsidRPr="00161E45">
        <w:rPr>
          <w:b/>
          <w:sz w:val="36"/>
        </w:rPr>
        <w:lastRenderedPageBreak/>
        <w:t>Personální zabezpečení – odborníci z praxe</w:t>
      </w:r>
    </w:p>
    <w:p w14:paraId="29DD037B" w14:textId="77777777" w:rsidR="00B505CB" w:rsidRDefault="00B505CB"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7D3CA09C" w14:textId="77777777" w:rsidTr="00644BBC">
        <w:tc>
          <w:tcPr>
            <w:tcW w:w="9859" w:type="dxa"/>
            <w:gridSpan w:val="15"/>
            <w:tcBorders>
              <w:bottom w:val="double" w:sz="4" w:space="0" w:color="auto"/>
            </w:tcBorders>
            <w:shd w:val="clear" w:color="auto" w:fill="BDD6EE"/>
          </w:tcPr>
          <w:p w14:paraId="4D5627AB" w14:textId="77777777" w:rsidR="00B505CB" w:rsidRDefault="00B505CB" w:rsidP="00644BBC">
            <w:pPr>
              <w:jc w:val="both"/>
              <w:rPr>
                <w:b/>
                <w:sz w:val="28"/>
              </w:rPr>
            </w:pPr>
            <w:r>
              <w:rPr>
                <w:b/>
                <w:sz w:val="28"/>
              </w:rPr>
              <w:t>C-I – Personální zabezpečení</w:t>
            </w:r>
          </w:p>
        </w:tc>
      </w:tr>
      <w:tr w:rsidR="00B505CB" w14:paraId="68B478A4" w14:textId="77777777" w:rsidTr="00644BBC">
        <w:tc>
          <w:tcPr>
            <w:tcW w:w="2518" w:type="dxa"/>
            <w:tcBorders>
              <w:top w:val="double" w:sz="4" w:space="0" w:color="auto"/>
            </w:tcBorders>
            <w:shd w:val="clear" w:color="auto" w:fill="F7CAAC"/>
          </w:tcPr>
          <w:p w14:paraId="19EA8A8B" w14:textId="77777777" w:rsidR="00B505CB" w:rsidRDefault="00B505CB" w:rsidP="00644BBC">
            <w:pPr>
              <w:jc w:val="both"/>
              <w:rPr>
                <w:b/>
              </w:rPr>
            </w:pPr>
            <w:r>
              <w:rPr>
                <w:b/>
              </w:rPr>
              <w:t>Vysoká škola</w:t>
            </w:r>
          </w:p>
        </w:tc>
        <w:tc>
          <w:tcPr>
            <w:tcW w:w="7341" w:type="dxa"/>
            <w:gridSpan w:val="14"/>
          </w:tcPr>
          <w:p w14:paraId="55D1B25D" w14:textId="77777777" w:rsidR="00B505CB" w:rsidRDefault="00B505CB" w:rsidP="00644BBC">
            <w:pPr>
              <w:jc w:val="both"/>
            </w:pPr>
            <w:r w:rsidRPr="00EA7D15">
              <w:t>Univerzita Tomáše Bati ve Zlíně</w:t>
            </w:r>
          </w:p>
        </w:tc>
      </w:tr>
      <w:tr w:rsidR="00B505CB" w14:paraId="05E17B50" w14:textId="77777777" w:rsidTr="00644BBC">
        <w:tc>
          <w:tcPr>
            <w:tcW w:w="2518" w:type="dxa"/>
            <w:shd w:val="clear" w:color="auto" w:fill="F7CAAC"/>
          </w:tcPr>
          <w:p w14:paraId="6E852A21" w14:textId="77777777" w:rsidR="00B505CB" w:rsidRDefault="00B505CB" w:rsidP="00644BBC">
            <w:pPr>
              <w:jc w:val="both"/>
              <w:rPr>
                <w:b/>
              </w:rPr>
            </w:pPr>
            <w:r>
              <w:rPr>
                <w:b/>
              </w:rPr>
              <w:t>Součást vysoké školy</w:t>
            </w:r>
          </w:p>
        </w:tc>
        <w:tc>
          <w:tcPr>
            <w:tcW w:w="7341" w:type="dxa"/>
            <w:gridSpan w:val="14"/>
          </w:tcPr>
          <w:p w14:paraId="05AE2C2D" w14:textId="77777777" w:rsidR="00B505CB" w:rsidRDefault="00B505CB" w:rsidP="00644BBC">
            <w:pPr>
              <w:jc w:val="both"/>
            </w:pPr>
            <w:r>
              <w:t>Fakulta managementu a ekonomiky</w:t>
            </w:r>
          </w:p>
        </w:tc>
      </w:tr>
      <w:tr w:rsidR="00B505CB" w14:paraId="4BF29D38" w14:textId="77777777" w:rsidTr="00644BBC">
        <w:tc>
          <w:tcPr>
            <w:tcW w:w="2518" w:type="dxa"/>
            <w:shd w:val="clear" w:color="auto" w:fill="F7CAAC"/>
          </w:tcPr>
          <w:p w14:paraId="3644720C" w14:textId="77777777" w:rsidR="00B505CB" w:rsidRDefault="00B505CB" w:rsidP="00644BBC">
            <w:pPr>
              <w:jc w:val="both"/>
              <w:rPr>
                <w:b/>
              </w:rPr>
            </w:pPr>
            <w:r>
              <w:rPr>
                <w:b/>
              </w:rPr>
              <w:t>Název studijního programu</w:t>
            </w:r>
          </w:p>
        </w:tc>
        <w:tc>
          <w:tcPr>
            <w:tcW w:w="7341" w:type="dxa"/>
            <w:gridSpan w:val="14"/>
          </w:tcPr>
          <w:p w14:paraId="7AD802DC" w14:textId="77777777" w:rsidR="00B505CB" w:rsidRDefault="00B505CB" w:rsidP="00644BBC">
            <w:pPr>
              <w:jc w:val="both"/>
            </w:pPr>
            <w:r w:rsidRPr="009D4EE6">
              <w:t>Management udržitelného rozvoje</w:t>
            </w:r>
          </w:p>
        </w:tc>
      </w:tr>
      <w:tr w:rsidR="00B505CB" w14:paraId="322A519B" w14:textId="77777777" w:rsidTr="00644BBC">
        <w:tc>
          <w:tcPr>
            <w:tcW w:w="2518" w:type="dxa"/>
            <w:shd w:val="clear" w:color="auto" w:fill="F7CAAC"/>
          </w:tcPr>
          <w:p w14:paraId="35864B61" w14:textId="77777777" w:rsidR="00B505CB" w:rsidRDefault="00B505CB" w:rsidP="00644BBC">
            <w:pPr>
              <w:jc w:val="both"/>
              <w:rPr>
                <w:b/>
              </w:rPr>
            </w:pPr>
            <w:r>
              <w:rPr>
                <w:b/>
              </w:rPr>
              <w:t>Jméno a příjmení</w:t>
            </w:r>
          </w:p>
        </w:tc>
        <w:tc>
          <w:tcPr>
            <w:tcW w:w="4536" w:type="dxa"/>
            <w:gridSpan w:val="8"/>
          </w:tcPr>
          <w:p w14:paraId="7C06A080" w14:textId="77777777" w:rsidR="00B505CB" w:rsidRDefault="00B505CB" w:rsidP="00644BBC">
            <w:pPr>
              <w:jc w:val="both"/>
            </w:pPr>
            <w:r>
              <w:t>Lukáš ERŠIL</w:t>
            </w:r>
          </w:p>
        </w:tc>
        <w:tc>
          <w:tcPr>
            <w:tcW w:w="709" w:type="dxa"/>
            <w:shd w:val="clear" w:color="auto" w:fill="F7CAAC"/>
          </w:tcPr>
          <w:p w14:paraId="25484DA8" w14:textId="77777777" w:rsidR="00B505CB" w:rsidRDefault="00B505CB" w:rsidP="00644BBC">
            <w:pPr>
              <w:jc w:val="both"/>
              <w:rPr>
                <w:b/>
              </w:rPr>
            </w:pPr>
            <w:r>
              <w:rPr>
                <w:b/>
              </w:rPr>
              <w:t>Tituly</w:t>
            </w:r>
          </w:p>
        </w:tc>
        <w:tc>
          <w:tcPr>
            <w:tcW w:w="2096" w:type="dxa"/>
            <w:gridSpan w:val="5"/>
          </w:tcPr>
          <w:p w14:paraId="61D7E2F2" w14:textId="77777777" w:rsidR="00B505CB" w:rsidRDefault="00B505CB" w:rsidP="00644BBC">
            <w:pPr>
              <w:jc w:val="both"/>
            </w:pPr>
            <w:r>
              <w:t xml:space="preserve">Mgr. </w:t>
            </w:r>
          </w:p>
        </w:tc>
      </w:tr>
      <w:tr w:rsidR="00B505CB" w14:paraId="436411BF" w14:textId="77777777" w:rsidTr="00644BBC">
        <w:tc>
          <w:tcPr>
            <w:tcW w:w="2518" w:type="dxa"/>
            <w:shd w:val="clear" w:color="auto" w:fill="F7CAAC"/>
          </w:tcPr>
          <w:p w14:paraId="1C896C2C" w14:textId="77777777" w:rsidR="00B505CB" w:rsidRDefault="00B505CB" w:rsidP="00644BBC">
            <w:pPr>
              <w:jc w:val="both"/>
              <w:rPr>
                <w:b/>
              </w:rPr>
            </w:pPr>
            <w:r>
              <w:rPr>
                <w:b/>
              </w:rPr>
              <w:t>Rok narození</w:t>
            </w:r>
          </w:p>
        </w:tc>
        <w:tc>
          <w:tcPr>
            <w:tcW w:w="829" w:type="dxa"/>
            <w:gridSpan w:val="2"/>
          </w:tcPr>
          <w:p w14:paraId="5F0784B0" w14:textId="77777777" w:rsidR="00B505CB" w:rsidRDefault="00B505CB" w:rsidP="00644BBC">
            <w:pPr>
              <w:jc w:val="both"/>
            </w:pPr>
            <w:r>
              <w:t>1986</w:t>
            </w:r>
          </w:p>
        </w:tc>
        <w:tc>
          <w:tcPr>
            <w:tcW w:w="1721" w:type="dxa"/>
            <w:shd w:val="clear" w:color="auto" w:fill="F7CAAC"/>
          </w:tcPr>
          <w:p w14:paraId="3E7A3053" w14:textId="77777777" w:rsidR="00B505CB" w:rsidRDefault="00B505CB" w:rsidP="00644BBC">
            <w:pPr>
              <w:jc w:val="both"/>
              <w:rPr>
                <w:b/>
              </w:rPr>
            </w:pPr>
            <w:r>
              <w:rPr>
                <w:b/>
              </w:rPr>
              <w:t>typ vztahu k VŠ</w:t>
            </w:r>
          </w:p>
        </w:tc>
        <w:tc>
          <w:tcPr>
            <w:tcW w:w="992" w:type="dxa"/>
            <w:gridSpan w:val="4"/>
          </w:tcPr>
          <w:p w14:paraId="709CB891" w14:textId="77777777" w:rsidR="00B505CB" w:rsidRDefault="00B505CB" w:rsidP="00644BBC">
            <w:pPr>
              <w:jc w:val="both"/>
            </w:pPr>
            <w:r>
              <w:t>DPP</w:t>
            </w:r>
          </w:p>
        </w:tc>
        <w:tc>
          <w:tcPr>
            <w:tcW w:w="994" w:type="dxa"/>
            <w:shd w:val="clear" w:color="auto" w:fill="F7CAAC"/>
          </w:tcPr>
          <w:p w14:paraId="47617967" w14:textId="77777777" w:rsidR="00B505CB" w:rsidRDefault="00B505CB" w:rsidP="00644BBC">
            <w:pPr>
              <w:jc w:val="both"/>
              <w:rPr>
                <w:b/>
              </w:rPr>
            </w:pPr>
            <w:r>
              <w:rPr>
                <w:b/>
              </w:rPr>
              <w:t>rozsah</w:t>
            </w:r>
          </w:p>
        </w:tc>
        <w:tc>
          <w:tcPr>
            <w:tcW w:w="709" w:type="dxa"/>
          </w:tcPr>
          <w:p w14:paraId="017B3F76" w14:textId="77777777" w:rsidR="00B505CB" w:rsidRDefault="00B505CB" w:rsidP="00644BBC">
            <w:pPr>
              <w:jc w:val="both"/>
            </w:pPr>
          </w:p>
        </w:tc>
        <w:tc>
          <w:tcPr>
            <w:tcW w:w="709" w:type="dxa"/>
            <w:gridSpan w:val="3"/>
            <w:shd w:val="clear" w:color="auto" w:fill="F7CAAC"/>
          </w:tcPr>
          <w:p w14:paraId="703E3994" w14:textId="77777777" w:rsidR="00B505CB" w:rsidRDefault="00B505CB" w:rsidP="00644BBC">
            <w:pPr>
              <w:jc w:val="both"/>
              <w:rPr>
                <w:b/>
              </w:rPr>
            </w:pPr>
            <w:r>
              <w:rPr>
                <w:b/>
              </w:rPr>
              <w:t>do kdy</w:t>
            </w:r>
          </w:p>
        </w:tc>
        <w:tc>
          <w:tcPr>
            <w:tcW w:w="1387" w:type="dxa"/>
            <w:gridSpan w:val="2"/>
          </w:tcPr>
          <w:p w14:paraId="1E33C6F3" w14:textId="77777777" w:rsidR="00B505CB" w:rsidRDefault="00B505CB" w:rsidP="00644BBC">
            <w:pPr>
              <w:jc w:val="both"/>
            </w:pPr>
          </w:p>
        </w:tc>
      </w:tr>
      <w:tr w:rsidR="00B505CB" w14:paraId="05CC9476" w14:textId="77777777" w:rsidTr="00644BBC">
        <w:tc>
          <w:tcPr>
            <w:tcW w:w="5068" w:type="dxa"/>
            <w:gridSpan w:val="4"/>
            <w:shd w:val="clear" w:color="auto" w:fill="F7CAAC"/>
          </w:tcPr>
          <w:p w14:paraId="7109B270" w14:textId="77777777" w:rsidR="00B505CB" w:rsidRDefault="00B505CB" w:rsidP="00644BBC">
            <w:pPr>
              <w:jc w:val="both"/>
              <w:rPr>
                <w:b/>
              </w:rPr>
            </w:pPr>
            <w:r>
              <w:rPr>
                <w:b/>
              </w:rPr>
              <w:t>Typ vztahu na součásti VŠ, která uskutečňuje st. program</w:t>
            </w:r>
          </w:p>
        </w:tc>
        <w:tc>
          <w:tcPr>
            <w:tcW w:w="992" w:type="dxa"/>
            <w:gridSpan w:val="4"/>
          </w:tcPr>
          <w:p w14:paraId="1C0F5BAA" w14:textId="77777777" w:rsidR="00B505CB" w:rsidRDefault="00B505CB" w:rsidP="00644BBC">
            <w:pPr>
              <w:jc w:val="both"/>
            </w:pPr>
            <w:r>
              <w:t>DPP</w:t>
            </w:r>
          </w:p>
        </w:tc>
        <w:tc>
          <w:tcPr>
            <w:tcW w:w="994" w:type="dxa"/>
            <w:shd w:val="clear" w:color="auto" w:fill="F7CAAC"/>
          </w:tcPr>
          <w:p w14:paraId="143C4EAB" w14:textId="77777777" w:rsidR="00B505CB" w:rsidRDefault="00B505CB" w:rsidP="00644BBC">
            <w:pPr>
              <w:jc w:val="both"/>
              <w:rPr>
                <w:b/>
              </w:rPr>
            </w:pPr>
            <w:r>
              <w:rPr>
                <w:b/>
              </w:rPr>
              <w:t>rozsah</w:t>
            </w:r>
          </w:p>
        </w:tc>
        <w:tc>
          <w:tcPr>
            <w:tcW w:w="709" w:type="dxa"/>
          </w:tcPr>
          <w:p w14:paraId="68A2BBA7" w14:textId="77777777" w:rsidR="00B505CB" w:rsidRDefault="00B505CB" w:rsidP="00644BBC">
            <w:pPr>
              <w:jc w:val="both"/>
            </w:pPr>
          </w:p>
        </w:tc>
        <w:tc>
          <w:tcPr>
            <w:tcW w:w="709" w:type="dxa"/>
            <w:gridSpan w:val="3"/>
            <w:shd w:val="clear" w:color="auto" w:fill="F7CAAC"/>
          </w:tcPr>
          <w:p w14:paraId="4605E516" w14:textId="77777777" w:rsidR="00B505CB" w:rsidRDefault="00B505CB" w:rsidP="00644BBC">
            <w:pPr>
              <w:jc w:val="both"/>
              <w:rPr>
                <w:b/>
              </w:rPr>
            </w:pPr>
            <w:r>
              <w:rPr>
                <w:b/>
              </w:rPr>
              <w:t>do kdy</w:t>
            </w:r>
          </w:p>
        </w:tc>
        <w:tc>
          <w:tcPr>
            <w:tcW w:w="1387" w:type="dxa"/>
            <w:gridSpan w:val="2"/>
          </w:tcPr>
          <w:p w14:paraId="6B325AA6" w14:textId="77777777" w:rsidR="00B505CB" w:rsidRDefault="00B505CB" w:rsidP="00644BBC">
            <w:pPr>
              <w:jc w:val="both"/>
            </w:pPr>
          </w:p>
        </w:tc>
      </w:tr>
      <w:tr w:rsidR="00B505CB" w14:paraId="1C2C68B4" w14:textId="77777777" w:rsidTr="00644BBC">
        <w:tc>
          <w:tcPr>
            <w:tcW w:w="6060" w:type="dxa"/>
            <w:gridSpan w:val="8"/>
            <w:shd w:val="clear" w:color="auto" w:fill="F7CAAC"/>
          </w:tcPr>
          <w:p w14:paraId="1468139D"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77C52FF8" w14:textId="77777777" w:rsidR="00B505CB" w:rsidRDefault="00B505CB" w:rsidP="00644BBC">
            <w:pPr>
              <w:jc w:val="both"/>
              <w:rPr>
                <w:b/>
              </w:rPr>
            </w:pPr>
            <w:r>
              <w:rPr>
                <w:b/>
              </w:rPr>
              <w:t>typ prac. vztahu</w:t>
            </w:r>
          </w:p>
        </w:tc>
        <w:tc>
          <w:tcPr>
            <w:tcW w:w="2096" w:type="dxa"/>
            <w:gridSpan w:val="5"/>
            <w:shd w:val="clear" w:color="auto" w:fill="F7CAAC"/>
          </w:tcPr>
          <w:p w14:paraId="62CE374D" w14:textId="77777777" w:rsidR="00B505CB" w:rsidRDefault="00B505CB" w:rsidP="00644BBC">
            <w:pPr>
              <w:jc w:val="both"/>
              <w:rPr>
                <w:b/>
              </w:rPr>
            </w:pPr>
            <w:r>
              <w:rPr>
                <w:b/>
              </w:rPr>
              <w:t>rozsah</w:t>
            </w:r>
          </w:p>
        </w:tc>
      </w:tr>
      <w:tr w:rsidR="00B505CB" w14:paraId="27A55317" w14:textId="77777777" w:rsidTr="00644BBC">
        <w:tc>
          <w:tcPr>
            <w:tcW w:w="6060" w:type="dxa"/>
            <w:gridSpan w:val="8"/>
          </w:tcPr>
          <w:p w14:paraId="6EB99229" w14:textId="77777777" w:rsidR="00B505CB" w:rsidRDefault="00B505CB" w:rsidP="00644BBC">
            <w:pPr>
              <w:jc w:val="both"/>
            </w:pPr>
          </w:p>
        </w:tc>
        <w:tc>
          <w:tcPr>
            <w:tcW w:w="1703" w:type="dxa"/>
            <w:gridSpan w:val="2"/>
          </w:tcPr>
          <w:p w14:paraId="602927C1" w14:textId="77777777" w:rsidR="00B505CB" w:rsidRDefault="00B505CB" w:rsidP="00644BBC">
            <w:pPr>
              <w:jc w:val="both"/>
            </w:pPr>
          </w:p>
        </w:tc>
        <w:tc>
          <w:tcPr>
            <w:tcW w:w="2096" w:type="dxa"/>
            <w:gridSpan w:val="5"/>
          </w:tcPr>
          <w:p w14:paraId="25E6F081" w14:textId="77777777" w:rsidR="00B505CB" w:rsidRDefault="00B505CB" w:rsidP="00644BBC">
            <w:pPr>
              <w:jc w:val="both"/>
            </w:pPr>
          </w:p>
        </w:tc>
      </w:tr>
      <w:tr w:rsidR="00B505CB" w14:paraId="148EA589" w14:textId="77777777" w:rsidTr="00644BBC">
        <w:tc>
          <w:tcPr>
            <w:tcW w:w="6060" w:type="dxa"/>
            <w:gridSpan w:val="8"/>
          </w:tcPr>
          <w:p w14:paraId="0C71651D" w14:textId="77777777" w:rsidR="00B505CB" w:rsidRDefault="00B505CB" w:rsidP="00644BBC">
            <w:pPr>
              <w:jc w:val="both"/>
            </w:pPr>
          </w:p>
        </w:tc>
        <w:tc>
          <w:tcPr>
            <w:tcW w:w="1703" w:type="dxa"/>
            <w:gridSpan w:val="2"/>
          </w:tcPr>
          <w:p w14:paraId="7540AF25" w14:textId="77777777" w:rsidR="00B505CB" w:rsidRDefault="00B505CB" w:rsidP="00644BBC">
            <w:pPr>
              <w:jc w:val="both"/>
            </w:pPr>
          </w:p>
        </w:tc>
        <w:tc>
          <w:tcPr>
            <w:tcW w:w="2096" w:type="dxa"/>
            <w:gridSpan w:val="5"/>
          </w:tcPr>
          <w:p w14:paraId="4D8C25B0" w14:textId="77777777" w:rsidR="00B505CB" w:rsidRDefault="00B505CB" w:rsidP="00644BBC">
            <w:pPr>
              <w:jc w:val="both"/>
            </w:pPr>
          </w:p>
        </w:tc>
      </w:tr>
      <w:tr w:rsidR="00B505CB" w14:paraId="742599C5" w14:textId="77777777" w:rsidTr="00644BBC">
        <w:tc>
          <w:tcPr>
            <w:tcW w:w="9859" w:type="dxa"/>
            <w:gridSpan w:val="15"/>
            <w:shd w:val="clear" w:color="auto" w:fill="F7CAAC"/>
          </w:tcPr>
          <w:p w14:paraId="3F712F0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63E8E87B" w14:textId="77777777" w:rsidTr="00644BBC">
        <w:trPr>
          <w:trHeight w:val="622"/>
        </w:trPr>
        <w:tc>
          <w:tcPr>
            <w:tcW w:w="9859" w:type="dxa"/>
            <w:gridSpan w:val="15"/>
            <w:tcBorders>
              <w:top w:val="nil"/>
            </w:tcBorders>
          </w:tcPr>
          <w:p w14:paraId="61891B4B" w14:textId="77777777" w:rsidR="00B505CB" w:rsidRPr="002827C6" w:rsidRDefault="00B505CB" w:rsidP="00644BBC">
            <w:pPr>
              <w:jc w:val="both"/>
            </w:pPr>
            <w:r>
              <w:t>Adaptace na globální změny a minigační opatření – přednášející (25 %)</w:t>
            </w:r>
          </w:p>
        </w:tc>
      </w:tr>
      <w:tr w:rsidR="00B505CB" w:rsidRPr="002827C6" w14:paraId="1AC6AEA7" w14:textId="77777777" w:rsidTr="00644BBC">
        <w:trPr>
          <w:trHeight w:val="340"/>
        </w:trPr>
        <w:tc>
          <w:tcPr>
            <w:tcW w:w="9859" w:type="dxa"/>
            <w:gridSpan w:val="15"/>
            <w:tcBorders>
              <w:top w:val="nil"/>
            </w:tcBorders>
            <w:shd w:val="clear" w:color="auto" w:fill="FBD4B4"/>
          </w:tcPr>
          <w:p w14:paraId="792BA786"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414F04B3" w14:textId="77777777" w:rsidTr="00644BBC">
        <w:trPr>
          <w:trHeight w:val="340"/>
        </w:trPr>
        <w:tc>
          <w:tcPr>
            <w:tcW w:w="2802" w:type="dxa"/>
            <w:gridSpan w:val="2"/>
            <w:tcBorders>
              <w:top w:val="nil"/>
            </w:tcBorders>
          </w:tcPr>
          <w:p w14:paraId="5326F098"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17E8CC57"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58F3E644" w14:textId="77777777" w:rsidR="00B505CB" w:rsidRPr="002827C6" w:rsidRDefault="00B505CB" w:rsidP="00644BBC">
            <w:pPr>
              <w:jc w:val="both"/>
              <w:rPr>
                <w:b/>
              </w:rPr>
            </w:pPr>
            <w:r w:rsidRPr="002827C6">
              <w:rPr>
                <w:b/>
              </w:rPr>
              <w:t>Sem.</w:t>
            </w:r>
          </w:p>
        </w:tc>
        <w:tc>
          <w:tcPr>
            <w:tcW w:w="2109" w:type="dxa"/>
            <w:gridSpan w:val="5"/>
            <w:tcBorders>
              <w:top w:val="nil"/>
            </w:tcBorders>
          </w:tcPr>
          <w:p w14:paraId="1FD5B58B"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64A24C1E"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C1DC97E" w14:textId="77777777" w:rsidTr="00644BBC">
        <w:trPr>
          <w:trHeight w:val="285"/>
        </w:trPr>
        <w:tc>
          <w:tcPr>
            <w:tcW w:w="2802" w:type="dxa"/>
            <w:gridSpan w:val="2"/>
            <w:tcBorders>
              <w:top w:val="nil"/>
            </w:tcBorders>
          </w:tcPr>
          <w:p w14:paraId="0F740CCA" w14:textId="77777777" w:rsidR="00B505CB" w:rsidRPr="00461AFF" w:rsidRDefault="00B505CB" w:rsidP="00644BBC">
            <w:pPr>
              <w:jc w:val="both"/>
              <w:rPr>
                <w:color w:val="FF0000"/>
              </w:rPr>
            </w:pPr>
          </w:p>
        </w:tc>
        <w:tc>
          <w:tcPr>
            <w:tcW w:w="2409" w:type="dxa"/>
            <w:gridSpan w:val="3"/>
            <w:tcBorders>
              <w:top w:val="nil"/>
            </w:tcBorders>
          </w:tcPr>
          <w:p w14:paraId="721B58FA" w14:textId="77777777" w:rsidR="00B505CB" w:rsidRPr="00461AFF" w:rsidRDefault="00B505CB" w:rsidP="00644BBC">
            <w:pPr>
              <w:jc w:val="both"/>
              <w:rPr>
                <w:color w:val="FF0000"/>
              </w:rPr>
            </w:pPr>
          </w:p>
        </w:tc>
        <w:tc>
          <w:tcPr>
            <w:tcW w:w="567" w:type="dxa"/>
            <w:gridSpan w:val="2"/>
            <w:tcBorders>
              <w:top w:val="nil"/>
            </w:tcBorders>
          </w:tcPr>
          <w:p w14:paraId="1E31667C" w14:textId="77777777" w:rsidR="00B505CB" w:rsidRPr="00461AFF" w:rsidRDefault="00B505CB" w:rsidP="00644BBC">
            <w:pPr>
              <w:jc w:val="both"/>
              <w:rPr>
                <w:color w:val="FF0000"/>
              </w:rPr>
            </w:pPr>
          </w:p>
        </w:tc>
        <w:tc>
          <w:tcPr>
            <w:tcW w:w="2109" w:type="dxa"/>
            <w:gridSpan w:val="5"/>
            <w:tcBorders>
              <w:top w:val="nil"/>
            </w:tcBorders>
          </w:tcPr>
          <w:p w14:paraId="683559AB" w14:textId="77777777" w:rsidR="00B505CB" w:rsidRPr="00461AFF" w:rsidRDefault="00B505CB" w:rsidP="00644BBC">
            <w:pPr>
              <w:jc w:val="both"/>
              <w:rPr>
                <w:color w:val="FF0000"/>
              </w:rPr>
            </w:pPr>
          </w:p>
        </w:tc>
        <w:tc>
          <w:tcPr>
            <w:tcW w:w="1972" w:type="dxa"/>
            <w:gridSpan w:val="3"/>
            <w:tcBorders>
              <w:top w:val="nil"/>
            </w:tcBorders>
          </w:tcPr>
          <w:p w14:paraId="61BDDEEB" w14:textId="77777777" w:rsidR="00B505CB" w:rsidRPr="00461AFF" w:rsidRDefault="00B505CB" w:rsidP="00644BBC">
            <w:pPr>
              <w:jc w:val="both"/>
              <w:rPr>
                <w:color w:val="FF0000"/>
              </w:rPr>
            </w:pPr>
          </w:p>
        </w:tc>
      </w:tr>
      <w:tr w:rsidR="00B505CB" w:rsidRPr="00461AFF" w14:paraId="466AF235" w14:textId="77777777" w:rsidTr="00644BBC">
        <w:trPr>
          <w:trHeight w:val="284"/>
        </w:trPr>
        <w:tc>
          <w:tcPr>
            <w:tcW w:w="2802" w:type="dxa"/>
            <w:gridSpan w:val="2"/>
            <w:tcBorders>
              <w:top w:val="nil"/>
            </w:tcBorders>
          </w:tcPr>
          <w:p w14:paraId="2DC7C4BC" w14:textId="77777777" w:rsidR="00B505CB" w:rsidRPr="00461AFF" w:rsidRDefault="00B505CB" w:rsidP="00644BBC">
            <w:pPr>
              <w:jc w:val="both"/>
              <w:rPr>
                <w:color w:val="FF0000"/>
              </w:rPr>
            </w:pPr>
          </w:p>
        </w:tc>
        <w:tc>
          <w:tcPr>
            <w:tcW w:w="2409" w:type="dxa"/>
            <w:gridSpan w:val="3"/>
            <w:tcBorders>
              <w:top w:val="nil"/>
            </w:tcBorders>
          </w:tcPr>
          <w:p w14:paraId="63D33198" w14:textId="77777777" w:rsidR="00B505CB" w:rsidRPr="00461AFF" w:rsidRDefault="00B505CB" w:rsidP="00644BBC">
            <w:pPr>
              <w:jc w:val="both"/>
              <w:rPr>
                <w:color w:val="FF0000"/>
              </w:rPr>
            </w:pPr>
          </w:p>
        </w:tc>
        <w:tc>
          <w:tcPr>
            <w:tcW w:w="567" w:type="dxa"/>
            <w:gridSpan w:val="2"/>
            <w:tcBorders>
              <w:top w:val="nil"/>
            </w:tcBorders>
          </w:tcPr>
          <w:p w14:paraId="38227121" w14:textId="77777777" w:rsidR="00B505CB" w:rsidRPr="00461AFF" w:rsidRDefault="00B505CB" w:rsidP="00644BBC">
            <w:pPr>
              <w:jc w:val="both"/>
              <w:rPr>
                <w:color w:val="FF0000"/>
              </w:rPr>
            </w:pPr>
          </w:p>
        </w:tc>
        <w:tc>
          <w:tcPr>
            <w:tcW w:w="2109" w:type="dxa"/>
            <w:gridSpan w:val="5"/>
            <w:tcBorders>
              <w:top w:val="nil"/>
            </w:tcBorders>
          </w:tcPr>
          <w:p w14:paraId="1C5AE1D2" w14:textId="77777777" w:rsidR="00B505CB" w:rsidRPr="00461AFF" w:rsidRDefault="00B505CB" w:rsidP="00644BBC">
            <w:pPr>
              <w:jc w:val="both"/>
              <w:rPr>
                <w:color w:val="FF0000"/>
              </w:rPr>
            </w:pPr>
          </w:p>
        </w:tc>
        <w:tc>
          <w:tcPr>
            <w:tcW w:w="1972" w:type="dxa"/>
            <w:gridSpan w:val="3"/>
            <w:tcBorders>
              <w:top w:val="nil"/>
            </w:tcBorders>
          </w:tcPr>
          <w:p w14:paraId="6595FF2B" w14:textId="77777777" w:rsidR="00B505CB" w:rsidRPr="00461AFF" w:rsidRDefault="00B505CB" w:rsidP="00644BBC">
            <w:pPr>
              <w:jc w:val="both"/>
              <w:rPr>
                <w:color w:val="FF0000"/>
              </w:rPr>
            </w:pPr>
          </w:p>
        </w:tc>
      </w:tr>
      <w:tr w:rsidR="00B505CB" w14:paraId="53A1940E" w14:textId="77777777" w:rsidTr="00644BBC">
        <w:tc>
          <w:tcPr>
            <w:tcW w:w="9859" w:type="dxa"/>
            <w:gridSpan w:val="15"/>
            <w:shd w:val="clear" w:color="auto" w:fill="F7CAAC"/>
          </w:tcPr>
          <w:p w14:paraId="0FDAB013" w14:textId="77777777" w:rsidR="00B505CB" w:rsidRDefault="00B505CB" w:rsidP="00644BBC">
            <w:pPr>
              <w:jc w:val="both"/>
            </w:pPr>
            <w:r>
              <w:rPr>
                <w:b/>
              </w:rPr>
              <w:t xml:space="preserve">Údaje o vzdělání na VŠ </w:t>
            </w:r>
          </w:p>
        </w:tc>
      </w:tr>
      <w:tr w:rsidR="00B505CB" w14:paraId="6362995C" w14:textId="77777777" w:rsidTr="00644BBC">
        <w:trPr>
          <w:trHeight w:val="849"/>
        </w:trPr>
        <w:tc>
          <w:tcPr>
            <w:tcW w:w="9859" w:type="dxa"/>
            <w:gridSpan w:val="15"/>
          </w:tcPr>
          <w:p w14:paraId="78B9BE0A" w14:textId="77777777" w:rsidR="00B505CB" w:rsidRDefault="00B505CB" w:rsidP="00644BBC">
            <w:pPr>
              <w:jc w:val="both"/>
            </w:pPr>
            <w:r>
              <w:rPr>
                <w:bCs/>
              </w:rPr>
              <w:t>2011:</w:t>
            </w:r>
            <w:r w:rsidRPr="00203474">
              <w:rPr>
                <w:bCs/>
              </w:rPr>
              <w:t xml:space="preserve">      </w:t>
            </w:r>
            <w:r>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Bc.</w:t>
            </w:r>
          </w:p>
          <w:p w14:paraId="08BC877D" w14:textId="77777777" w:rsidR="00B505CB" w:rsidRPr="00203474" w:rsidRDefault="00B505CB" w:rsidP="00644BBC">
            <w:pPr>
              <w:jc w:val="both"/>
              <w:rPr>
                <w:bCs/>
              </w:rPr>
            </w:pPr>
            <w:r w:rsidRPr="00203474">
              <w:rPr>
                <w:bCs/>
              </w:rPr>
              <w:t>20</w:t>
            </w:r>
            <w:r>
              <w:rPr>
                <w:bCs/>
              </w:rPr>
              <w:t>13:</w:t>
            </w:r>
            <w:r w:rsidRPr="00203474">
              <w:rPr>
                <w:bCs/>
              </w:rPr>
              <w:t xml:space="preserve">       </w:t>
            </w:r>
            <w:r w:rsidRPr="00915A46">
              <w:rPr>
                <w:bCs/>
              </w:rPr>
              <w:t>UNIVERZITA KARLOVA</w:t>
            </w:r>
            <w:r w:rsidRPr="00203474">
              <w:rPr>
                <w:bCs/>
              </w:rPr>
              <w:t xml:space="preserve">, </w:t>
            </w:r>
            <w:r w:rsidRPr="00766DAE">
              <w:t>Přírodovědecká fakulta</w:t>
            </w:r>
            <w:r w:rsidRPr="00766DAE">
              <w:rPr>
                <w:bCs/>
              </w:rPr>
              <w:t>,</w:t>
            </w:r>
            <w:r w:rsidRPr="00203474">
              <w:rPr>
                <w:bCs/>
              </w:rPr>
              <w:t xml:space="preserve"> </w:t>
            </w:r>
            <w:r>
              <w:t>obor O</w:t>
            </w:r>
            <w:r w:rsidRPr="00663AFA">
              <w:t>chrana životního prostředí</w:t>
            </w:r>
            <w:r>
              <w:t>, Mgr.</w:t>
            </w:r>
          </w:p>
          <w:p w14:paraId="43A671A5" w14:textId="77777777" w:rsidR="00B505CB" w:rsidRDefault="00B505CB" w:rsidP="00644BBC">
            <w:pPr>
              <w:jc w:val="both"/>
              <w:rPr>
                <w:b/>
              </w:rPr>
            </w:pPr>
          </w:p>
        </w:tc>
      </w:tr>
      <w:tr w:rsidR="00B505CB" w14:paraId="66F57EBA" w14:textId="77777777" w:rsidTr="00644BBC">
        <w:tc>
          <w:tcPr>
            <w:tcW w:w="9859" w:type="dxa"/>
            <w:gridSpan w:val="15"/>
            <w:shd w:val="clear" w:color="auto" w:fill="F7CAAC"/>
          </w:tcPr>
          <w:p w14:paraId="58A25721" w14:textId="77777777" w:rsidR="00B505CB" w:rsidRDefault="00B505CB" w:rsidP="00644BBC">
            <w:pPr>
              <w:jc w:val="both"/>
              <w:rPr>
                <w:b/>
              </w:rPr>
            </w:pPr>
            <w:r>
              <w:rPr>
                <w:b/>
              </w:rPr>
              <w:t>Údaje o odborném působení od absolvování VŠ</w:t>
            </w:r>
          </w:p>
        </w:tc>
      </w:tr>
      <w:tr w:rsidR="00B505CB" w:rsidRPr="009B6AE3" w14:paraId="1F56C073" w14:textId="77777777" w:rsidTr="00644BBC">
        <w:trPr>
          <w:trHeight w:val="453"/>
        </w:trPr>
        <w:tc>
          <w:tcPr>
            <w:tcW w:w="9859" w:type="dxa"/>
            <w:gridSpan w:val="15"/>
          </w:tcPr>
          <w:p w14:paraId="730B9B6E" w14:textId="77777777" w:rsidR="00B505CB" w:rsidRPr="009B6AE3" w:rsidRDefault="00B505CB" w:rsidP="00644BBC">
            <w:pPr>
              <w:jc w:val="both"/>
              <w:rPr>
                <w:color w:val="FF0000"/>
              </w:rPr>
            </w:pPr>
            <w:r>
              <w:t xml:space="preserve">2016 </w:t>
            </w:r>
            <w:r w:rsidRPr="002D5DAD">
              <w:t>– současnost</w:t>
            </w:r>
            <w:r>
              <w:t>: působení ve společnosti Envipor</w:t>
            </w:r>
          </w:p>
        </w:tc>
      </w:tr>
      <w:tr w:rsidR="00B505CB" w14:paraId="51F8EC7C" w14:textId="77777777" w:rsidTr="00644BBC">
        <w:trPr>
          <w:trHeight w:val="250"/>
        </w:trPr>
        <w:tc>
          <w:tcPr>
            <w:tcW w:w="9859" w:type="dxa"/>
            <w:gridSpan w:val="15"/>
            <w:shd w:val="clear" w:color="auto" w:fill="F7CAAC"/>
          </w:tcPr>
          <w:p w14:paraId="5E21CE6C" w14:textId="77777777" w:rsidR="00B505CB" w:rsidRDefault="00B505CB" w:rsidP="00644BBC">
            <w:pPr>
              <w:jc w:val="both"/>
            </w:pPr>
            <w:r>
              <w:rPr>
                <w:b/>
              </w:rPr>
              <w:t>Zkušenosti s vedením kvalifikačních a rigorózních prací</w:t>
            </w:r>
          </w:p>
        </w:tc>
      </w:tr>
      <w:tr w:rsidR="00B505CB" w14:paraId="5855C438" w14:textId="77777777" w:rsidTr="00644BBC">
        <w:trPr>
          <w:trHeight w:val="450"/>
        </w:trPr>
        <w:tc>
          <w:tcPr>
            <w:tcW w:w="9859" w:type="dxa"/>
            <w:gridSpan w:val="15"/>
          </w:tcPr>
          <w:p w14:paraId="5595366D" w14:textId="77777777" w:rsidR="00B505CB" w:rsidRDefault="00B505CB" w:rsidP="00644BBC">
            <w:pPr>
              <w:jc w:val="both"/>
            </w:pPr>
          </w:p>
        </w:tc>
      </w:tr>
      <w:tr w:rsidR="00B505CB" w14:paraId="4D3413FB" w14:textId="77777777" w:rsidTr="00644BBC">
        <w:trPr>
          <w:cantSplit/>
        </w:trPr>
        <w:tc>
          <w:tcPr>
            <w:tcW w:w="3347" w:type="dxa"/>
            <w:gridSpan w:val="3"/>
            <w:tcBorders>
              <w:top w:val="single" w:sz="12" w:space="0" w:color="auto"/>
            </w:tcBorders>
            <w:shd w:val="clear" w:color="auto" w:fill="F7CAAC"/>
          </w:tcPr>
          <w:p w14:paraId="6D558344"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0499A944"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5FF3600"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AC75C7D" w14:textId="77777777" w:rsidR="00B505CB" w:rsidRDefault="00B505CB" w:rsidP="00644BBC">
            <w:pPr>
              <w:jc w:val="both"/>
              <w:rPr>
                <w:b/>
              </w:rPr>
            </w:pPr>
            <w:r>
              <w:rPr>
                <w:b/>
              </w:rPr>
              <w:t>Ohlasy publikací</w:t>
            </w:r>
          </w:p>
        </w:tc>
      </w:tr>
      <w:tr w:rsidR="00B505CB" w14:paraId="63FAA696" w14:textId="77777777" w:rsidTr="00644BBC">
        <w:trPr>
          <w:cantSplit/>
        </w:trPr>
        <w:tc>
          <w:tcPr>
            <w:tcW w:w="3347" w:type="dxa"/>
            <w:gridSpan w:val="3"/>
          </w:tcPr>
          <w:p w14:paraId="61EF65AA" w14:textId="77777777" w:rsidR="00B505CB" w:rsidRDefault="00B505CB" w:rsidP="00644BBC">
            <w:pPr>
              <w:jc w:val="both"/>
            </w:pPr>
          </w:p>
        </w:tc>
        <w:tc>
          <w:tcPr>
            <w:tcW w:w="2245" w:type="dxa"/>
            <w:gridSpan w:val="3"/>
          </w:tcPr>
          <w:p w14:paraId="381C10A9" w14:textId="77777777" w:rsidR="00B505CB" w:rsidRDefault="00B505CB" w:rsidP="00644BBC">
            <w:pPr>
              <w:jc w:val="both"/>
            </w:pPr>
          </w:p>
        </w:tc>
        <w:tc>
          <w:tcPr>
            <w:tcW w:w="2248" w:type="dxa"/>
            <w:gridSpan w:val="5"/>
            <w:tcBorders>
              <w:right w:val="single" w:sz="12" w:space="0" w:color="auto"/>
            </w:tcBorders>
          </w:tcPr>
          <w:p w14:paraId="27B7FE6F" w14:textId="77777777" w:rsidR="00B505CB" w:rsidRDefault="00B505CB" w:rsidP="00644BBC">
            <w:pPr>
              <w:jc w:val="both"/>
            </w:pPr>
          </w:p>
        </w:tc>
        <w:tc>
          <w:tcPr>
            <w:tcW w:w="632" w:type="dxa"/>
            <w:gridSpan w:val="2"/>
            <w:tcBorders>
              <w:left w:val="single" w:sz="12" w:space="0" w:color="auto"/>
            </w:tcBorders>
            <w:shd w:val="clear" w:color="auto" w:fill="F7CAAC"/>
          </w:tcPr>
          <w:p w14:paraId="58A8B666" w14:textId="77777777" w:rsidR="00B505CB" w:rsidRPr="00F20AEF" w:rsidRDefault="00B505CB" w:rsidP="00644BBC">
            <w:pPr>
              <w:jc w:val="both"/>
            </w:pPr>
            <w:r w:rsidRPr="00F20AEF">
              <w:rPr>
                <w:b/>
              </w:rPr>
              <w:t>WoS</w:t>
            </w:r>
          </w:p>
        </w:tc>
        <w:tc>
          <w:tcPr>
            <w:tcW w:w="693" w:type="dxa"/>
            <w:shd w:val="clear" w:color="auto" w:fill="F7CAAC"/>
          </w:tcPr>
          <w:p w14:paraId="5B6A4B3C"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17D51105" w14:textId="77777777" w:rsidR="00B505CB" w:rsidRDefault="00B505CB" w:rsidP="00644BBC">
            <w:pPr>
              <w:jc w:val="both"/>
            </w:pPr>
            <w:r>
              <w:rPr>
                <w:b/>
                <w:sz w:val="18"/>
              </w:rPr>
              <w:t>ostatní</w:t>
            </w:r>
          </w:p>
        </w:tc>
      </w:tr>
      <w:tr w:rsidR="00B505CB" w14:paraId="2EA0F5D7" w14:textId="77777777" w:rsidTr="00644BBC">
        <w:trPr>
          <w:cantSplit/>
          <w:trHeight w:val="70"/>
        </w:trPr>
        <w:tc>
          <w:tcPr>
            <w:tcW w:w="3347" w:type="dxa"/>
            <w:gridSpan w:val="3"/>
            <w:shd w:val="clear" w:color="auto" w:fill="F7CAAC"/>
          </w:tcPr>
          <w:p w14:paraId="21D5A40F" w14:textId="77777777" w:rsidR="00B505CB" w:rsidRDefault="00B505CB" w:rsidP="00644BBC">
            <w:pPr>
              <w:jc w:val="both"/>
            </w:pPr>
            <w:r>
              <w:rPr>
                <w:b/>
              </w:rPr>
              <w:t>Obor jmenovacího řízení</w:t>
            </w:r>
          </w:p>
        </w:tc>
        <w:tc>
          <w:tcPr>
            <w:tcW w:w="2245" w:type="dxa"/>
            <w:gridSpan w:val="3"/>
            <w:shd w:val="clear" w:color="auto" w:fill="F7CAAC"/>
          </w:tcPr>
          <w:p w14:paraId="1C038594"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4E284619" w14:textId="77777777" w:rsidR="00B505CB" w:rsidRDefault="00B505CB" w:rsidP="00644BBC">
            <w:pPr>
              <w:jc w:val="both"/>
            </w:pPr>
            <w:r>
              <w:rPr>
                <w:b/>
              </w:rPr>
              <w:t>Řízení konáno na VŠ</w:t>
            </w:r>
          </w:p>
        </w:tc>
        <w:tc>
          <w:tcPr>
            <w:tcW w:w="632" w:type="dxa"/>
            <w:gridSpan w:val="2"/>
            <w:tcBorders>
              <w:left w:val="single" w:sz="12" w:space="0" w:color="auto"/>
            </w:tcBorders>
          </w:tcPr>
          <w:p w14:paraId="7A1603EC" w14:textId="77777777" w:rsidR="00B505CB" w:rsidRPr="00F20AEF" w:rsidRDefault="00B505CB" w:rsidP="00644BBC">
            <w:pPr>
              <w:jc w:val="both"/>
              <w:rPr>
                <w:b/>
              </w:rPr>
            </w:pPr>
          </w:p>
        </w:tc>
        <w:tc>
          <w:tcPr>
            <w:tcW w:w="693" w:type="dxa"/>
          </w:tcPr>
          <w:p w14:paraId="39A16294" w14:textId="77777777" w:rsidR="00B505CB" w:rsidRPr="00F20AEF" w:rsidRDefault="00B505CB" w:rsidP="00644BBC">
            <w:pPr>
              <w:jc w:val="both"/>
              <w:rPr>
                <w:b/>
              </w:rPr>
            </w:pPr>
          </w:p>
        </w:tc>
        <w:tc>
          <w:tcPr>
            <w:tcW w:w="694" w:type="dxa"/>
          </w:tcPr>
          <w:p w14:paraId="7F4FACB1" w14:textId="77777777" w:rsidR="00B505CB" w:rsidRDefault="00B505CB" w:rsidP="00644BBC">
            <w:pPr>
              <w:jc w:val="both"/>
              <w:rPr>
                <w:b/>
              </w:rPr>
            </w:pPr>
          </w:p>
        </w:tc>
      </w:tr>
      <w:tr w:rsidR="00B505CB" w14:paraId="7B4C62F5" w14:textId="77777777" w:rsidTr="00644BBC">
        <w:trPr>
          <w:trHeight w:val="205"/>
        </w:trPr>
        <w:tc>
          <w:tcPr>
            <w:tcW w:w="3347" w:type="dxa"/>
            <w:gridSpan w:val="3"/>
          </w:tcPr>
          <w:p w14:paraId="7004168A" w14:textId="77777777" w:rsidR="00B505CB" w:rsidRDefault="00B505CB" w:rsidP="00644BBC">
            <w:pPr>
              <w:jc w:val="both"/>
            </w:pPr>
          </w:p>
        </w:tc>
        <w:tc>
          <w:tcPr>
            <w:tcW w:w="2245" w:type="dxa"/>
            <w:gridSpan w:val="3"/>
          </w:tcPr>
          <w:p w14:paraId="67E19960" w14:textId="77777777" w:rsidR="00B505CB" w:rsidRDefault="00B505CB" w:rsidP="00644BBC">
            <w:pPr>
              <w:jc w:val="both"/>
            </w:pPr>
          </w:p>
        </w:tc>
        <w:tc>
          <w:tcPr>
            <w:tcW w:w="2248" w:type="dxa"/>
            <w:gridSpan w:val="5"/>
            <w:tcBorders>
              <w:right w:val="single" w:sz="12" w:space="0" w:color="auto"/>
            </w:tcBorders>
          </w:tcPr>
          <w:p w14:paraId="54C5F1C8"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48D973CD" w14:textId="77777777" w:rsidR="00B505CB" w:rsidRPr="00F20AEF" w:rsidRDefault="00B505CB" w:rsidP="00644BBC">
            <w:pPr>
              <w:jc w:val="both"/>
              <w:rPr>
                <w:b/>
                <w:sz w:val="18"/>
              </w:rPr>
            </w:pPr>
            <w:r w:rsidRPr="00F20AEF">
              <w:rPr>
                <w:b/>
                <w:sz w:val="18"/>
              </w:rPr>
              <w:t>H-index WoS/Scopus</w:t>
            </w:r>
          </w:p>
        </w:tc>
        <w:tc>
          <w:tcPr>
            <w:tcW w:w="694" w:type="dxa"/>
            <w:vAlign w:val="center"/>
          </w:tcPr>
          <w:p w14:paraId="593C59C3" w14:textId="77777777" w:rsidR="00B505CB" w:rsidRDefault="00B505CB" w:rsidP="00644BBC">
            <w:pPr>
              <w:rPr>
                <w:b/>
              </w:rPr>
            </w:pPr>
            <w:r>
              <w:rPr>
                <w:b/>
              </w:rPr>
              <w:t xml:space="preserve">    /</w:t>
            </w:r>
          </w:p>
        </w:tc>
      </w:tr>
      <w:tr w:rsidR="00B505CB" w14:paraId="2ADB5B75" w14:textId="77777777" w:rsidTr="00644BBC">
        <w:tc>
          <w:tcPr>
            <w:tcW w:w="9859" w:type="dxa"/>
            <w:gridSpan w:val="15"/>
            <w:shd w:val="clear" w:color="auto" w:fill="F7CAAC"/>
          </w:tcPr>
          <w:p w14:paraId="3C7D3808"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5CBA49D1" w14:textId="77777777" w:rsidTr="00644BBC">
        <w:trPr>
          <w:trHeight w:val="708"/>
        </w:trPr>
        <w:tc>
          <w:tcPr>
            <w:tcW w:w="9859" w:type="dxa"/>
            <w:gridSpan w:val="15"/>
          </w:tcPr>
          <w:p w14:paraId="3C505518" w14:textId="77777777" w:rsidR="00B505CB" w:rsidRPr="004E102C" w:rsidRDefault="00B505CB" w:rsidP="00644BBC">
            <w:pPr>
              <w:jc w:val="both"/>
              <w:rPr>
                <w:b/>
              </w:rPr>
            </w:pPr>
            <w:r w:rsidRPr="004E102C">
              <w:rPr>
                <w:b/>
              </w:rPr>
              <w:t>Další tvůrčí činnost (včetně projektů)</w:t>
            </w:r>
          </w:p>
          <w:p w14:paraId="70DD5F65" w14:textId="77777777" w:rsidR="00B505CB" w:rsidRPr="002D5DAD" w:rsidRDefault="00B505CB" w:rsidP="00644BBC">
            <w:pPr>
              <w:jc w:val="both"/>
            </w:pPr>
            <w:r w:rsidRPr="002D5DAD">
              <w:t>2014 – 2016</w:t>
            </w:r>
            <w:r>
              <w:t>:</w:t>
            </w:r>
            <w:r w:rsidRPr="002D5DAD">
              <w:t xml:space="preserve"> republikový koordinátor osvětové kampaně snižující neg</w:t>
            </w:r>
            <w:r>
              <w:t>ativní</w:t>
            </w:r>
            <w:r w:rsidRPr="002D5DAD">
              <w:t xml:space="preserve"> dopady IAD „Do práce na kole“</w:t>
            </w:r>
            <w:r>
              <w:t>.</w:t>
            </w:r>
          </w:p>
          <w:p w14:paraId="77A1922F" w14:textId="77777777" w:rsidR="00B505CB" w:rsidRPr="002D5DAD" w:rsidRDefault="00B505CB" w:rsidP="00644BBC">
            <w:pPr>
              <w:jc w:val="both"/>
            </w:pPr>
            <w:r w:rsidRPr="002D5DAD">
              <w:t>2016 – 2021</w:t>
            </w:r>
            <w:r>
              <w:t>: h</w:t>
            </w:r>
            <w:r w:rsidRPr="002D5DAD">
              <w:t>lavní řešitel projektu „Čistou stopou Prahou“</w:t>
            </w:r>
            <w:r>
              <w:t>, zadavatel Magistrát hl. m. Prahy.</w:t>
            </w:r>
          </w:p>
          <w:p w14:paraId="0C7215E1" w14:textId="77777777" w:rsidR="00B505CB" w:rsidRDefault="00B505CB" w:rsidP="00644BBC">
            <w:pPr>
              <w:jc w:val="both"/>
            </w:pPr>
            <w:r w:rsidRPr="002D5DAD">
              <w:t>2018 – 2022</w:t>
            </w:r>
            <w:r>
              <w:t>:</w:t>
            </w:r>
            <w:r w:rsidRPr="002D5DAD">
              <w:t xml:space="preserve"> vedoucí výzkumného týmu „Studie vlivu ponechávání dočasně neposečených ploch na biodiverzitu trvalých</w:t>
            </w:r>
            <w:r>
              <w:t xml:space="preserve">    </w:t>
            </w:r>
            <w:r w:rsidRPr="002D5DAD">
              <w:t>travních porostů a ochranářsky hodnotné druhy živočichů a rostlin“</w:t>
            </w:r>
            <w:r>
              <w:t>, zadavatel: AOPK ČR.</w:t>
            </w:r>
          </w:p>
          <w:p w14:paraId="0FBE1582" w14:textId="77777777" w:rsidR="00B505CB" w:rsidRPr="00400871" w:rsidRDefault="00B505CB" w:rsidP="00644BBC">
            <w:pPr>
              <w:jc w:val="both"/>
            </w:pPr>
            <w:r>
              <w:t>2021: spoluřešitel „</w:t>
            </w:r>
            <w:r w:rsidRPr="002D5DAD">
              <w:t>Vzdělávací program TIA</w:t>
            </w:r>
            <w:r>
              <w:t xml:space="preserve"> - Territorial </w:t>
            </w:r>
            <w:r>
              <w:rPr>
                <w:rStyle w:val="Zdraznn"/>
              </w:rPr>
              <w:t>Impact Assessment“, zadavatel: MMR ČR.</w:t>
            </w:r>
          </w:p>
          <w:p w14:paraId="0A4BDB9F" w14:textId="77777777" w:rsidR="00B505CB" w:rsidRDefault="00B505CB" w:rsidP="00644BBC">
            <w:pPr>
              <w:jc w:val="both"/>
            </w:pPr>
            <w:r w:rsidRPr="002D5DAD">
              <w:t xml:space="preserve">2020 – současnost: </w:t>
            </w:r>
            <w:r>
              <w:t>s</w:t>
            </w:r>
            <w:r w:rsidRPr="002D5DAD">
              <w:t xml:space="preserve">poluřešitel </w:t>
            </w:r>
            <w:r>
              <w:t xml:space="preserve">projektu </w:t>
            </w:r>
            <w:r w:rsidRPr="002D5DAD">
              <w:t>„Posílení resilience venkova prostřednictvím aktivizace lokálních aktérů a vlastníků půdy“</w:t>
            </w:r>
            <w:r>
              <w:t>, TAČR TL03000007.</w:t>
            </w:r>
          </w:p>
          <w:p w14:paraId="1B350981" w14:textId="77777777" w:rsidR="00B505CB" w:rsidRDefault="00B505CB" w:rsidP="00644BBC">
            <w:pPr>
              <w:jc w:val="both"/>
              <w:rPr>
                <w:b/>
              </w:rPr>
            </w:pPr>
          </w:p>
        </w:tc>
      </w:tr>
      <w:tr w:rsidR="00B505CB" w14:paraId="57301052" w14:textId="77777777" w:rsidTr="00644BBC">
        <w:trPr>
          <w:trHeight w:val="218"/>
        </w:trPr>
        <w:tc>
          <w:tcPr>
            <w:tcW w:w="9859" w:type="dxa"/>
            <w:gridSpan w:val="15"/>
            <w:shd w:val="clear" w:color="auto" w:fill="F7CAAC"/>
          </w:tcPr>
          <w:p w14:paraId="71AEBA5A" w14:textId="77777777" w:rsidR="00B505CB" w:rsidRDefault="00B505CB" w:rsidP="00644BBC">
            <w:pPr>
              <w:rPr>
                <w:b/>
              </w:rPr>
            </w:pPr>
            <w:r>
              <w:rPr>
                <w:b/>
              </w:rPr>
              <w:t>Působení v zahraničí</w:t>
            </w:r>
          </w:p>
        </w:tc>
      </w:tr>
      <w:tr w:rsidR="00B505CB" w:rsidRPr="00A611B0" w14:paraId="1069A920" w14:textId="77777777" w:rsidTr="00644BBC">
        <w:trPr>
          <w:trHeight w:val="130"/>
        </w:trPr>
        <w:tc>
          <w:tcPr>
            <w:tcW w:w="9859" w:type="dxa"/>
            <w:gridSpan w:val="15"/>
          </w:tcPr>
          <w:p w14:paraId="69EEFCEB" w14:textId="77777777" w:rsidR="00B505CB" w:rsidRPr="008D3BA9" w:rsidRDefault="00B505CB" w:rsidP="00644BBC">
            <w:pPr>
              <w:rPr>
                <w:bCs/>
              </w:rPr>
            </w:pPr>
          </w:p>
        </w:tc>
      </w:tr>
      <w:tr w:rsidR="00B505CB" w14:paraId="26CDB61F" w14:textId="77777777" w:rsidTr="00644BBC">
        <w:trPr>
          <w:cantSplit/>
          <w:trHeight w:val="176"/>
        </w:trPr>
        <w:tc>
          <w:tcPr>
            <w:tcW w:w="2518" w:type="dxa"/>
            <w:shd w:val="clear" w:color="auto" w:fill="F7CAAC"/>
          </w:tcPr>
          <w:p w14:paraId="4089FDBA" w14:textId="77777777" w:rsidR="00B505CB" w:rsidRDefault="00B505CB" w:rsidP="00644BBC">
            <w:pPr>
              <w:jc w:val="both"/>
              <w:rPr>
                <w:b/>
              </w:rPr>
            </w:pPr>
            <w:r>
              <w:rPr>
                <w:b/>
              </w:rPr>
              <w:t xml:space="preserve">Podpis </w:t>
            </w:r>
          </w:p>
        </w:tc>
        <w:tc>
          <w:tcPr>
            <w:tcW w:w="4536" w:type="dxa"/>
            <w:gridSpan w:val="8"/>
          </w:tcPr>
          <w:p w14:paraId="08D79EE4" w14:textId="77777777" w:rsidR="00B505CB" w:rsidRDefault="00B505CB" w:rsidP="00644BBC">
            <w:pPr>
              <w:jc w:val="both"/>
            </w:pPr>
          </w:p>
        </w:tc>
        <w:tc>
          <w:tcPr>
            <w:tcW w:w="786" w:type="dxa"/>
            <w:gridSpan w:val="2"/>
            <w:shd w:val="clear" w:color="auto" w:fill="F7CAAC"/>
          </w:tcPr>
          <w:p w14:paraId="52F74DE5" w14:textId="77777777" w:rsidR="00B505CB" w:rsidRDefault="00B505CB" w:rsidP="00644BBC">
            <w:pPr>
              <w:jc w:val="both"/>
            </w:pPr>
            <w:r>
              <w:rPr>
                <w:b/>
              </w:rPr>
              <w:t>datum</w:t>
            </w:r>
          </w:p>
        </w:tc>
        <w:tc>
          <w:tcPr>
            <w:tcW w:w="2019" w:type="dxa"/>
            <w:gridSpan w:val="4"/>
          </w:tcPr>
          <w:p w14:paraId="74742574" w14:textId="77777777" w:rsidR="00B505CB" w:rsidRDefault="00B505CB" w:rsidP="00644BBC">
            <w:pPr>
              <w:jc w:val="both"/>
            </w:pPr>
          </w:p>
        </w:tc>
      </w:tr>
    </w:tbl>
    <w:p w14:paraId="74914744" w14:textId="29C42755" w:rsidR="00B505CB" w:rsidRDefault="00B505CB" w:rsidP="00C10C15"/>
    <w:p w14:paraId="71E5ED32" w14:textId="77777777" w:rsidR="003D26CF" w:rsidRDefault="003D2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7D023277"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E5C7BB2" w14:textId="7D098951" w:rsidR="00B505CB" w:rsidRDefault="00B505CB" w:rsidP="00644BBC">
            <w:pPr>
              <w:jc w:val="both"/>
              <w:rPr>
                <w:b/>
                <w:sz w:val="28"/>
              </w:rPr>
            </w:pPr>
            <w:r>
              <w:rPr>
                <w:b/>
                <w:sz w:val="28"/>
              </w:rPr>
              <w:lastRenderedPageBreak/>
              <w:t>C-I – Personální zabezpečení</w:t>
            </w:r>
          </w:p>
        </w:tc>
      </w:tr>
      <w:tr w:rsidR="00B505CB" w14:paraId="17E893DB"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856FCCF"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1C2D7B86" w14:textId="77777777" w:rsidR="00B505CB" w:rsidRDefault="00B505CB" w:rsidP="00644BBC">
            <w:pPr>
              <w:jc w:val="both"/>
            </w:pPr>
            <w:r w:rsidRPr="00EA7D15">
              <w:t>Univerzita Tomáše Bati ve Zlíně</w:t>
            </w:r>
          </w:p>
        </w:tc>
      </w:tr>
      <w:tr w:rsidR="00B505CB" w14:paraId="6FF2CD0A"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7CF9AC"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65830F67" w14:textId="77777777" w:rsidR="00B505CB" w:rsidRDefault="00B505CB" w:rsidP="00644BBC">
            <w:pPr>
              <w:jc w:val="both"/>
            </w:pPr>
            <w:r>
              <w:t>Fakulta managementu a ekonomiky</w:t>
            </w:r>
          </w:p>
        </w:tc>
      </w:tr>
      <w:tr w:rsidR="00B505CB" w14:paraId="4E30660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0B0E4AE"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2D41BE5B" w14:textId="77777777" w:rsidR="00B505CB" w:rsidRPr="009D4EE6" w:rsidRDefault="00B505CB" w:rsidP="00644BBC">
            <w:r w:rsidRPr="009D4EE6">
              <w:t xml:space="preserve">Management udržitelného rozvoje </w:t>
            </w:r>
          </w:p>
        </w:tc>
      </w:tr>
      <w:tr w:rsidR="00B505CB" w14:paraId="5CEF6D1A"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1C7D505"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5A43E18E" w14:textId="77777777" w:rsidR="00B505CB" w:rsidRDefault="00B505CB" w:rsidP="00644BBC">
            <w:pPr>
              <w:jc w:val="both"/>
            </w:pPr>
            <w:r>
              <w:t>David HAUSNER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930DC06"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275D168" w14:textId="77777777" w:rsidR="00B505CB" w:rsidRDefault="00B505CB" w:rsidP="00644BBC">
            <w:pPr>
              <w:jc w:val="both"/>
            </w:pPr>
            <w:r>
              <w:t xml:space="preserve">Ing. </w:t>
            </w:r>
          </w:p>
        </w:tc>
      </w:tr>
      <w:tr w:rsidR="00B505CB" w14:paraId="57F5AEE7"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3974FB"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7F49A8A8" w14:textId="77777777" w:rsidR="00B505CB" w:rsidRDefault="00B505CB" w:rsidP="00644BBC">
            <w:pPr>
              <w:jc w:val="both"/>
            </w:pPr>
            <w:r>
              <w:t>1970</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7D82F50"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B9BFAAF"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39ECF79F"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2E465C1"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207289"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AD6A7F1" w14:textId="77777777" w:rsidR="00B505CB" w:rsidRDefault="00B505CB" w:rsidP="00644BBC">
            <w:pPr>
              <w:jc w:val="both"/>
            </w:pPr>
          </w:p>
        </w:tc>
      </w:tr>
      <w:tr w:rsidR="00B505CB" w14:paraId="0B7009A4"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43B268"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4B1FF52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40BD96B"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5A09CF5"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B260F6"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2F3E7DE2" w14:textId="77777777" w:rsidR="00B505CB" w:rsidRDefault="00B505CB" w:rsidP="00644BBC">
            <w:pPr>
              <w:jc w:val="both"/>
            </w:pPr>
          </w:p>
        </w:tc>
      </w:tr>
      <w:tr w:rsidR="00B505CB" w14:paraId="355A86B2"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42E9771"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74B319"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07B940" w14:textId="77777777" w:rsidR="00B505CB" w:rsidRDefault="00B505CB" w:rsidP="00644BBC">
            <w:pPr>
              <w:jc w:val="both"/>
              <w:rPr>
                <w:b/>
              </w:rPr>
            </w:pPr>
            <w:r>
              <w:rPr>
                <w:b/>
              </w:rPr>
              <w:t>rozsah</w:t>
            </w:r>
          </w:p>
        </w:tc>
      </w:tr>
      <w:tr w:rsidR="00B505CB" w14:paraId="454E689B"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6CEE2836"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7899FC0"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5C22D3D" w14:textId="77777777" w:rsidR="00B505CB" w:rsidRDefault="00B505CB" w:rsidP="00644BBC">
            <w:pPr>
              <w:jc w:val="both"/>
            </w:pPr>
          </w:p>
        </w:tc>
      </w:tr>
      <w:tr w:rsidR="00B505CB" w14:paraId="2FF0096A"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6C0FEE47"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A35102E"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0BA8E41" w14:textId="77777777" w:rsidR="00B505CB" w:rsidRDefault="00B505CB" w:rsidP="00644BBC">
            <w:pPr>
              <w:jc w:val="both"/>
            </w:pPr>
          </w:p>
        </w:tc>
      </w:tr>
      <w:tr w:rsidR="00B505CB" w14:paraId="4635EB8B"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A5EB0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14:paraId="39FE6DEA" w14:textId="77777777" w:rsidTr="00644BBC">
        <w:trPr>
          <w:trHeight w:val="529"/>
        </w:trPr>
        <w:tc>
          <w:tcPr>
            <w:tcW w:w="9855" w:type="dxa"/>
            <w:gridSpan w:val="15"/>
            <w:tcBorders>
              <w:top w:val="nil"/>
              <w:left w:val="single" w:sz="4" w:space="0" w:color="auto"/>
              <w:bottom w:val="single" w:sz="4" w:space="0" w:color="auto"/>
              <w:right w:val="single" w:sz="4" w:space="0" w:color="auto"/>
            </w:tcBorders>
          </w:tcPr>
          <w:p w14:paraId="1D9A0D56" w14:textId="77777777" w:rsidR="00B505CB" w:rsidRPr="002F0DCE" w:rsidRDefault="00B505CB" w:rsidP="00644BBC">
            <w:pPr>
              <w:jc w:val="both"/>
            </w:pPr>
            <w:r>
              <w:t>Posuzování životního cyklu – přednášející (10 %)</w:t>
            </w:r>
          </w:p>
        </w:tc>
      </w:tr>
      <w:tr w:rsidR="00B505CB" w14:paraId="4A7CAE48"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0CB8365"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5373E7AB"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2C36CBE9"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39759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6235A5"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42B0CF76"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413B783" w14:textId="77777777" w:rsidR="00B505CB" w:rsidRDefault="00B505CB" w:rsidP="00644BBC">
            <w:pPr>
              <w:jc w:val="both"/>
              <w:rPr>
                <w:b/>
              </w:rPr>
            </w:pPr>
            <w:r>
              <w:rPr>
                <w:b/>
              </w:rPr>
              <w:t>(</w:t>
            </w:r>
            <w:r>
              <w:rPr>
                <w:b/>
                <w:i/>
                <w:iCs/>
              </w:rPr>
              <w:t>nepovinný údaj</w:t>
            </w:r>
            <w:r>
              <w:rPr>
                <w:b/>
              </w:rPr>
              <w:t>) Počet hodin za semestr</w:t>
            </w:r>
          </w:p>
        </w:tc>
      </w:tr>
      <w:tr w:rsidR="00B505CB" w14:paraId="028D9A90"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208B651D"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EB2C2C8"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AE743CE"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52104D0"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EC26445" w14:textId="77777777" w:rsidR="00B505CB" w:rsidRDefault="00B505CB" w:rsidP="00644BBC">
            <w:pPr>
              <w:jc w:val="both"/>
              <w:rPr>
                <w:color w:val="FF0000"/>
              </w:rPr>
            </w:pPr>
          </w:p>
        </w:tc>
      </w:tr>
      <w:tr w:rsidR="00B505CB" w14:paraId="3CD3D9FA"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0D6F449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0A6B970"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724B5BD"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65CC20A"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5F8CEFAE" w14:textId="77777777" w:rsidR="00B505CB" w:rsidRDefault="00B505CB" w:rsidP="00644BBC">
            <w:pPr>
              <w:jc w:val="both"/>
              <w:rPr>
                <w:color w:val="FF0000"/>
              </w:rPr>
            </w:pPr>
          </w:p>
        </w:tc>
      </w:tr>
      <w:tr w:rsidR="00B505CB" w14:paraId="02BE0E41"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5E17A6" w14:textId="77777777" w:rsidR="00B505CB" w:rsidRDefault="00B505CB" w:rsidP="00644BBC">
            <w:pPr>
              <w:jc w:val="both"/>
            </w:pPr>
            <w:r>
              <w:rPr>
                <w:b/>
              </w:rPr>
              <w:t xml:space="preserve">Údaje o vzdělání na VŠ </w:t>
            </w:r>
          </w:p>
        </w:tc>
      </w:tr>
      <w:tr w:rsidR="00B505CB" w14:paraId="7CB3A54C" w14:textId="77777777" w:rsidTr="00644BBC">
        <w:trPr>
          <w:trHeight w:val="805"/>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5E7AD1AB" w14:textId="77777777" w:rsidTr="00644BBC">
              <w:trPr>
                <w:trHeight w:val="645"/>
              </w:trPr>
              <w:tc>
                <w:tcPr>
                  <w:tcW w:w="1239" w:type="dxa"/>
                </w:tcPr>
                <w:p w14:paraId="50358A03" w14:textId="77777777" w:rsidR="00B505CB" w:rsidRPr="00894A67" w:rsidRDefault="00B505CB" w:rsidP="00644BBC">
                  <w:r>
                    <w:t>1989 - 1994</w:t>
                  </w:r>
                </w:p>
              </w:tc>
              <w:tc>
                <w:tcPr>
                  <w:tcW w:w="8505" w:type="dxa"/>
                </w:tcPr>
                <w:p w14:paraId="30FC69FD" w14:textId="77777777" w:rsidR="00B505CB" w:rsidRPr="00894A67" w:rsidRDefault="00B505CB" w:rsidP="00644BBC">
                  <w:pPr>
                    <w:jc w:val="both"/>
                  </w:pPr>
                  <w:r>
                    <w:t xml:space="preserve">Vysoké učení technické v Brně, Fakulta technologická ve Zlíně, Magisterské studium  - studijní program: Materiály a technologie zpracování plastů a pryže, Diplomová práce na téma „Vývoj výroby BOPP fólií“, Ing. </w:t>
                  </w:r>
                </w:p>
              </w:tc>
            </w:tr>
          </w:tbl>
          <w:p w14:paraId="28CA8742" w14:textId="77777777" w:rsidR="00B505CB" w:rsidRDefault="00B505CB" w:rsidP="00644BBC">
            <w:pPr>
              <w:jc w:val="both"/>
              <w:rPr>
                <w:b/>
              </w:rPr>
            </w:pPr>
          </w:p>
        </w:tc>
      </w:tr>
      <w:tr w:rsidR="00B505CB" w14:paraId="34CE75CC"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12D948E7" w14:textId="77777777" w:rsidR="00B505CB" w:rsidRDefault="00B505CB" w:rsidP="00644BBC">
            <w:pPr>
              <w:jc w:val="both"/>
              <w:rPr>
                <w:b/>
              </w:rPr>
            </w:pPr>
            <w:r>
              <w:rPr>
                <w:b/>
              </w:rPr>
              <w:t>Údaje o odborném působení od absolvování VŠ</w:t>
            </w:r>
          </w:p>
        </w:tc>
      </w:tr>
      <w:tr w:rsidR="00B505CB" w14:paraId="6B1D6C50" w14:textId="77777777" w:rsidTr="003D26CF">
        <w:trPr>
          <w:trHeight w:val="41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81C53AE" w14:textId="77777777" w:rsidTr="00644BBC">
              <w:trPr>
                <w:trHeight w:val="846"/>
              </w:trPr>
              <w:tc>
                <w:tcPr>
                  <w:tcW w:w="1671" w:type="dxa"/>
                </w:tcPr>
                <w:p w14:paraId="6F89EF91" w14:textId="77777777" w:rsidR="00B505CB" w:rsidRDefault="00B505CB" w:rsidP="00644BBC">
                  <w:pPr>
                    <w:widowControl w:val="0"/>
                    <w:autoSpaceDE w:val="0"/>
                    <w:autoSpaceDN w:val="0"/>
                    <w:adjustRightInd w:val="0"/>
                    <w:jc w:val="both"/>
                  </w:pPr>
                  <w:r>
                    <w:t>2017- současnost:</w:t>
                  </w:r>
                </w:p>
                <w:p w14:paraId="19B8936D" w14:textId="77777777" w:rsidR="00B505CB" w:rsidRDefault="00B505CB" w:rsidP="00644BBC">
                  <w:pPr>
                    <w:widowControl w:val="0"/>
                    <w:autoSpaceDE w:val="0"/>
                    <w:autoSpaceDN w:val="0"/>
                    <w:adjustRightInd w:val="0"/>
                    <w:jc w:val="both"/>
                  </w:pPr>
                </w:p>
                <w:p w14:paraId="58FC78EA" w14:textId="77777777" w:rsidR="00B505CB" w:rsidRDefault="00B505CB" w:rsidP="00644BBC">
                  <w:pPr>
                    <w:widowControl w:val="0"/>
                    <w:autoSpaceDE w:val="0"/>
                    <w:autoSpaceDN w:val="0"/>
                    <w:adjustRightInd w:val="0"/>
                    <w:jc w:val="both"/>
                  </w:pPr>
                </w:p>
                <w:p w14:paraId="68B78B50" w14:textId="77777777" w:rsidR="00B505CB" w:rsidRDefault="00B505CB" w:rsidP="00644BBC">
                  <w:pPr>
                    <w:widowControl w:val="0"/>
                    <w:autoSpaceDE w:val="0"/>
                    <w:autoSpaceDN w:val="0"/>
                    <w:adjustRightInd w:val="0"/>
                    <w:jc w:val="both"/>
                  </w:pPr>
                </w:p>
                <w:p w14:paraId="646861E3" w14:textId="77777777" w:rsidR="00B505CB" w:rsidRDefault="00B505CB" w:rsidP="00644BBC">
                  <w:pPr>
                    <w:widowControl w:val="0"/>
                    <w:autoSpaceDE w:val="0"/>
                    <w:autoSpaceDN w:val="0"/>
                    <w:adjustRightInd w:val="0"/>
                    <w:jc w:val="both"/>
                  </w:pPr>
                </w:p>
                <w:p w14:paraId="13803BE7" w14:textId="77777777" w:rsidR="00B505CB" w:rsidRDefault="00B505CB" w:rsidP="00644BBC">
                  <w:pPr>
                    <w:widowControl w:val="0"/>
                    <w:autoSpaceDE w:val="0"/>
                    <w:autoSpaceDN w:val="0"/>
                    <w:adjustRightInd w:val="0"/>
                    <w:jc w:val="both"/>
                  </w:pPr>
                </w:p>
                <w:p w14:paraId="3986B8C0" w14:textId="77777777" w:rsidR="00B505CB" w:rsidRDefault="00B505CB" w:rsidP="00644BBC">
                  <w:pPr>
                    <w:widowControl w:val="0"/>
                    <w:autoSpaceDE w:val="0"/>
                    <w:autoSpaceDN w:val="0"/>
                    <w:adjustRightInd w:val="0"/>
                    <w:jc w:val="both"/>
                  </w:pPr>
                  <w:r>
                    <w:t>2011 – současnost</w:t>
                  </w:r>
                </w:p>
                <w:p w14:paraId="006A818F" w14:textId="77777777" w:rsidR="00B505CB" w:rsidRDefault="00B505CB" w:rsidP="00644BBC">
                  <w:pPr>
                    <w:widowControl w:val="0"/>
                    <w:autoSpaceDE w:val="0"/>
                    <w:autoSpaceDN w:val="0"/>
                    <w:adjustRightInd w:val="0"/>
                    <w:jc w:val="both"/>
                  </w:pPr>
                </w:p>
                <w:p w14:paraId="10F8FC55" w14:textId="77777777" w:rsidR="00B505CB" w:rsidRDefault="00B505CB" w:rsidP="00644BBC">
                  <w:pPr>
                    <w:widowControl w:val="0"/>
                    <w:autoSpaceDE w:val="0"/>
                    <w:autoSpaceDN w:val="0"/>
                    <w:adjustRightInd w:val="0"/>
                    <w:jc w:val="both"/>
                  </w:pPr>
                </w:p>
                <w:p w14:paraId="3AF4F0E4" w14:textId="77777777" w:rsidR="00B505CB" w:rsidRDefault="00B505CB" w:rsidP="00644BBC">
                  <w:pPr>
                    <w:widowControl w:val="0"/>
                    <w:autoSpaceDE w:val="0"/>
                    <w:autoSpaceDN w:val="0"/>
                    <w:adjustRightInd w:val="0"/>
                    <w:jc w:val="both"/>
                  </w:pPr>
                </w:p>
                <w:p w14:paraId="61CA4004" w14:textId="77777777" w:rsidR="00B505CB" w:rsidRDefault="00B505CB" w:rsidP="00644BBC">
                  <w:pPr>
                    <w:widowControl w:val="0"/>
                    <w:autoSpaceDE w:val="0"/>
                    <w:autoSpaceDN w:val="0"/>
                    <w:adjustRightInd w:val="0"/>
                    <w:jc w:val="both"/>
                  </w:pPr>
                </w:p>
                <w:p w14:paraId="2706D23D" w14:textId="77777777" w:rsidR="00B505CB" w:rsidRDefault="00B505CB" w:rsidP="00644BBC">
                  <w:pPr>
                    <w:widowControl w:val="0"/>
                    <w:autoSpaceDE w:val="0"/>
                    <w:autoSpaceDN w:val="0"/>
                    <w:adjustRightInd w:val="0"/>
                    <w:jc w:val="both"/>
                  </w:pPr>
                  <w:r>
                    <w:t>2008 - 2017</w:t>
                  </w:r>
                </w:p>
                <w:p w14:paraId="4BBC4082" w14:textId="77777777" w:rsidR="00B505CB" w:rsidRDefault="00B505CB" w:rsidP="00644BBC"/>
                <w:p w14:paraId="1003869C" w14:textId="77777777" w:rsidR="00B505CB" w:rsidRDefault="00B505CB" w:rsidP="00644BBC"/>
                <w:p w14:paraId="724FB7CE" w14:textId="77777777" w:rsidR="00B505CB" w:rsidRDefault="00B505CB" w:rsidP="00644BBC"/>
                <w:p w14:paraId="774B4F52" w14:textId="77777777" w:rsidR="00B505CB" w:rsidRDefault="00B505CB" w:rsidP="00644BBC"/>
                <w:p w14:paraId="1F2EF5CD" w14:textId="77777777" w:rsidR="00B505CB" w:rsidRDefault="00B505CB" w:rsidP="00644BBC"/>
                <w:p w14:paraId="67987A6F" w14:textId="77777777" w:rsidR="00B505CB" w:rsidRDefault="00B505CB" w:rsidP="00644BBC">
                  <w:r>
                    <w:t>2005 – 2008</w:t>
                  </w:r>
                </w:p>
                <w:p w14:paraId="5F9DE0AB" w14:textId="77777777" w:rsidR="00B505CB" w:rsidRDefault="00B505CB" w:rsidP="00644BBC"/>
                <w:p w14:paraId="46C0F2FC" w14:textId="77777777" w:rsidR="00B505CB" w:rsidRDefault="00B505CB" w:rsidP="00644BBC"/>
                <w:p w14:paraId="733698D7" w14:textId="77777777" w:rsidR="00B505CB" w:rsidRDefault="00B505CB" w:rsidP="00644BBC"/>
                <w:p w14:paraId="10927482" w14:textId="77777777" w:rsidR="00B505CB" w:rsidRDefault="00B505CB" w:rsidP="00644BBC"/>
                <w:p w14:paraId="5D8C5134" w14:textId="77777777" w:rsidR="00B505CB" w:rsidRDefault="00B505CB" w:rsidP="00644BBC">
                  <w:r>
                    <w:t>1997 – 2005</w:t>
                  </w:r>
                </w:p>
                <w:p w14:paraId="6B1417A6" w14:textId="77777777" w:rsidR="00B505CB" w:rsidRDefault="00B505CB" w:rsidP="00644BBC"/>
                <w:p w14:paraId="7CDC1A63" w14:textId="77777777" w:rsidR="00B505CB" w:rsidRDefault="00B505CB" w:rsidP="00644BBC"/>
                <w:p w14:paraId="22ED3523" w14:textId="77777777" w:rsidR="00B505CB" w:rsidRDefault="00B505CB" w:rsidP="00644BBC"/>
                <w:p w14:paraId="011C4C39" w14:textId="77777777" w:rsidR="00B505CB" w:rsidRDefault="00B505CB" w:rsidP="00644BBC"/>
                <w:p w14:paraId="35A4C547" w14:textId="77777777" w:rsidR="00B505CB" w:rsidRDefault="00B505CB" w:rsidP="00644BBC"/>
                <w:p w14:paraId="0D3112D5" w14:textId="77777777" w:rsidR="00B505CB" w:rsidRDefault="00B505CB" w:rsidP="00644BBC"/>
                <w:p w14:paraId="2EAC32BF" w14:textId="77777777" w:rsidR="00B505CB" w:rsidRDefault="00B505CB" w:rsidP="00644BBC"/>
                <w:p w14:paraId="1F239A29" w14:textId="77777777" w:rsidR="00B505CB" w:rsidRPr="00894A67" w:rsidRDefault="00B505CB" w:rsidP="00644BBC">
                  <w:r>
                    <w:lastRenderedPageBreak/>
                    <w:t>1994 - 1997</w:t>
                  </w:r>
                </w:p>
              </w:tc>
              <w:tc>
                <w:tcPr>
                  <w:tcW w:w="8073" w:type="dxa"/>
                </w:tcPr>
                <w:p w14:paraId="33DDE964" w14:textId="77777777" w:rsidR="00B505CB" w:rsidRDefault="00B505CB" w:rsidP="00644BBC">
                  <w:pPr>
                    <w:widowControl w:val="0"/>
                    <w:autoSpaceDE w:val="0"/>
                    <w:autoSpaceDN w:val="0"/>
                    <w:adjustRightInd w:val="0"/>
                    <w:jc w:val="both"/>
                  </w:pPr>
                  <w:r>
                    <w:lastRenderedPageBreak/>
                    <w:t>Ředitel</w:t>
                  </w:r>
                </w:p>
                <w:p w14:paraId="634F7AA4" w14:textId="77777777" w:rsidR="00B505CB" w:rsidRDefault="00B505CB" w:rsidP="00644BBC">
                  <w:pPr>
                    <w:widowControl w:val="0"/>
                    <w:autoSpaceDE w:val="0"/>
                    <w:autoSpaceDN w:val="0"/>
                    <w:adjustRightInd w:val="0"/>
                    <w:jc w:val="both"/>
                  </w:pPr>
                  <w:r>
                    <w:t>Plastikářský klastr, Zlín, Česká republika, www.plastr.cz</w:t>
                  </w:r>
                </w:p>
                <w:p w14:paraId="7B20D332" w14:textId="77777777" w:rsidR="00B505CB" w:rsidRDefault="00B505CB" w:rsidP="00644BBC">
                  <w:pPr>
                    <w:widowControl w:val="0"/>
                    <w:autoSpaceDE w:val="0"/>
                    <w:autoSpaceDN w:val="0"/>
                    <w:adjustRightInd w:val="0"/>
                    <w:jc w:val="both"/>
                  </w:pPr>
                  <w:r>
                    <w:t>▪</w:t>
                  </w:r>
                  <w:r>
                    <w:tab/>
                    <w:t>Ředitel společnosti</w:t>
                  </w:r>
                </w:p>
                <w:p w14:paraId="35531B67" w14:textId="77777777" w:rsidR="00B505CB" w:rsidRDefault="00B505CB" w:rsidP="00644BBC">
                  <w:pPr>
                    <w:widowControl w:val="0"/>
                    <w:autoSpaceDE w:val="0"/>
                    <w:autoSpaceDN w:val="0"/>
                    <w:adjustRightInd w:val="0"/>
                    <w:jc w:val="both"/>
                  </w:pPr>
                  <w:r>
                    <w:t>▪</w:t>
                  </w:r>
                  <w:r>
                    <w:tab/>
                    <w:t xml:space="preserve">Realizace rozvojových a nových inovačních projektů </w:t>
                  </w:r>
                </w:p>
                <w:p w14:paraId="504F0A2B" w14:textId="77777777" w:rsidR="00B505CB" w:rsidRDefault="00B505CB" w:rsidP="00644BBC">
                  <w:pPr>
                    <w:widowControl w:val="0"/>
                    <w:autoSpaceDE w:val="0"/>
                    <w:autoSpaceDN w:val="0"/>
                    <w:adjustRightInd w:val="0"/>
                    <w:jc w:val="both"/>
                  </w:pPr>
                  <w:r>
                    <w:t>▪</w:t>
                  </w:r>
                  <w:r>
                    <w:tab/>
                    <w:t>Aktivity v rámci výzkumu a vývoje</w:t>
                  </w:r>
                </w:p>
                <w:p w14:paraId="034605F7" w14:textId="77777777" w:rsidR="00B505CB" w:rsidRDefault="00B505CB" w:rsidP="00644BBC">
                  <w:pPr>
                    <w:widowControl w:val="0"/>
                    <w:autoSpaceDE w:val="0"/>
                    <w:autoSpaceDN w:val="0"/>
                    <w:adjustRightInd w:val="0"/>
                    <w:jc w:val="both"/>
                  </w:pPr>
                  <w:r>
                    <w:t>▪</w:t>
                  </w:r>
                  <w:r>
                    <w:tab/>
                    <w:t>Zastupování klastru v rámci mezinárodních sítí a projektů</w:t>
                  </w:r>
                </w:p>
                <w:p w14:paraId="305F8F40" w14:textId="77777777" w:rsidR="00B505CB" w:rsidRDefault="00B505CB" w:rsidP="00644BBC">
                  <w:pPr>
                    <w:widowControl w:val="0"/>
                    <w:autoSpaceDE w:val="0"/>
                    <w:autoSpaceDN w:val="0"/>
                    <w:adjustRightInd w:val="0"/>
                    <w:jc w:val="both"/>
                  </w:pPr>
                  <w:r>
                    <w:t>Jednatel</w:t>
                  </w:r>
                </w:p>
                <w:p w14:paraId="5D075EC5" w14:textId="77777777" w:rsidR="00B505CB" w:rsidRDefault="00B505CB" w:rsidP="00644BBC">
                  <w:pPr>
                    <w:widowControl w:val="0"/>
                    <w:autoSpaceDE w:val="0"/>
                    <w:autoSpaceDN w:val="0"/>
                    <w:adjustRightInd w:val="0"/>
                    <w:jc w:val="both"/>
                  </w:pPr>
                  <w:r>
                    <w:t>SPA 2000 s.r.o., Novoměstská 56, 537 01 Chrudim, Česká republika, www.spa2000.cz</w:t>
                  </w:r>
                </w:p>
                <w:p w14:paraId="7ECB9835" w14:textId="77777777" w:rsidR="00B505CB" w:rsidRDefault="00B505CB" w:rsidP="00644BBC">
                  <w:pPr>
                    <w:widowControl w:val="0"/>
                    <w:autoSpaceDE w:val="0"/>
                    <w:autoSpaceDN w:val="0"/>
                    <w:adjustRightInd w:val="0"/>
                    <w:jc w:val="both"/>
                  </w:pPr>
                  <w:r>
                    <w:t>▪</w:t>
                  </w:r>
                  <w:r>
                    <w:tab/>
                    <w:t>Jednatel společnosti</w:t>
                  </w:r>
                </w:p>
                <w:p w14:paraId="639B37FE" w14:textId="77777777" w:rsidR="00B505CB" w:rsidRDefault="00B505CB" w:rsidP="00644BBC">
                  <w:pPr>
                    <w:widowControl w:val="0"/>
                    <w:autoSpaceDE w:val="0"/>
                    <w:autoSpaceDN w:val="0"/>
                    <w:adjustRightInd w:val="0"/>
                    <w:jc w:val="both"/>
                  </w:pPr>
                  <w:r>
                    <w:t>▪</w:t>
                  </w:r>
                  <w:r>
                    <w:tab/>
                    <w:t xml:space="preserve">Realizace rozvojových projektů </w:t>
                  </w:r>
                </w:p>
                <w:p w14:paraId="54BFE629" w14:textId="77777777" w:rsidR="00B505CB" w:rsidRDefault="00B505CB" w:rsidP="00644BBC">
                  <w:pPr>
                    <w:widowControl w:val="0"/>
                    <w:autoSpaceDE w:val="0"/>
                    <w:autoSpaceDN w:val="0"/>
                    <w:adjustRightInd w:val="0"/>
                    <w:jc w:val="both"/>
                  </w:pPr>
                  <w:r>
                    <w:t>▪</w:t>
                  </w:r>
                  <w:r>
                    <w:tab/>
                    <w:t>Aktivity v rámci výzkumu a vývoje</w:t>
                  </w:r>
                </w:p>
                <w:p w14:paraId="60ED9965" w14:textId="77777777" w:rsidR="00B505CB" w:rsidRDefault="00B505CB" w:rsidP="00644BBC">
                  <w:pPr>
                    <w:widowControl w:val="0"/>
                    <w:autoSpaceDE w:val="0"/>
                    <w:autoSpaceDN w:val="0"/>
                    <w:adjustRightInd w:val="0"/>
                    <w:jc w:val="both"/>
                  </w:pPr>
                  <w:r>
                    <w:t>Výzkumný a vývojový pracovník – projektový manažer</w:t>
                  </w:r>
                </w:p>
                <w:p w14:paraId="1622A41E" w14:textId="77777777" w:rsidR="00B505CB" w:rsidRDefault="00B505CB" w:rsidP="00644BBC">
                  <w:pPr>
                    <w:widowControl w:val="0"/>
                    <w:autoSpaceDE w:val="0"/>
                    <w:autoSpaceDN w:val="0"/>
                    <w:adjustRightInd w:val="0"/>
                    <w:jc w:val="both"/>
                  </w:pPr>
                  <w:r>
                    <w:t>Plastikářský klastr, Zlín, Česká republika, www.plastr.cz</w:t>
                  </w:r>
                </w:p>
                <w:p w14:paraId="49FEC001" w14:textId="77777777" w:rsidR="00B505CB" w:rsidRDefault="00B505CB" w:rsidP="00644BBC">
                  <w:pPr>
                    <w:widowControl w:val="0"/>
                    <w:autoSpaceDE w:val="0"/>
                    <w:autoSpaceDN w:val="0"/>
                    <w:adjustRightInd w:val="0"/>
                    <w:jc w:val="both"/>
                  </w:pPr>
                  <w:r>
                    <w:tab/>
                    <w:t>▪</w:t>
                  </w:r>
                  <w:r>
                    <w:tab/>
                    <w:t>Aktivity v rámci výzkumu a vývoje, spolupráce se členy Plastikářského klastru na projektech VaV</w:t>
                  </w:r>
                </w:p>
                <w:p w14:paraId="4D18CD8A" w14:textId="77777777" w:rsidR="00B505CB" w:rsidRDefault="00B505CB" w:rsidP="00644BBC">
                  <w:pPr>
                    <w:widowControl w:val="0"/>
                    <w:autoSpaceDE w:val="0"/>
                    <w:autoSpaceDN w:val="0"/>
                    <w:adjustRightInd w:val="0"/>
                    <w:jc w:val="both"/>
                  </w:pPr>
                  <w:r>
                    <w:t>▪</w:t>
                  </w:r>
                  <w:r>
                    <w:tab/>
                    <w:t>Společný nákup režijního materiálu</w:t>
                  </w:r>
                </w:p>
                <w:p w14:paraId="4B92058B" w14:textId="77777777" w:rsidR="00B505CB" w:rsidRDefault="00B505CB" w:rsidP="00644BBC">
                  <w:pPr>
                    <w:widowControl w:val="0"/>
                    <w:autoSpaceDE w:val="0"/>
                    <w:autoSpaceDN w:val="0"/>
                    <w:adjustRightInd w:val="0"/>
                    <w:jc w:val="both"/>
                  </w:pPr>
                  <w:r>
                    <w:t>▪</w:t>
                  </w:r>
                  <w:r>
                    <w:tab/>
                    <w:t>Koordinace výběrových řízení, seminářů, workshopů a konferencí</w:t>
                  </w:r>
                </w:p>
                <w:p w14:paraId="3BEB7A3E" w14:textId="77777777" w:rsidR="00B505CB" w:rsidRDefault="00B505CB" w:rsidP="00644BBC">
                  <w:pPr>
                    <w:widowControl w:val="0"/>
                    <w:autoSpaceDE w:val="0"/>
                    <w:autoSpaceDN w:val="0"/>
                    <w:adjustRightInd w:val="0"/>
                    <w:jc w:val="both"/>
                  </w:pPr>
                  <w:r>
                    <w:t>Projektový manažer</w:t>
                  </w:r>
                </w:p>
                <w:p w14:paraId="53BD60B5" w14:textId="77777777" w:rsidR="00B505CB" w:rsidRDefault="00B505CB" w:rsidP="00644BBC">
                  <w:pPr>
                    <w:widowControl w:val="0"/>
                    <w:autoSpaceDE w:val="0"/>
                    <w:autoSpaceDN w:val="0"/>
                    <w:adjustRightInd w:val="0"/>
                    <w:jc w:val="both"/>
                  </w:pPr>
                  <w:r>
                    <w:t>SPUR, a.s., Zlín, Česká republika, www.spur.cz</w:t>
                  </w:r>
                </w:p>
                <w:p w14:paraId="2333E4D6" w14:textId="77777777" w:rsidR="00B505CB" w:rsidRDefault="00B505CB" w:rsidP="00644BBC">
                  <w:pPr>
                    <w:widowControl w:val="0"/>
                    <w:autoSpaceDE w:val="0"/>
                    <w:autoSpaceDN w:val="0"/>
                    <w:adjustRightInd w:val="0"/>
                    <w:jc w:val="both"/>
                  </w:pPr>
                  <w:r>
                    <w:t>▪</w:t>
                  </w:r>
                  <w:r>
                    <w:tab/>
                    <w:t>Realizace nových projektů společnosti</w:t>
                  </w:r>
                </w:p>
                <w:p w14:paraId="18DE9A7F" w14:textId="77777777" w:rsidR="00B505CB" w:rsidRDefault="00B505CB" w:rsidP="00644BBC">
                  <w:pPr>
                    <w:widowControl w:val="0"/>
                    <w:autoSpaceDE w:val="0"/>
                    <w:autoSpaceDN w:val="0"/>
                    <w:adjustRightInd w:val="0"/>
                    <w:jc w:val="both"/>
                  </w:pPr>
                  <w:r>
                    <w:t>▪</w:t>
                  </w:r>
                  <w:r>
                    <w:tab/>
                    <w:t>Řízení přiděleného kolektivu</w:t>
                  </w:r>
                </w:p>
                <w:p w14:paraId="2ED9A8D2" w14:textId="77777777" w:rsidR="00B505CB" w:rsidRDefault="00B505CB" w:rsidP="00644BBC">
                  <w:pPr>
                    <w:widowControl w:val="0"/>
                    <w:autoSpaceDE w:val="0"/>
                    <w:autoSpaceDN w:val="0"/>
                    <w:adjustRightInd w:val="0"/>
                    <w:jc w:val="both"/>
                  </w:pPr>
                  <w:r>
                    <w:t>▪</w:t>
                  </w:r>
                  <w:r>
                    <w:tab/>
                    <w:t>Obchodní činnosti v rámci nových projektů</w:t>
                  </w:r>
                </w:p>
                <w:p w14:paraId="6F2E39FB" w14:textId="77777777" w:rsidR="00B505CB" w:rsidRDefault="00B505CB" w:rsidP="00644BBC">
                  <w:pPr>
                    <w:widowControl w:val="0"/>
                    <w:autoSpaceDE w:val="0"/>
                    <w:autoSpaceDN w:val="0"/>
                    <w:adjustRightInd w:val="0"/>
                    <w:jc w:val="both"/>
                  </w:pPr>
                  <w:r>
                    <w:t>Ředitel divize (SBU)</w:t>
                  </w:r>
                </w:p>
                <w:p w14:paraId="5B734D24" w14:textId="77777777" w:rsidR="00B505CB" w:rsidRDefault="00B505CB" w:rsidP="00644BBC">
                  <w:pPr>
                    <w:widowControl w:val="0"/>
                    <w:autoSpaceDE w:val="0"/>
                    <w:autoSpaceDN w:val="0"/>
                    <w:adjustRightInd w:val="0"/>
                    <w:jc w:val="both"/>
                  </w:pPr>
                  <w:r>
                    <w:t xml:space="preserve">Fatra a.s., Napajedla, Česká republika, www.fatra.cz </w:t>
                  </w:r>
                </w:p>
                <w:p w14:paraId="71633AC3" w14:textId="77777777" w:rsidR="00B505CB" w:rsidRDefault="00B505CB" w:rsidP="00644BBC">
                  <w:pPr>
                    <w:widowControl w:val="0"/>
                    <w:autoSpaceDE w:val="0"/>
                    <w:autoSpaceDN w:val="0"/>
                    <w:adjustRightInd w:val="0"/>
                    <w:jc w:val="both"/>
                  </w:pPr>
                  <w:r>
                    <w:t>▪</w:t>
                  </w:r>
                  <w:r>
                    <w:tab/>
                    <w:t>Řízení SBU společnosti</w:t>
                  </w:r>
                </w:p>
                <w:p w14:paraId="06D23F22" w14:textId="77777777" w:rsidR="00B505CB" w:rsidRDefault="00B505CB" w:rsidP="00644BBC">
                  <w:pPr>
                    <w:widowControl w:val="0"/>
                    <w:autoSpaceDE w:val="0"/>
                    <w:autoSpaceDN w:val="0"/>
                    <w:adjustRightInd w:val="0"/>
                    <w:jc w:val="both"/>
                  </w:pPr>
                  <w:r>
                    <w:t>▪</w:t>
                  </w:r>
                  <w:r>
                    <w:tab/>
                    <w:t>Řízení kolektivu 260 pracovníků</w:t>
                  </w:r>
                </w:p>
                <w:p w14:paraId="4ACCAB3B" w14:textId="77777777" w:rsidR="00B505CB" w:rsidRDefault="00B505CB" w:rsidP="00644BBC">
                  <w:pPr>
                    <w:widowControl w:val="0"/>
                    <w:autoSpaceDE w:val="0"/>
                    <w:autoSpaceDN w:val="0"/>
                    <w:adjustRightInd w:val="0"/>
                    <w:jc w:val="both"/>
                  </w:pPr>
                  <w:r>
                    <w:t>▪</w:t>
                  </w:r>
                  <w:r>
                    <w:tab/>
                    <w:t>Realizace rozvojových projektů celé společnosti</w:t>
                  </w:r>
                </w:p>
                <w:p w14:paraId="28D1D2E6" w14:textId="77777777" w:rsidR="00B505CB" w:rsidRDefault="00B505CB" w:rsidP="00644BBC">
                  <w:pPr>
                    <w:widowControl w:val="0"/>
                    <w:autoSpaceDE w:val="0"/>
                    <w:autoSpaceDN w:val="0"/>
                    <w:adjustRightInd w:val="0"/>
                    <w:jc w:val="both"/>
                  </w:pPr>
                  <w:r>
                    <w:t>▪</w:t>
                  </w:r>
                  <w:r>
                    <w:tab/>
                    <w:t>Člen managementu společnosti</w:t>
                  </w:r>
                </w:p>
                <w:p w14:paraId="14947A94" w14:textId="77777777" w:rsidR="00B505CB" w:rsidRDefault="00B505CB" w:rsidP="00644BBC">
                  <w:pPr>
                    <w:widowControl w:val="0"/>
                    <w:autoSpaceDE w:val="0"/>
                    <w:autoSpaceDN w:val="0"/>
                    <w:adjustRightInd w:val="0"/>
                    <w:jc w:val="both"/>
                  </w:pPr>
                  <w:r>
                    <w:t>▪</w:t>
                  </w:r>
                  <w:r>
                    <w:tab/>
                    <w:t>Člen DR společnosti</w:t>
                  </w:r>
                </w:p>
                <w:p w14:paraId="1F2F3C03" w14:textId="77777777" w:rsidR="00B505CB" w:rsidRDefault="00B505CB" w:rsidP="00644BBC">
                  <w:pPr>
                    <w:widowControl w:val="0"/>
                    <w:autoSpaceDE w:val="0"/>
                    <w:autoSpaceDN w:val="0"/>
                    <w:adjustRightInd w:val="0"/>
                    <w:jc w:val="both"/>
                  </w:pPr>
                  <w:r>
                    <w:t>Výzkumný a vývojový pracovník</w:t>
                  </w:r>
                </w:p>
                <w:p w14:paraId="721DF410" w14:textId="77777777" w:rsidR="00B505CB" w:rsidRDefault="00B505CB" w:rsidP="00644BBC">
                  <w:pPr>
                    <w:widowControl w:val="0"/>
                    <w:autoSpaceDE w:val="0"/>
                    <w:autoSpaceDN w:val="0"/>
                    <w:adjustRightInd w:val="0"/>
                    <w:jc w:val="both"/>
                  </w:pPr>
                  <w:r>
                    <w:lastRenderedPageBreak/>
                    <w:tab/>
                    <w:t>Fatra a.s., Napajedla, Česká republika, www.fatra.cz</w:t>
                  </w:r>
                </w:p>
                <w:p w14:paraId="0228F3C4" w14:textId="77777777" w:rsidR="00B505CB" w:rsidRPr="00894A67" w:rsidRDefault="00B505CB" w:rsidP="00644BBC">
                  <w:pPr>
                    <w:widowControl w:val="0"/>
                    <w:autoSpaceDE w:val="0"/>
                    <w:autoSpaceDN w:val="0"/>
                    <w:adjustRightInd w:val="0"/>
                    <w:jc w:val="both"/>
                  </w:pPr>
                  <w:r>
                    <w:t>▪</w:t>
                  </w:r>
                  <w:r>
                    <w:tab/>
                    <w:t>Příprava a realizace inovačních projektů</w:t>
                  </w:r>
                </w:p>
              </w:tc>
            </w:tr>
          </w:tbl>
          <w:p w14:paraId="71C3443A" w14:textId="77777777" w:rsidR="00B505CB" w:rsidRDefault="00B505CB" w:rsidP="00644BBC">
            <w:pPr>
              <w:jc w:val="both"/>
              <w:rPr>
                <w:color w:val="FF0000"/>
              </w:rPr>
            </w:pPr>
          </w:p>
        </w:tc>
      </w:tr>
      <w:tr w:rsidR="00B505CB" w14:paraId="0EC58082"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2D13405" w14:textId="77777777" w:rsidR="00B505CB" w:rsidRDefault="00B505CB" w:rsidP="00644BBC">
            <w:pPr>
              <w:jc w:val="both"/>
            </w:pPr>
            <w:r>
              <w:rPr>
                <w:b/>
              </w:rPr>
              <w:lastRenderedPageBreak/>
              <w:t>Zkušenosti s vedením kvalifikačních a rigorózních prací</w:t>
            </w:r>
          </w:p>
        </w:tc>
      </w:tr>
      <w:tr w:rsidR="00B505CB" w14:paraId="2374F5A1" w14:textId="77777777" w:rsidTr="00644BBC">
        <w:trPr>
          <w:trHeight w:val="583"/>
        </w:trPr>
        <w:tc>
          <w:tcPr>
            <w:tcW w:w="9855" w:type="dxa"/>
            <w:gridSpan w:val="15"/>
            <w:tcBorders>
              <w:top w:val="single" w:sz="4" w:space="0" w:color="auto"/>
              <w:left w:val="single" w:sz="4" w:space="0" w:color="auto"/>
              <w:bottom w:val="single" w:sz="4" w:space="0" w:color="auto"/>
              <w:right w:val="single" w:sz="4" w:space="0" w:color="auto"/>
            </w:tcBorders>
          </w:tcPr>
          <w:p w14:paraId="49DFA2CA" w14:textId="77777777" w:rsidR="00B505CB" w:rsidRDefault="00B505CB" w:rsidP="00644BBC">
            <w:pPr>
              <w:jc w:val="both"/>
            </w:pPr>
          </w:p>
        </w:tc>
      </w:tr>
      <w:tr w:rsidR="00B505CB" w14:paraId="623DFF43"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8FFD796"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9FE74E0"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61D697FB"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00915386" w14:textId="77777777" w:rsidR="00B505CB" w:rsidRDefault="00B505CB" w:rsidP="00644BBC">
            <w:pPr>
              <w:jc w:val="both"/>
              <w:rPr>
                <w:b/>
              </w:rPr>
            </w:pPr>
            <w:r>
              <w:rPr>
                <w:b/>
              </w:rPr>
              <w:t>Ohlasy publikací</w:t>
            </w:r>
          </w:p>
        </w:tc>
      </w:tr>
      <w:tr w:rsidR="00B505CB" w14:paraId="57BE1214"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7F76A765"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600D53E"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69014F43"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24AAFD4"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64846D6"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DD24C19" w14:textId="77777777" w:rsidR="00B505CB" w:rsidRDefault="00B505CB" w:rsidP="00644BBC">
            <w:pPr>
              <w:jc w:val="both"/>
            </w:pPr>
            <w:r>
              <w:rPr>
                <w:b/>
                <w:sz w:val="18"/>
              </w:rPr>
              <w:t>ostatní</w:t>
            </w:r>
          </w:p>
        </w:tc>
      </w:tr>
      <w:tr w:rsidR="00B505CB" w14:paraId="2CB84F78"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C86F8B"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6BFF02"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722F5EC"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34144DC"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29FB9BDE"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4975583" w14:textId="77777777" w:rsidR="00B505CB" w:rsidRDefault="00B505CB" w:rsidP="00644BBC">
            <w:pPr>
              <w:jc w:val="both"/>
              <w:rPr>
                <w:b/>
              </w:rPr>
            </w:pPr>
          </w:p>
        </w:tc>
      </w:tr>
      <w:tr w:rsidR="00B505CB" w14:paraId="550D9444"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5CD7002"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54EC629"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A14C6A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A167BAA"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7B931806" w14:textId="77777777" w:rsidR="00B505CB" w:rsidRDefault="00B505CB" w:rsidP="00644BBC">
            <w:pPr>
              <w:rPr>
                <w:b/>
              </w:rPr>
            </w:pPr>
          </w:p>
        </w:tc>
      </w:tr>
      <w:tr w:rsidR="00B505CB" w14:paraId="19706A95"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4FDD8BC"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99A77E4" w14:textId="77777777" w:rsidTr="00644BBC">
        <w:trPr>
          <w:trHeight w:val="911"/>
        </w:trPr>
        <w:tc>
          <w:tcPr>
            <w:tcW w:w="9855" w:type="dxa"/>
            <w:gridSpan w:val="15"/>
            <w:tcBorders>
              <w:top w:val="single" w:sz="4" w:space="0" w:color="auto"/>
              <w:left w:val="single" w:sz="4" w:space="0" w:color="auto"/>
              <w:bottom w:val="single" w:sz="4" w:space="0" w:color="auto"/>
              <w:right w:val="single" w:sz="4" w:space="0" w:color="auto"/>
            </w:tcBorders>
          </w:tcPr>
          <w:p w14:paraId="08B59825" w14:textId="77777777" w:rsidR="00B505CB" w:rsidRDefault="00B505CB" w:rsidP="00644BBC">
            <w:pPr>
              <w:jc w:val="both"/>
              <w:rPr>
                <w:b/>
              </w:rPr>
            </w:pPr>
          </w:p>
        </w:tc>
      </w:tr>
      <w:tr w:rsidR="00B505CB" w14:paraId="03CFCAF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5F6455C" w14:textId="77777777" w:rsidR="00B505CB" w:rsidRDefault="00B505CB" w:rsidP="00644BBC">
            <w:pPr>
              <w:rPr>
                <w:b/>
              </w:rPr>
            </w:pPr>
            <w:r>
              <w:rPr>
                <w:b/>
              </w:rPr>
              <w:t>Působení v zahraničí</w:t>
            </w:r>
          </w:p>
        </w:tc>
      </w:tr>
      <w:tr w:rsidR="00B505CB" w14:paraId="7E58A117"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5AA38FA" w14:textId="77777777" w:rsidR="00B505CB" w:rsidRDefault="00B505CB" w:rsidP="00644BBC">
            <w:pPr>
              <w:rPr>
                <w:b/>
              </w:rPr>
            </w:pPr>
          </w:p>
        </w:tc>
      </w:tr>
      <w:tr w:rsidR="00B505CB" w14:paraId="701E201C" w14:textId="77777777" w:rsidTr="00644BBC">
        <w:trPr>
          <w:cantSplit/>
          <w:trHeight w:val="25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928DA21"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1F44F7A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ECA4B"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503714C" w14:textId="77777777" w:rsidR="00B505CB" w:rsidRDefault="00B505CB" w:rsidP="00644BBC">
            <w:pPr>
              <w:jc w:val="both"/>
            </w:pPr>
          </w:p>
        </w:tc>
      </w:tr>
    </w:tbl>
    <w:p w14:paraId="6525B281"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704A4F1" w14:textId="77777777" w:rsidTr="00644BBC">
        <w:tc>
          <w:tcPr>
            <w:tcW w:w="9859" w:type="dxa"/>
            <w:gridSpan w:val="15"/>
            <w:tcBorders>
              <w:bottom w:val="double" w:sz="4" w:space="0" w:color="auto"/>
            </w:tcBorders>
            <w:shd w:val="clear" w:color="auto" w:fill="BDD6EE"/>
          </w:tcPr>
          <w:p w14:paraId="5068940D" w14:textId="77777777" w:rsidR="00B505CB" w:rsidRDefault="00B505CB" w:rsidP="00644BBC">
            <w:pPr>
              <w:jc w:val="both"/>
              <w:rPr>
                <w:b/>
                <w:sz w:val="28"/>
              </w:rPr>
            </w:pPr>
            <w:r>
              <w:rPr>
                <w:b/>
                <w:sz w:val="28"/>
              </w:rPr>
              <w:lastRenderedPageBreak/>
              <w:t>C-I – Personální zabezpečení</w:t>
            </w:r>
          </w:p>
        </w:tc>
      </w:tr>
      <w:tr w:rsidR="00B505CB" w14:paraId="01F9C592" w14:textId="77777777" w:rsidTr="00644BBC">
        <w:tc>
          <w:tcPr>
            <w:tcW w:w="2518" w:type="dxa"/>
            <w:tcBorders>
              <w:top w:val="double" w:sz="4" w:space="0" w:color="auto"/>
            </w:tcBorders>
            <w:shd w:val="clear" w:color="auto" w:fill="F7CAAC"/>
          </w:tcPr>
          <w:p w14:paraId="683892CE" w14:textId="77777777" w:rsidR="00B505CB" w:rsidRDefault="00B505CB" w:rsidP="00644BBC">
            <w:pPr>
              <w:jc w:val="both"/>
              <w:rPr>
                <w:b/>
              </w:rPr>
            </w:pPr>
            <w:r>
              <w:rPr>
                <w:b/>
              </w:rPr>
              <w:t>Vysoká škola</w:t>
            </w:r>
          </w:p>
        </w:tc>
        <w:tc>
          <w:tcPr>
            <w:tcW w:w="7341" w:type="dxa"/>
            <w:gridSpan w:val="14"/>
          </w:tcPr>
          <w:p w14:paraId="5D64E032" w14:textId="77777777" w:rsidR="00B505CB" w:rsidRDefault="00B505CB" w:rsidP="00644BBC">
            <w:pPr>
              <w:jc w:val="both"/>
            </w:pPr>
            <w:r w:rsidRPr="00EA7D15">
              <w:t>Univerzita Tomáše Bati ve Zlíně</w:t>
            </w:r>
          </w:p>
        </w:tc>
      </w:tr>
      <w:tr w:rsidR="00B505CB" w14:paraId="01966754" w14:textId="77777777" w:rsidTr="00644BBC">
        <w:tc>
          <w:tcPr>
            <w:tcW w:w="2518" w:type="dxa"/>
            <w:shd w:val="clear" w:color="auto" w:fill="F7CAAC"/>
          </w:tcPr>
          <w:p w14:paraId="661D18A0" w14:textId="77777777" w:rsidR="00B505CB" w:rsidRDefault="00B505CB" w:rsidP="00644BBC">
            <w:pPr>
              <w:jc w:val="both"/>
              <w:rPr>
                <w:b/>
              </w:rPr>
            </w:pPr>
            <w:r>
              <w:rPr>
                <w:b/>
              </w:rPr>
              <w:t>Součást vysoké školy</w:t>
            </w:r>
          </w:p>
        </w:tc>
        <w:tc>
          <w:tcPr>
            <w:tcW w:w="7341" w:type="dxa"/>
            <w:gridSpan w:val="14"/>
          </w:tcPr>
          <w:p w14:paraId="0546A0E0" w14:textId="77777777" w:rsidR="00B505CB" w:rsidRDefault="00B505CB" w:rsidP="00644BBC">
            <w:pPr>
              <w:jc w:val="both"/>
            </w:pPr>
            <w:r>
              <w:t>Fakulta managementu a ekonomiky</w:t>
            </w:r>
          </w:p>
        </w:tc>
      </w:tr>
      <w:tr w:rsidR="00B505CB" w14:paraId="216BE60D" w14:textId="77777777" w:rsidTr="00644BBC">
        <w:tc>
          <w:tcPr>
            <w:tcW w:w="2518" w:type="dxa"/>
            <w:shd w:val="clear" w:color="auto" w:fill="F7CAAC"/>
          </w:tcPr>
          <w:p w14:paraId="0206AC9A" w14:textId="77777777" w:rsidR="00B505CB" w:rsidRDefault="00B505CB" w:rsidP="00644BBC">
            <w:pPr>
              <w:jc w:val="both"/>
              <w:rPr>
                <w:b/>
              </w:rPr>
            </w:pPr>
            <w:r>
              <w:rPr>
                <w:b/>
              </w:rPr>
              <w:t>Název studijního programu</w:t>
            </w:r>
          </w:p>
        </w:tc>
        <w:tc>
          <w:tcPr>
            <w:tcW w:w="7341" w:type="dxa"/>
            <w:gridSpan w:val="14"/>
          </w:tcPr>
          <w:p w14:paraId="5518546E" w14:textId="77777777" w:rsidR="00B505CB" w:rsidRDefault="00B505CB" w:rsidP="00644BBC">
            <w:pPr>
              <w:jc w:val="both"/>
            </w:pPr>
            <w:r w:rsidRPr="009D4EE6">
              <w:t>Management udržitelného rozvoje</w:t>
            </w:r>
          </w:p>
        </w:tc>
      </w:tr>
      <w:tr w:rsidR="00B505CB" w14:paraId="663B0465" w14:textId="77777777" w:rsidTr="00644BBC">
        <w:tc>
          <w:tcPr>
            <w:tcW w:w="2518" w:type="dxa"/>
            <w:shd w:val="clear" w:color="auto" w:fill="F7CAAC"/>
          </w:tcPr>
          <w:p w14:paraId="43654309" w14:textId="77777777" w:rsidR="00B505CB" w:rsidRDefault="00B505CB" w:rsidP="00644BBC">
            <w:pPr>
              <w:jc w:val="both"/>
              <w:rPr>
                <w:b/>
              </w:rPr>
            </w:pPr>
            <w:r>
              <w:rPr>
                <w:b/>
              </w:rPr>
              <w:t>Jméno a příjmení</w:t>
            </w:r>
          </w:p>
        </w:tc>
        <w:tc>
          <w:tcPr>
            <w:tcW w:w="4536" w:type="dxa"/>
            <w:gridSpan w:val="8"/>
          </w:tcPr>
          <w:p w14:paraId="1EC98098" w14:textId="77777777" w:rsidR="00B505CB" w:rsidRDefault="00B505CB" w:rsidP="00644BBC">
            <w:pPr>
              <w:jc w:val="both"/>
            </w:pPr>
            <w:r>
              <w:t>Aneta KLIMENTOVÁ</w:t>
            </w:r>
          </w:p>
        </w:tc>
        <w:tc>
          <w:tcPr>
            <w:tcW w:w="709" w:type="dxa"/>
            <w:shd w:val="clear" w:color="auto" w:fill="F7CAAC"/>
          </w:tcPr>
          <w:p w14:paraId="33571645" w14:textId="77777777" w:rsidR="00B505CB" w:rsidRDefault="00B505CB" w:rsidP="00644BBC">
            <w:pPr>
              <w:jc w:val="both"/>
              <w:rPr>
                <w:b/>
              </w:rPr>
            </w:pPr>
            <w:r>
              <w:rPr>
                <w:b/>
              </w:rPr>
              <w:t>Tituly</w:t>
            </w:r>
          </w:p>
        </w:tc>
        <w:tc>
          <w:tcPr>
            <w:tcW w:w="2096" w:type="dxa"/>
            <w:gridSpan w:val="5"/>
          </w:tcPr>
          <w:p w14:paraId="2EFE20BF" w14:textId="77777777" w:rsidR="00B505CB" w:rsidRDefault="00B505CB" w:rsidP="00644BBC">
            <w:pPr>
              <w:jc w:val="both"/>
            </w:pPr>
            <w:r>
              <w:t>Ing.</w:t>
            </w:r>
          </w:p>
        </w:tc>
      </w:tr>
      <w:tr w:rsidR="00B505CB" w14:paraId="3E6720CB" w14:textId="77777777" w:rsidTr="00644BBC">
        <w:tc>
          <w:tcPr>
            <w:tcW w:w="2518" w:type="dxa"/>
            <w:shd w:val="clear" w:color="auto" w:fill="F7CAAC"/>
          </w:tcPr>
          <w:p w14:paraId="01247BB3" w14:textId="77777777" w:rsidR="00B505CB" w:rsidRDefault="00B505CB" w:rsidP="00644BBC">
            <w:pPr>
              <w:jc w:val="both"/>
              <w:rPr>
                <w:b/>
              </w:rPr>
            </w:pPr>
            <w:r>
              <w:rPr>
                <w:b/>
              </w:rPr>
              <w:t>Rok narození</w:t>
            </w:r>
          </w:p>
        </w:tc>
        <w:tc>
          <w:tcPr>
            <w:tcW w:w="829" w:type="dxa"/>
            <w:gridSpan w:val="2"/>
          </w:tcPr>
          <w:p w14:paraId="6FAA2FCE" w14:textId="77777777" w:rsidR="00B505CB" w:rsidRDefault="00B505CB" w:rsidP="00644BBC">
            <w:pPr>
              <w:jc w:val="both"/>
            </w:pPr>
            <w:r>
              <w:t>1990</w:t>
            </w:r>
          </w:p>
        </w:tc>
        <w:tc>
          <w:tcPr>
            <w:tcW w:w="1721" w:type="dxa"/>
            <w:shd w:val="clear" w:color="auto" w:fill="F7CAAC"/>
          </w:tcPr>
          <w:p w14:paraId="6EF8F15D" w14:textId="77777777" w:rsidR="00B505CB" w:rsidRDefault="00B505CB" w:rsidP="00644BBC">
            <w:pPr>
              <w:jc w:val="both"/>
              <w:rPr>
                <w:b/>
              </w:rPr>
            </w:pPr>
            <w:r>
              <w:rPr>
                <w:b/>
              </w:rPr>
              <w:t>typ vztahu k VŠ</w:t>
            </w:r>
          </w:p>
        </w:tc>
        <w:tc>
          <w:tcPr>
            <w:tcW w:w="992" w:type="dxa"/>
            <w:gridSpan w:val="4"/>
          </w:tcPr>
          <w:p w14:paraId="5F506802" w14:textId="77777777" w:rsidR="00B505CB" w:rsidRDefault="00B505CB" w:rsidP="00644BBC">
            <w:pPr>
              <w:jc w:val="both"/>
            </w:pPr>
            <w:r>
              <w:t>DPP</w:t>
            </w:r>
          </w:p>
        </w:tc>
        <w:tc>
          <w:tcPr>
            <w:tcW w:w="994" w:type="dxa"/>
            <w:shd w:val="clear" w:color="auto" w:fill="F7CAAC"/>
          </w:tcPr>
          <w:p w14:paraId="2AB2EBDF" w14:textId="77777777" w:rsidR="00B505CB" w:rsidRDefault="00B505CB" w:rsidP="00644BBC">
            <w:pPr>
              <w:jc w:val="both"/>
              <w:rPr>
                <w:b/>
              </w:rPr>
            </w:pPr>
            <w:r>
              <w:rPr>
                <w:b/>
              </w:rPr>
              <w:t>rozsah</w:t>
            </w:r>
          </w:p>
        </w:tc>
        <w:tc>
          <w:tcPr>
            <w:tcW w:w="709" w:type="dxa"/>
          </w:tcPr>
          <w:p w14:paraId="2D0F8701" w14:textId="77777777" w:rsidR="00B505CB" w:rsidRDefault="00B505CB" w:rsidP="00644BBC">
            <w:pPr>
              <w:jc w:val="both"/>
            </w:pPr>
          </w:p>
        </w:tc>
        <w:tc>
          <w:tcPr>
            <w:tcW w:w="709" w:type="dxa"/>
            <w:gridSpan w:val="3"/>
            <w:shd w:val="clear" w:color="auto" w:fill="F7CAAC"/>
          </w:tcPr>
          <w:p w14:paraId="47BB05A8" w14:textId="77777777" w:rsidR="00B505CB" w:rsidRDefault="00B505CB" w:rsidP="00644BBC">
            <w:pPr>
              <w:jc w:val="both"/>
              <w:rPr>
                <w:b/>
              </w:rPr>
            </w:pPr>
            <w:r>
              <w:rPr>
                <w:b/>
              </w:rPr>
              <w:t>do kdy</w:t>
            </w:r>
          </w:p>
        </w:tc>
        <w:tc>
          <w:tcPr>
            <w:tcW w:w="1387" w:type="dxa"/>
            <w:gridSpan w:val="2"/>
          </w:tcPr>
          <w:p w14:paraId="6CD4E521" w14:textId="77777777" w:rsidR="00B505CB" w:rsidRDefault="00B505CB" w:rsidP="00644BBC">
            <w:pPr>
              <w:jc w:val="both"/>
            </w:pPr>
          </w:p>
        </w:tc>
      </w:tr>
      <w:tr w:rsidR="00B505CB" w14:paraId="56E1520A" w14:textId="77777777" w:rsidTr="00644BBC">
        <w:tc>
          <w:tcPr>
            <w:tcW w:w="5068" w:type="dxa"/>
            <w:gridSpan w:val="4"/>
            <w:shd w:val="clear" w:color="auto" w:fill="F7CAAC"/>
          </w:tcPr>
          <w:p w14:paraId="1561E4B0" w14:textId="77777777" w:rsidR="00B505CB" w:rsidRDefault="00B505CB" w:rsidP="00644BBC">
            <w:pPr>
              <w:jc w:val="both"/>
              <w:rPr>
                <w:b/>
              </w:rPr>
            </w:pPr>
            <w:r>
              <w:rPr>
                <w:b/>
              </w:rPr>
              <w:t>Typ vztahu na součásti VŠ, která uskutečňuje st. program</w:t>
            </w:r>
          </w:p>
        </w:tc>
        <w:tc>
          <w:tcPr>
            <w:tcW w:w="992" w:type="dxa"/>
            <w:gridSpan w:val="4"/>
          </w:tcPr>
          <w:p w14:paraId="678EFEB7" w14:textId="77777777" w:rsidR="00B505CB" w:rsidRPr="006D6C61" w:rsidRDefault="00B505CB" w:rsidP="00644BBC">
            <w:pPr>
              <w:jc w:val="both"/>
              <w:rPr>
                <w:b/>
              </w:rPr>
            </w:pPr>
            <w:r>
              <w:t>DPP</w:t>
            </w:r>
          </w:p>
        </w:tc>
        <w:tc>
          <w:tcPr>
            <w:tcW w:w="994" w:type="dxa"/>
            <w:shd w:val="clear" w:color="auto" w:fill="F7CAAC"/>
          </w:tcPr>
          <w:p w14:paraId="73CE96F5" w14:textId="77777777" w:rsidR="00B505CB" w:rsidRDefault="00B505CB" w:rsidP="00644BBC">
            <w:pPr>
              <w:jc w:val="both"/>
              <w:rPr>
                <w:b/>
              </w:rPr>
            </w:pPr>
            <w:r>
              <w:rPr>
                <w:b/>
              </w:rPr>
              <w:t>rozsah</w:t>
            </w:r>
          </w:p>
        </w:tc>
        <w:tc>
          <w:tcPr>
            <w:tcW w:w="709" w:type="dxa"/>
          </w:tcPr>
          <w:p w14:paraId="57822518" w14:textId="77777777" w:rsidR="00B505CB" w:rsidRDefault="00B505CB" w:rsidP="00644BBC">
            <w:pPr>
              <w:jc w:val="both"/>
            </w:pPr>
          </w:p>
        </w:tc>
        <w:tc>
          <w:tcPr>
            <w:tcW w:w="709" w:type="dxa"/>
            <w:gridSpan w:val="3"/>
            <w:shd w:val="clear" w:color="auto" w:fill="F7CAAC"/>
          </w:tcPr>
          <w:p w14:paraId="36D5FFBB" w14:textId="77777777" w:rsidR="00B505CB" w:rsidRDefault="00B505CB" w:rsidP="00644BBC">
            <w:pPr>
              <w:jc w:val="both"/>
              <w:rPr>
                <w:b/>
              </w:rPr>
            </w:pPr>
            <w:r>
              <w:rPr>
                <w:b/>
              </w:rPr>
              <w:t>do kdy</w:t>
            </w:r>
          </w:p>
        </w:tc>
        <w:tc>
          <w:tcPr>
            <w:tcW w:w="1387" w:type="dxa"/>
            <w:gridSpan w:val="2"/>
          </w:tcPr>
          <w:p w14:paraId="4AC085FF" w14:textId="77777777" w:rsidR="00B505CB" w:rsidRDefault="00B505CB" w:rsidP="00644BBC">
            <w:pPr>
              <w:jc w:val="both"/>
            </w:pPr>
          </w:p>
        </w:tc>
      </w:tr>
      <w:tr w:rsidR="00B505CB" w14:paraId="435FAB49" w14:textId="77777777" w:rsidTr="00644BBC">
        <w:tc>
          <w:tcPr>
            <w:tcW w:w="6060" w:type="dxa"/>
            <w:gridSpan w:val="8"/>
            <w:shd w:val="clear" w:color="auto" w:fill="F7CAAC"/>
          </w:tcPr>
          <w:p w14:paraId="1D1531A3"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511DF230" w14:textId="77777777" w:rsidR="00B505CB" w:rsidRDefault="00B505CB" w:rsidP="00644BBC">
            <w:pPr>
              <w:jc w:val="both"/>
              <w:rPr>
                <w:b/>
              </w:rPr>
            </w:pPr>
            <w:r>
              <w:rPr>
                <w:b/>
              </w:rPr>
              <w:t>typ prac. vztahu</w:t>
            </w:r>
          </w:p>
        </w:tc>
        <w:tc>
          <w:tcPr>
            <w:tcW w:w="2096" w:type="dxa"/>
            <w:gridSpan w:val="5"/>
            <w:shd w:val="clear" w:color="auto" w:fill="F7CAAC"/>
          </w:tcPr>
          <w:p w14:paraId="04E0E938" w14:textId="77777777" w:rsidR="00B505CB" w:rsidRDefault="00B505CB" w:rsidP="00644BBC">
            <w:pPr>
              <w:jc w:val="both"/>
              <w:rPr>
                <w:b/>
              </w:rPr>
            </w:pPr>
            <w:r>
              <w:rPr>
                <w:b/>
              </w:rPr>
              <w:t>rozsah</w:t>
            </w:r>
          </w:p>
        </w:tc>
      </w:tr>
      <w:tr w:rsidR="00B505CB" w14:paraId="4AB117CC" w14:textId="77777777" w:rsidTr="00644BBC">
        <w:tc>
          <w:tcPr>
            <w:tcW w:w="6060" w:type="dxa"/>
            <w:gridSpan w:val="8"/>
          </w:tcPr>
          <w:p w14:paraId="483AF439" w14:textId="77777777" w:rsidR="00B505CB" w:rsidRDefault="00B505CB" w:rsidP="00644BBC">
            <w:pPr>
              <w:jc w:val="both"/>
            </w:pPr>
          </w:p>
        </w:tc>
        <w:tc>
          <w:tcPr>
            <w:tcW w:w="1703" w:type="dxa"/>
            <w:gridSpan w:val="2"/>
          </w:tcPr>
          <w:p w14:paraId="18B80D58" w14:textId="77777777" w:rsidR="00B505CB" w:rsidRDefault="00B505CB" w:rsidP="00644BBC">
            <w:pPr>
              <w:jc w:val="both"/>
            </w:pPr>
          </w:p>
        </w:tc>
        <w:tc>
          <w:tcPr>
            <w:tcW w:w="2096" w:type="dxa"/>
            <w:gridSpan w:val="5"/>
          </w:tcPr>
          <w:p w14:paraId="67E4AC41" w14:textId="77777777" w:rsidR="00B505CB" w:rsidRDefault="00B505CB" w:rsidP="00644BBC">
            <w:pPr>
              <w:jc w:val="both"/>
            </w:pPr>
          </w:p>
        </w:tc>
      </w:tr>
      <w:tr w:rsidR="00B505CB" w14:paraId="62A9A7F3" w14:textId="77777777" w:rsidTr="00644BBC">
        <w:tc>
          <w:tcPr>
            <w:tcW w:w="6060" w:type="dxa"/>
            <w:gridSpan w:val="8"/>
          </w:tcPr>
          <w:p w14:paraId="06EAD351" w14:textId="77777777" w:rsidR="00B505CB" w:rsidRDefault="00B505CB" w:rsidP="00644BBC">
            <w:pPr>
              <w:jc w:val="both"/>
            </w:pPr>
          </w:p>
        </w:tc>
        <w:tc>
          <w:tcPr>
            <w:tcW w:w="1703" w:type="dxa"/>
            <w:gridSpan w:val="2"/>
          </w:tcPr>
          <w:p w14:paraId="79B9749B" w14:textId="77777777" w:rsidR="00B505CB" w:rsidRDefault="00B505CB" w:rsidP="00644BBC">
            <w:pPr>
              <w:jc w:val="both"/>
            </w:pPr>
          </w:p>
        </w:tc>
        <w:tc>
          <w:tcPr>
            <w:tcW w:w="2096" w:type="dxa"/>
            <w:gridSpan w:val="5"/>
          </w:tcPr>
          <w:p w14:paraId="5ABB68A0" w14:textId="77777777" w:rsidR="00B505CB" w:rsidRDefault="00B505CB" w:rsidP="00644BBC">
            <w:pPr>
              <w:jc w:val="both"/>
            </w:pPr>
          </w:p>
        </w:tc>
      </w:tr>
      <w:tr w:rsidR="00B505CB" w14:paraId="21708B51" w14:textId="77777777" w:rsidTr="00644BBC">
        <w:tc>
          <w:tcPr>
            <w:tcW w:w="9859" w:type="dxa"/>
            <w:gridSpan w:val="15"/>
            <w:shd w:val="clear" w:color="auto" w:fill="F7CAAC"/>
          </w:tcPr>
          <w:p w14:paraId="219D0FB6"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31739F64" w14:textId="77777777" w:rsidTr="00644BBC">
        <w:trPr>
          <w:trHeight w:val="388"/>
        </w:trPr>
        <w:tc>
          <w:tcPr>
            <w:tcW w:w="9859" w:type="dxa"/>
            <w:gridSpan w:val="15"/>
            <w:tcBorders>
              <w:top w:val="nil"/>
            </w:tcBorders>
          </w:tcPr>
          <w:p w14:paraId="759D5FDD" w14:textId="77777777" w:rsidR="00B505CB" w:rsidRPr="002827C6" w:rsidRDefault="00B505CB" w:rsidP="00644BBC">
            <w:pPr>
              <w:jc w:val="both"/>
            </w:pPr>
            <w:r>
              <w:t>Podpora podnikání a jeho udržitelnost – přednášející (10 %)</w:t>
            </w:r>
          </w:p>
        </w:tc>
      </w:tr>
      <w:tr w:rsidR="00B505CB" w:rsidRPr="002827C6" w14:paraId="6569EBF3" w14:textId="77777777" w:rsidTr="00644BBC">
        <w:trPr>
          <w:trHeight w:val="340"/>
        </w:trPr>
        <w:tc>
          <w:tcPr>
            <w:tcW w:w="9859" w:type="dxa"/>
            <w:gridSpan w:val="15"/>
            <w:tcBorders>
              <w:top w:val="nil"/>
            </w:tcBorders>
            <w:shd w:val="clear" w:color="auto" w:fill="FBD4B4"/>
          </w:tcPr>
          <w:p w14:paraId="3BB68DC7"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6EA6C082" w14:textId="77777777" w:rsidTr="00644BBC">
        <w:trPr>
          <w:trHeight w:val="340"/>
        </w:trPr>
        <w:tc>
          <w:tcPr>
            <w:tcW w:w="2802" w:type="dxa"/>
            <w:gridSpan w:val="2"/>
            <w:tcBorders>
              <w:top w:val="nil"/>
            </w:tcBorders>
          </w:tcPr>
          <w:p w14:paraId="2B8DAF42"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7589329E"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2B67C7B8" w14:textId="77777777" w:rsidR="00B505CB" w:rsidRPr="002827C6" w:rsidRDefault="00B505CB" w:rsidP="00644BBC">
            <w:pPr>
              <w:jc w:val="both"/>
              <w:rPr>
                <w:b/>
              </w:rPr>
            </w:pPr>
            <w:r w:rsidRPr="002827C6">
              <w:rPr>
                <w:b/>
              </w:rPr>
              <w:t>Sem.</w:t>
            </w:r>
          </w:p>
        </w:tc>
        <w:tc>
          <w:tcPr>
            <w:tcW w:w="2109" w:type="dxa"/>
            <w:gridSpan w:val="5"/>
            <w:tcBorders>
              <w:top w:val="nil"/>
            </w:tcBorders>
          </w:tcPr>
          <w:p w14:paraId="47659C1C"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2022B5D7"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2F4B9BE2" w14:textId="77777777" w:rsidTr="00644BBC">
        <w:trPr>
          <w:trHeight w:val="285"/>
        </w:trPr>
        <w:tc>
          <w:tcPr>
            <w:tcW w:w="2802" w:type="dxa"/>
            <w:gridSpan w:val="2"/>
            <w:tcBorders>
              <w:top w:val="nil"/>
            </w:tcBorders>
          </w:tcPr>
          <w:p w14:paraId="0E343F67" w14:textId="77777777" w:rsidR="00B505CB" w:rsidRPr="00461AFF" w:rsidRDefault="00B505CB" w:rsidP="00644BBC">
            <w:pPr>
              <w:jc w:val="both"/>
              <w:rPr>
                <w:color w:val="FF0000"/>
              </w:rPr>
            </w:pPr>
          </w:p>
        </w:tc>
        <w:tc>
          <w:tcPr>
            <w:tcW w:w="2409" w:type="dxa"/>
            <w:gridSpan w:val="3"/>
            <w:tcBorders>
              <w:top w:val="nil"/>
            </w:tcBorders>
          </w:tcPr>
          <w:p w14:paraId="057115C8" w14:textId="77777777" w:rsidR="00B505CB" w:rsidRPr="00461AFF" w:rsidRDefault="00B505CB" w:rsidP="00644BBC">
            <w:pPr>
              <w:jc w:val="both"/>
              <w:rPr>
                <w:color w:val="FF0000"/>
              </w:rPr>
            </w:pPr>
          </w:p>
        </w:tc>
        <w:tc>
          <w:tcPr>
            <w:tcW w:w="567" w:type="dxa"/>
            <w:gridSpan w:val="2"/>
            <w:tcBorders>
              <w:top w:val="nil"/>
            </w:tcBorders>
          </w:tcPr>
          <w:p w14:paraId="5E5D5872" w14:textId="77777777" w:rsidR="00B505CB" w:rsidRPr="00461AFF" w:rsidRDefault="00B505CB" w:rsidP="00644BBC">
            <w:pPr>
              <w:jc w:val="both"/>
              <w:rPr>
                <w:color w:val="FF0000"/>
              </w:rPr>
            </w:pPr>
          </w:p>
        </w:tc>
        <w:tc>
          <w:tcPr>
            <w:tcW w:w="2109" w:type="dxa"/>
            <w:gridSpan w:val="5"/>
            <w:tcBorders>
              <w:top w:val="nil"/>
            </w:tcBorders>
          </w:tcPr>
          <w:p w14:paraId="3E16EF7F" w14:textId="77777777" w:rsidR="00B505CB" w:rsidRPr="00461AFF" w:rsidRDefault="00B505CB" w:rsidP="00644BBC">
            <w:pPr>
              <w:jc w:val="both"/>
              <w:rPr>
                <w:color w:val="FF0000"/>
              </w:rPr>
            </w:pPr>
          </w:p>
        </w:tc>
        <w:tc>
          <w:tcPr>
            <w:tcW w:w="1972" w:type="dxa"/>
            <w:gridSpan w:val="3"/>
            <w:tcBorders>
              <w:top w:val="nil"/>
            </w:tcBorders>
          </w:tcPr>
          <w:p w14:paraId="10EEAC10" w14:textId="77777777" w:rsidR="00B505CB" w:rsidRPr="00461AFF" w:rsidRDefault="00B505CB" w:rsidP="00644BBC">
            <w:pPr>
              <w:jc w:val="both"/>
              <w:rPr>
                <w:color w:val="FF0000"/>
              </w:rPr>
            </w:pPr>
          </w:p>
        </w:tc>
      </w:tr>
      <w:tr w:rsidR="00B505CB" w:rsidRPr="00461AFF" w14:paraId="41A695A5" w14:textId="77777777" w:rsidTr="00644BBC">
        <w:trPr>
          <w:trHeight w:val="284"/>
        </w:trPr>
        <w:tc>
          <w:tcPr>
            <w:tcW w:w="2802" w:type="dxa"/>
            <w:gridSpan w:val="2"/>
            <w:tcBorders>
              <w:top w:val="nil"/>
            </w:tcBorders>
          </w:tcPr>
          <w:p w14:paraId="02A7FE2E" w14:textId="77777777" w:rsidR="00B505CB" w:rsidRPr="00461AFF" w:rsidRDefault="00B505CB" w:rsidP="00644BBC">
            <w:pPr>
              <w:jc w:val="both"/>
              <w:rPr>
                <w:color w:val="FF0000"/>
              </w:rPr>
            </w:pPr>
          </w:p>
        </w:tc>
        <w:tc>
          <w:tcPr>
            <w:tcW w:w="2409" w:type="dxa"/>
            <w:gridSpan w:val="3"/>
            <w:tcBorders>
              <w:top w:val="nil"/>
            </w:tcBorders>
          </w:tcPr>
          <w:p w14:paraId="01CECC5C" w14:textId="77777777" w:rsidR="00B505CB" w:rsidRPr="00461AFF" w:rsidRDefault="00B505CB" w:rsidP="00644BBC">
            <w:pPr>
              <w:jc w:val="both"/>
              <w:rPr>
                <w:color w:val="FF0000"/>
              </w:rPr>
            </w:pPr>
          </w:p>
        </w:tc>
        <w:tc>
          <w:tcPr>
            <w:tcW w:w="567" w:type="dxa"/>
            <w:gridSpan w:val="2"/>
            <w:tcBorders>
              <w:top w:val="nil"/>
            </w:tcBorders>
          </w:tcPr>
          <w:p w14:paraId="758287E3" w14:textId="77777777" w:rsidR="00B505CB" w:rsidRPr="00461AFF" w:rsidRDefault="00B505CB" w:rsidP="00644BBC">
            <w:pPr>
              <w:jc w:val="both"/>
              <w:rPr>
                <w:color w:val="FF0000"/>
              </w:rPr>
            </w:pPr>
          </w:p>
        </w:tc>
        <w:tc>
          <w:tcPr>
            <w:tcW w:w="2109" w:type="dxa"/>
            <w:gridSpan w:val="5"/>
            <w:tcBorders>
              <w:top w:val="nil"/>
            </w:tcBorders>
          </w:tcPr>
          <w:p w14:paraId="2BA41595" w14:textId="77777777" w:rsidR="00B505CB" w:rsidRPr="00461AFF" w:rsidRDefault="00B505CB" w:rsidP="00644BBC">
            <w:pPr>
              <w:jc w:val="both"/>
              <w:rPr>
                <w:color w:val="FF0000"/>
              </w:rPr>
            </w:pPr>
          </w:p>
        </w:tc>
        <w:tc>
          <w:tcPr>
            <w:tcW w:w="1972" w:type="dxa"/>
            <w:gridSpan w:val="3"/>
            <w:tcBorders>
              <w:top w:val="nil"/>
            </w:tcBorders>
          </w:tcPr>
          <w:p w14:paraId="50DCCCB8" w14:textId="77777777" w:rsidR="00B505CB" w:rsidRPr="00461AFF" w:rsidRDefault="00B505CB" w:rsidP="00644BBC">
            <w:pPr>
              <w:jc w:val="both"/>
              <w:rPr>
                <w:color w:val="FF0000"/>
              </w:rPr>
            </w:pPr>
          </w:p>
        </w:tc>
      </w:tr>
      <w:tr w:rsidR="00B505CB" w14:paraId="3FA5A05C" w14:textId="77777777" w:rsidTr="00644BBC">
        <w:tc>
          <w:tcPr>
            <w:tcW w:w="9859" w:type="dxa"/>
            <w:gridSpan w:val="15"/>
            <w:shd w:val="clear" w:color="auto" w:fill="F7CAAC"/>
          </w:tcPr>
          <w:p w14:paraId="2EC7BCE0" w14:textId="77777777" w:rsidR="00B505CB" w:rsidRDefault="00B505CB" w:rsidP="00644BBC">
            <w:pPr>
              <w:jc w:val="both"/>
            </w:pPr>
            <w:r>
              <w:rPr>
                <w:b/>
              </w:rPr>
              <w:t xml:space="preserve">Údaje o vzdělání na VŠ </w:t>
            </w:r>
          </w:p>
        </w:tc>
      </w:tr>
      <w:tr w:rsidR="00B505CB" w14:paraId="08156C0F" w14:textId="77777777" w:rsidTr="00644BBC">
        <w:trPr>
          <w:trHeight w:val="701"/>
        </w:trPr>
        <w:tc>
          <w:tcPr>
            <w:tcW w:w="9859" w:type="dxa"/>
            <w:gridSpan w:val="15"/>
          </w:tcPr>
          <w:p w14:paraId="5005D219" w14:textId="77777777" w:rsidR="00B505CB" w:rsidRPr="0067562A" w:rsidRDefault="00B505CB" w:rsidP="00644BBC">
            <w:pPr>
              <w:jc w:val="both"/>
            </w:pPr>
            <w:r w:rsidRPr="0067562A">
              <w:t>2012: Vysoká škola Báňská – Technická univerzita Ostrava, Ekonomika a management, obor: Ekonomika podniku, Bc.</w:t>
            </w:r>
          </w:p>
          <w:p w14:paraId="0A59D969" w14:textId="77777777" w:rsidR="00B505CB" w:rsidRPr="0067562A" w:rsidRDefault="00B505CB" w:rsidP="00644BBC">
            <w:pPr>
              <w:jc w:val="both"/>
            </w:pPr>
            <w:r w:rsidRPr="0067562A">
              <w:t>2015: Vysoká škola Báňská – Technická univerzita Ostrava, Ekonomika a management, obor: Ekonomika podniku, Ing.</w:t>
            </w:r>
          </w:p>
          <w:p w14:paraId="33F639D5" w14:textId="77777777" w:rsidR="00B505CB" w:rsidRDefault="00B505CB" w:rsidP="00644BBC">
            <w:pPr>
              <w:jc w:val="both"/>
              <w:rPr>
                <w:b/>
              </w:rPr>
            </w:pPr>
          </w:p>
        </w:tc>
      </w:tr>
      <w:tr w:rsidR="00B505CB" w14:paraId="67B8AD81" w14:textId="77777777" w:rsidTr="00644BBC">
        <w:tc>
          <w:tcPr>
            <w:tcW w:w="9859" w:type="dxa"/>
            <w:gridSpan w:val="15"/>
            <w:shd w:val="clear" w:color="auto" w:fill="F7CAAC"/>
          </w:tcPr>
          <w:p w14:paraId="38DF4075" w14:textId="77777777" w:rsidR="00B505CB" w:rsidRDefault="00B505CB" w:rsidP="00644BBC">
            <w:pPr>
              <w:jc w:val="both"/>
              <w:rPr>
                <w:b/>
              </w:rPr>
            </w:pPr>
            <w:r>
              <w:rPr>
                <w:b/>
              </w:rPr>
              <w:t>Údaje o odborném působení od absolvování VŠ</w:t>
            </w:r>
          </w:p>
        </w:tc>
      </w:tr>
      <w:tr w:rsidR="00B505CB" w:rsidRPr="00650C7F" w14:paraId="29FF9A86" w14:textId="77777777" w:rsidTr="00644BBC">
        <w:trPr>
          <w:trHeight w:val="1090"/>
        </w:trPr>
        <w:tc>
          <w:tcPr>
            <w:tcW w:w="9859" w:type="dxa"/>
            <w:gridSpan w:val="15"/>
          </w:tcPr>
          <w:p w14:paraId="32E5285F" w14:textId="77777777" w:rsidR="00B505CB" w:rsidRPr="00650C7F" w:rsidRDefault="00B505CB" w:rsidP="00644BBC">
            <w:pPr>
              <w:jc w:val="both"/>
            </w:pPr>
            <w:r w:rsidRPr="00650C7F">
              <w:t>2015–2017</w:t>
            </w:r>
            <w:r>
              <w:t>:</w:t>
            </w:r>
            <w:r w:rsidRPr="00650C7F">
              <w:t xml:space="preserve"> </w:t>
            </w:r>
            <w:r>
              <w:t xml:space="preserve">          </w:t>
            </w:r>
            <w:r w:rsidRPr="00650C7F">
              <w:t xml:space="preserve">mateřská dovolená </w:t>
            </w:r>
          </w:p>
          <w:p w14:paraId="1C4A9DAE" w14:textId="77777777" w:rsidR="00B505CB" w:rsidRPr="00650C7F" w:rsidRDefault="00B505CB" w:rsidP="00644BBC">
            <w:pPr>
              <w:jc w:val="both"/>
            </w:pPr>
            <w:r>
              <w:t>říjen</w:t>
            </w:r>
            <w:r w:rsidRPr="00650C7F">
              <w:t xml:space="preserve"> 2017</w:t>
            </w:r>
            <w:r>
              <w:t>-dosud:</w:t>
            </w:r>
            <w:r w:rsidRPr="00650C7F">
              <w:t xml:space="preserve"> </w:t>
            </w:r>
            <w:r>
              <w:t xml:space="preserve"> </w:t>
            </w:r>
            <w:r w:rsidRPr="00650C7F">
              <w:t>ředitelka sociálního podniku 1. VALAŠSKÁ DÍLNÁ s.r.o.</w:t>
            </w:r>
          </w:p>
          <w:p w14:paraId="758FD587" w14:textId="77777777" w:rsidR="00B505CB" w:rsidRPr="00650C7F" w:rsidRDefault="00B505CB" w:rsidP="00644BBC">
            <w:pPr>
              <w:jc w:val="both"/>
            </w:pPr>
            <w:r w:rsidRPr="00650C7F">
              <w:t>2019</w:t>
            </w:r>
            <w:r>
              <w:t>:</w:t>
            </w:r>
            <w:r w:rsidRPr="00650C7F">
              <w:t xml:space="preserve"> </w:t>
            </w:r>
            <w:r>
              <w:t xml:space="preserve">                    </w:t>
            </w:r>
            <w:r w:rsidRPr="00650C7F">
              <w:t>člen správní rada TESSEA z. ú. – tematická síť pro sociální ekonomiku v</w:t>
            </w:r>
            <w:r>
              <w:t xml:space="preserve"> rámci </w:t>
            </w:r>
            <w:r w:rsidRPr="00650C7F">
              <w:t>celé ČR</w:t>
            </w:r>
          </w:p>
        </w:tc>
      </w:tr>
      <w:tr w:rsidR="00B505CB" w14:paraId="6B8E39DA" w14:textId="77777777" w:rsidTr="00644BBC">
        <w:trPr>
          <w:trHeight w:val="250"/>
        </w:trPr>
        <w:tc>
          <w:tcPr>
            <w:tcW w:w="9859" w:type="dxa"/>
            <w:gridSpan w:val="15"/>
            <w:shd w:val="clear" w:color="auto" w:fill="F7CAAC"/>
          </w:tcPr>
          <w:p w14:paraId="4DD7D188" w14:textId="77777777" w:rsidR="00B505CB" w:rsidRDefault="00B505CB" w:rsidP="00644BBC">
            <w:pPr>
              <w:jc w:val="both"/>
            </w:pPr>
            <w:r>
              <w:rPr>
                <w:b/>
              </w:rPr>
              <w:t>Zkušenosti s vedením kvalifikačních a rigorózních prací</w:t>
            </w:r>
          </w:p>
        </w:tc>
      </w:tr>
      <w:tr w:rsidR="00B505CB" w14:paraId="38CCDDB8" w14:textId="77777777" w:rsidTr="00644BBC">
        <w:trPr>
          <w:trHeight w:val="584"/>
        </w:trPr>
        <w:tc>
          <w:tcPr>
            <w:tcW w:w="9859" w:type="dxa"/>
            <w:gridSpan w:val="15"/>
          </w:tcPr>
          <w:p w14:paraId="4A4E4C2B" w14:textId="77777777" w:rsidR="00B505CB" w:rsidRDefault="00B505CB" w:rsidP="00644BBC">
            <w:pPr>
              <w:jc w:val="both"/>
            </w:pPr>
          </w:p>
        </w:tc>
      </w:tr>
      <w:tr w:rsidR="00B505CB" w14:paraId="714EEB68" w14:textId="77777777" w:rsidTr="00644BBC">
        <w:trPr>
          <w:cantSplit/>
        </w:trPr>
        <w:tc>
          <w:tcPr>
            <w:tcW w:w="3347" w:type="dxa"/>
            <w:gridSpan w:val="3"/>
            <w:tcBorders>
              <w:top w:val="single" w:sz="12" w:space="0" w:color="auto"/>
            </w:tcBorders>
            <w:shd w:val="clear" w:color="auto" w:fill="F7CAAC"/>
          </w:tcPr>
          <w:p w14:paraId="2662BC5A"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34E0A0BD"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883368C"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CD06210" w14:textId="77777777" w:rsidR="00B505CB" w:rsidRDefault="00B505CB" w:rsidP="00644BBC">
            <w:pPr>
              <w:jc w:val="both"/>
              <w:rPr>
                <w:b/>
              </w:rPr>
            </w:pPr>
            <w:r>
              <w:rPr>
                <w:b/>
              </w:rPr>
              <w:t>Ohlasy publikací</w:t>
            </w:r>
          </w:p>
        </w:tc>
      </w:tr>
      <w:tr w:rsidR="00B505CB" w14:paraId="36299617" w14:textId="77777777" w:rsidTr="00644BBC">
        <w:trPr>
          <w:cantSplit/>
        </w:trPr>
        <w:tc>
          <w:tcPr>
            <w:tcW w:w="3347" w:type="dxa"/>
            <w:gridSpan w:val="3"/>
          </w:tcPr>
          <w:p w14:paraId="7BA9EEB0" w14:textId="77777777" w:rsidR="00B505CB" w:rsidRDefault="00B505CB" w:rsidP="00644BBC">
            <w:pPr>
              <w:jc w:val="both"/>
            </w:pPr>
          </w:p>
        </w:tc>
        <w:tc>
          <w:tcPr>
            <w:tcW w:w="2245" w:type="dxa"/>
            <w:gridSpan w:val="3"/>
          </w:tcPr>
          <w:p w14:paraId="4136C428" w14:textId="77777777" w:rsidR="00B505CB" w:rsidRDefault="00B505CB" w:rsidP="00644BBC">
            <w:pPr>
              <w:jc w:val="both"/>
            </w:pPr>
          </w:p>
        </w:tc>
        <w:tc>
          <w:tcPr>
            <w:tcW w:w="2248" w:type="dxa"/>
            <w:gridSpan w:val="5"/>
            <w:tcBorders>
              <w:right w:val="single" w:sz="12" w:space="0" w:color="auto"/>
            </w:tcBorders>
          </w:tcPr>
          <w:p w14:paraId="6D1013DC" w14:textId="77777777" w:rsidR="00B505CB" w:rsidRDefault="00B505CB" w:rsidP="00644BBC">
            <w:pPr>
              <w:jc w:val="both"/>
            </w:pPr>
          </w:p>
        </w:tc>
        <w:tc>
          <w:tcPr>
            <w:tcW w:w="632" w:type="dxa"/>
            <w:gridSpan w:val="2"/>
            <w:tcBorders>
              <w:left w:val="single" w:sz="12" w:space="0" w:color="auto"/>
            </w:tcBorders>
            <w:shd w:val="clear" w:color="auto" w:fill="F7CAAC"/>
          </w:tcPr>
          <w:p w14:paraId="1CD6DD41" w14:textId="77777777" w:rsidR="00B505CB" w:rsidRPr="00F20AEF" w:rsidRDefault="00B505CB" w:rsidP="00644BBC">
            <w:pPr>
              <w:jc w:val="both"/>
            </w:pPr>
            <w:r w:rsidRPr="00F20AEF">
              <w:rPr>
                <w:b/>
              </w:rPr>
              <w:t>WoS</w:t>
            </w:r>
          </w:p>
        </w:tc>
        <w:tc>
          <w:tcPr>
            <w:tcW w:w="693" w:type="dxa"/>
            <w:shd w:val="clear" w:color="auto" w:fill="F7CAAC"/>
          </w:tcPr>
          <w:p w14:paraId="79F2C3AD"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7149C579" w14:textId="77777777" w:rsidR="00B505CB" w:rsidRDefault="00B505CB" w:rsidP="00644BBC">
            <w:pPr>
              <w:jc w:val="both"/>
            </w:pPr>
            <w:r>
              <w:rPr>
                <w:b/>
                <w:sz w:val="18"/>
              </w:rPr>
              <w:t>ostatní</w:t>
            </w:r>
          </w:p>
        </w:tc>
      </w:tr>
      <w:tr w:rsidR="00B505CB" w14:paraId="054C99BF" w14:textId="77777777" w:rsidTr="00644BBC">
        <w:trPr>
          <w:cantSplit/>
          <w:trHeight w:val="70"/>
        </w:trPr>
        <w:tc>
          <w:tcPr>
            <w:tcW w:w="3347" w:type="dxa"/>
            <w:gridSpan w:val="3"/>
            <w:shd w:val="clear" w:color="auto" w:fill="F7CAAC"/>
          </w:tcPr>
          <w:p w14:paraId="746FAFD1" w14:textId="77777777" w:rsidR="00B505CB" w:rsidRDefault="00B505CB" w:rsidP="00644BBC">
            <w:pPr>
              <w:jc w:val="both"/>
            </w:pPr>
            <w:r>
              <w:rPr>
                <w:b/>
              </w:rPr>
              <w:t>Obor jmenovacího řízení</w:t>
            </w:r>
          </w:p>
        </w:tc>
        <w:tc>
          <w:tcPr>
            <w:tcW w:w="2245" w:type="dxa"/>
            <w:gridSpan w:val="3"/>
            <w:shd w:val="clear" w:color="auto" w:fill="F7CAAC"/>
          </w:tcPr>
          <w:p w14:paraId="7BB8DF5B"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7E5D9EC4" w14:textId="77777777" w:rsidR="00B505CB" w:rsidRDefault="00B505CB" w:rsidP="00644BBC">
            <w:pPr>
              <w:jc w:val="both"/>
            </w:pPr>
            <w:r>
              <w:rPr>
                <w:b/>
              </w:rPr>
              <w:t>Řízení konáno na VŠ</w:t>
            </w:r>
          </w:p>
        </w:tc>
        <w:tc>
          <w:tcPr>
            <w:tcW w:w="632" w:type="dxa"/>
            <w:gridSpan w:val="2"/>
            <w:tcBorders>
              <w:left w:val="single" w:sz="12" w:space="0" w:color="auto"/>
            </w:tcBorders>
          </w:tcPr>
          <w:p w14:paraId="68A0B704" w14:textId="77777777" w:rsidR="00B505CB" w:rsidRPr="00F20AEF" w:rsidRDefault="00B505CB" w:rsidP="00644BBC">
            <w:pPr>
              <w:jc w:val="both"/>
              <w:rPr>
                <w:b/>
              </w:rPr>
            </w:pPr>
          </w:p>
        </w:tc>
        <w:tc>
          <w:tcPr>
            <w:tcW w:w="693" w:type="dxa"/>
          </w:tcPr>
          <w:p w14:paraId="789A115B" w14:textId="77777777" w:rsidR="00B505CB" w:rsidRPr="00F20AEF" w:rsidRDefault="00B505CB" w:rsidP="00644BBC">
            <w:pPr>
              <w:jc w:val="both"/>
              <w:rPr>
                <w:b/>
              </w:rPr>
            </w:pPr>
          </w:p>
        </w:tc>
        <w:tc>
          <w:tcPr>
            <w:tcW w:w="694" w:type="dxa"/>
          </w:tcPr>
          <w:p w14:paraId="4998C865" w14:textId="77777777" w:rsidR="00B505CB" w:rsidRDefault="00B505CB" w:rsidP="00644BBC">
            <w:pPr>
              <w:jc w:val="both"/>
              <w:rPr>
                <w:b/>
              </w:rPr>
            </w:pPr>
          </w:p>
        </w:tc>
      </w:tr>
      <w:tr w:rsidR="00B505CB" w14:paraId="14FC6329" w14:textId="77777777" w:rsidTr="00644BBC">
        <w:trPr>
          <w:trHeight w:val="205"/>
        </w:trPr>
        <w:tc>
          <w:tcPr>
            <w:tcW w:w="3347" w:type="dxa"/>
            <w:gridSpan w:val="3"/>
          </w:tcPr>
          <w:p w14:paraId="66B2D9B3" w14:textId="77777777" w:rsidR="00B505CB" w:rsidRDefault="00B505CB" w:rsidP="00644BBC">
            <w:pPr>
              <w:jc w:val="both"/>
            </w:pPr>
          </w:p>
        </w:tc>
        <w:tc>
          <w:tcPr>
            <w:tcW w:w="2245" w:type="dxa"/>
            <w:gridSpan w:val="3"/>
          </w:tcPr>
          <w:p w14:paraId="76569366" w14:textId="77777777" w:rsidR="00B505CB" w:rsidRDefault="00B505CB" w:rsidP="00644BBC">
            <w:pPr>
              <w:jc w:val="both"/>
            </w:pPr>
          </w:p>
        </w:tc>
        <w:tc>
          <w:tcPr>
            <w:tcW w:w="2248" w:type="dxa"/>
            <w:gridSpan w:val="5"/>
            <w:tcBorders>
              <w:right w:val="single" w:sz="12" w:space="0" w:color="auto"/>
            </w:tcBorders>
          </w:tcPr>
          <w:p w14:paraId="7261950E"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24A03498" w14:textId="77777777" w:rsidR="00B505CB" w:rsidRPr="00F20AEF" w:rsidRDefault="00B505CB" w:rsidP="00644BBC">
            <w:pPr>
              <w:jc w:val="both"/>
              <w:rPr>
                <w:b/>
                <w:sz w:val="18"/>
              </w:rPr>
            </w:pPr>
            <w:r w:rsidRPr="00F20AEF">
              <w:rPr>
                <w:b/>
                <w:sz w:val="18"/>
              </w:rPr>
              <w:t>H-index WoS/Scopus</w:t>
            </w:r>
          </w:p>
        </w:tc>
        <w:tc>
          <w:tcPr>
            <w:tcW w:w="694" w:type="dxa"/>
            <w:vAlign w:val="center"/>
          </w:tcPr>
          <w:p w14:paraId="310E8476" w14:textId="77777777" w:rsidR="00B505CB" w:rsidRDefault="00B505CB" w:rsidP="00644BBC">
            <w:pPr>
              <w:rPr>
                <w:b/>
              </w:rPr>
            </w:pPr>
            <w:r>
              <w:rPr>
                <w:b/>
              </w:rPr>
              <w:t xml:space="preserve">    /</w:t>
            </w:r>
          </w:p>
        </w:tc>
      </w:tr>
      <w:tr w:rsidR="00B505CB" w14:paraId="68640B45" w14:textId="77777777" w:rsidTr="00644BBC">
        <w:tc>
          <w:tcPr>
            <w:tcW w:w="9859" w:type="dxa"/>
            <w:gridSpan w:val="15"/>
            <w:shd w:val="clear" w:color="auto" w:fill="F7CAAC"/>
          </w:tcPr>
          <w:p w14:paraId="3174C98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7562A" w14:paraId="6D8410A3" w14:textId="77777777" w:rsidTr="00644BBC">
        <w:trPr>
          <w:trHeight w:val="1507"/>
        </w:trPr>
        <w:tc>
          <w:tcPr>
            <w:tcW w:w="9859" w:type="dxa"/>
            <w:gridSpan w:val="15"/>
          </w:tcPr>
          <w:p w14:paraId="61113DFE" w14:textId="77777777" w:rsidR="00B505CB" w:rsidRPr="0067562A" w:rsidRDefault="00B505CB" w:rsidP="00644BBC">
            <w:pPr>
              <w:jc w:val="both"/>
            </w:pPr>
            <w:r w:rsidRPr="0067562A">
              <w:t xml:space="preserve">Reprezentace a osvěta tématu sociálního podnikání. Spolupráce s významnými aktéry nejen v kraji, ale v rámci celé ČR a EU. Přednášky na téma sociálního podnikání, vedení odborných exkurzí v sociálním podniku ve Valašském Meziříčí. Mapování a síťování sociálních podniků v rámci Zlínského a Moravskoslezského kraje. Účast a připomínkování při návrhu zákona o sociálním podnikání. Pořádání akcí pro školy – od mateřských po vysoké školy – osvěta v rámci zaměstnávání lidí s postižením. </w:t>
            </w:r>
          </w:p>
        </w:tc>
      </w:tr>
      <w:tr w:rsidR="00B505CB" w14:paraId="71335153" w14:textId="77777777" w:rsidTr="00644BBC">
        <w:trPr>
          <w:trHeight w:val="218"/>
        </w:trPr>
        <w:tc>
          <w:tcPr>
            <w:tcW w:w="9859" w:type="dxa"/>
            <w:gridSpan w:val="15"/>
            <w:shd w:val="clear" w:color="auto" w:fill="F7CAAC"/>
          </w:tcPr>
          <w:p w14:paraId="7E7F3579" w14:textId="77777777" w:rsidR="00B505CB" w:rsidRDefault="00B505CB" w:rsidP="00644BBC">
            <w:pPr>
              <w:rPr>
                <w:b/>
              </w:rPr>
            </w:pPr>
            <w:r>
              <w:rPr>
                <w:b/>
              </w:rPr>
              <w:t>Působení v zahraničí</w:t>
            </w:r>
          </w:p>
        </w:tc>
      </w:tr>
      <w:tr w:rsidR="00B505CB" w14:paraId="6A861B08" w14:textId="77777777" w:rsidTr="00644BBC">
        <w:trPr>
          <w:trHeight w:val="200"/>
        </w:trPr>
        <w:tc>
          <w:tcPr>
            <w:tcW w:w="9859" w:type="dxa"/>
            <w:gridSpan w:val="15"/>
          </w:tcPr>
          <w:p w14:paraId="58C3CC6B" w14:textId="77777777" w:rsidR="00B505CB" w:rsidRDefault="00B505CB" w:rsidP="00644BBC">
            <w:pPr>
              <w:rPr>
                <w:b/>
              </w:rPr>
            </w:pPr>
          </w:p>
        </w:tc>
      </w:tr>
      <w:tr w:rsidR="00B505CB" w14:paraId="1F293635" w14:textId="77777777" w:rsidTr="00644BBC">
        <w:trPr>
          <w:cantSplit/>
          <w:trHeight w:val="232"/>
        </w:trPr>
        <w:tc>
          <w:tcPr>
            <w:tcW w:w="2518" w:type="dxa"/>
            <w:shd w:val="clear" w:color="auto" w:fill="F7CAAC"/>
          </w:tcPr>
          <w:p w14:paraId="35C7ECE8" w14:textId="77777777" w:rsidR="00B505CB" w:rsidRDefault="00B505CB" w:rsidP="00644BBC">
            <w:pPr>
              <w:jc w:val="both"/>
              <w:rPr>
                <w:b/>
              </w:rPr>
            </w:pPr>
            <w:r>
              <w:rPr>
                <w:b/>
              </w:rPr>
              <w:t xml:space="preserve">Podpis </w:t>
            </w:r>
          </w:p>
        </w:tc>
        <w:tc>
          <w:tcPr>
            <w:tcW w:w="4536" w:type="dxa"/>
            <w:gridSpan w:val="8"/>
          </w:tcPr>
          <w:p w14:paraId="51D84271" w14:textId="77777777" w:rsidR="00B505CB" w:rsidRDefault="00B505CB" w:rsidP="00644BBC">
            <w:pPr>
              <w:jc w:val="both"/>
            </w:pPr>
          </w:p>
        </w:tc>
        <w:tc>
          <w:tcPr>
            <w:tcW w:w="786" w:type="dxa"/>
            <w:gridSpan w:val="2"/>
            <w:shd w:val="clear" w:color="auto" w:fill="F7CAAC"/>
          </w:tcPr>
          <w:p w14:paraId="7079D1CC" w14:textId="77777777" w:rsidR="00B505CB" w:rsidRDefault="00B505CB" w:rsidP="00644BBC">
            <w:pPr>
              <w:jc w:val="both"/>
            </w:pPr>
            <w:r>
              <w:rPr>
                <w:b/>
              </w:rPr>
              <w:t>datum</w:t>
            </w:r>
          </w:p>
        </w:tc>
        <w:tc>
          <w:tcPr>
            <w:tcW w:w="2019" w:type="dxa"/>
            <w:gridSpan w:val="4"/>
          </w:tcPr>
          <w:p w14:paraId="0C727CC5" w14:textId="77777777" w:rsidR="00B505CB" w:rsidRDefault="00B505CB" w:rsidP="00644BBC">
            <w:pPr>
              <w:jc w:val="both"/>
            </w:pPr>
          </w:p>
        </w:tc>
      </w:tr>
    </w:tbl>
    <w:p w14:paraId="5FAA77D6" w14:textId="77777777" w:rsidR="00C10C15" w:rsidRDefault="00C10C15" w:rsidP="00C10C15"/>
    <w:p w14:paraId="0467F05F" w14:textId="0B11624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4"/>
        <w:gridCol w:w="545"/>
        <w:gridCol w:w="1720"/>
        <w:gridCol w:w="143"/>
        <w:gridCol w:w="381"/>
        <w:gridCol w:w="186"/>
        <w:gridCol w:w="282"/>
        <w:gridCol w:w="994"/>
        <w:gridCol w:w="709"/>
        <w:gridCol w:w="80"/>
        <w:gridCol w:w="44"/>
        <w:gridCol w:w="588"/>
        <w:gridCol w:w="693"/>
        <w:gridCol w:w="694"/>
      </w:tblGrid>
      <w:tr w:rsidR="00B505CB" w14:paraId="18DEB86C" w14:textId="77777777" w:rsidTr="00644BBC">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B91EC8" w14:textId="77777777" w:rsidR="00B505CB" w:rsidRDefault="00B505CB" w:rsidP="00644BBC">
            <w:pPr>
              <w:jc w:val="both"/>
              <w:rPr>
                <w:b/>
                <w:sz w:val="28"/>
              </w:rPr>
            </w:pPr>
            <w:r>
              <w:rPr>
                <w:b/>
                <w:sz w:val="28"/>
              </w:rPr>
              <w:lastRenderedPageBreak/>
              <w:t>C-I – Personální zabezpečení</w:t>
            </w:r>
          </w:p>
        </w:tc>
      </w:tr>
      <w:tr w:rsidR="00B505CB" w14:paraId="540ABDE0"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355D1F0" w14:textId="77777777" w:rsidR="00B505CB" w:rsidRDefault="00B505CB" w:rsidP="00644BBC">
            <w:pPr>
              <w:jc w:val="both"/>
              <w:rPr>
                <w:b/>
              </w:rPr>
            </w:pPr>
            <w:r>
              <w:rPr>
                <w:b/>
              </w:rPr>
              <w:t>Vysoká škola</w:t>
            </w:r>
          </w:p>
        </w:tc>
        <w:tc>
          <w:tcPr>
            <w:tcW w:w="7343" w:type="dxa"/>
            <w:gridSpan w:val="14"/>
            <w:tcBorders>
              <w:top w:val="single" w:sz="4" w:space="0" w:color="auto"/>
              <w:left w:val="single" w:sz="4" w:space="0" w:color="auto"/>
              <w:bottom w:val="single" w:sz="4" w:space="0" w:color="auto"/>
              <w:right w:val="single" w:sz="4" w:space="0" w:color="auto"/>
            </w:tcBorders>
          </w:tcPr>
          <w:p w14:paraId="7E63C1B2" w14:textId="77777777" w:rsidR="00B505CB" w:rsidRDefault="00B505CB" w:rsidP="00644BBC">
            <w:pPr>
              <w:jc w:val="both"/>
            </w:pPr>
            <w:r w:rsidRPr="00EA7D15">
              <w:t>Univerzita Tomáše Bati ve Zlíně</w:t>
            </w:r>
          </w:p>
        </w:tc>
      </w:tr>
      <w:tr w:rsidR="00B505CB" w14:paraId="10A6E663"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233017" w14:textId="77777777" w:rsidR="00B505CB" w:rsidRDefault="00B505CB" w:rsidP="00644BBC">
            <w:pPr>
              <w:jc w:val="both"/>
              <w:rPr>
                <w:b/>
              </w:rPr>
            </w:pPr>
            <w:r>
              <w:rPr>
                <w:b/>
              </w:rPr>
              <w:t>Součást vysoké školy</w:t>
            </w:r>
          </w:p>
        </w:tc>
        <w:tc>
          <w:tcPr>
            <w:tcW w:w="7343" w:type="dxa"/>
            <w:gridSpan w:val="14"/>
            <w:tcBorders>
              <w:top w:val="single" w:sz="4" w:space="0" w:color="auto"/>
              <w:left w:val="single" w:sz="4" w:space="0" w:color="auto"/>
              <w:bottom w:val="single" w:sz="4" w:space="0" w:color="auto"/>
              <w:right w:val="single" w:sz="4" w:space="0" w:color="auto"/>
            </w:tcBorders>
          </w:tcPr>
          <w:p w14:paraId="4FF8A38B" w14:textId="77777777" w:rsidR="00B505CB" w:rsidRDefault="00B505CB" w:rsidP="00644BBC">
            <w:pPr>
              <w:jc w:val="both"/>
            </w:pPr>
            <w:r>
              <w:t>Fakulta managementu a ekonomiky</w:t>
            </w:r>
          </w:p>
        </w:tc>
      </w:tr>
      <w:tr w:rsidR="00B505CB" w:rsidRPr="009D4EE6" w14:paraId="48A94931"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DE1241A" w14:textId="77777777" w:rsidR="00B505CB" w:rsidRDefault="00B505CB" w:rsidP="00644BBC">
            <w:pPr>
              <w:jc w:val="both"/>
              <w:rPr>
                <w:b/>
              </w:rPr>
            </w:pPr>
            <w:r>
              <w:rPr>
                <w:b/>
              </w:rPr>
              <w:t>Název studijního programu</w:t>
            </w:r>
          </w:p>
        </w:tc>
        <w:tc>
          <w:tcPr>
            <w:tcW w:w="7343" w:type="dxa"/>
            <w:gridSpan w:val="14"/>
            <w:tcBorders>
              <w:top w:val="single" w:sz="4" w:space="0" w:color="auto"/>
              <w:left w:val="single" w:sz="4" w:space="0" w:color="auto"/>
              <w:bottom w:val="single" w:sz="4" w:space="0" w:color="auto"/>
              <w:right w:val="single" w:sz="4" w:space="0" w:color="auto"/>
            </w:tcBorders>
          </w:tcPr>
          <w:p w14:paraId="7132E5DD" w14:textId="77777777" w:rsidR="00B505CB" w:rsidRPr="009D4EE6" w:rsidRDefault="00B505CB" w:rsidP="00644BBC">
            <w:r w:rsidRPr="009D4EE6">
              <w:t xml:space="preserve">Management udržitelného rozvoje </w:t>
            </w:r>
          </w:p>
        </w:tc>
      </w:tr>
      <w:tr w:rsidR="00B505CB" w14:paraId="01861AD4"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69CB06" w14:textId="77777777" w:rsidR="00B505CB" w:rsidRDefault="00B505CB" w:rsidP="00644BBC">
            <w:pPr>
              <w:jc w:val="both"/>
              <w:rPr>
                <w:b/>
              </w:rPr>
            </w:pPr>
            <w:r>
              <w:rPr>
                <w:b/>
              </w:rPr>
              <w:t>Jméno a příjmení</w:t>
            </w:r>
          </w:p>
        </w:tc>
        <w:tc>
          <w:tcPr>
            <w:tcW w:w="4535" w:type="dxa"/>
            <w:gridSpan w:val="8"/>
            <w:tcBorders>
              <w:top w:val="single" w:sz="4" w:space="0" w:color="auto"/>
              <w:left w:val="single" w:sz="4" w:space="0" w:color="auto"/>
              <w:bottom w:val="single" w:sz="4" w:space="0" w:color="auto"/>
              <w:right w:val="single" w:sz="4" w:space="0" w:color="auto"/>
            </w:tcBorders>
          </w:tcPr>
          <w:p w14:paraId="729E6012" w14:textId="77777777" w:rsidR="00B505CB" w:rsidRDefault="00B505CB" w:rsidP="00644BBC">
            <w:pPr>
              <w:jc w:val="both"/>
            </w:pPr>
            <w:r w:rsidRPr="00D528F7">
              <w:t>Zuzana M</w:t>
            </w:r>
            <w:r>
              <w:t>ACHOVSKÁ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0D889E6" w14:textId="77777777" w:rsidR="00B505CB" w:rsidRDefault="00B505CB" w:rsidP="00644BBC">
            <w:pPr>
              <w:jc w:val="both"/>
              <w:rPr>
                <w:b/>
              </w:rPr>
            </w:pPr>
            <w:r>
              <w:rPr>
                <w:b/>
              </w:rPr>
              <w:t>Tituly</w:t>
            </w:r>
          </w:p>
        </w:tc>
        <w:tc>
          <w:tcPr>
            <w:tcW w:w="2099" w:type="dxa"/>
            <w:gridSpan w:val="5"/>
            <w:tcBorders>
              <w:top w:val="single" w:sz="4" w:space="0" w:color="auto"/>
              <w:left w:val="single" w:sz="4" w:space="0" w:color="auto"/>
              <w:bottom w:val="single" w:sz="4" w:space="0" w:color="auto"/>
              <w:right w:val="single" w:sz="4" w:space="0" w:color="auto"/>
            </w:tcBorders>
          </w:tcPr>
          <w:p w14:paraId="4E2F2408" w14:textId="77777777" w:rsidR="00B505CB" w:rsidRDefault="00B505CB" w:rsidP="00644BBC">
            <w:pPr>
              <w:jc w:val="both"/>
            </w:pPr>
            <w:r>
              <w:t>Ing., Ph.D.</w:t>
            </w:r>
          </w:p>
        </w:tc>
      </w:tr>
      <w:tr w:rsidR="00B505CB" w14:paraId="137CA326"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0BFFB47" w14:textId="77777777" w:rsidR="00B505CB" w:rsidRDefault="00B505CB" w:rsidP="00644BBC">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3017987B" w14:textId="77777777" w:rsidR="00B505CB" w:rsidRDefault="00B505CB" w:rsidP="00644BBC">
            <w:pPr>
              <w:jc w:val="both"/>
            </w:pPr>
            <w:r>
              <w:t>1985</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44162D1"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B78A9A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F106270"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29D35D2" w14:textId="77777777" w:rsidR="00B505CB" w:rsidRDefault="00B505CB" w:rsidP="00644BBC">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269441"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1248B8" w14:textId="77777777" w:rsidR="00B505CB" w:rsidRDefault="00B505CB" w:rsidP="00644BBC">
            <w:pPr>
              <w:jc w:val="both"/>
            </w:pPr>
          </w:p>
        </w:tc>
      </w:tr>
      <w:tr w:rsidR="00B505CB" w14:paraId="5A5E9EDD" w14:textId="77777777" w:rsidTr="00644BBC">
        <w:tc>
          <w:tcPr>
            <w:tcW w:w="506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8B964A"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911522D"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88A5227"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D7E78C8" w14:textId="77777777" w:rsidR="00B505CB" w:rsidRDefault="00B505CB" w:rsidP="00644BBC">
            <w:pPr>
              <w:jc w:val="both"/>
            </w:pPr>
          </w:p>
        </w:tc>
        <w:tc>
          <w:tcPr>
            <w:tcW w:w="71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EC8FF5"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95B9B38" w14:textId="77777777" w:rsidR="00B505CB" w:rsidRDefault="00B505CB" w:rsidP="00644BBC">
            <w:pPr>
              <w:jc w:val="both"/>
            </w:pPr>
          </w:p>
        </w:tc>
      </w:tr>
      <w:tr w:rsidR="00B505CB" w14:paraId="33FCE607" w14:textId="77777777" w:rsidTr="00644BBC">
        <w:tc>
          <w:tcPr>
            <w:tcW w:w="6057"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B017739"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47B7FA" w14:textId="77777777" w:rsidR="00B505CB" w:rsidRDefault="00B505CB" w:rsidP="00644BBC">
            <w:pPr>
              <w:jc w:val="both"/>
              <w:rPr>
                <w:b/>
              </w:rPr>
            </w:pPr>
            <w:r>
              <w:rPr>
                <w:b/>
              </w:rPr>
              <w:t>typ prac. vztahu</w:t>
            </w:r>
          </w:p>
        </w:tc>
        <w:tc>
          <w:tcPr>
            <w:tcW w:w="209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469A573" w14:textId="77777777" w:rsidR="00B505CB" w:rsidRDefault="00B505CB" w:rsidP="00644BBC">
            <w:pPr>
              <w:jc w:val="both"/>
              <w:rPr>
                <w:b/>
              </w:rPr>
            </w:pPr>
            <w:r>
              <w:rPr>
                <w:b/>
              </w:rPr>
              <w:t>rozsah</w:t>
            </w:r>
          </w:p>
        </w:tc>
      </w:tr>
      <w:tr w:rsidR="00B505CB" w14:paraId="0386806E" w14:textId="77777777" w:rsidTr="00644BBC">
        <w:tc>
          <w:tcPr>
            <w:tcW w:w="6057" w:type="dxa"/>
            <w:gridSpan w:val="8"/>
            <w:tcBorders>
              <w:top w:val="single" w:sz="4" w:space="0" w:color="auto"/>
              <w:left w:val="single" w:sz="4" w:space="0" w:color="auto"/>
              <w:bottom w:val="single" w:sz="4" w:space="0" w:color="auto"/>
              <w:right w:val="single" w:sz="4" w:space="0" w:color="auto"/>
            </w:tcBorders>
          </w:tcPr>
          <w:p w14:paraId="08115C55"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D0FEECA" w14:textId="77777777" w:rsidR="00B505CB" w:rsidRDefault="00B505CB" w:rsidP="00644BBC">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074880EC" w14:textId="77777777" w:rsidR="00B505CB" w:rsidRDefault="00B505CB" w:rsidP="00644BBC">
            <w:pPr>
              <w:jc w:val="both"/>
            </w:pPr>
          </w:p>
        </w:tc>
      </w:tr>
      <w:tr w:rsidR="00B505CB" w14:paraId="2AA12321" w14:textId="77777777" w:rsidTr="00644BBC">
        <w:tc>
          <w:tcPr>
            <w:tcW w:w="6057" w:type="dxa"/>
            <w:gridSpan w:val="8"/>
            <w:tcBorders>
              <w:top w:val="single" w:sz="4" w:space="0" w:color="auto"/>
              <w:left w:val="single" w:sz="4" w:space="0" w:color="auto"/>
              <w:bottom w:val="single" w:sz="4" w:space="0" w:color="auto"/>
              <w:right w:val="single" w:sz="4" w:space="0" w:color="auto"/>
            </w:tcBorders>
          </w:tcPr>
          <w:p w14:paraId="59F9B342"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5B5EC6C3" w14:textId="77777777" w:rsidR="00B505CB" w:rsidRDefault="00B505CB" w:rsidP="00644BBC">
            <w:pPr>
              <w:jc w:val="both"/>
            </w:pPr>
          </w:p>
        </w:tc>
        <w:tc>
          <w:tcPr>
            <w:tcW w:w="2099" w:type="dxa"/>
            <w:gridSpan w:val="5"/>
            <w:tcBorders>
              <w:top w:val="single" w:sz="4" w:space="0" w:color="auto"/>
              <w:left w:val="single" w:sz="4" w:space="0" w:color="auto"/>
              <w:bottom w:val="single" w:sz="4" w:space="0" w:color="auto"/>
              <w:right w:val="single" w:sz="4" w:space="0" w:color="auto"/>
            </w:tcBorders>
          </w:tcPr>
          <w:p w14:paraId="5DFC143C" w14:textId="77777777" w:rsidR="00B505CB" w:rsidRDefault="00B505CB" w:rsidP="00644BBC">
            <w:pPr>
              <w:jc w:val="both"/>
            </w:pPr>
          </w:p>
        </w:tc>
      </w:tr>
      <w:tr w:rsidR="00B505CB" w14:paraId="20D8F3EC"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CD80F5"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64AEABAC" w14:textId="77777777" w:rsidTr="00644BBC">
        <w:trPr>
          <w:trHeight w:val="388"/>
        </w:trPr>
        <w:tc>
          <w:tcPr>
            <w:tcW w:w="9859" w:type="dxa"/>
            <w:gridSpan w:val="15"/>
            <w:tcBorders>
              <w:top w:val="nil"/>
              <w:left w:val="single" w:sz="4" w:space="0" w:color="auto"/>
              <w:bottom w:val="single" w:sz="4" w:space="0" w:color="auto"/>
              <w:right w:val="single" w:sz="4" w:space="0" w:color="auto"/>
            </w:tcBorders>
          </w:tcPr>
          <w:p w14:paraId="3E127210" w14:textId="77777777" w:rsidR="00B505CB" w:rsidRPr="002F0DCE" w:rsidRDefault="00B505CB" w:rsidP="00644BBC">
            <w:pPr>
              <w:jc w:val="both"/>
            </w:pPr>
            <w:r w:rsidRPr="008872A9">
              <w:t>Nakládání s</w:t>
            </w:r>
            <w:r>
              <w:t> </w:t>
            </w:r>
            <w:r w:rsidRPr="008872A9">
              <w:t>odpady</w:t>
            </w:r>
            <w:r>
              <w:t xml:space="preserve"> -</w:t>
            </w:r>
            <w:r w:rsidRPr="008872A9">
              <w:t xml:space="preserve"> přednáš</w:t>
            </w:r>
            <w:r>
              <w:t>ející (10 %)</w:t>
            </w:r>
          </w:p>
        </w:tc>
      </w:tr>
      <w:tr w:rsidR="00B505CB" w14:paraId="4E3E370B" w14:textId="77777777" w:rsidTr="00644BBC">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BFCD9DA"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532A04E2" w14:textId="77777777" w:rsidTr="00644BBC">
        <w:trPr>
          <w:trHeight w:val="340"/>
        </w:trPr>
        <w:tc>
          <w:tcPr>
            <w:tcW w:w="2800" w:type="dxa"/>
            <w:gridSpan w:val="2"/>
            <w:tcBorders>
              <w:top w:val="nil"/>
              <w:left w:val="single" w:sz="4" w:space="0" w:color="auto"/>
              <w:bottom w:val="single" w:sz="4" w:space="0" w:color="auto"/>
              <w:right w:val="single" w:sz="4" w:space="0" w:color="auto"/>
            </w:tcBorders>
            <w:hideMark/>
          </w:tcPr>
          <w:p w14:paraId="43D27956"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7C85B7F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0F0B716"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DAC8DCD" w14:textId="77777777" w:rsidR="00B505CB" w:rsidRDefault="00B505CB" w:rsidP="00644BBC">
            <w:pPr>
              <w:jc w:val="both"/>
              <w:rPr>
                <w:b/>
              </w:rPr>
            </w:pPr>
            <w:r>
              <w:rPr>
                <w:b/>
              </w:rPr>
              <w:t>Role ve výuce daného předmětu</w:t>
            </w:r>
          </w:p>
        </w:tc>
        <w:tc>
          <w:tcPr>
            <w:tcW w:w="1975" w:type="dxa"/>
            <w:gridSpan w:val="3"/>
            <w:tcBorders>
              <w:top w:val="nil"/>
              <w:left w:val="single" w:sz="4" w:space="0" w:color="auto"/>
              <w:bottom w:val="single" w:sz="4" w:space="0" w:color="auto"/>
              <w:right w:val="single" w:sz="4" w:space="0" w:color="auto"/>
            </w:tcBorders>
            <w:hideMark/>
          </w:tcPr>
          <w:p w14:paraId="7FC8BDE5" w14:textId="77777777" w:rsidR="00B505CB" w:rsidRDefault="00B505CB" w:rsidP="00644BBC">
            <w:pPr>
              <w:jc w:val="both"/>
              <w:rPr>
                <w:b/>
              </w:rPr>
            </w:pPr>
            <w:r>
              <w:rPr>
                <w:b/>
              </w:rPr>
              <w:t>(</w:t>
            </w:r>
            <w:r>
              <w:rPr>
                <w:b/>
                <w:i/>
                <w:iCs/>
              </w:rPr>
              <w:t>nepovinný údaj</w:t>
            </w:r>
            <w:r>
              <w:rPr>
                <w:b/>
              </w:rPr>
              <w:t>) Počet hodin za semestr</w:t>
            </w:r>
          </w:p>
        </w:tc>
      </w:tr>
      <w:tr w:rsidR="00B505CB" w14:paraId="1096E4A4" w14:textId="77777777" w:rsidTr="00644BBC">
        <w:trPr>
          <w:trHeight w:val="285"/>
        </w:trPr>
        <w:tc>
          <w:tcPr>
            <w:tcW w:w="2800" w:type="dxa"/>
            <w:gridSpan w:val="2"/>
            <w:tcBorders>
              <w:top w:val="nil"/>
              <w:left w:val="single" w:sz="4" w:space="0" w:color="auto"/>
              <w:bottom w:val="single" w:sz="4" w:space="0" w:color="auto"/>
              <w:right w:val="single" w:sz="4" w:space="0" w:color="auto"/>
            </w:tcBorders>
          </w:tcPr>
          <w:p w14:paraId="0E0A3456"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38867FBD"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1ADF4DDA"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3BA7605" w14:textId="77777777" w:rsidR="00B505CB" w:rsidRDefault="00B505CB" w:rsidP="00644BBC">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234E5EC8" w14:textId="77777777" w:rsidR="00B505CB" w:rsidRDefault="00B505CB" w:rsidP="00644BBC">
            <w:pPr>
              <w:jc w:val="both"/>
              <w:rPr>
                <w:color w:val="FF0000"/>
              </w:rPr>
            </w:pPr>
          </w:p>
        </w:tc>
      </w:tr>
      <w:tr w:rsidR="00B505CB" w14:paraId="59FE5375" w14:textId="77777777" w:rsidTr="00644BBC">
        <w:trPr>
          <w:trHeight w:val="284"/>
        </w:trPr>
        <w:tc>
          <w:tcPr>
            <w:tcW w:w="2800" w:type="dxa"/>
            <w:gridSpan w:val="2"/>
            <w:tcBorders>
              <w:top w:val="nil"/>
              <w:left w:val="single" w:sz="4" w:space="0" w:color="auto"/>
              <w:bottom w:val="single" w:sz="4" w:space="0" w:color="auto"/>
              <w:right w:val="single" w:sz="4" w:space="0" w:color="auto"/>
            </w:tcBorders>
          </w:tcPr>
          <w:p w14:paraId="07CE341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0CB0CE91"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5F14858"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4715699" w14:textId="77777777" w:rsidR="00B505CB" w:rsidRDefault="00B505CB" w:rsidP="00644BBC">
            <w:pPr>
              <w:jc w:val="both"/>
              <w:rPr>
                <w:color w:val="FF0000"/>
              </w:rPr>
            </w:pPr>
          </w:p>
        </w:tc>
        <w:tc>
          <w:tcPr>
            <w:tcW w:w="1975" w:type="dxa"/>
            <w:gridSpan w:val="3"/>
            <w:tcBorders>
              <w:top w:val="nil"/>
              <w:left w:val="single" w:sz="4" w:space="0" w:color="auto"/>
              <w:bottom w:val="single" w:sz="4" w:space="0" w:color="auto"/>
              <w:right w:val="single" w:sz="4" w:space="0" w:color="auto"/>
            </w:tcBorders>
          </w:tcPr>
          <w:p w14:paraId="4B140486" w14:textId="77777777" w:rsidR="00B505CB" w:rsidRDefault="00B505CB" w:rsidP="00644BBC">
            <w:pPr>
              <w:jc w:val="both"/>
              <w:rPr>
                <w:color w:val="FF0000"/>
              </w:rPr>
            </w:pPr>
          </w:p>
        </w:tc>
      </w:tr>
      <w:tr w:rsidR="00B505CB" w14:paraId="523DF447"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D493FC" w14:textId="77777777" w:rsidR="00B505CB" w:rsidRDefault="00B505CB" w:rsidP="00644BBC">
            <w:pPr>
              <w:jc w:val="both"/>
            </w:pPr>
            <w:r>
              <w:rPr>
                <w:b/>
              </w:rPr>
              <w:t xml:space="preserve">Údaje o vzdělání na VŠ </w:t>
            </w:r>
          </w:p>
        </w:tc>
      </w:tr>
      <w:tr w:rsidR="00B505CB" w14:paraId="1D3F9373" w14:textId="77777777" w:rsidTr="00644BBC">
        <w:trPr>
          <w:trHeight w:val="1055"/>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10E986CE" w14:textId="77777777" w:rsidTr="00644BBC">
              <w:trPr>
                <w:trHeight w:val="1200"/>
              </w:trPr>
              <w:tc>
                <w:tcPr>
                  <w:tcW w:w="1239" w:type="dxa"/>
                </w:tcPr>
                <w:p w14:paraId="2DD11771" w14:textId="77777777" w:rsidR="00B505CB" w:rsidRDefault="00B505CB" w:rsidP="00644BBC">
                  <w:r>
                    <w:t>Bc. 2007:</w:t>
                  </w:r>
                </w:p>
                <w:p w14:paraId="497D271D" w14:textId="77777777" w:rsidR="00B505CB" w:rsidRDefault="00B505CB" w:rsidP="00644BBC">
                  <w:r>
                    <w:t>Ing. 2009:</w:t>
                  </w:r>
                </w:p>
                <w:p w14:paraId="61524DF0" w14:textId="77777777" w:rsidR="00B505CB" w:rsidRDefault="00B505CB" w:rsidP="00644BBC"/>
                <w:p w14:paraId="2D84D830" w14:textId="77777777" w:rsidR="00B505CB" w:rsidRPr="00894A67" w:rsidRDefault="00B505CB" w:rsidP="00644BBC">
                  <w:r>
                    <w:t>Ph.D. 2014</w:t>
                  </w:r>
                </w:p>
              </w:tc>
              <w:tc>
                <w:tcPr>
                  <w:tcW w:w="8505" w:type="dxa"/>
                </w:tcPr>
                <w:p w14:paraId="5C6687C5" w14:textId="77777777" w:rsidR="00B505CB" w:rsidRDefault="00B505CB" w:rsidP="00644BBC">
                  <w:pPr>
                    <w:jc w:val="both"/>
                  </w:pPr>
                  <w:r>
                    <w:t>Univerzita Tomáše Bati ve Zlíně, Fakulta technologická, Chemie a technologie potravin</w:t>
                  </w:r>
                </w:p>
                <w:p w14:paraId="647384B4" w14:textId="77777777" w:rsidR="00B505CB" w:rsidRDefault="00B505CB" w:rsidP="00644BBC">
                  <w:pPr>
                    <w:jc w:val="both"/>
                  </w:pPr>
                  <w:r>
                    <w:t>Univerzita Tomáše Bati ve Zlíně, Fakulta technologická, Technologie, hygiena a ekonomika výroby potravin</w:t>
                  </w:r>
                </w:p>
                <w:p w14:paraId="3EB6DC0F" w14:textId="77777777" w:rsidR="00B505CB" w:rsidRDefault="00B505CB" w:rsidP="00644BBC">
                  <w:pPr>
                    <w:jc w:val="both"/>
                  </w:pPr>
                  <w:r>
                    <w:t>Univerzita Tomáše Bati ve Zlíně, Fakulta technologická, Technologie makromolekulárních látek</w:t>
                  </w:r>
                </w:p>
                <w:p w14:paraId="08251028" w14:textId="77777777" w:rsidR="00B505CB" w:rsidRPr="00894A67" w:rsidRDefault="00B505CB" w:rsidP="00644BBC">
                  <w:pPr>
                    <w:jc w:val="both"/>
                  </w:pPr>
                </w:p>
              </w:tc>
            </w:tr>
          </w:tbl>
          <w:p w14:paraId="69E5501F" w14:textId="77777777" w:rsidR="00B505CB" w:rsidRDefault="00B505CB" w:rsidP="00644BBC">
            <w:pPr>
              <w:jc w:val="both"/>
              <w:rPr>
                <w:b/>
              </w:rPr>
            </w:pPr>
          </w:p>
        </w:tc>
      </w:tr>
      <w:tr w:rsidR="00B505CB" w14:paraId="7BBC17F1"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2B08629E" w14:textId="77777777" w:rsidR="00B505CB" w:rsidRDefault="00B505CB" w:rsidP="00644BBC">
            <w:pPr>
              <w:jc w:val="both"/>
              <w:rPr>
                <w:b/>
              </w:rPr>
            </w:pPr>
            <w:r>
              <w:rPr>
                <w:b/>
              </w:rPr>
              <w:t>Údaje o odborném působení od absolvování VŠ</w:t>
            </w:r>
          </w:p>
        </w:tc>
      </w:tr>
      <w:tr w:rsidR="00B505CB" w14:paraId="31486512" w14:textId="77777777" w:rsidTr="00644BBC">
        <w:trPr>
          <w:trHeight w:val="484"/>
        </w:trPr>
        <w:tc>
          <w:tcPr>
            <w:tcW w:w="9859"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0ABF0840" w14:textId="77777777" w:rsidTr="00644BBC">
              <w:trPr>
                <w:trHeight w:val="681"/>
              </w:trPr>
              <w:tc>
                <w:tcPr>
                  <w:tcW w:w="1314" w:type="dxa"/>
                </w:tcPr>
                <w:p w14:paraId="79EF82DD" w14:textId="77777777" w:rsidR="00B505CB" w:rsidRDefault="00B505CB" w:rsidP="00644BBC">
                  <w:r>
                    <w:t>2020 – dosud</w:t>
                  </w:r>
                </w:p>
                <w:p w14:paraId="747C6479" w14:textId="77777777" w:rsidR="00B505CB" w:rsidRPr="00894A67" w:rsidRDefault="00B505CB" w:rsidP="00644BBC">
                  <w:r>
                    <w:t>2014 - 2020</w:t>
                  </w:r>
                </w:p>
              </w:tc>
              <w:tc>
                <w:tcPr>
                  <w:tcW w:w="8430" w:type="dxa"/>
                </w:tcPr>
                <w:p w14:paraId="63277077" w14:textId="77777777" w:rsidR="00B505CB" w:rsidRDefault="00B505CB" w:rsidP="00644BBC">
                  <w:pPr>
                    <w:widowControl w:val="0"/>
                    <w:autoSpaceDE w:val="0"/>
                    <w:autoSpaceDN w:val="0"/>
                    <w:adjustRightInd w:val="0"/>
                    <w:jc w:val="both"/>
                  </w:pPr>
                  <w:r>
                    <w:t>ROKOSPOL a.s. - vývojový pracovník</w:t>
                  </w:r>
                </w:p>
                <w:p w14:paraId="7B125E77" w14:textId="77777777" w:rsidR="00B505CB" w:rsidRPr="00894A67" w:rsidRDefault="00B505CB" w:rsidP="00644BBC">
                  <w:pPr>
                    <w:jc w:val="both"/>
                  </w:pPr>
                  <w:r>
                    <w:t>Univerzita Tomáše Bati ve Zlíně, Centrum Polymerních systémů – Junior Researcher</w:t>
                  </w:r>
                </w:p>
              </w:tc>
            </w:tr>
          </w:tbl>
          <w:p w14:paraId="5DAC2D08" w14:textId="77777777" w:rsidR="00B505CB" w:rsidRDefault="00B505CB" w:rsidP="00644BBC">
            <w:pPr>
              <w:jc w:val="both"/>
              <w:rPr>
                <w:color w:val="FF0000"/>
              </w:rPr>
            </w:pPr>
          </w:p>
        </w:tc>
      </w:tr>
      <w:tr w:rsidR="00B505CB" w:rsidRPr="00D528F7" w14:paraId="3ED1B9D3" w14:textId="77777777" w:rsidTr="00644BBC">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tcPr>
          <w:p w14:paraId="415A4339" w14:textId="77777777" w:rsidR="00B505CB" w:rsidRPr="00D528F7" w:rsidRDefault="00B505CB" w:rsidP="00644BBC">
            <w:pPr>
              <w:jc w:val="both"/>
              <w:rPr>
                <w:b/>
              </w:rPr>
            </w:pPr>
            <w:r w:rsidRPr="00D528F7">
              <w:rPr>
                <w:b/>
              </w:rPr>
              <w:t>Zkušenosti s vedením kvalifikačních a rigorózních prací</w:t>
            </w:r>
          </w:p>
        </w:tc>
      </w:tr>
      <w:tr w:rsidR="00B505CB" w14:paraId="4117A650" w14:textId="77777777" w:rsidTr="00644BBC">
        <w:trPr>
          <w:trHeight w:val="476"/>
        </w:trPr>
        <w:tc>
          <w:tcPr>
            <w:tcW w:w="9859" w:type="dxa"/>
            <w:gridSpan w:val="15"/>
            <w:tcBorders>
              <w:top w:val="single" w:sz="4" w:space="0" w:color="auto"/>
              <w:left w:val="single" w:sz="4" w:space="0" w:color="auto"/>
              <w:bottom w:val="single" w:sz="4" w:space="0" w:color="auto"/>
              <w:right w:val="single" w:sz="4" w:space="0" w:color="auto"/>
            </w:tcBorders>
          </w:tcPr>
          <w:p w14:paraId="0ED29E82" w14:textId="77777777" w:rsidR="00B505CB" w:rsidRDefault="00B505CB" w:rsidP="00644BBC">
            <w:pPr>
              <w:jc w:val="both"/>
            </w:pPr>
          </w:p>
        </w:tc>
      </w:tr>
      <w:tr w:rsidR="00B505CB" w14:paraId="2D9C3AA9" w14:textId="77777777" w:rsidTr="00644BBC">
        <w:trPr>
          <w:cantSplit/>
        </w:trPr>
        <w:tc>
          <w:tcPr>
            <w:tcW w:w="33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35410AC"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B106683" w14:textId="77777777" w:rsidR="00B505CB" w:rsidRDefault="00B505CB" w:rsidP="00644BBC">
            <w:pPr>
              <w:jc w:val="both"/>
            </w:pPr>
            <w:r>
              <w:rPr>
                <w:b/>
              </w:rPr>
              <w:t>Rok udělení hodnosti</w:t>
            </w:r>
          </w:p>
        </w:tc>
        <w:tc>
          <w:tcPr>
            <w:tcW w:w="2251"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F3962C5"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278ED55E" w14:textId="77777777" w:rsidR="00B505CB" w:rsidRDefault="00B505CB" w:rsidP="00644BBC">
            <w:pPr>
              <w:jc w:val="both"/>
              <w:rPr>
                <w:b/>
              </w:rPr>
            </w:pPr>
            <w:r>
              <w:rPr>
                <w:b/>
              </w:rPr>
              <w:t>Ohlasy publikací</w:t>
            </w:r>
          </w:p>
        </w:tc>
      </w:tr>
      <w:tr w:rsidR="00B505CB" w14:paraId="78019A12" w14:textId="77777777" w:rsidTr="00644BBC">
        <w:trPr>
          <w:cantSplit/>
        </w:trPr>
        <w:tc>
          <w:tcPr>
            <w:tcW w:w="3345" w:type="dxa"/>
            <w:gridSpan w:val="3"/>
            <w:tcBorders>
              <w:top w:val="single" w:sz="4" w:space="0" w:color="auto"/>
              <w:left w:val="single" w:sz="4" w:space="0" w:color="auto"/>
              <w:bottom w:val="single" w:sz="4" w:space="0" w:color="auto"/>
              <w:right w:val="single" w:sz="4" w:space="0" w:color="auto"/>
            </w:tcBorders>
          </w:tcPr>
          <w:p w14:paraId="5D83321F"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D26A91B" w14:textId="77777777" w:rsidR="00B505CB" w:rsidRDefault="00B505CB" w:rsidP="00644BBC">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1F321C1F"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06D8449"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478D91B"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B2DD2EE" w14:textId="77777777" w:rsidR="00B505CB" w:rsidRDefault="00B505CB" w:rsidP="00644BBC">
            <w:pPr>
              <w:jc w:val="both"/>
            </w:pPr>
            <w:r>
              <w:rPr>
                <w:b/>
                <w:sz w:val="18"/>
              </w:rPr>
              <w:t>ostatní</w:t>
            </w:r>
          </w:p>
        </w:tc>
      </w:tr>
      <w:tr w:rsidR="00B505CB" w14:paraId="2D992799" w14:textId="77777777" w:rsidTr="00644BBC">
        <w:trPr>
          <w:cantSplit/>
          <w:trHeight w:val="70"/>
        </w:trPr>
        <w:tc>
          <w:tcPr>
            <w:tcW w:w="33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80ABC8"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4B129E" w14:textId="77777777" w:rsidR="00B505CB" w:rsidRDefault="00B505CB" w:rsidP="00644BBC">
            <w:pPr>
              <w:jc w:val="both"/>
            </w:pPr>
            <w:r>
              <w:rPr>
                <w:b/>
              </w:rPr>
              <w:t>Rok udělení hodnosti</w:t>
            </w:r>
          </w:p>
        </w:tc>
        <w:tc>
          <w:tcPr>
            <w:tcW w:w="2251"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215EDB9"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E4DA022" w14:textId="77777777" w:rsidR="00B505CB" w:rsidRDefault="00B505CB" w:rsidP="00644BBC">
            <w:pPr>
              <w:jc w:val="both"/>
              <w:rPr>
                <w:b/>
              </w:rPr>
            </w:pPr>
            <w:r w:rsidRPr="008872A9">
              <w:t>650</w:t>
            </w:r>
          </w:p>
        </w:tc>
        <w:tc>
          <w:tcPr>
            <w:tcW w:w="693" w:type="dxa"/>
            <w:tcBorders>
              <w:top w:val="single" w:sz="4" w:space="0" w:color="auto"/>
              <w:left w:val="single" w:sz="4" w:space="0" w:color="auto"/>
              <w:bottom w:val="single" w:sz="4" w:space="0" w:color="auto"/>
              <w:right w:val="single" w:sz="4" w:space="0" w:color="auto"/>
            </w:tcBorders>
          </w:tcPr>
          <w:p w14:paraId="63050E98" w14:textId="77777777" w:rsidR="00B505CB" w:rsidRDefault="00B505CB" w:rsidP="00644BBC">
            <w:pPr>
              <w:jc w:val="both"/>
              <w:rPr>
                <w:b/>
              </w:rPr>
            </w:pPr>
            <w:r w:rsidRPr="00B77713">
              <w:t>736</w:t>
            </w:r>
          </w:p>
        </w:tc>
        <w:tc>
          <w:tcPr>
            <w:tcW w:w="694" w:type="dxa"/>
            <w:tcBorders>
              <w:top w:val="single" w:sz="4" w:space="0" w:color="auto"/>
              <w:left w:val="single" w:sz="4" w:space="0" w:color="auto"/>
              <w:bottom w:val="single" w:sz="4" w:space="0" w:color="auto"/>
              <w:right w:val="single" w:sz="4" w:space="0" w:color="auto"/>
            </w:tcBorders>
          </w:tcPr>
          <w:p w14:paraId="540DB9AE" w14:textId="77777777" w:rsidR="00B505CB" w:rsidRDefault="00B505CB" w:rsidP="00644BBC">
            <w:pPr>
              <w:jc w:val="both"/>
              <w:rPr>
                <w:b/>
              </w:rPr>
            </w:pPr>
          </w:p>
        </w:tc>
      </w:tr>
      <w:tr w:rsidR="00B505CB" w14:paraId="2C3556D1" w14:textId="77777777" w:rsidTr="00644BBC">
        <w:trPr>
          <w:trHeight w:val="205"/>
        </w:trPr>
        <w:tc>
          <w:tcPr>
            <w:tcW w:w="3345" w:type="dxa"/>
            <w:gridSpan w:val="3"/>
            <w:tcBorders>
              <w:top w:val="single" w:sz="4" w:space="0" w:color="auto"/>
              <w:left w:val="single" w:sz="4" w:space="0" w:color="auto"/>
              <w:bottom w:val="single" w:sz="4" w:space="0" w:color="auto"/>
              <w:right w:val="single" w:sz="4" w:space="0" w:color="auto"/>
            </w:tcBorders>
          </w:tcPr>
          <w:p w14:paraId="6790D4D3"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A417DFE" w14:textId="77777777" w:rsidR="00B505CB" w:rsidRDefault="00B505CB" w:rsidP="00644BBC">
            <w:pPr>
              <w:jc w:val="both"/>
            </w:pPr>
          </w:p>
        </w:tc>
        <w:tc>
          <w:tcPr>
            <w:tcW w:w="2251" w:type="dxa"/>
            <w:gridSpan w:val="5"/>
            <w:tcBorders>
              <w:top w:val="single" w:sz="4" w:space="0" w:color="auto"/>
              <w:left w:val="single" w:sz="4" w:space="0" w:color="auto"/>
              <w:bottom w:val="single" w:sz="4" w:space="0" w:color="auto"/>
              <w:right w:val="single" w:sz="12" w:space="0" w:color="auto"/>
            </w:tcBorders>
          </w:tcPr>
          <w:p w14:paraId="7D8B3CD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1AA979D"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68875E30" w14:textId="77777777" w:rsidR="00B505CB" w:rsidRDefault="00B505CB" w:rsidP="00644BBC">
            <w:pPr>
              <w:rPr>
                <w:b/>
              </w:rPr>
            </w:pPr>
            <w:r w:rsidRPr="008872A9">
              <w:t>16/</w:t>
            </w:r>
            <w:r>
              <w:t>17</w:t>
            </w:r>
          </w:p>
        </w:tc>
      </w:tr>
      <w:tr w:rsidR="00B505CB" w14:paraId="47BFE3D8" w14:textId="77777777" w:rsidTr="00644BBC">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061AD"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08651C" w14:paraId="36E01609" w14:textId="77777777" w:rsidTr="00644BBC">
        <w:trPr>
          <w:trHeight w:val="2347"/>
        </w:trPr>
        <w:tc>
          <w:tcPr>
            <w:tcW w:w="9859" w:type="dxa"/>
            <w:gridSpan w:val="15"/>
            <w:tcBorders>
              <w:top w:val="single" w:sz="4" w:space="0" w:color="auto"/>
              <w:left w:val="single" w:sz="4" w:space="0" w:color="auto"/>
              <w:bottom w:val="single" w:sz="4" w:space="0" w:color="auto"/>
              <w:right w:val="single" w:sz="4" w:space="0" w:color="auto"/>
            </w:tcBorders>
          </w:tcPr>
          <w:p w14:paraId="27949F93" w14:textId="77777777" w:rsidR="00B505CB" w:rsidRPr="008872A9" w:rsidRDefault="00B505CB" w:rsidP="00644BBC">
            <w:pPr>
              <w:pStyle w:val="Odstavecseseznamem"/>
              <w:numPr>
                <w:ilvl w:val="0"/>
                <w:numId w:val="73"/>
              </w:numPr>
              <w:ind w:left="249" w:hanging="249"/>
              <w:jc w:val="both"/>
            </w:pPr>
            <w:r w:rsidRPr="008872A9">
              <w:t>povinnosti výrobců, dovozců, distributorů a následných uživatelů, které ukládá evropská i česká chemická legislativa při uvádění chemických látek a směsí na trh</w:t>
            </w:r>
          </w:p>
          <w:p w14:paraId="0BBA9688" w14:textId="77777777" w:rsidR="00B505CB" w:rsidRPr="008872A9" w:rsidRDefault="00B505CB" w:rsidP="00644BBC">
            <w:pPr>
              <w:pStyle w:val="Odstavecseseznamem"/>
              <w:numPr>
                <w:ilvl w:val="0"/>
                <w:numId w:val="73"/>
              </w:numPr>
              <w:ind w:left="249" w:hanging="249"/>
              <w:jc w:val="both"/>
            </w:pPr>
            <w:r w:rsidRPr="008872A9">
              <w:t>hlášení nebezpečných směsí do MZd a ECHA</w:t>
            </w:r>
          </w:p>
          <w:p w14:paraId="102DA7DD" w14:textId="77777777" w:rsidR="00B505CB" w:rsidRPr="008872A9" w:rsidRDefault="00B505CB" w:rsidP="00644BBC">
            <w:pPr>
              <w:pStyle w:val="Odstavecseseznamem"/>
              <w:numPr>
                <w:ilvl w:val="0"/>
                <w:numId w:val="73"/>
              </w:numPr>
              <w:ind w:left="249" w:hanging="249"/>
              <w:jc w:val="both"/>
            </w:pPr>
            <w:r w:rsidRPr="008872A9">
              <w:t>kontrola dodržování a implementace nařízení REACH a CLP ve výrobě</w:t>
            </w:r>
          </w:p>
          <w:p w14:paraId="428D9590" w14:textId="77777777" w:rsidR="00B505CB" w:rsidRPr="008872A9" w:rsidRDefault="00B505CB" w:rsidP="00644BBC">
            <w:pPr>
              <w:pStyle w:val="Odstavecseseznamem"/>
              <w:numPr>
                <w:ilvl w:val="0"/>
                <w:numId w:val="73"/>
              </w:numPr>
              <w:ind w:left="249" w:hanging="249"/>
              <w:jc w:val="both"/>
            </w:pPr>
            <w:r w:rsidRPr="008872A9">
              <w:t>klasifikace, balení a značení podle CLP, bezpečnostní listy, přeprava nebezpečných látek v režimu ADR</w:t>
            </w:r>
          </w:p>
          <w:p w14:paraId="4CAF8BB4" w14:textId="77777777" w:rsidR="00B505CB" w:rsidRPr="008872A9" w:rsidRDefault="00B505CB" w:rsidP="00644BBC">
            <w:pPr>
              <w:pStyle w:val="Odstavecseseznamem"/>
              <w:numPr>
                <w:ilvl w:val="0"/>
                <w:numId w:val="73"/>
              </w:numPr>
              <w:ind w:left="249" w:hanging="249"/>
              <w:jc w:val="both"/>
            </w:pPr>
            <w:r w:rsidRPr="008872A9">
              <w:t>podniková ekologie, nakládání s odpady, evidence a ohlašování odpadů</w:t>
            </w:r>
          </w:p>
          <w:p w14:paraId="058F62CB" w14:textId="77777777" w:rsidR="00B505CB" w:rsidRPr="008872A9" w:rsidRDefault="00B505CB" w:rsidP="00644BBC">
            <w:pPr>
              <w:pStyle w:val="Odstavecseseznamem"/>
              <w:numPr>
                <w:ilvl w:val="0"/>
                <w:numId w:val="73"/>
              </w:numPr>
              <w:ind w:left="249" w:hanging="249"/>
              <w:jc w:val="both"/>
            </w:pPr>
            <w:r w:rsidRPr="008872A9">
              <w:t>uvádění stavebních výrobků na trh: harmonizovaná oblast – posouzení a ověření stálosti vlastností dle příslušné harmonizované normy, CE značení a vypracování Prohlášení o vlastnostech v souladu s CRP, neharmonizovaná oblast</w:t>
            </w:r>
            <w:r>
              <w:t xml:space="preserve">- </w:t>
            </w:r>
            <w:r w:rsidRPr="008872A9">
              <w:t>posouzení shody stanovených výrobků dle 163/2002 Sb., vypracování Prohlášení o shodě</w:t>
            </w:r>
          </w:p>
          <w:p w14:paraId="68CDB686" w14:textId="77777777" w:rsidR="00B505CB" w:rsidRPr="00171621" w:rsidRDefault="00B505CB" w:rsidP="00644BBC">
            <w:pPr>
              <w:pStyle w:val="Odstavecseseznamem"/>
              <w:numPr>
                <w:ilvl w:val="0"/>
                <w:numId w:val="73"/>
              </w:numPr>
              <w:ind w:left="249" w:hanging="249"/>
              <w:jc w:val="both"/>
              <w:rPr>
                <w:b/>
              </w:rPr>
            </w:pPr>
            <w:r w:rsidRPr="008872A9">
              <w:t>vývoj a certifikace výrobků z hlediska udržitelného vývoje – snižování VOC, omezování obsahu nebezpečných CMR látek, prodlužování živostnosti výrobků – odolnost vůči povětrnostním fyzikálním vlivům a odolnost vůči mikrobiologickému napadení, snižování energetické náročnosti výroby</w:t>
            </w:r>
          </w:p>
        </w:tc>
      </w:tr>
      <w:tr w:rsidR="00B505CB" w14:paraId="7A261A69" w14:textId="77777777" w:rsidTr="00644BBC">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DBA2B90" w14:textId="77777777" w:rsidR="00B505CB" w:rsidRDefault="00B505CB" w:rsidP="00644BBC">
            <w:pPr>
              <w:rPr>
                <w:b/>
              </w:rPr>
            </w:pPr>
            <w:r>
              <w:rPr>
                <w:b/>
              </w:rPr>
              <w:t>Působení v zahraničí</w:t>
            </w:r>
          </w:p>
        </w:tc>
      </w:tr>
      <w:tr w:rsidR="00B505CB" w14:paraId="2732E238" w14:textId="77777777" w:rsidTr="00644BBC">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22D02BF4" w14:textId="77777777" w:rsidR="00B505CB" w:rsidRDefault="00B505CB" w:rsidP="00644BBC">
            <w:pPr>
              <w:spacing w:after="60"/>
              <w:jc w:val="both"/>
              <w:rPr>
                <w:b/>
              </w:rPr>
            </w:pPr>
            <w:r w:rsidRPr="008872A9">
              <w:t>Università Degli Studi di Salerno – (2007, stáž ERASMUS, 1 semestr)</w:t>
            </w:r>
          </w:p>
        </w:tc>
      </w:tr>
      <w:tr w:rsidR="00B505CB" w14:paraId="1DDB1CE7" w14:textId="77777777" w:rsidTr="00644BBC">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61D491F" w14:textId="77777777" w:rsidR="00B505CB" w:rsidRDefault="00B505CB" w:rsidP="00644BBC">
            <w:pPr>
              <w:jc w:val="both"/>
              <w:rPr>
                <w:b/>
              </w:rPr>
            </w:pPr>
            <w:r>
              <w:rPr>
                <w:b/>
              </w:rPr>
              <w:t xml:space="preserve">Podpis </w:t>
            </w:r>
          </w:p>
        </w:tc>
        <w:tc>
          <w:tcPr>
            <w:tcW w:w="4535" w:type="dxa"/>
            <w:gridSpan w:val="8"/>
            <w:tcBorders>
              <w:top w:val="single" w:sz="4" w:space="0" w:color="auto"/>
              <w:left w:val="single" w:sz="4" w:space="0" w:color="auto"/>
              <w:bottom w:val="single" w:sz="4" w:space="0" w:color="auto"/>
              <w:right w:val="single" w:sz="4" w:space="0" w:color="auto"/>
            </w:tcBorders>
          </w:tcPr>
          <w:p w14:paraId="0C8B0EBE" w14:textId="77777777" w:rsidR="00B505CB" w:rsidRDefault="00B505CB" w:rsidP="00644BBC">
            <w:pPr>
              <w:jc w:val="both"/>
            </w:pPr>
          </w:p>
        </w:tc>
        <w:tc>
          <w:tcPr>
            <w:tcW w:w="7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C158C1"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D76B3C4" w14:textId="77777777" w:rsidR="00B505CB" w:rsidRDefault="00B505CB" w:rsidP="00644BBC">
            <w:pPr>
              <w:jc w:val="both"/>
            </w:pPr>
          </w:p>
        </w:tc>
      </w:tr>
    </w:tbl>
    <w:p w14:paraId="34F3FB29" w14:textId="77C024B7" w:rsidR="00B505CB" w:rsidRDefault="00B505CB" w:rsidP="00C10C15"/>
    <w:p w14:paraId="214D749F"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277CF466" w14:textId="77777777" w:rsidTr="00B505CB">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535964CD" w14:textId="77777777" w:rsidR="00B505CB" w:rsidRDefault="00B505CB" w:rsidP="00644BBC">
            <w:pPr>
              <w:jc w:val="both"/>
              <w:rPr>
                <w:b/>
                <w:sz w:val="28"/>
              </w:rPr>
            </w:pPr>
            <w:r>
              <w:rPr>
                <w:b/>
                <w:sz w:val="28"/>
              </w:rPr>
              <w:lastRenderedPageBreak/>
              <w:t>C-I – Personální zabezpečení</w:t>
            </w:r>
          </w:p>
        </w:tc>
      </w:tr>
      <w:tr w:rsidR="00B505CB" w14:paraId="2F87215C" w14:textId="77777777" w:rsidTr="00B505CB">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7FB8C46B"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6E543521" w14:textId="77777777" w:rsidR="00B505CB" w:rsidRDefault="00B505CB" w:rsidP="00644BBC">
            <w:pPr>
              <w:jc w:val="both"/>
            </w:pPr>
            <w:r w:rsidRPr="00EA7D15">
              <w:t>Univerzita Tomáše Bati ve Zlíně</w:t>
            </w:r>
          </w:p>
        </w:tc>
      </w:tr>
      <w:tr w:rsidR="00B505CB" w14:paraId="3E865D31"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E178F53"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18E2593E" w14:textId="77777777" w:rsidR="00B505CB" w:rsidRDefault="00B505CB" w:rsidP="00644BBC">
            <w:pPr>
              <w:jc w:val="both"/>
            </w:pPr>
            <w:r>
              <w:t>Fakulta managementu a ekonomiky</w:t>
            </w:r>
          </w:p>
        </w:tc>
      </w:tr>
      <w:tr w:rsidR="00B505CB" w14:paraId="292F762E"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3B1E715"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1AFAF902" w14:textId="77777777" w:rsidR="00B505CB" w:rsidRPr="009D4EE6" w:rsidRDefault="00B505CB" w:rsidP="00644BBC">
            <w:r w:rsidRPr="009D4EE6">
              <w:t xml:space="preserve">Management udržitelného rozvoje </w:t>
            </w:r>
          </w:p>
        </w:tc>
      </w:tr>
      <w:tr w:rsidR="00B505CB" w14:paraId="62E70BED"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CD57BE2"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4FE5748" w14:textId="77777777" w:rsidR="00B505CB" w:rsidRDefault="00B505CB" w:rsidP="00644BBC">
            <w:pPr>
              <w:jc w:val="both"/>
            </w:pPr>
            <w:r>
              <w:t>Dušan NAVRÁTIL</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C673840"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EE5D9F3" w14:textId="77777777" w:rsidR="00B505CB" w:rsidRDefault="00B505CB" w:rsidP="00644BBC">
            <w:pPr>
              <w:jc w:val="both"/>
            </w:pPr>
            <w:r>
              <w:t xml:space="preserve">Ing. </w:t>
            </w:r>
          </w:p>
        </w:tc>
      </w:tr>
      <w:tr w:rsidR="00B505CB" w14:paraId="218CD4A7" w14:textId="77777777" w:rsidTr="00B505C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4C17C55"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1DCB9EAD" w14:textId="77777777" w:rsidR="00B505CB" w:rsidRDefault="00B505CB" w:rsidP="00644BBC">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27930580"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E46D13F"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DD63E3F"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F1EC0FD"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DE9C67"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C22E3E0" w14:textId="77777777" w:rsidR="00B505CB" w:rsidRDefault="00B505CB" w:rsidP="00644BBC">
            <w:pPr>
              <w:jc w:val="both"/>
            </w:pPr>
          </w:p>
        </w:tc>
      </w:tr>
      <w:tr w:rsidR="00B505CB" w14:paraId="6CB871D5" w14:textId="77777777" w:rsidTr="00B505CB">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C6E110"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12B4E6DA"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4108E9F9"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E04D8D1"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FE77DB"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F48F3A9" w14:textId="77777777" w:rsidR="00B505CB" w:rsidRDefault="00B505CB" w:rsidP="00644BBC">
            <w:pPr>
              <w:jc w:val="both"/>
            </w:pPr>
          </w:p>
        </w:tc>
      </w:tr>
      <w:tr w:rsidR="00B505CB" w14:paraId="67A41F99" w14:textId="77777777" w:rsidTr="00B505CB">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F3F79B"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EDFA1"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861A1A" w14:textId="77777777" w:rsidR="00B505CB" w:rsidRDefault="00B505CB" w:rsidP="00644BBC">
            <w:pPr>
              <w:jc w:val="both"/>
              <w:rPr>
                <w:b/>
              </w:rPr>
            </w:pPr>
            <w:r>
              <w:rPr>
                <w:b/>
              </w:rPr>
              <w:t>rozsah</w:t>
            </w:r>
          </w:p>
        </w:tc>
      </w:tr>
      <w:tr w:rsidR="00B505CB" w14:paraId="568E5F36"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1E5D2DB7"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7AF85FE"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3B44A2D" w14:textId="77777777" w:rsidR="00B505CB" w:rsidRDefault="00B505CB" w:rsidP="00644BBC">
            <w:pPr>
              <w:jc w:val="both"/>
            </w:pPr>
          </w:p>
        </w:tc>
      </w:tr>
      <w:tr w:rsidR="00B505CB" w14:paraId="29A0830D" w14:textId="77777777" w:rsidTr="00B505CB">
        <w:tc>
          <w:tcPr>
            <w:tcW w:w="6056" w:type="dxa"/>
            <w:gridSpan w:val="8"/>
            <w:tcBorders>
              <w:top w:val="single" w:sz="4" w:space="0" w:color="auto"/>
              <w:left w:val="single" w:sz="4" w:space="0" w:color="auto"/>
              <w:bottom w:val="single" w:sz="4" w:space="0" w:color="auto"/>
              <w:right w:val="single" w:sz="4" w:space="0" w:color="auto"/>
            </w:tcBorders>
          </w:tcPr>
          <w:p w14:paraId="2EE783AB"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02B303ED"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8AA558B" w14:textId="77777777" w:rsidR="00B505CB" w:rsidRDefault="00B505CB" w:rsidP="00644BBC">
            <w:pPr>
              <w:jc w:val="both"/>
            </w:pPr>
          </w:p>
        </w:tc>
      </w:tr>
      <w:tr w:rsidR="00B505CB" w14:paraId="0C3837A1"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D05421"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14:paraId="114F23A5" w14:textId="77777777" w:rsidTr="00B505CB">
        <w:trPr>
          <w:trHeight w:val="657"/>
        </w:trPr>
        <w:tc>
          <w:tcPr>
            <w:tcW w:w="9855" w:type="dxa"/>
            <w:gridSpan w:val="15"/>
            <w:tcBorders>
              <w:top w:val="nil"/>
              <w:left w:val="single" w:sz="4" w:space="0" w:color="auto"/>
              <w:bottom w:val="single" w:sz="4" w:space="0" w:color="auto"/>
              <w:right w:val="single" w:sz="4" w:space="0" w:color="auto"/>
            </w:tcBorders>
          </w:tcPr>
          <w:p w14:paraId="63BAD375" w14:textId="77777777" w:rsidR="00B505CB" w:rsidRPr="002F0DCE" w:rsidRDefault="00B505CB" w:rsidP="00644BBC">
            <w:pPr>
              <w:jc w:val="both"/>
            </w:pPr>
            <w:r>
              <w:t>Technologie pro energetickou udržitelnost – přednášející (10 %)</w:t>
            </w:r>
          </w:p>
        </w:tc>
      </w:tr>
      <w:tr w:rsidR="00B505CB" w14:paraId="29FC0A98" w14:textId="77777777" w:rsidTr="00B505CB">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24173940"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4F98F7CE" w14:textId="77777777" w:rsidTr="00B505CB">
        <w:trPr>
          <w:trHeight w:val="340"/>
        </w:trPr>
        <w:tc>
          <w:tcPr>
            <w:tcW w:w="2799" w:type="dxa"/>
            <w:gridSpan w:val="2"/>
            <w:tcBorders>
              <w:top w:val="nil"/>
              <w:left w:val="single" w:sz="4" w:space="0" w:color="auto"/>
              <w:bottom w:val="single" w:sz="4" w:space="0" w:color="auto"/>
              <w:right w:val="single" w:sz="4" w:space="0" w:color="auto"/>
            </w:tcBorders>
            <w:hideMark/>
          </w:tcPr>
          <w:p w14:paraId="452F217D"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3C24A20F"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469F7A2"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504DE80E"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CC31A2" w14:textId="77777777" w:rsidR="00B505CB" w:rsidRDefault="00B505CB" w:rsidP="00644BBC">
            <w:pPr>
              <w:jc w:val="both"/>
              <w:rPr>
                <w:b/>
              </w:rPr>
            </w:pPr>
            <w:r>
              <w:rPr>
                <w:b/>
              </w:rPr>
              <w:t>(</w:t>
            </w:r>
            <w:r>
              <w:rPr>
                <w:b/>
                <w:i/>
                <w:iCs/>
              </w:rPr>
              <w:t>nepovinný údaj</w:t>
            </w:r>
            <w:r>
              <w:rPr>
                <w:b/>
              </w:rPr>
              <w:t>) Počet hodin za semestr</w:t>
            </w:r>
          </w:p>
        </w:tc>
      </w:tr>
      <w:tr w:rsidR="00B505CB" w14:paraId="23C86362" w14:textId="77777777" w:rsidTr="00B505CB">
        <w:trPr>
          <w:trHeight w:val="285"/>
        </w:trPr>
        <w:tc>
          <w:tcPr>
            <w:tcW w:w="2799" w:type="dxa"/>
            <w:gridSpan w:val="2"/>
            <w:tcBorders>
              <w:top w:val="nil"/>
              <w:left w:val="single" w:sz="4" w:space="0" w:color="auto"/>
              <w:bottom w:val="single" w:sz="4" w:space="0" w:color="auto"/>
              <w:right w:val="single" w:sz="4" w:space="0" w:color="auto"/>
            </w:tcBorders>
          </w:tcPr>
          <w:p w14:paraId="3A677F84"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F93B116"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FFD736E"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49422604"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9B9463E" w14:textId="77777777" w:rsidR="00B505CB" w:rsidRDefault="00B505CB" w:rsidP="00644BBC">
            <w:pPr>
              <w:jc w:val="both"/>
              <w:rPr>
                <w:color w:val="FF0000"/>
              </w:rPr>
            </w:pPr>
          </w:p>
        </w:tc>
      </w:tr>
      <w:tr w:rsidR="00B505CB" w14:paraId="4219AC60" w14:textId="77777777" w:rsidTr="00B505CB">
        <w:trPr>
          <w:trHeight w:val="284"/>
        </w:trPr>
        <w:tc>
          <w:tcPr>
            <w:tcW w:w="2799" w:type="dxa"/>
            <w:gridSpan w:val="2"/>
            <w:tcBorders>
              <w:top w:val="nil"/>
              <w:left w:val="single" w:sz="4" w:space="0" w:color="auto"/>
              <w:bottom w:val="single" w:sz="4" w:space="0" w:color="auto"/>
              <w:right w:val="single" w:sz="4" w:space="0" w:color="auto"/>
            </w:tcBorders>
          </w:tcPr>
          <w:p w14:paraId="59997C8B"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704BC772"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262F5049"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027BB58"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0F4AC2A3" w14:textId="77777777" w:rsidR="00B505CB" w:rsidRDefault="00B505CB" w:rsidP="00644BBC">
            <w:pPr>
              <w:jc w:val="both"/>
              <w:rPr>
                <w:color w:val="FF0000"/>
              </w:rPr>
            </w:pPr>
          </w:p>
        </w:tc>
      </w:tr>
      <w:tr w:rsidR="00B505CB" w14:paraId="2D437C44"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F6B9D1" w14:textId="77777777" w:rsidR="00B505CB" w:rsidRDefault="00B505CB" w:rsidP="00644BBC">
            <w:pPr>
              <w:jc w:val="both"/>
            </w:pPr>
            <w:r>
              <w:rPr>
                <w:b/>
              </w:rPr>
              <w:t xml:space="preserve">Údaje o vzdělání na VŠ </w:t>
            </w:r>
          </w:p>
        </w:tc>
      </w:tr>
      <w:tr w:rsidR="00B505CB" w14:paraId="32F60093" w14:textId="77777777" w:rsidTr="00B505CB">
        <w:trPr>
          <w:trHeight w:val="1350"/>
        </w:trPr>
        <w:tc>
          <w:tcPr>
            <w:tcW w:w="9855" w:type="dxa"/>
            <w:gridSpan w:val="15"/>
            <w:tcBorders>
              <w:top w:val="single" w:sz="4" w:space="0" w:color="auto"/>
              <w:left w:val="single" w:sz="4" w:space="0" w:color="auto"/>
              <w:bottom w:val="single" w:sz="4" w:space="0" w:color="auto"/>
              <w:right w:val="single" w:sz="4" w:space="0" w:color="auto"/>
            </w:tcBorders>
          </w:tcPr>
          <w:p w14:paraId="11030191" w14:textId="77777777" w:rsidR="00B505CB" w:rsidRDefault="00B505CB" w:rsidP="00644BBC">
            <w:pPr>
              <w:jc w:val="both"/>
            </w:pPr>
            <w:r>
              <w:t xml:space="preserve">2015 – 2018:    Univerzita Tomáše Bati ve Zlíně – Fakulta technologická – Bakalářské studium, Obor Polymerní </w:t>
            </w:r>
          </w:p>
          <w:p w14:paraId="3B5FC861" w14:textId="77777777" w:rsidR="00B505CB" w:rsidRDefault="00B505CB" w:rsidP="00644BBC">
            <w:pPr>
              <w:jc w:val="both"/>
            </w:pPr>
            <w:r>
              <w:t xml:space="preserve">                         materiály a technologie, zakončeno s vyznamenáním – Bc.</w:t>
            </w:r>
          </w:p>
          <w:p w14:paraId="64970D9F" w14:textId="77777777" w:rsidR="00B505CB" w:rsidRDefault="00B505CB" w:rsidP="00644BBC">
            <w:pPr>
              <w:jc w:val="both"/>
            </w:pPr>
            <w:r>
              <w:t xml:space="preserve">2018 – 2020:    Univerzita Tomáše Bati ve Zlíně – Fakulta technologická – Magisterské studium, Obor Inženýrství </w:t>
            </w:r>
          </w:p>
          <w:p w14:paraId="11F28B8B" w14:textId="77777777" w:rsidR="00B505CB" w:rsidRDefault="00B505CB" w:rsidP="00644BBC">
            <w:pPr>
              <w:jc w:val="both"/>
            </w:pPr>
            <w:r>
              <w:t xml:space="preserve">                         polymerů, zakončeno s vyznamenáním – Ing.</w:t>
            </w:r>
          </w:p>
          <w:p w14:paraId="20E013DD" w14:textId="77777777" w:rsidR="00B505CB" w:rsidRDefault="00B505CB" w:rsidP="00644BBC">
            <w:pPr>
              <w:jc w:val="both"/>
            </w:pPr>
            <w:r>
              <w:t xml:space="preserve">2020 – dosud:  Univerzita Tomáše Bati ve Zlíně – Univerzitní institut – Doktorské studium, Obor Nanomateriály a </w:t>
            </w:r>
          </w:p>
          <w:p w14:paraId="4F66B9E2" w14:textId="77777777" w:rsidR="00B505CB" w:rsidRDefault="00B505CB" w:rsidP="00644BBC">
            <w:pPr>
              <w:rPr>
                <w:b/>
              </w:rPr>
            </w:pPr>
            <w:r>
              <w:t xml:space="preserve">                         nanotechnologie</w:t>
            </w:r>
          </w:p>
        </w:tc>
      </w:tr>
      <w:tr w:rsidR="00B505CB" w14:paraId="41B8E2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2280C957" w14:textId="77777777" w:rsidR="00B505CB" w:rsidRDefault="00B505CB" w:rsidP="00644BBC">
            <w:pPr>
              <w:jc w:val="both"/>
              <w:rPr>
                <w:b/>
              </w:rPr>
            </w:pPr>
            <w:r>
              <w:rPr>
                <w:b/>
              </w:rPr>
              <w:t>Údaje o odborném působení od absolvování VŠ</w:t>
            </w:r>
          </w:p>
        </w:tc>
      </w:tr>
      <w:tr w:rsidR="00B505CB" w14:paraId="12CF841F" w14:textId="77777777" w:rsidTr="00B505CB">
        <w:trPr>
          <w:trHeight w:val="753"/>
        </w:trPr>
        <w:tc>
          <w:tcPr>
            <w:tcW w:w="9855" w:type="dxa"/>
            <w:gridSpan w:val="15"/>
            <w:tcBorders>
              <w:top w:val="single" w:sz="4" w:space="0" w:color="auto"/>
              <w:left w:val="single" w:sz="4" w:space="0" w:color="auto"/>
              <w:bottom w:val="single" w:sz="4" w:space="0" w:color="auto"/>
              <w:right w:val="single" w:sz="4" w:space="0" w:color="auto"/>
            </w:tcBorders>
          </w:tcPr>
          <w:p w14:paraId="6CD4396E" w14:textId="77777777" w:rsidR="00B505CB" w:rsidRDefault="00B505CB" w:rsidP="00644BBC">
            <w:r>
              <w:t xml:space="preserve">06/2026 – 7/2020:  Vývojový pracovník, </w:t>
            </w:r>
            <w:r w:rsidRPr="003F696F">
              <w:t>Rokospol a.s</w:t>
            </w:r>
            <w:r w:rsidRPr="00AB3617">
              <w:t>. – Kaňovice 101, Biskupice u Luhačovic</w:t>
            </w:r>
            <w:r>
              <w:t xml:space="preserve">, </w:t>
            </w:r>
            <w:r w:rsidRPr="00AB3617">
              <w:t xml:space="preserve"> firma zabývající se </w:t>
            </w:r>
          </w:p>
          <w:p w14:paraId="24AC2121" w14:textId="77777777" w:rsidR="00B505CB" w:rsidRDefault="00B505CB" w:rsidP="00644BBC">
            <w:r>
              <w:t xml:space="preserve">                                </w:t>
            </w:r>
            <w:r w:rsidRPr="00AB3617">
              <w:t>výrobou nátěrových hmot a stavební chemie</w:t>
            </w:r>
          </w:p>
          <w:p w14:paraId="7A7FC5AD" w14:textId="77777777" w:rsidR="00B505CB" w:rsidRPr="00FC05FB" w:rsidRDefault="00B505CB" w:rsidP="00644BBC">
            <w:r>
              <w:t xml:space="preserve">07/2020 – dosud:  Technický ředitel, </w:t>
            </w:r>
            <w:r w:rsidRPr="003F696F">
              <w:t>Rokospol a.s</w:t>
            </w:r>
            <w:r w:rsidRPr="00AB3617">
              <w:t>.</w:t>
            </w:r>
          </w:p>
        </w:tc>
      </w:tr>
      <w:tr w:rsidR="00B505CB" w14:paraId="7BC89F39" w14:textId="77777777" w:rsidTr="00B505CB">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E0C5FEB" w14:textId="77777777" w:rsidR="00B505CB" w:rsidRDefault="00B505CB" w:rsidP="00644BBC">
            <w:pPr>
              <w:jc w:val="both"/>
            </w:pPr>
            <w:r>
              <w:rPr>
                <w:b/>
              </w:rPr>
              <w:t>Zkušenosti s vedením kvalifikačních a rigorózních prací</w:t>
            </w:r>
          </w:p>
        </w:tc>
      </w:tr>
      <w:tr w:rsidR="00B505CB" w14:paraId="10759747" w14:textId="77777777" w:rsidTr="00B505CB">
        <w:trPr>
          <w:trHeight w:val="197"/>
        </w:trPr>
        <w:tc>
          <w:tcPr>
            <w:tcW w:w="9855" w:type="dxa"/>
            <w:gridSpan w:val="15"/>
            <w:tcBorders>
              <w:top w:val="single" w:sz="4" w:space="0" w:color="auto"/>
              <w:left w:val="single" w:sz="4" w:space="0" w:color="auto"/>
              <w:bottom w:val="single" w:sz="4" w:space="0" w:color="auto"/>
              <w:right w:val="single" w:sz="4" w:space="0" w:color="auto"/>
            </w:tcBorders>
          </w:tcPr>
          <w:p w14:paraId="5A913A47" w14:textId="77777777" w:rsidR="00B505CB" w:rsidRDefault="00B505CB" w:rsidP="00644BBC">
            <w:pPr>
              <w:jc w:val="both"/>
            </w:pPr>
          </w:p>
        </w:tc>
      </w:tr>
      <w:tr w:rsidR="00B505CB" w14:paraId="0A878E71" w14:textId="77777777" w:rsidTr="00B505CB">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0A393E56"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1191DEB"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4B9D8E72"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766E8F97" w14:textId="77777777" w:rsidR="00B505CB" w:rsidRDefault="00B505CB" w:rsidP="00644BBC">
            <w:pPr>
              <w:jc w:val="both"/>
              <w:rPr>
                <w:b/>
              </w:rPr>
            </w:pPr>
            <w:r>
              <w:rPr>
                <w:b/>
              </w:rPr>
              <w:t>Ohlasy publikací</w:t>
            </w:r>
          </w:p>
        </w:tc>
      </w:tr>
      <w:tr w:rsidR="00B505CB" w14:paraId="7EA84A66" w14:textId="77777777" w:rsidTr="00B505CB">
        <w:trPr>
          <w:cantSplit/>
        </w:trPr>
        <w:tc>
          <w:tcPr>
            <w:tcW w:w="3344" w:type="dxa"/>
            <w:gridSpan w:val="3"/>
            <w:tcBorders>
              <w:top w:val="single" w:sz="4" w:space="0" w:color="auto"/>
              <w:left w:val="single" w:sz="4" w:space="0" w:color="auto"/>
              <w:bottom w:val="single" w:sz="4" w:space="0" w:color="auto"/>
              <w:right w:val="single" w:sz="4" w:space="0" w:color="auto"/>
            </w:tcBorders>
          </w:tcPr>
          <w:p w14:paraId="0D703ED3"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2626D9DA"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3B8058B0"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5D71F45"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8D770E8"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136221" w14:textId="77777777" w:rsidR="00B505CB" w:rsidRDefault="00B505CB" w:rsidP="00644BBC">
            <w:pPr>
              <w:jc w:val="both"/>
            </w:pPr>
            <w:r>
              <w:rPr>
                <w:b/>
                <w:sz w:val="18"/>
              </w:rPr>
              <w:t>ostatní</w:t>
            </w:r>
          </w:p>
        </w:tc>
      </w:tr>
      <w:tr w:rsidR="00B505CB" w14:paraId="42C3B9F1" w14:textId="77777777" w:rsidTr="00B505CB">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93B3706"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BAA059"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5A62E88"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353D3B9"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51EE4283"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C7A816B" w14:textId="77777777" w:rsidR="00B505CB" w:rsidRDefault="00B505CB" w:rsidP="00644BBC">
            <w:pPr>
              <w:jc w:val="both"/>
              <w:rPr>
                <w:b/>
              </w:rPr>
            </w:pPr>
          </w:p>
        </w:tc>
      </w:tr>
      <w:tr w:rsidR="00B505CB" w14:paraId="5904D520" w14:textId="77777777" w:rsidTr="00B505CB">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69C124BF"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1AB9731"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1ED40A8B"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7A544DF"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A4FF8B4" w14:textId="77777777" w:rsidR="00B505CB" w:rsidRDefault="00B505CB" w:rsidP="00644BBC">
            <w:pPr>
              <w:rPr>
                <w:b/>
              </w:rPr>
            </w:pPr>
          </w:p>
        </w:tc>
      </w:tr>
      <w:tr w:rsidR="00B505CB" w14:paraId="713CC773" w14:textId="77777777" w:rsidTr="00B505CB">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710E42"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70B38589" w14:textId="77777777" w:rsidTr="00B505CB">
        <w:trPr>
          <w:trHeight w:val="2139"/>
        </w:trPr>
        <w:tc>
          <w:tcPr>
            <w:tcW w:w="9855" w:type="dxa"/>
            <w:gridSpan w:val="15"/>
            <w:tcBorders>
              <w:top w:val="single" w:sz="4" w:space="0" w:color="auto"/>
              <w:left w:val="single" w:sz="4" w:space="0" w:color="auto"/>
              <w:bottom w:val="single" w:sz="4" w:space="0" w:color="auto"/>
              <w:right w:val="single" w:sz="4" w:space="0" w:color="auto"/>
            </w:tcBorders>
          </w:tcPr>
          <w:p w14:paraId="43BC7FF0" w14:textId="77777777" w:rsidR="00B505CB" w:rsidRDefault="00B505CB" w:rsidP="00644BBC">
            <w:pPr>
              <w:jc w:val="both"/>
              <w:rPr>
                <w:bCs/>
                <w:shd w:val="clear" w:color="auto" w:fill="FFFFFF"/>
              </w:rPr>
            </w:pPr>
            <w:r w:rsidRPr="00AB3617">
              <w:rPr>
                <w:bCs/>
                <w:shd w:val="clear" w:color="auto" w:fill="FFFFFF"/>
              </w:rPr>
              <w:t xml:space="preserve">MPO EG16084/0010256 OPPIK Aplikace Výzva III, Vývoj specifického povrchu pro ekologický provoz klimatizační jednotky, 2017-2020 - </w:t>
            </w:r>
            <w:r>
              <w:rPr>
                <w:bCs/>
                <w:shd w:val="clear" w:color="auto" w:fill="FFFFFF"/>
              </w:rPr>
              <w:t>č</w:t>
            </w:r>
            <w:r w:rsidRPr="00AB3617">
              <w:rPr>
                <w:bCs/>
                <w:shd w:val="clear" w:color="auto" w:fill="FFFFFF"/>
              </w:rPr>
              <w:t>len řešitelského týmu</w:t>
            </w:r>
          </w:p>
          <w:p w14:paraId="3184E917" w14:textId="77777777" w:rsidR="00B505CB" w:rsidRDefault="00B505CB" w:rsidP="00644BBC">
            <w:pPr>
              <w:jc w:val="both"/>
              <w:rPr>
                <w:bCs/>
              </w:rPr>
            </w:pPr>
            <w:r w:rsidRPr="00AB3617">
              <w:rPr>
                <w:bCs/>
                <w:shd w:val="clear" w:color="auto" w:fill="FFFFFF"/>
              </w:rPr>
              <w:t>FV 10027 Ochrana polymerních vrstev a jejich podkladů proti UV degradaci pomocí kvantových teček, 2016-2020</w:t>
            </w:r>
            <w:r>
              <w:rPr>
                <w:bCs/>
                <w:shd w:val="clear" w:color="auto" w:fill="FFFFFF"/>
              </w:rPr>
              <w:t xml:space="preserve"> </w:t>
            </w:r>
            <w:r w:rsidRPr="00AB3617">
              <w:rPr>
                <w:bCs/>
                <w:shd w:val="clear" w:color="auto" w:fill="FFFFFF"/>
              </w:rPr>
              <w:t>-</w:t>
            </w:r>
            <w:r>
              <w:rPr>
                <w:bCs/>
                <w:shd w:val="clear" w:color="auto" w:fill="FFFFFF"/>
              </w:rPr>
              <w:t xml:space="preserve"> č</w:t>
            </w:r>
            <w:r w:rsidRPr="00AB3617">
              <w:rPr>
                <w:bCs/>
                <w:shd w:val="clear" w:color="auto" w:fill="FFFFFF"/>
              </w:rPr>
              <w:t>len řešitelského týmu</w:t>
            </w:r>
          </w:p>
          <w:p w14:paraId="52EED518" w14:textId="77777777" w:rsidR="00B505CB" w:rsidRDefault="00B505CB" w:rsidP="00644BBC">
            <w:pPr>
              <w:jc w:val="both"/>
              <w:rPr>
                <w:bCs/>
                <w:shd w:val="clear" w:color="auto" w:fill="FFFFFF"/>
              </w:rPr>
            </w:pPr>
            <w:r w:rsidRPr="00AB3617">
              <w:rPr>
                <w:bCs/>
                <w:shd w:val="clear" w:color="auto" w:fill="FFFFFF"/>
              </w:rPr>
              <w:t xml:space="preserve">Z.01.1.02/0.0/15-019/0005028 Hi-Tech materiály pro kosmické aplikace, 2017-2019 - </w:t>
            </w:r>
            <w:r>
              <w:rPr>
                <w:bCs/>
                <w:shd w:val="clear" w:color="auto" w:fill="FFFFFF"/>
              </w:rPr>
              <w:t>č</w:t>
            </w:r>
            <w:r w:rsidRPr="00AB3617">
              <w:rPr>
                <w:bCs/>
                <w:shd w:val="clear" w:color="auto" w:fill="FFFFFF"/>
              </w:rPr>
              <w:t>len řešitelského týmu</w:t>
            </w:r>
          </w:p>
          <w:p w14:paraId="2F71ED56" w14:textId="77777777" w:rsidR="00B505CB" w:rsidRDefault="00B505CB" w:rsidP="00644BBC">
            <w:pPr>
              <w:jc w:val="both"/>
              <w:rPr>
                <w:bCs/>
                <w:shd w:val="clear" w:color="auto" w:fill="FFFFFF"/>
              </w:rPr>
            </w:pPr>
            <w:r w:rsidRPr="00AB3617">
              <w:rPr>
                <w:bCs/>
                <w:shd w:val="clear" w:color="auto" w:fill="FFFFFF"/>
              </w:rPr>
              <w:t>Aplikace VII Výzkum a vývoj nové generace antikorozních pigmentů zvyšující mnohonásobně ochranu kovových povrchů s důrazem na jejich ekologickou a racionální ekonomickou efektivitu, CZ.01.1.02/0.0/0.0/20_321/0025211 - hlavní řešitel</w:t>
            </w:r>
          </w:p>
          <w:p w14:paraId="40AABA22" w14:textId="77777777" w:rsidR="00B505CB" w:rsidRPr="00AB3617" w:rsidRDefault="00B505CB" w:rsidP="00644BBC">
            <w:pPr>
              <w:jc w:val="both"/>
              <w:rPr>
                <w:bCs/>
                <w:shd w:val="clear" w:color="auto" w:fill="FFFFFF"/>
              </w:rPr>
            </w:pPr>
            <w:r w:rsidRPr="00AB3617">
              <w:rPr>
                <w:bCs/>
                <w:shd w:val="clear" w:color="auto" w:fill="FFFFFF"/>
              </w:rPr>
              <w:t>Aplikace VI Vývoj dvoukomponentních polymerních materiálů bez obsahu izokyanátů s velmi vysokou sušinou, CZ.01.1.02/0.0/0.0/1 9_262/0020247 - hlavní řešitel</w:t>
            </w:r>
          </w:p>
        </w:tc>
      </w:tr>
      <w:tr w:rsidR="00B505CB" w14:paraId="31E1F661" w14:textId="77777777" w:rsidTr="00B505CB">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216DB25" w14:textId="77777777" w:rsidR="00B505CB" w:rsidRDefault="00B505CB" w:rsidP="00644BBC">
            <w:pPr>
              <w:rPr>
                <w:b/>
              </w:rPr>
            </w:pPr>
            <w:r>
              <w:rPr>
                <w:b/>
              </w:rPr>
              <w:t>Působení v zahraničí</w:t>
            </w:r>
          </w:p>
        </w:tc>
      </w:tr>
      <w:tr w:rsidR="00B505CB" w14:paraId="0B021659" w14:textId="77777777" w:rsidTr="00B505CB">
        <w:trPr>
          <w:trHeight w:val="140"/>
        </w:trPr>
        <w:tc>
          <w:tcPr>
            <w:tcW w:w="9855" w:type="dxa"/>
            <w:gridSpan w:val="15"/>
            <w:tcBorders>
              <w:top w:val="single" w:sz="4" w:space="0" w:color="auto"/>
              <w:left w:val="single" w:sz="4" w:space="0" w:color="auto"/>
              <w:bottom w:val="single" w:sz="4" w:space="0" w:color="auto"/>
              <w:right w:val="single" w:sz="4" w:space="0" w:color="auto"/>
            </w:tcBorders>
          </w:tcPr>
          <w:p w14:paraId="44B5BC35" w14:textId="77777777" w:rsidR="00B505CB" w:rsidRDefault="00B505CB" w:rsidP="00644BBC">
            <w:pPr>
              <w:rPr>
                <w:b/>
              </w:rPr>
            </w:pPr>
          </w:p>
        </w:tc>
      </w:tr>
      <w:tr w:rsidR="00B505CB" w14:paraId="0D92592A" w14:textId="77777777" w:rsidTr="00B505CB">
        <w:trPr>
          <w:cantSplit/>
          <w:trHeight w:val="328"/>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A2006AE"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69AD43C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0F4D0B"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10B679A" w14:textId="77777777" w:rsidR="00B505CB" w:rsidRDefault="00B505CB" w:rsidP="00644BBC">
            <w:pPr>
              <w:jc w:val="both"/>
            </w:pPr>
          </w:p>
        </w:tc>
      </w:tr>
    </w:tbl>
    <w:p w14:paraId="61ADAAA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B49A9CA"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1DFB4318" w14:textId="77777777" w:rsidR="00B505CB" w:rsidRDefault="00B505CB" w:rsidP="00644BBC">
            <w:pPr>
              <w:spacing w:line="256" w:lineRule="auto"/>
              <w:jc w:val="both"/>
              <w:rPr>
                <w:b/>
                <w:sz w:val="28"/>
                <w:lang w:eastAsia="en-US"/>
              </w:rPr>
            </w:pPr>
            <w:r>
              <w:rPr>
                <w:b/>
                <w:sz w:val="28"/>
                <w:lang w:eastAsia="en-US"/>
              </w:rPr>
              <w:lastRenderedPageBreak/>
              <w:t>C-I – Personální zabezpečení</w:t>
            </w:r>
          </w:p>
        </w:tc>
      </w:tr>
      <w:tr w:rsidR="00B505CB" w14:paraId="528E0D6B"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4037B74" w14:textId="77777777" w:rsidR="00B505CB" w:rsidRDefault="00B505CB" w:rsidP="00644BBC">
            <w:pPr>
              <w:spacing w:line="256" w:lineRule="auto"/>
              <w:jc w:val="both"/>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4A3FF82" w14:textId="77777777" w:rsidR="00B505CB" w:rsidRDefault="00B505CB" w:rsidP="00644BBC">
            <w:pPr>
              <w:spacing w:line="256" w:lineRule="auto"/>
              <w:jc w:val="both"/>
              <w:rPr>
                <w:lang w:eastAsia="en-US"/>
              </w:rPr>
            </w:pPr>
            <w:r>
              <w:rPr>
                <w:lang w:eastAsia="en-US"/>
              </w:rPr>
              <w:t>Univerzita Tomáše Bati ve Zlíně</w:t>
            </w:r>
          </w:p>
        </w:tc>
      </w:tr>
      <w:tr w:rsidR="00B505CB" w14:paraId="4AB8A5B8"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EA5B0FE" w14:textId="77777777" w:rsidR="00B505CB" w:rsidRDefault="00B505CB" w:rsidP="00644BBC">
            <w:pPr>
              <w:spacing w:line="256" w:lineRule="auto"/>
              <w:jc w:val="both"/>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2583C210" w14:textId="77777777" w:rsidR="00B505CB" w:rsidRDefault="00B505CB" w:rsidP="00644BBC">
            <w:pPr>
              <w:spacing w:line="256" w:lineRule="auto"/>
              <w:jc w:val="both"/>
              <w:rPr>
                <w:lang w:eastAsia="en-US"/>
              </w:rPr>
            </w:pPr>
            <w:r>
              <w:rPr>
                <w:lang w:eastAsia="en-US"/>
              </w:rPr>
              <w:t>Fakulta managementu a ekonomiky</w:t>
            </w:r>
          </w:p>
        </w:tc>
      </w:tr>
      <w:tr w:rsidR="00B505CB" w14:paraId="082CFDEE"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8BA6FBE" w14:textId="77777777" w:rsidR="00B505CB" w:rsidRDefault="00B505CB" w:rsidP="00644BBC">
            <w:pPr>
              <w:spacing w:line="256" w:lineRule="auto"/>
              <w:jc w:val="both"/>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135D9515" w14:textId="77777777" w:rsidR="00B505CB" w:rsidRDefault="00B505CB" w:rsidP="00644BBC">
            <w:pPr>
              <w:spacing w:line="256" w:lineRule="auto"/>
              <w:jc w:val="both"/>
              <w:rPr>
                <w:lang w:eastAsia="en-US"/>
              </w:rPr>
            </w:pPr>
            <w:r>
              <w:rPr>
                <w:lang w:eastAsia="en-US"/>
              </w:rPr>
              <w:t>Management udržitelného rozvoje</w:t>
            </w:r>
          </w:p>
        </w:tc>
      </w:tr>
      <w:tr w:rsidR="00B505CB" w14:paraId="3C64A83B"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1648E3" w14:textId="77777777" w:rsidR="00B505CB" w:rsidRDefault="00B505CB" w:rsidP="00644BBC">
            <w:pPr>
              <w:spacing w:line="256" w:lineRule="auto"/>
              <w:jc w:val="both"/>
              <w:rPr>
                <w:b/>
                <w:lang w:eastAsia="en-US"/>
              </w:rPr>
            </w:pPr>
            <w:r>
              <w:rPr>
                <w:b/>
                <w:lang w:eastAsia="en-US"/>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0EF6F380" w14:textId="77777777" w:rsidR="00B505CB" w:rsidRDefault="00B505CB" w:rsidP="00644BBC">
            <w:pPr>
              <w:spacing w:line="256" w:lineRule="auto"/>
              <w:jc w:val="both"/>
              <w:rPr>
                <w:lang w:eastAsia="en-US"/>
              </w:rPr>
            </w:pPr>
            <w:r>
              <w:rPr>
                <w:lang w:eastAsia="en-US"/>
              </w:rPr>
              <w:t>Hana NÝVLTOVÁ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2E83078" w14:textId="77777777" w:rsidR="00B505CB" w:rsidRDefault="00B505CB" w:rsidP="00644BBC">
            <w:pPr>
              <w:spacing w:line="256" w:lineRule="auto"/>
              <w:jc w:val="both"/>
              <w:rPr>
                <w:b/>
                <w:lang w:eastAsia="en-US"/>
              </w:rPr>
            </w:pPr>
            <w:r>
              <w:rPr>
                <w:b/>
                <w:lang w:eastAsia="en-US"/>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10984390" w14:textId="77777777" w:rsidR="00B505CB" w:rsidRDefault="00B505CB" w:rsidP="00644BBC">
            <w:pPr>
              <w:spacing w:line="256" w:lineRule="auto"/>
              <w:jc w:val="both"/>
              <w:rPr>
                <w:lang w:eastAsia="en-US"/>
              </w:rPr>
            </w:pPr>
            <w:r>
              <w:rPr>
                <w:lang w:eastAsia="en-US"/>
              </w:rPr>
              <w:t xml:space="preserve">Mgr. </w:t>
            </w:r>
          </w:p>
        </w:tc>
      </w:tr>
      <w:tr w:rsidR="00B505CB" w14:paraId="6EF9315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C96ACC2" w14:textId="77777777" w:rsidR="00B505CB" w:rsidRDefault="00B505CB" w:rsidP="00644BBC">
            <w:pPr>
              <w:spacing w:line="25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3B6E79B3" w14:textId="77777777" w:rsidR="00B505CB" w:rsidRDefault="00B505CB" w:rsidP="00644BBC">
            <w:pPr>
              <w:spacing w:line="256" w:lineRule="auto"/>
              <w:jc w:val="both"/>
              <w:rPr>
                <w:lang w:eastAsia="en-US"/>
              </w:rPr>
            </w:pPr>
            <w:r>
              <w:rPr>
                <w:lang w:eastAsia="en-US"/>
              </w:rP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183F9F2C" w14:textId="77777777" w:rsidR="00B505CB" w:rsidRDefault="00B505CB" w:rsidP="00644BBC">
            <w:pPr>
              <w:spacing w:line="25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5BCA17FA" w14:textId="76917250" w:rsidR="00B505CB" w:rsidRDefault="007769D2" w:rsidP="00644BBC">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306A61D" w14:textId="77777777" w:rsidR="00B505CB" w:rsidRDefault="00B505CB" w:rsidP="00644BBC">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611F8DA3" w14:textId="64FAD07F" w:rsidR="00B505CB" w:rsidRDefault="00B505CB" w:rsidP="00644BBC">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897DA9" w14:textId="77777777" w:rsidR="00B505CB" w:rsidRDefault="00B505CB" w:rsidP="00644BBC">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FA66EE6" w14:textId="051D9319" w:rsidR="00B505CB" w:rsidRDefault="00B505CB" w:rsidP="00644BBC">
            <w:pPr>
              <w:spacing w:line="256" w:lineRule="auto"/>
              <w:jc w:val="both"/>
              <w:rPr>
                <w:lang w:eastAsia="en-US"/>
              </w:rPr>
            </w:pPr>
          </w:p>
        </w:tc>
      </w:tr>
      <w:tr w:rsidR="00B505CB" w14:paraId="0CEA9C4D"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8E7A562" w14:textId="77777777" w:rsidR="00B505CB" w:rsidRDefault="00B505CB" w:rsidP="00644BBC">
            <w:pPr>
              <w:spacing w:line="25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19C09053" w14:textId="7C6FB835" w:rsidR="00B505CB" w:rsidRDefault="007769D2" w:rsidP="00644BBC">
            <w:pPr>
              <w:spacing w:line="256" w:lineRule="auto"/>
              <w:jc w:val="both"/>
              <w:rPr>
                <w:lang w:eastAsia="en-US"/>
              </w:rPr>
            </w:pPr>
            <w:r>
              <w:rPr>
                <w:lang w:eastAsia="en-US"/>
              </w:rP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B6D6CF7" w14:textId="77777777" w:rsidR="00B505CB" w:rsidRDefault="00B505CB" w:rsidP="00644BBC">
            <w:pPr>
              <w:spacing w:line="256" w:lineRule="auto"/>
              <w:jc w:val="both"/>
              <w:rPr>
                <w:b/>
                <w:lang w:eastAsia="en-US"/>
              </w:rPr>
            </w:pPr>
            <w:r>
              <w:rPr>
                <w:b/>
                <w:lang w:eastAsia="en-US"/>
              </w:rPr>
              <w:t>rozsah</w:t>
            </w:r>
          </w:p>
        </w:tc>
        <w:tc>
          <w:tcPr>
            <w:tcW w:w="709" w:type="dxa"/>
            <w:tcBorders>
              <w:top w:val="single" w:sz="4" w:space="0" w:color="auto"/>
              <w:left w:val="single" w:sz="4" w:space="0" w:color="auto"/>
              <w:bottom w:val="single" w:sz="4" w:space="0" w:color="auto"/>
              <w:right w:val="single" w:sz="4" w:space="0" w:color="auto"/>
            </w:tcBorders>
            <w:hideMark/>
          </w:tcPr>
          <w:p w14:paraId="7FF9E4AB" w14:textId="77777777" w:rsidR="00B505CB" w:rsidRDefault="00B505CB" w:rsidP="00644BBC">
            <w:pPr>
              <w:spacing w:line="256" w:lineRule="auto"/>
              <w:jc w:val="both"/>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C66304" w14:textId="77777777" w:rsidR="00B505CB" w:rsidRDefault="00B505CB" w:rsidP="00644BBC">
            <w:pPr>
              <w:spacing w:line="256" w:lineRule="auto"/>
              <w:jc w:val="both"/>
              <w:rPr>
                <w:b/>
                <w:lang w:eastAsia="en-US"/>
              </w:rPr>
            </w:pPr>
            <w:r>
              <w:rPr>
                <w:b/>
                <w:lang w:eastAsia="en-US"/>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D163B3" w14:textId="77777777" w:rsidR="00B505CB" w:rsidRDefault="00B505CB" w:rsidP="00644BBC">
            <w:pPr>
              <w:spacing w:line="256" w:lineRule="auto"/>
              <w:jc w:val="both"/>
              <w:rPr>
                <w:lang w:eastAsia="en-US"/>
              </w:rPr>
            </w:pPr>
          </w:p>
        </w:tc>
      </w:tr>
      <w:tr w:rsidR="00B505CB" w14:paraId="311D70AC"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7AFA62" w14:textId="77777777" w:rsidR="00B505CB" w:rsidRDefault="00B505CB" w:rsidP="00644BBC">
            <w:pPr>
              <w:spacing w:line="256" w:lineRule="auto"/>
              <w:jc w:val="both"/>
              <w:rPr>
                <w:lang w:eastAsia="en-US"/>
              </w:rPr>
            </w:pPr>
            <w:r>
              <w:rPr>
                <w:b/>
                <w:lang w:eastAsia="en-US"/>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E45539" w14:textId="77777777" w:rsidR="00B505CB" w:rsidRDefault="00B505CB" w:rsidP="00644BBC">
            <w:pPr>
              <w:spacing w:line="256" w:lineRule="auto"/>
              <w:jc w:val="both"/>
              <w:rPr>
                <w:b/>
                <w:lang w:eastAsia="en-US"/>
              </w:rPr>
            </w:pPr>
            <w:r>
              <w:rPr>
                <w:b/>
                <w:lang w:eastAsia="en-US"/>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A63A76" w14:textId="77777777" w:rsidR="00B505CB" w:rsidRDefault="00B505CB" w:rsidP="00644BBC">
            <w:pPr>
              <w:spacing w:line="256" w:lineRule="auto"/>
              <w:jc w:val="both"/>
              <w:rPr>
                <w:b/>
                <w:lang w:eastAsia="en-US"/>
              </w:rPr>
            </w:pPr>
            <w:r>
              <w:rPr>
                <w:b/>
                <w:lang w:eastAsia="en-US"/>
              </w:rPr>
              <w:t>rozsah</w:t>
            </w:r>
          </w:p>
        </w:tc>
      </w:tr>
      <w:tr w:rsidR="00B505CB" w14:paraId="4566797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51784BFA" w14:textId="77777777" w:rsidR="00B505CB" w:rsidRDefault="00B505CB" w:rsidP="00644BBC">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0F079954" w14:textId="77777777" w:rsidR="00B505CB" w:rsidRDefault="00B505CB" w:rsidP="00644BBC">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3191E762" w14:textId="77777777" w:rsidR="00B505CB" w:rsidRDefault="00B505CB" w:rsidP="00644BBC">
            <w:pPr>
              <w:spacing w:line="256" w:lineRule="auto"/>
              <w:jc w:val="both"/>
              <w:rPr>
                <w:lang w:eastAsia="en-US"/>
              </w:rPr>
            </w:pPr>
          </w:p>
        </w:tc>
      </w:tr>
      <w:tr w:rsidR="00B505CB" w14:paraId="1C8B33AD"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074E7C10" w14:textId="77777777" w:rsidR="00B505CB" w:rsidRDefault="00B505CB" w:rsidP="00644BBC">
            <w:pPr>
              <w:spacing w:line="256" w:lineRule="auto"/>
              <w:jc w:val="both"/>
              <w:rPr>
                <w:lang w:eastAsia="en-US"/>
              </w:rPr>
            </w:pPr>
          </w:p>
        </w:tc>
        <w:tc>
          <w:tcPr>
            <w:tcW w:w="1703" w:type="dxa"/>
            <w:gridSpan w:val="2"/>
            <w:tcBorders>
              <w:top w:val="single" w:sz="4" w:space="0" w:color="auto"/>
              <w:left w:val="single" w:sz="4" w:space="0" w:color="auto"/>
              <w:bottom w:val="single" w:sz="4" w:space="0" w:color="auto"/>
              <w:right w:val="single" w:sz="4" w:space="0" w:color="auto"/>
            </w:tcBorders>
          </w:tcPr>
          <w:p w14:paraId="68FA1D45" w14:textId="77777777" w:rsidR="00B505CB" w:rsidRDefault="00B505CB" w:rsidP="00644BBC">
            <w:pPr>
              <w:spacing w:line="256" w:lineRule="auto"/>
              <w:jc w:val="both"/>
              <w:rPr>
                <w:lang w:eastAsia="en-US"/>
              </w:rPr>
            </w:pPr>
          </w:p>
        </w:tc>
        <w:tc>
          <w:tcPr>
            <w:tcW w:w="2096" w:type="dxa"/>
            <w:gridSpan w:val="5"/>
            <w:tcBorders>
              <w:top w:val="single" w:sz="4" w:space="0" w:color="auto"/>
              <w:left w:val="single" w:sz="4" w:space="0" w:color="auto"/>
              <w:bottom w:val="single" w:sz="4" w:space="0" w:color="auto"/>
              <w:right w:val="single" w:sz="4" w:space="0" w:color="auto"/>
            </w:tcBorders>
          </w:tcPr>
          <w:p w14:paraId="5E41C764" w14:textId="77777777" w:rsidR="00B505CB" w:rsidRDefault="00B505CB" w:rsidP="00644BBC">
            <w:pPr>
              <w:spacing w:line="256" w:lineRule="auto"/>
              <w:jc w:val="both"/>
              <w:rPr>
                <w:lang w:eastAsia="en-US"/>
              </w:rPr>
            </w:pPr>
          </w:p>
        </w:tc>
      </w:tr>
      <w:tr w:rsidR="00B505CB" w14:paraId="729381A0"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34A405A" w14:textId="77777777" w:rsidR="00B505CB" w:rsidRDefault="00B505CB" w:rsidP="00644BBC">
            <w:pPr>
              <w:spacing w:line="25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B505CB" w14:paraId="10527C06" w14:textId="77777777" w:rsidTr="00644BBC">
        <w:trPr>
          <w:trHeight w:val="447"/>
        </w:trPr>
        <w:tc>
          <w:tcPr>
            <w:tcW w:w="9855" w:type="dxa"/>
            <w:gridSpan w:val="15"/>
            <w:tcBorders>
              <w:top w:val="nil"/>
              <w:left w:val="single" w:sz="4" w:space="0" w:color="auto"/>
              <w:bottom w:val="single" w:sz="4" w:space="0" w:color="auto"/>
              <w:right w:val="single" w:sz="4" w:space="0" w:color="auto"/>
            </w:tcBorders>
            <w:hideMark/>
          </w:tcPr>
          <w:p w14:paraId="1FE0DB87" w14:textId="74A48599" w:rsidR="00B505CB" w:rsidRDefault="00B505CB" w:rsidP="00644BBC">
            <w:pPr>
              <w:spacing w:line="256" w:lineRule="auto"/>
              <w:jc w:val="both"/>
              <w:rPr>
                <w:lang w:eastAsia="en-US"/>
              </w:rPr>
            </w:pPr>
            <w:r>
              <w:rPr>
                <w:lang w:eastAsia="en-US"/>
              </w:rPr>
              <w:t xml:space="preserve">Vybrané kapitoly z věd o </w:t>
            </w:r>
            <w:ins w:id="560" w:author="Pavla Trefilová" w:date="2023-06-05T09:33:00Z">
              <w:r w:rsidR="0004649C">
                <w:rPr>
                  <w:lang w:eastAsia="en-US"/>
                </w:rPr>
                <w:t>Z</w:t>
              </w:r>
            </w:ins>
            <w:del w:id="561" w:author="Pavla Trefilová" w:date="2023-06-05T09:33:00Z">
              <w:r w:rsidDel="0004649C">
                <w:rPr>
                  <w:lang w:eastAsia="en-US"/>
                </w:rPr>
                <w:delText>z</w:delText>
              </w:r>
            </w:del>
            <w:r>
              <w:rPr>
                <w:lang w:eastAsia="en-US"/>
              </w:rPr>
              <w:t>emi – přednášející (20 %)</w:t>
            </w:r>
          </w:p>
        </w:tc>
      </w:tr>
      <w:tr w:rsidR="00B505CB" w14:paraId="2EFF057D"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476CAB93" w14:textId="77777777" w:rsidR="00B505CB" w:rsidRDefault="00B505CB" w:rsidP="00644BBC">
            <w:pPr>
              <w:spacing w:line="256" w:lineRule="auto"/>
              <w:jc w:val="both"/>
              <w:rPr>
                <w:b/>
                <w:lang w:eastAsia="en-US"/>
              </w:rPr>
            </w:pPr>
            <w:r>
              <w:rPr>
                <w:b/>
                <w:lang w:eastAsia="en-US"/>
              </w:rPr>
              <w:t>Zapojení do výuky v dalších studijních programech na téže vysoké škole (pouze u garantů ZT a PZ předmětů)</w:t>
            </w:r>
          </w:p>
        </w:tc>
      </w:tr>
      <w:tr w:rsidR="00B505CB" w14:paraId="22D1D8FC"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08825325" w14:textId="77777777" w:rsidR="00B505CB" w:rsidRDefault="00B505CB" w:rsidP="00644BBC">
            <w:pPr>
              <w:spacing w:line="256" w:lineRule="auto"/>
              <w:jc w:val="both"/>
              <w:rPr>
                <w:b/>
                <w:lang w:eastAsia="en-US"/>
              </w:rPr>
            </w:pPr>
            <w:r>
              <w:rPr>
                <w:b/>
                <w:lang w:eastAsia="en-US"/>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0ABC77E7" w14:textId="77777777" w:rsidR="00B505CB" w:rsidRDefault="00B505CB" w:rsidP="00644BBC">
            <w:pPr>
              <w:spacing w:line="256" w:lineRule="auto"/>
              <w:jc w:val="both"/>
              <w:rPr>
                <w:b/>
                <w:lang w:eastAsia="en-US"/>
              </w:rPr>
            </w:pPr>
            <w:r>
              <w:rPr>
                <w:b/>
                <w:lang w:eastAsia="en-US"/>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B509B00" w14:textId="77777777" w:rsidR="00B505CB" w:rsidRDefault="00B505CB" w:rsidP="00644BBC">
            <w:pPr>
              <w:spacing w:line="256" w:lineRule="auto"/>
              <w:jc w:val="both"/>
              <w:rPr>
                <w:b/>
                <w:lang w:eastAsia="en-US"/>
              </w:rPr>
            </w:pPr>
            <w:r>
              <w:rPr>
                <w:b/>
                <w:lang w:eastAsia="en-US"/>
              </w:rPr>
              <w:t>Sem.</w:t>
            </w:r>
          </w:p>
        </w:tc>
        <w:tc>
          <w:tcPr>
            <w:tcW w:w="2109" w:type="dxa"/>
            <w:gridSpan w:val="5"/>
            <w:tcBorders>
              <w:top w:val="nil"/>
              <w:left w:val="single" w:sz="4" w:space="0" w:color="auto"/>
              <w:bottom w:val="single" w:sz="4" w:space="0" w:color="auto"/>
              <w:right w:val="single" w:sz="4" w:space="0" w:color="auto"/>
            </w:tcBorders>
            <w:hideMark/>
          </w:tcPr>
          <w:p w14:paraId="5E575725" w14:textId="77777777" w:rsidR="00B505CB" w:rsidRDefault="00B505CB" w:rsidP="00644BBC">
            <w:pPr>
              <w:spacing w:line="256" w:lineRule="auto"/>
              <w:jc w:val="both"/>
              <w:rPr>
                <w:b/>
                <w:lang w:eastAsia="en-US"/>
              </w:rPr>
            </w:pPr>
            <w:r>
              <w:rPr>
                <w:b/>
                <w:lang w:eastAsia="en-US"/>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7B701ED" w14:textId="77777777" w:rsidR="00B505CB" w:rsidRDefault="00B505CB" w:rsidP="00644BBC">
            <w:pPr>
              <w:spacing w:line="256" w:lineRule="auto"/>
              <w:jc w:val="both"/>
              <w:rPr>
                <w:b/>
                <w:lang w:eastAsia="en-US"/>
              </w:rPr>
            </w:pPr>
            <w:r>
              <w:rPr>
                <w:b/>
                <w:lang w:eastAsia="en-US"/>
              </w:rPr>
              <w:t>(</w:t>
            </w:r>
            <w:r>
              <w:rPr>
                <w:b/>
                <w:i/>
                <w:iCs/>
                <w:lang w:eastAsia="en-US"/>
              </w:rPr>
              <w:t>nepovinný údaj</w:t>
            </w:r>
            <w:r>
              <w:rPr>
                <w:b/>
                <w:lang w:eastAsia="en-US"/>
              </w:rPr>
              <w:t>) Počet hodin za semestr</w:t>
            </w:r>
          </w:p>
        </w:tc>
      </w:tr>
      <w:tr w:rsidR="00B505CB" w14:paraId="2462479F"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677E06FF" w14:textId="77777777" w:rsidR="00B505CB" w:rsidRDefault="00B505CB" w:rsidP="00644BBC">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68DF6177" w14:textId="77777777" w:rsidR="00B505CB" w:rsidRDefault="00B505CB" w:rsidP="00644BBC">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5CAB0398" w14:textId="77777777" w:rsidR="00B505CB" w:rsidRDefault="00B505CB" w:rsidP="00644BBC">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7B5D79B" w14:textId="77777777" w:rsidR="00B505CB" w:rsidRDefault="00B505CB" w:rsidP="00644BBC">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61D12AE" w14:textId="77777777" w:rsidR="00B505CB" w:rsidRDefault="00B505CB" w:rsidP="00644BBC">
            <w:pPr>
              <w:spacing w:line="256" w:lineRule="auto"/>
              <w:jc w:val="both"/>
              <w:rPr>
                <w:color w:val="FF0000"/>
                <w:lang w:eastAsia="en-US"/>
              </w:rPr>
            </w:pPr>
          </w:p>
        </w:tc>
      </w:tr>
      <w:tr w:rsidR="00B505CB" w14:paraId="1B5652E5"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69627141" w14:textId="77777777" w:rsidR="00B505CB" w:rsidRDefault="00B505CB" w:rsidP="00644BBC">
            <w:pPr>
              <w:spacing w:line="256" w:lineRule="auto"/>
              <w:jc w:val="both"/>
              <w:rPr>
                <w:color w:val="FF0000"/>
                <w:lang w:eastAsia="en-US"/>
              </w:rPr>
            </w:pPr>
          </w:p>
        </w:tc>
        <w:tc>
          <w:tcPr>
            <w:tcW w:w="2408" w:type="dxa"/>
            <w:gridSpan w:val="3"/>
            <w:tcBorders>
              <w:top w:val="nil"/>
              <w:left w:val="single" w:sz="4" w:space="0" w:color="auto"/>
              <w:bottom w:val="single" w:sz="4" w:space="0" w:color="auto"/>
              <w:right w:val="single" w:sz="4" w:space="0" w:color="auto"/>
            </w:tcBorders>
          </w:tcPr>
          <w:p w14:paraId="009FCA4C" w14:textId="77777777" w:rsidR="00B505CB" w:rsidRDefault="00B505CB" w:rsidP="00644BBC">
            <w:pPr>
              <w:spacing w:line="256" w:lineRule="auto"/>
              <w:jc w:val="both"/>
              <w:rPr>
                <w:color w:val="FF0000"/>
                <w:lang w:eastAsia="en-US"/>
              </w:rPr>
            </w:pPr>
          </w:p>
        </w:tc>
        <w:tc>
          <w:tcPr>
            <w:tcW w:w="567" w:type="dxa"/>
            <w:gridSpan w:val="2"/>
            <w:tcBorders>
              <w:top w:val="nil"/>
              <w:left w:val="single" w:sz="4" w:space="0" w:color="auto"/>
              <w:bottom w:val="single" w:sz="4" w:space="0" w:color="auto"/>
              <w:right w:val="single" w:sz="4" w:space="0" w:color="auto"/>
            </w:tcBorders>
          </w:tcPr>
          <w:p w14:paraId="0D206682" w14:textId="77777777" w:rsidR="00B505CB" w:rsidRDefault="00B505CB" w:rsidP="00644BBC">
            <w:pPr>
              <w:spacing w:line="256" w:lineRule="auto"/>
              <w:jc w:val="both"/>
              <w:rPr>
                <w:color w:val="FF0000"/>
                <w:lang w:eastAsia="en-US"/>
              </w:rPr>
            </w:pPr>
          </w:p>
        </w:tc>
        <w:tc>
          <w:tcPr>
            <w:tcW w:w="2109" w:type="dxa"/>
            <w:gridSpan w:val="5"/>
            <w:tcBorders>
              <w:top w:val="nil"/>
              <w:left w:val="single" w:sz="4" w:space="0" w:color="auto"/>
              <w:bottom w:val="single" w:sz="4" w:space="0" w:color="auto"/>
              <w:right w:val="single" w:sz="4" w:space="0" w:color="auto"/>
            </w:tcBorders>
          </w:tcPr>
          <w:p w14:paraId="2F0932BD" w14:textId="77777777" w:rsidR="00B505CB" w:rsidRDefault="00B505CB" w:rsidP="00644BBC">
            <w:pPr>
              <w:spacing w:line="256" w:lineRule="auto"/>
              <w:jc w:val="both"/>
              <w:rPr>
                <w:color w:val="FF0000"/>
                <w:lang w:eastAsia="en-US"/>
              </w:rPr>
            </w:pPr>
          </w:p>
        </w:tc>
        <w:tc>
          <w:tcPr>
            <w:tcW w:w="1972" w:type="dxa"/>
            <w:gridSpan w:val="3"/>
            <w:tcBorders>
              <w:top w:val="nil"/>
              <w:left w:val="single" w:sz="4" w:space="0" w:color="auto"/>
              <w:bottom w:val="single" w:sz="4" w:space="0" w:color="auto"/>
              <w:right w:val="single" w:sz="4" w:space="0" w:color="auto"/>
            </w:tcBorders>
          </w:tcPr>
          <w:p w14:paraId="0EEC53C5" w14:textId="77777777" w:rsidR="00B505CB" w:rsidRDefault="00B505CB" w:rsidP="00644BBC">
            <w:pPr>
              <w:spacing w:line="256" w:lineRule="auto"/>
              <w:jc w:val="both"/>
              <w:rPr>
                <w:color w:val="FF0000"/>
                <w:lang w:eastAsia="en-US"/>
              </w:rPr>
            </w:pPr>
          </w:p>
        </w:tc>
      </w:tr>
      <w:tr w:rsidR="00B505CB" w14:paraId="577D7CB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9B6DE5D" w14:textId="77777777" w:rsidR="00B505CB" w:rsidRDefault="00B505CB" w:rsidP="00644BBC">
            <w:pPr>
              <w:spacing w:line="256" w:lineRule="auto"/>
              <w:jc w:val="both"/>
              <w:rPr>
                <w:lang w:eastAsia="en-US"/>
              </w:rPr>
            </w:pPr>
            <w:r>
              <w:rPr>
                <w:b/>
                <w:lang w:eastAsia="en-US"/>
              </w:rPr>
              <w:t xml:space="preserve">Údaje o vzdělání na VŠ </w:t>
            </w:r>
          </w:p>
        </w:tc>
      </w:tr>
      <w:tr w:rsidR="00B505CB" w14:paraId="5416E029" w14:textId="77777777" w:rsidTr="00644BBC">
        <w:trPr>
          <w:trHeight w:val="585"/>
        </w:trPr>
        <w:tc>
          <w:tcPr>
            <w:tcW w:w="9855" w:type="dxa"/>
            <w:gridSpan w:val="15"/>
            <w:tcBorders>
              <w:top w:val="single" w:sz="4" w:space="0" w:color="auto"/>
              <w:left w:val="single" w:sz="4" w:space="0" w:color="auto"/>
              <w:bottom w:val="single" w:sz="4" w:space="0" w:color="auto"/>
              <w:right w:val="single" w:sz="4" w:space="0" w:color="auto"/>
            </w:tcBorders>
          </w:tcPr>
          <w:p w14:paraId="0425B832" w14:textId="77777777" w:rsidR="00B505CB" w:rsidRPr="00E135A7" w:rsidRDefault="00B505CB" w:rsidP="00644BBC">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2010 –2012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Magisterský program fyzická geografie a geoekologie</w:t>
            </w:r>
          </w:p>
          <w:p w14:paraId="36180F7C" w14:textId="77777777" w:rsidR="00B505CB" w:rsidRPr="00F83B9C" w:rsidRDefault="00B505CB" w:rsidP="00644BBC">
            <w:pPr>
              <w:pStyle w:val="Nadpis1"/>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 xml:space="preserve">2006 </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Univerzita Karlova v Praze, Přírodovědecká fakulta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Bakalářský program geografie a kartografie</w:t>
            </w:r>
          </w:p>
        </w:tc>
      </w:tr>
      <w:tr w:rsidR="00B505CB" w14:paraId="4F99FB9E"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2761D" w14:textId="77777777" w:rsidR="00B505CB" w:rsidRDefault="00B505CB" w:rsidP="00644BBC">
            <w:pPr>
              <w:jc w:val="both"/>
              <w:rPr>
                <w:b/>
                <w:lang w:eastAsia="en-US"/>
              </w:rPr>
            </w:pPr>
            <w:r>
              <w:rPr>
                <w:b/>
                <w:lang w:eastAsia="en-US"/>
              </w:rPr>
              <w:t>Údaje o odborném působení od absolvování VŠ</w:t>
            </w:r>
          </w:p>
        </w:tc>
      </w:tr>
      <w:tr w:rsidR="00B505CB" w14:paraId="29A943DD" w14:textId="77777777" w:rsidTr="00644BBC">
        <w:trPr>
          <w:trHeight w:val="983"/>
        </w:trPr>
        <w:tc>
          <w:tcPr>
            <w:tcW w:w="9855" w:type="dxa"/>
            <w:gridSpan w:val="15"/>
            <w:tcBorders>
              <w:top w:val="single" w:sz="4" w:space="0" w:color="auto"/>
              <w:left w:val="single" w:sz="4" w:space="0" w:color="auto"/>
              <w:bottom w:val="single" w:sz="4" w:space="0" w:color="auto"/>
              <w:right w:val="single" w:sz="4" w:space="0" w:color="auto"/>
            </w:tcBorders>
          </w:tcPr>
          <w:p w14:paraId="6156C85E"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2015 – 2022</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Výzkumný a vývojový pracovník v oddělení půdní služby, Laboratoř GIS a environmentálního modelování</w:t>
            </w:r>
          </w:p>
          <w:p w14:paraId="5951B489"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2014 – 2015</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Výzkumný ústav meliorací a ochrany půdy, v.v.i.,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IT v oddělení půdní služby</w:t>
            </w:r>
          </w:p>
          <w:p w14:paraId="2E87C54F" w14:textId="77777777" w:rsidR="00B505CB" w:rsidRPr="00E135A7" w:rsidRDefault="00B505CB" w:rsidP="00644BBC">
            <w:pPr>
              <w:pStyle w:val="Nadpis1"/>
              <w:shd w:val="clear" w:color="auto" w:fill="FFFFFF"/>
              <w:spacing w:before="0"/>
              <w:ind w:left="6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2012 –2014</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ATEM s.r.o. – Ateliér ekologických modelů, s.r.o., Praha</w:t>
            </w:r>
            <w:r>
              <w:rPr>
                <w:rFonts w:ascii="Times New Roman" w:hAnsi="Times New Roman" w:cs="Times New Roman"/>
                <w:color w:val="auto"/>
                <w:sz w:val="20"/>
                <w:szCs w:val="20"/>
                <w:lang w:eastAsia="en-US"/>
              </w:rPr>
              <w:t xml:space="preserve">, </w:t>
            </w:r>
            <w:r w:rsidRPr="00E135A7">
              <w:rPr>
                <w:rFonts w:ascii="Times New Roman" w:hAnsi="Times New Roman" w:cs="Times New Roman"/>
                <w:color w:val="auto"/>
                <w:sz w:val="20"/>
                <w:szCs w:val="20"/>
                <w:lang w:eastAsia="en-US"/>
              </w:rPr>
              <w:t>Pozice: analytik životního prostředí</w:t>
            </w:r>
          </w:p>
        </w:tc>
      </w:tr>
      <w:tr w:rsidR="00B505CB" w14:paraId="7398B6D5"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9D38CB" w14:textId="77777777" w:rsidR="00B505CB" w:rsidRDefault="00B505CB" w:rsidP="00644BBC">
            <w:pPr>
              <w:spacing w:line="256" w:lineRule="auto"/>
              <w:jc w:val="both"/>
              <w:rPr>
                <w:lang w:eastAsia="en-US"/>
              </w:rPr>
            </w:pPr>
            <w:r>
              <w:rPr>
                <w:b/>
                <w:lang w:eastAsia="en-US"/>
              </w:rPr>
              <w:t>Zkušenosti s vedením kvalifikačních a rigorózních prací</w:t>
            </w:r>
          </w:p>
        </w:tc>
      </w:tr>
      <w:tr w:rsidR="00B505CB" w14:paraId="709B6ADF" w14:textId="77777777" w:rsidTr="00644BBC">
        <w:trPr>
          <w:trHeight w:val="200"/>
        </w:trPr>
        <w:tc>
          <w:tcPr>
            <w:tcW w:w="9855" w:type="dxa"/>
            <w:gridSpan w:val="15"/>
            <w:tcBorders>
              <w:top w:val="single" w:sz="4" w:space="0" w:color="auto"/>
              <w:left w:val="single" w:sz="4" w:space="0" w:color="auto"/>
              <w:bottom w:val="single" w:sz="4" w:space="0" w:color="auto"/>
              <w:right w:val="single" w:sz="4" w:space="0" w:color="auto"/>
            </w:tcBorders>
          </w:tcPr>
          <w:p w14:paraId="44AB0995" w14:textId="77777777" w:rsidR="00B505CB" w:rsidRDefault="00B505CB" w:rsidP="00644BBC">
            <w:pPr>
              <w:spacing w:line="256" w:lineRule="auto"/>
              <w:jc w:val="both"/>
              <w:rPr>
                <w:lang w:eastAsia="en-US"/>
              </w:rPr>
            </w:pPr>
          </w:p>
        </w:tc>
      </w:tr>
      <w:tr w:rsidR="00B505CB" w14:paraId="5DB7EB2F"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55FF3BC" w14:textId="77777777" w:rsidR="00B505CB" w:rsidRDefault="00B505CB" w:rsidP="00644BBC">
            <w:pPr>
              <w:spacing w:line="256" w:lineRule="auto"/>
              <w:jc w:val="both"/>
              <w:rPr>
                <w:lang w:eastAsia="en-US"/>
              </w:rPr>
            </w:pPr>
            <w:r>
              <w:rPr>
                <w:b/>
                <w:lang w:eastAsia="en-US"/>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1D163D8E" w14:textId="77777777" w:rsidR="00B505CB" w:rsidRDefault="00B505CB" w:rsidP="00644BBC">
            <w:pPr>
              <w:spacing w:line="256" w:lineRule="auto"/>
              <w:jc w:val="both"/>
              <w:rPr>
                <w:lang w:eastAsia="en-US"/>
              </w:rPr>
            </w:pPr>
            <w:r>
              <w:rPr>
                <w:b/>
                <w:lang w:eastAsia="en-US"/>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79442449" w14:textId="77777777" w:rsidR="00B505CB" w:rsidRDefault="00B505CB" w:rsidP="00644BBC">
            <w:pPr>
              <w:spacing w:line="256" w:lineRule="auto"/>
              <w:jc w:val="both"/>
              <w:rPr>
                <w:lang w:eastAsia="en-US"/>
              </w:rPr>
            </w:pPr>
            <w:r>
              <w:rPr>
                <w:b/>
                <w:lang w:eastAsia="en-US"/>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630EB19" w14:textId="77777777" w:rsidR="00B505CB" w:rsidRDefault="00B505CB" w:rsidP="00644BBC">
            <w:pPr>
              <w:spacing w:line="256" w:lineRule="auto"/>
              <w:jc w:val="both"/>
              <w:rPr>
                <w:b/>
                <w:lang w:eastAsia="en-US"/>
              </w:rPr>
            </w:pPr>
            <w:r>
              <w:rPr>
                <w:b/>
                <w:lang w:eastAsia="en-US"/>
              </w:rPr>
              <w:t>Ohlasy publikací</w:t>
            </w:r>
          </w:p>
        </w:tc>
      </w:tr>
      <w:tr w:rsidR="00B505CB" w14:paraId="3FC15A35"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73C64064" w14:textId="77777777" w:rsidR="00B505CB" w:rsidRDefault="00B505CB" w:rsidP="00644BBC">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17A11FC3" w14:textId="77777777" w:rsidR="00B505CB" w:rsidRDefault="00B505CB" w:rsidP="00644BBC">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1B4C30D1" w14:textId="77777777" w:rsidR="00B505CB" w:rsidRDefault="00B505CB" w:rsidP="00644BBC">
            <w:pPr>
              <w:spacing w:line="256" w:lineRule="auto"/>
              <w:jc w:val="both"/>
              <w:rPr>
                <w:lang w:eastAsia="en-US"/>
              </w:rPr>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4F98583" w14:textId="77777777" w:rsidR="00B505CB" w:rsidRDefault="00B505CB" w:rsidP="00644BBC">
            <w:pPr>
              <w:spacing w:line="256" w:lineRule="auto"/>
              <w:jc w:val="both"/>
              <w:rPr>
                <w:lang w:eastAsia="en-US"/>
              </w:rPr>
            </w:pPr>
            <w:r>
              <w:rPr>
                <w:b/>
                <w:lang w:eastAsia="en-US"/>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383C64A" w14:textId="77777777" w:rsidR="00B505CB" w:rsidRDefault="00B505CB" w:rsidP="00644BBC">
            <w:pPr>
              <w:spacing w:line="256" w:lineRule="auto"/>
              <w:jc w:val="both"/>
              <w:rPr>
                <w:sz w:val="18"/>
                <w:lang w:eastAsia="en-US"/>
              </w:rPr>
            </w:pPr>
            <w:r>
              <w:rPr>
                <w:b/>
                <w:sz w:val="18"/>
                <w:lang w:eastAsia="en-US"/>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15AB43C" w14:textId="77777777" w:rsidR="00B505CB" w:rsidRDefault="00B505CB" w:rsidP="00644BBC">
            <w:pPr>
              <w:spacing w:line="256" w:lineRule="auto"/>
              <w:jc w:val="both"/>
              <w:rPr>
                <w:lang w:eastAsia="en-US"/>
              </w:rPr>
            </w:pPr>
            <w:r>
              <w:rPr>
                <w:b/>
                <w:sz w:val="18"/>
                <w:lang w:eastAsia="en-US"/>
              </w:rPr>
              <w:t>ostatní</w:t>
            </w:r>
          </w:p>
        </w:tc>
      </w:tr>
      <w:tr w:rsidR="00B505CB" w14:paraId="4F4FB693"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AE7932" w14:textId="77777777" w:rsidR="00B505CB" w:rsidRDefault="00B505CB" w:rsidP="00644BBC">
            <w:pPr>
              <w:spacing w:line="256" w:lineRule="auto"/>
              <w:jc w:val="both"/>
              <w:rPr>
                <w:lang w:eastAsia="en-US"/>
              </w:rPr>
            </w:pPr>
            <w:r>
              <w:rPr>
                <w:b/>
                <w:lang w:eastAsia="en-US"/>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6C5A1D" w14:textId="77777777" w:rsidR="00B505CB" w:rsidRDefault="00B505CB" w:rsidP="00644BBC">
            <w:pPr>
              <w:spacing w:line="256" w:lineRule="auto"/>
              <w:jc w:val="both"/>
              <w:rPr>
                <w:lang w:eastAsia="en-US"/>
              </w:rPr>
            </w:pPr>
            <w:r>
              <w:rPr>
                <w:b/>
                <w:lang w:eastAsia="en-US"/>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6C9FA8F" w14:textId="77777777" w:rsidR="00B505CB" w:rsidRDefault="00B505CB" w:rsidP="00644BBC">
            <w:pPr>
              <w:spacing w:line="256" w:lineRule="auto"/>
              <w:jc w:val="both"/>
              <w:rPr>
                <w:lang w:eastAsia="en-US"/>
              </w:rPr>
            </w:pPr>
            <w:r>
              <w:rPr>
                <w:b/>
                <w:lang w:eastAsia="en-US"/>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D9DE258" w14:textId="77777777" w:rsidR="00B505CB" w:rsidRDefault="00B505CB" w:rsidP="00644BBC">
            <w:pPr>
              <w:spacing w:line="256" w:lineRule="auto"/>
              <w:jc w:val="both"/>
              <w:rPr>
                <w:b/>
                <w:lang w:eastAsia="en-US"/>
              </w:rPr>
            </w:pPr>
          </w:p>
        </w:tc>
        <w:tc>
          <w:tcPr>
            <w:tcW w:w="693" w:type="dxa"/>
            <w:tcBorders>
              <w:top w:val="single" w:sz="4" w:space="0" w:color="auto"/>
              <w:left w:val="single" w:sz="4" w:space="0" w:color="auto"/>
              <w:bottom w:val="single" w:sz="4" w:space="0" w:color="auto"/>
              <w:right w:val="single" w:sz="4" w:space="0" w:color="auto"/>
            </w:tcBorders>
          </w:tcPr>
          <w:p w14:paraId="7D010BC1" w14:textId="77777777" w:rsidR="00B505CB" w:rsidRDefault="00B505CB" w:rsidP="00644BBC">
            <w:pPr>
              <w:spacing w:line="256" w:lineRule="auto"/>
              <w:jc w:val="both"/>
              <w:rPr>
                <w:b/>
                <w:lang w:eastAsia="en-US"/>
              </w:rPr>
            </w:pPr>
          </w:p>
        </w:tc>
        <w:tc>
          <w:tcPr>
            <w:tcW w:w="694" w:type="dxa"/>
            <w:tcBorders>
              <w:top w:val="single" w:sz="4" w:space="0" w:color="auto"/>
              <w:left w:val="single" w:sz="4" w:space="0" w:color="auto"/>
              <w:bottom w:val="single" w:sz="4" w:space="0" w:color="auto"/>
              <w:right w:val="single" w:sz="4" w:space="0" w:color="auto"/>
            </w:tcBorders>
          </w:tcPr>
          <w:p w14:paraId="2C2CD763" w14:textId="77777777" w:rsidR="00B505CB" w:rsidRDefault="00B505CB" w:rsidP="00644BBC">
            <w:pPr>
              <w:spacing w:line="256" w:lineRule="auto"/>
              <w:jc w:val="both"/>
              <w:rPr>
                <w:b/>
                <w:lang w:eastAsia="en-US"/>
              </w:rPr>
            </w:pPr>
          </w:p>
        </w:tc>
      </w:tr>
      <w:tr w:rsidR="00B505CB" w14:paraId="74888CA8"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01BF56D" w14:textId="77777777" w:rsidR="00B505CB" w:rsidRDefault="00B505CB" w:rsidP="00644BBC">
            <w:pPr>
              <w:spacing w:line="256" w:lineRule="auto"/>
              <w:jc w:val="both"/>
              <w:rPr>
                <w:lang w:eastAsia="en-US"/>
              </w:rPr>
            </w:pPr>
          </w:p>
        </w:tc>
        <w:tc>
          <w:tcPr>
            <w:tcW w:w="2244" w:type="dxa"/>
            <w:gridSpan w:val="3"/>
            <w:tcBorders>
              <w:top w:val="single" w:sz="4" w:space="0" w:color="auto"/>
              <w:left w:val="single" w:sz="4" w:space="0" w:color="auto"/>
              <w:bottom w:val="single" w:sz="4" w:space="0" w:color="auto"/>
              <w:right w:val="single" w:sz="4" w:space="0" w:color="auto"/>
            </w:tcBorders>
          </w:tcPr>
          <w:p w14:paraId="0BA33024" w14:textId="77777777" w:rsidR="00B505CB" w:rsidRDefault="00B505CB" w:rsidP="00644BBC">
            <w:pPr>
              <w:spacing w:line="256" w:lineRule="auto"/>
              <w:jc w:val="both"/>
              <w:rPr>
                <w:lang w:eastAsia="en-US"/>
              </w:rPr>
            </w:pPr>
          </w:p>
        </w:tc>
        <w:tc>
          <w:tcPr>
            <w:tcW w:w="2248" w:type="dxa"/>
            <w:gridSpan w:val="5"/>
            <w:tcBorders>
              <w:top w:val="single" w:sz="4" w:space="0" w:color="auto"/>
              <w:left w:val="single" w:sz="4" w:space="0" w:color="auto"/>
              <w:bottom w:val="single" w:sz="4" w:space="0" w:color="auto"/>
              <w:right w:val="single" w:sz="12" w:space="0" w:color="auto"/>
            </w:tcBorders>
          </w:tcPr>
          <w:p w14:paraId="0E7A8AE1" w14:textId="77777777" w:rsidR="00B505CB" w:rsidRDefault="00B505CB" w:rsidP="00644BBC">
            <w:pPr>
              <w:spacing w:line="256" w:lineRule="auto"/>
              <w:jc w:val="both"/>
              <w:rPr>
                <w:lang w:eastAsia="en-US"/>
              </w:rPr>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E2E9D41" w14:textId="77777777" w:rsidR="00B505CB" w:rsidRDefault="00B505CB" w:rsidP="00644BBC">
            <w:pPr>
              <w:spacing w:line="256" w:lineRule="auto"/>
              <w:jc w:val="both"/>
              <w:rPr>
                <w:b/>
                <w:sz w:val="18"/>
                <w:lang w:eastAsia="en-US"/>
              </w:rPr>
            </w:pPr>
            <w:r>
              <w:rPr>
                <w:b/>
                <w:sz w:val="18"/>
                <w:lang w:eastAsia="en-US"/>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2D536CFA" w14:textId="77777777" w:rsidR="00B505CB" w:rsidRDefault="00B505CB" w:rsidP="00644BBC">
            <w:pPr>
              <w:spacing w:line="256" w:lineRule="auto"/>
              <w:rPr>
                <w:b/>
                <w:lang w:eastAsia="en-US"/>
              </w:rPr>
            </w:pPr>
            <w:r>
              <w:rPr>
                <w:b/>
                <w:lang w:eastAsia="en-US"/>
              </w:rPr>
              <w:t xml:space="preserve">    /</w:t>
            </w:r>
          </w:p>
        </w:tc>
      </w:tr>
      <w:tr w:rsidR="00B505CB" w14:paraId="63FAC2B7"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5890111" w14:textId="77777777" w:rsidR="00B505CB" w:rsidRDefault="00B505CB" w:rsidP="00644BBC">
            <w:pPr>
              <w:spacing w:line="25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B505CB" w14:paraId="45A4A8E7" w14:textId="77777777" w:rsidTr="00B505CB">
        <w:trPr>
          <w:trHeight w:val="8504"/>
        </w:trPr>
        <w:tc>
          <w:tcPr>
            <w:tcW w:w="9855" w:type="dxa"/>
            <w:gridSpan w:val="15"/>
            <w:tcBorders>
              <w:top w:val="single" w:sz="4" w:space="0" w:color="auto"/>
              <w:left w:val="single" w:sz="4" w:space="0" w:color="auto"/>
              <w:bottom w:val="single" w:sz="4" w:space="0" w:color="auto"/>
              <w:right w:val="single" w:sz="4" w:space="0" w:color="auto"/>
            </w:tcBorders>
          </w:tcPr>
          <w:p w14:paraId="260CC2A5" w14:textId="77777777" w:rsidR="00B505CB" w:rsidRPr="00C4238D" w:rsidRDefault="00B505CB" w:rsidP="00644BBC">
            <w:pPr>
              <w:pStyle w:val="Bezmezer"/>
              <w:jc w:val="both"/>
              <w:rPr>
                <w:lang w:eastAsia="en-US"/>
              </w:rPr>
            </w:pPr>
            <w:r w:rsidRPr="00C4238D">
              <w:rPr>
                <w:lang w:eastAsia="en-US"/>
              </w:rPr>
              <w:lastRenderedPageBreak/>
              <w:t xml:space="preserve">ŽÍŽALA, D., MINAŘÍK, R., </w:t>
            </w:r>
            <w:r w:rsidRPr="00874FB2">
              <w:rPr>
                <w:b/>
                <w:lang w:eastAsia="en-US"/>
              </w:rPr>
              <w:t>BEITLEROVÁ, H</w:t>
            </w:r>
            <w:r w:rsidRPr="00C4238D">
              <w:rPr>
                <w:lang w:eastAsia="en-US"/>
              </w:rPr>
              <w:t>., JUŘICOVÁ, A., SKÁLA, J., REYES ROJAS, J., PENÍŽEK, V., ZÁDOROVÁ, T.</w:t>
            </w:r>
            <w:r w:rsidRPr="00C4238D">
              <w:rPr>
                <w:iCs/>
                <w:lang w:eastAsia="en-US"/>
              </w:rPr>
              <w:t xml:space="preserve"> Czech Republic</w:t>
            </w:r>
            <w:r w:rsidRPr="00C4238D">
              <w:rPr>
                <w:lang w:eastAsia="en-US"/>
              </w:rPr>
              <w:t>. Catena, 212(8), 1–53</w:t>
            </w:r>
            <w:r>
              <w:rPr>
                <w:lang w:eastAsia="en-US"/>
              </w:rPr>
              <w:t xml:space="preserve"> s</w:t>
            </w:r>
            <w:r w:rsidRPr="00C4238D">
              <w:rPr>
                <w:lang w:eastAsia="en-US"/>
              </w:rPr>
              <w:t>.</w:t>
            </w:r>
            <w:r>
              <w:rPr>
                <w:lang w:eastAsia="en-US"/>
              </w:rPr>
              <w:t>, 2022,</w:t>
            </w:r>
            <w:r w:rsidRPr="00C4238D">
              <w:rPr>
                <w:lang w:eastAsia="en-US"/>
              </w:rPr>
              <w:t xml:space="preserve"> </w:t>
            </w:r>
            <w:hyperlink r:id="rId101" w:history="1">
              <w:r w:rsidRPr="001734E9">
                <w:rPr>
                  <w:rStyle w:val="Hypertextovodkaz"/>
                  <w:color w:val="365F91" w:themeColor="accent1" w:themeShade="BF"/>
                  <w:lang w:eastAsia="en-US"/>
                </w:rPr>
                <w:t>http://dx.doi.org/10.2139/ssrn.3928321</w:t>
              </w:r>
            </w:hyperlink>
            <w:r>
              <w:rPr>
                <w:rStyle w:val="Hypertextovodkaz"/>
                <w:lang w:eastAsia="en-US"/>
              </w:rPr>
              <w:t>.</w:t>
            </w:r>
            <w:r w:rsidRPr="00C4238D">
              <w:rPr>
                <w:lang w:eastAsia="en-US"/>
              </w:rPr>
              <w:t xml:space="preserve"> </w:t>
            </w:r>
          </w:p>
          <w:p w14:paraId="5293F773" w14:textId="77777777" w:rsidR="00B505CB" w:rsidRPr="00C4238D" w:rsidRDefault="00B505CB" w:rsidP="00644BBC">
            <w:pPr>
              <w:pStyle w:val="Bezmezer"/>
              <w:jc w:val="both"/>
              <w:rPr>
                <w:lang w:eastAsia="en-US"/>
              </w:rPr>
            </w:pPr>
            <w:r w:rsidRPr="00874FB2">
              <w:rPr>
                <w:b/>
                <w:lang w:eastAsia="en-US"/>
              </w:rPr>
              <w:t>BEITLEROVÁ, H</w:t>
            </w:r>
            <w:r w:rsidRPr="00C4238D">
              <w:rPr>
                <w:lang w:eastAsia="en-US"/>
              </w:rPr>
              <w:t>., L</w:t>
            </w:r>
            <w:r>
              <w:rPr>
                <w:lang w:eastAsia="en-US"/>
              </w:rPr>
              <w:t>ENZ,</w:t>
            </w:r>
            <w:r w:rsidRPr="00C4238D">
              <w:rPr>
                <w:lang w:eastAsia="en-US"/>
              </w:rPr>
              <w:t xml:space="preserve"> J., D</w:t>
            </w:r>
            <w:r>
              <w:rPr>
                <w:lang w:eastAsia="en-US"/>
              </w:rPr>
              <w:t>EVÁTÝ,</w:t>
            </w:r>
            <w:r w:rsidRPr="00C4238D">
              <w:rPr>
                <w:lang w:eastAsia="en-US"/>
              </w:rPr>
              <w:t xml:space="preserve"> J., M</w:t>
            </w:r>
            <w:r>
              <w:rPr>
                <w:lang w:eastAsia="en-US"/>
              </w:rPr>
              <w:t>ISTR</w:t>
            </w:r>
            <w:r w:rsidRPr="00C4238D">
              <w:rPr>
                <w:lang w:eastAsia="en-US"/>
              </w:rPr>
              <w:t>, M., K</w:t>
            </w:r>
            <w:r>
              <w:rPr>
                <w:lang w:eastAsia="en-US"/>
              </w:rPr>
              <w:t>APIČKA</w:t>
            </w:r>
            <w:r w:rsidRPr="00C4238D">
              <w:rPr>
                <w:lang w:eastAsia="en-US"/>
              </w:rPr>
              <w:t>, J., B</w:t>
            </w:r>
            <w:r>
              <w:rPr>
                <w:lang w:eastAsia="en-US"/>
              </w:rPr>
              <w:t>UCHHOLZ</w:t>
            </w:r>
            <w:r w:rsidRPr="00C4238D">
              <w:rPr>
                <w:lang w:eastAsia="en-US"/>
              </w:rPr>
              <w:t>, A., G</w:t>
            </w:r>
            <w:r>
              <w:rPr>
                <w:lang w:eastAsia="en-US"/>
              </w:rPr>
              <w:t>ERNTOVÁ</w:t>
            </w:r>
            <w:r w:rsidRPr="00C4238D">
              <w:rPr>
                <w:lang w:eastAsia="en-US"/>
              </w:rPr>
              <w:t>, I., R</w:t>
            </w:r>
            <w:r>
              <w:rPr>
                <w:lang w:eastAsia="en-US"/>
              </w:rPr>
              <w:t>OUTSCHEK</w:t>
            </w:r>
            <w:r w:rsidRPr="00C4238D">
              <w:rPr>
                <w:lang w:eastAsia="en-US"/>
              </w:rPr>
              <w:t xml:space="preserve">, A. </w:t>
            </w:r>
            <w:r w:rsidRPr="00874FB2">
              <w:rPr>
                <w:i/>
                <w:iCs/>
                <w:lang w:eastAsia="en-US"/>
              </w:rPr>
              <w:t>Improved calibration of the Green – Ampt infiltration module in the EROSION-2D / 3D model using a rainfall-runoff experiment database</w:t>
            </w:r>
            <w:r w:rsidRPr="00874FB2">
              <w:rPr>
                <w:i/>
                <w:lang w:eastAsia="en-US"/>
              </w:rPr>
              <w:t>.</w:t>
            </w:r>
            <w:r w:rsidRPr="00C4238D">
              <w:rPr>
                <w:lang w:eastAsia="en-US"/>
              </w:rPr>
              <w:t xml:space="preserve"> Soil, 7, 241–253</w:t>
            </w:r>
            <w:r>
              <w:rPr>
                <w:lang w:eastAsia="en-US"/>
              </w:rPr>
              <w:t xml:space="preserve"> s</w:t>
            </w:r>
            <w:r w:rsidRPr="00C4238D">
              <w:rPr>
                <w:lang w:eastAsia="en-US"/>
              </w:rPr>
              <w:t>.</w:t>
            </w:r>
            <w:r>
              <w:rPr>
                <w:lang w:eastAsia="en-US"/>
              </w:rPr>
              <w:t>, 2021</w:t>
            </w:r>
            <w:r w:rsidRPr="001734E9">
              <w:rPr>
                <w:color w:val="365F91" w:themeColor="accent1" w:themeShade="BF"/>
                <w:lang w:eastAsia="en-US"/>
              </w:rPr>
              <w:t xml:space="preserve">, </w:t>
            </w:r>
            <w:r w:rsidRPr="001734E9">
              <w:rPr>
                <w:color w:val="365F91" w:themeColor="accent1" w:themeShade="BF"/>
                <w:u w:val="single"/>
                <w:lang w:eastAsia="en-US"/>
              </w:rPr>
              <w:t>https://doi.org/10.5194/soil-7-241-2021</w:t>
            </w:r>
            <w:r>
              <w:rPr>
                <w:lang w:eastAsia="en-US"/>
              </w:rPr>
              <w:t>.</w:t>
            </w:r>
          </w:p>
          <w:p w14:paraId="1188E9DF" w14:textId="77777777" w:rsidR="00B505CB" w:rsidRPr="00E135A7" w:rsidRDefault="00B505CB" w:rsidP="00644BBC">
            <w:pPr>
              <w:pStyle w:val="Bezmezer"/>
              <w:jc w:val="both"/>
              <w:rPr>
                <w:lang w:eastAsia="en-US"/>
              </w:rPr>
            </w:pPr>
            <w:r w:rsidRPr="00C4238D">
              <w:rPr>
                <w:lang w:eastAsia="en-US"/>
              </w:rPr>
              <w:t>K</w:t>
            </w:r>
            <w:r>
              <w:rPr>
                <w:lang w:eastAsia="en-US"/>
              </w:rPr>
              <w:t>ONEČNÁ</w:t>
            </w:r>
            <w:r w:rsidRPr="00C4238D">
              <w:rPr>
                <w:lang w:eastAsia="en-US"/>
              </w:rPr>
              <w:t>, J., K</w:t>
            </w:r>
            <w:r>
              <w:rPr>
                <w:lang w:eastAsia="en-US"/>
              </w:rPr>
              <w:t>ARÁSEK</w:t>
            </w:r>
            <w:r w:rsidRPr="00C4238D">
              <w:rPr>
                <w:lang w:eastAsia="en-US"/>
              </w:rPr>
              <w:t xml:space="preserve">, P., </w:t>
            </w:r>
            <w:r w:rsidRPr="00874FB2">
              <w:rPr>
                <w:b/>
                <w:lang w:eastAsia="en-US"/>
              </w:rPr>
              <w:t>BEITLEROVÁ, H</w:t>
            </w:r>
            <w:r w:rsidRPr="00C4238D">
              <w:rPr>
                <w:lang w:eastAsia="en-US"/>
              </w:rPr>
              <w:t>., F</w:t>
            </w:r>
            <w:r>
              <w:rPr>
                <w:lang w:eastAsia="en-US"/>
              </w:rPr>
              <w:t>UČÍK</w:t>
            </w:r>
            <w:r w:rsidRPr="00C4238D">
              <w:rPr>
                <w:lang w:eastAsia="en-US"/>
              </w:rPr>
              <w:t>, P., K</w:t>
            </w:r>
            <w:r>
              <w:rPr>
                <w:lang w:eastAsia="en-US"/>
              </w:rPr>
              <w:t>APIČKA</w:t>
            </w:r>
            <w:r w:rsidRPr="00C4238D">
              <w:rPr>
                <w:lang w:eastAsia="en-US"/>
              </w:rPr>
              <w:t>, J., P</w:t>
            </w:r>
            <w:r>
              <w:rPr>
                <w:lang w:eastAsia="en-US"/>
              </w:rPr>
              <w:t>ODHRÁZSKÁ</w:t>
            </w:r>
            <w:r w:rsidRPr="00C4238D">
              <w:rPr>
                <w:lang w:eastAsia="en-US"/>
              </w:rPr>
              <w:t xml:space="preserve">, J., KVÍTEK, T. </w:t>
            </w:r>
            <w:r w:rsidRPr="00874FB2">
              <w:rPr>
                <w:i/>
                <w:iCs/>
                <w:lang w:eastAsia="en-US"/>
              </w:rPr>
              <w:t>Using WaTEM/SEDEM and HEC-HMS models for the simulation of episodic hydrological and erosion events in a small agricultural catchment</w:t>
            </w:r>
            <w:r w:rsidRPr="00C4238D">
              <w:rPr>
                <w:lang w:eastAsia="en-US"/>
              </w:rPr>
              <w:t>. Soil and Water Research, 14(1),</w:t>
            </w:r>
            <w:r>
              <w:rPr>
                <w:lang w:eastAsia="en-US"/>
              </w:rPr>
              <w:t xml:space="preserve"> 2019</w:t>
            </w:r>
            <w:r w:rsidRPr="00C4238D">
              <w:rPr>
                <w:lang w:eastAsia="en-US"/>
              </w:rPr>
              <w:t xml:space="preserve"> 0–00. </w:t>
            </w:r>
            <w:hyperlink r:id="rId102" w:history="1">
              <w:r w:rsidRPr="001734E9">
                <w:rPr>
                  <w:rStyle w:val="Hypertextovodkaz"/>
                  <w:color w:val="365F91" w:themeColor="accent1" w:themeShade="BF"/>
                  <w:lang w:eastAsia="en-US"/>
                </w:rPr>
                <w:t>https://doi.org/10.17221/202/2018-SWR</w:t>
              </w:r>
            </w:hyperlink>
            <w:r>
              <w:rPr>
                <w:rStyle w:val="Hypertextovodkaz"/>
                <w:lang w:eastAsia="en-US"/>
              </w:rPr>
              <w:t>.</w:t>
            </w:r>
          </w:p>
          <w:p w14:paraId="4C80C37D" w14:textId="77777777" w:rsidR="00B505CB" w:rsidRPr="004E102C" w:rsidRDefault="00B505CB" w:rsidP="00644BBC">
            <w:pPr>
              <w:jc w:val="both"/>
              <w:rPr>
                <w:b/>
              </w:rPr>
            </w:pPr>
            <w:r w:rsidRPr="004E102C">
              <w:rPr>
                <w:b/>
              </w:rPr>
              <w:t>Další tvůrčí činnost (včetně projektů)</w:t>
            </w:r>
          </w:p>
          <w:p w14:paraId="02D86416" w14:textId="77777777" w:rsidR="00B505CB" w:rsidRDefault="00B505CB" w:rsidP="00644BBC">
            <w:pPr>
              <w:jc w:val="both"/>
              <w:rPr>
                <w:lang w:eastAsia="en-US"/>
              </w:rPr>
            </w:pPr>
            <w:r>
              <w:rPr>
                <w:lang w:eastAsia="en-US"/>
              </w:rPr>
              <w:t>Projekty:</w:t>
            </w:r>
          </w:p>
          <w:p w14:paraId="42845305" w14:textId="77777777" w:rsidR="00B505CB" w:rsidRPr="00E135A7" w:rsidRDefault="00B505CB" w:rsidP="00644BBC">
            <w:pPr>
              <w:pStyle w:val="Bezmezer"/>
              <w:jc w:val="both"/>
              <w:rPr>
                <w:lang w:eastAsia="en-US"/>
              </w:rPr>
            </w:pPr>
            <w:r w:rsidRPr="00E135A7">
              <w:rPr>
                <w:lang w:eastAsia="en-US"/>
              </w:rPr>
              <w:t>Hlavní řešitelka QK1810341 – Vytvoření národní databáze parametrů matematického simulačního modelu Erosion 3D a jeho standardizace pro rutinní využití v podmínkách ČR (MZE 2018 – 2021)</w:t>
            </w:r>
          </w:p>
          <w:p w14:paraId="6971B50B" w14:textId="77777777" w:rsidR="00B505CB" w:rsidRPr="00E135A7" w:rsidRDefault="00B505CB" w:rsidP="00644BBC">
            <w:pPr>
              <w:pStyle w:val="Bezmezer"/>
              <w:jc w:val="both"/>
              <w:rPr>
                <w:lang w:eastAsia="en-US"/>
              </w:rPr>
            </w:pPr>
            <w:r w:rsidRPr="00E135A7">
              <w:rPr>
                <w:lang w:eastAsia="en-US"/>
              </w:rPr>
              <w:t>Další řešitelka TJ02000234 – Fyzikální a hydropedologické vlastnosti půd ČR (TAČR 2019–2021)</w:t>
            </w:r>
          </w:p>
          <w:p w14:paraId="4A3B49C0" w14:textId="77777777" w:rsidR="00B505CB" w:rsidRPr="00E135A7" w:rsidRDefault="00B505CB" w:rsidP="00644BBC">
            <w:pPr>
              <w:pStyle w:val="Bezmezer"/>
              <w:jc w:val="both"/>
              <w:rPr>
                <w:lang w:eastAsia="en-US"/>
              </w:rPr>
            </w:pPr>
            <w:r w:rsidRPr="00E135A7">
              <w:rPr>
                <w:lang w:eastAsia="en-US"/>
              </w:rPr>
              <w:t>Členka řešitelského týmu TJ04000342 – Aplikační potenciál přerušovacích pásů v zemědělské krajině (TAČR 2020–2022)</w:t>
            </w:r>
          </w:p>
          <w:p w14:paraId="5F893406" w14:textId="77777777" w:rsidR="00B505CB" w:rsidRPr="00E135A7" w:rsidRDefault="00B505CB" w:rsidP="00644BBC">
            <w:pPr>
              <w:pStyle w:val="Bezmezer"/>
              <w:jc w:val="both"/>
              <w:rPr>
                <w:lang w:eastAsia="en-US"/>
              </w:rPr>
            </w:pPr>
            <w:r w:rsidRPr="00E135A7">
              <w:rPr>
                <w:lang w:eastAsia="en-US"/>
              </w:rPr>
              <w:t>Členka řešitelského týmu QK1720289 – Vývoj automatizovaného nástroje pro optimalizaci monitoringu eroze zemědělské půdy pomocí distančních metod (MZE 2017–2019)</w:t>
            </w:r>
          </w:p>
          <w:p w14:paraId="2D9DABE3" w14:textId="77777777" w:rsidR="00B505CB" w:rsidRPr="00E135A7" w:rsidRDefault="00B505CB" w:rsidP="00644BBC">
            <w:pPr>
              <w:pStyle w:val="Bezmezer"/>
              <w:jc w:val="both"/>
              <w:rPr>
                <w:lang w:eastAsia="en-US"/>
              </w:rPr>
            </w:pPr>
            <w:r w:rsidRPr="00E135A7">
              <w:rPr>
                <w:lang w:eastAsia="en-US"/>
              </w:rPr>
              <w:t>Členka řešitelského týmu QJ1320122 – Optimalizace managementu zalesňování zemědělské půdy ve vztahu ke zvýšení retenčního potenciálu krajiny (MZE 2013–2017)</w:t>
            </w:r>
          </w:p>
          <w:p w14:paraId="14D7F7E9" w14:textId="77777777" w:rsidR="00B505CB" w:rsidRPr="00E135A7" w:rsidRDefault="00B505CB" w:rsidP="00644BBC">
            <w:pPr>
              <w:pStyle w:val="Bezmezer"/>
              <w:jc w:val="both"/>
              <w:rPr>
                <w:lang w:eastAsia="en-US"/>
              </w:rPr>
            </w:pPr>
            <w:r w:rsidRPr="00E135A7">
              <w:rPr>
                <w:lang w:eastAsia="en-US"/>
              </w:rPr>
              <w:t>Členka řešitelského týmu EHP-CZ02-OV-1-030-2015 - Informační kampaň pro posílení udržitelného užívání vodních zdrojů a ekosystémových služeb krajiny v podmínkách globální změny. (LaPlaNt) (Norské fondy 2015 – 2016)</w:t>
            </w:r>
          </w:p>
          <w:p w14:paraId="3C4E7452" w14:textId="77777777" w:rsidR="00B505CB" w:rsidRDefault="00B505CB" w:rsidP="00644BBC">
            <w:pPr>
              <w:pStyle w:val="Bezmezer"/>
              <w:jc w:val="both"/>
              <w:rPr>
                <w:lang w:eastAsia="en-US"/>
              </w:rPr>
            </w:pPr>
            <w:r w:rsidRPr="00E135A7">
              <w:rPr>
                <w:lang w:eastAsia="en-US"/>
              </w:rPr>
              <w:t>Členka řešitelského týmu QJ1230056 – Vliv očekávaných klimatických změn na půdy české republiky a hodnocení jejich produkční funkce. (MZE 2012-2016)</w:t>
            </w:r>
          </w:p>
          <w:p w14:paraId="28D13CFD" w14:textId="77777777" w:rsidR="00B505CB" w:rsidRDefault="00B505CB" w:rsidP="00644BBC">
            <w:pPr>
              <w:jc w:val="both"/>
              <w:rPr>
                <w:lang w:eastAsia="en-US"/>
              </w:rPr>
            </w:pPr>
            <w:r>
              <w:rPr>
                <w:lang w:eastAsia="en-US"/>
              </w:rPr>
              <w:t>Výsledky aplikovaného výzkumu:</w:t>
            </w:r>
          </w:p>
          <w:p w14:paraId="7E1D8F85" w14:textId="77777777" w:rsidR="00B505CB" w:rsidRPr="00E135A7" w:rsidRDefault="00B505CB" w:rsidP="00644BBC">
            <w:pPr>
              <w:jc w:val="both"/>
              <w:rPr>
                <w:lang w:eastAsia="en-US"/>
              </w:rPr>
            </w:pPr>
            <w:r w:rsidRPr="005B01CA">
              <w:rPr>
                <w:b/>
                <w:lang w:eastAsia="en-US"/>
              </w:rPr>
              <w:t>BEITLEROVÁ, H</w:t>
            </w:r>
            <w:r w:rsidRPr="00E135A7">
              <w:rPr>
                <w:lang w:eastAsia="en-US"/>
              </w:rPr>
              <w:t>., L</w:t>
            </w:r>
            <w:r>
              <w:rPr>
                <w:lang w:eastAsia="en-US"/>
              </w:rPr>
              <w:t>ENZ</w:t>
            </w:r>
            <w:r w:rsidRPr="00E135A7">
              <w:rPr>
                <w:lang w:eastAsia="en-US"/>
              </w:rPr>
              <w:t>, J., D</w:t>
            </w:r>
            <w:r>
              <w:rPr>
                <w:lang w:eastAsia="en-US"/>
              </w:rPr>
              <w:t>EVÁTÝ</w:t>
            </w:r>
            <w:r w:rsidRPr="00E135A7">
              <w:rPr>
                <w:lang w:eastAsia="en-US"/>
              </w:rPr>
              <w:t>, J., M</w:t>
            </w:r>
            <w:r>
              <w:rPr>
                <w:lang w:eastAsia="en-US"/>
              </w:rPr>
              <w:t>ISTR</w:t>
            </w:r>
            <w:r w:rsidRPr="00E135A7">
              <w:rPr>
                <w:lang w:eastAsia="en-US"/>
              </w:rPr>
              <w:t>, M., K</w:t>
            </w:r>
            <w:r>
              <w:rPr>
                <w:lang w:eastAsia="en-US"/>
              </w:rPr>
              <w:t>APIČKA</w:t>
            </w:r>
            <w:r w:rsidRPr="00E135A7">
              <w:rPr>
                <w:lang w:eastAsia="en-US"/>
              </w:rPr>
              <w:t xml:space="preserve">, J. </w:t>
            </w:r>
            <w:r w:rsidRPr="00C96534">
              <w:rPr>
                <w:i/>
                <w:iCs/>
                <w:lang w:eastAsia="en-US"/>
              </w:rPr>
              <w:t>Fyzikální modelování eroze – epizodní mode EROSION-3D.</w:t>
            </w:r>
            <w:r w:rsidRPr="00E135A7">
              <w:rPr>
                <w:lang w:eastAsia="en-US"/>
              </w:rPr>
              <w:t xml:space="preserve"> (H. Beitlerová, Ed.) (1. vyd.).</w:t>
            </w:r>
            <w:r>
              <w:rPr>
                <w:lang w:eastAsia="en-US"/>
              </w:rPr>
              <w:t>, 2022,</w:t>
            </w:r>
            <w:r w:rsidRPr="00E135A7">
              <w:rPr>
                <w:lang w:eastAsia="en-US"/>
              </w:rPr>
              <w:t xml:space="preserve"> Praha: Výzkumný ústav meliorací a ochrany půdy v.v.i.</w:t>
            </w:r>
          </w:p>
          <w:p w14:paraId="4F17EACF"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V</w:t>
            </w:r>
            <w:r>
              <w:rPr>
                <w:lang w:eastAsia="en-US"/>
              </w:rPr>
              <w:t>AŠÁT</w:t>
            </w:r>
            <w:r w:rsidRPr="00E135A7">
              <w:rPr>
                <w:lang w:eastAsia="en-US"/>
              </w:rPr>
              <w:t>, R., S</w:t>
            </w:r>
            <w:r>
              <w:rPr>
                <w:lang w:eastAsia="en-US"/>
              </w:rPr>
              <w:t>KÁLA</w:t>
            </w:r>
            <w:r w:rsidRPr="00E135A7">
              <w:rPr>
                <w:lang w:eastAsia="en-US"/>
              </w:rPr>
              <w:t>, J., J</w:t>
            </w:r>
            <w:r>
              <w:rPr>
                <w:lang w:eastAsia="en-US"/>
              </w:rPr>
              <w:t>UŘICOVÁ</w:t>
            </w:r>
            <w:r w:rsidRPr="00E135A7">
              <w:rPr>
                <w:lang w:eastAsia="en-US"/>
              </w:rPr>
              <w:t>, A., T</w:t>
            </w:r>
            <w:r>
              <w:rPr>
                <w:lang w:eastAsia="en-US"/>
              </w:rPr>
              <w:t>EREZA</w:t>
            </w:r>
            <w:r w:rsidRPr="00E135A7">
              <w:rPr>
                <w:lang w:eastAsia="en-US"/>
              </w:rPr>
              <w:t xml:space="preserve">, Z., … </w:t>
            </w:r>
            <w:r w:rsidRPr="005B01CA">
              <w:rPr>
                <w:b/>
                <w:lang w:eastAsia="en-US"/>
              </w:rPr>
              <w:t>BEITLEROVÁ, H</w:t>
            </w:r>
            <w:r w:rsidRPr="00E135A7">
              <w:rPr>
                <w:lang w:eastAsia="en-US"/>
              </w:rPr>
              <w:t xml:space="preserve">. </w:t>
            </w:r>
            <w:r w:rsidRPr="00C96534">
              <w:rPr>
                <w:i/>
                <w:iCs/>
                <w:lang w:eastAsia="en-US"/>
              </w:rPr>
              <w:t>Tvorba půdních map pedometrickými metodami.</w:t>
            </w:r>
            <w:r w:rsidRPr="00C96534">
              <w:rPr>
                <w:shd w:val="clear" w:color="auto" w:fill="FFFFFF"/>
                <w:lang w:eastAsia="en-US"/>
              </w:rPr>
              <w:t xml:space="preserve"> </w:t>
            </w:r>
            <w:r w:rsidRPr="00E135A7">
              <w:rPr>
                <w:lang w:eastAsia="en-US"/>
              </w:rPr>
              <w:t>(D. Žížala, Ed.) (1. vyd.).</w:t>
            </w:r>
            <w:r>
              <w:rPr>
                <w:lang w:eastAsia="en-US"/>
              </w:rPr>
              <w:t xml:space="preserve">, 2020, </w:t>
            </w:r>
            <w:r w:rsidRPr="00E135A7">
              <w:rPr>
                <w:lang w:eastAsia="en-US"/>
              </w:rPr>
              <w:t>Praha: Výzkumný ústav meliorací a ochrany půdy v.v.i.</w:t>
            </w:r>
          </w:p>
          <w:p w14:paraId="6397ED06" w14:textId="77777777" w:rsidR="00B505CB" w:rsidRPr="00E135A7" w:rsidRDefault="00B505CB" w:rsidP="00644BBC">
            <w:pPr>
              <w:jc w:val="both"/>
              <w:rPr>
                <w:lang w:eastAsia="en-US"/>
              </w:rPr>
            </w:pPr>
            <w:r w:rsidRPr="005B01CA">
              <w:rPr>
                <w:b/>
                <w:lang w:eastAsia="en-US"/>
              </w:rPr>
              <w:t>BEITLEROVÁ, H</w:t>
            </w:r>
            <w:r w:rsidRPr="00E135A7">
              <w:rPr>
                <w:lang w:eastAsia="en-US"/>
              </w:rPr>
              <w:t>., Ž</w:t>
            </w:r>
            <w:r>
              <w:rPr>
                <w:lang w:eastAsia="en-US"/>
              </w:rPr>
              <w:t>ÍŽALA</w:t>
            </w:r>
            <w:r w:rsidRPr="00E135A7">
              <w:rPr>
                <w:lang w:eastAsia="en-US"/>
              </w:rPr>
              <w:t>, D., M</w:t>
            </w:r>
            <w:r>
              <w:rPr>
                <w:lang w:eastAsia="en-US"/>
              </w:rPr>
              <w:t>INAŘÍK</w:t>
            </w:r>
            <w:r w:rsidRPr="00E135A7">
              <w:rPr>
                <w:lang w:eastAsia="en-US"/>
              </w:rPr>
              <w:t>, R., S</w:t>
            </w:r>
            <w:r>
              <w:rPr>
                <w:lang w:eastAsia="en-US"/>
              </w:rPr>
              <w:t>TROUHAL</w:t>
            </w:r>
            <w:r w:rsidRPr="00E135A7">
              <w:rPr>
                <w:lang w:eastAsia="en-US"/>
              </w:rPr>
              <w:t>, L, K</w:t>
            </w:r>
            <w:r>
              <w:rPr>
                <w:lang w:eastAsia="en-US"/>
              </w:rPr>
              <w:t>AVKA</w:t>
            </w:r>
            <w:r w:rsidRPr="00E135A7">
              <w:rPr>
                <w:lang w:eastAsia="en-US"/>
              </w:rPr>
              <w:t>, P., J</w:t>
            </w:r>
            <w:r>
              <w:rPr>
                <w:lang w:eastAsia="en-US"/>
              </w:rPr>
              <w:t>UŘICOVÁ</w:t>
            </w:r>
            <w:r w:rsidRPr="00E135A7">
              <w:rPr>
                <w:lang w:eastAsia="en-US"/>
              </w:rPr>
              <w:t xml:space="preserve">, A. </w:t>
            </w:r>
            <w:r w:rsidRPr="00C96534">
              <w:rPr>
                <w:i/>
                <w:iCs/>
                <w:lang w:eastAsia="en-US"/>
              </w:rPr>
              <w:t>Fyzikální a hydropedologické vlastnosti půd ČR.</w:t>
            </w:r>
            <w:r>
              <w:rPr>
                <w:i/>
                <w:iCs/>
                <w:lang w:eastAsia="en-US"/>
              </w:rPr>
              <w:t xml:space="preserve">, </w:t>
            </w:r>
            <w:r>
              <w:rPr>
                <w:lang w:eastAsia="en-US"/>
              </w:rPr>
              <w:t xml:space="preserve">2021, </w:t>
            </w:r>
            <w:r w:rsidRPr="00E135A7">
              <w:rPr>
                <w:lang w:eastAsia="en-US"/>
              </w:rPr>
              <w:t>Praha: Výzkumný ústav meliorací a ochrany půdy v.v.i.</w:t>
            </w:r>
          </w:p>
          <w:p w14:paraId="566CF99D"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M</w:t>
            </w:r>
            <w:r>
              <w:rPr>
                <w:lang w:eastAsia="en-US"/>
              </w:rPr>
              <w:t>INAŘÍK</w:t>
            </w:r>
            <w:r w:rsidRPr="00E135A7">
              <w:rPr>
                <w:lang w:eastAsia="en-US"/>
              </w:rPr>
              <w:t>, R., J</w:t>
            </w:r>
            <w:r>
              <w:rPr>
                <w:lang w:eastAsia="en-US"/>
              </w:rPr>
              <w:t>UŘICOVÁ</w:t>
            </w:r>
            <w:r w:rsidRPr="00E135A7">
              <w:rPr>
                <w:lang w:eastAsia="en-US"/>
              </w:rPr>
              <w:t>, A., Z</w:t>
            </w:r>
            <w:r>
              <w:rPr>
                <w:lang w:eastAsia="en-US"/>
              </w:rPr>
              <w:t>ÁDOROVÁ</w:t>
            </w:r>
            <w:r w:rsidRPr="00E135A7">
              <w:rPr>
                <w:lang w:eastAsia="en-US"/>
              </w:rPr>
              <w:t xml:space="preserve">, T., </w:t>
            </w:r>
            <w:r w:rsidRPr="005B01CA">
              <w:rPr>
                <w:b/>
                <w:lang w:eastAsia="en-US"/>
              </w:rPr>
              <w:t>BEITLEROVÁ, H</w:t>
            </w:r>
            <w:r w:rsidRPr="00E135A7">
              <w:rPr>
                <w:lang w:eastAsia="en-US"/>
              </w:rPr>
              <w:t>., P</w:t>
            </w:r>
            <w:r>
              <w:rPr>
                <w:lang w:eastAsia="en-US"/>
              </w:rPr>
              <w:t>ENÍŽEK</w:t>
            </w:r>
            <w:r w:rsidRPr="00E135A7">
              <w:rPr>
                <w:lang w:eastAsia="en-US"/>
              </w:rPr>
              <w:t>, V.</w:t>
            </w:r>
            <w:r w:rsidRPr="00C96534">
              <w:rPr>
                <w:shd w:val="clear" w:color="auto" w:fill="FFFFFF"/>
                <w:lang w:eastAsia="en-US"/>
              </w:rPr>
              <w:t xml:space="preserve"> </w:t>
            </w:r>
            <w:r w:rsidRPr="00C96534">
              <w:rPr>
                <w:i/>
                <w:iCs/>
                <w:lang w:eastAsia="en-US"/>
              </w:rPr>
              <w:t>Soubor detailních map půdních vlastností ČR – zemědělské půdy.</w:t>
            </w:r>
            <w:r>
              <w:rPr>
                <w:i/>
                <w:iCs/>
                <w:lang w:eastAsia="en-US"/>
              </w:rPr>
              <w:t xml:space="preserve"> </w:t>
            </w:r>
            <w:r w:rsidRPr="005B01CA">
              <w:rPr>
                <w:iCs/>
                <w:lang w:eastAsia="en-US"/>
              </w:rPr>
              <w:t>2020,</w:t>
            </w:r>
            <w:r>
              <w:rPr>
                <w:i/>
                <w:iCs/>
                <w:lang w:eastAsia="en-US"/>
              </w:rPr>
              <w:t xml:space="preserve"> </w:t>
            </w:r>
            <w:r w:rsidRPr="00C96534">
              <w:rPr>
                <w:i/>
                <w:iCs/>
                <w:lang w:eastAsia="en-US"/>
              </w:rPr>
              <w:t>Praha</w:t>
            </w:r>
            <w:r w:rsidRPr="00E135A7">
              <w:rPr>
                <w:lang w:eastAsia="en-US"/>
              </w:rPr>
              <w:t>: Výzkumný ústav meliorací a ochrany půdy v.v.i.</w:t>
            </w:r>
          </w:p>
          <w:p w14:paraId="2DB0CE3C" w14:textId="77777777" w:rsidR="00B505CB" w:rsidRPr="00E135A7" w:rsidRDefault="00B505CB" w:rsidP="00644BBC">
            <w:pPr>
              <w:jc w:val="both"/>
              <w:rPr>
                <w:lang w:eastAsia="en-US"/>
              </w:rPr>
            </w:pPr>
            <w:r w:rsidRPr="00E135A7">
              <w:rPr>
                <w:lang w:eastAsia="en-US"/>
              </w:rPr>
              <w:t>Ž</w:t>
            </w:r>
            <w:r>
              <w:rPr>
                <w:lang w:eastAsia="en-US"/>
              </w:rPr>
              <w:t>ÍŽALA</w:t>
            </w:r>
            <w:r w:rsidRPr="00E135A7">
              <w:rPr>
                <w:lang w:eastAsia="en-US"/>
              </w:rPr>
              <w:t>, D., Z</w:t>
            </w:r>
            <w:r>
              <w:rPr>
                <w:lang w:eastAsia="en-US"/>
              </w:rPr>
              <w:t>ÁDOROVÁ</w:t>
            </w:r>
            <w:r w:rsidRPr="00E135A7">
              <w:rPr>
                <w:lang w:eastAsia="en-US"/>
              </w:rPr>
              <w:t>, T., M</w:t>
            </w:r>
            <w:r>
              <w:rPr>
                <w:lang w:eastAsia="en-US"/>
              </w:rPr>
              <w:t>INAŘÍK</w:t>
            </w:r>
            <w:r w:rsidRPr="00E135A7">
              <w:rPr>
                <w:lang w:eastAsia="en-US"/>
              </w:rPr>
              <w:t>, R., K</w:t>
            </w:r>
            <w:r>
              <w:rPr>
                <w:lang w:eastAsia="en-US"/>
              </w:rPr>
              <w:t>ODEŠOVÁ</w:t>
            </w:r>
            <w:r w:rsidRPr="00E135A7">
              <w:rPr>
                <w:lang w:eastAsia="en-US"/>
              </w:rPr>
              <w:t>, R., J</w:t>
            </w:r>
            <w:r>
              <w:rPr>
                <w:lang w:eastAsia="en-US"/>
              </w:rPr>
              <w:t>UŘICOVÁ</w:t>
            </w:r>
            <w:r w:rsidRPr="00E135A7">
              <w:rPr>
                <w:lang w:eastAsia="en-US"/>
              </w:rPr>
              <w:t xml:space="preserve">, A., </w:t>
            </w:r>
            <w:r w:rsidRPr="005B01CA">
              <w:rPr>
                <w:b/>
                <w:lang w:eastAsia="en-US"/>
              </w:rPr>
              <w:t>BEITLEROVÁ, H.</w:t>
            </w:r>
            <w:r w:rsidRPr="00E135A7">
              <w:rPr>
                <w:lang w:eastAsia="en-US"/>
              </w:rPr>
              <w:t xml:space="preserve"> </w:t>
            </w:r>
            <w:r w:rsidRPr="00C96534">
              <w:rPr>
                <w:i/>
                <w:iCs/>
                <w:lang w:eastAsia="en-US"/>
              </w:rPr>
              <w:t>Mapa retenční kapacity zemědělských půd v ČR</w:t>
            </w:r>
            <w:r w:rsidRPr="00C96534">
              <w:rPr>
                <w:shd w:val="clear" w:color="auto" w:fill="FFFFFF"/>
                <w:lang w:eastAsia="en-US"/>
              </w:rPr>
              <w:t>.</w:t>
            </w:r>
            <w:r>
              <w:rPr>
                <w:shd w:val="clear" w:color="auto" w:fill="FFFFFF"/>
                <w:lang w:eastAsia="en-US"/>
              </w:rPr>
              <w:t xml:space="preserve"> 2020,</w:t>
            </w:r>
            <w:r w:rsidRPr="00C96534">
              <w:rPr>
                <w:shd w:val="clear" w:color="auto" w:fill="FFFFFF"/>
                <w:lang w:eastAsia="en-US"/>
              </w:rPr>
              <w:t xml:space="preserve"> </w:t>
            </w:r>
            <w:r w:rsidRPr="00E135A7">
              <w:rPr>
                <w:lang w:eastAsia="en-US"/>
              </w:rPr>
              <w:t>Praha: Výzkumný ústav meliorací a ochrany půdy v.v.i</w:t>
            </w:r>
          </w:p>
          <w:p w14:paraId="72E4913C" w14:textId="77777777" w:rsidR="00B505CB" w:rsidRPr="00104DE2" w:rsidRDefault="00B505CB" w:rsidP="00644BBC">
            <w:pPr>
              <w:jc w:val="both"/>
              <w:rPr>
                <w:lang w:eastAsia="en-US"/>
              </w:rPr>
            </w:pPr>
            <w:r w:rsidRPr="005B01CA">
              <w:rPr>
                <w:b/>
                <w:lang w:eastAsia="en-US"/>
              </w:rPr>
              <w:t>BEITLEROVÁ, H.,</w:t>
            </w:r>
            <w:r w:rsidRPr="00E135A7">
              <w:rPr>
                <w:lang w:eastAsia="en-US"/>
              </w:rPr>
              <w:t xml:space="preserve"> M</w:t>
            </w:r>
            <w:r>
              <w:rPr>
                <w:lang w:eastAsia="en-US"/>
              </w:rPr>
              <w:t>INAŘÍK,</w:t>
            </w:r>
            <w:r w:rsidRPr="00E135A7">
              <w:rPr>
                <w:lang w:eastAsia="en-US"/>
              </w:rPr>
              <w:t xml:space="preserve"> R., J</w:t>
            </w:r>
            <w:r>
              <w:rPr>
                <w:lang w:eastAsia="en-US"/>
              </w:rPr>
              <w:t>UŘICOVÁ</w:t>
            </w:r>
            <w:r w:rsidRPr="00E135A7">
              <w:rPr>
                <w:lang w:eastAsia="en-US"/>
              </w:rPr>
              <w:t>, A., D</w:t>
            </w:r>
            <w:r>
              <w:rPr>
                <w:lang w:eastAsia="en-US"/>
              </w:rPr>
              <w:t>EVÁTÝ</w:t>
            </w:r>
            <w:r w:rsidRPr="00E135A7">
              <w:rPr>
                <w:lang w:eastAsia="en-US"/>
              </w:rPr>
              <w:t>, J., K</w:t>
            </w:r>
            <w:r>
              <w:rPr>
                <w:lang w:eastAsia="en-US"/>
              </w:rPr>
              <w:t>APIČKA</w:t>
            </w:r>
            <w:r w:rsidRPr="00E135A7">
              <w:rPr>
                <w:lang w:eastAsia="en-US"/>
              </w:rPr>
              <w:t>, J., Ž</w:t>
            </w:r>
            <w:r>
              <w:rPr>
                <w:lang w:eastAsia="en-US"/>
              </w:rPr>
              <w:t>ÍŽALA</w:t>
            </w:r>
            <w:r w:rsidRPr="00E135A7">
              <w:rPr>
                <w:lang w:eastAsia="en-US"/>
              </w:rPr>
              <w:t xml:space="preserve">, D. </w:t>
            </w:r>
            <w:r w:rsidRPr="00C96534">
              <w:rPr>
                <w:i/>
                <w:iCs/>
                <w:lang w:eastAsia="en-US"/>
              </w:rPr>
              <w:t>Zrnitostní složení půdy v klasifikačním systému USDA, okresy Mělník, Mladá Boleslav, Česká Lípa a Příbram</w:t>
            </w:r>
            <w:r w:rsidRPr="00E135A7">
              <w:rPr>
                <w:lang w:eastAsia="en-US"/>
              </w:rPr>
              <w:t>.</w:t>
            </w:r>
            <w:r>
              <w:rPr>
                <w:lang w:eastAsia="en-US"/>
              </w:rPr>
              <w:t xml:space="preserve"> 2019, </w:t>
            </w:r>
            <w:r w:rsidRPr="00E135A7">
              <w:rPr>
                <w:lang w:eastAsia="en-US"/>
              </w:rPr>
              <w:t>Praha: Výzkumný ústav meliorací a ochrany půdy v.v.i.</w:t>
            </w:r>
          </w:p>
        </w:tc>
      </w:tr>
      <w:tr w:rsidR="00B505CB" w14:paraId="1BAD1ACF"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8F0745E" w14:textId="77777777" w:rsidR="00B505CB" w:rsidRPr="00E135A7" w:rsidRDefault="00B505CB" w:rsidP="00644BBC">
            <w:pPr>
              <w:spacing w:line="256" w:lineRule="auto"/>
              <w:rPr>
                <w:b/>
                <w:lang w:eastAsia="en-US"/>
              </w:rPr>
            </w:pPr>
            <w:r w:rsidRPr="00E135A7">
              <w:rPr>
                <w:b/>
                <w:lang w:eastAsia="en-US"/>
              </w:rPr>
              <w:t>Působení v zahraničí</w:t>
            </w:r>
          </w:p>
        </w:tc>
      </w:tr>
      <w:tr w:rsidR="00B505CB" w14:paraId="6CF8F9D3"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AEA36D0" w14:textId="77777777" w:rsidR="00B505CB" w:rsidRPr="00E135A7"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červen 2018–srpen 2018</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(Alumni stipendium Deutsche Bundesstifftung Umwelt) Projekt: Calibration of EROSION 3D model for CZ conditions</w:t>
            </w:r>
            <w:r>
              <w:rPr>
                <w:rFonts w:ascii="Times New Roman" w:hAnsi="Times New Roman" w:cs="Times New Roman"/>
                <w:color w:val="auto"/>
                <w:sz w:val="20"/>
                <w:szCs w:val="20"/>
                <w:lang w:eastAsia="en-US"/>
              </w:rPr>
              <w:t>.</w:t>
            </w:r>
          </w:p>
          <w:p w14:paraId="6645AB91" w14:textId="77777777" w:rsidR="00B505CB" w:rsidRPr="00E135A7"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únor 2016–leden 2017</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Technische Universität Bergakademie Freiberg, Sasko, Německo (Stipendium Deutsche Bundesstifftung Umwelt) Projekt: Water erosion risk assessment using EROSION 3D model</w:t>
            </w:r>
            <w:r>
              <w:rPr>
                <w:rFonts w:ascii="Times New Roman" w:hAnsi="Times New Roman" w:cs="Times New Roman"/>
                <w:color w:val="auto"/>
                <w:sz w:val="20"/>
                <w:szCs w:val="20"/>
                <w:lang w:eastAsia="en-US"/>
              </w:rPr>
              <w:t>.</w:t>
            </w:r>
          </w:p>
          <w:p w14:paraId="19D3C9FF" w14:textId="77777777" w:rsidR="00B505CB" w:rsidRPr="00104DE2" w:rsidRDefault="00B505CB" w:rsidP="00644BBC">
            <w:pPr>
              <w:pStyle w:val="Nadpis1"/>
              <w:keepNext w:val="0"/>
              <w:keepLines w:val="0"/>
              <w:shd w:val="clear" w:color="auto" w:fill="FFFFFF"/>
              <w:spacing w:before="0"/>
              <w:jc w:val="both"/>
              <w:rPr>
                <w:rFonts w:ascii="Times New Roman" w:hAnsi="Times New Roman" w:cs="Times New Roman"/>
                <w:color w:val="auto"/>
                <w:sz w:val="20"/>
                <w:szCs w:val="20"/>
                <w:lang w:eastAsia="en-US"/>
              </w:rPr>
            </w:pPr>
            <w:r w:rsidRPr="00E135A7">
              <w:rPr>
                <w:rFonts w:ascii="Times New Roman" w:hAnsi="Times New Roman" w:cs="Times New Roman"/>
                <w:color w:val="auto"/>
                <w:sz w:val="20"/>
                <w:szCs w:val="20"/>
                <w:lang w:eastAsia="en-US"/>
              </w:rPr>
              <w:t>září 2009–leden 2010</w:t>
            </w:r>
            <w:r>
              <w:rPr>
                <w:rFonts w:ascii="Times New Roman" w:hAnsi="Times New Roman" w:cs="Times New Roman"/>
                <w:color w:val="auto"/>
                <w:sz w:val="20"/>
                <w:szCs w:val="20"/>
                <w:lang w:eastAsia="en-US"/>
              </w:rPr>
              <w:t>:</w:t>
            </w:r>
            <w:r w:rsidRPr="00E135A7">
              <w:rPr>
                <w:rFonts w:ascii="Times New Roman" w:hAnsi="Times New Roman" w:cs="Times New Roman"/>
                <w:color w:val="auto"/>
                <w:sz w:val="20"/>
                <w:szCs w:val="20"/>
                <w:lang w:eastAsia="en-US"/>
              </w:rPr>
              <w:t xml:space="preserve"> Uppsala University, Sweden, Dept. of Science (Erasmus +)</w:t>
            </w:r>
            <w:r>
              <w:rPr>
                <w:rFonts w:ascii="Times New Roman" w:hAnsi="Times New Roman" w:cs="Times New Roman"/>
                <w:color w:val="auto"/>
                <w:sz w:val="20"/>
                <w:szCs w:val="20"/>
                <w:lang w:eastAsia="en-US"/>
              </w:rPr>
              <w:t>.</w:t>
            </w:r>
          </w:p>
        </w:tc>
      </w:tr>
      <w:tr w:rsidR="00B505CB" w14:paraId="668C4EAD"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6950AB7" w14:textId="77777777" w:rsidR="00B505CB" w:rsidRDefault="00B505CB" w:rsidP="00644BBC">
            <w:pPr>
              <w:spacing w:line="256" w:lineRule="auto"/>
              <w:jc w:val="both"/>
              <w:rPr>
                <w:b/>
                <w:lang w:eastAsia="en-US"/>
              </w:rPr>
            </w:pPr>
            <w:r>
              <w:rPr>
                <w:b/>
                <w:lang w:eastAsia="en-US"/>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EC8DA15" w14:textId="77777777" w:rsidR="00B505CB" w:rsidRDefault="00B505CB" w:rsidP="00644BBC">
            <w:pPr>
              <w:spacing w:line="256" w:lineRule="auto"/>
              <w:jc w:val="both"/>
              <w:rPr>
                <w:lang w:eastAsia="en-US"/>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633C09" w14:textId="77777777" w:rsidR="00B505CB" w:rsidRDefault="00B505CB" w:rsidP="00644BBC">
            <w:pPr>
              <w:spacing w:line="256" w:lineRule="auto"/>
              <w:jc w:val="both"/>
              <w:rPr>
                <w:lang w:eastAsia="en-US"/>
              </w:rPr>
            </w:pPr>
            <w:r>
              <w:rPr>
                <w:b/>
                <w:lang w:eastAsia="en-US"/>
              </w:rPr>
              <w:t>datum</w:t>
            </w:r>
          </w:p>
        </w:tc>
        <w:tc>
          <w:tcPr>
            <w:tcW w:w="2019" w:type="dxa"/>
            <w:gridSpan w:val="4"/>
            <w:tcBorders>
              <w:top w:val="single" w:sz="4" w:space="0" w:color="auto"/>
              <w:left w:val="single" w:sz="4" w:space="0" w:color="auto"/>
              <w:bottom w:val="single" w:sz="4" w:space="0" w:color="auto"/>
              <w:right w:val="single" w:sz="4" w:space="0" w:color="auto"/>
            </w:tcBorders>
            <w:hideMark/>
          </w:tcPr>
          <w:p w14:paraId="0C02E809" w14:textId="77777777" w:rsidR="00B505CB" w:rsidRDefault="00B505CB" w:rsidP="00644BBC">
            <w:pPr>
              <w:spacing w:line="256" w:lineRule="auto"/>
              <w:jc w:val="both"/>
              <w:rPr>
                <w:lang w:eastAsia="en-US"/>
              </w:rPr>
            </w:pPr>
            <w:r>
              <w:rPr>
                <w:lang w:eastAsia="en-US"/>
              </w:rPr>
              <w:t>30.1.2023</w:t>
            </w:r>
          </w:p>
        </w:tc>
      </w:tr>
    </w:tbl>
    <w:p w14:paraId="3432CABD" w14:textId="77777777" w:rsidR="00C10C15" w:rsidRDefault="00C10C15" w:rsidP="00C10C15"/>
    <w:p w14:paraId="1B9891CC" w14:textId="77777777" w:rsidR="00C10C15" w:rsidRDefault="00C10C15" w:rsidP="00C10C15"/>
    <w:p w14:paraId="471E107B" w14:textId="77777777" w:rsidR="00C10C15" w:rsidRDefault="00C10C15" w:rsidP="00C10C15"/>
    <w:p w14:paraId="676B2290" w14:textId="3B67BAE8"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5479F852" w14:textId="77777777" w:rsidTr="00644BBC">
        <w:tc>
          <w:tcPr>
            <w:tcW w:w="9859" w:type="dxa"/>
            <w:gridSpan w:val="15"/>
            <w:tcBorders>
              <w:bottom w:val="double" w:sz="4" w:space="0" w:color="auto"/>
            </w:tcBorders>
            <w:shd w:val="clear" w:color="auto" w:fill="BDD6EE"/>
          </w:tcPr>
          <w:p w14:paraId="0097A3F7" w14:textId="77777777" w:rsidR="00B505CB" w:rsidRDefault="00B505CB" w:rsidP="00644BBC">
            <w:pPr>
              <w:jc w:val="both"/>
              <w:rPr>
                <w:b/>
                <w:sz w:val="28"/>
              </w:rPr>
            </w:pPr>
            <w:r>
              <w:rPr>
                <w:b/>
                <w:sz w:val="28"/>
              </w:rPr>
              <w:lastRenderedPageBreak/>
              <w:t>C-I – Personální zabezpečení</w:t>
            </w:r>
          </w:p>
        </w:tc>
      </w:tr>
      <w:tr w:rsidR="00B505CB" w14:paraId="4F4D6239" w14:textId="77777777" w:rsidTr="00644BBC">
        <w:tc>
          <w:tcPr>
            <w:tcW w:w="2518" w:type="dxa"/>
            <w:tcBorders>
              <w:top w:val="double" w:sz="4" w:space="0" w:color="auto"/>
            </w:tcBorders>
            <w:shd w:val="clear" w:color="auto" w:fill="F7CAAC"/>
          </w:tcPr>
          <w:p w14:paraId="66384777" w14:textId="77777777" w:rsidR="00B505CB" w:rsidRDefault="00B505CB" w:rsidP="00644BBC">
            <w:pPr>
              <w:jc w:val="both"/>
              <w:rPr>
                <w:b/>
              </w:rPr>
            </w:pPr>
            <w:r>
              <w:rPr>
                <w:b/>
              </w:rPr>
              <w:t>Vysoká škola</w:t>
            </w:r>
          </w:p>
        </w:tc>
        <w:tc>
          <w:tcPr>
            <w:tcW w:w="7341" w:type="dxa"/>
            <w:gridSpan w:val="14"/>
          </w:tcPr>
          <w:p w14:paraId="181A9832" w14:textId="77777777" w:rsidR="00B505CB" w:rsidRDefault="00B505CB" w:rsidP="00644BBC">
            <w:pPr>
              <w:jc w:val="both"/>
            </w:pPr>
            <w:r w:rsidRPr="00EA7D15">
              <w:t>Univerzita Tomáše Bati ve Zlíně</w:t>
            </w:r>
          </w:p>
        </w:tc>
      </w:tr>
      <w:tr w:rsidR="00B505CB" w14:paraId="58E167BA" w14:textId="77777777" w:rsidTr="00644BBC">
        <w:tc>
          <w:tcPr>
            <w:tcW w:w="2518" w:type="dxa"/>
            <w:shd w:val="clear" w:color="auto" w:fill="F7CAAC"/>
          </w:tcPr>
          <w:p w14:paraId="66BDF70D" w14:textId="77777777" w:rsidR="00B505CB" w:rsidRDefault="00B505CB" w:rsidP="00644BBC">
            <w:pPr>
              <w:jc w:val="both"/>
              <w:rPr>
                <w:b/>
              </w:rPr>
            </w:pPr>
            <w:r>
              <w:rPr>
                <w:b/>
              </w:rPr>
              <w:t>Součást vysoké školy</w:t>
            </w:r>
          </w:p>
        </w:tc>
        <w:tc>
          <w:tcPr>
            <w:tcW w:w="7341" w:type="dxa"/>
            <w:gridSpan w:val="14"/>
          </w:tcPr>
          <w:p w14:paraId="20BB9F77" w14:textId="77777777" w:rsidR="00B505CB" w:rsidRDefault="00B505CB" w:rsidP="00644BBC">
            <w:pPr>
              <w:jc w:val="both"/>
            </w:pPr>
            <w:r>
              <w:t>Fakulta managementu a ekonomiky</w:t>
            </w:r>
          </w:p>
        </w:tc>
      </w:tr>
      <w:tr w:rsidR="00B505CB" w14:paraId="496549F8" w14:textId="77777777" w:rsidTr="00644BBC">
        <w:tc>
          <w:tcPr>
            <w:tcW w:w="2518" w:type="dxa"/>
            <w:shd w:val="clear" w:color="auto" w:fill="F7CAAC"/>
          </w:tcPr>
          <w:p w14:paraId="5A55400E" w14:textId="77777777" w:rsidR="00B505CB" w:rsidRDefault="00B505CB" w:rsidP="00644BBC">
            <w:pPr>
              <w:jc w:val="both"/>
              <w:rPr>
                <w:b/>
              </w:rPr>
            </w:pPr>
            <w:r>
              <w:rPr>
                <w:b/>
              </w:rPr>
              <w:t>Název studijního programu</w:t>
            </w:r>
          </w:p>
        </w:tc>
        <w:tc>
          <w:tcPr>
            <w:tcW w:w="7341" w:type="dxa"/>
            <w:gridSpan w:val="14"/>
          </w:tcPr>
          <w:p w14:paraId="13875219" w14:textId="77777777" w:rsidR="00B505CB" w:rsidRDefault="00B505CB" w:rsidP="00644BBC">
            <w:pPr>
              <w:jc w:val="both"/>
            </w:pPr>
            <w:r w:rsidRPr="009D4EE6">
              <w:t>Management udržitelného rozvoje</w:t>
            </w:r>
          </w:p>
        </w:tc>
      </w:tr>
      <w:tr w:rsidR="00B505CB" w14:paraId="4040D1A5" w14:textId="77777777" w:rsidTr="00644BBC">
        <w:tc>
          <w:tcPr>
            <w:tcW w:w="2518" w:type="dxa"/>
            <w:shd w:val="clear" w:color="auto" w:fill="F7CAAC"/>
          </w:tcPr>
          <w:p w14:paraId="4DD39479" w14:textId="77777777" w:rsidR="00B505CB" w:rsidRDefault="00B505CB" w:rsidP="00644BBC">
            <w:pPr>
              <w:jc w:val="both"/>
              <w:rPr>
                <w:b/>
              </w:rPr>
            </w:pPr>
            <w:r>
              <w:rPr>
                <w:b/>
              </w:rPr>
              <w:t>Jméno a příjmení</w:t>
            </w:r>
          </w:p>
        </w:tc>
        <w:tc>
          <w:tcPr>
            <w:tcW w:w="4536" w:type="dxa"/>
            <w:gridSpan w:val="8"/>
          </w:tcPr>
          <w:p w14:paraId="48F3B694" w14:textId="77777777" w:rsidR="00B505CB" w:rsidRDefault="00B505CB" w:rsidP="00644BBC">
            <w:pPr>
              <w:jc w:val="both"/>
            </w:pPr>
            <w:r>
              <w:t>Viera PECHANCOVÁ</w:t>
            </w:r>
          </w:p>
        </w:tc>
        <w:tc>
          <w:tcPr>
            <w:tcW w:w="709" w:type="dxa"/>
            <w:shd w:val="clear" w:color="auto" w:fill="F7CAAC"/>
          </w:tcPr>
          <w:p w14:paraId="48B036B0" w14:textId="77777777" w:rsidR="00B505CB" w:rsidRDefault="00B505CB" w:rsidP="00644BBC">
            <w:pPr>
              <w:jc w:val="both"/>
              <w:rPr>
                <w:b/>
              </w:rPr>
            </w:pPr>
            <w:r>
              <w:rPr>
                <w:b/>
              </w:rPr>
              <w:t>Tituly</w:t>
            </w:r>
          </w:p>
        </w:tc>
        <w:tc>
          <w:tcPr>
            <w:tcW w:w="2096" w:type="dxa"/>
            <w:gridSpan w:val="5"/>
          </w:tcPr>
          <w:p w14:paraId="2B2EDF7F" w14:textId="77777777" w:rsidR="00B505CB" w:rsidRDefault="00B505CB" w:rsidP="00644BBC">
            <w:pPr>
              <w:jc w:val="both"/>
            </w:pPr>
            <w:r>
              <w:t>Ing., Ph.D.</w:t>
            </w:r>
          </w:p>
        </w:tc>
      </w:tr>
      <w:tr w:rsidR="00B505CB" w14:paraId="2E7C8017" w14:textId="77777777" w:rsidTr="00644BBC">
        <w:tc>
          <w:tcPr>
            <w:tcW w:w="2518" w:type="dxa"/>
            <w:shd w:val="clear" w:color="auto" w:fill="F7CAAC"/>
          </w:tcPr>
          <w:p w14:paraId="11B77DDD" w14:textId="77777777" w:rsidR="00B505CB" w:rsidRDefault="00B505CB" w:rsidP="00644BBC">
            <w:pPr>
              <w:jc w:val="both"/>
              <w:rPr>
                <w:b/>
              </w:rPr>
            </w:pPr>
            <w:r>
              <w:rPr>
                <w:b/>
              </w:rPr>
              <w:t>Rok narození</w:t>
            </w:r>
          </w:p>
        </w:tc>
        <w:tc>
          <w:tcPr>
            <w:tcW w:w="829" w:type="dxa"/>
            <w:gridSpan w:val="2"/>
          </w:tcPr>
          <w:p w14:paraId="47642F5F" w14:textId="77777777" w:rsidR="00B505CB" w:rsidRDefault="00B505CB" w:rsidP="00644BBC">
            <w:pPr>
              <w:jc w:val="both"/>
            </w:pPr>
            <w:r>
              <w:t>1982</w:t>
            </w:r>
          </w:p>
        </w:tc>
        <w:tc>
          <w:tcPr>
            <w:tcW w:w="1721" w:type="dxa"/>
            <w:shd w:val="clear" w:color="auto" w:fill="F7CAAC"/>
          </w:tcPr>
          <w:p w14:paraId="697A302B" w14:textId="77777777" w:rsidR="00B505CB" w:rsidRDefault="00B505CB" w:rsidP="00644BBC">
            <w:pPr>
              <w:jc w:val="both"/>
              <w:rPr>
                <w:b/>
              </w:rPr>
            </w:pPr>
            <w:r>
              <w:rPr>
                <w:b/>
              </w:rPr>
              <w:t>typ vztahu k VŠ</w:t>
            </w:r>
          </w:p>
        </w:tc>
        <w:tc>
          <w:tcPr>
            <w:tcW w:w="992" w:type="dxa"/>
            <w:gridSpan w:val="4"/>
          </w:tcPr>
          <w:p w14:paraId="0F96C79A" w14:textId="77777777" w:rsidR="00B505CB" w:rsidRDefault="00B505CB" w:rsidP="00644BBC">
            <w:pPr>
              <w:jc w:val="both"/>
            </w:pPr>
            <w:r>
              <w:t>PP</w:t>
            </w:r>
          </w:p>
        </w:tc>
        <w:tc>
          <w:tcPr>
            <w:tcW w:w="994" w:type="dxa"/>
            <w:shd w:val="clear" w:color="auto" w:fill="F7CAAC"/>
          </w:tcPr>
          <w:p w14:paraId="26741A97" w14:textId="77777777" w:rsidR="00B505CB" w:rsidRDefault="00B505CB" w:rsidP="00644BBC">
            <w:pPr>
              <w:jc w:val="both"/>
              <w:rPr>
                <w:b/>
              </w:rPr>
            </w:pPr>
            <w:r>
              <w:rPr>
                <w:b/>
              </w:rPr>
              <w:t>rozsah</w:t>
            </w:r>
          </w:p>
        </w:tc>
        <w:tc>
          <w:tcPr>
            <w:tcW w:w="709" w:type="dxa"/>
          </w:tcPr>
          <w:p w14:paraId="4F2CDCCF" w14:textId="77777777" w:rsidR="00B505CB" w:rsidRDefault="00B505CB" w:rsidP="00644BBC">
            <w:pPr>
              <w:jc w:val="both"/>
            </w:pPr>
            <w:r>
              <w:t>40</w:t>
            </w:r>
          </w:p>
        </w:tc>
        <w:tc>
          <w:tcPr>
            <w:tcW w:w="709" w:type="dxa"/>
            <w:gridSpan w:val="3"/>
            <w:shd w:val="clear" w:color="auto" w:fill="F7CAAC"/>
          </w:tcPr>
          <w:p w14:paraId="071FD5C2" w14:textId="77777777" w:rsidR="00B505CB" w:rsidRDefault="00B505CB" w:rsidP="00644BBC">
            <w:pPr>
              <w:jc w:val="both"/>
              <w:rPr>
                <w:b/>
              </w:rPr>
            </w:pPr>
            <w:r>
              <w:rPr>
                <w:b/>
              </w:rPr>
              <w:t>do kdy</w:t>
            </w:r>
          </w:p>
        </w:tc>
        <w:tc>
          <w:tcPr>
            <w:tcW w:w="1387" w:type="dxa"/>
            <w:gridSpan w:val="2"/>
          </w:tcPr>
          <w:p w14:paraId="6B581DCF" w14:textId="77777777" w:rsidR="00B505CB" w:rsidRDefault="00B505CB" w:rsidP="00644BBC">
            <w:pPr>
              <w:jc w:val="both"/>
            </w:pPr>
            <w:r>
              <w:t>12/2023</w:t>
            </w:r>
          </w:p>
        </w:tc>
      </w:tr>
      <w:tr w:rsidR="00B505CB" w14:paraId="59294F47" w14:textId="77777777" w:rsidTr="00644BBC">
        <w:tc>
          <w:tcPr>
            <w:tcW w:w="5068" w:type="dxa"/>
            <w:gridSpan w:val="4"/>
            <w:shd w:val="clear" w:color="auto" w:fill="F7CAAC"/>
          </w:tcPr>
          <w:p w14:paraId="794ACFCA" w14:textId="77777777" w:rsidR="00B505CB" w:rsidRDefault="00B505CB" w:rsidP="00644BBC">
            <w:pPr>
              <w:jc w:val="both"/>
              <w:rPr>
                <w:b/>
              </w:rPr>
            </w:pPr>
            <w:r>
              <w:rPr>
                <w:b/>
              </w:rPr>
              <w:t>Typ vztahu na součásti VŠ, která uskutečňuje st. program</w:t>
            </w:r>
          </w:p>
        </w:tc>
        <w:tc>
          <w:tcPr>
            <w:tcW w:w="992" w:type="dxa"/>
            <w:gridSpan w:val="4"/>
          </w:tcPr>
          <w:p w14:paraId="461265A1" w14:textId="77777777" w:rsidR="00B505CB" w:rsidRDefault="00B505CB" w:rsidP="00644BBC">
            <w:pPr>
              <w:jc w:val="both"/>
            </w:pPr>
            <w:r>
              <w:t>DPP</w:t>
            </w:r>
          </w:p>
        </w:tc>
        <w:tc>
          <w:tcPr>
            <w:tcW w:w="994" w:type="dxa"/>
            <w:shd w:val="clear" w:color="auto" w:fill="F7CAAC"/>
          </w:tcPr>
          <w:p w14:paraId="4AD1A508" w14:textId="77777777" w:rsidR="00B505CB" w:rsidRDefault="00B505CB" w:rsidP="00644BBC">
            <w:pPr>
              <w:jc w:val="both"/>
              <w:rPr>
                <w:b/>
              </w:rPr>
            </w:pPr>
            <w:r>
              <w:rPr>
                <w:b/>
              </w:rPr>
              <w:t>rozsah</w:t>
            </w:r>
          </w:p>
        </w:tc>
        <w:tc>
          <w:tcPr>
            <w:tcW w:w="709" w:type="dxa"/>
          </w:tcPr>
          <w:p w14:paraId="67B5120C" w14:textId="77777777" w:rsidR="00B505CB" w:rsidRDefault="00B505CB" w:rsidP="00644BBC">
            <w:pPr>
              <w:jc w:val="both"/>
            </w:pPr>
          </w:p>
        </w:tc>
        <w:tc>
          <w:tcPr>
            <w:tcW w:w="709" w:type="dxa"/>
            <w:gridSpan w:val="3"/>
            <w:shd w:val="clear" w:color="auto" w:fill="F7CAAC"/>
          </w:tcPr>
          <w:p w14:paraId="28825703" w14:textId="77777777" w:rsidR="00B505CB" w:rsidRDefault="00B505CB" w:rsidP="00644BBC">
            <w:pPr>
              <w:jc w:val="both"/>
              <w:rPr>
                <w:b/>
              </w:rPr>
            </w:pPr>
            <w:r>
              <w:rPr>
                <w:b/>
              </w:rPr>
              <w:t>do kdy</w:t>
            </w:r>
          </w:p>
        </w:tc>
        <w:tc>
          <w:tcPr>
            <w:tcW w:w="1387" w:type="dxa"/>
            <w:gridSpan w:val="2"/>
          </w:tcPr>
          <w:p w14:paraId="2B50E336" w14:textId="77777777" w:rsidR="00B505CB" w:rsidRDefault="00B505CB" w:rsidP="00644BBC">
            <w:pPr>
              <w:jc w:val="both"/>
            </w:pPr>
          </w:p>
        </w:tc>
      </w:tr>
      <w:tr w:rsidR="00B505CB" w14:paraId="222EFD3D" w14:textId="77777777" w:rsidTr="00644BBC">
        <w:tc>
          <w:tcPr>
            <w:tcW w:w="6060" w:type="dxa"/>
            <w:gridSpan w:val="8"/>
            <w:shd w:val="clear" w:color="auto" w:fill="F7CAAC"/>
          </w:tcPr>
          <w:p w14:paraId="20D34DA2"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6555F679" w14:textId="77777777" w:rsidR="00B505CB" w:rsidRDefault="00B505CB" w:rsidP="00644BBC">
            <w:pPr>
              <w:jc w:val="both"/>
              <w:rPr>
                <w:b/>
              </w:rPr>
            </w:pPr>
            <w:r>
              <w:rPr>
                <w:b/>
              </w:rPr>
              <w:t>typ prac. vztahu</w:t>
            </w:r>
          </w:p>
        </w:tc>
        <w:tc>
          <w:tcPr>
            <w:tcW w:w="2096" w:type="dxa"/>
            <w:gridSpan w:val="5"/>
            <w:shd w:val="clear" w:color="auto" w:fill="F7CAAC"/>
          </w:tcPr>
          <w:p w14:paraId="2DDD69C2" w14:textId="77777777" w:rsidR="00B505CB" w:rsidRDefault="00B505CB" w:rsidP="00644BBC">
            <w:pPr>
              <w:jc w:val="both"/>
              <w:rPr>
                <w:b/>
              </w:rPr>
            </w:pPr>
            <w:r>
              <w:rPr>
                <w:b/>
              </w:rPr>
              <w:t>rozsah</w:t>
            </w:r>
          </w:p>
        </w:tc>
      </w:tr>
      <w:tr w:rsidR="00B505CB" w14:paraId="72FA71E1" w14:textId="77777777" w:rsidTr="00644BBC">
        <w:tc>
          <w:tcPr>
            <w:tcW w:w="6060" w:type="dxa"/>
            <w:gridSpan w:val="8"/>
          </w:tcPr>
          <w:p w14:paraId="7FB5C4C1" w14:textId="77777777" w:rsidR="00B505CB" w:rsidRDefault="00B505CB" w:rsidP="00644BBC">
            <w:pPr>
              <w:jc w:val="both"/>
            </w:pPr>
          </w:p>
        </w:tc>
        <w:tc>
          <w:tcPr>
            <w:tcW w:w="1703" w:type="dxa"/>
            <w:gridSpan w:val="2"/>
          </w:tcPr>
          <w:p w14:paraId="7B4A17C5" w14:textId="77777777" w:rsidR="00B505CB" w:rsidRDefault="00B505CB" w:rsidP="00644BBC">
            <w:pPr>
              <w:jc w:val="both"/>
            </w:pPr>
          </w:p>
        </w:tc>
        <w:tc>
          <w:tcPr>
            <w:tcW w:w="2096" w:type="dxa"/>
            <w:gridSpan w:val="5"/>
          </w:tcPr>
          <w:p w14:paraId="647EE3EA" w14:textId="77777777" w:rsidR="00B505CB" w:rsidRDefault="00B505CB" w:rsidP="00644BBC">
            <w:pPr>
              <w:jc w:val="both"/>
            </w:pPr>
          </w:p>
        </w:tc>
      </w:tr>
      <w:tr w:rsidR="00B505CB" w14:paraId="463088D3" w14:textId="77777777" w:rsidTr="00644BBC">
        <w:tc>
          <w:tcPr>
            <w:tcW w:w="6060" w:type="dxa"/>
            <w:gridSpan w:val="8"/>
          </w:tcPr>
          <w:p w14:paraId="0CEFB7D5" w14:textId="77777777" w:rsidR="00B505CB" w:rsidRDefault="00B505CB" w:rsidP="00644BBC">
            <w:pPr>
              <w:jc w:val="both"/>
            </w:pPr>
          </w:p>
        </w:tc>
        <w:tc>
          <w:tcPr>
            <w:tcW w:w="1703" w:type="dxa"/>
            <w:gridSpan w:val="2"/>
          </w:tcPr>
          <w:p w14:paraId="636C19DA" w14:textId="77777777" w:rsidR="00B505CB" w:rsidRDefault="00B505CB" w:rsidP="00644BBC">
            <w:pPr>
              <w:jc w:val="both"/>
            </w:pPr>
          </w:p>
        </w:tc>
        <w:tc>
          <w:tcPr>
            <w:tcW w:w="2096" w:type="dxa"/>
            <w:gridSpan w:val="5"/>
          </w:tcPr>
          <w:p w14:paraId="4528B83B" w14:textId="77777777" w:rsidR="00B505CB" w:rsidRDefault="00B505CB" w:rsidP="00644BBC">
            <w:pPr>
              <w:jc w:val="both"/>
            </w:pPr>
          </w:p>
        </w:tc>
      </w:tr>
      <w:tr w:rsidR="00B505CB" w14:paraId="7ADC877D" w14:textId="77777777" w:rsidTr="00644BBC">
        <w:tc>
          <w:tcPr>
            <w:tcW w:w="9859" w:type="dxa"/>
            <w:gridSpan w:val="15"/>
            <w:shd w:val="clear" w:color="auto" w:fill="F7CAAC"/>
          </w:tcPr>
          <w:p w14:paraId="4EFDD4E0"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5E4EA12F" w14:textId="77777777" w:rsidTr="00644BBC">
        <w:trPr>
          <w:trHeight w:val="621"/>
        </w:trPr>
        <w:tc>
          <w:tcPr>
            <w:tcW w:w="9859" w:type="dxa"/>
            <w:gridSpan w:val="15"/>
            <w:tcBorders>
              <w:top w:val="nil"/>
            </w:tcBorders>
          </w:tcPr>
          <w:p w14:paraId="7946B8BF" w14:textId="77777777" w:rsidR="00B505CB" w:rsidRDefault="00B505CB" w:rsidP="00644BBC">
            <w:r>
              <w:t>Ekonomická a sociální udržitelnost – přednášející (20 %)</w:t>
            </w:r>
          </w:p>
          <w:p w14:paraId="292A7EC9" w14:textId="77777777" w:rsidR="00B505CB" w:rsidRPr="002827C6" w:rsidRDefault="00B505CB" w:rsidP="00644BBC">
            <w:r>
              <w:t>Posuzování životního cyklu – přednášející (10 %)</w:t>
            </w:r>
            <w:r>
              <w:br/>
            </w:r>
          </w:p>
        </w:tc>
      </w:tr>
      <w:tr w:rsidR="00B505CB" w:rsidRPr="002827C6" w14:paraId="21C906E8" w14:textId="77777777" w:rsidTr="00644BBC">
        <w:trPr>
          <w:trHeight w:val="340"/>
        </w:trPr>
        <w:tc>
          <w:tcPr>
            <w:tcW w:w="9859" w:type="dxa"/>
            <w:gridSpan w:val="15"/>
            <w:tcBorders>
              <w:top w:val="nil"/>
            </w:tcBorders>
            <w:shd w:val="clear" w:color="auto" w:fill="FBD4B4"/>
          </w:tcPr>
          <w:p w14:paraId="098A82CF"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59EFC8C6" w14:textId="77777777" w:rsidTr="00644BBC">
        <w:trPr>
          <w:trHeight w:val="340"/>
        </w:trPr>
        <w:tc>
          <w:tcPr>
            <w:tcW w:w="2802" w:type="dxa"/>
            <w:gridSpan w:val="2"/>
            <w:tcBorders>
              <w:top w:val="nil"/>
            </w:tcBorders>
          </w:tcPr>
          <w:p w14:paraId="381AC59A"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761B7E2F"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17C4B7BB" w14:textId="77777777" w:rsidR="00B505CB" w:rsidRPr="002827C6" w:rsidRDefault="00B505CB" w:rsidP="00644BBC">
            <w:pPr>
              <w:jc w:val="both"/>
              <w:rPr>
                <w:b/>
              </w:rPr>
            </w:pPr>
            <w:r w:rsidRPr="002827C6">
              <w:rPr>
                <w:b/>
              </w:rPr>
              <w:t>Sem.</w:t>
            </w:r>
          </w:p>
        </w:tc>
        <w:tc>
          <w:tcPr>
            <w:tcW w:w="2109" w:type="dxa"/>
            <w:gridSpan w:val="5"/>
            <w:tcBorders>
              <w:top w:val="nil"/>
            </w:tcBorders>
          </w:tcPr>
          <w:p w14:paraId="70C92EB6"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7111FBA4"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1349DD0B" w14:textId="77777777" w:rsidTr="00644BBC">
        <w:trPr>
          <w:trHeight w:val="284"/>
        </w:trPr>
        <w:tc>
          <w:tcPr>
            <w:tcW w:w="2802" w:type="dxa"/>
            <w:gridSpan w:val="2"/>
            <w:tcBorders>
              <w:top w:val="nil"/>
            </w:tcBorders>
          </w:tcPr>
          <w:p w14:paraId="5EF63A0E" w14:textId="77777777" w:rsidR="00B505CB" w:rsidRPr="00461AFF" w:rsidRDefault="00B505CB" w:rsidP="00644BBC">
            <w:pPr>
              <w:jc w:val="both"/>
              <w:rPr>
                <w:color w:val="FF0000"/>
              </w:rPr>
            </w:pPr>
          </w:p>
        </w:tc>
        <w:tc>
          <w:tcPr>
            <w:tcW w:w="2409" w:type="dxa"/>
            <w:gridSpan w:val="3"/>
            <w:tcBorders>
              <w:top w:val="nil"/>
            </w:tcBorders>
          </w:tcPr>
          <w:p w14:paraId="271E1B08" w14:textId="77777777" w:rsidR="00B505CB" w:rsidRPr="00461AFF" w:rsidRDefault="00B505CB" w:rsidP="00644BBC">
            <w:pPr>
              <w:jc w:val="both"/>
              <w:rPr>
                <w:color w:val="FF0000"/>
              </w:rPr>
            </w:pPr>
          </w:p>
        </w:tc>
        <w:tc>
          <w:tcPr>
            <w:tcW w:w="567" w:type="dxa"/>
            <w:gridSpan w:val="2"/>
            <w:tcBorders>
              <w:top w:val="nil"/>
            </w:tcBorders>
          </w:tcPr>
          <w:p w14:paraId="48FFC39E" w14:textId="77777777" w:rsidR="00B505CB" w:rsidRPr="00461AFF" w:rsidRDefault="00B505CB" w:rsidP="00644BBC">
            <w:pPr>
              <w:jc w:val="both"/>
              <w:rPr>
                <w:color w:val="FF0000"/>
              </w:rPr>
            </w:pPr>
          </w:p>
        </w:tc>
        <w:tc>
          <w:tcPr>
            <w:tcW w:w="2109" w:type="dxa"/>
            <w:gridSpan w:val="5"/>
            <w:tcBorders>
              <w:top w:val="nil"/>
            </w:tcBorders>
          </w:tcPr>
          <w:p w14:paraId="170069B4" w14:textId="77777777" w:rsidR="00B505CB" w:rsidRPr="00461AFF" w:rsidRDefault="00B505CB" w:rsidP="00644BBC">
            <w:pPr>
              <w:jc w:val="both"/>
              <w:rPr>
                <w:color w:val="FF0000"/>
              </w:rPr>
            </w:pPr>
          </w:p>
        </w:tc>
        <w:tc>
          <w:tcPr>
            <w:tcW w:w="1972" w:type="dxa"/>
            <w:gridSpan w:val="3"/>
            <w:tcBorders>
              <w:top w:val="nil"/>
            </w:tcBorders>
          </w:tcPr>
          <w:p w14:paraId="05E3E80D" w14:textId="77777777" w:rsidR="00B505CB" w:rsidRPr="00461AFF" w:rsidRDefault="00B505CB" w:rsidP="00644BBC">
            <w:pPr>
              <w:jc w:val="both"/>
              <w:rPr>
                <w:color w:val="FF0000"/>
              </w:rPr>
            </w:pPr>
          </w:p>
        </w:tc>
      </w:tr>
      <w:tr w:rsidR="00B505CB" w:rsidRPr="00461AFF" w14:paraId="6A83D7DA" w14:textId="77777777" w:rsidTr="00644BBC">
        <w:trPr>
          <w:trHeight w:val="284"/>
        </w:trPr>
        <w:tc>
          <w:tcPr>
            <w:tcW w:w="2802" w:type="dxa"/>
            <w:gridSpan w:val="2"/>
            <w:tcBorders>
              <w:top w:val="nil"/>
            </w:tcBorders>
          </w:tcPr>
          <w:p w14:paraId="13B1A9D1" w14:textId="77777777" w:rsidR="00B505CB" w:rsidRPr="00461AFF" w:rsidRDefault="00B505CB" w:rsidP="00644BBC">
            <w:pPr>
              <w:jc w:val="both"/>
              <w:rPr>
                <w:color w:val="FF0000"/>
              </w:rPr>
            </w:pPr>
          </w:p>
        </w:tc>
        <w:tc>
          <w:tcPr>
            <w:tcW w:w="2409" w:type="dxa"/>
            <w:gridSpan w:val="3"/>
            <w:tcBorders>
              <w:top w:val="nil"/>
            </w:tcBorders>
          </w:tcPr>
          <w:p w14:paraId="21CC80F5" w14:textId="77777777" w:rsidR="00B505CB" w:rsidRPr="00461AFF" w:rsidRDefault="00B505CB" w:rsidP="00644BBC">
            <w:pPr>
              <w:jc w:val="both"/>
              <w:rPr>
                <w:color w:val="FF0000"/>
              </w:rPr>
            </w:pPr>
          </w:p>
        </w:tc>
        <w:tc>
          <w:tcPr>
            <w:tcW w:w="567" w:type="dxa"/>
            <w:gridSpan w:val="2"/>
            <w:tcBorders>
              <w:top w:val="nil"/>
            </w:tcBorders>
          </w:tcPr>
          <w:p w14:paraId="3D7BFC2A" w14:textId="77777777" w:rsidR="00B505CB" w:rsidRPr="00461AFF" w:rsidRDefault="00B505CB" w:rsidP="00644BBC">
            <w:pPr>
              <w:jc w:val="both"/>
              <w:rPr>
                <w:color w:val="FF0000"/>
              </w:rPr>
            </w:pPr>
          </w:p>
        </w:tc>
        <w:tc>
          <w:tcPr>
            <w:tcW w:w="2109" w:type="dxa"/>
            <w:gridSpan w:val="5"/>
            <w:tcBorders>
              <w:top w:val="nil"/>
            </w:tcBorders>
          </w:tcPr>
          <w:p w14:paraId="5885A3D5" w14:textId="77777777" w:rsidR="00B505CB" w:rsidRPr="00461AFF" w:rsidRDefault="00B505CB" w:rsidP="00644BBC">
            <w:pPr>
              <w:jc w:val="both"/>
              <w:rPr>
                <w:color w:val="FF0000"/>
              </w:rPr>
            </w:pPr>
          </w:p>
        </w:tc>
        <w:tc>
          <w:tcPr>
            <w:tcW w:w="1972" w:type="dxa"/>
            <w:gridSpan w:val="3"/>
            <w:tcBorders>
              <w:top w:val="nil"/>
            </w:tcBorders>
          </w:tcPr>
          <w:p w14:paraId="19EB14A6" w14:textId="77777777" w:rsidR="00B505CB" w:rsidRPr="00461AFF" w:rsidRDefault="00B505CB" w:rsidP="00644BBC">
            <w:pPr>
              <w:jc w:val="both"/>
              <w:rPr>
                <w:color w:val="FF0000"/>
              </w:rPr>
            </w:pPr>
          </w:p>
        </w:tc>
      </w:tr>
      <w:tr w:rsidR="00B505CB" w14:paraId="22260ACC" w14:textId="77777777" w:rsidTr="00644BBC">
        <w:tc>
          <w:tcPr>
            <w:tcW w:w="9859" w:type="dxa"/>
            <w:gridSpan w:val="15"/>
            <w:shd w:val="clear" w:color="auto" w:fill="F7CAAC"/>
          </w:tcPr>
          <w:p w14:paraId="5EFCC532" w14:textId="77777777" w:rsidR="00B505CB" w:rsidRDefault="00B505CB" w:rsidP="00644BBC">
            <w:pPr>
              <w:jc w:val="both"/>
            </w:pPr>
            <w:r>
              <w:rPr>
                <w:b/>
              </w:rPr>
              <w:t xml:space="preserve">Údaje o vzdělání na VŠ </w:t>
            </w:r>
          </w:p>
        </w:tc>
      </w:tr>
      <w:tr w:rsidR="00B505CB" w14:paraId="7D6745BB" w14:textId="77777777" w:rsidTr="00644BBC">
        <w:trPr>
          <w:trHeight w:val="1055"/>
        </w:trPr>
        <w:tc>
          <w:tcPr>
            <w:tcW w:w="9859" w:type="dxa"/>
            <w:gridSpan w:val="15"/>
          </w:tcPr>
          <w:p w14:paraId="287902B6" w14:textId="77777777" w:rsidR="00B505CB" w:rsidRDefault="00B505CB" w:rsidP="00644BBC">
            <w:pPr>
              <w:jc w:val="both"/>
            </w:pPr>
            <w:r>
              <w:t xml:space="preserve">2007: </w:t>
            </w:r>
            <w:r w:rsidRPr="00567C70">
              <w:t xml:space="preserve">Univerzita Mateja Bela, Banská Bystrica, Fakulta Ekonomická, </w:t>
            </w:r>
            <w:r>
              <w:t xml:space="preserve">SR, </w:t>
            </w:r>
            <w:r w:rsidRPr="00567C70">
              <w:t>specializace: Finance, bankovnictví a investice</w:t>
            </w:r>
          </w:p>
          <w:p w14:paraId="4569C859" w14:textId="77777777" w:rsidR="00B505CB" w:rsidRDefault="00B505CB" w:rsidP="00644BBC">
            <w:pPr>
              <w:jc w:val="both"/>
              <w:rPr>
                <w:b/>
              </w:rPr>
            </w:pPr>
            <w:r>
              <w:t xml:space="preserve">          (Ing.)</w:t>
            </w:r>
          </w:p>
          <w:p w14:paraId="0637DC12" w14:textId="77777777" w:rsidR="00B505CB" w:rsidRDefault="00B505CB" w:rsidP="00644BBC">
            <w:pPr>
              <w:jc w:val="both"/>
            </w:pPr>
            <w:r w:rsidRPr="00113520">
              <w:t xml:space="preserve">2020: </w:t>
            </w:r>
            <w:r w:rsidRPr="00567C70">
              <w:t>Univerzit</w:t>
            </w:r>
            <w:r>
              <w:t>a</w:t>
            </w:r>
            <w:r w:rsidRPr="00567C70">
              <w:t xml:space="preserve"> Tomáše Bati ve Zlíně</w:t>
            </w:r>
            <w:r>
              <w:t xml:space="preserve">, </w:t>
            </w:r>
            <w:r w:rsidRPr="00567C70">
              <w:t>Fakult</w:t>
            </w:r>
            <w:r>
              <w:t>a</w:t>
            </w:r>
            <w:r w:rsidRPr="00567C70">
              <w:t xml:space="preserve"> Managementu a Ekonomiky</w:t>
            </w:r>
            <w:r>
              <w:t>, doktorský studijní program Ekonomika a</w:t>
            </w:r>
          </w:p>
          <w:p w14:paraId="28025AEF" w14:textId="77777777" w:rsidR="00B505CB" w:rsidRDefault="00B505CB" w:rsidP="00644BBC">
            <w:pPr>
              <w:jc w:val="both"/>
              <w:rPr>
                <w:b/>
              </w:rPr>
            </w:pPr>
            <w:r>
              <w:t xml:space="preserve">          Management. (Ph.D.)</w:t>
            </w:r>
          </w:p>
        </w:tc>
      </w:tr>
      <w:tr w:rsidR="00B505CB" w14:paraId="40113DCF" w14:textId="77777777" w:rsidTr="00644BBC">
        <w:tc>
          <w:tcPr>
            <w:tcW w:w="9859" w:type="dxa"/>
            <w:gridSpan w:val="15"/>
            <w:shd w:val="clear" w:color="auto" w:fill="F7CAAC"/>
          </w:tcPr>
          <w:p w14:paraId="7DEB1F00" w14:textId="77777777" w:rsidR="00B505CB" w:rsidRDefault="00B505CB" w:rsidP="00644BBC">
            <w:pPr>
              <w:jc w:val="both"/>
              <w:rPr>
                <w:b/>
              </w:rPr>
            </w:pPr>
            <w:r>
              <w:rPr>
                <w:b/>
              </w:rPr>
              <w:t>Údaje o odborném působení od absolvování VŠ</w:t>
            </w:r>
          </w:p>
        </w:tc>
      </w:tr>
      <w:tr w:rsidR="00B505CB" w:rsidRPr="009B6AE3" w14:paraId="4905891A" w14:textId="77777777" w:rsidTr="00644BBC">
        <w:trPr>
          <w:trHeight w:val="1090"/>
        </w:trPr>
        <w:tc>
          <w:tcPr>
            <w:tcW w:w="9859" w:type="dxa"/>
            <w:gridSpan w:val="15"/>
          </w:tcPr>
          <w:p w14:paraId="707CFCF2" w14:textId="77777777" w:rsidR="00B505CB" w:rsidRDefault="00B505CB" w:rsidP="00644BBC">
            <w:pPr>
              <w:autoSpaceDE w:val="0"/>
              <w:autoSpaceDN w:val="0"/>
              <w:adjustRightInd w:val="0"/>
              <w:ind w:left="2127" w:hanging="2127"/>
            </w:pPr>
            <w:r w:rsidRPr="00F35EDD">
              <w:t>02/2019</w:t>
            </w:r>
            <w:r>
              <w:t xml:space="preserve"> – dosud:    Univerzita Tomáše Bati ve Zlíně, Univerzitní Institut, Projektový a vědecký pracovník</w:t>
            </w:r>
          </w:p>
          <w:p w14:paraId="0600CC73" w14:textId="77777777" w:rsidR="00B505CB" w:rsidRPr="00A1487F" w:rsidRDefault="00B505CB" w:rsidP="00644BBC">
            <w:pPr>
              <w:autoSpaceDE w:val="0"/>
              <w:autoSpaceDN w:val="0"/>
              <w:adjustRightInd w:val="0"/>
              <w:ind w:left="2127" w:hanging="2127"/>
            </w:pPr>
            <w:r w:rsidRPr="00F35EDD">
              <w:t>12/2017 – 01/2019</w:t>
            </w:r>
            <w:r>
              <w:t>: Zlínský kraj, Odbor strategického rozvoje, RIS3 strategie</w:t>
            </w:r>
          </w:p>
          <w:p w14:paraId="67B0070E" w14:textId="77777777" w:rsidR="00B505CB" w:rsidRDefault="00B505CB" w:rsidP="00644BBC">
            <w:pPr>
              <w:autoSpaceDE w:val="0"/>
              <w:autoSpaceDN w:val="0"/>
              <w:adjustRightInd w:val="0"/>
              <w:ind w:left="2127" w:hanging="2127"/>
            </w:pPr>
            <w:r w:rsidRPr="00A1487F">
              <w:t>01/2013 – 11/2017</w:t>
            </w:r>
            <w:r>
              <w:t>:</w:t>
            </w:r>
            <w:r w:rsidRPr="00A1487F">
              <w:t xml:space="preserve"> innogy Energie, s.r.o., Senior Analytik, Retail Energy Management</w:t>
            </w:r>
          </w:p>
          <w:p w14:paraId="670B9586" w14:textId="77777777" w:rsidR="00B505CB" w:rsidRDefault="00B505CB" w:rsidP="00644BBC">
            <w:pPr>
              <w:autoSpaceDE w:val="0"/>
              <w:autoSpaceDN w:val="0"/>
              <w:adjustRightInd w:val="0"/>
              <w:ind w:left="2127" w:hanging="2127"/>
            </w:pPr>
            <w:r w:rsidRPr="00A1487F">
              <w:t>09/2010 – 09/2011</w:t>
            </w:r>
            <w:r>
              <w:t>:</w:t>
            </w:r>
            <w:r w:rsidRPr="00A1487F">
              <w:t xml:space="preserve"> RWE Energie s.r.o., Praha, Senior analytik velkoobchodního trhu s energií</w:t>
            </w:r>
          </w:p>
          <w:p w14:paraId="42743608" w14:textId="77777777" w:rsidR="00B505CB" w:rsidRDefault="00B505CB" w:rsidP="00644BBC">
            <w:pPr>
              <w:autoSpaceDE w:val="0"/>
              <w:autoSpaceDN w:val="0"/>
              <w:adjustRightInd w:val="0"/>
              <w:ind w:left="2127" w:hanging="2127"/>
            </w:pPr>
            <w:r w:rsidRPr="00A1487F">
              <w:t>12/2007 – 08/2010</w:t>
            </w:r>
            <w:r>
              <w:t>:</w:t>
            </w:r>
            <w:r w:rsidRPr="00A1487F">
              <w:t xml:space="preserve"> RWE Transgas, a.s., Praha, Analytik velkoobchodního trhu s energií</w:t>
            </w:r>
          </w:p>
          <w:p w14:paraId="7F49B083" w14:textId="77777777" w:rsidR="00B505CB" w:rsidRPr="009B6AE3" w:rsidRDefault="00B505CB" w:rsidP="00644BBC">
            <w:pPr>
              <w:autoSpaceDE w:val="0"/>
              <w:autoSpaceDN w:val="0"/>
              <w:adjustRightInd w:val="0"/>
              <w:rPr>
                <w:color w:val="FF0000"/>
              </w:rPr>
            </w:pPr>
          </w:p>
        </w:tc>
      </w:tr>
      <w:tr w:rsidR="00B505CB" w14:paraId="0D66C8D1" w14:textId="77777777" w:rsidTr="00644BBC">
        <w:trPr>
          <w:trHeight w:val="250"/>
        </w:trPr>
        <w:tc>
          <w:tcPr>
            <w:tcW w:w="9859" w:type="dxa"/>
            <w:gridSpan w:val="15"/>
            <w:shd w:val="clear" w:color="auto" w:fill="F7CAAC"/>
          </w:tcPr>
          <w:p w14:paraId="7469797E" w14:textId="77777777" w:rsidR="00B505CB" w:rsidRDefault="00B505CB" w:rsidP="00644BBC">
            <w:pPr>
              <w:jc w:val="both"/>
            </w:pPr>
            <w:r>
              <w:rPr>
                <w:b/>
              </w:rPr>
              <w:t>Zkušenosti s vedením kvalifikačních a rigorózních prací</w:t>
            </w:r>
          </w:p>
        </w:tc>
      </w:tr>
      <w:tr w:rsidR="00B505CB" w14:paraId="46665BF1" w14:textId="77777777" w:rsidTr="00644BBC">
        <w:trPr>
          <w:trHeight w:val="582"/>
        </w:trPr>
        <w:tc>
          <w:tcPr>
            <w:tcW w:w="9859" w:type="dxa"/>
            <w:gridSpan w:val="15"/>
          </w:tcPr>
          <w:p w14:paraId="3B32BF16" w14:textId="77777777" w:rsidR="00B505CB" w:rsidRDefault="00B505CB" w:rsidP="00644BBC">
            <w:pPr>
              <w:jc w:val="both"/>
            </w:pPr>
            <w:r>
              <w:t>Počet oponentur bakalářských prací - 4</w:t>
            </w:r>
          </w:p>
          <w:p w14:paraId="24D97B92" w14:textId="77777777" w:rsidR="00B505CB" w:rsidRDefault="00B505CB" w:rsidP="00644BBC">
            <w:pPr>
              <w:jc w:val="both"/>
            </w:pPr>
            <w:r>
              <w:t>Počet oponentur diplomových prací - 5</w:t>
            </w:r>
          </w:p>
        </w:tc>
      </w:tr>
      <w:tr w:rsidR="00B505CB" w14:paraId="3D945973" w14:textId="77777777" w:rsidTr="00644BBC">
        <w:trPr>
          <w:cantSplit/>
        </w:trPr>
        <w:tc>
          <w:tcPr>
            <w:tcW w:w="3347" w:type="dxa"/>
            <w:gridSpan w:val="3"/>
            <w:tcBorders>
              <w:top w:val="single" w:sz="12" w:space="0" w:color="auto"/>
            </w:tcBorders>
            <w:shd w:val="clear" w:color="auto" w:fill="F7CAAC"/>
          </w:tcPr>
          <w:p w14:paraId="5FE20677"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7D1EDBDE"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3E5CF48"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24DCBE8" w14:textId="77777777" w:rsidR="00B505CB" w:rsidRDefault="00B505CB" w:rsidP="00644BBC">
            <w:pPr>
              <w:jc w:val="both"/>
              <w:rPr>
                <w:b/>
              </w:rPr>
            </w:pPr>
            <w:r>
              <w:rPr>
                <w:b/>
              </w:rPr>
              <w:t>Ohlasy publikací</w:t>
            </w:r>
          </w:p>
        </w:tc>
      </w:tr>
      <w:tr w:rsidR="00B505CB" w14:paraId="585B2896" w14:textId="77777777" w:rsidTr="00644BBC">
        <w:trPr>
          <w:cantSplit/>
        </w:trPr>
        <w:tc>
          <w:tcPr>
            <w:tcW w:w="3347" w:type="dxa"/>
            <w:gridSpan w:val="3"/>
          </w:tcPr>
          <w:p w14:paraId="7F386644" w14:textId="77777777" w:rsidR="00B505CB" w:rsidRDefault="00B505CB" w:rsidP="00644BBC">
            <w:pPr>
              <w:jc w:val="both"/>
            </w:pPr>
          </w:p>
        </w:tc>
        <w:tc>
          <w:tcPr>
            <w:tcW w:w="2245" w:type="dxa"/>
            <w:gridSpan w:val="3"/>
          </w:tcPr>
          <w:p w14:paraId="31B84893" w14:textId="77777777" w:rsidR="00B505CB" w:rsidRDefault="00B505CB" w:rsidP="00644BBC">
            <w:pPr>
              <w:jc w:val="both"/>
            </w:pPr>
          </w:p>
        </w:tc>
        <w:tc>
          <w:tcPr>
            <w:tcW w:w="2248" w:type="dxa"/>
            <w:gridSpan w:val="5"/>
            <w:tcBorders>
              <w:right w:val="single" w:sz="12" w:space="0" w:color="auto"/>
            </w:tcBorders>
          </w:tcPr>
          <w:p w14:paraId="05C4EB46" w14:textId="77777777" w:rsidR="00B505CB" w:rsidRDefault="00B505CB" w:rsidP="00644BBC">
            <w:pPr>
              <w:jc w:val="both"/>
            </w:pPr>
          </w:p>
        </w:tc>
        <w:tc>
          <w:tcPr>
            <w:tcW w:w="632" w:type="dxa"/>
            <w:gridSpan w:val="2"/>
            <w:tcBorders>
              <w:left w:val="single" w:sz="12" w:space="0" w:color="auto"/>
            </w:tcBorders>
            <w:shd w:val="clear" w:color="auto" w:fill="F7CAAC"/>
          </w:tcPr>
          <w:p w14:paraId="6E8294EC" w14:textId="77777777" w:rsidR="00B505CB" w:rsidRPr="00F20AEF" w:rsidRDefault="00B505CB" w:rsidP="00644BBC">
            <w:pPr>
              <w:jc w:val="both"/>
            </w:pPr>
            <w:r w:rsidRPr="00F20AEF">
              <w:rPr>
                <w:b/>
              </w:rPr>
              <w:t>WoS</w:t>
            </w:r>
          </w:p>
        </w:tc>
        <w:tc>
          <w:tcPr>
            <w:tcW w:w="693" w:type="dxa"/>
            <w:shd w:val="clear" w:color="auto" w:fill="F7CAAC"/>
          </w:tcPr>
          <w:p w14:paraId="2298204A"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411B88C8" w14:textId="77777777" w:rsidR="00B505CB" w:rsidRDefault="00B505CB" w:rsidP="00644BBC">
            <w:pPr>
              <w:jc w:val="both"/>
            </w:pPr>
            <w:r>
              <w:rPr>
                <w:b/>
                <w:sz w:val="18"/>
              </w:rPr>
              <w:t>ostatní</w:t>
            </w:r>
          </w:p>
        </w:tc>
      </w:tr>
      <w:tr w:rsidR="00B505CB" w14:paraId="4356BA34" w14:textId="77777777" w:rsidTr="00644BBC">
        <w:trPr>
          <w:cantSplit/>
          <w:trHeight w:val="70"/>
        </w:trPr>
        <w:tc>
          <w:tcPr>
            <w:tcW w:w="3347" w:type="dxa"/>
            <w:gridSpan w:val="3"/>
            <w:shd w:val="clear" w:color="auto" w:fill="F7CAAC"/>
          </w:tcPr>
          <w:p w14:paraId="3C30EAB8" w14:textId="77777777" w:rsidR="00B505CB" w:rsidRDefault="00B505CB" w:rsidP="00644BBC">
            <w:pPr>
              <w:jc w:val="both"/>
            </w:pPr>
            <w:r>
              <w:rPr>
                <w:b/>
              </w:rPr>
              <w:t>Obor jmenovacího řízení</w:t>
            </w:r>
          </w:p>
        </w:tc>
        <w:tc>
          <w:tcPr>
            <w:tcW w:w="2245" w:type="dxa"/>
            <w:gridSpan w:val="3"/>
            <w:shd w:val="clear" w:color="auto" w:fill="F7CAAC"/>
          </w:tcPr>
          <w:p w14:paraId="3BA961B9"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6C16B79E" w14:textId="77777777" w:rsidR="00B505CB" w:rsidRDefault="00B505CB" w:rsidP="00644BBC">
            <w:pPr>
              <w:jc w:val="both"/>
            </w:pPr>
            <w:r>
              <w:rPr>
                <w:b/>
              </w:rPr>
              <w:t>Řízení konáno na VŠ</w:t>
            </w:r>
          </w:p>
        </w:tc>
        <w:tc>
          <w:tcPr>
            <w:tcW w:w="632" w:type="dxa"/>
            <w:gridSpan w:val="2"/>
            <w:tcBorders>
              <w:left w:val="single" w:sz="12" w:space="0" w:color="auto"/>
            </w:tcBorders>
          </w:tcPr>
          <w:p w14:paraId="3E8F1831" w14:textId="77777777" w:rsidR="00B505CB" w:rsidRPr="00F20AEF" w:rsidRDefault="00B505CB" w:rsidP="00644BBC">
            <w:pPr>
              <w:jc w:val="both"/>
              <w:rPr>
                <w:b/>
              </w:rPr>
            </w:pPr>
          </w:p>
        </w:tc>
        <w:tc>
          <w:tcPr>
            <w:tcW w:w="693" w:type="dxa"/>
          </w:tcPr>
          <w:p w14:paraId="129FE9F1" w14:textId="77777777" w:rsidR="00B505CB" w:rsidRPr="00F20AEF" w:rsidRDefault="00B505CB" w:rsidP="00644BBC">
            <w:pPr>
              <w:jc w:val="both"/>
              <w:rPr>
                <w:b/>
              </w:rPr>
            </w:pPr>
          </w:p>
        </w:tc>
        <w:tc>
          <w:tcPr>
            <w:tcW w:w="694" w:type="dxa"/>
          </w:tcPr>
          <w:p w14:paraId="1BDE89BC" w14:textId="77777777" w:rsidR="00B505CB" w:rsidRDefault="00B505CB" w:rsidP="00644BBC">
            <w:pPr>
              <w:jc w:val="both"/>
              <w:rPr>
                <w:b/>
              </w:rPr>
            </w:pPr>
          </w:p>
        </w:tc>
      </w:tr>
      <w:tr w:rsidR="00B505CB" w14:paraId="0C82FBF6" w14:textId="77777777" w:rsidTr="00644BBC">
        <w:trPr>
          <w:trHeight w:val="205"/>
        </w:trPr>
        <w:tc>
          <w:tcPr>
            <w:tcW w:w="3347" w:type="dxa"/>
            <w:gridSpan w:val="3"/>
          </w:tcPr>
          <w:p w14:paraId="71322C9D" w14:textId="77777777" w:rsidR="00B505CB" w:rsidRDefault="00B505CB" w:rsidP="00644BBC">
            <w:pPr>
              <w:jc w:val="both"/>
            </w:pPr>
          </w:p>
        </w:tc>
        <w:tc>
          <w:tcPr>
            <w:tcW w:w="2245" w:type="dxa"/>
            <w:gridSpan w:val="3"/>
          </w:tcPr>
          <w:p w14:paraId="2CE66711" w14:textId="77777777" w:rsidR="00B505CB" w:rsidRDefault="00B505CB" w:rsidP="00644BBC">
            <w:pPr>
              <w:jc w:val="both"/>
            </w:pPr>
          </w:p>
        </w:tc>
        <w:tc>
          <w:tcPr>
            <w:tcW w:w="2248" w:type="dxa"/>
            <w:gridSpan w:val="5"/>
            <w:tcBorders>
              <w:right w:val="single" w:sz="12" w:space="0" w:color="auto"/>
            </w:tcBorders>
          </w:tcPr>
          <w:p w14:paraId="1E0CBD89"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69CFF9BF" w14:textId="77777777" w:rsidR="00B505CB" w:rsidRPr="00F20AEF" w:rsidRDefault="00B505CB" w:rsidP="00644BBC">
            <w:pPr>
              <w:jc w:val="both"/>
              <w:rPr>
                <w:b/>
                <w:sz w:val="18"/>
              </w:rPr>
            </w:pPr>
            <w:r w:rsidRPr="00F20AEF">
              <w:rPr>
                <w:b/>
                <w:sz w:val="18"/>
              </w:rPr>
              <w:t>H-index WoS/Scopus</w:t>
            </w:r>
          </w:p>
        </w:tc>
        <w:tc>
          <w:tcPr>
            <w:tcW w:w="694" w:type="dxa"/>
            <w:vAlign w:val="center"/>
          </w:tcPr>
          <w:p w14:paraId="6AAD1171" w14:textId="77777777" w:rsidR="00B505CB" w:rsidRDefault="00B505CB" w:rsidP="00644BBC">
            <w:pPr>
              <w:rPr>
                <w:b/>
              </w:rPr>
            </w:pPr>
            <w:r>
              <w:rPr>
                <w:b/>
              </w:rPr>
              <w:t xml:space="preserve">    /</w:t>
            </w:r>
          </w:p>
        </w:tc>
      </w:tr>
      <w:tr w:rsidR="00B505CB" w14:paraId="25947209" w14:textId="77777777" w:rsidTr="00644BBC">
        <w:tc>
          <w:tcPr>
            <w:tcW w:w="9859" w:type="dxa"/>
            <w:gridSpan w:val="15"/>
            <w:shd w:val="clear" w:color="auto" w:fill="F7CAAC"/>
          </w:tcPr>
          <w:p w14:paraId="1808D30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2618CC" w14:paraId="32842A6C" w14:textId="77777777" w:rsidTr="00644BBC">
        <w:trPr>
          <w:trHeight w:val="2347"/>
        </w:trPr>
        <w:tc>
          <w:tcPr>
            <w:tcW w:w="9859" w:type="dxa"/>
            <w:gridSpan w:val="15"/>
          </w:tcPr>
          <w:p w14:paraId="4AE7897A" w14:textId="77777777" w:rsidR="00B505CB" w:rsidRPr="002618CC" w:rsidRDefault="00B505CB" w:rsidP="00644BBC">
            <w:pPr>
              <w:jc w:val="both"/>
            </w:pPr>
            <w:r w:rsidRPr="000E5EA9">
              <w:rPr>
                <w:b/>
              </w:rPr>
              <w:t>P</w:t>
            </w:r>
            <w:r>
              <w:rPr>
                <w:b/>
              </w:rPr>
              <w:t>ECHANCOVÁ,</w:t>
            </w:r>
            <w:r w:rsidRPr="000E5EA9">
              <w:rPr>
                <w:b/>
              </w:rPr>
              <w:t xml:space="preserve"> V.</w:t>
            </w:r>
            <w:r w:rsidRPr="002618CC">
              <w:t>, P</w:t>
            </w:r>
            <w:r>
              <w:t>AVELKOVÁ,</w:t>
            </w:r>
            <w:r w:rsidRPr="002618CC">
              <w:t xml:space="preserve"> D.</w:t>
            </w:r>
            <w:r>
              <w:t>,</w:t>
            </w:r>
            <w:r w:rsidRPr="002618CC">
              <w:t xml:space="preserve"> S</w:t>
            </w:r>
            <w:r>
              <w:t>ÁHA</w:t>
            </w:r>
            <w:r w:rsidRPr="002618CC">
              <w:t xml:space="preserve"> P. </w:t>
            </w:r>
            <w:r w:rsidRPr="00C21BAE">
              <w:rPr>
                <w:i/>
              </w:rPr>
              <w:t>Community Renewable Energy in the Czech Republic: Value Proposition Perspective</w:t>
            </w:r>
            <w:r w:rsidRPr="002618CC">
              <w:t>. Front. Energy Res. 10:821706</w:t>
            </w:r>
            <w:r>
              <w:t>, 2022, Jimp</w:t>
            </w:r>
            <w:r w:rsidRPr="002618CC">
              <w:t>.</w:t>
            </w:r>
          </w:p>
          <w:p w14:paraId="2F91EEBA" w14:textId="77777777" w:rsidR="00B505CB" w:rsidRPr="002618CC" w:rsidRDefault="00B505CB" w:rsidP="00644BBC">
            <w:pPr>
              <w:jc w:val="both"/>
            </w:pPr>
            <w:r w:rsidRPr="002618CC">
              <w:t>B</w:t>
            </w:r>
            <w:r>
              <w:t>UBULINCA</w:t>
            </w:r>
            <w:r w:rsidRPr="002618CC">
              <w:t>, C.</w:t>
            </w:r>
            <w:r>
              <w:t>,</w:t>
            </w:r>
            <w:r w:rsidRPr="002618CC">
              <w:t xml:space="preserve"> S</w:t>
            </w:r>
            <w:r>
              <w:t>APURINA</w:t>
            </w:r>
            <w:r w:rsidRPr="002618CC">
              <w:t>, I.</w:t>
            </w:r>
            <w:r>
              <w:t>,</w:t>
            </w:r>
            <w:r w:rsidRPr="002618CC">
              <w:t xml:space="preserve"> K</w:t>
            </w:r>
            <w:r>
              <w:t>AZANTSEVA</w:t>
            </w:r>
            <w:r w:rsidRPr="002618CC">
              <w:t xml:space="preserve">, N.E.; </w:t>
            </w:r>
            <w:r w:rsidRPr="000E5EA9">
              <w:rPr>
                <w:b/>
              </w:rPr>
              <w:t>P</w:t>
            </w:r>
            <w:r>
              <w:rPr>
                <w:b/>
              </w:rPr>
              <w:t>ECHANCOVÁ</w:t>
            </w:r>
            <w:r w:rsidRPr="000E5EA9">
              <w:rPr>
                <w:b/>
              </w:rPr>
              <w:t>, V</w:t>
            </w:r>
            <w:r w:rsidRPr="002618CC">
              <w:t>.</w:t>
            </w:r>
            <w:r>
              <w:t>,</w:t>
            </w:r>
            <w:r w:rsidRPr="002618CC">
              <w:t xml:space="preserve"> S</w:t>
            </w:r>
            <w:r>
              <w:t>ÁHA</w:t>
            </w:r>
            <w:r w:rsidRPr="002618CC">
              <w:t xml:space="preserve">, P. </w:t>
            </w:r>
            <w:r w:rsidRPr="00C21BAE">
              <w:rPr>
                <w:i/>
              </w:rPr>
              <w:t>A Self-Standing Binder-Free Biomimetic Cathode Based on LMO/CNT Enhanced with Graphene and PANI for Aqueous Rechargeable Batteries</w:t>
            </w:r>
            <w:r w:rsidRPr="002618CC">
              <w:t>. 2022</w:t>
            </w:r>
            <w:r>
              <w:t>,</w:t>
            </w:r>
            <w:r w:rsidRPr="002618CC">
              <w:t xml:space="preserve"> Int. J. Mol. Sci., 23, 1457</w:t>
            </w:r>
            <w:r>
              <w:t>, Jimp</w:t>
            </w:r>
            <w:r w:rsidRPr="002618CC">
              <w:t>.</w:t>
            </w:r>
          </w:p>
          <w:p w14:paraId="0C803482" w14:textId="77777777" w:rsidR="00B505CB" w:rsidRPr="002618CC" w:rsidRDefault="00B505CB" w:rsidP="00644BBC">
            <w:pPr>
              <w:jc w:val="both"/>
            </w:pPr>
            <w:r w:rsidRPr="002618CC">
              <w:t>R</w:t>
            </w:r>
            <w:r>
              <w:t>OBISON</w:t>
            </w:r>
            <w:r w:rsidRPr="002618CC">
              <w:t>, R., S</w:t>
            </w:r>
            <w:r>
              <w:t>KJOLSVOLD</w:t>
            </w:r>
            <w:r w:rsidRPr="002618CC">
              <w:t>, T.M., L</w:t>
            </w:r>
            <w:r>
              <w:t>EHNE</w:t>
            </w:r>
            <w:r w:rsidRPr="002618CC">
              <w:t>, J., J</w:t>
            </w:r>
            <w:r>
              <w:t>UDSON</w:t>
            </w:r>
            <w:r w:rsidRPr="002618CC">
              <w:t xml:space="preserve">, E., </w:t>
            </w:r>
            <w:r w:rsidRPr="000E5EA9">
              <w:rPr>
                <w:b/>
              </w:rPr>
              <w:t>P</w:t>
            </w:r>
            <w:r>
              <w:rPr>
                <w:b/>
              </w:rPr>
              <w:t>ECHANCOVÁ</w:t>
            </w:r>
            <w:r w:rsidRPr="000E5EA9">
              <w:rPr>
                <w:b/>
              </w:rPr>
              <w:t>, V.</w:t>
            </w:r>
            <w:r w:rsidRPr="002618CC">
              <w:t xml:space="preserve">, et al. </w:t>
            </w:r>
            <w:r w:rsidRPr="00C21BAE">
              <w:rPr>
                <w:i/>
              </w:rPr>
              <w:t>100 Social Sciences and Humanities priority research questions for smart consumption in Horizon Europe</w:t>
            </w:r>
            <w:r w:rsidRPr="002618CC">
              <w:t>.</w:t>
            </w:r>
            <w:r>
              <w:t xml:space="preserve"> </w:t>
            </w:r>
            <w:r w:rsidRPr="002618CC">
              <w:t>Cambridge: Energy-SHIFTS</w:t>
            </w:r>
            <w:r>
              <w:t>, 2020</w:t>
            </w:r>
            <w:r w:rsidRPr="002618CC">
              <w:t>.</w:t>
            </w:r>
          </w:p>
          <w:p w14:paraId="2D6B1806" w14:textId="77777777" w:rsidR="00B505CB" w:rsidRPr="002618CC" w:rsidRDefault="00B505CB" w:rsidP="00644BBC">
            <w:pPr>
              <w:jc w:val="both"/>
            </w:pPr>
            <w:r w:rsidRPr="000E5EA9">
              <w:rPr>
                <w:b/>
              </w:rPr>
              <w:t>P</w:t>
            </w:r>
            <w:r>
              <w:rPr>
                <w:b/>
              </w:rPr>
              <w:t>ECHANCOVÁ</w:t>
            </w:r>
            <w:r w:rsidRPr="000E5EA9">
              <w:rPr>
                <w:b/>
              </w:rPr>
              <w:t>, V</w:t>
            </w:r>
            <w:r w:rsidRPr="002618CC">
              <w:t>.</w:t>
            </w:r>
            <w:r>
              <w:t>,</w:t>
            </w:r>
            <w:r w:rsidRPr="002618CC">
              <w:t xml:space="preserve"> H</w:t>
            </w:r>
            <w:r>
              <w:t>RBÁČKOVÁ</w:t>
            </w:r>
            <w:r w:rsidRPr="002618CC">
              <w:t>, L.; D</w:t>
            </w:r>
            <w:r>
              <w:t>VORSKÝ</w:t>
            </w:r>
            <w:r w:rsidRPr="002618CC">
              <w:t>, J.; C</w:t>
            </w:r>
            <w:r>
              <w:t>HROMJAKOVÁ,</w:t>
            </w:r>
            <w:r w:rsidRPr="002618CC">
              <w:t xml:space="preserve"> F.; S</w:t>
            </w:r>
            <w:r>
              <w:t>TOJANOVIC</w:t>
            </w:r>
            <w:r w:rsidRPr="002618CC">
              <w:t xml:space="preserve">, A. </w:t>
            </w:r>
            <w:r w:rsidRPr="00C21BAE">
              <w:rPr>
                <w:i/>
              </w:rPr>
              <w:t>Environmental management systems: an effective tool of corporate sustainability</w:t>
            </w:r>
            <w:r>
              <w:rPr>
                <w:i/>
              </w:rPr>
              <w:t>.</w:t>
            </w:r>
            <w:r w:rsidRPr="002618CC">
              <w:t xml:space="preserve"> Entrepreneurship and</w:t>
            </w:r>
            <w:r>
              <w:t xml:space="preserve"> </w:t>
            </w:r>
            <w:r w:rsidRPr="002618CC">
              <w:t>Sustainability Issues 7(2): 825-841</w:t>
            </w:r>
            <w:r>
              <w:t>, 2019, Jimp (30 %)</w:t>
            </w:r>
            <w:r w:rsidRPr="002618CC">
              <w:t>.</w:t>
            </w:r>
          </w:p>
          <w:p w14:paraId="00856BE2" w14:textId="77777777" w:rsidR="00B505CB" w:rsidRPr="004E102C" w:rsidRDefault="00B505CB" w:rsidP="00644BBC">
            <w:pPr>
              <w:jc w:val="both"/>
              <w:rPr>
                <w:b/>
              </w:rPr>
            </w:pPr>
            <w:r w:rsidRPr="004E102C">
              <w:rPr>
                <w:b/>
              </w:rPr>
              <w:t>Další tvůrčí činnost (včetně projektů)</w:t>
            </w:r>
          </w:p>
          <w:p w14:paraId="19887E71" w14:textId="77777777" w:rsidR="00B505CB" w:rsidRPr="00466F3B" w:rsidRDefault="00B505CB" w:rsidP="00644BBC">
            <w:pPr>
              <w:jc w:val="both"/>
            </w:pPr>
            <w:r>
              <w:lastRenderedPageBreak/>
              <w:t xml:space="preserve">Horizon </w:t>
            </w:r>
            <w:r w:rsidRPr="00466F3B">
              <w:t>Europe, TwinVECTOR (Twinning for development of world-class next generation batteries), grant agreement No 101078935, (2022–2025), koordinátorka konsorcia.</w:t>
            </w:r>
          </w:p>
          <w:p w14:paraId="24677784" w14:textId="77777777" w:rsidR="00B505CB" w:rsidRPr="00466F3B" w:rsidRDefault="00B505CB" w:rsidP="00644BBC">
            <w:pPr>
              <w:jc w:val="both"/>
            </w:pPr>
            <w:r w:rsidRPr="00466F3B">
              <w:t>Horizon Europe, SOLiD (Sustainable manufacturing and optimized materials and interfaces for lithium metal batteries with digital quality control), grant agreement No 101069505, (2022 – 2026), hlavní řešitelka za UTB.</w:t>
            </w:r>
          </w:p>
          <w:p w14:paraId="3060C65A" w14:textId="77777777" w:rsidR="00B505CB" w:rsidRPr="00466F3B" w:rsidRDefault="00B505CB" w:rsidP="00644BBC">
            <w:pPr>
              <w:jc w:val="both"/>
            </w:pPr>
            <w:r w:rsidRPr="00466F3B">
              <w:t>Horizon 2020 ENERGY SHIFTS (Energy Social sciences &amp; Humanities Innovation Forum Targeting the SET-Plan), grant agreement No 826025, členka WP Early Stage Researcher, (2019-2021).</w:t>
            </w:r>
          </w:p>
          <w:p w14:paraId="0BA64028" w14:textId="77777777" w:rsidR="00B505CB" w:rsidRPr="00466F3B" w:rsidRDefault="00B505CB" w:rsidP="00644BBC">
            <w:pPr>
              <w:jc w:val="both"/>
            </w:pPr>
            <w:r w:rsidRPr="00466F3B">
              <w:t>Horizon 2020 SHAPE ENERGY (Social Sciences and Humanities for Advancing Policy in European Energy), grant agreement No 731264, spolupracující (2017–2019).</w:t>
            </w:r>
          </w:p>
          <w:p w14:paraId="03F7E503" w14:textId="77777777" w:rsidR="00B505CB" w:rsidRPr="00466F3B" w:rsidRDefault="00B505CB" w:rsidP="00644BBC">
            <w:pPr>
              <w:jc w:val="both"/>
            </w:pPr>
            <w:r w:rsidRPr="00466F3B">
              <w:t>TAČR, Další generace all-solid-state baterií Li-ion, TK03030157, (2020-2025), spoluřešitelka.</w:t>
            </w:r>
          </w:p>
          <w:p w14:paraId="58194ED6" w14:textId="77777777" w:rsidR="00B505CB" w:rsidRPr="00466F3B" w:rsidRDefault="00B505CB" w:rsidP="00644BBC">
            <w:pPr>
              <w:jc w:val="both"/>
            </w:pPr>
            <w:r w:rsidRPr="00466F3B">
              <w:t>MŠMT, Spolupráce s asociací EASE na vývoji hybridního superkapacitoru, LTT20005, (2020-2022), spoluřešitelka.</w:t>
            </w:r>
          </w:p>
          <w:p w14:paraId="5DF2466A" w14:textId="77777777" w:rsidR="00B505CB" w:rsidRPr="002618CC" w:rsidRDefault="00B505CB" w:rsidP="00644BBC">
            <w:pPr>
              <w:jc w:val="both"/>
            </w:pPr>
            <w:r w:rsidRPr="00466F3B">
              <w:t>M.ERA.NET, LiBASED (TH71020006) Hybridní zařízení na bázi Li-ion baterie a superkapacitoru (2020-2023), spoluřešitelka.</w:t>
            </w:r>
          </w:p>
        </w:tc>
      </w:tr>
      <w:tr w:rsidR="00B505CB" w14:paraId="568AEBA4" w14:textId="77777777" w:rsidTr="00644BBC">
        <w:trPr>
          <w:trHeight w:val="218"/>
        </w:trPr>
        <w:tc>
          <w:tcPr>
            <w:tcW w:w="9859" w:type="dxa"/>
            <w:gridSpan w:val="15"/>
            <w:shd w:val="clear" w:color="auto" w:fill="F7CAAC"/>
          </w:tcPr>
          <w:p w14:paraId="135C49E1" w14:textId="77777777" w:rsidR="00B505CB" w:rsidRDefault="00B505CB" w:rsidP="00644BBC">
            <w:pPr>
              <w:rPr>
                <w:b/>
              </w:rPr>
            </w:pPr>
            <w:r>
              <w:rPr>
                <w:b/>
              </w:rPr>
              <w:lastRenderedPageBreak/>
              <w:t>Působení v zahraničí</w:t>
            </w:r>
          </w:p>
        </w:tc>
      </w:tr>
      <w:tr w:rsidR="00B505CB" w14:paraId="0068CAA2" w14:textId="77777777" w:rsidTr="00644BBC">
        <w:trPr>
          <w:trHeight w:val="328"/>
        </w:trPr>
        <w:tc>
          <w:tcPr>
            <w:tcW w:w="9859" w:type="dxa"/>
            <w:gridSpan w:val="15"/>
          </w:tcPr>
          <w:p w14:paraId="2A7EE78B" w14:textId="77777777" w:rsidR="00B505CB" w:rsidRDefault="00B505CB" w:rsidP="00644BBC">
            <w:pPr>
              <w:jc w:val="both"/>
            </w:pPr>
            <w:r>
              <w:t>08/2006 – 12/</w:t>
            </w:r>
            <w:r w:rsidRPr="005A1D31">
              <w:t xml:space="preserve">2006 </w:t>
            </w:r>
            <w:r w:rsidRPr="005A1D31">
              <w:rPr>
                <w:rStyle w:val="hps"/>
                <w:i/>
              </w:rPr>
              <w:t>Harter</w:t>
            </w:r>
            <w:r w:rsidRPr="005A1D31">
              <w:rPr>
                <w:i/>
              </w:rPr>
              <w:t xml:space="preserve"> </w:t>
            </w:r>
            <w:r w:rsidRPr="005A1D31">
              <w:rPr>
                <w:rStyle w:val="hps"/>
                <w:i/>
              </w:rPr>
              <w:t>Hanse</w:t>
            </w:r>
            <w:r w:rsidRPr="005A1D31">
              <w:rPr>
                <w:i/>
              </w:rPr>
              <w:t xml:space="preserve"> </w:t>
            </w:r>
            <w:r w:rsidRPr="005A1D31">
              <w:rPr>
                <w:rStyle w:val="hps"/>
                <w:i/>
              </w:rPr>
              <w:t>Consult, Berlín</w:t>
            </w:r>
            <w:r w:rsidRPr="005A1D31">
              <w:rPr>
                <w:rStyle w:val="hps"/>
              </w:rPr>
              <w:t>, Německo, stáž</w:t>
            </w:r>
            <w:r w:rsidRPr="005A1D31">
              <w:t xml:space="preserve"> </w:t>
            </w:r>
            <w:r w:rsidRPr="005A1D31">
              <w:rPr>
                <w:rStyle w:val="hps"/>
              </w:rPr>
              <w:t>v poradenské firmě, participace na projektu</w:t>
            </w:r>
            <w:r w:rsidRPr="005A1D31">
              <w:t xml:space="preserve"> expanze </w:t>
            </w:r>
            <w:r w:rsidRPr="005A1D31">
              <w:rPr>
                <w:rStyle w:val="hps"/>
              </w:rPr>
              <w:t>německé firmy na východoevropské trhy</w:t>
            </w:r>
            <w:r>
              <w:t xml:space="preserve"> </w:t>
            </w:r>
          </w:p>
          <w:p w14:paraId="618587BA" w14:textId="77777777" w:rsidR="00B505CB" w:rsidRDefault="00B505CB" w:rsidP="00644BBC">
            <w:pPr>
              <w:jc w:val="both"/>
            </w:pPr>
            <w:r>
              <w:t>04/2006 – 07/</w:t>
            </w:r>
            <w:r w:rsidRPr="005A1D31">
              <w:t xml:space="preserve">2006 Stáž u </w:t>
            </w:r>
            <w:r w:rsidRPr="005A1D31">
              <w:rPr>
                <w:i/>
              </w:rPr>
              <w:t>Evropského Parlamentu, Brusel</w:t>
            </w:r>
            <w:r w:rsidRPr="005A1D31">
              <w:t>, Belgie, Výbor pro rozvoj a životní prostředí</w:t>
            </w:r>
            <w:r>
              <w:t xml:space="preserve"> </w:t>
            </w:r>
          </w:p>
          <w:p w14:paraId="5AB4C84E" w14:textId="77777777" w:rsidR="00B505CB" w:rsidRDefault="00B505CB" w:rsidP="00644BBC">
            <w:pPr>
              <w:jc w:val="both"/>
              <w:rPr>
                <w:rStyle w:val="hps"/>
              </w:rPr>
            </w:pPr>
            <w:r>
              <w:t>09/2005 – 01/</w:t>
            </w:r>
            <w:r w:rsidRPr="005A1D31">
              <w:t xml:space="preserve">2006 </w:t>
            </w:r>
            <w:r w:rsidRPr="005A1D31">
              <w:rPr>
                <w:rStyle w:val="hps"/>
              </w:rPr>
              <w:t>Vládní</w:t>
            </w:r>
            <w:r w:rsidRPr="005A1D31">
              <w:t xml:space="preserve"> </w:t>
            </w:r>
            <w:r w:rsidRPr="005A1D31">
              <w:rPr>
                <w:rStyle w:val="hps"/>
              </w:rPr>
              <w:t>stipendium</w:t>
            </w:r>
            <w:r w:rsidRPr="005A1D31">
              <w:t xml:space="preserve"> ÖAD </w:t>
            </w:r>
            <w:r w:rsidRPr="005A1D31">
              <w:rPr>
                <w:rStyle w:val="hps"/>
              </w:rPr>
              <w:t>na</w:t>
            </w:r>
            <w:r w:rsidRPr="005A1D31">
              <w:t xml:space="preserve"> </w:t>
            </w:r>
            <w:r w:rsidRPr="005A1D31">
              <w:rPr>
                <w:i/>
              </w:rPr>
              <w:t xml:space="preserve">Ekonomické </w:t>
            </w:r>
            <w:r w:rsidRPr="005A1D31">
              <w:rPr>
                <w:rStyle w:val="hps"/>
                <w:i/>
              </w:rPr>
              <w:t>univerzitě ve Vídni</w:t>
            </w:r>
            <w:r w:rsidRPr="005A1D31">
              <w:t xml:space="preserve">, Institut </w:t>
            </w:r>
            <w:r w:rsidRPr="005A1D31">
              <w:rPr>
                <w:rStyle w:val="hps"/>
              </w:rPr>
              <w:t>pro</w:t>
            </w:r>
            <w:r w:rsidRPr="005A1D31">
              <w:t xml:space="preserve"> </w:t>
            </w:r>
            <w:r w:rsidRPr="005A1D31">
              <w:rPr>
                <w:rStyle w:val="hps"/>
              </w:rPr>
              <w:t>mezinárodní obchod</w:t>
            </w:r>
          </w:p>
          <w:p w14:paraId="64753B17" w14:textId="77777777" w:rsidR="00B505CB" w:rsidRDefault="00B505CB" w:rsidP="00644BBC">
            <w:pPr>
              <w:jc w:val="both"/>
              <w:rPr>
                <w:b/>
              </w:rPr>
            </w:pPr>
            <w:r w:rsidRPr="005A1D31">
              <w:t>09/</w:t>
            </w:r>
            <w:r>
              <w:t>2003 – 06/</w:t>
            </w:r>
            <w:r w:rsidRPr="005A1D31">
              <w:t>2004 Vládní s</w:t>
            </w:r>
            <w:r w:rsidRPr="005A1D31">
              <w:rPr>
                <w:rStyle w:val="hps"/>
              </w:rPr>
              <w:t>tipendium</w:t>
            </w:r>
            <w:r w:rsidRPr="005A1D31">
              <w:t xml:space="preserve"> DAAD </w:t>
            </w:r>
            <w:r w:rsidRPr="005A1D31">
              <w:rPr>
                <w:rStyle w:val="hps"/>
              </w:rPr>
              <w:t>na</w:t>
            </w:r>
            <w:r w:rsidRPr="005A1D31">
              <w:t xml:space="preserve"> </w:t>
            </w:r>
            <w:r w:rsidRPr="005A1D31">
              <w:rPr>
                <w:rStyle w:val="hps"/>
                <w:i/>
              </w:rPr>
              <w:t>Fakult</w:t>
            </w:r>
            <w:r w:rsidRPr="005A1D31">
              <w:rPr>
                <w:i/>
                <w:lang w:val="de-DE"/>
              </w:rPr>
              <w:t>ät Wirtschafts</w:t>
            </w:r>
            <w:r w:rsidRPr="005A1D31">
              <w:rPr>
                <w:i/>
              </w:rPr>
              <w:t xml:space="preserve">- und Sozialwissenschaften, </w:t>
            </w:r>
            <w:r w:rsidRPr="005A1D31">
              <w:rPr>
                <w:rStyle w:val="hps"/>
                <w:i/>
              </w:rPr>
              <w:t>Osnabrück</w:t>
            </w:r>
            <w:r w:rsidRPr="005A1D31">
              <w:t xml:space="preserve">, </w:t>
            </w:r>
            <w:r w:rsidRPr="005A1D31">
              <w:rPr>
                <w:rStyle w:val="hps"/>
              </w:rPr>
              <w:t>Německo</w:t>
            </w:r>
            <w:r w:rsidRPr="005A1D31">
              <w:t xml:space="preserve">, </w:t>
            </w:r>
            <w:r w:rsidRPr="005A1D31">
              <w:rPr>
                <w:rStyle w:val="hps"/>
              </w:rPr>
              <w:t>obor</w:t>
            </w:r>
            <w:r w:rsidRPr="005A1D31">
              <w:t xml:space="preserve">: </w:t>
            </w:r>
            <w:r w:rsidRPr="005A1D31">
              <w:rPr>
                <w:rStyle w:val="hps"/>
              </w:rPr>
              <w:t>Mezinárodní finanční management</w:t>
            </w:r>
          </w:p>
        </w:tc>
      </w:tr>
      <w:tr w:rsidR="00B505CB" w14:paraId="0CDF3C1B" w14:textId="77777777" w:rsidTr="00644BBC">
        <w:trPr>
          <w:cantSplit/>
          <w:trHeight w:val="470"/>
        </w:trPr>
        <w:tc>
          <w:tcPr>
            <w:tcW w:w="2518" w:type="dxa"/>
            <w:shd w:val="clear" w:color="auto" w:fill="F7CAAC"/>
          </w:tcPr>
          <w:p w14:paraId="4F326432" w14:textId="77777777" w:rsidR="00B505CB" w:rsidRDefault="00B505CB" w:rsidP="00644BBC">
            <w:pPr>
              <w:jc w:val="both"/>
              <w:rPr>
                <w:b/>
              </w:rPr>
            </w:pPr>
            <w:r>
              <w:rPr>
                <w:b/>
              </w:rPr>
              <w:t xml:space="preserve">Podpis </w:t>
            </w:r>
          </w:p>
        </w:tc>
        <w:tc>
          <w:tcPr>
            <w:tcW w:w="4536" w:type="dxa"/>
            <w:gridSpan w:val="8"/>
          </w:tcPr>
          <w:p w14:paraId="5B3AA69C" w14:textId="77777777" w:rsidR="00B505CB" w:rsidRDefault="00B505CB" w:rsidP="00644BBC">
            <w:pPr>
              <w:jc w:val="both"/>
            </w:pPr>
          </w:p>
        </w:tc>
        <w:tc>
          <w:tcPr>
            <w:tcW w:w="786" w:type="dxa"/>
            <w:gridSpan w:val="2"/>
            <w:shd w:val="clear" w:color="auto" w:fill="F7CAAC"/>
          </w:tcPr>
          <w:p w14:paraId="74168BBB" w14:textId="77777777" w:rsidR="00B505CB" w:rsidRDefault="00B505CB" w:rsidP="00644BBC">
            <w:pPr>
              <w:jc w:val="both"/>
            </w:pPr>
            <w:r>
              <w:rPr>
                <w:b/>
              </w:rPr>
              <w:t>datum</w:t>
            </w:r>
          </w:p>
        </w:tc>
        <w:tc>
          <w:tcPr>
            <w:tcW w:w="2019" w:type="dxa"/>
            <w:gridSpan w:val="4"/>
          </w:tcPr>
          <w:p w14:paraId="1FFB75B4" w14:textId="77777777" w:rsidR="00B505CB" w:rsidRDefault="00B505CB" w:rsidP="00644BBC">
            <w:pPr>
              <w:jc w:val="both"/>
            </w:pPr>
            <w:r>
              <w:t>1.2.2023</w:t>
            </w:r>
          </w:p>
        </w:tc>
      </w:tr>
    </w:tbl>
    <w:p w14:paraId="157A32BF" w14:textId="1AFC178A" w:rsidR="00B505CB" w:rsidRDefault="00B505CB" w:rsidP="00C10C15"/>
    <w:p w14:paraId="541FCAEB"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6E4D769D"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783D9A18" w14:textId="77777777" w:rsidR="00B505CB" w:rsidRDefault="00B505CB" w:rsidP="00644BBC">
            <w:pPr>
              <w:jc w:val="both"/>
              <w:rPr>
                <w:b/>
                <w:sz w:val="28"/>
              </w:rPr>
            </w:pPr>
            <w:r>
              <w:rPr>
                <w:b/>
                <w:sz w:val="28"/>
              </w:rPr>
              <w:lastRenderedPageBreak/>
              <w:t>C-I – Personální zabezpečení</w:t>
            </w:r>
          </w:p>
        </w:tc>
      </w:tr>
      <w:tr w:rsidR="00B505CB" w14:paraId="24F74B22"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2CCC5474"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35D0C3E0" w14:textId="77777777" w:rsidR="00B505CB" w:rsidRDefault="00B505CB" w:rsidP="00644BBC">
            <w:pPr>
              <w:jc w:val="both"/>
            </w:pPr>
            <w:r w:rsidRPr="00EA7D15">
              <w:t>Univerzita Tomáše Bati ve Zlíně</w:t>
            </w:r>
          </w:p>
        </w:tc>
      </w:tr>
      <w:tr w:rsidR="00B505CB" w14:paraId="6A8AC6C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E0A1A43"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249E5E0C" w14:textId="77777777" w:rsidR="00B505CB" w:rsidRDefault="00B505CB" w:rsidP="00644BBC">
            <w:pPr>
              <w:jc w:val="both"/>
            </w:pPr>
            <w:r>
              <w:t>Fakulta managementu a ekonomiky</w:t>
            </w:r>
          </w:p>
        </w:tc>
      </w:tr>
      <w:tr w:rsidR="00B505CB" w:rsidRPr="009D4EE6" w14:paraId="1EFD8200"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8F99B82"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4ACFBFCA" w14:textId="77777777" w:rsidR="00B505CB" w:rsidRPr="009D4EE6" w:rsidRDefault="00B505CB" w:rsidP="00644BBC">
            <w:r w:rsidRPr="009D4EE6">
              <w:t xml:space="preserve">Management udržitelného rozvoje </w:t>
            </w:r>
          </w:p>
        </w:tc>
      </w:tr>
      <w:tr w:rsidR="00B505CB" w14:paraId="38C76AF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E70F6C3"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4EB7A2F5" w14:textId="77777777" w:rsidR="00B505CB" w:rsidRDefault="00B505CB" w:rsidP="00644BBC">
            <w:pPr>
              <w:jc w:val="both"/>
            </w:pPr>
            <w:r>
              <w:t>Martin RADA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5F35E41"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473C7DF" w14:textId="77777777" w:rsidR="00B505CB" w:rsidRDefault="00B505CB" w:rsidP="00644BBC">
            <w:pPr>
              <w:jc w:val="both"/>
            </w:pPr>
            <w:r>
              <w:t xml:space="preserve">Ing. </w:t>
            </w:r>
          </w:p>
        </w:tc>
      </w:tr>
      <w:tr w:rsidR="00B505CB" w14:paraId="04B0721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5602F7F"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660AEED4" w14:textId="77777777" w:rsidR="00B505CB" w:rsidRDefault="00B505CB" w:rsidP="00644BBC">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C793719"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61438C20"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763A3DA"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491E88B"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92EA33"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B2F67DE" w14:textId="77777777" w:rsidR="00B505CB" w:rsidRDefault="00B505CB" w:rsidP="00644BBC">
            <w:pPr>
              <w:jc w:val="both"/>
            </w:pPr>
          </w:p>
        </w:tc>
      </w:tr>
      <w:tr w:rsidR="00B505CB" w14:paraId="618A6541"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167A70"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7963BB21"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20ED3C9"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DDF6B6A"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286720"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5C090825" w14:textId="77777777" w:rsidR="00B505CB" w:rsidRDefault="00B505CB" w:rsidP="00644BBC">
            <w:pPr>
              <w:jc w:val="both"/>
            </w:pPr>
          </w:p>
        </w:tc>
      </w:tr>
      <w:tr w:rsidR="00B505CB" w14:paraId="3D62948F"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55B6B72"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35BF6A"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BFD3EE3" w14:textId="77777777" w:rsidR="00B505CB" w:rsidRDefault="00B505CB" w:rsidP="00644BBC">
            <w:pPr>
              <w:jc w:val="both"/>
              <w:rPr>
                <w:b/>
              </w:rPr>
            </w:pPr>
            <w:r>
              <w:rPr>
                <w:b/>
              </w:rPr>
              <w:t>rozsah</w:t>
            </w:r>
          </w:p>
        </w:tc>
      </w:tr>
      <w:tr w:rsidR="00B505CB" w14:paraId="04ADAE4B"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09EA02CD"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717A2592"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6004D98" w14:textId="77777777" w:rsidR="00B505CB" w:rsidRDefault="00B505CB" w:rsidP="00644BBC">
            <w:pPr>
              <w:jc w:val="both"/>
            </w:pPr>
          </w:p>
        </w:tc>
      </w:tr>
      <w:tr w:rsidR="00B505CB" w14:paraId="7D5A93C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16042048"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7572400"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0CF688" w14:textId="77777777" w:rsidR="00B505CB" w:rsidRDefault="00B505CB" w:rsidP="00644BBC">
            <w:pPr>
              <w:jc w:val="both"/>
            </w:pPr>
          </w:p>
        </w:tc>
      </w:tr>
      <w:tr w:rsidR="00B505CB" w14:paraId="44073065"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6E40101"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24BCC416" w14:textId="77777777" w:rsidTr="00644BBC">
        <w:trPr>
          <w:trHeight w:val="622"/>
        </w:trPr>
        <w:tc>
          <w:tcPr>
            <w:tcW w:w="9855" w:type="dxa"/>
            <w:gridSpan w:val="15"/>
            <w:tcBorders>
              <w:top w:val="nil"/>
              <w:left w:val="single" w:sz="4" w:space="0" w:color="auto"/>
              <w:bottom w:val="single" w:sz="4" w:space="0" w:color="auto"/>
              <w:right w:val="single" w:sz="4" w:space="0" w:color="auto"/>
            </w:tcBorders>
          </w:tcPr>
          <w:p w14:paraId="62D872E6" w14:textId="77777777" w:rsidR="00B505CB" w:rsidRPr="002F0DCE" w:rsidRDefault="00B505CB" w:rsidP="00644BBC">
            <w:pPr>
              <w:jc w:val="both"/>
            </w:pPr>
            <w:r>
              <w:t>Strategický management – přednášející (10 %)</w:t>
            </w:r>
          </w:p>
        </w:tc>
      </w:tr>
      <w:tr w:rsidR="00B505CB" w14:paraId="45A03B7E"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78BB545C"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7A753A65"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2F17242C"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25D365D5"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39F6588C"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AAFC73B"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047AEA25" w14:textId="77777777" w:rsidR="00B505CB" w:rsidRDefault="00B505CB" w:rsidP="00644BBC">
            <w:pPr>
              <w:jc w:val="both"/>
              <w:rPr>
                <w:b/>
              </w:rPr>
            </w:pPr>
            <w:r>
              <w:rPr>
                <w:b/>
              </w:rPr>
              <w:t>(</w:t>
            </w:r>
            <w:r>
              <w:rPr>
                <w:b/>
                <w:i/>
                <w:iCs/>
              </w:rPr>
              <w:t>nepovinný údaj</w:t>
            </w:r>
            <w:r>
              <w:rPr>
                <w:b/>
              </w:rPr>
              <w:t>) Počet hodin za semestr</w:t>
            </w:r>
          </w:p>
        </w:tc>
      </w:tr>
      <w:tr w:rsidR="00B505CB" w14:paraId="19FC2955"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7E4E344A"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193907FA"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BF3B67F"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0FACF437"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79219FCB" w14:textId="77777777" w:rsidR="00B505CB" w:rsidRDefault="00B505CB" w:rsidP="00644BBC">
            <w:pPr>
              <w:jc w:val="both"/>
              <w:rPr>
                <w:color w:val="FF0000"/>
              </w:rPr>
            </w:pPr>
          </w:p>
        </w:tc>
      </w:tr>
      <w:tr w:rsidR="00B505CB" w14:paraId="1B62229E"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79CA5BA5"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32ACADE"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B57F49"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CE10F26"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10F19EA" w14:textId="77777777" w:rsidR="00B505CB" w:rsidRDefault="00B505CB" w:rsidP="00644BBC">
            <w:pPr>
              <w:jc w:val="both"/>
              <w:rPr>
                <w:color w:val="FF0000"/>
              </w:rPr>
            </w:pPr>
          </w:p>
        </w:tc>
      </w:tr>
      <w:tr w:rsidR="00B505CB" w14:paraId="2F309086"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D6BD80" w14:textId="77777777" w:rsidR="00B505CB" w:rsidRDefault="00B505CB" w:rsidP="00644BBC">
            <w:pPr>
              <w:jc w:val="both"/>
            </w:pPr>
            <w:r>
              <w:rPr>
                <w:b/>
              </w:rPr>
              <w:t xml:space="preserve">Údaje o vzdělání na VŠ </w:t>
            </w:r>
          </w:p>
        </w:tc>
      </w:tr>
      <w:tr w:rsidR="00B505CB" w14:paraId="7F1DF76A" w14:textId="77777777" w:rsidTr="00644BBC">
        <w:trPr>
          <w:trHeight w:val="501"/>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66D07190" w14:textId="77777777" w:rsidTr="00644BBC">
              <w:trPr>
                <w:trHeight w:val="1074"/>
              </w:trPr>
              <w:tc>
                <w:tcPr>
                  <w:tcW w:w="1239" w:type="dxa"/>
                </w:tcPr>
                <w:p w14:paraId="752520EB" w14:textId="77777777" w:rsidR="00B505CB" w:rsidRPr="00894A67" w:rsidRDefault="00B505CB" w:rsidP="00644BBC">
                  <w:r>
                    <w:t xml:space="preserve">1985-1990:   </w:t>
                  </w:r>
                </w:p>
              </w:tc>
              <w:tc>
                <w:tcPr>
                  <w:tcW w:w="8505" w:type="dxa"/>
                </w:tcPr>
                <w:p w14:paraId="2C6CD913" w14:textId="77777777" w:rsidR="00B505CB" w:rsidRPr="00894A67" w:rsidRDefault="00B505CB" w:rsidP="00644BBC">
                  <w:pPr>
                    <w:jc w:val="both"/>
                  </w:pPr>
                  <w:r>
                    <w:t>VUT Brno, fakulta strojní, obor Dopravní a manipulační technika – spalovací motory (Ing.)</w:t>
                  </w:r>
                </w:p>
              </w:tc>
            </w:tr>
          </w:tbl>
          <w:p w14:paraId="65A17BF9" w14:textId="77777777" w:rsidR="00B505CB" w:rsidRDefault="00B505CB" w:rsidP="00644BBC">
            <w:pPr>
              <w:jc w:val="both"/>
              <w:rPr>
                <w:b/>
              </w:rPr>
            </w:pPr>
          </w:p>
        </w:tc>
      </w:tr>
      <w:tr w:rsidR="00B505CB" w14:paraId="73F78D97"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3BA9964B" w14:textId="77777777" w:rsidR="00B505CB" w:rsidRDefault="00B505CB" w:rsidP="00644BBC">
            <w:pPr>
              <w:jc w:val="both"/>
              <w:rPr>
                <w:b/>
              </w:rPr>
            </w:pPr>
            <w:r>
              <w:rPr>
                <w:b/>
              </w:rPr>
              <w:t>Údaje o odborném působení od absolvování VŠ</w:t>
            </w:r>
          </w:p>
        </w:tc>
      </w:tr>
      <w:tr w:rsidR="00B505CB" w14:paraId="1A91E2F5" w14:textId="77777777" w:rsidTr="00644BBC">
        <w:trPr>
          <w:trHeight w:val="747"/>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B505CB" w:rsidRPr="00894A67" w14:paraId="22EE0A07" w14:textId="77777777" w:rsidTr="00644BBC">
              <w:trPr>
                <w:trHeight w:val="943"/>
              </w:trPr>
              <w:tc>
                <w:tcPr>
                  <w:tcW w:w="1314" w:type="dxa"/>
                </w:tcPr>
                <w:p w14:paraId="7AFFCB98" w14:textId="77777777" w:rsidR="00B505CB" w:rsidRDefault="00B505CB" w:rsidP="00644BBC">
                  <w:r>
                    <w:t>1991 – 2007:</w:t>
                  </w:r>
                </w:p>
                <w:p w14:paraId="42327C3B" w14:textId="77777777" w:rsidR="00B505CB" w:rsidRPr="00894A67" w:rsidRDefault="00B505CB" w:rsidP="00644BBC">
                  <w:r>
                    <w:t>2007 - 2023</w:t>
                  </w:r>
                </w:p>
              </w:tc>
              <w:tc>
                <w:tcPr>
                  <w:tcW w:w="8430" w:type="dxa"/>
                </w:tcPr>
                <w:p w14:paraId="25D4C092" w14:textId="77777777" w:rsidR="00B505CB" w:rsidRDefault="00B505CB" w:rsidP="00644BBC">
                  <w:pPr>
                    <w:widowControl w:val="0"/>
                    <w:autoSpaceDE w:val="0"/>
                    <w:autoSpaceDN w:val="0"/>
                    <w:adjustRightInd w:val="0"/>
                    <w:jc w:val="both"/>
                  </w:pPr>
                  <w:r>
                    <w:t>AGROTEC Group, management na pozici ředitel divize/dceřiná společnost</w:t>
                  </w:r>
                </w:p>
                <w:p w14:paraId="6DEC7269" w14:textId="77777777" w:rsidR="00B505CB" w:rsidRPr="00894A67" w:rsidRDefault="00B505CB" w:rsidP="00644BBC">
                  <w:pPr>
                    <w:widowControl w:val="0"/>
                    <w:autoSpaceDE w:val="0"/>
                    <w:autoSpaceDN w:val="0"/>
                    <w:adjustRightInd w:val="0"/>
                    <w:jc w:val="both"/>
                  </w:pPr>
                  <w:r>
                    <w:t>AGROTEC Group, strategický management na pozici CEO</w:t>
                  </w:r>
                </w:p>
              </w:tc>
            </w:tr>
          </w:tbl>
          <w:p w14:paraId="210366F7" w14:textId="77777777" w:rsidR="00B505CB" w:rsidRDefault="00B505CB" w:rsidP="00644BBC">
            <w:pPr>
              <w:jc w:val="both"/>
              <w:rPr>
                <w:color w:val="FF0000"/>
              </w:rPr>
            </w:pPr>
          </w:p>
        </w:tc>
      </w:tr>
      <w:tr w:rsidR="00B505CB" w14:paraId="7F9DBB14"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9BC8095" w14:textId="77777777" w:rsidR="00B505CB" w:rsidRDefault="00B505CB" w:rsidP="00644BBC">
            <w:pPr>
              <w:jc w:val="both"/>
            </w:pPr>
          </w:p>
        </w:tc>
      </w:tr>
      <w:tr w:rsidR="00B505CB" w14:paraId="783C9F88" w14:textId="77777777" w:rsidTr="00644BBC">
        <w:trPr>
          <w:trHeight w:val="570"/>
        </w:trPr>
        <w:tc>
          <w:tcPr>
            <w:tcW w:w="9855" w:type="dxa"/>
            <w:gridSpan w:val="15"/>
            <w:tcBorders>
              <w:top w:val="single" w:sz="4" w:space="0" w:color="auto"/>
              <w:left w:val="single" w:sz="4" w:space="0" w:color="auto"/>
              <w:bottom w:val="single" w:sz="4" w:space="0" w:color="auto"/>
              <w:right w:val="single" w:sz="4" w:space="0" w:color="auto"/>
            </w:tcBorders>
          </w:tcPr>
          <w:p w14:paraId="611EDE22" w14:textId="77777777" w:rsidR="00B505CB" w:rsidRDefault="00B505CB" w:rsidP="00644BBC">
            <w:pPr>
              <w:jc w:val="both"/>
            </w:pPr>
          </w:p>
        </w:tc>
      </w:tr>
      <w:tr w:rsidR="00B505CB" w14:paraId="46AC7333"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8C114CC"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247C1A2"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5DC306F"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B3AB7DC" w14:textId="77777777" w:rsidR="00B505CB" w:rsidRDefault="00B505CB" w:rsidP="00644BBC">
            <w:pPr>
              <w:jc w:val="both"/>
              <w:rPr>
                <w:b/>
              </w:rPr>
            </w:pPr>
            <w:r>
              <w:rPr>
                <w:b/>
              </w:rPr>
              <w:t>Ohlasy publikací</w:t>
            </w:r>
          </w:p>
        </w:tc>
      </w:tr>
      <w:tr w:rsidR="00B505CB" w14:paraId="58AC2BF4"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60CC442A"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75FFAE4"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828CB6D"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0110331"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7B44C8A"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AE90686" w14:textId="77777777" w:rsidR="00B505CB" w:rsidRDefault="00B505CB" w:rsidP="00644BBC">
            <w:pPr>
              <w:jc w:val="both"/>
            </w:pPr>
            <w:r>
              <w:rPr>
                <w:b/>
                <w:sz w:val="18"/>
              </w:rPr>
              <w:t>ostatní</w:t>
            </w:r>
          </w:p>
        </w:tc>
      </w:tr>
      <w:tr w:rsidR="00B505CB" w14:paraId="2E0D75A2"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1F116C"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EC37A6"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5B1FA5DB"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682AB87E"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49F4B63B"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4BFFC3F5" w14:textId="77777777" w:rsidR="00B505CB" w:rsidRDefault="00B505CB" w:rsidP="00644BBC">
            <w:pPr>
              <w:jc w:val="both"/>
              <w:rPr>
                <w:b/>
              </w:rPr>
            </w:pPr>
          </w:p>
        </w:tc>
      </w:tr>
      <w:tr w:rsidR="00B505CB" w14:paraId="19A3C8C3"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55668358"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58C9A959"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4B72A821"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08A8C9F1"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E57CEC2" w14:textId="77777777" w:rsidR="00B505CB" w:rsidRDefault="00B505CB" w:rsidP="00644BBC">
            <w:pPr>
              <w:rPr>
                <w:b/>
              </w:rPr>
            </w:pPr>
          </w:p>
        </w:tc>
      </w:tr>
      <w:tr w:rsidR="00B505CB" w14:paraId="78F47E11"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B59A3FA"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14:paraId="36DCE3B6" w14:textId="77777777" w:rsidTr="00644BBC">
        <w:trPr>
          <w:trHeight w:val="708"/>
        </w:trPr>
        <w:tc>
          <w:tcPr>
            <w:tcW w:w="9855" w:type="dxa"/>
            <w:gridSpan w:val="15"/>
            <w:tcBorders>
              <w:top w:val="single" w:sz="4" w:space="0" w:color="auto"/>
              <w:left w:val="single" w:sz="4" w:space="0" w:color="auto"/>
              <w:bottom w:val="single" w:sz="4" w:space="0" w:color="auto"/>
              <w:right w:val="single" w:sz="4" w:space="0" w:color="auto"/>
            </w:tcBorders>
          </w:tcPr>
          <w:p w14:paraId="5695409E" w14:textId="77777777" w:rsidR="00B505CB" w:rsidRDefault="00B505CB" w:rsidP="00644BBC">
            <w:pPr>
              <w:jc w:val="both"/>
              <w:rPr>
                <w:b/>
              </w:rPr>
            </w:pPr>
          </w:p>
        </w:tc>
      </w:tr>
      <w:tr w:rsidR="00B505CB" w14:paraId="704D333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3188FB0" w14:textId="77777777" w:rsidR="00B505CB" w:rsidRDefault="00B505CB" w:rsidP="00644BBC">
            <w:pPr>
              <w:rPr>
                <w:b/>
              </w:rPr>
            </w:pPr>
            <w:r>
              <w:rPr>
                <w:b/>
              </w:rPr>
              <w:t>Působení v zahraničí</w:t>
            </w:r>
          </w:p>
        </w:tc>
      </w:tr>
      <w:tr w:rsidR="00B505CB" w14:paraId="539C32B7"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5CB2D4D7" w14:textId="77777777" w:rsidR="00B505CB" w:rsidRDefault="00B505CB" w:rsidP="00644BBC">
            <w:pPr>
              <w:rPr>
                <w:b/>
              </w:rPr>
            </w:pPr>
          </w:p>
        </w:tc>
      </w:tr>
      <w:tr w:rsidR="00B505CB" w14:paraId="5ADA5A1E"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5284ED"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AC247E6"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4D0730"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819A4F7" w14:textId="77777777" w:rsidR="00B505CB" w:rsidRDefault="00B505CB" w:rsidP="00644BBC">
            <w:pPr>
              <w:jc w:val="both"/>
            </w:pPr>
          </w:p>
        </w:tc>
      </w:tr>
    </w:tbl>
    <w:p w14:paraId="1CD10D68" w14:textId="303373FD" w:rsidR="00B505CB" w:rsidRDefault="00B505CB" w:rsidP="00C10C15"/>
    <w:p w14:paraId="40F57266" w14:textId="77777777" w:rsidR="00B505CB" w:rsidRDefault="00B505C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B505CB" w14:paraId="420F601A" w14:textId="77777777" w:rsidTr="00644BBC">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002AF64" w14:textId="77777777" w:rsidR="00B505CB" w:rsidRDefault="00B505CB" w:rsidP="00644BBC">
            <w:pPr>
              <w:jc w:val="both"/>
              <w:rPr>
                <w:b/>
                <w:sz w:val="28"/>
              </w:rPr>
            </w:pPr>
            <w:r>
              <w:rPr>
                <w:b/>
                <w:sz w:val="28"/>
              </w:rPr>
              <w:lastRenderedPageBreak/>
              <w:t>C-I – Personální zabezpečení</w:t>
            </w:r>
          </w:p>
        </w:tc>
      </w:tr>
      <w:tr w:rsidR="00B505CB" w14:paraId="4E02F8E8" w14:textId="77777777" w:rsidTr="00644BBC">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2E697F1" w14:textId="77777777" w:rsidR="00B505CB" w:rsidRDefault="00B505CB" w:rsidP="00644BBC">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tcPr>
          <w:p w14:paraId="435FD1DE" w14:textId="77777777" w:rsidR="00B505CB" w:rsidRDefault="00B505CB" w:rsidP="00644BBC">
            <w:pPr>
              <w:jc w:val="both"/>
            </w:pPr>
            <w:r w:rsidRPr="00EA7D15">
              <w:t>Univerzita Tomáše Bati ve Zlíně</w:t>
            </w:r>
          </w:p>
        </w:tc>
      </w:tr>
      <w:tr w:rsidR="00B505CB" w14:paraId="5F4F6AC1"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313AC27" w14:textId="77777777" w:rsidR="00B505CB" w:rsidRDefault="00B505CB" w:rsidP="00644BBC">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tcPr>
          <w:p w14:paraId="04C04623" w14:textId="77777777" w:rsidR="00B505CB" w:rsidRDefault="00B505CB" w:rsidP="00644BBC">
            <w:pPr>
              <w:jc w:val="both"/>
            </w:pPr>
            <w:r>
              <w:t>Fakulta managementu a ekonomiky</w:t>
            </w:r>
          </w:p>
        </w:tc>
      </w:tr>
      <w:tr w:rsidR="00B505CB" w:rsidRPr="009D4EE6" w14:paraId="1B4B9126"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4BF573E" w14:textId="77777777" w:rsidR="00B505CB" w:rsidRDefault="00B505CB" w:rsidP="00644BBC">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tcPr>
          <w:p w14:paraId="3B8292EE" w14:textId="77777777" w:rsidR="00B505CB" w:rsidRPr="009D4EE6" w:rsidRDefault="00B505CB" w:rsidP="00644BBC">
            <w:r w:rsidRPr="009D4EE6">
              <w:t xml:space="preserve">Management udržitelného rozvoje </w:t>
            </w:r>
          </w:p>
        </w:tc>
      </w:tr>
      <w:tr w:rsidR="00B505CB" w14:paraId="23532CBD"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0C2CBB" w14:textId="77777777" w:rsidR="00B505CB" w:rsidRDefault="00B505CB" w:rsidP="00644BBC">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tcPr>
          <w:p w14:paraId="171CD82E" w14:textId="77777777" w:rsidR="00B505CB" w:rsidRDefault="00B505CB" w:rsidP="00644BBC">
            <w:pPr>
              <w:jc w:val="both"/>
            </w:pPr>
            <w:r>
              <w:t>Marek TOUFAR</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89E12CF" w14:textId="77777777" w:rsidR="00B505CB" w:rsidRDefault="00B505CB" w:rsidP="00644BB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3446E95" w14:textId="77777777" w:rsidR="00B505CB" w:rsidRDefault="00B505CB" w:rsidP="00644BBC">
            <w:pPr>
              <w:jc w:val="both"/>
            </w:pPr>
            <w:r>
              <w:t>Ing.</w:t>
            </w:r>
          </w:p>
        </w:tc>
      </w:tr>
      <w:tr w:rsidR="00B505CB" w14:paraId="6C2E9864" w14:textId="77777777" w:rsidTr="00644BBC">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8E803A2" w14:textId="77777777" w:rsidR="00B505CB" w:rsidRDefault="00B505CB" w:rsidP="00644BBC">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tcPr>
          <w:p w14:paraId="07E047CE" w14:textId="77777777" w:rsidR="00B505CB" w:rsidRDefault="00B505CB" w:rsidP="00644BBC">
            <w:pPr>
              <w:jc w:val="both"/>
            </w:pPr>
            <w:r>
              <w:t>1967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22F572B" w14:textId="77777777" w:rsidR="00B505CB" w:rsidRDefault="00B505CB" w:rsidP="00644BBC">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2D2FE257"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210AF5A7"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C7EDD89"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05B0C0"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775AA9BC" w14:textId="77777777" w:rsidR="00B505CB" w:rsidRDefault="00B505CB" w:rsidP="00644BBC">
            <w:pPr>
              <w:jc w:val="both"/>
            </w:pPr>
          </w:p>
        </w:tc>
      </w:tr>
      <w:tr w:rsidR="00B505CB" w14:paraId="15C5C4E5" w14:textId="77777777" w:rsidTr="00644BBC">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2992159" w14:textId="77777777" w:rsidR="00B505CB" w:rsidRDefault="00B505CB" w:rsidP="00644BBC">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57A13842" w14:textId="77777777" w:rsidR="00B505CB" w:rsidRDefault="00B505CB" w:rsidP="00644BBC">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EF82F84" w14:textId="77777777" w:rsidR="00B505CB" w:rsidRDefault="00B505CB" w:rsidP="00644BBC">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7243B83C" w14:textId="77777777" w:rsidR="00B505CB" w:rsidRDefault="00B505CB" w:rsidP="00644BBC">
            <w:pPr>
              <w:jc w:val="both"/>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FFDB78" w14:textId="77777777" w:rsidR="00B505CB" w:rsidRDefault="00B505CB" w:rsidP="00644BBC">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93663B" w14:textId="77777777" w:rsidR="00B505CB" w:rsidRDefault="00B505CB" w:rsidP="00644BBC">
            <w:pPr>
              <w:jc w:val="both"/>
            </w:pPr>
          </w:p>
        </w:tc>
      </w:tr>
      <w:tr w:rsidR="00B505CB" w14:paraId="0399B986" w14:textId="77777777" w:rsidTr="00644BBC">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F1F4867" w14:textId="77777777" w:rsidR="00B505CB" w:rsidRDefault="00B505CB" w:rsidP="00644BBC">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96EA2" w14:textId="77777777" w:rsidR="00B505CB" w:rsidRDefault="00B505CB" w:rsidP="00644BB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86272D" w14:textId="77777777" w:rsidR="00B505CB" w:rsidRDefault="00B505CB" w:rsidP="00644BBC">
            <w:pPr>
              <w:jc w:val="both"/>
              <w:rPr>
                <w:b/>
              </w:rPr>
            </w:pPr>
            <w:r>
              <w:rPr>
                <w:b/>
              </w:rPr>
              <w:t>rozsah</w:t>
            </w:r>
          </w:p>
        </w:tc>
      </w:tr>
      <w:tr w:rsidR="00B505CB" w14:paraId="1558724A"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3B6F0ACB"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FDE1AB"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7FC72161" w14:textId="77777777" w:rsidR="00B505CB" w:rsidRDefault="00B505CB" w:rsidP="00644BBC">
            <w:pPr>
              <w:jc w:val="both"/>
            </w:pPr>
          </w:p>
        </w:tc>
      </w:tr>
      <w:tr w:rsidR="00B505CB" w14:paraId="59ED99D6" w14:textId="77777777" w:rsidTr="00644BBC">
        <w:tc>
          <w:tcPr>
            <w:tcW w:w="6056" w:type="dxa"/>
            <w:gridSpan w:val="8"/>
            <w:tcBorders>
              <w:top w:val="single" w:sz="4" w:space="0" w:color="auto"/>
              <w:left w:val="single" w:sz="4" w:space="0" w:color="auto"/>
              <w:bottom w:val="single" w:sz="4" w:space="0" w:color="auto"/>
              <w:right w:val="single" w:sz="4" w:space="0" w:color="auto"/>
            </w:tcBorders>
          </w:tcPr>
          <w:p w14:paraId="7D2531A8" w14:textId="77777777" w:rsidR="00B505CB" w:rsidRDefault="00B505CB" w:rsidP="00644BBC">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6EF03C1" w14:textId="77777777" w:rsidR="00B505CB" w:rsidRDefault="00B505CB" w:rsidP="00644BBC">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A6FB131" w14:textId="77777777" w:rsidR="00B505CB" w:rsidRDefault="00B505CB" w:rsidP="00644BBC">
            <w:pPr>
              <w:jc w:val="both"/>
            </w:pPr>
          </w:p>
        </w:tc>
      </w:tr>
      <w:tr w:rsidR="00B505CB" w14:paraId="560035F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B339C4F"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F0DCE" w14:paraId="05BE118A" w14:textId="77777777" w:rsidTr="00644BBC">
        <w:trPr>
          <w:trHeight w:val="530"/>
        </w:trPr>
        <w:tc>
          <w:tcPr>
            <w:tcW w:w="9855" w:type="dxa"/>
            <w:gridSpan w:val="15"/>
            <w:tcBorders>
              <w:top w:val="nil"/>
              <w:left w:val="single" w:sz="4" w:space="0" w:color="auto"/>
              <w:bottom w:val="single" w:sz="4" w:space="0" w:color="auto"/>
              <w:right w:val="single" w:sz="4" w:space="0" w:color="auto"/>
            </w:tcBorders>
          </w:tcPr>
          <w:p w14:paraId="61228E68" w14:textId="77777777" w:rsidR="00B505CB" w:rsidRPr="002F0DCE" w:rsidRDefault="00B505CB" w:rsidP="00644BBC">
            <w:pPr>
              <w:jc w:val="both"/>
            </w:pPr>
            <w:r>
              <w:t>Ekologické aspekty technologických procesů – přednášející (10 %)</w:t>
            </w:r>
          </w:p>
        </w:tc>
      </w:tr>
      <w:tr w:rsidR="00B505CB" w14:paraId="6C8A1E54" w14:textId="77777777" w:rsidTr="00644BBC">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67B381DE" w14:textId="77777777" w:rsidR="00B505CB" w:rsidRDefault="00B505CB" w:rsidP="00644BBC">
            <w:pPr>
              <w:jc w:val="both"/>
              <w:rPr>
                <w:b/>
              </w:rPr>
            </w:pPr>
            <w:r>
              <w:rPr>
                <w:b/>
              </w:rPr>
              <w:t>Zapojení do výuky v dalších studijních programech na téže vysoké škole (pouze u garantů ZT a PZ předmětů)</w:t>
            </w:r>
          </w:p>
        </w:tc>
      </w:tr>
      <w:tr w:rsidR="00B505CB" w14:paraId="3CE506A5" w14:textId="77777777" w:rsidTr="00644BBC">
        <w:trPr>
          <w:trHeight w:val="340"/>
        </w:trPr>
        <w:tc>
          <w:tcPr>
            <w:tcW w:w="2799" w:type="dxa"/>
            <w:gridSpan w:val="2"/>
            <w:tcBorders>
              <w:top w:val="nil"/>
              <w:left w:val="single" w:sz="4" w:space="0" w:color="auto"/>
              <w:bottom w:val="single" w:sz="4" w:space="0" w:color="auto"/>
              <w:right w:val="single" w:sz="4" w:space="0" w:color="auto"/>
            </w:tcBorders>
            <w:hideMark/>
          </w:tcPr>
          <w:p w14:paraId="09BA5FF3" w14:textId="77777777" w:rsidR="00B505CB" w:rsidRDefault="00B505CB" w:rsidP="00644BBC">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4DFFA240" w14:textId="77777777" w:rsidR="00B505CB" w:rsidRDefault="00B505CB" w:rsidP="00644BBC">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63005B32" w14:textId="77777777" w:rsidR="00B505CB" w:rsidRDefault="00B505CB" w:rsidP="00644BBC">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1FB78739" w14:textId="77777777" w:rsidR="00B505CB" w:rsidRDefault="00B505CB" w:rsidP="00644BBC">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5ECB6B6C" w14:textId="77777777" w:rsidR="00B505CB" w:rsidRDefault="00B505CB" w:rsidP="00644BBC">
            <w:pPr>
              <w:jc w:val="both"/>
              <w:rPr>
                <w:b/>
              </w:rPr>
            </w:pPr>
            <w:r>
              <w:rPr>
                <w:b/>
              </w:rPr>
              <w:t>(</w:t>
            </w:r>
            <w:r>
              <w:rPr>
                <w:b/>
                <w:i/>
                <w:iCs/>
              </w:rPr>
              <w:t>nepovinný údaj</w:t>
            </w:r>
            <w:r>
              <w:rPr>
                <w:b/>
              </w:rPr>
              <w:t>) Počet hodin za semestr</w:t>
            </w:r>
          </w:p>
        </w:tc>
      </w:tr>
      <w:tr w:rsidR="00B505CB" w14:paraId="79AE611E" w14:textId="77777777" w:rsidTr="00644BBC">
        <w:trPr>
          <w:trHeight w:val="285"/>
        </w:trPr>
        <w:tc>
          <w:tcPr>
            <w:tcW w:w="2799" w:type="dxa"/>
            <w:gridSpan w:val="2"/>
            <w:tcBorders>
              <w:top w:val="nil"/>
              <w:left w:val="single" w:sz="4" w:space="0" w:color="auto"/>
              <w:bottom w:val="single" w:sz="4" w:space="0" w:color="auto"/>
              <w:right w:val="single" w:sz="4" w:space="0" w:color="auto"/>
            </w:tcBorders>
          </w:tcPr>
          <w:p w14:paraId="393CBDCF"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6A4A8E2E"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493D6EB3"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54CCA9C2"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4A99646C" w14:textId="77777777" w:rsidR="00B505CB" w:rsidRDefault="00B505CB" w:rsidP="00644BBC">
            <w:pPr>
              <w:jc w:val="both"/>
              <w:rPr>
                <w:color w:val="FF0000"/>
              </w:rPr>
            </w:pPr>
          </w:p>
        </w:tc>
      </w:tr>
      <w:tr w:rsidR="00B505CB" w14:paraId="2EB91771" w14:textId="77777777" w:rsidTr="00644BBC">
        <w:trPr>
          <w:trHeight w:val="284"/>
        </w:trPr>
        <w:tc>
          <w:tcPr>
            <w:tcW w:w="2799" w:type="dxa"/>
            <w:gridSpan w:val="2"/>
            <w:tcBorders>
              <w:top w:val="nil"/>
              <w:left w:val="single" w:sz="4" w:space="0" w:color="auto"/>
              <w:bottom w:val="single" w:sz="4" w:space="0" w:color="auto"/>
              <w:right w:val="single" w:sz="4" w:space="0" w:color="auto"/>
            </w:tcBorders>
          </w:tcPr>
          <w:p w14:paraId="31D0AC97" w14:textId="77777777" w:rsidR="00B505CB" w:rsidRDefault="00B505CB" w:rsidP="00644BBC">
            <w:pPr>
              <w:jc w:val="both"/>
              <w:rPr>
                <w:color w:val="FF0000"/>
              </w:rPr>
            </w:pPr>
          </w:p>
        </w:tc>
        <w:tc>
          <w:tcPr>
            <w:tcW w:w="2408" w:type="dxa"/>
            <w:gridSpan w:val="3"/>
            <w:tcBorders>
              <w:top w:val="nil"/>
              <w:left w:val="single" w:sz="4" w:space="0" w:color="auto"/>
              <w:bottom w:val="single" w:sz="4" w:space="0" w:color="auto"/>
              <w:right w:val="single" w:sz="4" w:space="0" w:color="auto"/>
            </w:tcBorders>
          </w:tcPr>
          <w:p w14:paraId="2D79FDE4" w14:textId="77777777" w:rsidR="00B505CB" w:rsidRDefault="00B505CB" w:rsidP="00644BBC">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C0DCFEC" w14:textId="77777777" w:rsidR="00B505CB" w:rsidRDefault="00B505CB" w:rsidP="00644BBC">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78EE5E22" w14:textId="77777777" w:rsidR="00B505CB" w:rsidRDefault="00B505CB" w:rsidP="00644BBC">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6B9E308A" w14:textId="77777777" w:rsidR="00B505CB" w:rsidRDefault="00B505CB" w:rsidP="00644BBC">
            <w:pPr>
              <w:jc w:val="both"/>
              <w:rPr>
                <w:color w:val="FF0000"/>
              </w:rPr>
            </w:pPr>
          </w:p>
        </w:tc>
      </w:tr>
      <w:tr w:rsidR="00B505CB" w14:paraId="5F71AE53"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DC526E4" w14:textId="77777777" w:rsidR="00B505CB" w:rsidRDefault="00B505CB" w:rsidP="00644BBC">
            <w:pPr>
              <w:jc w:val="both"/>
            </w:pPr>
            <w:r>
              <w:rPr>
                <w:b/>
              </w:rPr>
              <w:t xml:space="preserve">Údaje o vzdělání na VŠ </w:t>
            </w:r>
          </w:p>
        </w:tc>
      </w:tr>
      <w:tr w:rsidR="00B505CB" w14:paraId="41EECFB1" w14:textId="77777777" w:rsidTr="00644BBC">
        <w:trPr>
          <w:trHeight w:val="548"/>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B505CB" w:rsidRPr="00894A67" w14:paraId="0758FE9A" w14:textId="77777777" w:rsidTr="00644BBC">
              <w:trPr>
                <w:trHeight w:val="787"/>
              </w:trPr>
              <w:tc>
                <w:tcPr>
                  <w:tcW w:w="1239" w:type="dxa"/>
                </w:tcPr>
                <w:p w14:paraId="27399A85" w14:textId="77777777" w:rsidR="00B505CB" w:rsidRPr="00894A67" w:rsidRDefault="00B505CB" w:rsidP="00644BBC">
                  <w:r>
                    <w:t xml:space="preserve">1991: </w:t>
                  </w:r>
                </w:p>
              </w:tc>
              <w:tc>
                <w:tcPr>
                  <w:tcW w:w="8505" w:type="dxa"/>
                </w:tcPr>
                <w:p w14:paraId="67E99729" w14:textId="77777777" w:rsidR="00B505CB" w:rsidRPr="00894A67" w:rsidRDefault="00B505CB" w:rsidP="00644BBC">
                  <w:pPr>
                    <w:jc w:val="both"/>
                  </w:pPr>
                  <w:r>
                    <w:t>VŠCHT Pardubice – obor: Automatizované systémy řízení chemických výrob</w:t>
                  </w:r>
                </w:p>
              </w:tc>
            </w:tr>
          </w:tbl>
          <w:p w14:paraId="7C2C1356" w14:textId="77777777" w:rsidR="00B505CB" w:rsidRDefault="00B505CB" w:rsidP="00644BBC">
            <w:pPr>
              <w:jc w:val="both"/>
              <w:rPr>
                <w:b/>
              </w:rPr>
            </w:pPr>
          </w:p>
        </w:tc>
      </w:tr>
      <w:tr w:rsidR="00B505CB" w14:paraId="52197E99"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01A2801D" w14:textId="77777777" w:rsidR="00B505CB" w:rsidRDefault="00B505CB" w:rsidP="00644BBC">
            <w:pPr>
              <w:jc w:val="both"/>
              <w:rPr>
                <w:b/>
              </w:rPr>
            </w:pPr>
            <w:r>
              <w:rPr>
                <w:b/>
              </w:rPr>
              <w:t>Údaje o odborném působení od absolvování VŠ</w:t>
            </w:r>
          </w:p>
        </w:tc>
      </w:tr>
      <w:tr w:rsidR="00B505CB" w14:paraId="2EBB8448" w14:textId="77777777" w:rsidTr="00644BBC">
        <w:trPr>
          <w:trHeight w:val="522"/>
        </w:trPr>
        <w:tc>
          <w:tcPr>
            <w:tcW w:w="9855" w:type="dxa"/>
            <w:gridSpan w:val="15"/>
            <w:tcBorders>
              <w:top w:val="single" w:sz="4" w:space="0" w:color="auto"/>
              <w:left w:val="single" w:sz="4" w:space="0" w:color="auto"/>
              <w:bottom w:val="single" w:sz="4" w:space="0" w:color="auto"/>
              <w:right w:val="single" w:sz="4" w:space="0" w:color="auto"/>
            </w:tcBorders>
          </w:tcPr>
          <w:tbl>
            <w:tblPr>
              <w:tblW w:w="9744" w:type="dxa"/>
              <w:tblLayout w:type="fixed"/>
              <w:tblCellMar>
                <w:left w:w="70" w:type="dxa"/>
                <w:right w:w="70" w:type="dxa"/>
              </w:tblCellMar>
              <w:tblLook w:val="0000" w:firstRow="0" w:lastRow="0" w:firstColumn="0" w:lastColumn="0" w:noHBand="0" w:noVBand="0"/>
            </w:tblPr>
            <w:tblGrid>
              <w:gridCol w:w="1671"/>
              <w:gridCol w:w="8073"/>
            </w:tblGrid>
            <w:tr w:rsidR="00B505CB" w:rsidRPr="00894A67" w14:paraId="7A418058" w14:textId="77777777" w:rsidTr="00644BBC">
              <w:trPr>
                <w:trHeight w:val="660"/>
              </w:trPr>
              <w:tc>
                <w:tcPr>
                  <w:tcW w:w="1671" w:type="dxa"/>
                </w:tcPr>
                <w:p w14:paraId="371A97EA" w14:textId="77777777" w:rsidR="00B505CB" w:rsidRDefault="00B505CB" w:rsidP="00644BBC">
                  <w:pPr>
                    <w:pStyle w:val="Bezmezer"/>
                  </w:pPr>
                  <w:r>
                    <w:t>1995 – 2009:</w:t>
                  </w:r>
                </w:p>
                <w:p w14:paraId="1242B345" w14:textId="77777777" w:rsidR="00B505CB" w:rsidRDefault="00B505CB" w:rsidP="00644BBC">
                  <w:pPr>
                    <w:pStyle w:val="Bezmezer"/>
                  </w:pPr>
                </w:p>
                <w:p w14:paraId="23E40794" w14:textId="77777777" w:rsidR="00B505CB" w:rsidRPr="00894A67" w:rsidRDefault="00B505CB" w:rsidP="00644BBC">
                  <w:r>
                    <w:t>2009 – současnost:</w:t>
                  </w:r>
                </w:p>
              </w:tc>
              <w:tc>
                <w:tcPr>
                  <w:tcW w:w="8073" w:type="dxa"/>
                </w:tcPr>
                <w:p w14:paraId="7E03845D" w14:textId="77777777" w:rsidR="00B505CB" w:rsidRDefault="00B505CB" w:rsidP="00644BBC">
                  <w:pPr>
                    <w:widowControl w:val="0"/>
                    <w:autoSpaceDE w:val="0"/>
                    <w:autoSpaceDN w:val="0"/>
                    <w:adjustRightInd w:val="0"/>
                    <w:jc w:val="both"/>
                  </w:pPr>
                  <w:r>
                    <w:t>Ciba Specialty Chemicals CIBA, Obchodní zástupce pro jednotlivé země, Zástupce segmentu pro danou zemi</w:t>
                  </w:r>
                </w:p>
                <w:p w14:paraId="67F9EE8D" w14:textId="77777777" w:rsidR="00B505CB" w:rsidRPr="00894A67" w:rsidRDefault="00B505CB" w:rsidP="00644BBC">
                  <w:pPr>
                    <w:widowControl w:val="0"/>
                    <w:autoSpaceDE w:val="0"/>
                    <w:autoSpaceDN w:val="0"/>
                    <w:adjustRightInd w:val="0"/>
                    <w:jc w:val="both"/>
                  </w:pPr>
                  <w:r>
                    <w:t>Pigmentium s.r.o., Manažer prodeje</w:t>
                  </w:r>
                </w:p>
              </w:tc>
            </w:tr>
          </w:tbl>
          <w:p w14:paraId="3DE5AA1A" w14:textId="77777777" w:rsidR="00B505CB" w:rsidRDefault="00B505CB" w:rsidP="00644BBC">
            <w:pPr>
              <w:jc w:val="both"/>
              <w:rPr>
                <w:color w:val="FF0000"/>
              </w:rPr>
            </w:pPr>
          </w:p>
        </w:tc>
      </w:tr>
      <w:tr w:rsidR="00B505CB" w14:paraId="12F77FD2" w14:textId="77777777" w:rsidTr="00644BBC">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tcPr>
          <w:p w14:paraId="6ACE9A04" w14:textId="77777777" w:rsidR="00B505CB" w:rsidRDefault="00B505CB" w:rsidP="00644BBC">
            <w:pPr>
              <w:jc w:val="both"/>
            </w:pPr>
            <w:r>
              <w:rPr>
                <w:b/>
              </w:rPr>
              <w:t>Zkušenosti s vedením kvalifikačních a rigorózních prací</w:t>
            </w:r>
          </w:p>
        </w:tc>
      </w:tr>
      <w:tr w:rsidR="00B505CB" w14:paraId="6731C0ED" w14:textId="77777777" w:rsidTr="00644BBC">
        <w:trPr>
          <w:trHeight w:val="577"/>
        </w:trPr>
        <w:tc>
          <w:tcPr>
            <w:tcW w:w="9855" w:type="dxa"/>
            <w:gridSpan w:val="15"/>
            <w:tcBorders>
              <w:top w:val="single" w:sz="4" w:space="0" w:color="auto"/>
              <w:left w:val="single" w:sz="4" w:space="0" w:color="auto"/>
              <w:bottom w:val="single" w:sz="4" w:space="0" w:color="auto"/>
              <w:right w:val="single" w:sz="4" w:space="0" w:color="auto"/>
            </w:tcBorders>
          </w:tcPr>
          <w:p w14:paraId="3BEF5236" w14:textId="77777777" w:rsidR="00B505CB" w:rsidRDefault="00B505CB" w:rsidP="00644BBC">
            <w:pPr>
              <w:jc w:val="both"/>
            </w:pPr>
          </w:p>
        </w:tc>
      </w:tr>
      <w:tr w:rsidR="00B505CB" w14:paraId="0C4C5447" w14:textId="77777777" w:rsidTr="00644BBC">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7AC31FBB" w14:textId="77777777" w:rsidR="00B505CB" w:rsidRDefault="00B505CB" w:rsidP="00644BBC">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2AA54EC2" w14:textId="77777777" w:rsidR="00B505CB" w:rsidRDefault="00B505CB" w:rsidP="00644BBC">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22CB2BD7"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675D95E5" w14:textId="77777777" w:rsidR="00B505CB" w:rsidRDefault="00B505CB" w:rsidP="00644BBC">
            <w:pPr>
              <w:jc w:val="both"/>
              <w:rPr>
                <w:b/>
              </w:rPr>
            </w:pPr>
            <w:r>
              <w:rPr>
                <w:b/>
              </w:rPr>
              <w:t>Ohlasy publikací</w:t>
            </w:r>
          </w:p>
        </w:tc>
      </w:tr>
      <w:tr w:rsidR="00B505CB" w14:paraId="74652F9A" w14:textId="77777777" w:rsidTr="00644BBC">
        <w:trPr>
          <w:cantSplit/>
        </w:trPr>
        <w:tc>
          <w:tcPr>
            <w:tcW w:w="3344" w:type="dxa"/>
            <w:gridSpan w:val="3"/>
            <w:tcBorders>
              <w:top w:val="single" w:sz="4" w:space="0" w:color="auto"/>
              <w:left w:val="single" w:sz="4" w:space="0" w:color="auto"/>
              <w:bottom w:val="single" w:sz="4" w:space="0" w:color="auto"/>
              <w:right w:val="single" w:sz="4" w:space="0" w:color="auto"/>
            </w:tcBorders>
          </w:tcPr>
          <w:p w14:paraId="6749D25A"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1617A722"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4736E10" w14:textId="77777777" w:rsidR="00B505CB" w:rsidRDefault="00B505CB" w:rsidP="00644BBC">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B5223D1" w14:textId="77777777" w:rsidR="00B505CB" w:rsidRDefault="00B505CB" w:rsidP="00644BBC">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1934F81F" w14:textId="77777777" w:rsidR="00B505CB" w:rsidRDefault="00B505CB" w:rsidP="00644BB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01F8605" w14:textId="77777777" w:rsidR="00B505CB" w:rsidRDefault="00B505CB" w:rsidP="00644BBC">
            <w:pPr>
              <w:jc w:val="both"/>
            </w:pPr>
            <w:r>
              <w:rPr>
                <w:b/>
                <w:sz w:val="18"/>
              </w:rPr>
              <w:t>ostatní</w:t>
            </w:r>
          </w:p>
        </w:tc>
      </w:tr>
      <w:tr w:rsidR="00B505CB" w14:paraId="0D1A54C8" w14:textId="77777777" w:rsidTr="00644BBC">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E01337" w14:textId="77777777" w:rsidR="00B505CB" w:rsidRDefault="00B505CB" w:rsidP="00644BBC">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4E10F3" w14:textId="77777777" w:rsidR="00B505CB" w:rsidRDefault="00B505CB" w:rsidP="00644BBC">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08ED30AB" w14:textId="77777777" w:rsidR="00B505CB" w:rsidRDefault="00B505CB" w:rsidP="00644BBC">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0E70C34D" w14:textId="77777777" w:rsidR="00B505CB" w:rsidRDefault="00B505CB" w:rsidP="00644BBC">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170116C6" w14:textId="77777777" w:rsidR="00B505CB" w:rsidRDefault="00B505CB" w:rsidP="00644BBC">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1FD36D71" w14:textId="77777777" w:rsidR="00B505CB" w:rsidRDefault="00B505CB" w:rsidP="00644BBC">
            <w:pPr>
              <w:jc w:val="both"/>
              <w:rPr>
                <w:b/>
              </w:rPr>
            </w:pPr>
          </w:p>
        </w:tc>
      </w:tr>
      <w:tr w:rsidR="00B505CB" w14:paraId="4B347C8E" w14:textId="77777777" w:rsidTr="00644BBC">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46333022" w14:textId="77777777" w:rsidR="00B505CB" w:rsidRDefault="00B505CB" w:rsidP="00644BBC">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34CA5A06" w14:textId="77777777" w:rsidR="00B505CB" w:rsidRDefault="00B505CB" w:rsidP="00644BBC">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51EC7192" w14:textId="77777777" w:rsidR="00B505CB" w:rsidRDefault="00B505CB" w:rsidP="00644BBC">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76CDBC43" w14:textId="77777777" w:rsidR="00B505CB" w:rsidRDefault="00B505CB" w:rsidP="00644BBC">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DBC4875" w14:textId="77777777" w:rsidR="00B505CB" w:rsidRDefault="00B505CB" w:rsidP="00644BBC">
            <w:pPr>
              <w:rPr>
                <w:b/>
              </w:rPr>
            </w:pPr>
          </w:p>
        </w:tc>
      </w:tr>
      <w:tr w:rsidR="00B505CB" w14:paraId="59440816" w14:textId="77777777" w:rsidTr="00644BBC">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79B3B70"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772EA4" w14:paraId="3D29EE6B" w14:textId="77777777" w:rsidTr="00644BBC">
        <w:trPr>
          <w:trHeight w:val="1448"/>
        </w:trPr>
        <w:tc>
          <w:tcPr>
            <w:tcW w:w="9855" w:type="dxa"/>
            <w:gridSpan w:val="15"/>
            <w:tcBorders>
              <w:top w:val="single" w:sz="4" w:space="0" w:color="auto"/>
              <w:left w:val="single" w:sz="4" w:space="0" w:color="auto"/>
              <w:bottom w:val="single" w:sz="4" w:space="0" w:color="auto"/>
              <w:right w:val="single" w:sz="4" w:space="0" w:color="auto"/>
            </w:tcBorders>
          </w:tcPr>
          <w:p w14:paraId="21F70A03" w14:textId="77777777" w:rsidR="00B505CB" w:rsidRPr="00B31CCA" w:rsidRDefault="00B505CB" w:rsidP="00644BBC">
            <w:pPr>
              <w:jc w:val="both"/>
            </w:pPr>
            <w:r w:rsidRPr="00B31CCA">
              <w:t>30 let praxe v aditivaci polymerů a vlivu aditiv na zpracovatelské a recyklační technologie.</w:t>
            </w:r>
          </w:p>
          <w:p w14:paraId="1D47DCA6" w14:textId="77777777" w:rsidR="00B505CB" w:rsidRPr="00B31CCA" w:rsidRDefault="00B505CB" w:rsidP="00644BBC">
            <w:pPr>
              <w:jc w:val="both"/>
            </w:pPr>
            <w:r w:rsidRPr="00B31CCA">
              <w:t>Participace na projektech př. Kompozity PLA zpevněné rostlinnými vlákny s antimikrobiálními vlastnostmi pro aplikace v balícím průmyslu 2019-2022 (TH06020002).</w:t>
            </w:r>
          </w:p>
          <w:p w14:paraId="68E891B0" w14:textId="77777777" w:rsidR="00B505CB" w:rsidRPr="00772EA4" w:rsidRDefault="00B505CB" w:rsidP="00644BBC">
            <w:pPr>
              <w:jc w:val="both"/>
              <w:rPr>
                <w:b/>
              </w:rPr>
            </w:pPr>
            <w:r w:rsidRPr="00B31CCA">
              <w:t>Školení ve firmách – recyklace, biopolymery, LCA.</w:t>
            </w:r>
          </w:p>
        </w:tc>
      </w:tr>
      <w:tr w:rsidR="00B505CB" w14:paraId="4CA2DAF8" w14:textId="77777777" w:rsidTr="00644BBC">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CAC64C7" w14:textId="77777777" w:rsidR="00B505CB" w:rsidRDefault="00B505CB" w:rsidP="00644BBC">
            <w:pPr>
              <w:rPr>
                <w:b/>
              </w:rPr>
            </w:pPr>
            <w:r>
              <w:rPr>
                <w:b/>
              </w:rPr>
              <w:t>Působení v zahraničí</w:t>
            </w:r>
          </w:p>
        </w:tc>
      </w:tr>
      <w:tr w:rsidR="00B505CB" w14:paraId="73D997CC" w14:textId="77777777" w:rsidTr="00644BBC">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1EB72A2C" w14:textId="77777777" w:rsidR="00B505CB" w:rsidRDefault="00B505CB" w:rsidP="00644BBC">
            <w:pPr>
              <w:rPr>
                <w:b/>
              </w:rPr>
            </w:pPr>
          </w:p>
        </w:tc>
      </w:tr>
      <w:tr w:rsidR="00B505CB" w14:paraId="73410E60" w14:textId="77777777" w:rsidTr="00644BBC">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DA167B0" w14:textId="77777777" w:rsidR="00B505CB" w:rsidRDefault="00B505CB" w:rsidP="00644BBC">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3413D16F" w14:textId="77777777" w:rsidR="00B505CB" w:rsidRDefault="00B505CB" w:rsidP="00644BBC">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566AF5" w14:textId="77777777" w:rsidR="00B505CB" w:rsidRDefault="00B505CB" w:rsidP="00644BB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9523ED3" w14:textId="77777777" w:rsidR="00B505CB" w:rsidRDefault="00B505CB" w:rsidP="00644BBC">
            <w:pPr>
              <w:jc w:val="both"/>
            </w:pPr>
          </w:p>
        </w:tc>
      </w:tr>
    </w:tbl>
    <w:p w14:paraId="33070ABB" w14:textId="4256CECA" w:rsidR="00B505CB" w:rsidRDefault="00B505CB" w:rsidP="00C10C15"/>
    <w:p w14:paraId="1747F3BA" w14:textId="77777777" w:rsidR="00B505CB" w:rsidRDefault="00B505C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505CB" w14:paraId="69264961" w14:textId="77777777" w:rsidTr="00644BBC">
        <w:tc>
          <w:tcPr>
            <w:tcW w:w="9859" w:type="dxa"/>
            <w:gridSpan w:val="15"/>
            <w:tcBorders>
              <w:bottom w:val="double" w:sz="4" w:space="0" w:color="auto"/>
            </w:tcBorders>
            <w:shd w:val="clear" w:color="auto" w:fill="BDD6EE"/>
          </w:tcPr>
          <w:p w14:paraId="471E1C08" w14:textId="77777777" w:rsidR="00B505CB" w:rsidRDefault="00B505CB" w:rsidP="00644BBC">
            <w:pPr>
              <w:jc w:val="both"/>
              <w:rPr>
                <w:b/>
                <w:sz w:val="28"/>
              </w:rPr>
            </w:pPr>
            <w:r>
              <w:rPr>
                <w:b/>
                <w:sz w:val="28"/>
              </w:rPr>
              <w:lastRenderedPageBreak/>
              <w:t>C-I – Personální zabezpečení</w:t>
            </w:r>
          </w:p>
        </w:tc>
      </w:tr>
      <w:tr w:rsidR="00B505CB" w14:paraId="55DC1C6B" w14:textId="77777777" w:rsidTr="00644BBC">
        <w:tc>
          <w:tcPr>
            <w:tcW w:w="2518" w:type="dxa"/>
            <w:tcBorders>
              <w:top w:val="double" w:sz="4" w:space="0" w:color="auto"/>
            </w:tcBorders>
            <w:shd w:val="clear" w:color="auto" w:fill="F7CAAC"/>
          </w:tcPr>
          <w:p w14:paraId="7CD9EC58" w14:textId="77777777" w:rsidR="00B505CB" w:rsidRDefault="00B505CB" w:rsidP="00644BBC">
            <w:pPr>
              <w:jc w:val="both"/>
              <w:rPr>
                <w:b/>
              </w:rPr>
            </w:pPr>
            <w:r>
              <w:rPr>
                <w:b/>
              </w:rPr>
              <w:t>Vysoká škola</w:t>
            </w:r>
          </w:p>
        </w:tc>
        <w:tc>
          <w:tcPr>
            <w:tcW w:w="7341" w:type="dxa"/>
            <w:gridSpan w:val="14"/>
          </w:tcPr>
          <w:p w14:paraId="4F4CF191" w14:textId="77777777" w:rsidR="00B505CB" w:rsidRDefault="00B505CB" w:rsidP="00644BBC">
            <w:pPr>
              <w:jc w:val="both"/>
            </w:pPr>
            <w:r w:rsidRPr="00EA7D15">
              <w:t>Univerzita Tomáše Bati ve Zlíně</w:t>
            </w:r>
          </w:p>
        </w:tc>
      </w:tr>
      <w:tr w:rsidR="00B505CB" w14:paraId="6D2FB576" w14:textId="77777777" w:rsidTr="00644BBC">
        <w:tc>
          <w:tcPr>
            <w:tcW w:w="2518" w:type="dxa"/>
            <w:shd w:val="clear" w:color="auto" w:fill="F7CAAC"/>
          </w:tcPr>
          <w:p w14:paraId="783B1F6B" w14:textId="77777777" w:rsidR="00B505CB" w:rsidRDefault="00B505CB" w:rsidP="00644BBC">
            <w:pPr>
              <w:jc w:val="both"/>
              <w:rPr>
                <w:b/>
              </w:rPr>
            </w:pPr>
            <w:r>
              <w:rPr>
                <w:b/>
              </w:rPr>
              <w:t>Součást vysoké školy</w:t>
            </w:r>
          </w:p>
        </w:tc>
        <w:tc>
          <w:tcPr>
            <w:tcW w:w="7341" w:type="dxa"/>
            <w:gridSpan w:val="14"/>
          </w:tcPr>
          <w:p w14:paraId="0F3130F4" w14:textId="77777777" w:rsidR="00B505CB" w:rsidRDefault="00B505CB" w:rsidP="00644BBC">
            <w:pPr>
              <w:jc w:val="both"/>
            </w:pPr>
            <w:r>
              <w:t>Fakulta managementu a ekonomiky</w:t>
            </w:r>
          </w:p>
        </w:tc>
      </w:tr>
      <w:tr w:rsidR="00B505CB" w14:paraId="54EAD3D6" w14:textId="77777777" w:rsidTr="00644BBC">
        <w:tc>
          <w:tcPr>
            <w:tcW w:w="2518" w:type="dxa"/>
            <w:shd w:val="clear" w:color="auto" w:fill="F7CAAC"/>
          </w:tcPr>
          <w:p w14:paraId="5A51723E" w14:textId="77777777" w:rsidR="00B505CB" w:rsidRDefault="00B505CB" w:rsidP="00644BBC">
            <w:pPr>
              <w:jc w:val="both"/>
              <w:rPr>
                <w:b/>
              </w:rPr>
            </w:pPr>
            <w:r>
              <w:rPr>
                <w:b/>
              </w:rPr>
              <w:t>Název studijního programu</w:t>
            </w:r>
          </w:p>
        </w:tc>
        <w:tc>
          <w:tcPr>
            <w:tcW w:w="7341" w:type="dxa"/>
            <w:gridSpan w:val="14"/>
          </w:tcPr>
          <w:p w14:paraId="01989077" w14:textId="77777777" w:rsidR="00B505CB" w:rsidRDefault="00B505CB" w:rsidP="00644BBC">
            <w:pPr>
              <w:jc w:val="both"/>
            </w:pPr>
            <w:r w:rsidRPr="009D4EE6">
              <w:t>Management udržitelného rozvoje</w:t>
            </w:r>
          </w:p>
        </w:tc>
      </w:tr>
      <w:tr w:rsidR="00B505CB" w:rsidRPr="006F2428" w14:paraId="489672AD" w14:textId="77777777" w:rsidTr="00644BBC">
        <w:tc>
          <w:tcPr>
            <w:tcW w:w="2518" w:type="dxa"/>
            <w:shd w:val="clear" w:color="auto" w:fill="F7CAAC"/>
          </w:tcPr>
          <w:p w14:paraId="4FCD91D5" w14:textId="77777777" w:rsidR="00B505CB" w:rsidRDefault="00B505CB" w:rsidP="00644BBC">
            <w:pPr>
              <w:jc w:val="both"/>
              <w:rPr>
                <w:b/>
              </w:rPr>
            </w:pPr>
            <w:r>
              <w:rPr>
                <w:b/>
              </w:rPr>
              <w:t>Jméno a příjmení</w:t>
            </w:r>
          </w:p>
        </w:tc>
        <w:tc>
          <w:tcPr>
            <w:tcW w:w="4536" w:type="dxa"/>
            <w:gridSpan w:val="8"/>
          </w:tcPr>
          <w:p w14:paraId="1C607C8F" w14:textId="77777777" w:rsidR="00B505CB" w:rsidRDefault="00B505CB" w:rsidP="00644BBC">
            <w:pPr>
              <w:jc w:val="both"/>
            </w:pPr>
            <w:r>
              <w:t>Petr VLČEK</w:t>
            </w:r>
          </w:p>
        </w:tc>
        <w:tc>
          <w:tcPr>
            <w:tcW w:w="709" w:type="dxa"/>
            <w:shd w:val="clear" w:color="auto" w:fill="F7CAAC"/>
          </w:tcPr>
          <w:p w14:paraId="3C974E2B" w14:textId="77777777" w:rsidR="00B505CB" w:rsidRDefault="00B505CB" w:rsidP="00644BBC">
            <w:pPr>
              <w:jc w:val="both"/>
              <w:rPr>
                <w:b/>
              </w:rPr>
            </w:pPr>
            <w:r>
              <w:rPr>
                <w:b/>
              </w:rPr>
              <w:t>Tituly</w:t>
            </w:r>
          </w:p>
        </w:tc>
        <w:tc>
          <w:tcPr>
            <w:tcW w:w="2096" w:type="dxa"/>
            <w:gridSpan w:val="5"/>
          </w:tcPr>
          <w:p w14:paraId="139EA7C2" w14:textId="77777777" w:rsidR="00B505CB" w:rsidRPr="006F2428" w:rsidRDefault="00B505CB" w:rsidP="00644BBC">
            <w:pPr>
              <w:jc w:val="both"/>
            </w:pPr>
            <w:r w:rsidRPr="006F2428">
              <w:t xml:space="preserve">Ing. Bc. </w:t>
            </w:r>
          </w:p>
        </w:tc>
      </w:tr>
      <w:tr w:rsidR="00B505CB" w14:paraId="142C0AF5" w14:textId="77777777" w:rsidTr="00644BBC">
        <w:tc>
          <w:tcPr>
            <w:tcW w:w="2518" w:type="dxa"/>
            <w:shd w:val="clear" w:color="auto" w:fill="F7CAAC"/>
          </w:tcPr>
          <w:p w14:paraId="4EBA2F56" w14:textId="77777777" w:rsidR="00B505CB" w:rsidRDefault="00B505CB" w:rsidP="00644BBC">
            <w:pPr>
              <w:jc w:val="both"/>
              <w:rPr>
                <w:b/>
              </w:rPr>
            </w:pPr>
            <w:r>
              <w:rPr>
                <w:b/>
              </w:rPr>
              <w:t>Rok narození</w:t>
            </w:r>
          </w:p>
        </w:tc>
        <w:tc>
          <w:tcPr>
            <w:tcW w:w="829" w:type="dxa"/>
            <w:gridSpan w:val="2"/>
          </w:tcPr>
          <w:p w14:paraId="57B6E3F0" w14:textId="77777777" w:rsidR="00B505CB" w:rsidRDefault="00B505CB" w:rsidP="00644BBC">
            <w:pPr>
              <w:jc w:val="both"/>
            </w:pPr>
            <w:r>
              <w:t>1979</w:t>
            </w:r>
          </w:p>
        </w:tc>
        <w:tc>
          <w:tcPr>
            <w:tcW w:w="1721" w:type="dxa"/>
            <w:shd w:val="clear" w:color="auto" w:fill="F7CAAC"/>
          </w:tcPr>
          <w:p w14:paraId="1E534508" w14:textId="77777777" w:rsidR="00B505CB" w:rsidRDefault="00B505CB" w:rsidP="00644BBC">
            <w:pPr>
              <w:jc w:val="both"/>
              <w:rPr>
                <w:b/>
              </w:rPr>
            </w:pPr>
            <w:r>
              <w:rPr>
                <w:b/>
              </w:rPr>
              <w:t>typ vztahu k VŠ</w:t>
            </w:r>
          </w:p>
        </w:tc>
        <w:tc>
          <w:tcPr>
            <w:tcW w:w="992" w:type="dxa"/>
            <w:gridSpan w:val="4"/>
          </w:tcPr>
          <w:p w14:paraId="7B8C0B62" w14:textId="77777777" w:rsidR="00B505CB" w:rsidRDefault="00B505CB" w:rsidP="00644BBC">
            <w:pPr>
              <w:jc w:val="both"/>
            </w:pPr>
            <w:r>
              <w:t>DPP</w:t>
            </w:r>
          </w:p>
        </w:tc>
        <w:tc>
          <w:tcPr>
            <w:tcW w:w="994" w:type="dxa"/>
            <w:shd w:val="clear" w:color="auto" w:fill="F7CAAC"/>
          </w:tcPr>
          <w:p w14:paraId="469DB9BE" w14:textId="77777777" w:rsidR="00B505CB" w:rsidRDefault="00B505CB" w:rsidP="00644BBC">
            <w:pPr>
              <w:jc w:val="both"/>
              <w:rPr>
                <w:b/>
              </w:rPr>
            </w:pPr>
            <w:r>
              <w:rPr>
                <w:b/>
              </w:rPr>
              <w:t>rozsah</w:t>
            </w:r>
          </w:p>
        </w:tc>
        <w:tc>
          <w:tcPr>
            <w:tcW w:w="709" w:type="dxa"/>
          </w:tcPr>
          <w:p w14:paraId="2BEB93B4" w14:textId="77777777" w:rsidR="00B505CB" w:rsidRDefault="00B505CB" w:rsidP="00644BBC">
            <w:pPr>
              <w:jc w:val="both"/>
            </w:pPr>
          </w:p>
        </w:tc>
        <w:tc>
          <w:tcPr>
            <w:tcW w:w="709" w:type="dxa"/>
            <w:gridSpan w:val="3"/>
            <w:shd w:val="clear" w:color="auto" w:fill="F7CAAC"/>
          </w:tcPr>
          <w:p w14:paraId="078E2687" w14:textId="77777777" w:rsidR="00B505CB" w:rsidRDefault="00B505CB" w:rsidP="00644BBC">
            <w:pPr>
              <w:jc w:val="both"/>
              <w:rPr>
                <w:b/>
              </w:rPr>
            </w:pPr>
            <w:r>
              <w:rPr>
                <w:b/>
              </w:rPr>
              <w:t>do kdy</w:t>
            </w:r>
          </w:p>
        </w:tc>
        <w:tc>
          <w:tcPr>
            <w:tcW w:w="1387" w:type="dxa"/>
            <w:gridSpan w:val="2"/>
          </w:tcPr>
          <w:p w14:paraId="7368BD1E" w14:textId="77777777" w:rsidR="00B505CB" w:rsidRDefault="00B505CB" w:rsidP="00644BBC">
            <w:pPr>
              <w:jc w:val="both"/>
            </w:pPr>
          </w:p>
        </w:tc>
      </w:tr>
      <w:tr w:rsidR="00B505CB" w14:paraId="4D88E97F" w14:textId="77777777" w:rsidTr="00644BBC">
        <w:tc>
          <w:tcPr>
            <w:tcW w:w="5068" w:type="dxa"/>
            <w:gridSpan w:val="4"/>
            <w:shd w:val="clear" w:color="auto" w:fill="F7CAAC"/>
          </w:tcPr>
          <w:p w14:paraId="78AD1192" w14:textId="77777777" w:rsidR="00B505CB" w:rsidRDefault="00B505CB" w:rsidP="00644BBC">
            <w:pPr>
              <w:jc w:val="both"/>
              <w:rPr>
                <w:b/>
              </w:rPr>
            </w:pPr>
            <w:r>
              <w:rPr>
                <w:b/>
              </w:rPr>
              <w:t>Typ vztahu na součásti VŠ, která uskutečňuje st. program</w:t>
            </w:r>
          </w:p>
        </w:tc>
        <w:tc>
          <w:tcPr>
            <w:tcW w:w="992" w:type="dxa"/>
            <w:gridSpan w:val="4"/>
          </w:tcPr>
          <w:p w14:paraId="22881390" w14:textId="77777777" w:rsidR="00B505CB" w:rsidRDefault="00B505CB" w:rsidP="00644BBC">
            <w:pPr>
              <w:jc w:val="both"/>
            </w:pPr>
            <w:r>
              <w:t>DPP</w:t>
            </w:r>
          </w:p>
        </w:tc>
        <w:tc>
          <w:tcPr>
            <w:tcW w:w="994" w:type="dxa"/>
            <w:shd w:val="clear" w:color="auto" w:fill="F7CAAC"/>
          </w:tcPr>
          <w:p w14:paraId="59634929" w14:textId="77777777" w:rsidR="00B505CB" w:rsidRDefault="00B505CB" w:rsidP="00644BBC">
            <w:pPr>
              <w:jc w:val="both"/>
              <w:rPr>
                <w:b/>
              </w:rPr>
            </w:pPr>
            <w:r>
              <w:rPr>
                <w:b/>
              </w:rPr>
              <w:t>rozsah</w:t>
            </w:r>
          </w:p>
        </w:tc>
        <w:tc>
          <w:tcPr>
            <w:tcW w:w="709" w:type="dxa"/>
          </w:tcPr>
          <w:p w14:paraId="50FA9F88" w14:textId="77777777" w:rsidR="00B505CB" w:rsidRDefault="00B505CB" w:rsidP="00644BBC">
            <w:pPr>
              <w:jc w:val="both"/>
            </w:pPr>
          </w:p>
        </w:tc>
        <w:tc>
          <w:tcPr>
            <w:tcW w:w="709" w:type="dxa"/>
            <w:gridSpan w:val="3"/>
            <w:shd w:val="clear" w:color="auto" w:fill="F7CAAC"/>
          </w:tcPr>
          <w:p w14:paraId="39C704FD" w14:textId="77777777" w:rsidR="00B505CB" w:rsidRDefault="00B505CB" w:rsidP="00644BBC">
            <w:pPr>
              <w:jc w:val="both"/>
              <w:rPr>
                <w:b/>
              </w:rPr>
            </w:pPr>
            <w:r>
              <w:rPr>
                <w:b/>
              </w:rPr>
              <w:t>do kdy</w:t>
            </w:r>
          </w:p>
        </w:tc>
        <w:tc>
          <w:tcPr>
            <w:tcW w:w="1387" w:type="dxa"/>
            <w:gridSpan w:val="2"/>
          </w:tcPr>
          <w:p w14:paraId="23173CEC" w14:textId="77777777" w:rsidR="00B505CB" w:rsidRDefault="00B505CB" w:rsidP="00644BBC">
            <w:pPr>
              <w:jc w:val="both"/>
            </w:pPr>
          </w:p>
        </w:tc>
      </w:tr>
      <w:tr w:rsidR="00B505CB" w14:paraId="0EDB9A4E" w14:textId="77777777" w:rsidTr="00644BBC">
        <w:tc>
          <w:tcPr>
            <w:tcW w:w="6060" w:type="dxa"/>
            <w:gridSpan w:val="8"/>
            <w:shd w:val="clear" w:color="auto" w:fill="F7CAAC"/>
          </w:tcPr>
          <w:p w14:paraId="18729D15" w14:textId="77777777" w:rsidR="00B505CB" w:rsidRDefault="00B505CB" w:rsidP="00644BBC">
            <w:pPr>
              <w:jc w:val="both"/>
            </w:pPr>
            <w:r>
              <w:rPr>
                <w:b/>
              </w:rPr>
              <w:t>Další současná působení jako akademický pracovník na jiných VŠ</w:t>
            </w:r>
          </w:p>
        </w:tc>
        <w:tc>
          <w:tcPr>
            <w:tcW w:w="1703" w:type="dxa"/>
            <w:gridSpan w:val="2"/>
            <w:shd w:val="clear" w:color="auto" w:fill="F7CAAC"/>
          </w:tcPr>
          <w:p w14:paraId="0000F058" w14:textId="77777777" w:rsidR="00B505CB" w:rsidRDefault="00B505CB" w:rsidP="00644BBC">
            <w:pPr>
              <w:jc w:val="both"/>
              <w:rPr>
                <w:b/>
              </w:rPr>
            </w:pPr>
            <w:r>
              <w:rPr>
                <w:b/>
              </w:rPr>
              <w:t>typ prac. vztahu</w:t>
            </w:r>
          </w:p>
        </w:tc>
        <w:tc>
          <w:tcPr>
            <w:tcW w:w="2096" w:type="dxa"/>
            <w:gridSpan w:val="5"/>
            <w:shd w:val="clear" w:color="auto" w:fill="F7CAAC"/>
          </w:tcPr>
          <w:p w14:paraId="3F111EE9" w14:textId="77777777" w:rsidR="00B505CB" w:rsidRDefault="00B505CB" w:rsidP="00644BBC">
            <w:pPr>
              <w:jc w:val="both"/>
              <w:rPr>
                <w:b/>
              </w:rPr>
            </w:pPr>
            <w:r>
              <w:rPr>
                <w:b/>
              </w:rPr>
              <w:t>rozsah</w:t>
            </w:r>
          </w:p>
        </w:tc>
      </w:tr>
      <w:tr w:rsidR="00B505CB" w14:paraId="17E64F8A" w14:textId="77777777" w:rsidTr="00644BBC">
        <w:tc>
          <w:tcPr>
            <w:tcW w:w="6060" w:type="dxa"/>
            <w:gridSpan w:val="8"/>
          </w:tcPr>
          <w:p w14:paraId="19BB5271" w14:textId="77777777" w:rsidR="00B505CB" w:rsidRDefault="00B505CB" w:rsidP="00644BBC">
            <w:pPr>
              <w:jc w:val="both"/>
            </w:pPr>
          </w:p>
        </w:tc>
        <w:tc>
          <w:tcPr>
            <w:tcW w:w="1703" w:type="dxa"/>
            <w:gridSpan w:val="2"/>
          </w:tcPr>
          <w:p w14:paraId="4256840E" w14:textId="77777777" w:rsidR="00B505CB" w:rsidRDefault="00B505CB" w:rsidP="00644BBC">
            <w:pPr>
              <w:jc w:val="both"/>
            </w:pPr>
          </w:p>
        </w:tc>
        <w:tc>
          <w:tcPr>
            <w:tcW w:w="2096" w:type="dxa"/>
            <w:gridSpan w:val="5"/>
          </w:tcPr>
          <w:p w14:paraId="0C14E01C" w14:textId="77777777" w:rsidR="00B505CB" w:rsidRDefault="00B505CB" w:rsidP="00644BBC">
            <w:pPr>
              <w:jc w:val="both"/>
            </w:pPr>
          </w:p>
        </w:tc>
      </w:tr>
      <w:tr w:rsidR="00B505CB" w14:paraId="4C0AE1CD" w14:textId="77777777" w:rsidTr="00644BBC">
        <w:tc>
          <w:tcPr>
            <w:tcW w:w="6060" w:type="dxa"/>
            <w:gridSpan w:val="8"/>
          </w:tcPr>
          <w:p w14:paraId="798631E7" w14:textId="77777777" w:rsidR="00B505CB" w:rsidRDefault="00B505CB" w:rsidP="00644BBC">
            <w:pPr>
              <w:jc w:val="both"/>
            </w:pPr>
          </w:p>
        </w:tc>
        <w:tc>
          <w:tcPr>
            <w:tcW w:w="1703" w:type="dxa"/>
            <w:gridSpan w:val="2"/>
          </w:tcPr>
          <w:p w14:paraId="2C3563C7" w14:textId="77777777" w:rsidR="00B505CB" w:rsidRDefault="00B505CB" w:rsidP="00644BBC">
            <w:pPr>
              <w:jc w:val="both"/>
            </w:pPr>
          </w:p>
        </w:tc>
        <w:tc>
          <w:tcPr>
            <w:tcW w:w="2096" w:type="dxa"/>
            <w:gridSpan w:val="5"/>
          </w:tcPr>
          <w:p w14:paraId="1741A2AF" w14:textId="77777777" w:rsidR="00B505CB" w:rsidRDefault="00B505CB" w:rsidP="00644BBC">
            <w:pPr>
              <w:jc w:val="both"/>
            </w:pPr>
          </w:p>
        </w:tc>
      </w:tr>
      <w:tr w:rsidR="00B505CB" w14:paraId="0B241A0D" w14:textId="77777777" w:rsidTr="00644BBC">
        <w:tc>
          <w:tcPr>
            <w:tcW w:w="9859" w:type="dxa"/>
            <w:gridSpan w:val="15"/>
            <w:shd w:val="clear" w:color="auto" w:fill="F7CAAC"/>
          </w:tcPr>
          <w:p w14:paraId="58854139" w14:textId="77777777" w:rsidR="00B505CB" w:rsidRDefault="00B505CB" w:rsidP="00644BBC">
            <w:pPr>
              <w:jc w:val="both"/>
            </w:pPr>
            <w:r>
              <w:rPr>
                <w:b/>
              </w:rPr>
              <w:t>Předměty příslušného studijního programu a způsob zapojení do jejich výuky, příp. další zapojení do uskutečňování studijního programu</w:t>
            </w:r>
          </w:p>
        </w:tc>
      </w:tr>
      <w:tr w:rsidR="00B505CB" w:rsidRPr="002827C6" w14:paraId="69A3620A" w14:textId="77777777" w:rsidTr="00644BBC">
        <w:trPr>
          <w:trHeight w:val="480"/>
        </w:trPr>
        <w:tc>
          <w:tcPr>
            <w:tcW w:w="9859" w:type="dxa"/>
            <w:gridSpan w:val="15"/>
            <w:tcBorders>
              <w:top w:val="nil"/>
            </w:tcBorders>
          </w:tcPr>
          <w:p w14:paraId="03081F3F" w14:textId="77777777" w:rsidR="00B505CB" w:rsidRPr="002827C6" w:rsidRDefault="00B505CB" w:rsidP="00644BBC">
            <w:pPr>
              <w:jc w:val="both"/>
            </w:pPr>
            <w:r>
              <w:t>Podniková ekonomika 3 – přednášející (10 %)</w:t>
            </w:r>
          </w:p>
        </w:tc>
      </w:tr>
      <w:tr w:rsidR="00B505CB" w:rsidRPr="002827C6" w14:paraId="444C16A9" w14:textId="77777777" w:rsidTr="00644BBC">
        <w:trPr>
          <w:trHeight w:val="340"/>
        </w:trPr>
        <w:tc>
          <w:tcPr>
            <w:tcW w:w="9859" w:type="dxa"/>
            <w:gridSpan w:val="15"/>
            <w:tcBorders>
              <w:top w:val="nil"/>
            </w:tcBorders>
            <w:shd w:val="clear" w:color="auto" w:fill="FBD4B4"/>
          </w:tcPr>
          <w:p w14:paraId="3BF515A4" w14:textId="77777777" w:rsidR="00B505CB" w:rsidRPr="002827C6" w:rsidRDefault="00B505CB" w:rsidP="00644BBC">
            <w:pPr>
              <w:jc w:val="both"/>
              <w:rPr>
                <w:b/>
              </w:rPr>
            </w:pPr>
            <w:r w:rsidRPr="002827C6">
              <w:rPr>
                <w:b/>
              </w:rPr>
              <w:t>Zapojení do výuky v dalších studijních programech na téže vysoké škole (pouze u garantů ZT a PZ předmětů)</w:t>
            </w:r>
          </w:p>
        </w:tc>
      </w:tr>
      <w:tr w:rsidR="00B505CB" w:rsidRPr="002827C6" w14:paraId="4778F1AF" w14:textId="77777777" w:rsidTr="00644BBC">
        <w:trPr>
          <w:trHeight w:val="340"/>
        </w:trPr>
        <w:tc>
          <w:tcPr>
            <w:tcW w:w="2802" w:type="dxa"/>
            <w:gridSpan w:val="2"/>
            <w:tcBorders>
              <w:top w:val="nil"/>
            </w:tcBorders>
          </w:tcPr>
          <w:p w14:paraId="360E2251" w14:textId="77777777" w:rsidR="00B505CB" w:rsidRPr="002827C6" w:rsidRDefault="00B505CB" w:rsidP="00644BBC">
            <w:pPr>
              <w:jc w:val="both"/>
              <w:rPr>
                <w:b/>
              </w:rPr>
            </w:pPr>
            <w:r w:rsidRPr="002827C6">
              <w:rPr>
                <w:b/>
              </w:rPr>
              <w:t>Název studijního předmětu</w:t>
            </w:r>
          </w:p>
        </w:tc>
        <w:tc>
          <w:tcPr>
            <w:tcW w:w="2409" w:type="dxa"/>
            <w:gridSpan w:val="3"/>
            <w:tcBorders>
              <w:top w:val="nil"/>
            </w:tcBorders>
          </w:tcPr>
          <w:p w14:paraId="57475DDB" w14:textId="77777777" w:rsidR="00B505CB" w:rsidRPr="002827C6" w:rsidRDefault="00B505CB" w:rsidP="00644BBC">
            <w:pPr>
              <w:jc w:val="both"/>
              <w:rPr>
                <w:b/>
              </w:rPr>
            </w:pPr>
            <w:r w:rsidRPr="002827C6">
              <w:rPr>
                <w:b/>
              </w:rPr>
              <w:t>Název studijního programu</w:t>
            </w:r>
          </w:p>
        </w:tc>
        <w:tc>
          <w:tcPr>
            <w:tcW w:w="567" w:type="dxa"/>
            <w:gridSpan w:val="2"/>
            <w:tcBorders>
              <w:top w:val="nil"/>
            </w:tcBorders>
          </w:tcPr>
          <w:p w14:paraId="67E891FE" w14:textId="77777777" w:rsidR="00B505CB" w:rsidRPr="002827C6" w:rsidRDefault="00B505CB" w:rsidP="00644BBC">
            <w:pPr>
              <w:jc w:val="both"/>
              <w:rPr>
                <w:b/>
              </w:rPr>
            </w:pPr>
            <w:r w:rsidRPr="002827C6">
              <w:rPr>
                <w:b/>
              </w:rPr>
              <w:t>Sem.</w:t>
            </w:r>
          </w:p>
        </w:tc>
        <w:tc>
          <w:tcPr>
            <w:tcW w:w="2109" w:type="dxa"/>
            <w:gridSpan w:val="5"/>
            <w:tcBorders>
              <w:top w:val="nil"/>
            </w:tcBorders>
          </w:tcPr>
          <w:p w14:paraId="6035ABA4" w14:textId="77777777" w:rsidR="00B505CB" w:rsidRPr="002827C6" w:rsidRDefault="00B505CB" w:rsidP="00644BBC">
            <w:pPr>
              <w:jc w:val="both"/>
              <w:rPr>
                <w:b/>
              </w:rPr>
            </w:pPr>
            <w:r w:rsidRPr="002827C6">
              <w:rPr>
                <w:b/>
              </w:rPr>
              <w:t>Role ve výuce daného předmětu</w:t>
            </w:r>
          </w:p>
        </w:tc>
        <w:tc>
          <w:tcPr>
            <w:tcW w:w="1972" w:type="dxa"/>
            <w:gridSpan w:val="3"/>
            <w:tcBorders>
              <w:top w:val="nil"/>
            </w:tcBorders>
          </w:tcPr>
          <w:p w14:paraId="0606A1C7" w14:textId="77777777" w:rsidR="00B505CB" w:rsidRPr="002827C6" w:rsidRDefault="00B505CB" w:rsidP="00644BBC">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505CB" w:rsidRPr="00461AFF" w14:paraId="46C23A6B" w14:textId="77777777" w:rsidTr="00644BBC">
        <w:trPr>
          <w:trHeight w:val="285"/>
        </w:trPr>
        <w:tc>
          <w:tcPr>
            <w:tcW w:w="2802" w:type="dxa"/>
            <w:gridSpan w:val="2"/>
            <w:tcBorders>
              <w:top w:val="nil"/>
            </w:tcBorders>
          </w:tcPr>
          <w:p w14:paraId="05DCAEBA" w14:textId="77777777" w:rsidR="00B505CB" w:rsidRPr="00461AFF" w:rsidRDefault="00B505CB" w:rsidP="00644BBC">
            <w:pPr>
              <w:jc w:val="both"/>
              <w:rPr>
                <w:color w:val="FF0000"/>
              </w:rPr>
            </w:pPr>
          </w:p>
        </w:tc>
        <w:tc>
          <w:tcPr>
            <w:tcW w:w="2409" w:type="dxa"/>
            <w:gridSpan w:val="3"/>
            <w:tcBorders>
              <w:top w:val="nil"/>
            </w:tcBorders>
          </w:tcPr>
          <w:p w14:paraId="7E27DB7A" w14:textId="77777777" w:rsidR="00B505CB" w:rsidRPr="00461AFF" w:rsidRDefault="00B505CB" w:rsidP="00644BBC">
            <w:pPr>
              <w:jc w:val="both"/>
              <w:rPr>
                <w:color w:val="FF0000"/>
              </w:rPr>
            </w:pPr>
          </w:p>
        </w:tc>
        <w:tc>
          <w:tcPr>
            <w:tcW w:w="567" w:type="dxa"/>
            <w:gridSpan w:val="2"/>
            <w:tcBorders>
              <w:top w:val="nil"/>
            </w:tcBorders>
          </w:tcPr>
          <w:p w14:paraId="5A1BC337" w14:textId="77777777" w:rsidR="00B505CB" w:rsidRPr="00461AFF" w:rsidRDefault="00B505CB" w:rsidP="00644BBC">
            <w:pPr>
              <w:jc w:val="both"/>
              <w:rPr>
                <w:color w:val="FF0000"/>
              </w:rPr>
            </w:pPr>
          </w:p>
        </w:tc>
        <w:tc>
          <w:tcPr>
            <w:tcW w:w="2109" w:type="dxa"/>
            <w:gridSpan w:val="5"/>
            <w:tcBorders>
              <w:top w:val="nil"/>
            </w:tcBorders>
          </w:tcPr>
          <w:p w14:paraId="761D0465" w14:textId="77777777" w:rsidR="00B505CB" w:rsidRPr="00461AFF" w:rsidRDefault="00B505CB" w:rsidP="00644BBC">
            <w:pPr>
              <w:jc w:val="both"/>
              <w:rPr>
                <w:color w:val="FF0000"/>
              </w:rPr>
            </w:pPr>
          </w:p>
        </w:tc>
        <w:tc>
          <w:tcPr>
            <w:tcW w:w="1972" w:type="dxa"/>
            <w:gridSpan w:val="3"/>
            <w:tcBorders>
              <w:top w:val="nil"/>
            </w:tcBorders>
          </w:tcPr>
          <w:p w14:paraId="523E9AB7" w14:textId="77777777" w:rsidR="00B505CB" w:rsidRPr="00461AFF" w:rsidRDefault="00B505CB" w:rsidP="00644BBC">
            <w:pPr>
              <w:jc w:val="both"/>
              <w:rPr>
                <w:color w:val="FF0000"/>
              </w:rPr>
            </w:pPr>
          </w:p>
        </w:tc>
      </w:tr>
      <w:tr w:rsidR="00B505CB" w:rsidRPr="00461AFF" w14:paraId="736C2C93" w14:textId="77777777" w:rsidTr="00644BBC">
        <w:trPr>
          <w:trHeight w:val="284"/>
        </w:trPr>
        <w:tc>
          <w:tcPr>
            <w:tcW w:w="2802" w:type="dxa"/>
            <w:gridSpan w:val="2"/>
            <w:tcBorders>
              <w:top w:val="nil"/>
            </w:tcBorders>
          </w:tcPr>
          <w:p w14:paraId="2447EFD7" w14:textId="77777777" w:rsidR="00B505CB" w:rsidRPr="00461AFF" w:rsidRDefault="00B505CB" w:rsidP="00644BBC">
            <w:pPr>
              <w:jc w:val="both"/>
              <w:rPr>
                <w:color w:val="FF0000"/>
              </w:rPr>
            </w:pPr>
          </w:p>
        </w:tc>
        <w:tc>
          <w:tcPr>
            <w:tcW w:w="2409" w:type="dxa"/>
            <w:gridSpan w:val="3"/>
            <w:tcBorders>
              <w:top w:val="nil"/>
            </w:tcBorders>
          </w:tcPr>
          <w:p w14:paraId="76C8E431" w14:textId="77777777" w:rsidR="00B505CB" w:rsidRPr="00461AFF" w:rsidRDefault="00B505CB" w:rsidP="00644BBC">
            <w:pPr>
              <w:jc w:val="both"/>
              <w:rPr>
                <w:color w:val="FF0000"/>
              </w:rPr>
            </w:pPr>
          </w:p>
        </w:tc>
        <w:tc>
          <w:tcPr>
            <w:tcW w:w="567" w:type="dxa"/>
            <w:gridSpan w:val="2"/>
            <w:tcBorders>
              <w:top w:val="nil"/>
            </w:tcBorders>
          </w:tcPr>
          <w:p w14:paraId="13E72AE2" w14:textId="77777777" w:rsidR="00B505CB" w:rsidRPr="00461AFF" w:rsidRDefault="00B505CB" w:rsidP="00644BBC">
            <w:pPr>
              <w:jc w:val="both"/>
              <w:rPr>
                <w:color w:val="FF0000"/>
              </w:rPr>
            </w:pPr>
          </w:p>
        </w:tc>
        <w:tc>
          <w:tcPr>
            <w:tcW w:w="2109" w:type="dxa"/>
            <w:gridSpan w:val="5"/>
            <w:tcBorders>
              <w:top w:val="nil"/>
            </w:tcBorders>
          </w:tcPr>
          <w:p w14:paraId="2664D5FA" w14:textId="77777777" w:rsidR="00B505CB" w:rsidRPr="00461AFF" w:rsidRDefault="00B505CB" w:rsidP="00644BBC">
            <w:pPr>
              <w:jc w:val="both"/>
              <w:rPr>
                <w:color w:val="FF0000"/>
              </w:rPr>
            </w:pPr>
          </w:p>
        </w:tc>
        <w:tc>
          <w:tcPr>
            <w:tcW w:w="1972" w:type="dxa"/>
            <w:gridSpan w:val="3"/>
            <w:tcBorders>
              <w:top w:val="nil"/>
            </w:tcBorders>
          </w:tcPr>
          <w:p w14:paraId="0571A24E" w14:textId="77777777" w:rsidR="00B505CB" w:rsidRPr="00461AFF" w:rsidRDefault="00B505CB" w:rsidP="00644BBC">
            <w:pPr>
              <w:jc w:val="both"/>
              <w:rPr>
                <w:color w:val="FF0000"/>
              </w:rPr>
            </w:pPr>
          </w:p>
        </w:tc>
      </w:tr>
      <w:tr w:rsidR="00B505CB" w14:paraId="7A608255" w14:textId="77777777" w:rsidTr="00644BBC">
        <w:tc>
          <w:tcPr>
            <w:tcW w:w="9859" w:type="dxa"/>
            <w:gridSpan w:val="15"/>
            <w:shd w:val="clear" w:color="auto" w:fill="F7CAAC"/>
          </w:tcPr>
          <w:p w14:paraId="17F703FB" w14:textId="77777777" w:rsidR="00B505CB" w:rsidRDefault="00B505CB" w:rsidP="00644BBC">
            <w:pPr>
              <w:jc w:val="both"/>
            </w:pPr>
            <w:r>
              <w:rPr>
                <w:b/>
              </w:rPr>
              <w:t xml:space="preserve">Údaje o vzdělání na VŠ </w:t>
            </w:r>
          </w:p>
        </w:tc>
      </w:tr>
      <w:tr w:rsidR="00B505CB" w:rsidRPr="006F2428" w14:paraId="6A353D98" w14:textId="77777777" w:rsidTr="00644BBC">
        <w:trPr>
          <w:trHeight w:val="1055"/>
        </w:trPr>
        <w:tc>
          <w:tcPr>
            <w:tcW w:w="9859" w:type="dxa"/>
            <w:gridSpan w:val="15"/>
          </w:tcPr>
          <w:p w14:paraId="6374E206"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2000-2003</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Magisterské studium, Technologie plastů a </w:t>
            </w:r>
          </w:p>
          <w:p w14:paraId="160FF6CB"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management</w:t>
            </w:r>
            <w:r>
              <w:rPr>
                <w:rFonts w:eastAsiaTheme="minorHAnsi"/>
                <w:lang w:eastAsia="en-US"/>
              </w:rPr>
              <w:t xml:space="preserve"> (Ing.)</w:t>
            </w:r>
          </w:p>
          <w:p w14:paraId="7D7B91D3"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2004–2006</w:t>
            </w:r>
            <w:r>
              <w:rPr>
                <w:rFonts w:eastAsiaTheme="minorHAnsi"/>
                <w:lang w:eastAsia="en-US"/>
              </w:rPr>
              <w:t>:</w:t>
            </w:r>
            <w:r w:rsidRPr="006F2428">
              <w:rPr>
                <w:rFonts w:eastAsiaTheme="minorHAnsi"/>
                <w:lang w:eastAsia="en-US"/>
              </w:rPr>
              <w:t xml:space="preserve"> Univerzita Tomáše Bati – Univerzitní institut, Zlín,</w:t>
            </w:r>
            <w:r>
              <w:rPr>
                <w:rFonts w:eastAsiaTheme="minorHAnsi"/>
                <w:lang w:eastAsia="en-US"/>
              </w:rPr>
              <w:t xml:space="preserve"> </w:t>
            </w:r>
            <w:r w:rsidRPr="006F2428">
              <w:rPr>
                <w:rFonts w:eastAsiaTheme="minorHAnsi"/>
                <w:lang w:eastAsia="en-US"/>
              </w:rPr>
              <w:t>Bakalářské studium, Specializace v pedagogice,</w:t>
            </w:r>
          </w:p>
          <w:p w14:paraId="089641D1"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Učitelství odborných předmětů pro SŠ</w:t>
            </w:r>
            <w:r>
              <w:rPr>
                <w:rFonts w:eastAsiaTheme="minorHAnsi"/>
                <w:lang w:eastAsia="en-US"/>
              </w:rPr>
              <w:t xml:space="preserve"> (Bc.)</w:t>
            </w:r>
          </w:p>
          <w:p w14:paraId="0767B3A4" w14:textId="77777777" w:rsidR="00B505CB" w:rsidRDefault="00B505CB" w:rsidP="00644BBC">
            <w:pPr>
              <w:autoSpaceDE w:val="0"/>
              <w:autoSpaceDN w:val="0"/>
              <w:adjustRightInd w:val="0"/>
              <w:rPr>
                <w:rFonts w:eastAsiaTheme="minorHAnsi"/>
                <w:lang w:eastAsia="en-US"/>
              </w:rPr>
            </w:pPr>
            <w:r w:rsidRPr="006F2428">
              <w:rPr>
                <w:rFonts w:eastAsiaTheme="minorHAnsi"/>
                <w:lang w:eastAsia="en-US"/>
              </w:rPr>
              <w:t>2003-2005</w:t>
            </w:r>
            <w:r>
              <w:rPr>
                <w:rFonts w:eastAsiaTheme="minorHAnsi"/>
                <w:lang w:eastAsia="en-US"/>
              </w:rPr>
              <w:t>:</w:t>
            </w:r>
            <w:r w:rsidRPr="006F2428">
              <w:rPr>
                <w:rFonts w:eastAsiaTheme="minorHAnsi"/>
                <w:lang w:eastAsia="en-US"/>
              </w:rPr>
              <w:t xml:space="preserve"> Univerzita Tomáše Bati – Fakulta technologická, Zlín</w:t>
            </w:r>
            <w:r>
              <w:rPr>
                <w:rFonts w:eastAsiaTheme="minorHAnsi"/>
                <w:lang w:eastAsia="en-US"/>
              </w:rPr>
              <w:t xml:space="preserve">, </w:t>
            </w:r>
            <w:r w:rsidRPr="006F2428">
              <w:rPr>
                <w:rFonts w:eastAsiaTheme="minorHAnsi"/>
                <w:lang w:eastAsia="en-US"/>
              </w:rPr>
              <w:t xml:space="preserve">Doktorandské studium, Chemie a technologie </w:t>
            </w:r>
          </w:p>
          <w:p w14:paraId="30633D59" w14:textId="77777777" w:rsidR="00B505CB" w:rsidRPr="006F2428" w:rsidRDefault="00B505CB" w:rsidP="00644BBC">
            <w:pPr>
              <w:autoSpaceDE w:val="0"/>
              <w:autoSpaceDN w:val="0"/>
              <w:adjustRightInd w:val="0"/>
              <w:rPr>
                <w:rFonts w:eastAsiaTheme="minorHAnsi"/>
                <w:lang w:eastAsia="en-US"/>
              </w:rPr>
            </w:pPr>
            <w:r>
              <w:rPr>
                <w:rFonts w:eastAsiaTheme="minorHAnsi"/>
                <w:lang w:eastAsia="en-US"/>
              </w:rPr>
              <w:t xml:space="preserve">                    </w:t>
            </w:r>
            <w:r w:rsidRPr="006F2428">
              <w:rPr>
                <w:rFonts w:eastAsiaTheme="minorHAnsi"/>
                <w:lang w:eastAsia="en-US"/>
              </w:rPr>
              <w:t>materiálů</w:t>
            </w:r>
            <w:r>
              <w:rPr>
                <w:rFonts w:eastAsiaTheme="minorHAnsi"/>
                <w:lang w:eastAsia="en-US"/>
              </w:rPr>
              <w:t xml:space="preserve"> (Ph.D.)</w:t>
            </w:r>
          </w:p>
        </w:tc>
      </w:tr>
      <w:tr w:rsidR="00B505CB" w14:paraId="7B28D4A7" w14:textId="77777777" w:rsidTr="00644BBC">
        <w:tc>
          <w:tcPr>
            <w:tcW w:w="9859" w:type="dxa"/>
            <w:gridSpan w:val="15"/>
            <w:shd w:val="clear" w:color="auto" w:fill="F7CAAC"/>
          </w:tcPr>
          <w:p w14:paraId="1788EE40" w14:textId="77777777" w:rsidR="00B505CB" w:rsidRDefault="00B505CB" w:rsidP="00644BBC">
            <w:pPr>
              <w:jc w:val="both"/>
              <w:rPr>
                <w:b/>
              </w:rPr>
            </w:pPr>
            <w:r>
              <w:rPr>
                <w:b/>
              </w:rPr>
              <w:t>Údaje o odborném působení od absolvování VŠ</w:t>
            </w:r>
          </w:p>
        </w:tc>
      </w:tr>
      <w:tr w:rsidR="00B505CB" w:rsidRPr="006F2428" w14:paraId="0B96A380" w14:textId="77777777" w:rsidTr="00644BBC">
        <w:trPr>
          <w:trHeight w:val="1090"/>
        </w:trPr>
        <w:tc>
          <w:tcPr>
            <w:tcW w:w="9859" w:type="dxa"/>
            <w:gridSpan w:val="15"/>
          </w:tcPr>
          <w:p w14:paraId="68730ED7"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9/2005-5/2007</w:t>
            </w:r>
            <w:r>
              <w:rPr>
                <w:rFonts w:eastAsiaTheme="minorHAnsi"/>
                <w:lang w:eastAsia="en-US"/>
              </w:rPr>
              <w:t>:</w:t>
            </w:r>
            <w:r w:rsidRPr="006F2428">
              <w:rPr>
                <w:rFonts w:eastAsiaTheme="minorHAnsi"/>
                <w:lang w:eastAsia="en-US"/>
              </w:rPr>
              <w:t xml:space="preserve"> Kordárna, a.s., technický úsek – zákaznický servis a technologie</w:t>
            </w:r>
          </w:p>
          <w:p w14:paraId="210D37D5"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6/2007-6/2009</w:t>
            </w:r>
            <w:r>
              <w:rPr>
                <w:rFonts w:eastAsiaTheme="minorHAnsi"/>
                <w:lang w:eastAsia="en-US"/>
              </w:rPr>
              <w:t>:</w:t>
            </w:r>
            <w:r w:rsidRPr="006F2428">
              <w:rPr>
                <w:rFonts w:eastAsiaTheme="minorHAnsi"/>
                <w:lang w:eastAsia="en-US"/>
              </w:rPr>
              <w:t xml:space="preserve"> Kordárna, a.s., technický ředitel séglových tlakin a geotextílií</w:t>
            </w:r>
          </w:p>
          <w:p w14:paraId="1323A52C"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7/2009-7/2010</w:t>
            </w:r>
            <w:r>
              <w:rPr>
                <w:rFonts w:eastAsiaTheme="minorHAnsi"/>
                <w:lang w:eastAsia="en-US"/>
              </w:rPr>
              <w:t>:</w:t>
            </w:r>
            <w:r w:rsidRPr="006F2428">
              <w:rPr>
                <w:rFonts w:eastAsiaTheme="minorHAnsi"/>
                <w:lang w:eastAsia="en-US"/>
              </w:rPr>
              <w:t xml:space="preserve"> Juta, a.s., obchodně technický manažer technických tkanin</w:t>
            </w:r>
          </w:p>
          <w:p w14:paraId="598444B3"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9/2005-12/2010</w:t>
            </w:r>
            <w:r>
              <w:rPr>
                <w:rFonts w:eastAsiaTheme="minorHAnsi"/>
                <w:lang w:eastAsia="en-US"/>
              </w:rPr>
              <w:t>:</w:t>
            </w:r>
            <w:r w:rsidRPr="006F2428">
              <w:rPr>
                <w:rFonts w:eastAsiaTheme="minorHAnsi"/>
                <w:lang w:eastAsia="en-US"/>
              </w:rPr>
              <w:t xml:space="preserve"> SULTEX Praha, s.r.o, externí odborný konzultant v oblasti PET</w:t>
            </w:r>
          </w:p>
          <w:p w14:paraId="424C7E50"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1/2011-12/2022</w:t>
            </w:r>
            <w:r>
              <w:rPr>
                <w:rFonts w:eastAsiaTheme="minorHAnsi"/>
                <w:lang w:eastAsia="en-US"/>
              </w:rPr>
              <w:t>:</w:t>
            </w:r>
            <w:r w:rsidRPr="006F2428">
              <w:rPr>
                <w:rFonts w:eastAsiaTheme="minorHAnsi"/>
                <w:lang w:eastAsia="en-US"/>
              </w:rPr>
              <w:t xml:space="preserve"> Colorlak, a.s. strategický obchodně technický koordinátor pro Noroo</w:t>
            </w:r>
            <w:r>
              <w:rPr>
                <w:rFonts w:eastAsiaTheme="minorHAnsi"/>
                <w:lang w:eastAsia="en-US"/>
              </w:rPr>
              <w:t xml:space="preserve"> </w:t>
            </w:r>
            <w:r w:rsidRPr="006F2428">
              <w:rPr>
                <w:rFonts w:eastAsiaTheme="minorHAnsi"/>
                <w:lang w:eastAsia="en-US"/>
              </w:rPr>
              <w:t>Bee Chemical (společný projekt OEM), Hyundai a KIA</w:t>
            </w:r>
          </w:p>
        </w:tc>
      </w:tr>
      <w:tr w:rsidR="00B505CB" w14:paraId="1C79AFA0" w14:textId="77777777" w:rsidTr="00644BBC">
        <w:trPr>
          <w:trHeight w:val="250"/>
        </w:trPr>
        <w:tc>
          <w:tcPr>
            <w:tcW w:w="9859" w:type="dxa"/>
            <w:gridSpan w:val="15"/>
            <w:shd w:val="clear" w:color="auto" w:fill="F7CAAC"/>
          </w:tcPr>
          <w:p w14:paraId="2D0B1036" w14:textId="77777777" w:rsidR="00B505CB" w:rsidRDefault="00B505CB" w:rsidP="00644BBC">
            <w:pPr>
              <w:jc w:val="both"/>
            </w:pPr>
            <w:r>
              <w:rPr>
                <w:b/>
              </w:rPr>
              <w:t>Zkušenosti s vedením kvalifikačních a rigorózních prací</w:t>
            </w:r>
          </w:p>
        </w:tc>
      </w:tr>
      <w:tr w:rsidR="00B505CB" w14:paraId="2F1560C3" w14:textId="77777777" w:rsidTr="00644BBC">
        <w:trPr>
          <w:trHeight w:val="256"/>
        </w:trPr>
        <w:tc>
          <w:tcPr>
            <w:tcW w:w="9859" w:type="dxa"/>
            <w:gridSpan w:val="15"/>
          </w:tcPr>
          <w:p w14:paraId="035355F6" w14:textId="77777777" w:rsidR="00B505CB" w:rsidRDefault="00B505CB" w:rsidP="00644BBC">
            <w:pPr>
              <w:jc w:val="both"/>
            </w:pPr>
          </w:p>
        </w:tc>
      </w:tr>
      <w:tr w:rsidR="00B505CB" w14:paraId="6611918D" w14:textId="77777777" w:rsidTr="00644BBC">
        <w:trPr>
          <w:cantSplit/>
        </w:trPr>
        <w:tc>
          <w:tcPr>
            <w:tcW w:w="3347" w:type="dxa"/>
            <w:gridSpan w:val="3"/>
            <w:tcBorders>
              <w:top w:val="single" w:sz="12" w:space="0" w:color="auto"/>
            </w:tcBorders>
            <w:shd w:val="clear" w:color="auto" w:fill="F7CAAC"/>
          </w:tcPr>
          <w:p w14:paraId="622DDAA1" w14:textId="77777777" w:rsidR="00B505CB" w:rsidRDefault="00B505CB" w:rsidP="00644BBC">
            <w:pPr>
              <w:jc w:val="both"/>
            </w:pPr>
            <w:r>
              <w:rPr>
                <w:b/>
              </w:rPr>
              <w:t xml:space="preserve">Obor habilitačního řízení </w:t>
            </w:r>
          </w:p>
        </w:tc>
        <w:tc>
          <w:tcPr>
            <w:tcW w:w="2245" w:type="dxa"/>
            <w:gridSpan w:val="3"/>
            <w:tcBorders>
              <w:top w:val="single" w:sz="12" w:space="0" w:color="auto"/>
            </w:tcBorders>
            <w:shd w:val="clear" w:color="auto" w:fill="F7CAAC"/>
          </w:tcPr>
          <w:p w14:paraId="14292F67" w14:textId="77777777" w:rsidR="00B505CB" w:rsidRDefault="00B505CB" w:rsidP="00644BBC">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B0C3EE3" w14:textId="77777777" w:rsidR="00B505CB" w:rsidRDefault="00B505CB" w:rsidP="00644BBC">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FD55457" w14:textId="77777777" w:rsidR="00B505CB" w:rsidRDefault="00B505CB" w:rsidP="00644BBC">
            <w:pPr>
              <w:jc w:val="both"/>
              <w:rPr>
                <w:b/>
              </w:rPr>
            </w:pPr>
            <w:r>
              <w:rPr>
                <w:b/>
              </w:rPr>
              <w:t>Ohlasy publikací</w:t>
            </w:r>
          </w:p>
        </w:tc>
      </w:tr>
      <w:tr w:rsidR="00B505CB" w14:paraId="56C836B2" w14:textId="77777777" w:rsidTr="00644BBC">
        <w:trPr>
          <w:cantSplit/>
        </w:trPr>
        <w:tc>
          <w:tcPr>
            <w:tcW w:w="3347" w:type="dxa"/>
            <w:gridSpan w:val="3"/>
          </w:tcPr>
          <w:p w14:paraId="4B09C97B" w14:textId="77777777" w:rsidR="00B505CB" w:rsidRDefault="00B505CB" w:rsidP="00644BBC">
            <w:pPr>
              <w:jc w:val="both"/>
            </w:pPr>
          </w:p>
        </w:tc>
        <w:tc>
          <w:tcPr>
            <w:tcW w:w="2245" w:type="dxa"/>
            <w:gridSpan w:val="3"/>
          </w:tcPr>
          <w:p w14:paraId="518345CE" w14:textId="77777777" w:rsidR="00B505CB" w:rsidRDefault="00B505CB" w:rsidP="00644BBC">
            <w:pPr>
              <w:jc w:val="both"/>
            </w:pPr>
          </w:p>
        </w:tc>
        <w:tc>
          <w:tcPr>
            <w:tcW w:w="2248" w:type="dxa"/>
            <w:gridSpan w:val="5"/>
            <w:tcBorders>
              <w:right w:val="single" w:sz="12" w:space="0" w:color="auto"/>
            </w:tcBorders>
          </w:tcPr>
          <w:p w14:paraId="3419CCAC" w14:textId="77777777" w:rsidR="00B505CB" w:rsidRDefault="00B505CB" w:rsidP="00644BBC">
            <w:pPr>
              <w:jc w:val="both"/>
            </w:pPr>
          </w:p>
        </w:tc>
        <w:tc>
          <w:tcPr>
            <w:tcW w:w="632" w:type="dxa"/>
            <w:gridSpan w:val="2"/>
            <w:tcBorders>
              <w:left w:val="single" w:sz="12" w:space="0" w:color="auto"/>
            </w:tcBorders>
            <w:shd w:val="clear" w:color="auto" w:fill="F7CAAC"/>
          </w:tcPr>
          <w:p w14:paraId="5CCDBE58" w14:textId="77777777" w:rsidR="00B505CB" w:rsidRPr="00F20AEF" w:rsidRDefault="00B505CB" w:rsidP="00644BBC">
            <w:pPr>
              <w:jc w:val="both"/>
            </w:pPr>
            <w:r w:rsidRPr="00F20AEF">
              <w:rPr>
                <w:b/>
              </w:rPr>
              <w:t>WoS</w:t>
            </w:r>
          </w:p>
        </w:tc>
        <w:tc>
          <w:tcPr>
            <w:tcW w:w="693" w:type="dxa"/>
            <w:shd w:val="clear" w:color="auto" w:fill="F7CAAC"/>
          </w:tcPr>
          <w:p w14:paraId="5C0C2A55" w14:textId="77777777" w:rsidR="00B505CB" w:rsidRPr="00F20AEF" w:rsidRDefault="00B505CB" w:rsidP="00644BBC">
            <w:pPr>
              <w:jc w:val="both"/>
              <w:rPr>
                <w:sz w:val="18"/>
              </w:rPr>
            </w:pPr>
            <w:r w:rsidRPr="00F20AEF">
              <w:rPr>
                <w:b/>
                <w:sz w:val="18"/>
              </w:rPr>
              <w:t>Scopus</w:t>
            </w:r>
          </w:p>
        </w:tc>
        <w:tc>
          <w:tcPr>
            <w:tcW w:w="694" w:type="dxa"/>
            <w:shd w:val="clear" w:color="auto" w:fill="F7CAAC"/>
          </w:tcPr>
          <w:p w14:paraId="59C0DC17" w14:textId="77777777" w:rsidR="00B505CB" w:rsidRDefault="00B505CB" w:rsidP="00644BBC">
            <w:pPr>
              <w:jc w:val="both"/>
            </w:pPr>
            <w:r>
              <w:rPr>
                <w:b/>
                <w:sz w:val="18"/>
              </w:rPr>
              <w:t>ostatní</w:t>
            </w:r>
          </w:p>
        </w:tc>
      </w:tr>
      <w:tr w:rsidR="00B505CB" w14:paraId="7F7AB51E" w14:textId="77777777" w:rsidTr="00644BBC">
        <w:trPr>
          <w:cantSplit/>
          <w:trHeight w:val="70"/>
        </w:trPr>
        <w:tc>
          <w:tcPr>
            <w:tcW w:w="3347" w:type="dxa"/>
            <w:gridSpan w:val="3"/>
            <w:shd w:val="clear" w:color="auto" w:fill="F7CAAC"/>
          </w:tcPr>
          <w:p w14:paraId="59E72A6C" w14:textId="77777777" w:rsidR="00B505CB" w:rsidRDefault="00B505CB" w:rsidP="00644BBC">
            <w:pPr>
              <w:jc w:val="both"/>
            </w:pPr>
            <w:r>
              <w:rPr>
                <w:b/>
              </w:rPr>
              <w:t>Obor jmenovacího řízení</w:t>
            </w:r>
          </w:p>
        </w:tc>
        <w:tc>
          <w:tcPr>
            <w:tcW w:w="2245" w:type="dxa"/>
            <w:gridSpan w:val="3"/>
            <w:shd w:val="clear" w:color="auto" w:fill="F7CAAC"/>
          </w:tcPr>
          <w:p w14:paraId="14535052" w14:textId="77777777" w:rsidR="00B505CB" w:rsidRDefault="00B505CB" w:rsidP="00644BBC">
            <w:pPr>
              <w:jc w:val="both"/>
            </w:pPr>
            <w:r>
              <w:rPr>
                <w:b/>
              </w:rPr>
              <w:t>Rok udělení hodnosti</w:t>
            </w:r>
          </w:p>
        </w:tc>
        <w:tc>
          <w:tcPr>
            <w:tcW w:w="2248" w:type="dxa"/>
            <w:gridSpan w:val="5"/>
            <w:tcBorders>
              <w:right w:val="single" w:sz="12" w:space="0" w:color="auto"/>
            </w:tcBorders>
            <w:shd w:val="clear" w:color="auto" w:fill="F7CAAC"/>
          </w:tcPr>
          <w:p w14:paraId="5B3D2085" w14:textId="77777777" w:rsidR="00B505CB" w:rsidRDefault="00B505CB" w:rsidP="00644BBC">
            <w:pPr>
              <w:jc w:val="both"/>
            </w:pPr>
            <w:r>
              <w:rPr>
                <w:b/>
              </w:rPr>
              <w:t>Řízení konáno na VŠ</w:t>
            </w:r>
          </w:p>
        </w:tc>
        <w:tc>
          <w:tcPr>
            <w:tcW w:w="632" w:type="dxa"/>
            <w:gridSpan w:val="2"/>
            <w:tcBorders>
              <w:left w:val="single" w:sz="12" w:space="0" w:color="auto"/>
            </w:tcBorders>
          </w:tcPr>
          <w:p w14:paraId="53157A23" w14:textId="77777777" w:rsidR="00B505CB" w:rsidRPr="00F20AEF" w:rsidRDefault="00B505CB" w:rsidP="00644BBC">
            <w:pPr>
              <w:jc w:val="both"/>
              <w:rPr>
                <w:b/>
              </w:rPr>
            </w:pPr>
          </w:p>
        </w:tc>
        <w:tc>
          <w:tcPr>
            <w:tcW w:w="693" w:type="dxa"/>
          </w:tcPr>
          <w:p w14:paraId="79FB7929" w14:textId="77777777" w:rsidR="00B505CB" w:rsidRPr="00F20AEF" w:rsidRDefault="00B505CB" w:rsidP="00644BBC">
            <w:pPr>
              <w:jc w:val="both"/>
              <w:rPr>
                <w:b/>
              </w:rPr>
            </w:pPr>
          </w:p>
        </w:tc>
        <w:tc>
          <w:tcPr>
            <w:tcW w:w="694" w:type="dxa"/>
          </w:tcPr>
          <w:p w14:paraId="3F64220A" w14:textId="77777777" w:rsidR="00B505CB" w:rsidRDefault="00B505CB" w:rsidP="00644BBC">
            <w:pPr>
              <w:jc w:val="both"/>
              <w:rPr>
                <w:b/>
              </w:rPr>
            </w:pPr>
          </w:p>
        </w:tc>
      </w:tr>
      <w:tr w:rsidR="00B505CB" w14:paraId="0E466277" w14:textId="77777777" w:rsidTr="00644BBC">
        <w:trPr>
          <w:trHeight w:val="205"/>
        </w:trPr>
        <w:tc>
          <w:tcPr>
            <w:tcW w:w="3347" w:type="dxa"/>
            <w:gridSpan w:val="3"/>
          </w:tcPr>
          <w:p w14:paraId="218337C9" w14:textId="77777777" w:rsidR="00B505CB" w:rsidRDefault="00B505CB" w:rsidP="00644BBC">
            <w:pPr>
              <w:jc w:val="both"/>
            </w:pPr>
          </w:p>
        </w:tc>
        <w:tc>
          <w:tcPr>
            <w:tcW w:w="2245" w:type="dxa"/>
            <w:gridSpan w:val="3"/>
          </w:tcPr>
          <w:p w14:paraId="41FFE579" w14:textId="77777777" w:rsidR="00B505CB" w:rsidRDefault="00B505CB" w:rsidP="00644BBC">
            <w:pPr>
              <w:jc w:val="both"/>
            </w:pPr>
          </w:p>
        </w:tc>
        <w:tc>
          <w:tcPr>
            <w:tcW w:w="2248" w:type="dxa"/>
            <w:gridSpan w:val="5"/>
            <w:tcBorders>
              <w:right w:val="single" w:sz="12" w:space="0" w:color="auto"/>
            </w:tcBorders>
          </w:tcPr>
          <w:p w14:paraId="1113296D" w14:textId="77777777" w:rsidR="00B505CB" w:rsidRDefault="00B505CB" w:rsidP="00644BBC">
            <w:pPr>
              <w:jc w:val="both"/>
            </w:pPr>
          </w:p>
        </w:tc>
        <w:tc>
          <w:tcPr>
            <w:tcW w:w="1325" w:type="dxa"/>
            <w:gridSpan w:val="3"/>
            <w:tcBorders>
              <w:left w:val="single" w:sz="12" w:space="0" w:color="auto"/>
            </w:tcBorders>
            <w:shd w:val="clear" w:color="auto" w:fill="FBD4B4"/>
            <w:vAlign w:val="center"/>
          </w:tcPr>
          <w:p w14:paraId="2729059A" w14:textId="77777777" w:rsidR="00B505CB" w:rsidRPr="00F20AEF" w:rsidRDefault="00B505CB" w:rsidP="00644BBC">
            <w:pPr>
              <w:jc w:val="both"/>
              <w:rPr>
                <w:b/>
                <w:sz w:val="18"/>
              </w:rPr>
            </w:pPr>
            <w:r w:rsidRPr="00F20AEF">
              <w:rPr>
                <w:b/>
                <w:sz w:val="18"/>
              </w:rPr>
              <w:t>H-index WoS/Scopus</w:t>
            </w:r>
          </w:p>
        </w:tc>
        <w:tc>
          <w:tcPr>
            <w:tcW w:w="694" w:type="dxa"/>
            <w:vAlign w:val="center"/>
          </w:tcPr>
          <w:p w14:paraId="6BC8B7F7" w14:textId="77777777" w:rsidR="00B505CB" w:rsidRDefault="00B505CB" w:rsidP="00644BBC">
            <w:pPr>
              <w:rPr>
                <w:b/>
              </w:rPr>
            </w:pPr>
            <w:r>
              <w:rPr>
                <w:b/>
              </w:rPr>
              <w:t xml:space="preserve">    /</w:t>
            </w:r>
          </w:p>
        </w:tc>
      </w:tr>
      <w:tr w:rsidR="00B505CB" w14:paraId="45B35AF2" w14:textId="77777777" w:rsidTr="00644BBC">
        <w:tc>
          <w:tcPr>
            <w:tcW w:w="9859" w:type="dxa"/>
            <w:gridSpan w:val="15"/>
            <w:shd w:val="clear" w:color="auto" w:fill="F7CAAC"/>
          </w:tcPr>
          <w:p w14:paraId="3D3C19B7" w14:textId="77777777" w:rsidR="00B505CB" w:rsidRDefault="00B505CB" w:rsidP="00644BBC">
            <w:pPr>
              <w:jc w:val="both"/>
              <w:rPr>
                <w:b/>
              </w:rPr>
            </w:pPr>
            <w:r>
              <w:rPr>
                <w:b/>
              </w:rPr>
              <w:t xml:space="preserve">Přehled o nejvýznamnější publikační a další tvůrčí činnosti nebo další profesní činnosti u odborníků z praxe vztahující se k zabezpečovaným předmětům </w:t>
            </w:r>
          </w:p>
        </w:tc>
      </w:tr>
      <w:tr w:rsidR="00B505CB" w:rsidRPr="006F2428" w14:paraId="4C95E601" w14:textId="77777777" w:rsidTr="00644BBC">
        <w:trPr>
          <w:trHeight w:val="2347"/>
        </w:trPr>
        <w:tc>
          <w:tcPr>
            <w:tcW w:w="9859" w:type="dxa"/>
            <w:gridSpan w:val="15"/>
          </w:tcPr>
          <w:p w14:paraId="0CB4CB1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1998 účast na manažerské simulační soutěži pro studenty “Step ahead”</w:t>
            </w:r>
            <w:r>
              <w:rPr>
                <w:rFonts w:eastAsiaTheme="minorHAnsi"/>
                <w:lang w:eastAsia="en-US"/>
              </w:rPr>
              <w:t xml:space="preserve"> </w:t>
            </w:r>
            <w:r w:rsidRPr="006F2428">
              <w:rPr>
                <w:rFonts w:eastAsiaTheme="minorHAnsi"/>
                <w:lang w:eastAsia="en-US"/>
              </w:rPr>
              <w:t>pořádané organizací Aiesec v Baťově vile ve Zlíně, získání 1. místa</w:t>
            </w:r>
            <w:r>
              <w:rPr>
                <w:rFonts w:eastAsiaTheme="minorHAnsi"/>
                <w:lang w:eastAsia="en-US"/>
              </w:rPr>
              <w:t>.</w:t>
            </w:r>
          </w:p>
          <w:p w14:paraId="0EE0B8CF"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1999 účast na manažerské simulační soutěži pro studenty “Step ahead”</w:t>
            </w:r>
            <w:r>
              <w:rPr>
                <w:rFonts w:eastAsiaTheme="minorHAnsi"/>
                <w:lang w:eastAsia="en-US"/>
              </w:rPr>
              <w:t xml:space="preserve"> </w:t>
            </w:r>
            <w:r w:rsidRPr="006F2428">
              <w:rPr>
                <w:rFonts w:eastAsiaTheme="minorHAnsi"/>
                <w:lang w:eastAsia="en-US"/>
              </w:rPr>
              <w:t>pořádané společností Český Telecom a.s., získání 2. místa</w:t>
            </w:r>
            <w:r>
              <w:rPr>
                <w:rFonts w:eastAsiaTheme="minorHAnsi"/>
                <w:lang w:eastAsia="en-US"/>
              </w:rPr>
              <w:t xml:space="preserve">, </w:t>
            </w:r>
            <w:r w:rsidRPr="006F2428">
              <w:rPr>
                <w:rFonts w:eastAsiaTheme="minorHAnsi"/>
                <w:lang w:eastAsia="en-US"/>
              </w:rPr>
              <w:t>v republikovém finále</w:t>
            </w:r>
            <w:r>
              <w:rPr>
                <w:rFonts w:eastAsiaTheme="minorHAnsi"/>
                <w:lang w:eastAsia="en-US"/>
              </w:rPr>
              <w:t>.</w:t>
            </w:r>
          </w:p>
          <w:p w14:paraId="5E1E8330"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2002, 2003 účast na manažerské simulační soutěži „Euromanager“ pořádané</w:t>
            </w:r>
            <w:r>
              <w:rPr>
                <w:rFonts w:eastAsiaTheme="minorHAnsi"/>
                <w:lang w:eastAsia="en-US"/>
              </w:rPr>
              <w:t xml:space="preserve">, </w:t>
            </w:r>
            <w:r w:rsidRPr="006F2428">
              <w:rPr>
                <w:rFonts w:eastAsiaTheme="minorHAnsi"/>
                <w:lang w:eastAsia="en-US"/>
              </w:rPr>
              <w:t>společností Recruitment Internacionál, postup do druhého kola</w:t>
            </w:r>
            <w:r>
              <w:rPr>
                <w:rFonts w:eastAsiaTheme="minorHAnsi"/>
                <w:lang w:eastAsia="en-US"/>
              </w:rPr>
              <w:t xml:space="preserve">, </w:t>
            </w:r>
            <w:r w:rsidRPr="006F2428">
              <w:rPr>
                <w:rFonts w:eastAsiaTheme="minorHAnsi"/>
                <w:lang w:eastAsia="en-US"/>
              </w:rPr>
              <w:t>soutěže v rámci České republiky</w:t>
            </w:r>
            <w:r>
              <w:rPr>
                <w:rFonts w:eastAsiaTheme="minorHAnsi"/>
                <w:lang w:eastAsia="en-US"/>
              </w:rPr>
              <w:t>.</w:t>
            </w:r>
          </w:p>
          <w:p w14:paraId="539BA5C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2003, 2005 vyučování laboratorních cvičení z koželužské technologie,</w:t>
            </w:r>
            <w:r>
              <w:rPr>
                <w:rFonts w:eastAsiaTheme="minorHAnsi"/>
                <w:lang w:eastAsia="en-US"/>
              </w:rPr>
              <w:t xml:space="preserve"> </w:t>
            </w:r>
            <w:r w:rsidRPr="006F2428">
              <w:rPr>
                <w:rFonts w:eastAsiaTheme="minorHAnsi"/>
                <w:lang w:eastAsia="en-US"/>
              </w:rPr>
              <w:t>Chemie a technologie tenzidů a detergentů</w:t>
            </w:r>
            <w:r>
              <w:rPr>
                <w:rFonts w:eastAsiaTheme="minorHAnsi"/>
                <w:lang w:eastAsia="en-US"/>
              </w:rPr>
              <w:t>.</w:t>
            </w:r>
          </w:p>
          <w:p w14:paraId="15346964"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2006 Strategický seminář MANAŽER EXCELENCE</w:t>
            </w:r>
            <w:r>
              <w:rPr>
                <w:rFonts w:eastAsiaTheme="minorHAnsi"/>
                <w:lang w:eastAsia="en-US"/>
              </w:rPr>
              <w:t xml:space="preserve">, </w:t>
            </w:r>
            <w:r w:rsidRPr="006F2428">
              <w:rPr>
                <w:rFonts w:eastAsiaTheme="minorHAnsi"/>
                <w:lang w:eastAsia="en-US"/>
              </w:rPr>
              <w:t>(Hauser-Silma Gradient s.r.o) – udělen certifikát</w:t>
            </w:r>
            <w:r>
              <w:rPr>
                <w:rFonts w:eastAsiaTheme="minorHAnsi"/>
                <w:lang w:eastAsia="en-US"/>
              </w:rPr>
              <w:t>.</w:t>
            </w:r>
          </w:p>
          <w:p w14:paraId="16BBD27C"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2006, 2007 DYNAMICKÝ MANAŽER 24</w:t>
            </w:r>
            <w:r>
              <w:rPr>
                <w:rFonts w:eastAsiaTheme="minorHAnsi"/>
                <w:lang w:eastAsia="en-US"/>
              </w:rPr>
              <w:t xml:space="preserve">, </w:t>
            </w:r>
            <w:r w:rsidRPr="006F2428">
              <w:rPr>
                <w:rFonts w:eastAsiaTheme="minorHAnsi"/>
                <w:lang w:eastAsia="en-US"/>
              </w:rPr>
              <w:t>(Graduate School of Business o.p.s. - Čelákovice)</w:t>
            </w:r>
            <w:r>
              <w:rPr>
                <w:rFonts w:eastAsiaTheme="minorHAnsi"/>
                <w:lang w:eastAsia="en-US"/>
              </w:rPr>
              <w:t xml:space="preserve">, </w:t>
            </w:r>
            <w:r w:rsidRPr="006F2428">
              <w:rPr>
                <w:rFonts w:eastAsiaTheme="minorHAnsi"/>
                <w:lang w:eastAsia="en-US"/>
              </w:rPr>
              <w:t>Téma závěrečné práce: Strategický management Kordárna, a.s</w:t>
            </w:r>
            <w:r>
              <w:rPr>
                <w:rFonts w:eastAsiaTheme="minorHAnsi"/>
                <w:lang w:eastAsia="en-US"/>
              </w:rPr>
              <w:t xml:space="preserve">, </w:t>
            </w:r>
            <w:r w:rsidRPr="006F2428">
              <w:rPr>
                <w:rFonts w:eastAsiaTheme="minorHAnsi"/>
                <w:lang w:eastAsia="en-US"/>
              </w:rPr>
              <w:t>v prostředí globalizace a superkonkurence – udělen certifikát</w:t>
            </w:r>
            <w:r>
              <w:rPr>
                <w:rFonts w:eastAsiaTheme="minorHAnsi"/>
                <w:lang w:eastAsia="en-US"/>
              </w:rPr>
              <w:t>.</w:t>
            </w:r>
          </w:p>
          <w:p w14:paraId="3E869884" w14:textId="77777777" w:rsidR="00B505CB" w:rsidRPr="006F2428" w:rsidRDefault="00B505CB" w:rsidP="00644BBC">
            <w:pPr>
              <w:autoSpaceDE w:val="0"/>
              <w:autoSpaceDN w:val="0"/>
              <w:adjustRightInd w:val="0"/>
              <w:jc w:val="both"/>
              <w:rPr>
                <w:rFonts w:eastAsiaTheme="minorHAnsi"/>
                <w:lang w:eastAsia="en-US"/>
              </w:rPr>
            </w:pPr>
            <w:r w:rsidRPr="006F2428">
              <w:rPr>
                <w:rFonts w:eastAsiaTheme="minorHAnsi"/>
                <w:lang w:eastAsia="en-US"/>
              </w:rPr>
              <w:t>2012 Strategický seminář STRESS MANAGEMENT</w:t>
            </w:r>
            <w:r>
              <w:rPr>
                <w:rFonts w:eastAsiaTheme="minorHAnsi"/>
                <w:lang w:eastAsia="en-US"/>
              </w:rPr>
              <w:t xml:space="preserve">, </w:t>
            </w:r>
            <w:r w:rsidRPr="006F2428">
              <w:rPr>
                <w:rFonts w:eastAsiaTheme="minorHAnsi"/>
                <w:lang w:eastAsia="en-US"/>
              </w:rPr>
              <w:t>(Tutor s.r.o) – udělen certifikát</w:t>
            </w:r>
            <w:r>
              <w:rPr>
                <w:rFonts w:eastAsiaTheme="minorHAnsi"/>
                <w:lang w:eastAsia="en-US"/>
              </w:rPr>
              <w:t>.</w:t>
            </w:r>
          </w:p>
        </w:tc>
      </w:tr>
      <w:tr w:rsidR="00B505CB" w14:paraId="4591D870" w14:textId="77777777" w:rsidTr="00644BBC">
        <w:trPr>
          <w:trHeight w:val="218"/>
        </w:trPr>
        <w:tc>
          <w:tcPr>
            <w:tcW w:w="9859" w:type="dxa"/>
            <w:gridSpan w:val="15"/>
            <w:shd w:val="clear" w:color="auto" w:fill="F7CAAC"/>
          </w:tcPr>
          <w:p w14:paraId="2DA59D57" w14:textId="77777777" w:rsidR="00B505CB" w:rsidRDefault="00B505CB" w:rsidP="00644BBC">
            <w:pPr>
              <w:rPr>
                <w:b/>
              </w:rPr>
            </w:pPr>
            <w:r>
              <w:rPr>
                <w:b/>
              </w:rPr>
              <w:t>Působení v zahraničí</w:t>
            </w:r>
          </w:p>
        </w:tc>
      </w:tr>
      <w:tr w:rsidR="00B505CB" w14:paraId="3017963F" w14:textId="77777777" w:rsidTr="00644BBC">
        <w:trPr>
          <w:trHeight w:val="328"/>
        </w:trPr>
        <w:tc>
          <w:tcPr>
            <w:tcW w:w="9859" w:type="dxa"/>
            <w:gridSpan w:val="15"/>
          </w:tcPr>
          <w:p w14:paraId="0729259F"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lastRenderedPageBreak/>
              <w:t>7/1999-9/1999 3 měsíční pracovní pobyt v USA, Nevada</w:t>
            </w:r>
            <w:r>
              <w:rPr>
                <w:rFonts w:eastAsiaTheme="minorHAnsi"/>
                <w:lang w:eastAsia="en-US"/>
              </w:rPr>
              <w:t>.</w:t>
            </w:r>
          </w:p>
          <w:p w14:paraId="5094EB93" w14:textId="77777777" w:rsidR="00B505CB" w:rsidRPr="006F2428" w:rsidRDefault="00B505CB" w:rsidP="00644BBC">
            <w:pPr>
              <w:autoSpaceDE w:val="0"/>
              <w:autoSpaceDN w:val="0"/>
              <w:adjustRightInd w:val="0"/>
              <w:rPr>
                <w:rFonts w:eastAsiaTheme="minorHAnsi"/>
                <w:lang w:eastAsia="en-US"/>
              </w:rPr>
            </w:pPr>
            <w:r w:rsidRPr="006F2428">
              <w:rPr>
                <w:rFonts w:eastAsiaTheme="minorHAnsi"/>
                <w:lang w:eastAsia="en-US"/>
              </w:rPr>
              <w:t>7/2000-9/2000 3 měsíční pracovní pobyt v Německu, Expo 2000 – stoletá výstava</w:t>
            </w:r>
            <w:r>
              <w:rPr>
                <w:rFonts w:eastAsiaTheme="minorHAnsi"/>
                <w:lang w:eastAsia="en-US"/>
              </w:rPr>
              <w:t>.</w:t>
            </w:r>
          </w:p>
          <w:p w14:paraId="7C1E43AF" w14:textId="77777777" w:rsidR="00B505CB" w:rsidRDefault="00B505CB" w:rsidP="00644BBC">
            <w:pPr>
              <w:rPr>
                <w:b/>
              </w:rPr>
            </w:pPr>
            <w:r w:rsidRPr="006F2428">
              <w:rPr>
                <w:rFonts w:eastAsiaTheme="minorHAnsi"/>
                <w:lang w:eastAsia="en-US"/>
              </w:rPr>
              <w:t>7/2002-9/2002 3 měsíční pracovní pobyt v USA, California</w:t>
            </w:r>
            <w:r>
              <w:rPr>
                <w:rFonts w:eastAsiaTheme="minorHAnsi"/>
                <w:lang w:eastAsia="en-US"/>
              </w:rPr>
              <w:t>.</w:t>
            </w:r>
          </w:p>
        </w:tc>
      </w:tr>
      <w:tr w:rsidR="00B505CB" w14:paraId="44EA3568" w14:textId="77777777" w:rsidTr="00644BBC">
        <w:trPr>
          <w:cantSplit/>
          <w:trHeight w:val="470"/>
        </w:trPr>
        <w:tc>
          <w:tcPr>
            <w:tcW w:w="2518" w:type="dxa"/>
            <w:shd w:val="clear" w:color="auto" w:fill="F7CAAC"/>
          </w:tcPr>
          <w:p w14:paraId="13EBCA87" w14:textId="77777777" w:rsidR="00B505CB" w:rsidRDefault="00B505CB" w:rsidP="00644BBC">
            <w:pPr>
              <w:jc w:val="both"/>
              <w:rPr>
                <w:b/>
              </w:rPr>
            </w:pPr>
            <w:r>
              <w:rPr>
                <w:b/>
              </w:rPr>
              <w:t xml:space="preserve">Podpis </w:t>
            </w:r>
          </w:p>
        </w:tc>
        <w:tc>
          <w:tcPr>
            <w:tcW w:w="4536" w:type="dxa"/>
            <w:gridSpan w:val="8"/>
          </w:tcPr>
          <w:p w14:paraId="57C55623" w14:textId="77777777" w:rsidR="00B505CB" w:rsidRDefault="00B505CB" w:rsidP="00644BBC">
            <w:pPr>
              <w:jc w:val="both"/>
            </w:pPr>
          </w:p>
        </w:tc>
        <w:tc>
          <w:tcPr>
            <w:tcW w:w="786" w:type="dxa"/>
            <w:gridSpan w:val="2"/>
            <w:shd w:val="clear" w:color="auto" w:fill="F7CAAC"/>
          </w:tcPr>
          <w:p w14:paraId="4886664A" w14:textId="77777777" w:rsidR="00B505CB" w:rsidRDefault="00B505CB" w:rsidP="00644BBC">
            <w:pPr>
              <w:jc w:val="both"/>
            </w:pPr>
            <w:r>
              <w:rPr>
                <w:b/>
              </w:rPr>
              <w:t>datum</w:t>
            </w:r>
          </w:p>
        </w:tc>
        <w:tc>
          <w:tcPr>
            <w:tcW w:w="2019" w:type="dxa"/>
            <w:gridSpan w:val="4"/>
          </w:tcPr>
          <w:p w14:paraId="670EFC19" w14:textId="77777777" w:rsidR="00B505CB" w:rsidRDefault="00B505CB" w:rsidP="00644BBC">
            <w:pPr>
              <w:jc w:val="both"/>
            </w:pPr>
          </w:p>
        </w:tc>
      </w:tr>
    </w:tbl>
    <w:p w14:paraId="781114C5" w14:textId="77777777" w:rsidR="00C10C15" w:rsidRDefault="00C10C15" w:rsidP="00C10C15"/>
    <w:p w14:paraId="1419CD06" w14:textId="77777777" w:rsidR="00C10C15" w:rsidRDefault="00C10C15" w:rsidP="00C10C15"/>
    <w:p w14:paraId="3CDB296F" w14:textId="77777777" w:rsidR="00C10C15" w:rsidRDefault="00C10C15" w:rsidP="00C10C15"/>
    <w:p w14:paraId="3ED16163" w14:textId="7A45B7A5" w:rsidR="00C10C15" w:rsidRDefault="00C10C15" w:rsidP="00C10C15"/>
    <w:p w14:paraId="5FA324F5" w14:textId="10CDBA20" w:rsidR="001173EE" w:rsidRDefault="001173EE" w:rsidP="00C10C15"/>
    <w:p w14:paraId="3F6A1F6A" w14:textId="6543EB6A" w:rsidR="001173EE" w:rsidRDefault="001173EE" w:rsidP="00C10C15"/>
    <w:p w14:paraId="79AB2D67" w14:textId="36F9B7D6" w:rsidR="001173EE" w:rsidRDefault="001173EE" w:rsidP="00C10C15"/>
    <w:p w14:paraId="250E6A7B" w14:textId="3517AD14" w:rsidR="001173EE" w:rsidRDefault="001173EE" w:rsidP="00C10C15"/>
    <w:p w14:paraId="68579B2D" w14:textId="03E8EF0F" w:rsidR="001173EE" w:rsidRDefault="001173EE" w:rsidP="00C10C15"/>
    <w:p w14:paraId="1A27C088" w14:textId="0211F016" w:rsidR="001173EE" w:rsidRDefault="001173EE" w:rsidP="00C10C15"/>
    <w:p w14:paraId="053424D5" w14:textId="3C75B2A2" w:rsidR="001173EE" w:rsidRDefault="001173EE" w:rsidP="00C10C15"/>
    <w:p w14:paraId="0A52C49E" w14:textId="244D8870" w:rsidR="001173EE" w:rsidRDefault="001173EE" w:rsidP="00C10C15"/>
    <w:p w14:paraId="4D77FC84" w14:textId="0F1F26E7" w:rsidR="001173EE" w:rsidRDefault="001173EE" w:rsidP="00C10C15"/>
    <w:p w14:paraId="39242251" w14:textId="3A455252" w:rsidR="001173EE" w:rsidRDefault="001173EE" w:rsidP="00C10C15"/>
    <w:p w14:paraId="1073E5EA" w14:textId="4947F87B" w:rsidR="001173EE" w:rsidRDefault="001173EE" w:rsidP="00C10C15"/>
    <w:p w14:paraId="6914628B" w14:textId="4E1562DC" w:rsidR="001173EE" w:rsidRDefault="001173EE" w:rsidP="00C10C15"/>
    <w:p w14:paraId="257E6F22" w14:textId="7E7A43B0" w:rsidR="001173EE" w:rsidRDefault="001173EE" w:rsidP="00C10C15"/>
    <w:p w14:paraId="3383BD0F" w14:textId="5FF8C7AE" w:rsidR="001173EE" w:rsidRDefault="001173EE" w:rsidP="00C10C15"/>
    <w:p w14:paraId="6611593E" w14:textId="4299831A" w:rsidR="001173EE" w:rsidRDefault="001173EE" w:rsidP="00C10C15"/>
    <w:p w14:paraId="164765A6" w14:textId="4C1345AE" w:rsidR="001173EE" w:rsidRDefault="001173EE" w:rsidP="00C10C15"/>
    <w:p w14:paraId="1A64FCC7" w14:textId="2F422C98" w:rsidR="001173EE" w:rsidRDefault="001173EE" w:rsidP="00C10C15"/>
    <w:p w14:paraId="18B595F1" w14:textId="09460669" w:rsidR="001173EE" w:rsidRDefault="001173EE" w:rsidP="00C10C15"/>
    <w:p w14:paraId="5E70A509" w14:textId="227841A2" w:rsidR="001173EE" w:rsidRDefault="001173EE" w:rsidP="00C10C15"/>
    <w:p w14:paraId="7A7AA4E3" w14:textId="4E148BC7" w:rsidR="001173EE" w:rsidRDefault="001173EE" w:rsidP="00C10C15"/>
    <w:p w14:paraId="0543401E" w14:textId="7FFF64CF" w:rsidR="001173EE" w:rsidRDefault="001173EE" w:rsidP="00C10C15"/>
    <w:p w14:paraId="03CB55F5" w14:textId="77777777" w:rsidR="001173EE" w:rsidRDefault="001173EE" w:rsidP="00C10C15"/>
    <w:p w14:paraId="0191F98C" w14:textId="77777777" w:rsidR="00C10C15" w:rsidRDefault="00C10C15" w:rsidP="00C10C15"/>
    <w:p w14:paraId="38407D20" w14:textId="77777777" w:rsidR="00B44BAC" w:rsidRDefault="00B44BA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2"/>
        <w:gridCol w:w="5522"/>
        <w:gridCol w:w="760"/>
        <w:gridCol w:w="1386"/>
      </w:tblGrid>
      <w:tr w:rsidR="001173EE" w14:paraId="78D31DC4" w14:textId="77777777" w:rsidTr="00CD1860">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9742C44" w14:textId="05E4DEB5" w:rsidR="001173EE" w:rsidRDefault="001173EE" w:rsidP="00CD1860">
            <w:pPr>
              <w:jc w:val="both"/>
              <w:rPr>
                <w:b/>
                <w:sz w:val="28"/>
              </w:rPr>
            </w:pPr>
            <w:r>
              <w:rPr>
                <w:b/>
                <w:sz w:val="28"/>
              </w:rPr>
              <w:lastRenderedPageBreak/>
              <w:t>C-II – Související tvůrčí, resp. vědecká a umělecká činnost</w:t>
            </w:r>
          </w:p>
        </w:tc>
      </w:tr>
      <w:tr w:rsidR="001173EE" w14:paraId="21556910"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29EC27" w14:textId="77777777" w:rsidR="001173EE" w:rsidRDefault="001173EE" w:rsidP="00CD1860">
            <w:pPr>
              <w:jc w:val="both"/>
              <w:rPr>
                <w:b/>
              </w:rPr>
            </w:pPr>
            <w:r>
              <w:rPr>
                <w:b/>
              </w:rPr>
              <w:t xml:space="preserve">Přehled řešených grantů a projektů u akademicky zaměřeného bakalářského studijního programu a u magisterského a doktorského studijního programu  </w:t>
            </w:r>
          </w:p>
        </w:tc>
      </w:tr>
      <w:tr w:rsidR="001173EE" w14:paraId="5A3CDC3F"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64AC5CEF" w14:textId="77777777" w:rsidR="001173EE" w:rsidRDefault="001173EE" w:rsidP="00CD1860">
            <w:pPr>
              <w:jc w:val="both"/>
              <w:rPr>
                <w:b/>
              </w:rPr>
            </w:pPr>
            <w:r>
              <w:rPr>
                <w:b/>
              </w:rPr>
              <w:t>Řešitel/spoluřešitel</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437619A9" w14:textId="77777777" w:rsidR="001173EE" w:rsidRDefault="001173EE" w:rsidP="00CD1860">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4C34442" w14:textId="77777777" w:rsidR="001173EE" w:rsidRDefault="001173EE" w:rsidP="00CD1860">
            <w:pPr>
              <w:jc w:val="right"/>
              <w:rPr>
                <w:b/>
                <w:sz w:val="24"/>
              </w:rPr>
            </w:pPr>
            <w:r>
              <w:rPr>
                <w:b/>
              </w:rPr>
              <w:t>Zdroj</w:t>
            </w:r>
          </w:p>
        </w:tc>
        <w:tc>
          <w:tcPr>
            <w:tcW w:w="1386" w:type="dxa"/>
            <w:tcBorders>
              <w:top w:val="single" w:sz="4" w:space="0" w:color="auto"/>
              <w:left w:val="single" w:sz="4" w:space="0" w:color="auto"/>
              <w:bottom w:val="single" w:sz="4" w:space="0" w:color="auto"/>
              <w:right w:val="single" w:sz="4" w:space="0" w:color="auto"/>
            </w:tcBorders>
            <w:shd w:val="clear" w:color="auto" w:fill="F7CAAC"/>
          </w:tcPr>
          <w:p w14:paraId="721E65F9" w14:textId="77777777" w:rsidR="001173EE" w:rsidRDefault="001173EE" w:rsidP="00CD1860">
            <w:pPr>
              <w:jc w:val="right"/>
              <w:rPr>
                <w:b/>
                <w:sz w:val="24"/>
              </w:rPr>
            </w:pPr>
            <w:r>
              <w:rPr>
                <w:b/>
              </w:rPr>
              <w:t>Období</w:t>
            </w:r>
          </w:p>
          <w:p w14:paraId="133B0509" w14:textId="77777777" w:rsidR="001173EE" w:rsidRDefault="001173EE" w:rsidP="00CD1860">
            <w:pPr>
              <w:jc w:val="right"/>
              <w:rPr>
                <w:b/>
                <w:sz w:val="24"/>
              </w:rPr>
            </w:pPr>
          </w:p>
        </w:tc>
      </w:tr>
      <w:tr w:rsidR="001173EE" w14:paraId="17A8B298"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BDA3CA5" w14:textId="77777777" w:rsidR="001173EE" w:rsidRDefault="001173EE" w:rsidP="00CD1860">
            <w:pPr>
              <w:jc w:val="both"/>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556507" w14:textId="77777777" w:rsidR="001173EE" w:rsidRDefault="001173EE" w:rsidP="00CD1860">
            <w:pPr>
              <w:jc w:val="both"/>
              <w:rPr>
                <w:b/>
              </w:rPr>
            </w:pPr>
            <w:r>
              <w:rPr>
                <w:b/>
              </w:rPr>
              <w:t>Vybrané mezinárodní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1D11845A" w14:textId="77777777" w:rsidR="001173EE" w:rsidRDefault="001173EE" w:rsidP="00CD1860">
            <w:pPr>
              <w:jc w:val="right"/>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40F3D1F" w14:textId="77777777" w:rsidR="001173EE" w:rsidRDefault="001173EE" w:rsidP="00CD1860">
            <w:pPr>
              <w:rPr>
                <w:b/>
              </w:rPr>
            </w:pPr>
          </w:p>
        </w:tc>
      </w:tr>
      <w:tr w:rsidR="001173EE" w:rsidRPr="002C6BDE" w14:paraId="138B43FB"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3DD82D03" w14:textId="77777777" w:rsidR="001173EE" w:rsidRPr="002C6BDE" w:rsidRDefault="001173EE" w:rsidP="00CD1860">
            <w:pPr>
              <w:rPr>
                <w:bCs/>
              </w:rPr>
            </w:pPr>
            <w:r w:rsidRPr="002C6BDE">
              <w:rPr>
                <w:bCs/>
              </w:rPr>
              <w:t>Mgr. Matyáš Adam,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943A3FC" w14:textId="77777777" w:rsidR="001173EE" w:rsidRPr="002C6BDE" w:rsidRDefault="001173EE" w:rsidP="00CD1860">
            <w:pPr>
              <w:jc w:val="both"/>
              <w:rPr>
                <w:bCs/>
              </w:rPr>
            </w:pPr>
            <w:r w:rsidRPr="002C6BDE">
              <w:rPr>
                <w:bCs/>
              </w:rPr>
              <w:t>22020458 Citizen Science in the Carpathians: Building capacities of protected areas managers in adopting innovative tools</w:t>
            </w:r>
            <w:r>
              <w:rPr>
                <w:bCs/>
              </w:rPr>
              <w:t>, V4</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2F6B07F"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6CDDC995" w14:textId="77777777" w:rsidR="001173EE" w:rsidRPr="002C6BDE" w:rsidRDefault="001173EE" w:rsidP="00CD1860">
            <w:pPr>
              <w:rPr>
                <w:bCs/>
              </w:rPr>
            </w:pPr>
            <w:r w:rsidRPr="002C6BDE">
              <w:rPr>
                <w:bCs/>
              </w:rPr>
              <w:t>12/2020-7/2022</w:t>
            </w:r>
          </w:p>
        </w:tc>
      </w:tr>
      <w:tr w:rsidR="001173EE" w:rsidRPr="002C6BDE" w14:paraId="0B27471A"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60BBA88F" w14:textId="77777777" w:rsidR="001173EE" w:rsidRPr="002C6BDE" w:rsidRDefault="001173EE" w:rsidP="00CD1860">
            <w:pPr>
              <w:rPr>
                <w:bCs/>
              </w:rPr>
            </w:pPr>
            <w:r w:rsidRPr="002C6BDE">
              <w:rPr>
                <w:bCs/>
              </w:rPr>
              <w:t>Ing. Mgr. Jiří Lehejček, 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E4E84" w14:textId="77777777" w:rsidR="001173EE" w:rsidRPr="002C6BDE" w:rsidRDefault="001173EE" w:rsidP="00CD1860">
            <w:pPr>
              <w:jc w:val="both"/>
              <w:rPr>
                <w:bCs/>
              </w:rPr>
            </w:pPr>
            <w:r w:rsidRPr="002C6BDE">
              <w:rPr>
                <w:bCs/>
              </w:rPr>
              <w:t>730938 (EnResClim) Environmental Response to Climate change – from cell to landscape level</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6356EC40" w14:textId="77777777" w:rsidR="001173EE" w:rsidRPr="002C6BDE" w:rsidRDefault="001173EE" w:rsidP="00B44BAC">
            <w:pPr>
              <w:jc w:val="center"/>
              <w:rPr>
                <w:bCs/>
              </w:rPr>
            </w:pPr>
            <w:r w:rsidRPr="002C6BDE">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B24C56" w14:textId="77777777" w:rsidR="001173EE" w:rsidRPr="002C6BDE" w:rsidRDefault="001173EE" w:rsidP="00CD1860">
            <w:pPr>
              <w:rPr>
                <w:bCs/>
              </w:rPr>
            </w:pPr>
            <w:r w:rsidRPr="002C6BDE">
              <w:rPr>
                <w:bCs/>
              </w:rPr>
              <w:t>2020-2022</w:t>
            </w:r>
          </w:p>
        </w:tc>
      </w:tr>
      <w:tr w:rsidR="001173EE" w:rsidRPr="00312025" w14:paraId="5ECCF681"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CDF6B56" w14:textId="3EEB955A" w:rsidR="001173EE" w:rsidRPr="00312025" w:rsidRDefault="001173EE" w:rsidP="00CD1860">
            <w:pPr>
              <w:rPr>
                <w:bCs/>
              </w:rPr>
            </w:pPr>
            <w:r w:rsidRPr="00312025">
              <w:rPr>
                <w:bCs/>
              </w:rPr>
              <w:t xml:space="preserve">RNDr. Jakub Trojan, </w:t>
            </w:r>
            <w:r w:rsidR="00084881">
              <w:t xml:space="preserve">MSc, </w:t>
            </w:r>
            <w:r w:rsidRPr="00312025">
              <w:rPr>
                <w:bCs/>
              </w:rPr>
              <w:t>Ph.D.</w:t>
            </w: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B99B" w14:textId="77777777" w:rsidR="001173EE" w:rsidRPr="00312025" w:rsidRDefault="001173EE" w:rsidP="00CD1860">
            <w:pPr>
              <w:jc w:val="both"/>
              <w:rPr>
                <w:bCs/>
              </w:rPr>
            </w:pPr>
            <w:r w:rsidRPr="00312025">
              <w:rPr>
                <w:bCs/>
              </w:rPr>
              <w:t>COST – CA15212 Citizen Science to promote creativity, scientific literacy, and innovation throughout Europe.</w:t>
            </w:r>
          </w:p>
          <w:p w14:paraId="1C4E306C" w14:textId="77777777" w:rsidR="001173EE" w:rsidRPr="00312025" w:rsidRDefault="001173EE" w:rsidP="00CD1860">
            <w:pPr>
              <w:jc w:val="both"/>
              <w:rPr>
                <w:bCs/>
              </w:rPr>
            </w:pPr>
            <w:r w:rsidRPr="00312025">
              <w:rPr>
                <w:bCs/>
              </w:rPr>
              <w:t xml:space="preserve">CA15212, spoluřešitel </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7EA47327" w14:textId="77777777" w:rsidR="001173EE" w:rsidRPr="00312025" w:rsidRDefault="001173EE" w:rsidP="00B44BAC">
            <w:pPr>
              <w:jc w:val="center"/>
              <w:rPr>
                <w:bCs/>
              </w:rPr>
            </w:pPr>
            <w:r w:rsidRPr="00312025">
              <w:rPr>
                <w:bCs/>
              </w:rPr>
              <w:t>A</w:t>
            </w: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05E289CB" w14:textId="77777777" w:rsidR="001173EE" w:rsidRPr="00312025" w:rsidRDefault="001173EE" w:rsidP="00CD1860">
            <w:pPr>
              <w:rPr>
                <w:bCs/>
              </w:rPr>
            </w:pPr>
            <w:r w:rsidRPr="00312025">
              <w:rPr>
                <w:bCs/>
              </w:rPr>
              <w:t>2016-2020</w:t>
            </w:r>
          </w:p>
        </w:tc>
      </w:tr>
      <w:tr w:rsidR="001173EE" w14:paraId="202148D7" w14:textId="77777777" w:rsidTr="00CD1860">
        <w:trPr>
          <w:cantSplit/>
        </w:trPr>
        <w:tc>
          <w:tcPr>
            <w:tcW w:w="2232" w:type="dxa"/>
            <w:tcBorders>
              <w:top w:val="single" w:sz="4" w:space="0" w:color="auto"/>
              <w:left w:val="single" w:sz="4" w:space="0" w:color="auto"/>
              <w:bottom w:val="single" w:sz="4" w:space="0" w:color="auto"/>
              <w:right w:val="single" w:sz="4" w:space="0" w:color="auto"/>
            </w:tcBorders>
            <w:shd w:val="clear" w:color="auto" w:fill="FFFFFF" w:themeFill="background1"/>
          </w:tcPr>
          <w:p w14:paraId="781990D2" w14:textId="77777777" w:rsidR="001173EE" w:rsidRDefault="001173EE" w:rsidP="00CD1860">
            <w:pPr>
              <w:rPr>
                <w:b/>
              </w:rPr>
            </w:pPr>
          </w:p>
        </w:tc>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D5BFF4" w14:textId="77777777" w:rsidR="001173EE" w:rsidRDefault="001173EE" w:rsidP="00CD1860">
            <w:pPr>
              <w:jc w:val="both"/>
              <w:rPr>
                <w:b/>
              </w:rPr>
            </w:pPr>
            <w:r w:rsidRPr="00FF3872">
              <w:rPr>
                <w:b/>
              </w:rPr>
              <w:t>Vybrané vědecko-výzkumné projekty</w:t>
            </w:r>
          </w:p>
        </w:tc>
        <w:tc>
          <w:tcPr>
            <w:tcW w:w="760" w:type="dxa"/>
            <w:tcBorders>
              <w:top w:val="single" w:sz="4" w:space="0" w:color="auto"/>
              <w:left w:val="single" w:sz="4" w:space="0" w:color="auto"/>
              <w:bottom w:val="single" w:sz="4" w:space="0" w:color="auto"/>
              <w:right w:val="single" w:sz="4" w:space="0" w:color="auto"/>
            </w:tcBorders>
            <w:shd w:val="clear" w:color="auto" w:fill="FFFFFF" w:themeFill="background1"/>
          </w:tcPr>
          <w:p w14:paraId="2E31AA44" w14:textId="77777777" w:rsidR="001173EE" w:rsidRDefault="001173EE" w:rsidP="00B44BAC">
            <w:pPr>
              <w:jc w:val="center"/>
              <w:rPr>
                <w:b/>
              </w:rPr>
            </w:pPr>
          </w:p>
        </w:tc>
        <w:tc>
          <w:tcPr>
            <w:tcW w:w="1386" w:type="dxa"/>
            <w:tcBorders>
              <w:top w:val="single" w:sz="4" w:space="0" w:color="auto"/>
              <w:left w:val="single" w:sz="4" w:space="0" w:color="auto"/>
              <w:bottom w:val="single" w:sz="4" w:space="0" w:color="auto"/>
              <w:right w:val="single" w:sz="4" w:space="0" w:color="auto"/>
            </w:tcBorders>
            <w:shd w:val="clear" w:color="auto" w:fill="FFFFFF" w:themeFill="background1"/>
          </w:tcPr>
          <w:p w14:paraId="425DB624" w14:textId="77777777" w:rsidR="001173EE" w:rsidRDefault="001173EE" w:rsidP="00CD1860">
            <w:pPr>
              <w:rPr>
                <w:b/>
              </w:rPr>
            </w:pPr>
          </w:p>
        </w:tc>
      </w:tr>
      <w:tr w:rsidR="001173EE" w14:paraId="242783A4"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37F417B4" w14:textId="77777777" w:rsidR="001173EE" w:rsidRDefault="001173EE" w:rsidP="00CD1860">
            <w:r>
              <w:t>prof. Ing. Boris Popesko, Ph.D.</w:t>
            </w:r>
          </w:p>
        </w:tc>
        <w:tc>
          <w:tcPr>
            <w:tcW w:w="5522" w:type="dxa"/>
            <w:tcBorders>
              <w:top w:val="single" w:sz="4" w:space="0" w:color="auto"/>
              <w:left w:val="single" w:sz="4" w:space="0" w:color="auto"/>
              <w:bottom w:val="single" w:sz="4" w:space="0" w:color="auto"/>
              <w:right w:val="single" w:sz="4" w:space="0" w:color="auto"/>
            </w:tcBorders>
            <w:hideMark/>
          </w:tcPr>
          <w:p w14:paraId="2A3E25B1" w14:textId="77777777" w:rsidR="001173EE" w:rsidRDefault="001173EE" w:rsidP="00CD1860">
            <w:pPr>
              <w:jc w:val="both"/>
            </w:pPr>
            <w:r>
              <w:rPr>
                <w:bCs/>
              </w:rPr>
              <w:t xml:space="preserve">Determinanty struktury systémů rozpočetnictví a měření výkonnosti a jejich vliv na chování a výkonnost organizace (GAČR: </w:t>
            </w:r>
            <w:r>
              <w:t>17-13518S)</w:t>
            </w:r>
          </w:p>
        </w:tc>
        <w:tc>
          <w:tcPr>
            <w:tcW w:w="760" w:type="dxa"/>
            <w:tcBorders>
              <w:top w:val="single" w:sz="4" w:space="0" w:color="auto"/>
              <w:left w:val="single" w:sz="4" w:space="0" w:color="auto"/>
              <w:bottom w:val="single" w:sz="4" w:space="0" w:color="auto"/>
              <w:right w:val="single" w:sz="4" w:space="0" w:color="auto"/>
            </w:tcBorders>
            <w:hideMark/>
          </w:tcPr>
          <w:p w14:paraId="2D38ADDA"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727240A9" w14:textId="77777777" w:rsidR="001173EE" w:rsidRDefault="001173EE" w:rsidP="00CD1860">
            <w:r>
              <w:t>2017-2019</w:t>
            </w:r>
          </w:p>
        </w:tc>
      </w:tr>
      <w:tr w:rsidR="001173EE" w14:paraId="618DF950"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1AF1E1F4" w14:textId="77777777" w:rsidR="001173EE" w:rsidRDefault="001173EE" w:rsidP="00CD1860">
            <w:r>
              <w:t>prof. Dr. Ing. Drahomíra Pavelková</w:t>
            </w:r>
          </w:p>
        </w:tc>
        <w:tc>
          <w:tcPr>
            <w:tcW w:w="5522" w:type="dxa"/>
            <w:tcBorders>
              <w:top w:val="single" w:sz="4" w:space="0" w:color="auto"/>
              <w:left w:val="single" w:sz="4" w:space="0" w:color="auto"/>
              <w:bottom w:val="single" w:sz="4" w:space="0" w:color="auto"/>
              <w:right w:val="single" w:sz="4" w:space="0" w:color="auto"/>
            </w:tcBorders>
            <w:hideMark/>
          </w:tcPr>
          <w:p w14:paraId="4C760A08" w14:textId="77777777" w:rsidR="001173EE" w:rsidRDefault="001173EE" w:rsidP="00CD1860">
            <w:pPr>
              <w:jc w:val="both"/>
            </w:pPr>
            <w:r>
              <w:rPr>
                <w:bCs/>
              </w:rPr>
              <w:t xml:space="preserve">Metodika tvorby modelu predikce sektorové a podnikové výkonnosti v makroekonomických souvislostech (GAČR: </w:t>
            </w:r>
            <w:r>
              <w:t>16-25536S)</w:t>
            </w:r>
          </w:p>
        </w:tc>
        <w:tc>
          <w:tcPr>
            <w:tcW w:w="760" w:type="dxa"/>
            <w:tcBorders>
              <w:top w:val="single" w:sz="4" w:space="0" w:color="auto"/>
              <w:left w:val="single" w:sz="4" w:space="0" w:color="auto"/>
              <w:bottom w:val="single" w:sz="4" w:space="0" w:color="auto"/>
              <w:right w:val="single" w:sz="4" w:space="0" w:color="auto"/>
            </w:tcBorders>
            <w:hideMark/>
          </w:tcPr>
          <w:p w14:paraId="676BBE2E" w14:textId="77777777" w:rsidR="001173EE"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2B6BCC6B" w14:textId="77777777" w:rsidR="001173EE" w:rsidRDefault="001173EE" w:rsidP="00CD1860">
            <w:r>
              <w:t>2016-2018</w:t>
            </w:r>
          </w:p>
        </w:tc>
      </w:tr>
      <w:tr w:rsidR="001173EE" w14:paraId="6DCF9A3B" w14:textId="77777777" w:rsidTr="00CD1860">
        <w:tc>
          <w:tcPr>
            <w:tcW w:w="2232" w:type="dxa"/>
            <w:tcBorders>
              <w:top w:val="single" w:sz="4" w:space="0" w:color="auto"/>
              <w:left w:val="single" w:sz="4" w:space="0" w:color="auto"/>
              <w:bottom w:val="single" w:sz="4" w:space="0" w:color="auto"/>
              <w:right w:val="single" w:sz="4" w:space="0" w:color="auto"/>
            </w:tcBorders>
          </w:tcPr>
          <w:p w14:paraId="1EA2671A"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tcPr>
          <w:p w14:paraId="575A1FA5" w14:textId="77777777" w:rsidR="001173EE" w:rsidRDefault="001173EE" w:rsidP="00CD1860">
            <w:pPr>
              <w:jc w:val="both"/>
            </w:pPr>
            <w:r>
              <w:t>Budování výzkumného týmu v oblasti sociální ekonomiky jako zdroje trvale udržitelného ekonomického růstu postindustriálních evropských regionů (NF-CZ07-MOP-4-464-2015-Mobility VaV)</w:t>
            </w:r>
          </w:p>
        </w:tc>
        <w:tc>
          <w:tcPr>
            <w:tcW w:w="760" w:type="dxa"/>
            <w:tcBorders>
              <w:top w:val="single" w:sz="4" w:space="0" w:color="auto"/>
              <w:left w:val="single" w:sz="4" w:space="0" w:color="auto"/>
              <w:bottom w:val="single" w:sz="4" w:space="0" w:color="auto"/>
              <w:right w:val="single" w:sz="4" w:space="0" w:color="auto"/>
            </w:tcBorders>
          </w:tcPr>
          <w:p w14:paraId="377CD68E" w14:textId="77777777" w:rsidR="001173EE" w:rsidRDefault="001173EE" w:rsidP="00B44BAC">
            <w:pPr>
              <w:jc w:val="center"/>
            </w:pPr>
            <w:r>
              <w:t>A</w:t>
            </w:r>
          </w:p>
        </w:tc>
        <w:tc>
          <w:tcPr>
            <w:tcW w:w="1386" w:type="dxa"/>
            <w:tcBorders>
              <w:top w:val="single" w:sz="4" w:space="0" w:color="auto"/>
              <w:left w:val="single" w:sz="4" w:space="0" w:color="auto"/>
              <w:bottom w:val="single" w:sz="4" w:space="0" w:color="auto"/>
              <w:right w:val="single" w:sz="4" w:space="0" w:color="auto"/>
            </w:tcBorders>
          </w:tcPr>
          <w:p w14:paraId="4B3FE8B7" w14:textId="77777777" w:rsidR="001173EE" w:rsidRDefault="001173EE" w:rsidP="00CD1860">
            <w:r>
              <w:t>01.01.2016 - 30.09.2016</w:t>
            </w:r>
          </w:p>
        </w:tc>
      </w:tr>
      <w:tr w:rsidR="001173EE" w14:paraId="7B92CD3E"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05CBCE6"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0C799F3" w14:textId="77777777" w:rsidR="001173EE" w:rsidRDefault="001173EE" w:rsidP="00CD1860">
            <w:pPr>
              <w:jc w:val="both"/>
            </w:pPr>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5469C350"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7876AB33" w14:textId="77777777" w:rsidR="001173EE" w:rsidRDefault="001173EE" w:rsidP="00CD1860">
            <w:r>
              <w:t>01.03.2018 - 28.02.2022</w:t>
            </w:r>
          </w:p>
        </w:tc>
      </w:tr>
      <w:tr w:rsidR="001173EE" w14:paraId="0B5BAD43"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49D8BE55" w14:textId="77777777" w:rsidR="001173EE" w:rsidRDefault="001173EE" w:rsidP="00CD1860">
            <w:r>
              <w:t>doc. Ing. Zuzana Tučková, Ph.D.</w:t>
            </w:r>
          </w:p>
        </w:tc>
        <w:tc>
          <w:tcPr>
            <w:tcW w:w="5522" w:type="dxa"/>
            <w:tcBorders>
              <w:top w:val="single" w:sz="4" w:space="0" w:color="auto"/>
              <w:left w:val="single" w:sz="4" w:space="0" w:color="auto"/>
              <w:bottom w:val="single" w:sz="4" w:space="0" w:color="auto"/>
              <w:right w:val="single" w:sz="4" w:space="0" w:color="auto"/>
            </w:tcBorders>
            <w:hideMark/>
          </w:tcPr>
          <w:p w14:paraId="1B0A91A2" w14:textId="77777777" w:rsidR="001173EE" w:rsidRDefault="001173EE" w:rsidP="00CD1860">
            <w:pPr>
              <w:jc w:val="both"/>
            </w:pPr>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7F81A3A7" w14:textId="77777777" w:rsidR="001173EE" w:rsidRDefault="001173EE" w:rsidP="00B44BAC">
            <w:pPr>
              <w:jc w:val="center"/>
            </w:pPr>
            <w:r>
              <w:t>C</w:t>
            </w:r>
          </w:p>
        </w:tc>
        <w:tc>
          <w:tcPr>
            <w:tcW w:w="1386" w:type="dxa"/>
            <w:tcBorders>
              <w:top w:val="single" w:sz="4" w:space="0" w:color="auto"/>
              <w:left w:val="single" w:sz="4" w:space="0" w:color="auto"/>
              <w:bottom w:val="single" w:sz="4" w:space="0" w:color="auto"/>
              <w:right w:val="single" w:sz="4" w:space="0" w:color="auto"/>
            </w:tcBorders>
            <w:hideMark/>
          </w:tcPr>
          <w:p w14:paraId="2B703987" w14:textId="77777777" w:rsidR="001173EE" w:rsidRDefault="001173EE" w:rsidP="00CD1860">
            <w:r>
              <w:t>01.07.2021 - 30.06.2023</w:t>
            </w:r>
          </w:p>
        </w:tc>
      </w:tr>
      <w:tr w:rsidR="001173EE" w:rsidRPr="00BD4A5A" w14:paraId="5A9C086F" w14:textId="77777777" w:rsidTr="00CD1860">
        <w:tc>
          <w:tcPr>
            <w:tcW w:w="2232" w:type="dxa"/>
            <w:tcBorders>
              <w:top w:val="single" w:sz="4" w:space="0" w:color="auto"/>
              <w:left w:val="single" w:sz="4" w:space="0" w:color="auto"/>
              <w:bottom w:val="single" w:sz="4" w:space="0" w:color="auto"/>
              <w:right w:val="single" w:sz="4" w:space="0" w:color="auto"/>
            </w:tcBorders>
            <w:hideMark/>
          </w:tcPr>
          <w:p w14:paraId="5712A62D" w14:textId="77777777" w:rsidR="001173EE" w:rsidRPr="00FF3872" w:rsidRDefault="001173EE" w:rsidP="00CD1860">
            <w:r w:rsidRPr="00FF3872">
              <w:t>Mgr. Ing. Jiří Lehejček, Ph.D.</w:t>
            </w:r>
          </w:p>
        </w:tc>
        <w:tc>
          <w:tcPr>
            <w:tcW w:w="5522" w:type="dxa"/>
            <w:tcBorders>
              <w:top w:val="single" w:sz="4" w:space="0" w:color="auto"/>
              <w:left w:val="single" w:sz="4" w:space="0" w:color="auto"/>
              <w:bottom w:val="single" w:sz="4" w:space="0" w:color="auto"/>
              <w:right w:val="single" w:sz="4" w:space="0" w:color="auto"/>
            </w:tcBorders>
            <w:hideMark/>
          </w:tcPr>
          <w:p w14:paraId="017DE717" w14:textId="77777777" w:rsidR="001173EE" w:rsidRPr="00FF3872" w:rsidRDefault="001173EE" w:rsidP="00CD1860">
            <w:pPr>
              <w:jc w:val="both"/>
            </w:pPr>
            <w:r w:rsidRPr="004E6F86">
              <w:t>TL03000007 Posílení resilience venkova prostřednictvím aktivizace lokálních aktérů a vlastníků půdy</w:t>
            </w:r>
          </w:p>
        </w:tc>
        <w:tc>
          <w:tcPr>
            <w:tcW w:w="760" w:type="dxa"/>
            <w:tcBorders>
              <w:top w:val="single" w:sz="4" w:space="0" w:color="auto"/>
              <w:left w:val="single" w:sz="4" w:space="0" w:color="auto"/>
              <w:bottom w:val="single" w:sz="4" w:space="0" w:color="auto"/>
              <w:right w:val="single" w:sz="4" w:space="0" w:color="auto"/>
            </w:tcBorders>
            <w:hideMark/>
          </w:tcPr>
          <w:p w14:paraId="56170F8E" w14:textId="77777777" w:rsidR="001173EE" w:rsidRPr="00FF3872"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hideMark/>
          </w:tcPr>
          <w:p w14:paraId="4DBCAF40" w14:textId="77777777" w:rsidR="001173EE" w:rsidRPr="00BD4A5A" w:rsidRDefault="001173EE" w:rsidP="00CD1860">
            <w:r>
              <w:t>2020-2023</w:t>
            </w:r>
          </w:p>
        </w:tc>
      </w:tr>
      <w:tr w:rsidR="001173EE" w:rsidRPr="00457EF0" w14:paraId="5899CADF" w14:textId="77777777" w:rsidTr="00CD1860">
        <w:tc>
          <w:tcPr>
            <w:tcW w:w="2232" w:type="dxa"/>
            <w:tcBorders>
              <w:top w:val="single" w:sz="4" w:space="0" w:color="auto"/>
              <w:left w:val="single" w:sz="4" w:space="0" w:color="auto"/>
              <w:bottom w:val="single" w:sz="4" w:space="0" w:color="auto"/>
              <w:right w:val="single" w:sz="4" w:space="0" w:color="auto"/>
            </w:tcBorders>
          </w:tcPr>
          <w:p w14:paraId="2EFC7087" w14:textId="77777777" w:rsidR="001173EE" w:rsidRPr="00457EF0" w:rsidRDefault="001173EE" w:rsidP="00CD1860">
            <w:r>
              <w:t>Prof. Ing. Vladimír Sedlařík, Ph.D.</w:t>
            </w:r>
          </w:p>
        </w:tc>
        <w:tc>
          <w:tcPr>
            <w:tcW w:w="5522" w:type="dxa"/>
            <w:tcBorders>
              <w:top w:val="single" w:sz="4" w:space="0" w:color="auto"/>
              <w:left w:val="single" w:sz="4" w:space="0" w:color="auto"/>
              <w:bottom w:val="single" w:sz="4" w:space="0" w:color="auto"/>
              <w:right w:val="single" w:sz="4" w:space="0" w:color="auto"/>
            </w:tcBorders>
          </w:tcPr>
          <w:p w14:paraId="2575BB98" w14:textId="77777777" w:rsidR="001173EE" w:rsidRPr="00457EF0" w:rsidRDefault="001173EE" w:rsidP="00CD1860">
            <w:pPr>
              <w:jc w:val="both"/>
            </w:pPr>
            <w:r w:rsidRPr="008108A1">
              <w:t>Vývoj nových aditiv pro termoplastické zpracování biorozložitelných polymerů</w:t>
            </w:r>
            <w:r>
              <w:t xml:space="preserve"> (MŠMT, program Mobility 8JPL19031),</w:t>
            </w:r>
            <w:r w:rsidRPr="00163B1E">
              <w:t xml:space="preserve"> Rzeszow University of Technology</w:t>
            </w:r>
            <w:r>
              <w:t xml:space="preserve">, Polsko, </w:t>
            </w:r>
            <w:r>
              <w:br/>
            </w:r>
            <w:r w:rsidRPr="00B81965">
              <w:t>UNI -CPS, UTB</w:t>
            </w:r>
          </w:p>
        </w:tc>
        <w:tc>
          <w:tcPr>
            <w:tcW w:w="760" w:type="dxa"/>
            <w:tcBorders>
              <w:top w:val="single" w:sz="4" w:space="0" w:color="auto"/>
              <w:left w:val="single" w:sz="4" w:space="0" w:color="auto"/>
              <w:bottom w:val="single" w:sz="4" w:space="0" w:color="auto"/>
              <w:right w:val="single" w:sz="4" w:space="0" w:color="auto"/>
            </w:tcBorders>
          </w:tcPr>
          <w:p w14:paraId="30AA73D0" w14:textId="77777777" w:rsidR="001173EE" w:rsidRPr="00457EF0" w:rsidRDefault="001173EE" w:rsidP="00B44BAC">
            <w:pPr>
              <w:jc w:val="center"/>
            </w:pPr>
            <w:r>
              <w:t>B</w:t>
            </w:r>
          </w:p>
        </w:tc>
        <w:tc>
          <w:tcPr>
            <w:tcW w:w="1386" w:type="dxa"/>
            <w:tcBorders>
              <w:top w:val="single" w:sz="4" w:space="0" w:color="auto"/>
              <w:left w:val="single" w:sz="4" w:space="0" w:color="auto"/>
              <w:bottom w:val="single" w:sz="4" w:space="0" w:color="auto"/>
              <w:right w:val="single" w:sz="4" w:space="0" w:color="auto"/>
            </w:tcBorders>
          </w:tcPr>
          <w:p w14:paraId="1629B1E1" w14:textId="77777777" w:rsidR="001173EE" w:rsidRPr="00457EF0" w:rsidRDefault="001173EE" w:rsidP="00CD1860">
            <w:r>
              <w:t>2020-2022</w:t>
            </w:r>
          </w:p>
        </w:tc>
      </w:tr>
      <w:tr w:rsidR="001173EE" w14:paraId="2A0CC9D6" w14:textId="77777777" w:rsidTr="00CD186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F08A774" w14:textId="77777777" w:rsidR="001173EE" w:rsidRDefault="001173EE" w:rsidP="00CD1860">
            <w:pPr>
              <w:jc w:val="both"/>
              <w:rPr>
                <w:b/>
              </w:rPr>
            </w:pPr>
            <w:r>
              <w:rPr>
                <w:b/>
              </w:rPr>
              <w:t>Přehled řešených projektů a dalších aktivit v rámci spolupráce s praxí u profesně zaměřeného bakalářského a magisterského studijního programu</w:t>
            </w:r>
          </w:p>
        </w:tc>
      </w:tr>
      <w:tr w:rsidR="001173EE" w:rsidRPr="00163B1E" w14:paraId="78449C13" w14:textId="77777777" w:rsidTr="00CD1860">
        <w:trPr>
          <w:cantSplit/>
          <w:trHeight w:val="283"/>
        </w:trPr>
        <w:tc>
          <w:tcPr>
            <w:tcW w:w="2232" w:type="dxa"/>
            <w:tcBorders>
              <w:top w:val="single" w:sz="4" w:space="0" w:color="auto"/>
              <w:left w:val="single" w:sz="4" w:space="0" w:color="auto"/>
              <w:bottom w:val="single" w:sz="4" w:space="0" w:color="auto"/>
              <w:right w:val="single" w:sz="4" w:space="0" w:color="auto"/>
            </w:tcBorders>
            <w:shd w:val="clear" w:color="auto" w:fill="F7CAAC"/>
            <w:hideMark/>
          </w:tcPr>
          <w:p w14:paraId="47A7CF2A" w14:textId="77777777" w:rsidR="001173EE" w:rsidRDefault="001173EE" w:rsidP="00CD1860">
            <w:pPr>
              <w:jc w:val="both"/>
              <w:rPr>
                <w:b/>
              </w:rPr>
            </w:pPr>
            <w:r>
              <w:rPr>
                <w:b/>
              </w:rPr>
              <w:t>Pracoviště praxe</w:t>
            </w:r>
          </w:p>
        </w:tc>
        <w:tc>
          <w:tcPr>
            <w:tcW w:w="5522" w:type="dxa"/>
            <w:tcBorders>
              <w:top w:val="single" w:sz="4" w:space="0" w:color="auto"/>
              <w:left w:val="single" w:sz="4" w:space="0" w:color="auto"/>
              <w:bottom w:val="single" w:sz="4" w:space="0" w:color="auto"/>
              <w:right w:val="single" w:sz="4" w:space="0" w:color="auto"/>
            </w:tcBorders>
            <w:shd w:val="clear" w:color="auto" w:fill="F7CAAC"/>
            <w:hideMark/>
          </w:tcPr>
          <w:p w14:paraId="0BC34F7C" w14:textId="77777777" w:rsidR="001173EE" w:rsidRDefault="001173EE" w:rsidP="00CD1860">
            <w:pPr>
              <w:jc w:val="both"/>
              <w:rPr>
                <w:b/>
              </w:rPr>
            </w:pPr>
            <w:r>
              <w:rPr>
                <w:b/>
              </w:rPr>
              <w:t xml:space="preserve">Název či popis projektu uskutečňovaného ve spolupráci s praxí </w:t>
            </w:r>
          </w:p>
        </w:tc>
        <w:tc>
          <w:tcPr>
            <w:tcW w:w="214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CCF7A0" w14:textId="77777777" w:rsidR="001173EE" w:rsidRPr="00163B1E" w:rsidRDefault="001173EE" w:rsidP="00CD1860">
            <w:pPr>
              <w:rPr>
                <w:b/>
                <w:szCs w:val="22"/>
              </w:rPr>
            </w:pPr>
            <w:r w:rsidRPr="00163B1E">
              <w:rPr>
                <w:b/>
                <w:szCs w:val="22"/>
              </w:rPr>
              <w:t>Období</w:t>
            </w:r>
          </w:p>
        </w:tc>
      </w:tr>
      <w:tr w:rsidR="001173EE" w:rsidRPr="00163B1E" w14:paraId="602E2A64" w14:textId="77777777" w:rsidTr="00CD1860">
        <w:tc>
          <w:tcPr>
            <w:tcW w:w="2232" w:type="dxa"/>
            <w:tcBorders>
              <w:top w:val="single" w:sz="4" w:space="0" w:color="auto"/>
              <w:left w:val="single" w:sz="4" w:space="0" w:color="auto"/>
              <w:bottom w:val="single" w:sz="4" w:space="0" w:color="auto"/>
              <w:right w:val="single" w:sz="4" w:space="0" w:color="auto"/>
            </w:tcBorders>
          </w:tcPr>
          <w:p w14:paraId="7B2474C4" w14:textId="77777777" w:rsidR="001173EE" w:rsidRPr="00B81965" w:rsidRDefault="001173EE" w:rsidP="00BD7394">
            <w:r w:rsidRPr="00B81965">
              <w:rPr>
                <w:color w:val="181818"/>
                <w:shd w:val="clear" w:color="auto" w:fill="FFFFFF"/>
              </w:rPr>
              <w:t>LACRUM Velké Meziříčí, s.r.o., Výzkumný ústav meliorací a ochrany půdy</w:t>
            </w:r>
          </w:p>
        </w:tc>
        <w:tc>
          <w:tcPr>
            <w:tcW w:w="5522" w:type="dxa"/>
            <w:tcBorders>
              <w:top w:val="single" w:sz="4" w:space="0" w:color="auto"/>
              <w:left w:val="single" w:sz="4" w:space="0" w:color="auto"/>
              <w:bottom w:val="single" w:sz="4" w:space="0" w:color="auto"/>
              <w:right w:val="single" w:sz="4" w:space="0" w:color="auto"/>
            </w:tcBorders>
          </w:tcPr>
          <w:p w14:paraId="40A08AC0" w14:textId="77777777" w:rsidR="001173EE" w:rsidRPr="00B81965" w:rsidRDefault="001173EE">
            <w:pPr>
              <w:rPr>
                <w:color w:val="181818"/>
                <w:shd w:val="clear" w:color="auto" w:fill="FFFFFF"/>
              </w:rPr>
              <w:pPrChange w:id="562" w:author="Pavla Trefilová" w:date="2023-06-05T09:35:00Z">
                <w:pPr>
                  <w:jc w:val="center"/>
                </w:pPr>
              </w:pPrChange>
            </w:pPr>
            <w:r w:rsidRPr="00B81965">
              <w:rPr>
                <w:color w:val="181818"/>
                <w:shd w:val="clear" w:color="auto" w:fill="FFFFFF"/>
              </w:rPr>
              <w:t xml:space="preserve">Ekologicky šetrné materiály pro intenzifikaci rostlinné výroby s půdoochrannými vlastnostmi na bázi obnovitelných zdrojů </w:t>
            </w:r>
            <w:r w:rsidRPr="00563297">
              <w:rPr>
                <w:shd w:val="clear" w:color="auto" w:fill="FFFFFF"/>
              </w:rPr>
              <w:t>(</w:t>
            </w:r>
            <w:r>
              <w:rPr>
                <w:shd w:val="clear" w:color="auto" w:fill="FFFFFF"/>
              </w:rPr>
              <w:t xml:space="preserve">MZE, </w:t>
            </w:r>
            <w:r w:rsidR="00644BBC">
              <w:fldChar w:fldCharType="begin"/>
            </w:r>
            <w:r w:rsidR="00644BBC">
              <w:instrText xml:space="preserve"> HYPERLINK "https://www.rvvi.cz/cep?s=jednoduche-vyhledavani&amp;ss=detail&amp;n=0&amp;h=QK1910392" \t "_blank" </w:instrText>
            </w:r>
            <w:r w:rsidR="00644BBC">
              <w:fldChar w:fldCharType="separate"/>
            </w:r>
            <w:r w:rsidRPr="00BD7394">
              <w:rPr>
                <w:rStyle w:val="Hypertextovodkaz"/>
                <w:bCs/>
                <w:color w:val="auto"/>
                <w:u w:val="none"/>
                <w:shd w:val="clear" w:color="auto" w:fill="FFFFFF"/>
              </w:rPr>
              <w:t>QK1910392</w:t>
            </w:r>
            <w:r w:rsidR="00644BBC">
              <w:rPr>
                <w:rStyle w:val="Hypertextovodkaz"/>
                <w:bCs/>
                <w:color w:val="auto"/>
                <w:u w:val="none"/>
                <w:shd w:val="clear" w:color="auto" w:fill="FFFFFF"/>
              </w:rPr>
              <w:fldChar w:fldCharType="end"/>
            </w:r>
            <w:r w:rsidRPr="00BD7394">
              <w:rPr>
                <w:rStyle w:val="Hypertextovodkaz"/>
                <w:bCs/>
                <w:color w:val="auto"/>
                <w:u w:val="none"/>
                <w:shd w:val="clear" w:color="auto" w:fill="FFFFFF"/>
              </w:rPr>
              <w:t>)</w:t>
            </w:r>
          </w:p>
          <w:p w14:paraId="69F7B1DA" w14:textId="77777777" w:rsidR="001173EE" w:rsidRPr="00B81965" w:rsidRDefault="001173EE">
            <w:pPr>
              <w:pPrChange w:id="563" w:author="Pavla Trefilová" w:date="2023-06-05T09:35:00Z">
                <w:pPr>
                  <w:jc w:val="center"/>
                </w:pPr>
              </w:pPrChange>
            </w:pPr>
          </w:p>
        </w:tc>
        <w:tc>
          <w:tcPr>
            <w:tcW w:w="2146" w:type="dxa"/>
            <w:gridSpan w:val="2"/>
            <w:tcBorders>
              <w:top w:val="single" w:sz="4" w:space="0" w:color="auto"/>
              <w:left w:val="single" w:sz="4" w:space="0" w:color="auto"/>
              <w:bottom w:val="single" w:sz="4" w:space="0" w:color="auto"/>
              <w:right w:val="single" w:sz="4" w:space="0" w:color="auto"/>
            </w:tcBorders>
          </w:tcPr>
          <w:p w14:paraId="5E6EEAAF" w14:textId="77777777" w:rsidR="001173EE" w:rsidRPr="00163B1E" w:rsidRDefault="001173EE" w:rsidP="00CD1860">
            <w:r w:rsidRPr="00163B1E">
              <w:t>1.2019-12.2023</w:t>
            </w:r>
          </w:p>
        </w:tc>
      </w:tr>
      <w:tr w:rsidR="001173EE" w:rsidRPr="00163B1E" w14:paraId="42BCFF8E" w14:textId="77777777" w:rsidTr="00CD1860">
        <w:tc>
          <w:tcPr>
            <w:tcW w:w="2232" w:type="dxa"/>
            <w:tcBorders>
              <w:top w:val="single" w:sz="4" w:space="0" w:color="auto"/>
              <w:left w:val="single" w:sz="4" w:space="0" w:color="auto"/>
              <w:bottom w:val="single" w:sz="4" w:space="0" w:color="auto"/>
              <w:right w:val="single" w:sz="4" w:space="0" w:color="auto"/>
            </w:tcBorders>
          </w:tcPr>
          <w:p w14:paraId="661D30F7"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08EC707D" w14:textId="77777777" w:rsidR="001173EE" w:rsidRPr="00B81965" w:rsidRDefault="001173EE">
            <w:pPr>
              <w:rPr>
                <w:color w:val="181818"/>
                <w:shd w:val="clear" w:color="auto" w:fill="FFFFFF"/>
              </w:rPr>
              <w:pPrChange w:id="564" w:author="Pavla Trefilová" w:date="2023-06-05T09:35:00Z">
                <w:pPr>
                  <w:jc w:val="center"/>
                </w:pPr>
              </w:pPrChange>
            </w:pPr>
            <w:r w:rsidRPr="00B81965">
              <w:t xml:space="preserve">Biologicky aktivní skleněné matrice pro účinnou hygienizaci vod. </w:t>
            </w:r>
            <w:r>
              <w:t>(MPO, p</w:t>
            </w:r>
            <w:r w:rsidRPr="00B81965">
              <w:t>rogram TRIO FV30337</w:t>
            </w:r>
            <w:r>
              <w:t>)</w:t>
            </w:r>
          </w:p>
        </w:tc>
        <w:tc>
          <w:tcPr>
            <w:tcW w:w="2146" w:type="dxa"/>
            <w:gridSpan w:val="2"/>
            <w:tcBorders>
              <w:top w:val="single" w:sz="4" w:space="0" w:color="auto"/>
              <w:left w:val="single" w:sz="4" w:space="0" w:color="auto"/>
              <w:bottom w:val="single" w:sz="4" w:space="0" w:color="auto"/>
              <w:right w:val="single" w:sz="4" w:space="0" w:color="auto"/>
            </w:tcBorders>
          </w:tcPr>
          <w:p w14:paraId="71A42F71" w14:textId="77777777" w:rsidR="001173EE" w:rsidRPr="00163B1E" w:rsidRDefault="001173EE" w:rsidP="00CD1860">
            <w:r w:rsidRPr="00163B1E">
              <w:t>6.2018-12.2020</w:t>
            </w:r>
          </w:p>
        </w:tc>
      </w:tr>
      <w:tr w:rsidR="001173EE" w:rsidRPr="00163B1E" w14:paraId="3DD953AF" w14:textId="77777777" w:rsidTr="00CD1860">
        <w:tc>
          <w:tcPr>
            <w:tcW w:w="2232" w:type="dxa"/>
            <w:tcBorders>
              <w:top w:val="single" w:sz="4" w:space="0" w:color="auto"/>
              <w:left w:val="single" w:sz="4" w:space="0" w:color="auto"/>
              <w:bottom w:val="single" w:sz="4" w:space="0" w:color="auto"/>
              <w:right w:val="single" w:sz="4" w:space="0" w:color="auto"/>
            </w:tcBorders>
          </w:tcPr>
          <w:p w14:paraId="67A4CE04" w14:textId="77777777" w:rsidR="001173EE" w:rsidRPr="00B81965" w:rsidRDefault="001173EE" w:rsidP="00BD7394">
            <w:r>
              <w:t>TOPVET MVDr. Jiří Pantůček</w:t>
            </w:r>
          </w:p>
        </w:tc>
        <w:tc>
          <w:tcPr>
            <w:tcW w:w="5522" w:type="dxa"/>
            <w:tcBorders>
              <w:top w:val="single" w:sz="4" w:space="0" w:color="auto"/>
              <w:left w:val="single" w:sz="4" w:space="0" w:color="auto"/>
              <w:bottom w:val="single" w:sz="4" w:space="0" w:color="auto"/>
              <w:right w:val="single" w:sz="4" w:space="0" w:color="auto"/>
            </w:tcBorders>
          </w:tcPr>
          <w:p w14:paraId="38804AB7" w14:textId="77777777" w:rsidR="001173EE" w:rsidRPr="00B81965" w:rsidRDefault="001173EE">
            <w:pPr>
              <w:pPrChange w:id="565" w:author="Pavla Trefilová" w:date="2023-06-05T09:35:00Z">
                <w:pPr>
                  <w:jc w:val="center"/>
                </w:pPr>
              </w:pPrChange>
            </w:pPr>
            <w:r w:rsidRPr="00B81965">
              <w:t>Vývoj nových polymerních nosičů pro přírodní bioaktivní látky v submikro a nanoformách</w:t>
            </w:r>
            <w:r>
              <w:t xml:space="preserve"> (MPO, program TRIO</w:t>
            </w:r>
            <w:r w:rsidRPr="00B81965">
              <w:t xml:space="preserve"> FV10756</w:t>
            </w:r>
            <w:r>
              <w:t>)</w:t>
            </w:r>
          </w:p>
        </w:tc>
        <w:tc>
          <w:tcPr>
            <w:tcW w:w="2146" w:type="dxa"/>
            <w:gridSpan w:val="2"/>
            <w:tcBorders>
              <w:top w:val="single" w:sz="4" w:space="0" w:color="auto"/>
              <w:left w:val="single" w:sz="4" w:space="0" w:color="auto"/>
              <w:bottom w:val="single" w:sz="4" w:space="0" w:color="auto"/>
              <w:right w:val="single" w:sz="4" w:space="0" w:color="auto"/>
            </w:tcBorders>
          </w:tcPr>
          <w:p w14:paraId="2CBF3176" w14:textId="77777777" w:rsidR="001173EE" w:rsidRPr="00163B1E" w:rsidRDefault="001173EE" w:rsidP="00CD1860">
            <w:r w:rsidRPr="00163B1E">
              <w:t>1.20216-12.2020</w:t>
            </w:r>
          </w:p>
        </w:tc>
      </w:tr>
      <w:tr w:rsidR="001173EE" w:rsidRPr="00163B1E" w14:paraId="4DBE2B19" w14:textId="77777777" w:rsidTr="00CD1860">
        <w:tc>
          <w:tcPr>
            <w:tcW w:w="2232" w:type="dxa"/>
            <w:tcBorders>
              <w:top w:val="single" w:sz="4" w:space="0" w:color="auto"/>
              <w:left w:val="single" w:sz="4" w:space="0" w:color="auto"/>
              <w:bottom w:val="single" w:sz="4" w:space="0" w:color="auto"/>
              <w:right w:val="single" w:sz="4" w:space="0" w:color="auto"/>
            </w:tcBorders>
          </w:tcPr>
          <w:p w14:paraId="556C35EB" w14:textId="77777777" w:rsidR="001173EE" w:rsidRPr="00B81965" w:rsidRDefault="001173EE" w:rsidP="00BD7394">
            <w:r w:rsidRPr="00B81965">
              <w:t>NEDFORM, s.r.o.</w:t>
            </w:r>
          </w:p>
        </w:tc>
        <w:tc>
          <w:tcPr>
            <w:tcW w:w="5522" w:type="dxa"/>
            <w:tcBorders>
              <w:top w:val="single" w:sz="4" w:space="0" w:color="auto"/>
              <w:left w:val="single" w:sz="4" w:space="0" w:color="auto"/>
              <w:bottom w:val="single" w:sz="4" w:space="0" w:color="auto"/>
              <w:right w:val="single" w:sz="4" w:space="0" w:color="auto"/>
            </w:tcBorders>
          </w:tcPr>
          <w:p w14:paraId="335D4DF1" w14:textId="46E55C39" w:rsidR="001173EE" w:rsidRPr="00B81965" w:rsidRDefault="001173EE">
            <w:pPr>
              <w:ind w:left="2" w:hanging="2"/>
              <w:rPr>
                <w:color w:val="181818"/>
                <w:shd w:val="clear" w:color="auto" w:fill="FFFFFF"/>
              </w:rPr>
              <w:pPrChange w:id="566" w:author="Pavla Trefilová" w:date="2023-06-05T09:35:00Z">
                <w:pPr>
                  <w:ind w:left="2" w:hanging="2"/>
                  <w:jc w:val="center"/>
                </w:pPr>
              </w:pPrChange>
            </w:pPr>
            <w:r w:rsidRPr="00B81965">
              <w:rPr>
                <w:color w:val="181818"/>
                <w:shd w:val="clear" w:color="auto" w:fill="FFFFFF"/>
              </w:rPr>
              <w:t>Filtry pro odstraňování biologicky aktivních</w:t>
            </w:r>
            <w:r>
              <w:rPr>
                <w:color w:val="181818"/>
                <w:shd w:val="clear" w:color="auto" w:fill="FFFFFF"/>
              </w:rPr>
              <w:t xml:space="preserve"> molekul z pitné vod (</w:t>
            </w:r>
            <w:r>
              <w:rPr>
                <w:shd w:val="clear" w:color="auto" w:fill="FFFFFF"/>
              </w:rPr>
              <w:t>TAČ</w:t>
            </w:r>
            <w:r w:rsidRPr="00563297">
              <w:rPr>
                <w:shd w:val="clear" w:color="auto" w:fill="FFFFFF"/>
              </w:rPr>
              <w:t>R</w:t>
            </w:r>
            <w:r>
              <w:rPr>
                <w:shd w:val="clear" w:color="auto" w:fill="FFFFFF"/>
              </w:rPr>
              <w:t>, program TREND</w:t>
            </w:r>
            <w:r w:rsidRPr="00563297">
              <w:rPr>
                <w:shd w:val="clear" w:color="auto" w:fill="FFFFFF"/>
              </w:rPr>
              <w:t xml:space="preserve"> </w:t>
            </w:r>
            <w:r w:rsidR="00644BBC">
              <w:fldChar w:fldCharType="begin"/>
            </w:r>
            <w:r w:rsidR="00644BBC">
              <w:instrText xml:space="preserve"> HYPERLINK "https://www.isvavai.cz/cep?s=jednoduche-vyhledavani&amp;ss=detail&amp;n=0&amp;h=FW01010588" </w:instrText>
            </w:r>
            <w:r w:rsidR="00644BBC">
              <w:fldChar w:fldCharType="separate"/>
            </w:r>
            <w:r w:rsidRPr="00BD7394">
              <w:rPr>
                <w:rStyle w:val="Hypertextovodkaz"/>
                <w:bCs/>
                <w:color w:val="auto"/>
                <w:u w:val="none"/>
                <w:shd w:val="clear" w:color="auto" w:fill="FFFFFF"/>
              </w:rPr>
              <w:t>FW01010588</w:t>
            </w:r>
            <w:r w:rsidR="00644BBC">
              <w:rPr>
                <w:rStyle w:val="Hypertextovodkaz"/>
                <w:bCs/>
                <w:color w:val="auto"/>
                <w:u w:val="none"/>
                <w:shd w:val="clear" w:color="auto" w:fill="FFFFFF"/>
              </w:rPr>
              <w:fldChar w:fldCharType="end"/>
            </w:r>
            <w:r w:rsidRPr="00BD7394">
              <w:rPr>
                <w:rStyle w:val="Hypertextovodkaz"/>
                <w:bCs/>
                <w:color w:val="auto"/>
                <w:u w:val="none"/>
                <w:shd w:val="clear" w:color="auto" w:fill="FFFFFF"/>
              </w:rPr>
              <w:t>)</w:t>
            </w:r>
          </w:p>
          <w:p w14:paraId="1D83DAAA" w14:textId="77777777" w:rsidR="001173EE" w:rsidRPr="00B81965" w:rsidRDefault="001173EE">
            <w:pPr>
              <w:pPrChange w:id="567" w:author="Pavla Trefilová" w:date="2023-06-05T09:35:00Z">
                <w:pPr>
                  <w:jc w:val="center"/>
                </w:pPr>
              </w:pPrChange>
            </w:pPr>
          </w:p>
        </w:tc>
        <w:tc>
          <w:tcPr>
            <w:tcW w:w="2146" w:type="dxa"/>
            <w:gridSpan w:val="2"/>
            <w:tcBorders>
              <w:top w:val="single" w:sz="4" w:space="0" w:color="auto"/>
              <w:left w:val="single" w:sz="4" w:space="0" w:color="auto"/>
              <w:bottom w:val="single" w:sz="4" w:space="0" w:color="auto"/>
              <w:right w:val="single" w:sz="4" w:space="0" w:color="auto"/>
            </w:tcBorders>
          </w:tcPr>
          <w:p w14:paraId="66686381" w14:textId="77777777" w:rsidR="001173EE" w:rsidRPr="00163B1E" w:rsidRDefault="001173EE" w:rsidP="00CD1860">
            <w:r w:rsidRPr="00163B1E">
              <w:t>1.2020-12.2022</w:t>
            </w:r>
          </w:p>
        </w:tc>
      </w:tr>
      <w:tr w:rsidR="001173EE" w:rsidRPr="00163B1E" w14:paraId="2B2FDDE9" w14:textId="77777777" w:rsidTr="00CD1860">
        <w:tc>
          <w:tcPr>
            <w:tcW w:w="2232" w:type="dxa"/>
            <w:tcBorders>
              <w:top w:val="single" w:sz="4" w:space="0" w:color="auto"/>
              <w:left w:val="single" w:sz="4" w:space="0" w:color="auto"/>
              <w:bottom w:val="single" w:sz="4" w:space="0" w:color="auto"/>
              <w:right w:val="single" w:sz="4" w:space="0" w:color="auto"/>
            </w:tcBorders>
          </w:tcPr>
          <w:p w14:paraId="138832C1" w14:textId="77777777" w:rsidR="001173EE" w:rsidRPr="00B81965" w:rsidRDefault="001173EE" w:rsidP="00BD7394">
            <w:r>
              <w:t>PFNonwovens Czech s.r.o.</w:t>
            </w:r>
          </w:p>
        </w:tc>
        <w:tc>
          <w:tcPr>
            <w:tcW w:w="5522" w:type="dxa"/>
            <w:tcBorders>
              <w:top w:val="single" w:sz="4" w:space="0" w:color="auto"/>
              <w:left w:val="single" w:sz="4" w:space="0" w:color="auto"/>
              <w:bottom w:val="single" w:sz="4" w:space="0" w:color="auto"/>
              <w:right w:val="single" w:sz="4" w:space="0" w:color="auto"/>
            </w:tcBorders>
          </w:tcPr>
          <w:p w14:paraId="6B0FD354" w14:textId="77777777" w:rsidR="001173EE" w:rsidRPr="00B81965" w:rsidRDefault="001173EE">
            <w:pPr>
              <w:rPr>
                <w:color w:val="181818"/>
                <w:shd w:val="clear" w:color="auto" w:fill="FFFFFF"/>
              </w:rPr>
              <w:pPrChange w:id="568" w:author="Pavla Trefilová" w:date="2023-06-05T09:35:00Z">
                <w:pPr>
                  <w:jc w:val="center"/>
                </w:pPr>
              </w:pPrChange>
            </w:pPr>
            <w:r w:rsidRPr="00B81965">
              <w:rPr>
                <w:color w:val="181818"/>
                <w:shd w:val="clear" w:color="auto" w:fill="FFFFFF"/>
              </w:rPr>
              <w:t xml:space="preserve">Technologický výrobní odpad jako inovativní materiálový zdroj při procesu výroby netkaných textilií </w:t>
            </w:r>
            <w:r>
              <w:rPr>
                <w:color w:val="181818"/>
                <w:shd w:val="clear" w:color="auto" w:fill="FFFFFF"/>
              </w:rPr>
              <w:t xml:space="preserve">(TAČR, program TREND </w:t>
            </w:r>
            <w:r w:rsidRPr="00B81965">
              <w:rPr>
                <w:color w:val="181818"/>
                <w:shd w:val="clear" w:color="auto" w:fill="FFFFFF"/>
              </w:rPr>
              <w:t xml:space="preserve">  FW03010465</w:t>
            </w:r>
            <w:r>
              <w:rPr>
                <w:color w:val="181818"/>
                <w:shd w:val="clear" w:color="auto" w:fill="FFFFFF"/>
              </w:rPr>
              <w:t>)</w:t>
            </w:r>
          </w:p>
          <w:p w14:paraId="592B26B7" w14:textId="77777777" w:rsidR="001173EE" w:rsidRPr="00B81965" w:rsidRDefault="001173EE">
            <w:pPr>
              <w:pPrChange w:id="569" w:author="Pavla Trefilová" w:date="2023-06-05T09:35:00Z">
                <w:pPr>
                  <w:jc w:val="center"/>
                </w:pPr>
              </w:pPrChange>
            </w:pPr>
          </w:p>
        </w:tc>
        <w:tc>
          <w:tcPr>
            <w:tcW w:w="2146" w:type="dxa"/>
            <w:gridSpan w:val="2"/>
            <w:tcBorders>
              <w:top w:val="single" w:sz="4" w:space="0" w:color="auto"/>
              <w:left w:val="single" w:sz="4" w:space="0" w:color="auto"/>
              <w:bottom w:val="single" w:sz="4" w:space="0" w:color="auto"/>
              <w:right w:val="single" w:sz="4" w:space="0" w:color="auto"/>
            </w:tcBorders>
          </w:tcPr>
          <w:p w14:paraId="67791537" w14:textId="77777777" w:rsidR="001173EE" w:rsidRPr="00163B1E" w:rsidRDefault="001173EE" w:rsidP="00CD1860">
            <w:r w:rsidRPr="00163B1E">
              <w:t>1.2021-12.2024</w:t>
            </w:r>
          </w:p>
        </w:tc>
      </w:tr>
      <w:tr w:rsidR="001173EE" w:rsidRPr="00163B1E" w14:paraId="19E71FCC" w14:textId="77777777" w:rsidTr="00CD1860">
        <w:tc>
          <w:tcPr>
            <w:tcW w:w="2232" w:type="dxa"/>
            <w:tcBorders>
              <w:top w:val="single" w:sz="4" w:space="0" w:color="auto"/>
              <w:left w:val="single" w:sz="4" w:space="0" w:color="auto"/>
              <w:bottom w:val="single" w:sz="4" w:space="0" w:color="auto"/>
              <w:right w:val="single" w:sz="4" w:space="0" w:color="auto"/>
            </w:tcBorders>
          </w:tcPr>
          <w:p w14:paraId="666101F1" w14:textId="680FD50A" w:rsidR="001173EE" w:rsidRPr="008A1F4D" w:rsidRDefault="001173EE" w:rsidP="00BD7394">
            <w:r>
              <w:t>PFNonwovens Czech s.r.o</w:t>
            </w:r>
            <w:r w:rsidR="00BD7394">
              <w:t>.</w:t>
            </w:r>
          </w:p>
        </w:tc>
        <w:tc>
          <w:tcPr>
            <w:tcW w:w="5522" w:type="dxa"/>
            <w:tcBorders>
              <w:top w:val="single" w:sz="4" w:space="0" w:color="auto"/>
              <w:left w:val="single" w:sz="4" w:space="0" w:color="auto"/>
              <w:bottom w:val="single" w:sz="4" w:space="0" w:color="auto"/>
              <w:right w:val="single" w:sz="4" w:space="0" w:color="auto"/>
            </w:tcBorders>
          </w:tcPr>
          <w:p w14:paraId="329473A3" w14:textId="77777777" w:rsidR="001173EE" w:rsidRPr="008A1F4D" w:rsidRDefault="001173EE">
            <w:pPr>
              <w:pPrChange w:id="570" w:author="Pavla Trefilová" w:date="2023-06-05T09:35:00Z">
                <w:pPr>
                  <w:jc w:val="center"/>
                </w:pPr>
              </w:pPrChange>
            </w:pPr>
            <w:r w:rsidRPr="00163B1E">
              <w:t>Redukce uhlíkové stopy netkané textilie zejména pro jednorázové hygienické a medicínské aplikace</w:t>
            </w:r>
            <w:r>
              <w:t xml:space="preserve"> (TAČR, program TREND </w:t>
            </w:r>
            <w:r w:rsidRPr="00163B1E">
              <w:t>FW06010324</w:t>
            </w:r>
            <w:r>
              <w:t>)</w:t>
            </w:r>
          </w:p>
        </w:tc>
        <w:tc>
          <w:tcPr>
            <w:tcW w:w="2146" w:type="dxa"/>
            <w:gridSpan w:val="2"/>
            <w:tcBorders>
              <w:top w:val="single" w:sz="4" w:space="0" w:color="auto"/>
              <w:left w:val="single" w:sz="4" w:space="0" w:color="auto"/>
              <w:bottom w:val="single" w:sz="4" w:space="0" w:color="auto"/>
              <w:right w:val="single" w:sz="4" w:space="0" w:color="auto"/>
            </w:tcBorders>
          </w:tcPr>
          <w:p w14:paraId="0424FC13" w14:textId="77777777" w:rsidR="001173EE" w:rsidRPr="00163B1E" w:rsidRDefault="001173EE" w:rsidP="00CD1860">
            <w:r w:rsidRPr="00163B1E">
              <w:t>1.2023-12.2026</w:t>
            </w:r>
          </w:p>
        </w:tc>
      </w:tr>
      <w:tr w:rsidR="001173EE" w:rsidRPr="00163B1E" w14:paraId="25A1866C" w14:textId="77777777" w:rsidTr="00CD1860">
        <w:tc>
          <w:tcPr>
            <w:tcW w:w="2232" w:type="dxa"/>
            <w:tcBorders>
              <w:top w:val="single" w:sz="4" w:space="0" w:color="auto"/>
              <w:left w:val="single" w:sz="4" w:space="0" w:color="auto"/>
              <w:bottom w:val="single" w:sz="4" w:space="0" w:color="auto"/>
              <w:right w:val="single" w:sz="4" w:space="0" w:color="auto"/>
            </w:tcBorders>
          </w:tcPr>
          <w:p w14:paraId="52BBA61B" w14:textId="77777777" w:rsidR="001173EE" w:rsidRPr="008A1F4D" w:rsidRDefault="001173EE" w:rsidP="00BD7394">
            <w:r w:rsidRPr="00163B1E">
              <w:t>Fortes interactive</w:t>
            </w:r>
            <w:r>
              <w:t xml:space="preserve"> s.r.o.</w:t>
            </w:r>
            <w:r w:rsidRPr="00163B1E">
              <w:t>, SYNPO</w:t>
            </w:r>
            <w:r>
              <w:t xml:space="preserve"> a.s.</w:t>
            </w:r>
          </w:p>
        </w:tc>
        <w:tc>
          <w:tcPr>
            <w:tcW w:w="5522" w:type="dxa"/>
            <w:tcBorders>
              <w:top w:val="single" w:sz="4" w:space="0" w:color="auto"/>
              <w:left w:val="single" w:sz="4" w:space="0" w:color="auto"/>
              <w:bottom w:val="single" w:sz="4" w:space="0" w:color="auto"/>
              <w:right w:val="single" w:sz="4" w:space="0" w:color="auto"/>
            </w:tcBorders>
          </w:tcPr>
          <w:p w14:paraId="03E04137" w14:textId="77777777" w:rsidR="001173EE" w:rsidRPr="008A1F4D" w:rsidRDefault="001173EE">
            <w:pPr>
              <w:pPrChange w:id="571" w:author="Pavla Trefilová" w:date="2023-06-05T09:35:00Z">
                <w:pPr>
                  <w:jc w:val="center"/>
                </w:pPr>
              </w:pPrChange>
            </w:pPr>
            <w:r w:rsidRPr="00163B1E">
              <w:t>Trvalá ochrana dotykových obrazovek pro zamezení ukládání organických polutantů na jejich povrchu</w:t>
            </w:r>
            <w:r>
              <w:t xml:space="preserve"> (TAČR, projekt TREND </w:t>
            </w:r>
            <w:r w:rsidRPr="00163B1E">
              <w:t>FW03010006</w:t>
            </w:r>
            <w:r>
              <w:t>)</w:t>
            </w:r>
          </w:p>
        </w:tc>
        <w:tc>
          <w:tcPr>
            <w:tcW w:w="2146" w:type="dxa"/>
            <w:gridSpan w:val="2"/>
            <w:tcBorders>
              <w:top w:val="single" w:sz="4" w:space="0" w:color="auto"/>
              <w:left w:val="single" w:sz="4" w:space="0" w:color="auto"/>
              <w:bottom w:val="single" w:sz="4" w:space="0" w:color="auto"/>
              <w:right w:val="single" w:sz="4" w:space="0" w:color="auto"/>
            </w:tcBorders>
          </w:tcPr>
          <w:p w14:paraId="4D328191" w14:textId="77777777" w:rsidR="001173EE" w:rsidRPr="00163B1E" w:rsidRDefault="001173EE" w:rsidP="00CD1860">
            <w:r w:rsidRPr="00163B1E">
              <w:t>1.2021-12.2024</w:t>
            </w:r>
          </w:p>
        </w:tc>
      </w:tr>
      <w:tr w:rsidR="001173EE" w14:paraId="069E8903" w14:textId="77777777" w:rsidTr="00CD1860">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AEA28B" w14:textId="77777777" w:rsidR="001173EE" w:rsidRDefault="001173EE" w:rsidP="00CD1860">
            <w:pPr>
              <w:jc w:val="both"/>
              <w:rPr>
                <w:sz w:val="24"/>
              </w:rPr>
            </w:pPr>
            <w:r>
              <w:rPr>
                <w:b/>
              </w:rPr>
              <w:lastRenderedPageBreak/>
              <w:t>Odborné aktivity vztahující se k tvůrčí, resp. vědecké a umělecké činnosti vysoké školy, která souvisí se studijním programem</w:t>
            </w:r>
          </w:p>
        </w:tc>
      </w:tr>
      <w:tr w:rsidR="001173EE" w14:paraId="63F09D9B" w14:textId="77777777" w:rsidTr="00CD1860">
        <w:trPr>
          <w:trHeight w:val="1125"/>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0AFAFBC1" w14:textId="77777777" w:rsidR="001173EE" w:rsidRDefault="001173EE" w:rsidP="00CD1860">
            <w:pPr>
              <w:autoSpaceDE w:val="0"/>
              <w:autoSpaceDN w:val="0"/>
              <w:adjustRightInd w:val="0"/>
              <w:jc w:val="both"/>
              <w:rPr>
                <w:rFonts w:ascii="TimesNewRomanPSMT" w:eastAsia="Calibri" w:hAnsi="TimesNewRomanPSMT" w:cs="Calibri"/>
                <w:color w:val="000000"/>
              </w:rPr>
            </w:pPr>
          </w:p>
          <w:p w14:paraId="5998CF69" w14:textId="77585F22" w:rsidR="001173EE" w:rsidRDefault="001173EE" w:rsidP="00CD1860">
            <w:pPr>
              <w:jc w:val="both"/>
            </w:pPr>
            <w:bookmarkStart w:id="572" w:name="_Hlk136850187"/>
            <w:r>
              <w:t>Od roku 2022 FaME společně s FLK</w:t>
            </w:r>
            <w:r w:rsidR="00BD7394">
              <w:t>Ř</w:t>
            </w:r>
            <w:r>
              <w:t xml:space="preserve"> spolupořádá konferenci </w:t>
            </w:r>
            <w:r w:rsidRPr="00D664F9">
              <w:t>SMART REGION TOUR</w:t>
            </w:r>
            <w:r>
              <w:t xml:space="preserve">. Ta </w:t>
            </w:r>
            <w:r w:rsidRPr="00387F31">
              <w:t>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w:t>
            </w:r>
            <w:r>
              <w:t>á</w:t>
            </w:r>
            <w:r w:rsidRPr="00387F31">
              <w:t xml:space="preserve"> za účel představit aktuální trendy v daných krajích prostřednictvím sdílení dobré praxe</w:t>
            </w:r>
            <w:r>
              <w:t xml:space="preserve">. Aktuální ročník se koná 19.4. 2023na půdě FaME a to primárně pro Olomoucký a Zlínský kraj. </w:t>
            </w:r>
          </w:p>
          <w:p w14:paraId="5659E71B" w14:textId="77777777" w:rsidR="001173EE" w:rsidRDefault="001173EE" w:rsidP="00CD1860">
            <w:pPr>
              <w:jc w:val="both"/>
            </w:pPr>
          </w:p>
          <w:p w14:paraId="5203C93B" w14:textId="77777777" w:rsidR="001173EE" w:rsidRDefault="001173EE" w:rsidP="00CD1860">
            <w:pPr>
              <w:jc w:val="both"/>
            </w:pPr>
            <w:r>
              <w:t xml:space="preserve">Mezinárodní konference Finance a výkonnost firem ve vědě, výuce a praxi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103" w:history="1">
              <w:r>
                <w:rPr>
                  <w:rStyle w:val="Hypertextovodkaz"/>
                </w:rPr>
                <w:t>http://www.ufu.utb.cz/konference/</w:t>
              </w:r>
            </w:hyperlink>
            <w:r>
              <w:t xml:space="preserve">. </w:t>
            </w:r>
          </w:p>
          <w:p w14:paraId="764BAEC7" w14:textId="77777777" w:rsidR="001173EE" w:rsidRDefault="001173EE" w:rsidP="00CD1860">
            <w:pPr>
              <w:jc w:val="both"/>
            </w:pPr>
          </w:p>
          <w:p w14:paraId="507CFA09" w14:textId="77777777" w:rsidR="001173EE" w:rsidRDefault="001173EE" w:rsidP="00CD1860">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104" w:history="1">
              <w:r>
                <w:rPr>
                  <w:rStyle w:val="Hypertextovodkaz"/>
                </w:rPr>
                <w:t>http://www.batovaskola.cz</w:t>
              </w:r>
            </w:hyperlink>
            <w:r>
              <w:t>.</w:t>
            </w:r>
          </w:p>
          <w:p w14:paraId="6590FAEB" w14:textId="77777777" w:rsidR="001173EE" w:rsidRDefault="001173EE" w:rsidP="00CD1860">
            <w:pPr>
              <w:jc w:val="both"/>
            </w:pPr>
          </w:p>
          <w:p w14:paraId="05F6E670" w14:textId="77777777" w:rsidR="001173EE" w:rsidRDefault="001173EE" w:rsidP="00CD1860">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105" w:history="1">
              <w:r>
                <w:rPr>
                  <w:rStyle w:val="Hypertextovodkaz"/>
                  <w:rFonts w:eastAsia="Calibri"/>
                </w:rPr>
                <w:t>www.dokbat.utb.cz</w:t>
              </w:r>
            </w:hyperlink>
            <w:r>
              <w:rPr>
                <w:rFonts w:eastAsia="Calibri"/>
                <w:color w:val="000000"/>
              </w:rPr>
              <w:t xml:space="preserve">. </w:t>
            </w:r>
          </w:p>
          <w:p w14:paraId="6BF2FABA" w14:textId="77777777" w:rsidR="001173EE" w:rsidRDefault="001173EE" w:rsidP="00CD1860">
            <w:pPr>
              <w:autoSpaceDE w:val="0"/>
              <w:autoSpaceDN w:val="0"/>
              <w:adjustRightInd w:val="0"/>
              <w:jc w:val="both"/>
              <w:rPr>
                <w:rFonts w:eastAsia="Calibri"/>
                <w:color w:val="000000"/>
              </w:rPr>
            </w:pPr>
          </w:p>
          <w:p w14:paraId="63899992" w14:textId="77777777" w:rsidR="001173EE" w:rsidRPr="00D11290" w:rsidRDefault="001173EE" w:rsidP="00CD1860">
            <w:pPr>
              <w:autoSpaceDE w:val="0"/>
              <w:autoSpaceDN w:val="0"/>
              <w:adjustRightInd w:val="0"/>
              <w:jc w:val="both"/>
              <w:rPr>
                <w:bCs/>
              </w:rPr>
            </w:pPr>
            <w:r w:rsidRPr="00D11290">
              <w:rPr>
                <w:bCs/>
              </w:rPr>
              <w:t>FLKŘ úzce spolupracuje s Podnikatelským inkubátorem Kunovice – Panský dvůr, s. r. 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Kunovice-Panský dvůr, s.r.o., nejenom pro tyto účely mají akademičtí pracovníci možnost využívat kancelář právě v prostoru inkubátoru k setkávání se s privátní sférou, popř. k hledání dalších potenciálních partnerů pro vlastní výzkum.</w:t>
            </w:r>
          </w:p>
          <w:p w14:paraId="30D55460" w14:textId="77777777" w:rsidR="001173EE" w:rsidRPr="00D11290" w:rsidRDefault="001173EE" w:rsidP="00CD1860">
            <w:pPr>
              <w:autoSpaceDE w:val="0"/>
              <w:autoSpaceDN w:val="0"/>
              <w:adjustRightInd w:val="0"/>
              <w:jc w:val="both"/>
              <w:rPr>
                <w:bCs/>
              </w:rPr>
            </w:pPr>
          </w:p>
          <w:p w14:paraId="0312B4A8" w14:textId="77777777" w:rsidR="001173EE" w:rsidRPr="00D11290" w:rsidRDefault="001173EE" w:rsidP="00CD1860">
            <w:pPr>
              <w:autoSpaceDE w:val="0"/>
              <w:autoSpaceDN w:val="0"/>
              <w:adjustRightInd w:val="0"/>
              <w:jc w:val="both"/>
              <w:rPr>
                <w:bCs/>
              </w:rPr>
            </w:pPr>
            <w:r w:rsidRPr="00D11290">
              <w:rPr>
                <w:bCs/>
              </w:rPr>
              <w:t xml:space="preserve">FLKŘ dále podporuje výzkumné a tvůrčí aktivity studentů zejména vnitřní grantovou soutěží (IGA) probíhající v souladu s Pravidly poskytování účelové podpory na specifický výzkum. Díky této soutěži byly v roce 2018 financovány 4 projekty, v roce 2019 další 4 projekty, roce 2020 5 projektů, v roce 2021 3 projekty a v roce 2022 3 projekty. Do řešení projektů se zapojili studenti magisterských studijních programů. Tím se v praktické rovině studenti nejčastěji zapojují do tvůrčí činnosti, která podporuje studenty formou stipendií, cestovného na konference a například materiálem pro experimentální práci. Fakulta dále podporuje rozvoj badatelských týmů, čímž se snaží propojit tvůrčí činnost se vzdělávací činností, neboť aktuální výzkumná témata se odrážejí v zadání kvalifikačních prací studentů všech stupňů studia. </w:t>
            </w:r>
          </w:p>
          <w:p w14:paraId="7FA932F8" w14:textId="77777777" w:rsidR="001173EE" w:rsidRPr="00D11290" w:rsidRDefault="001173EE" w:rsidP="00CD1860">
            <w:pPr>
              <w:autoSpaceDE w:val="0"/>
              <w:autoSpaceDN w:val="0"/>
              <w:adjustRightInd w:val="0"/>
              <w:jc w:val="both"/>
              <w:rPr>
                <w:bCs/>
              </w:rPr>
            </w:pPr>
          </w:p>
          <w:p w14:paraId="19155F2A" w14:textId="77777777" w:rsidR="001173EE" w:rsidRDefault="001173EE" w:rsidP="00CD1860">
            <w:pPr>
              <w:autoSpaceDE w:val="0"/>
              <w:autoSpaceDN w:val="0"/>
              <w:adjustRightInd w:val="0"/>
              <w:jc w:val="both"/>
              <w:rPr>
                <w:b/>
              </w:rPr>
            </w:pPr>
            <w:r w:rsidRPr="00D11290">
              <w:rPr>
                <w:bCs/>
              </w:rPr>
              <w:t>Studenti se také zapojují do studentské vědecké odborné činnosti (SVOČ) uskutečňované každoročně na jaře daného akademického roku. Zájem o účast ve fakultním kole SVOČ je dlouhodobě vysoký. V roce 2018 se SVOČ zúčastnilo 24 studentů, v roce 2019 zúčastnilo 20 studentů, v roce 2020, vzhledem k epidemiologické situaci, se zúčastnilo pouze 14 studentů. V roce 2021 se zúčastnilo 24 studentů s 20 soutěžními pracemi a v roce 2022 pak 27 studentů.  Na fakultě je také velmi podporována možnost pro studenty působit zde jako pomocná vědecká síla (PomVĚD).</w:t>
            </w:r>
            <w:bookmarkEnd w:id="572"/>
          </w:p>
        </w:tc>
      </w:tr>
      <w:tr w:rsidR="001173EE" w14:paraId="130814D0" w14:textId="77777777" w:rsidTr="00CD1860">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20DB2ADD" w14:textId="77777777" w:rsidR="001173EE" w:rsidRDefault="001173EE" w:rsidP="00CD1860">
            <w:pPr>
              <w:jc w:val="both"/>
              <w:rPr>
                <w:b/>
              </w:rPr>
            </w:pPr>
            <w:r>
              <w:rPr>
                <w:b/>
              </w:rPr>
              <w:t>Informace o spolupráci s praxí vztahující se ke studijnímu programu</w:t>
            </w:r>
          </w:p>
        </w:tc>
      </w:tr>
      <w:tr w:rsidR="001173EE" w14:paraId="73255549" w14:textId="77777777" w:rsidTr="00CD1860">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A46CD84" w14:textId="77777777" w:rsidR="00B44BAC" w:rsidRDefault="00B44BAC" w:rsidP="00CD1860">
            <w:pPr>
              <w:jc w:val="both"/>
              <w:rPr>
                <w:b/>
                <w:bCs/>
                <w:color w:val="000000"/>
              </w:rPr>
            </w:pPr>
          </w:p>
          <w:p w14:paraId="38132FB4" w14:textId="1D0D1762" w:rsidR="001173EE" w:rsidRDefault="001173EE" w:rsidP="00CD1860">
            <w:pPr>
              <w:jc w:val="both"/>
              <w:rPr>
                <w:b/>
                <w:bCs/>
                <w:color w:val="000000"/>
                <w:szCs w:val="22"/>
              </w:rPr>
            </w:pPr>
            <w:bookmarkStart w:id="573" w:name="_Hlk136850297"/>
            <w:r>
              <w:rPr>
                <w:b/>
                <w:bCs/>
                <w:color w:val="000000"/>
              </w:rPr>
              <w:t xml:space="preserve">Další realizovaná spolupráce s praxí </w:t>
            </w:r>
          </w:p>
          <w:p w14:paraId="5319D273" w14:textId="77777777" w:rsidR="001173EE" w:rsidRDefault="001173EE" w:rsidP="00CD1860">
            <w:pPr>
              <w:jc w:val="both"/>
              <w:rPr>
                <w:rFonts w:ascii="TimesNewRomanPSMT" w:eastAsiaTheme="minorHAnsi" w:hAnsi="TimesNewRomanPSMT" w:cs="Calibri"/>
                <w:b/>
                <w:highlight w:val="yellow"/>
                <w:lang w:eastAsia="en-US"/>
              </w:rPr>
            </w:pPr>
          </w:p>
          <w:p w14:paraId="20AB5940" w14:textId="77777777" w:rsidR="001173EE" w:rsidRPr="002D5875"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688BAD10" w14:textId="77777777" w:rsidR="001173EE" w:rsidRDefault="001173EE" w:rsidP="00CD1860">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7B1CE873" w14:textId="77777777" w:rsidR="001173EE" w:rsidRDefault="001173EE" w:rsidP="00CD1860">
            <w:pPr>
              <w:pStyle w:val="Default"/>
              <w:jc w:val="both"/>
              <w:rPr>
                <w:rFonts w:ascii="TimesNewRomanPSMT" w:hAnsi="TimesNewRomanPSMT" w:cs="Calibri"/>
                <w:sz w:val="20"/>
                <w:szCs w:val="20"/>
              </w:rPr>
            </w:pPr>
            <w:r w:rsidRPr="006753F1">
              <w:rPr>
                <w:rFonts w:ascii="TimesNewRomanPSMT" w:hAnsi="TimesNewRomanPSMT" w:cs="Calibri"/>
                <w:b/>
                <w:sz w:val="20"/>
                <w:szCs w:val="20"/>
              </w:rPr>
              <w:lastRenderedPageBreak/>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F0E6E54" w14:textId="77777777" w:rsidR="001173EE" w:rsidRDefault="001173EE" w:rsidP="00CD1860">
            <w:pPr>
              <w:jc w:val="both"/>
              <w:rPr>
                <w:rFonts w:ascii="TimesNewRomanPSMT" w:eastAsiaTheme="minorHAnsi" w:hAnsi="TimesNewRomanPSMT" w:cs="Calibri"/>
                <w:b/>
                <w:highlight w:val="yellow"/>
                <w:lang w:eastAsia="en-US"/>
              </w:rPr>
            </w:pPr>
          </w:p>
          <w:p w14:paraId="07AB4B62" w14:textId="77777777"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w:t>
            </w:r>
            <w:del w:id="574" w:author="Pavla Trefilová" w:date="2023-06-05T09:38:00Z">
              <w:r w:rsidRPr="002D5875" w:rsidDel="00A74A5E">
                <w:rPr>
                  <w:rFonts w:ascii="TimesNewRomanPSMT" w:hAnsi="TimesNewRomanPSMT" w:cs="Calibri"/>
                  <w:sz w:val="20"/>
                  <w:szCs w:val="20"/>
                </w:rPr>
                <w:delText xml:space="preserve"> </w:delText>
              </w:r>
            </w:del>
            <w:r w:rsidRPr="002D5875">
              <w:rPr>
                <w:rFonts w:ascii="TimesNewRomanPSMT" w:hAnsi="TimesNewRomanPSMT" w:cs="Calibri"/>
                <w:sz w:val="20"/>
                <w:szCs w:val="20"/>
              </w:rPr>
              <w:t>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5177B149" w14:textId="77777777" w:rsidR="001173EE" w:rsidRDefault="001173EE" w:rsidP="00CD1860">
            <w:pPr>
              <w:jc w:val="both"/>
              <w:rPr>
                <w:rFonts w:ascii="TimesNewRomanPSMT" w:eastAsiaTheme="minorHAnsi" w:hAnsi="TimesNewRomanPSMT" w:cs="Calibri"/>
                <w:b/>
                <w:highlight w:val="yellow"/>
                <w:lang w:eastAsia="en-US"/>
              </w:rPr>
            </w:pPr>
          </w:p>
          <w:p w14:paraId="77D930AE" w14:textId="77777777" w:rsidR="001173EE" w:rsidRDefault="001173EE" w:rsidP="00CD1860">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622D8A61" w14:textId="77777777" w:rsidR="001173EE" w:rsidRDefault="001173EE" w:rsidP="00CD1860">
            <w:pPr>
              <w:spacing w:after="120"/>
              <w:jc w:val="both"/>
              <w:rPr>
                <w:rFonts w:ascii="TimesNewRomanPSMT" w:eastAsiaTheme="minorHAnsi" w:hAnsi="TimesNewRomanPSMT" w:cs="Calibri"/>
                <w:color w:val="000000"/>
              </w:rPr>
            </w:pPr>
          </w:p>
          <w:p w14:paraId="08229F28" w14:textId="77777777" w:rsidR="001173EE" w:rsidRPr="009D0CF3" w:rsidRDefault="001173EE" w:rsidP="00CD1860">
            <w:pPr>
              <w:tabs>
                <w:tab w:val="left" w:pos="284"/>
              </w:tabs>
              <w:jc w:val="both"/>
            </w:pPr>
            <w:r w:rsidRPr="009D0CF3">
              <w:t xml:space="preserve">Ve studijním </w:t>
            </w:r>
            <w:r>
              <w:t>procesu</w:t>
            </w:r>
            <w:r w:rsidRPr="009D0CF3">
              <w:t xml:space="preserve"> studijního programu </w:t>
            </w:r>
            <w:r>
              <w:t xml:space="preserve">Management udržitelného rozvoje </w:t>
            </w:r>
            <w:r w:rsidRPr="009D0CF3">
              <w:t>předpokládáme</w:t>
            </w:r>
            <w:r>
              <w:t xml:space="preserve"> i nadále spolupráci</w:t>
            </w:r>
            <w:r w:rsidRPr="009D0CF3">
              <w:t xml:space="preserve"> s </w:t>
            </w:r>
            <w:r>
              <w:t xml:space="preserve">firmami a </w:t>
            </w:r>
            <w:r w:rsidRPr="009D0CF3">
              <w:t>institucemi</w:t>
            </w:r>
            <w:r>
              <w:t xml:space="preserve"> Zlínského kraje, a</w:t>
            </w:r>
            <w:r w:rsidRPr="009D0CF3">
              <w:t xml:space="preserve"> to především </w:t>
            </w:r>
            <w:r>
              <w:t>při realizaci těchto aktivit</w:t>
            </w:r>
            <w:r w:rsidRPr="009D0CF3">
              <w:t>:</w:t>
            </w:r>
          </w:p>
          <w:p w14:paraId="334074EF" w14:textId="77777777" w:rsidR="001173EE" w:rsidRDefault="001173EE" w:rsidP="00DA5BB8">
            <w:pPr>
              <w:numPr>
                <w:ilvl w:val="0"/>
                <w:numId w:val="36"/>
              </w:numPr>
              <w:tabs>
                <w:tab w:val="left" w:pos="284"/>
              </w:tabs>
              <w:jc w:val="both"/>
            </w:pPr>
            <w:r>
              <w:t xml:space="preserve">v rámci </w:t>
            </w:r>
            <w:r w:rsidRPr="009D0CF3">
              <w:t xml:space="preserve">zapojení odborníků z praxe do výuky (pravidelné i vyžádané přednášky, cvičení, projektová výuka, konzultace) </w:t>
            </w:r>
          </w:p>
          <w:p w14:paraId="4AD2BF87" w14:textId="77777777" w:rsidR="001173EE" w:rsidRDefault="001173EE" w:rsidP="00DA5BB8">
            <w:pPr>
              <w:numPr>
                <w:ilvl w:val="0"/>
                <w:numId w:val="36"/>
              </w:numPr>
              <w:tabs>
                <w:tab w:val="left" w:pos="284"/>
              </w:tabs>
              <w:jc w:val="both"/>
            </w:pPr>
            <w:r w:rsidRPr="008F0F78">
              <w:t>smluvní spolupráce se</w:t>
            </w:r>
            <w:r>
              <w:t xml:space="preserve"> </w:t>
            </w:r>
            <w:r w:rsidRPr="008F0F78">
              <w:t>Zlínským krajem,</w:t>
            </w:r>
            <w:r>
              <w:t xml:space="preserve"> </w:t>
            </w:r>
            <w:r w:rsidRPr="00472758">
              <w:t xml:space="preserve">statutárním městem Zlín, </w:t>
            </w:r>
            <w:r>
              <w:t>(</w:t>
            </w:r>
            <w:r w:rsidRPr="00472758">
              <w:t>viz přehled firem</w:t>
            </w:r>
            <w:r>
              <w:t>)</w:t>
            </w:r>
            <w:r w:rsidRPr="00472758">
              <w:t xml:space="preserve"> </w:t>
            </w:r>
            <w:r>
              <w:t xml:space="preserve">při zajišťování </w:t>
            </w:r>
            <w:r w:rsidRPr="009D0CF3">
              <w:t>studentsk</w:t>
            </w:r>
            <w:r>
              <w:t>ých</w:t>
            </w:r>
            <w:r w:rsidRPr="009D0CF3">
              <w:t xml:space="preserve"> prax</w:t>
            </w:r>
            <w:r>
              <w:t>í,</w:t>
            </w:r>
            <w:r w:rsidRPr="009D0CF3">
              <w:t xml:space="preserve"> </w:t>
            </w:r>
          </w:p>
          <w:p w14:paraId="120A7B8E" w14:textId="77777777" w:rsidR="001173EE" w:rsidRPr="009D0CF3" w:rsidRDefault="001173EE" w:rsidP="00DA5BB8">
            <w:pPr>
              <w:numPr>
                <w:ilvl w:val="0"/>
                <w:numId w:val="36"/>
              </w:numPr>
              <w:tabs>
                <w:tab w:val="left" w:pos="284"/>
              </w:tabs>
            </w:pPr>
            <w:r w:rsidRPr="009D0CF3">
              <w:t>exkurz</w:t>
            </w:r>
            <w:r>
              <w:t>í</w:t>
            </w:r>
            <w:r w:rsidRPr="009D0CF3">
              <w:t xml:space="preserve"> do firem jako součást výuky, např. </w:t>
            </w:r>
            <w:r>
              <w:t>Miele, Barum Continental s. r. o., Envipor, Hnutí Duha aj.</w:t>
            </w:r>
          </w:p>
          <w:p w14:paraId="3732C470" w14:textId="77777777" w:rsidR="001173EE" w:rsidRPr="009D0CF3" w:rsidRDefault="001173EE" w:rsidP="00DA5BB8">
            <w:pPr>
              <w:numPr>
                <w:ilvl w:val="0"/>
                <w:numId w:val="36"/>
              </w:numPr>
              <w:tabs>
                <w:tab w:val="left" w:pos="284"/>
              </w:tabs>
            </w:pPr>
            <w:r w:rsidRPr="009D0CF3">
              <w:t>případov</w:t>
            </w:r>
            <w:r>
              <w:t xml:space="preserve">ých studií </w:t>
            </w:r>
            <w:r w:rsidRPr="009D0CF3">
              <w:t>zařazen</w:t>
            </w:r>
            <w:r>
              <w:t>ých</w:t>
            </w:r>
            <w:r w:rsidRPr="009D0CF3">
              <w:t xml:space="preserve"> do výuky,</w:t>
            </w:r>
          </w:p>
          <w:p w14:paraId="31A6CBF6" w14:textId="77777777" w:rsidR="001173EE" w:rsidRPr="009D0CF3" w:rsidRDefault="001173EE" w:rsidP="00DA5BB8">
            <w:pPr>
              <w:numPr>
                <w:ilvl w:val="0"/>
                <w:numId w:val="36"/>
              </w:numPr>
              <w:tabs>
                <w:tab w:val="left" w:pos="284"/>
              </w:tabs>
            </w:pPr>
            <w:r w:rsidRPr="009D0CF3">
              <w:t>zadávání a řešení kvalifikačních prací dle potřeb regionálních firem</w:t>
            </w:r>
            <w:r>
              <w:t>.</w:t>
            </w:r>
          </w:p>
          <w:bookmarkEnd w:id="573"/>
          <w:p w14:paraId="66EB7CF3" w14:textId="77777777" w:rsidR="001173EE" w:rsidRDefault="001173EE" w:rsidP="00CD1860">
            <w:pPr>
              <w:jc w:val="both"/>
              <w:rPr>
                <w:b/>
                <w:sz w:val="24"/>
                <w:szCs w:val="24"/>
              </w:rPr>
            </w:pPr>
          </w:p>
        </w:tc>
      </w:tr>
    </w:tbl>
    <w:p w14:paraId="581F1685" w14:textId="77777777" w:rsidR="00C10C15" w:rsidRDefault="00C10C15" w:rsidP="00C10C15"/>
    <w:p w14:paraId="3BAFE208" w14:textId="77777777" w:rsidR="00C10C15" w:rsidRDefault="00C10C15" w:rsidP="00C10C15"/>
    <w:p w14:paraId="657F198E" w14:textId="77777777" w:rsidR="00C10C15" w:rsidRDefault="00C10C15" w:rsidP="00C10C15"/>
    <w:p w14:paraId="580455D2" w14:textId="77777777" w:rsidR="00C10C15" w:rsidRDefault="00C10C15" w:rsidP="00C10C15"/>
    <w:p w14:paraId="395D2F15" w14:textId="77777777" w:rsidR="00C10C15" w:rsidRDefault="00C10C15" w:rsidP="00C10C15"/>
    <w:p w14:paraId="46E411A5" w14:textId="77777777" w:rsidR="00C10C15" w:rsidRDefault="00C10C15" w:rsidP="00C10C15"/>
    <w:p w14:paraId="3685B8B0" w14:textId="77777777" w:rsidR="00C10C15" w:rsidRDefault="00C10C15" w:rsidP="00C10C15"/>
    <w:p w14:paraId="430B184C" w14:textId="77777777" w:rsidR="00C10C15" w:rsidRDefault="00C10C15" w:rsidP="00C10C15"/>
    <w:p w14:paraId="1BAFE5B7" w14:textId="77777777" w:rsidR="00C10C15" w:rsidRDefault="00C10C15" w:rsidP="00C10C15"/>
    <w:p w14:paraId="460C699C" w14:textId="77777777" w:rsidR="00C10C15" w:rsidRDefault="00C10C15" w:rsidP="00C10C15"/>
    <w:p w14:paraId="653C4E20" w14:textId="77777777" w:rsidR="00C10C15" w:rsidRDefault="00C10C15" w:rsidP="00C10C15"/>
    <w:p w14:paraId="558E1444" w14:textId="77777777" w:rsidR="00C10C15" w:rsidRDefault="00C10C15" w:rsidP="00C10C15"/>
    <w:p w14:paraId="46AC4B18" w14:textId="77777777" w:rsidR="00C10C15" w:rsidRDefault="00C10C15" w:rsidP="00C10C15"/>
    <w:p w14:paraId="5AC9C21E" w14:textId="77777777" w:rsidR="00C10C15" w:rsidRDefault="00C10C15" w:rsidP="00C10C15"/>
    <w:p w14:paraId="0928D00B" w14:textId="77777777" w:rsidR="00C10C15" w:rsidRDefault="00C10C15" w:rsidP="00C10C15"/>
    <w:p w14:paraId="7DC1F2FC" w14:textId="77777777" w:rsidR="00C10C15" w:rsidRDefault="00C10C15" w:rsidP="00C10C15"/>
    <w:p w14:paraId="1493A835" w14:textId="77777777" w:rsidR="00C10C15" w:rsidRDefault="00C10C15" w:rsidP="00C10C15"/>
    <w:p w14:paraId="7FA8BA10" w14:textId="77777777" w:rsidR="00C10C15" w:rsidRDefault="00C10C15" w:rsidP="00C10C15"/>
    <w:p w14:paraId="06F6FC97" w14:textId="77777777" w:rsidR="00C10C15" w:rsidRDefault="00C10C15" w:rsidP="00C10C15"/>
    <w:p w14:paraId="4C44DB3C" w14:textId="77777777" w:rsidR="00C10C15" w:rsidRDefault="00C10C15" w:rsidP="00C10C15"/>
    <w:p w14:paraId="089B7759" w14:textId="2AAD5C1E" w:rsidR="00C10C15" w:rsidRDefault="00C10C15" w:rsidP="00C10C15"/>
    <w:p w14:paraId="57B3A2A5" w14:textId="2173732D" w:rsidR="001173EE" w:rsidRDefault="001173EE" w:rsidP="00C10C15"/>
    <w:p w14:paraId="65165A04" w14:textId="25882F09" w:rsidR="001173EE" w:rsidRDefault="001173EE" w:rsidP="00C10C15"/>
    <w:p w14:paraId="74812F1A" w14:textId="1AF8F98D" w:rsidR="001173EE" w:rsidRDefault="001173EE" w:rsidP="00C10C15"/>
    <w:p w14:paraId="5C8A4880" w14:textId="400C2BC5" w:rsidR="001173EE" w:rsidRDefault="001173EE" w:rsidP="00C10C15"/>
    <w:p w14:paraId="2DF7F32B" w14:textId="1C3880DB" w:rsidR="001173EE" w:rsidRDefault="001173EE" w:rsidP="00C10C15"/>
    <w:p w14:paraId="3EB408EE" w14:textId="1BC77538" w:rsidR="001173EE" w:rsidRDefault="001173EE" w:rsidP="00C10C15"/>
    <w:p w14:paraId="4DE8A841" w14:textId="77777777" w:rsidR="001173EE" w:rsidRDefault="001173EE" w:rsidP="00C10C15"/>
    <w:p w14:paraId="4F3E500C" w14:textId="77777777" w:rsidR="00C10C15" w:rsidRDefault="00C10C15" w:rsidP="00C10C15"/>
    <w:p w14:paraId="2491B779" w14:textId="77777777" w:rsidR="00C10C15" w:rsidRDefault="00C10C15" w:rsidP="00C10C1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10C15" w14:paraId="617A4A0E" w14:textId="77777777" w:rsidTr="00CD1860">
        <w:tc>
          <w:tcPr>
            <w:tcW w:w="9859" w:type="dxa"/>
            <w:tcBorders>
              <w:bottom w:val="double" w:sz="4" w:space="0" w:color="auto"/>
            </w:tcBorders>
            <w:shd w:val="clear" w:color="auto" w:fill="BDD6EE"/>
          </w:tcPr>
          <w:p w14:paraId="05387201" w14:textId="77777777" w:rsidR="00C10C15" w:rsidRDefault="00C10C15" w:rsidP="00CD1860">
            <w:pPr>
              <w:jc w:val="both"/>
              <w:rPr>
                <w:b/>
                <w:sz w:val="28"/>
              </w:rPr>
            </w:pPr>
            <w:r>
              <w:rPr>
                <w:b/>
                <w:sz w:val="28"/>
              </w:rPr>
              <w:lastRenderedPageBreak/>
              <w:t>C-III – Informační zabezpečení studijního programu</w:t>
            </w:r>
          </w:p>
        </w:tc>
      </w:tr>
      <w:tr w:rsidR="00C10C15" w14:paraId="3426E09C" w14:textId="77777777" w:rsidTr="00CD186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2B77F60B" w14:textId="77777777" w:rsidR="00C10C15" w:rsidRDefault="00C10C15" w:rsidP="00CD1860">
            <w:r>
              <w:rPr>
                <w:b/>
              </w:rPr>
              <w:t xml:space="preserve">Název a stručný popis studijního informačního systému </w:t>
            </w:r>
          </w:p>
        </w:tc>
      </w:tr>
      <w:tr w:rsidR="00C10C15" w14:paraId="11A85849" w14:textId="77777777" w:rsidTr="00CD1860">
        <w:trPr>
          <w:trHeight w:val="2268"/>
        </w:trPr>
        <w:tc>
          <w:tcPr>
            <w:tcW w:w="9859" w:type="dxa"/>
            <w:tcBorders>
              <w:top w:val="single" w:sz="2" w:space="0" w:color="auto"/>
              <w:left w:val="single" w:sz="2" w:space="0" w:color="auto"/>
              <w:bottom w:val="single" w:sz="2" w:space="0" w:color="auto"/>
              <w:right w:val="single" w:sz="2" w:space="0" w:color="auto"/>
            </w:tcBorders>
          </w:tcPr>
          <w:p w14:paraId="528387A1" w14:textId="77777777" w:rsidR="00C10C15" w:rsidRPr="00470252" w:rsidRDefault="00C10C15" w:rsidP="00CD1860">
            <w:pPr>
              <w:pStyle w:val="Zkladntext20"/>
              <w:shd w:val="clear" w:color="auto" w:fill="auto"/>
              <w:spacing w:after="92" w:line="240" w:lineRule="exact"/>
              <w:ind w:firstLine="0"/>
              <w:jc w:val="both"/>
              <w:rPr>
                <w:rFonts w:ascii="Times New Roman" w:hAnsi="Times New Roman"/>
              </w:rPr>
            </w:pPr>
            <w:bookmarkStart w:id="575" w:name="_Hlk136850329"/>
            <w:r w:rsidRPr="00470252">
              <w:rPr>
                <w:rFonts w:ascii="Times New Roman" w:hAnsi="Times New Roman"/>
              </w:rPr>
              <w:t xml:space="preserve">IS/STAG. Informační systém studijní agendy IS/STAG slouží především k evidenci a správě: studijních programů, jejich oborů, </w:t>
            </w:r>
            <w:r>
              <w:rPr>
                <w:rFonts w:ascii="Times New Roman" w:hAnsi="Times New Roman"/>
              </w:rPr>
              <w:t xml:space="preserve">studijních </w:t>
            </w:r>
            <w:r w:rsidRPr="00470252">
              <w:rPr>
                <w:rFonts w:ascii="Times New Roman" w:hAnsi="Times New Roman"/>
              </w:rPr>
              <w:t>plánů a předmětů studentů, jejich registrac</w:t>
            </w:r>
            <w:r>
              <w:rPr>
                <w:rFonts w:ascii="Times New Roman" w:hAnsi="Times New Roman"/>
              </w:rPr>
              <w:t>i</w:t>
            </w:r>
            <w:r w:rsidRPr="00470252">
              <w:rPr>
                <w:rFonts w:ascii="Times New Roman" w:hAnsi="Times New Roman"/>
              </w:rPr>
              <w:t xml:space="preserve"> na předměty (rozvrh</w:t>
            </w:r>
            <w:r>
              <w:rPr>
                <w:rFonts w:ascii="Times New Roman" w:hAnsi="Times New Roman"/>
              </w:rPr>
              <w:t>y</w:t>
            </w:r>
            <w:r w:rsidRPr="00470252">
              <w:rPr>
                <w:rFonts w:ascii="Times New Roman" w:hAnsi="Times New Roman"/>
              </w:rPr>
              <w:t>) a zkouš</w:t>
            </w:r>
            <w:r>
              <w:rPr>
                <w:rFonts w:ascii="Times New Roman" w:hAnsi="Times New Roman"/>
              </w:rPr>
              <w:t>ky</w:t>
            </w:r>
            <w:r w:rsidRPr="00470252">
              <w:rPr>
                <w:rFonts w:ascii="Times New Roman" w:hAnsi="Times New Roman"/>
              </w:rPr>
              <w:t xml:space="preserve">, </w:t>
            </w:r>
            <w:r>
              <w:rPr>
                <w:rFonts w:ascii="Times New Roman" w:hAnsi="Times New Roman"/>
              </w:rPr>
              <w:t xml:space="preserve">zapisování </w:t>
            </w:r>
            <w:r w:rsidRPr="00470252">
              <w:rPr>
                <w:rFonts w:ascii="Times New Roman" w:hAnsi="Times New Roman"/>
              </w:rPr>
              <w:t xml:space="preserve">známek, </w:t>
            </w:r>
            <w:r>
              <w:rPr>
                <w:rFonts w:ascii="Times New Roman" w:hAnsi="Times New Roman"/>
              </w:rPr>
              <w:t>blokaci</w:t>
            </w:r>
            <w:r w:rsidRPr="00470252">
              <w:rPr>
                <w:rFonts w:ascii="Times New Roman" w:hAnsi="Times New Roman"/>
              </w:rPr>
              <w:t xml:space="preserve"> místností a rozvrhů. Uživatelské rozhraní IS/STAG je tvořeno klientskými aplikacemi dvojího druhu: webovým portálem a nativním klientem. Webový portál je přístupný webovým prohlížečem </w:t>
            </w:r>
            <w:hyperlink r:id="rId106" w:history="1">
              <w:r w:rsidRPr="00FB783A">
                <w:rPr>
                  <w:rStyle w:val="Hypertextovodkaz"/>
                  <w:rFonts w:ascii="Times New Roman" w:hAnsi="Times New Roman"/>
                  <w:color w:val="0070C0"/>
                </w:rPr>
                <w:t>(https://stag.utb.cz/portal/)</w:t>
              </w:r>
            </w:hyperlink>
            <w:r w:rsidRPr="00470252">
              <w:rPr>
                <w:rFonts w:ascii="Times New Roman" w:hAnsi="Times New Roman"/>
              </w:rPr>
              <w:t xml:space="preserve">. </w:t>
            </w:r>
            <w:r>
              <w:rPr>
                <w:rFonts w:ascii="Times New Roman" w:hAnsi="Times New Roman"/>
              </w:rPr>
              <w:t>A</w:t>
            </w:r>
            <w:r w:rsidRPr="00470252">
              <w:rPr>
                <w:rFonts w:ascii="Times New Roman" w:hAnsi="Times New Roman"/>
              </w:rPr>
              <w:t>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bookmarkEnd w:id="575"/>
          <w:p w14:paraId="1AF705DB" w14:textId="77777777" w:rsidR="00C10C15" w:rsidRDefault="00C10C15" w:rsidP="00CD1860">
            <w:pPr>
              <w:jc w:val="center"/>
            </w:pPr>
          </w:p>
        </w:tc>
      </w:tr>
      <w:tr w:rsidR="00C10C15" w14:paraId="447C27A9" w14:textId="77777777" w:rsidTr="00CD1860">
        <w:trPr>
          <w:trHeight w:val="283"/>
        </w:trPr>
        <w:tc>
          <w:tcPr>
            <w:tcW w:w="9859" w:type="dxa"/>
            <w:shd w:val="clear" w:color="auto" w:fill="F7CAAC"/>
            <w:vAlign w:val="center"/>
          </w:tcPr>
          <w:p w14:paraId="024FA511" w14:textId="77777777" w:rsidR="00C10C15" w:rsidRDefault="00C10C15" w:rsidP="00CD1860">
            <w:pPr>
              <w:rPr>
                <w:b/>
              </w:rPr>
            </w:pPr>
            <w:r>
              <w:rPr>
                <w:b/>
              </w:rPr>
              <w:t>Přístup ke studijní literatuře</w:t>
            </w:r>
          </w:p>
        </w:tc>
      </w:tr>
      <w:tr w:rsidR="00C10C15" w14:paraId="00ECE19D" w14:textId="77777777" w:rsidTr="00CD1860">
        <w:trPr>
          <w:trHeight w:val="2268"/>
        </w:trPr>
        <w:tc>
          <w:tcPr>
            <w:tcW w:w="9859" w:type="dxa"/>
          </w:tcPr>
          <w:p w14:paraId="6A0A57DC" w14:textId="2A2C83E5" w:rsidR="00C10C15" w:rsidRDefault="00A74A5E" w:rsidP="00CD1860">
            <w:pPr>
              <w:jc w:val="both"/>
              <w:textAlignment w:val="baseline"/>
              <w:rPr>
                <w:shd w:val="clear" w:color="auto" w:fill="FFFFFF"/>
              </w:rPr>
            </w:pPr>
            <w:bookmarkStart w:id="576" w:name="_Hlk136850358"/>
            <w:ins w:id="577" w:author="Pavla Trefilová" w:date="2023-06-05T09:38:00Z">
              <w:r>
                <w:rPr>
                  <w:shd w:val="clear" w:color="auto" w:fill="FFFFFF"/>
                </w:rPr>
                <w:t>I</w:t>
              </w:r>
            </w:ins>
            <w:r w:rsidR="00C10C15" w:rsidRPr="00E04C07">
              <w:rPr>
                <w:shd w:val="clear" w:color="auto" w:fill="FFFFFF"/>
              </w:rPr>
              <w:t xml:space="preserve">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w:t>
            </w:r>
          </w:p>
          <w:p w14:paraId="29D97F1F" w14:textId="77777777" w:rsidR="00C10C15" w:rsidRDefault="00C10C15" w:rsidP="00CD1860">
            <w:pPr>
              <w:jc w:val="both"/>
              <w:textAlignment w:val="baseline"/>
              <w:rPr>
                <w:shd w:val="clear" w:color="auto" w:fill="FFFFFF"/>
              </w:rPr>
            </w:pPr>
          </w:p>
          <w:p w14:paraId="17EE86D4" w14:textId="77777777" w:rsidR="00C10C15" w:rsidRDefault="00C10C15" w:rsidP="00CD1860">
            <w:pPr>
              <w:jc w:val="both"/>
              <w:textAlignment w:val="baseline"/>
            </w:pPr>
            <w:r w:rsidRPr="00E04C07">
              <w:rPr>
                <w:b/>
                <w:bCs/>
                <w:shd w:val="clear" w:color="auto" w:fill="FFFFFF"/>
              </w:rPr>
              <w:t>V knihovně je</w:t>
            </w:r>
            <w:r w:rsidRPr="00E04C07">
              <w:rPr>
                <w:rFonts w:ascii="&amp;quot" w:hAnsi="&amp;quot" w:cs="Segoe UI"/>
                <w:b/>
                <w:bCs/>
                <w:shd w:val="clear" w:color="auto" w:fill="FFFFFF"/>
              </w:rPr>
              <w:t xml:space="preserve"> </w:t>
            </w:r>
            <w:r w:rsidRPr="00E04C07">
              <w:rPr>
                <w:shd w:val="clear" w:color="auto" w:fill="FFFFFF"/>
              </w:rPr>
              <w:t xml:space="preserve">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7" w:tgtFrame="_blank" w:history="1">
              <w:r w:rsidRPr="00E04C07">
                <w:rPr>
                  <w:color w:val="0563C1"/>
                  <w:u w:val="single"/>
                  <w:shd w:val="clear" w:color="auto" w:fill="FFFFFF"/>
                </w:rPr>
                <w:t>http://digilib.k.utb.cz</w:t>
              </w:r>
            </w:hyperlink>
            <w:r w:rsidRPr="00E04C07">
              <w:rPr>
                <w:shd w:val="clear" w:color="auto" w:fill="FFFFFF"/>
              </w:rPr>
              <w:t xml:space="preserve">. Práce jsou zde zpravidla dostupné volně v plném textu. Kromě toho provozuje knihovna také repozitář publikační činnosti akademických pracovníků univerzity na adrese </w:t>
            </w:r>
            <w:hyperlink r:id="rId108" w:tgtFrame="_blank" w:history="1">
              <w:r w:rsidRPr="00E04C07">
                <w:rPr>
                  <w:color w:val="0563C1"/>
                  <w:u w:val="single"/>
                  <w:shd w:val="clear" w:color="auto" w:fill="FFFFFF"/>
                </w:rPr>
                <w:t>http://publikace.k.utb.cz</w:t>
              </w:r>
            </w:hyperlink>
            <w:r w:rsidRPr="00E04C07">
              <w:rPr>
                <w:shd w:val="clear" w:color="auto" w:fill="FFFFFF"/>
              </w:rPr>
              <w:t>. Knihovna také nabízí kurzy a konzultace pro studenty, zaměstnance, doktorandy, ale i širokou veřejnost.</w:t>
            </w:r>
            <w:r w:rsidRPr="00E04C07">
              <w:t> </w:t>
            </w:r>
          </w:p>
          <w:p w14:paraId="34B74031" w14:textId="77777777" w:rsidR="00C10C15" w:rsidRPr="00E04C07" w:rsidRDefault="00C10C15" w:rsidP="00CD1860">
            <w:pPr>
              <w:jc w:val="both"/>
              <w:textAlignment w:val="baseline"/>
              <w:rPr>
                <w:rFonts w:ascii="Segoe UI" w:hAnsi="Segoe UI" w:cs="Segoe UI"/>
                <w:sz w:val="18"/>
                <w:szCs w:val="18"/>
              </w:rPr>
            </w:pPr>
          </w:p>
          <w:p w14:paraId="75267515" w14:textId="77777777" w:rsidR="00C10C15" w:rsidRPr="00E04C07" w:rsidRDefault="00C10C15" w:rsidP="00CD1860">
            <w:pPr>
              <w:jc w:val="both"/>
              <w:textAlignment w:val="baseline"/>
              <w:rPr>
                <w:rFonts w:ascii="Segoe UI" w:hAnsi="Segoe UI" w:cs="Segoe UI"/>
                <w:sz w:val="18"/>
                <w:szCs w:val="18"/>
              </w:rPr>
            </w:pPr>
            <w:r w:rsidRPr="00E04C07">
              <w:rPr>
                <w:shd w:val="clear" w:color="auto" w:fill="FFFFFF"/>
              </w:rPr>
              <w:t xml:space="preserve">E-learningová opora předmětů studijního programu bude realizována s využitím learning management systému (LMS) Moodle. Ten je provozován na portálu </w:t>
            </w:r>
            <w:hyperlink r:id="rId109" w:tgtFrame="_blank" w:history="1">
              <w:r w:rsidRPr="00E04C07">
                <w:rPr>
                  <w:shd w:val="clear" w:color="auto" w:fill="FFFFFF"/>
                </w:rPr>
                <w:t>http://</w:t>
              </w:r>
            </w:hyperlink>
            <w:r w:rsidRPr="00E04C07">
              <w:rPr>
                <w:shd w:val="clear" w:color="auto" w:fill="FFFFFF"/>
              </w:rPr>
              <w:t>moodle.utb.cz a bude obsahovat elektronické formy studijní podpory (přednášky ve formě prezentací, učební texty, doplňkové studijní materiály atp.), tak jak je zvykem u ostatních studijních programů na F</w:t>
            </w:r>
            <w:r>
              <w:rPr>
                <w:shd w:val="clear" w:color="auto" w:fill="FFFFFF"/>
              </w:rPr>
              <w:t>aME</w:t>
            </w:r>
            <w:r w:rsidRPr="00E04C07">
              <w:rPr>
                <w:shd w:val="clear" w:color="auto" w:fill="FFFFFF"/>
              </w:rPr>
              <w:t>.</w:t>
            </w:r>
            <w:r w:rsidRPr="00E04C07">
              <w:t> </w:t>
            </w:r>
          </w:p>
          <w:bookmarkEnd w:id="576"/>
          <w:p w14:paraId="5F66AC4D" w14:textId="77777777" w:rsidR="00C10C15" w:rsidRDefault="00C10C15" w:rsidP="00CD1860">
            <w:pPr>
              <w:jc w:val="both"/>
              <w:rPr>
                <w:b/>
              </w:rPr>
            </w:pPr>
          </w:p>
        </w:tc>
      </w:tr>
      <w:tr w:rsidR="00C10C15" w14:paraId="53D6C490" w14:textId="77777777" w:rsidTr="00CD1860">
        <w:trPr>
          <w:trHeight w:val="283"/>
        </w:trPr>
        <w:tc>
          <w:tcPr>
            <w:tcW w:w="9859" w:type="dxa"/>
            <w:shd w:val="clear" w:color="auto" w:fill="F7CAAC"/>
            <w:vAlign w:val="center"/>
          </w:tcPr>
          <w:p w14:paraId="1A97FD22" w14:textId="77777777" w:rsidR="00C10C15" w:rsidRDefault="00C10C15" w:rsidP="00CD1860">
            <w:r>
              <w:rPr>
                <w:b/>
              </w:rPr>
              <w:t>Přehled zpřístupněných databází</w:t>
            </w:r>
          </w:p>
        </w:tc>
      </w:tr>
      <w:tr w:rsidR="00C10C15" w14:paraId="62E34A4A" w14:textId="77777777" w:rsidTr="00CD1860">
        <w:trPr>
          <w:trHeight w:val="2268"/>
        </w:trPr>
        <w:tc>
          <w:tcPr>
            <w:tcW w:w="9859" w:type="dxa"/>
          </w:tcPr>
          <w:p w14:paraId="713FAB07" w14:textId="77777777" w:rsidR="00C10C15" w:rsidRPr="00E04C07" w:rsidRDefault="00C10C15" w:rsidP="00CD1860">
            <w:pPr>
              <w:jc w:val="both"/>
              <w:textAlignment w:val="baseline"/>
              <w:rPr>
                <w:color w:val="000000"/>
              </w:rPr>
            </w:pPr>
            <w:bookmarkStart w:id="578" w:name="_Hlk136850377"/>
            <w:r w:rsidRPr="00E04C07">
              <w:rPr>
                <w:color w:val="000000"/>
              </w:rP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10" w:tgtFrame="_blank" w:history="1">
              <w:r w:rsidRPr="00E04C07">
                <w:rPr>
                  <w:color w:val="0563C1"/>
                  <w:u w:val="single"/>
                </w:rPr>
                <w:t>https://vufind.katalog.k.utb.cz/EDS</w:t>
              </w:r>
            </w:hyperlink>
            <w:r w:rsidRPr="00E04C07">
              <w:rPr>
                <w:color w:val="000000"/>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3291247A" w14:textId="77777777" w:rsidR="00C10C15" w:rsidRPr="00E04C07" w:rsidRDefault="00C10C15" w:rsidP="00CD1860">
            <w:pPr>
              <w:jc w:val="both"/>
              <w:textAlignment w:val="baseline"/>
              <w:rPr>
                <w:color w:val="000000"/>
              </w:rPr>
            </w:pPr>
            <w:r w:rsidRPr="00E04C07">
              <w:rPr>
                <w:color w:val="000000"/>
              </w:rPr>
              <w:t>Konkrétní dostupné databáze: </w:t>
            </w:r>
          </w:p>
          <w:p w14:paraId="05313CC2"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Citační databáze Web of Science a Scopus </w:t>
            </w:r>
          </w:p>
          <w:p w14:paraId="4CF4892F" w14:textId="77777777" w:rsidR="00C10C15" w:rsidRDefault="00C10C15" w:rsidP="00DA5BB8">
            <w:pPr>
              <w:numPr>
                <w:ilvl w:val="0"/>
                <w:numId w:val="34"/>
              </w:numPr>
              <w:tabs>
                <w:tab w:val="clear" w:pos="720"/>
                <w:tab w:val="num" w:pos="246"/>
              </w:tabs>
              <w:ind w:left="0" w:firstLine="0"/>
              <w:textAlignment w:val="baseline"/>
              <w:rPr>
                <w:color w:val="00000A"/>
              </w:rPr>
            </w:pPr>
            <w:r w:rsidRPr="00E04C07">
              <w:rPr>
                <w:color w:val="00000A"/>
              </w:rPr>
              <w:t xml:space="preserve">Multioborové kolekce elektronických časopisů Elsevier ScienceDirect, Wiley Online Library, SpringerLink a </w:t>
            </w:r>
          </w:p>
          <w:p w14:paraId="5C3FBE71" w14:textId="77777777" w:rsidR="00C10C15" w:rsidRPr="00E04C07" w:rsidRDefault="00C10C15" w:rsidP="00CD1860">
            <w:pPr>
              <w:tabs>
                <w:tab w:val="num" w:pos="246"/>
              </w:tabs>
              <w:textAlignment w:val="baseline"/>
              <w:rPr>
                <w:color w:val="00000A"/>
              </w:rPr>
            </w:pPr>
            <w:r>
              <w:rPr>
                <w:color w:val="00000A"/>
              </w:rPr>
              <w:t xml:space="preserve">     </w:t>
            </w:r>
            <w:r w:rsidRPr="00E04C07">
              <w:rPr>
                <w:color w:val="00000A"/>
              </w:rPr>
              <w:t>další. </w:t>
            </w:r>
          </w:p>
          <w:p w14:paraId="1479E43F"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Multioborové plnotextové databáze Ebsco a ProQuest </w:t>
            </w:r>
          </w:p>
          <w:p w14:paraId="23360DA5" w14:textId="77777777" w:rsidR="00C10C15" w:rsidRPr="00E04C07" w:rsidRDefault="00C10C15" w:rsidP="00DA5BB8">
            <w:pPr>
              <w:numPr>
                <w:ilvl w:val="0"/>
                <w:numId w:val="34"/>
              </w:numPr>
              <w:tabs>
                <w:tab w:val="clear" w:pos="720"/>
                <w:tab w:val="num" w:pos="246"/>
              </w:tabs>
              <w:ind w:left="0" w:firstLine="0"/>
              <w:textAlignment w:val="baseline"/>
              <w:rPr>
                <w:color w:val="00000A"/>
              </w:rPr>
            </w:pPr>
            <w:r w:rsidRPr="00E04C07">
              <w:rPr>
                <w:color w:val="00000A"/>
              </w:rPr>
              <w:t>Významné oborové zdroje jako např. česká digitální knihovna Bookport </w:t>
            </w:r>
          </w:p>
          <w:p w14:paraId="6BB634BA" w14:textId="77777777" w:rsidR="00C10C15" w:rsidRDefault="00C10C15" w:rsidP="00CD1860">
            <w:pPr>
              <w:jc w:val="both"/>
              <w:textAlignment w:val="baseline"/>
              <w:rPr>
                <w:color w:val="000000"/>
              </w:rPr>
            </w:pPr>
          </w:p>
          <w:p w14:paraId="4811AFD7" w14:textId="77777777" w:rsidR="00C10C15" w:rsidRPr="00E04C07" w:rsidRDefault="00C10C15" w:rsidP="00CD1860">
            <w:pPr>
              <w:jc w:val="both"/>
              <w:textAlignment w:val="baseline"/>
              <w:rPr>
                <w:rFonts w:ascii="Segoe UI" w:hAnsi="Segoe UI" w:cs="Segoe UI"/>
                <w:color w:val="000000"/>
                <w:sz w:val="18"/>
                <w:szCs w:val="18"/>
              </w:rPr>
            </w:pPr>
            <w:r w:rsidRPr="00E04C07">
              <w:rPr>
                <w:color w:val="000000"/>
              </w:rPr>
              <w:t xml:space="preserve">Seznam všech databází: </w:t>
            </w:r>
            <w:hyperlink r:id="rId111" w:tgtFrame="_blank" w:history="1">
              <w:r w:rsidRPr="00E04C07">
                <w:rPr>
                  <w:color w:val="0563C1"/>
                  <w:u w:val="single"/>
                </w:rPr>
                <w:t>https://vufind.katalog.k.utb.cz/Content/list-of-databases</w:t>
              </w:r>
            </w:hyperlink>
            <w:r w:rsidRPr="00E04C07">
              <w:rPr>
                <w:color w:val="000000"/>
                <w:sz w:val="24"/>
                <w:szCs w:val="24"/>
              </w:rPr>
              <w:t> </w:t>
            </w:r>
          </w:p>
          <w:bookmarkEnd w:id="578"/>
          <w:p w14:paraId="6993B713" w14:textId="77777777" w:rsidR="00C10C15" w:rsidRDefault="00C10C15" w:rsidP="00CD1860"/>
        </w:tc>
      </w:tr>
      <w:tr w:rsidR="00C10C15" w14:paraId="28865566" w14:textId="77777777" w:rsidTr="00CD1860">
        <w:trPr>
          <w:trHeight w:val="284"/>
        </w:trPr>
        <w:tc>
          <w:tcPr>
            <w:tcW w:w="9859" w:type="dxa"/>
            <w:shd w:val="clear" w:color="auto" w:fill="F7CAAC"/>
            <w:vAlign w:val="center"/>
          </w:tcPr>
          <w:p w14:paraId="44A5D26C" w14:textId="77777777" w:rsidR="00C10C15" w:rsidRDefault="00C10C15" w:rsidP="00CD1860">
            <w:pPr>
              <w:rPr>
                <w:b/>
              </w:rPr>
            </w:pPr>
            <w:r>
              <w:rPr>
                <w:b/>
              </w:rPr>
              <w:t>Název a stručný popis používaného antiplagiátorského systému</w:t>
            </w:r>
          </w:p>
        </w:tc>
      </w:tr>
      <w:tr w:rsidR="00C10C15" w14:paraId="1504EBB2" w14:textId="77777777" w:rsidTr="00CD1860">
        <w:trPr>
          <w:trHeight w:val="2268"/>
        </w:trPr>
        <w:tc>
          <w:tcPr>
            <w:tcW w:w="9859" w:type="dxa"/>
            <w:shd w:val="clear" w:color="auto" w:fill="FFFFFF"/>
          </w:tcPr>
          <w:p w14:paraId="4486ED91"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bookmarkStart w:id="579" w:name="_Hlk136850400"/>
            <w:r w:rsidRPr="00E04C07">
              <w:rPr>
                <w:rStyle w:val="normaltextrun"/>
                <w:rFonts w:eastAsiaTheme="majorEastAsia"/>
                <w:color w:val="000000"/>
                <w:sz w:val="20"/>
                <w:szCs w:val="20"/>
              </w:rPr>
              <w:t xml:space="preserve">V rámci předcházení a zamezování plagiátorství UTB ve Zlíně efektivně využívá po několik let </w:t>
            </w:r>
            <w:r w:rsidRPr="00E04C07">
              <w:rPr>
                <w:rStyle w:val="spellingerror"/>
                <w:rFonts w:eastAsiaTheme="majorEastAsia"/>
                <w:color w:val="000000"/>
                <w:sz w:val="20"/>
                <w:szCs w:val="20"/>
              </w:rPr>
              <w:t>antiplagiátorský</w:t>
            </w:r>
            <w:r w:rsidRPr="00E04C07">
              <w:rPr>
                <w:rStyle w:val="normaltextrun"/>
                <w:rFonts w:eastAsiaTheme="majorEastAsia"/>
                <w:color w:val="000000"/>
                <w:sz w:val="20"/>
                <w:szCs w:val="20"/>
              </w:rPr>
              <w:t xml:space="preserve"> systém </w:t>
            </w:r>
            <w:r w:rsidRPr="00E04C07">
              <w:rPr>
                <w:rStyle w:val="normaltextrun"/>
                <w:rFonts w:eastAsiaTheme="majorEastAsia"/>
                <w:i/>
                <w:iCs/>
                <w:color w:val="000000"/>
                <w:sz w:val="20"/>
                <w:szCs w:val="20"/>
                <w:shd w:val="clear" w:color="auto" w:fill="FFFFFF"/>
                <w:lang w:val="en-US"/>
              </w:rPr>
              <w:t>Theses.cz</w:t>
            </w:r>
            <w:r w:rsidRPr="00E04C07">
              <w:rPr>
                <w:rStyle w:val="normaltextrun"/>
                <w:rFonts w:eastAsiaTheme="majorEastAsia"/>
                <w:color w:val="000000"/>
                <w:sz w:val="20"/>
                <w:szCs w:val="20"/>
              </w:rP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w:t>
            </w:r>
            <w:r w:rsidRPr="00E04C07">
              <w:rPr>
                <w:rStyle w:val="contextualspellingandgrammarerror"/>
                <w:color w:val="000000"/>
                <w:sz w:val="20"/>
                <w:szCs w:val="20"/>
              </w:rPr>
              <w:t>pracích - název</w:t>
            </w:r>
            <w:r w:rsidRPr="00E04C07">
              <w:rPr>
                <w:rStyle w:val="normaltextrun"/>
                <w:rFonts w:eastAsiaTheme="majorEastAsia"/>
                <w:color w:val="000000"/>
                <w:sz w:val="20"/>
                <w:szCs w:val="20"/>
              </w:rPr>
              <w:t>,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r w:rsidRPr="00E04C07">
              <w:rPr>
                <w:rStyle w:val="eop"/>
                <w:color w:val="000000"/>
                <w:sz w:val="20"/>
                <w:szCs w:val="20"/>
              </w:rPr>
              <w:t> </w:t>
            </w:r>
          </w:p>
          <w:p w14:paraId="0754A068"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eop"/>
                <w:color w:val="000000"/>
                <w:sz w:val="20"/>
                <w:szCs w:val="20"/>
              </w:rPr>
              <w:t> </w:t>
            </w:r>
          </w:p>
          <w:p w14:paraId="549A6942" w14:textId="77777777" w:rsidR="00C10C15" w:rsidRPr="00E04C07" w:rsidRDefault="00C10C15" w:rsidP="00CD1860">
            <w:pPr>
              <w:pStyle w:val="paragraph"/>
              <w:spacing w:before="0" w:beforeAutospacing="0" w:after="0" w:afterAutospacing="0"/>
              <w:jc w:val="both"/>
              <w:textAlignment w:val="baseline"/>
              <w:rPr>
                <w:rFonts w:ascii="Segoe UI" w:hAnsi="Segoe UI" w:cs="Segoe UI"/>
                <w:color w:val="000000"/>
                <w:sz w:val="20"/>
                <w:szCs w:val="20"/>
              </w:rPr>
            </w:pPr>
            <w:r w:rsidRPr="00E04C07">
              <w:rPr>
                <w:rStyle w:val="normaltextrun"/>
                <w:rFonts w:eastAsiaTheme="majorEastAsia"/>
                <w:color w:val="000000"/>
                <w:sz w:val="20"/>
                <w:szCs w:val="20"/>
              </w:rPr>
              <w:t xml:space="preserve">Nově je zaveden také systém </w:t>
            </w:r>
            <w:r w:rsidRPr="00E04C07">
              <w:rPr>
                <w:rStyle w:val="spellingerror"/>
                <w:rFonts w:eastAsiaTheme="majorEastAsia"/>
                <w:color w:val="000000"/>
                <w:sz w:val="20"/>
                <w:szCs w:val="20"/>
              </w:rPr>
              <w:t>Turnitin</w:t>
            </w:r>
            <w:r w:rsidRPr="00E04C07">
              <w:rPr>
                <w:rStyle w:val="normaltextrun"/>
                <w:rFonts w:eastAsiaTheme="majorEastAsia"/>
                <w:color w:val="000000"/>
                <w:sz w:val="20"/>
                <w:szCs w:val="20"/>
              </w:rPr>
              <w:t xml:space="preserve">. Ten je určen primárně pro </w:t>
            </w:r>
            <w:r w:rsidRPr="00E04C07">
              <w:rPr>
                <w:rStyle w:val="spellingerror"/>
                <w:rFonts w:eastAsiaTheme="majorEastAsia"/>
                <w:color w:val="000000"/>
                <w:sz w:val="20"/>
                <w:szCs w:val="20"/>
              </w:rPr>
              <w:t>antiplagiátorskou</w:t>
            </w:r>
            <w:r w:rsidRPr="00E04C07">
              <w:rPr>
                <w:rStyle w:val="normaltextrun"/>
                <w:rFonts w:eastAsiaTheme="majorEastAsia"/>
                <w:color w:val="000000"/>
                <w:sz w:val="20"/>
                <w:szCs w:val="20"/>
              </w:rPr>
              <w:t xml:space="preserve"> kontrolu seminárních prací a je integrován ve studijním systému </w:t>
            </w:r>
            <w:r w:rsidRPr="00E04C07">
              <w:rPr>
                <w:rStyle w:val="spellingerror"/>
                <w:rFonts w:eastAsiaTheme="majorEastAsia"/>
                <w:color w:val="000000"/>
                <w:sz w:val="20"/>
                <w:szCs w:val="20"/>
              </w:rPr>
              <w:t>Moodle</w:t>
            </w:r>
            <w:r w:rsidRPr="00E04C07">
              <w:rPr>
                <w:rStyle w:val="normaltextrun"/>
                <w:rFonts w:eastAsiaTheme="majorEastAsia"/>
                <w:color w:val="000000"/>
                <w:sz w:val="20"/>
                <w:szCs w:val="20"/>
              </w:rPr>
              <w:t xml:space="preserve">. Integrace s IS/STAG je poněkud náročnější, nicméně i provádění </w:t>
            </w:r>
            <w:r w:rsidRPr="00E04C07">
              <w:rPr>
                <w:rStyle w:val="spellingerror"/>
                <w:rFonts w:eastAsiaTheme="majorEastAsia"/>
                <w:color w:val="000000"/>
                <w:sz w:val="20"/>
                <w:szCs w:val="20"/>
              </w:rPr>
              <w:t>antiplagiátorských</w:t>
            </w:r>
            <w:r w:rsidRPr="00E04C07">
              <w:rPr>
                <w:rStyle w:val="normaltextrun"/>
                <w:rFonts w:eastAsiaTheme="majorEastAsia"/>
                <w:color w:val="000000"/>
                <w:sz w:val="20"/>
                <w:szCs w:val="20"/>
              </w:rPr>
              <w:t xml:space="preserve"> kontrol u závěrečných prací prostřednictvím </w:t>
            </w:r>
            <w:r w:rsidRPr="00E04C07">
              <w:rPr>
                <w:rStyle w:val="spellingerror"/>
                <w:rFonts w:eastAsiaTheme="majorEastAsia"/>
                <w:color w:val="000000"/>
                <w:sz w:val="20"/>
                <w:szCs w:val="20"/>
              </w:rPr>
              <w:t>Turnitinu</w:t>
            </w:r>
            <w:r w:rsidRPr="00E04C07">
              <w:rPr>
                <w:rStyle w:val="normaltextrun"/>
                <w:rFonts w:eastAsiaTheme="majorEastAsia"/>
                <w:color w:val="000000"/>
                <w:sz w:val="20"/>
                <w:szCs w:val="20"/>
              </w:rPr>
              <w:t xml:space="preserve"> je k dispozici.</w:t>
            </w:r>
            <w:r w:rsidRPr="00E04C07">
              <w:rPr>
                <w:rStyle w:val="eop"/>
                <w:color w:val="000000"/>
                <w:sz w:val="20"/>
                <w:szCs w:val="20"/>
              </w:rPr>
              <w:t> </w:t>
            </w:r>
          </w:p>
          <w:bookmarkEnd w:id="579"/>
          <w:p w14:paraId="42C4DAA6" w14:textId="77777777" w:rsidR="00C10C15" w:rsidRDefault="00C10C15" w:rsidP="00CD1860">
            <w:pPr>
              <w:jc w:val="both"/>
            </w:pPr>
          </w:p>
        </w:tc>
      </w:tr>
    </w:tbl>
    <w:p w14:paraId="78D2D9E3" w14:textId="77777777" w:rsidR="00C10C15" w:rsidRDefault="00C10C15" w:rsidP="00C10C15"/>
    <w:p w14:paraId="4BFDCB95" w14:textId="77777777" w:rsidR="00C10C15" w:rsidRDefault="00C10C15" w:rsidP="00C10C15"/>
    <w:p w14:paraId="6277DF2E" w14:textId="77777777" w:rsidR="00C10C15" w:rsidRDefault="00C10C15" w:rsidP="00C10C15"/>
    <w:p w14:paraId="2BB9CF90" w14:textId="77777777" w:rsidR="00C10C15" w:rsidRDefault="00C10C15" w:rsidP="00C10C15"/>
    <w:p w14:paraId="125C97B7" w14:textId="77777777" w:rsidR="00C10C15" w:rsidRDefault="00C10C15" w:rsidP="00C10C15"/>
    <w:p w14:paraId="0534F724" w14:textId="77777777" w:rsidR="00C10C15" w:rsidRDefault="00C10C15" w:rsidP="00C10C15"/>
    <w:p w14:paraId="5BF9C145" w14:textId="77777777" w:rsidR="00C10C15" w:rsidRDefault="00C10C15" w:rsidP="00C10C15"/>
    <w:p w14:paraId="17785FD1" w14:textId="77777777" w:rsidR="00C10C15" w:rsidRDefault="00C10C15" w:rsidP="00C10C15"/>
    <w:p w14:paraId="0000900C" w14:textId="77777777" w:rsidR="00C10C15" w:rsidRDefault="00C10C15" w:rsidP="00C10C15"/>
    <w:p w14:paraId="30A2DBE6" w14:textId="77777777" w:rsidR="00C10C15" w:rsidRDefault="00C10C15" w:rsidP="00C10C15"/>
    <w:p w14:paraId="72DAE197" w14:textId="77777777" w:rsidR="00C10C15" w:rsidRDefault="00C10C15" w:rsidP="00C10C15"/>
    <w:p w14:paraId="520D6014" w14:textId="77777777" w:rsidR="00C10C15" w:rsidRDefault="00C10C15" w:rsidP="00C10C15"/>
    <w:p w14:paraId="662BD3C7" w14:textId="77777777" w:rsidR="00C10C15" w:rsidRDefault="00C10C15" w:rsidP="00C10C15"/>
    <w:p w14:paraId="3A686471" w14:textId="77777777" w:rsidR="00C10C15" w:rsidRDefault="00C10C15" w:rsidP="00C10C15"/>
    <w:p w14:paraId="51E21326" w14:textId="77777777" w:rsidR="00C10C15" w:rsidRDefault="00C10C15" w:rsidP="00C10C15"/>
    <w:p w14:paraId="6905794F" w14:textId="77777777" w:rsidR="00C10C15" w:rsidRDefault="00C10C15" w:rsidP="00C10C15"/>
    <w:p w14:paraId="120BCA1B" w14:textId="77777777" w:rsidR="00C10C15" w:rsidRDefault="00C10C15" w:rsidP="00C10C15"/>
    <w:p w14:paraId="695531B1" w14:textId="77777777" w:rsidR="00C10C15" w:rsidRDefault="00C10C15" w:rsidP="00C10C15"/>
    <w:p w14:paraId="046042DF" w14:textId="77777777" w:rsidR="00C10C15" w:rsidRDefault="00C10C15" w:rsidP="00C10C15"/>
    <w:p w14:paraId="7BF22A3E" w14:textId="77777777" w:rsidR="00C10C15" w:rsidRDefault="00C10C15" w:rsidP="00C10C15"/>
    <w:p w14:paraId="144B866F" w14:textId="77777777" w:rsidR="00C10C15" w:rsidRDefault="00C10C15" w:rsidP="00C10C15"/>
    <w:p w14:paraId="3071182F" w14:textId="77777777" w:rsidR="00C10C15" w:rsidRDefault="00C10C15" w:rsidP="00C10C15"/>
    <w:p w14:paraId="7DB97DF7" w14:textId="77777777" w:rsidR="00C10C15" w:rsidRDefault="00C10C15" w:rsidP="00C10C15"/>
    <w:p w14:paraId="50226417" w14:textId="77777777" w:rsidR="00C10C15" w:rsidRDefault="00C10C15" w:rsidP="00C10C15"/>
    <w:p w14:paraId="5266ADD5" w14:textId="77777777" w:rsidR="00C10C15" w:rsidRDefault="00C10C15" w:rsidP="00C10C15"/>
    <w:p w14:paraId="4827984C" w14:textId="77777777" w:rsidR="00C10C15" w:rsidRDefault="00C10C15" w:rsidP="00C10C15"/>
    <w:p w14:paraId="320A863C" w14:textId="77777777" w:rsidR="00C10C15" w:rsidRDefault="00C10C15" w:rsidP="00C10C15"/>
    <w:p w14:paraId="58CC717B" w14:textId="77777777" w:rsidR="00C10C15" w:rsidRDefault="00C10C15" w:rsidP="00C10C15"/>
    <w:p w14:paraId="362A52AD" w14:textId="77777777" w:rsidR="00C10C15" w:rsidRDefault="00C10C15" w:rsidP="00C10C15"/>
    <w:tbl>
      <w:tblPr>
        <w:tblW w:w="9389" w:type="dxa"/>
        <w:tblInd w:w="-38" w:type="dxa"/>
        <w:tblLayout w:type="fixed"/>
        <w:tblCellMar>
          <w:left w:w="70" w:type="dxa"/>
          <w:right w:w="70" w:type="dxa"/>
        </w:tblCellMar>
        <w:tblLook w:val="01E0" w:firstRow="1" w:lastRow="1" w:firstColumn="1" w:lastColumn="1" w:noHBand="0" w:noVBand="0"/>
      </w:tblPr>
      <w:tblGrid>
        <w:gridCol w:w="3166"/>
        <w:gridCol w:w="183"/>
        <w:gridCol w:w="18"/>
        <w:gridCol w:w="1274"/>
        <w:gridCol w:w="52"/>
        <w:gridCol w:w="2269"/>
        <w:gridCol w:w="77"/>
        <w:gridCol w:w="2350"/>
      </w:tblGrid>
      <w:tr w:rsidR="00C10C15" w14:paraId="2CBBE93E" w14:textId="77777777" w:rsidTr="00CD1860">
        <w:tc>
          <w:tcPr>
            <w:tcW w:w="9389" w:type="dxa"/>
            <w:gridSpan w:val="8"/>
            <w:tcBorders>
              <w:top w:val="single" w:sz="4" w:space="0" w:color="000000"/>
              <w:left w:val="single" w:sz="4" w:space="0" w:color="000000"/>
              <w:bottom w:val="double" w:sz="4" w:space="0" w:color="000000"/>
              <w:right w:val="single" w:sz="4" w:space="0" w:color="000000"/>
            </w:tcBorders>
            <w:shd w:val="clear" w:color="auto" w:fill="BDD6EE"/>
          </w:tcPr>
          <w:p w14:paraId="10B28C45" w14:textId="77777777" w:rsidR="00C10C15" w:rsidRDefault="00C10C15" w:rsidP="00CD1860">
            <w:pPr>
              <w:pageBreakBefore/>
              <w:widowControl w:val="0"/>
              <w:rPr>
                <w:b/>
                <w:sz w:val="28"/>
              </w:rPr>
            </w:pPr>
            <w:r>
              <w:rPr>
                <w:b/>
                <w:sz w:val="28"/>
              </w:rPr>
              <w:lastRenderedPageBreak/>
              <w:t xml:space="preserve">C-IV – </w:t>
            </w:r>
            <w:r>
              <w:rPr>
                <w:b/>
                <w:sz w:val="26"/>
                <w:szCs w:val="26"/>
              </w:rPr>
              <w:t>Materiální zabezpečení studijního programu</w:t>
            </w:r>
          </w:p>
        </w:tc>
      </w:tr>
      <w:tr w:rsidR="00C10C15" w14:paraId="0E9F8CD9" w14:textId="77777777" w:rsidTr="00CD1860">
        <w:tc>
          <w:tcPr>
            <w:tcW w:w="3166" w:type="dxa"/>
            <w:tcBorders>
              <w:top w:val="single" w:sz="2" w:space="0" w:color="000000"/>
              <w:left w:val="single" w:sz="2" w:space="0" w:color="000000"/>
              <w:bottom w:val="single" w:sz="2" w:space="0" w:color="000000"/>
              <w:right w:val="single" w:sz="2" w:space="0" w:color="000000"/>
            </w:tcBorders>
            <w:shd w:val="clear" w:color="auto" w:fill="F7CAAC"/>
          </w:tcPr>
          <w:p w14:paraId="3FEFAF83" w14:textId="77777777" w:rsidR="00C10C15" w:rsidRDefault="00C10C15" w:rsidP="00CD1860">
            <w:pPr>
              <w:widowControl w:val="0"/>
              <w:rPr>
                <w:b/>
              </w:rPr>
            </w:pPr>
            <w:r>
              <w:rPr>
                <w:b/>
              </w:rPr>
              <w:t>Místo uskutečňování studijního programu</w:t>
            </w:r>
          </w:p>
        </w:tc>
        <w:tc>
          <w:tcPr>
            <w:tcW w:w="6223" w:type="dxa"/>
            <w:gridSpan w:val="7"/>
            <w:tcBorders>
              <w:top w:val="single" w:sz="2" w:space="0" w:color="000000"/>
              <w:left w:val="single" w:sz="2" w:space="0" w:color="000000"/>
              <w:bottom w:val="single" w:sz="2" w:space="0" w:color="000000"/>
              <w:right w:val="single" w:sz="2" w:space="0" w:color="000000"/>
            </w:tcBorders>
            <w:shd w:val="clear" w:color="auto" w:fill="auto"/>
          </w:tcPr>
          <w:p w14:paraId="692D1312" w14:textId="77777777" w:rsidR="00C10C15" w:rsidRDefault="00C10C15" w:rsidP="00CD1860">
            <w:pPr>
              <w:widowControl w:val="0"/>
            </w:pPr>
            <w:r>
              <w:t>Univerzita Tomáše Bati ve Zlíně</w:t>
            </w:r>
          </w:p>
          <w:p w14:paraId="01419B9E" w14:textId="77777777" w:rsidR="00C10C15" w:rsidRDefault="00C10C15" w:rsidP="00CD1860">
            <w:pPr>
              <w:widowControl w:val="0"/>
            </w:pPr>
            <w:r>
              <w:t>Univerzitní institut – Centrum polymerních systémů</w:t>
            </w:r>
          </w:p>
          <w:p w14:paraId="4CFBBC76" w14:textId="77777777" w:rsidR="00C10C15" w:rsidRDefault="00C10C15" w:rsidP="00CD1860">
            <w:pPr>
              <w:widowControl w:val="0"/>
            </w:pPr>
            <w:r>
              <w:t>Třída Tomáše Bati 5678</w:t>
            </w:r>
          </w:p>
          <w:p w14:paraId="7079E052" w14:textId="77777777" w:rsidR="00C10C15" w:rsidRDefault="00C10C15" w:rsidP="00CD1860">
            <w:pPr>
              <w:widowControl w:val="0"/>
            </w:pPr>
            <w:r>
              <w:t>760 01 Zlín</w:t>
            </w:r>
          </w:p>
        </w:tc>
      </w:tr>
      <w:tr w:rsidR="00C10C15" w14:paraId="6B3A6393" w14:textId="77777777" w:rsidTr="00CD1860">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19EB1968" w14:textId="77777777" w:rsidR="00C10C15" w:rsidRDefault="00C10C15" w:rsidP="00CD1860">
            <w:pPr>
              <w:widowControl w:val="0"/>
              <w:rPr>
                <w:b/>
              </w:rPr>
            </w:pPr>
            <w:r>
              <w:rPr>
                <w:b/>
              </w:rPr>
              <w:t>Kapacita výukových místností pro teoretickou výuku</w:t>
            </w:r>
          </w:p>
        </w:tc>
      </w:tr>
      <w:tr w:rsidR="00C10C15" w:rsidRPr="003718E5" w14:paraId="3A87C128" w14:textId="77777777" w:rsidTr="00CD1860">
        <w:trPr>
          <w:trHeight w:val="1580"/>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A0AF278" w14:textId="77777777" w:rsidR="00C10C15" w:rsidRDefault="00C10C15" w:rsidP="00CD1860">
            <w:pPr>
              <w:widowControl w:val="0"/>
              <w:spacing w:line="247" w:lineRule="auto"/>
              <w:ind w:right="38"/>
              <w:jc w:val="both"/>
            </w:pPr>
            <w:bookmarkStart w:id="580" w:name="_Hlk136850418"/>
            <w:r w:rsidRPr="00FB58D2">
              <w:t>Univerzita Tomáše Bati ve Zlíně disponuje na Centru polymerních systémů Univerzitního institutu plně vybavenou posluchárnou o kapacitě 100 míst a dalšími seminárními místnostmi včetně počítačové učebny s licencovanými SW</w:t>
            </w:r>
            <w:r>
              <w:t xml:space="preserve"> relevantními k náplni vyučovaných předmětů</w:t>
            </w:r>
            <w:r w:rsidRPr="00FB58D2">
              <w:t>, které poskytují dostatečné zázemí na realizaci seminářů a diskuzí s interními i externími odborníky z dané oblasti.</w:t>
            </w:r>
            <w:r>
              <w:t xml:space="preserve"> </w:t>
            </w:r>
          </w:p>
          <w:p w14:paraId="5104A701" w14:textId="77777777" w:rsidR="00C10C15" w:rsidRPr="003718E5" w:rsidRDefault="00C10C15" w:rsidP="00CD1860">
            <w:pPr>
              <w:widowControl w:val="0"/>
              <w:spacing w:line="247" w:lineRule="auto"/>
              <w:ind w:right="40"/>
              <w:jc w:val="both"/>
            </w:pPr>
            <w:r>
              <w:t>Seminární místnosti (Velká přednášková, kapacita 100 míst, 126 m</w:t>
            </w:r>
            <w:r w:rsidRPr="004542F9">
              <w:rPr>
                <w:vertAlign w:val="superscript"/>
              </w:rPr>
              <w:t>2</w:t>
            </w:r>
            <w:r>
              <w:t>; Střední seminární, kapacita 30 míst, 84 m</w:t>
            </w:r>
            <w:r w:rsidRPr="004542F9">
              <w:rPr>
                <w:vertAlign w:val="superscript"/>
              </w:rPr>
              <w:t>2</w:t>
            </w:r>
            <w:r>
              <w:t>; Malá seminární, kapacita 24 míst, 55 m</w:t>
            </w:r>
            <w:r w:rsidRPr="004542F9">
              <w:rPr>
                <w:vertAlign w:val="superscript"/>
              </w:rPr>
              <w:t>2</w:t>
            </w:r>
            <w:r>
              <w:t>). Počítačová učebna pro cvičení s využitím IT (kapacita 12 míst, 44 m</w:t>
            </w:r>
            <w:r w:rsidRPr="004542F9">
              <w:rPr>
                <w:vertAlign w:val="superscript"/>
              </w:rPr>
              <w:t>2</w:t>
            </w:r>
            <w:r>
              <w:t>)</w:t>
            </w:r>
            <w:bookmarkEnd w:id="580"/>
          </w:p>
        </w:tc>
      </w:tr>
      <w:tr w:rsidR="00C10C15" w14:paraId="1D1237BC" w14:textId="77777777" w:rsidTr="00CD1860">
        <w:trPr>
          <w:trHeight w:val="202"/>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0509F5AD" w14:textId="77777777" w:rsidR="00C10C15" w:rsidRDefault="00C10C15" w:rsidP="00CD1860">
            <w:pPr>
              <w:widowControl w:val="0"/>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6A228EAA"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C7FF07" w14:textId="77777777" w:rsidR="00C10C15" w:rsidRDefault="00C10C15" w:rsidP="00CD1860">
            <w:pPr>
              <w:widowControl w:val="0"/>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758F7F44" w14:textId="77777777" w:rsidR="00C10C15" w:rsidRDefault="00C10C15" w:rsidP="00CD1860">
            <w:pPr>
              <w:widowControl w:val="0"/>
            </w:pPr>
          </w:p>
        </w:tc>
      </w:tr>
      <w:tr w:rsidR="00C10C15" w14:paraId="5BDA0F03" w14:textId="77777777" w:rsidTr="00CD1860">
        <w:trPr>
          <w:trHeight w:val="139"/>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5EF0EDA7" w14:textId="77777777" w:rsidR="00C10C15" w:rsidRDefault="00C10C15" w:rsidP="00CD1860">
            <w:pPr>
              <w:widowControl w:val="0"/>
            </w:pPr>
            <w:r>
              <w:rPr>
                <w:b/>
              </w:rPr>
              <w:t>Kapacita a popis odborné učebny</w:t>
            </w:r>
          </w:p>
        </w:tc>
      </w:tr>
      <w:tr w:rsidR="00C10C15" w:rsidRPr="007C509D" w14:paraId="5D109555" w14:textId="77777777" w:rsidTr="00CD1860">
        <w:trPr>
          <w:trHeight w:val="122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577EBCC8" w14:textId="77777777" w:rsidR="00C10C15" w:rsidRPr="00FB783A" w:rsidRDefault="00C10C15" w:rsidP="00CD1860">
            <w:pPr>
              <w:widowControl w:val="0"/>
              <w:jc w:val="both"/>
              <w:rPr>
                <w:color w:val="0070C0"/>
              </w:rPr>
            </w:pPr>
            <w:bookmarkStart w:id="581" w:name="_Hlk136850433"/>
            <w:r w:rsidRPr="00FB58D2">
              <w:t>Celkové prostory Centra polymerních systémů tvoří 10 500 m</w:t>
            </w:r>
            <w:r w:rsidRPr="00FB58D2">
              <w:rPr>
                <w:vertAlign w:val="superscript"/>
              </w:rPr>
              <w:t>2</w:t>
            </w:r>
            <w:r w:rsidRPr="00FB58D2">
              <w:t xml:space="preserve">, z nichž více než polovinu tvoří špičkově vybavené laboratoře (procesní, fyzikální, chemické, speciální, biologické a mikrobiologické). Více informací je uvedeno zde: </w:t>
            </w:r>
            <w:hyperlink r:id="rId112" w:history="1">
              <w:r w:rsidRPr="00FB783A">
                <w:rPr>
                  <w:rStyle w:val="Hypertextovodkaz"/>
                  <w:color w:val="0070C0"/>
                </w:rPr>
                <w:t>www.cps.utb.cz</w:t>
              </w:r>
            </w:hyperlink>
            <w:r w:rsidRPr="00FB783A">
              <w:rPr>
                <w:color w:val="0070C0"/>
              </w:rPr>
              <w:t xml:space="preserve">. </w:t>
            </w:r>
            <w:r w:rsidRPr="00FB58D2">
              <w:t>Kompletní přístrojové vybavení je uvedeno zde</w:t>
            </w:r>
            <w:r w:rsidRPr="00FB783A">
              <w:rPr>
                <w:color w:val="0070C0"/>
              </w:rPr>
              <w:t xml:space="preserve">: </w:t>
            </w:r>
            <w:hyperlink r:id="rId113" w:history="1">
              <w:r w:rsidRPr="00FB783A">
                <w:rPr>
                  <w:rStyle w:val="Hypertextovodkaz"/>
                  <w:color w:val="0070C0"/>
                </w:rPr>
                <w:t>http://cps.utb.cz/cs/veda-a-vyzkum/pristrojove-vybaveni</w:t>
              </w:r>
            </w:hyperlink>
            <w:r w:rsidRPr="00FB783A">
              <w:rPr>
                <w:color w:val="0070C0"/>
              </w:rPr>
              <w:t>.</w:t>
            </w:r>
          </w:p>
          <w:p w14:paraId="341D2491" w14:textId="77777777" w:rsidR="00C10C15" w:rsidRPr="007C509D" w:rsidRDefault="00C10C15" w:rsidP="00CD1860">
            <w:pPr>
              <w:widowControl w:val="0"/>
              <w:jc w:val="both"/>
            </w:pPr>
            <w:r>
              <w:t>Kromě laboratoří specificky vybavených pro potřeby zajištění instrumentované výuky praktických laboratorních cvičení (viz níže) jsou pro tento studijní program dedikovány dvě obecně fyzikálně-chemické laboratoře o velikosti 60 m</w:t>
            </w:r>
            <w:r w:rsidRPr="004542F9">
              <w:rPr>
                <w:vertAlign w:val="superscript"/>
              </w:rPr>
              <w:t>2</w:t>
            </w:r>
            <w:r>
              <w:rPr>
                <w:vertAlign w:val="superscript"/>
              </w:rPr>
              <w:t xml:space="preserve">  </w:t>
            </w:r>
            <w:r>
              <w:t>a 30 m</w:t>
            </w:r>
            <w:r w:rsidRPr="004542F9">
              <w:rPr>
                <w:vertAlign w:val="superscript"/>
              </w:rPr>
              <w:t>2</w:t>
            </w:r>
            <w:r>
              <w:t>.</w:t>
            </w:r>
            <w:bookmarkEnd w:id="581"/>
          </w:p>
        </w:tc>
      </w:tr>
      <w:tr w:rsidR="00C10C15" w14:paraId="68FDFF3B" w14:textId="77777777" w:rsidTr="00CD1860">
        <w:trPr>
          <w:trHeight w:val="166"/>
        </w:trPr>
        <w:tc>
          <w:tcPr>
            <w:tcW w:w="33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603DC2BB" w14:textId="77777777" w:rsidR="00C10C15" w:rsidRDefault="00C10C15" w:rsidP="00CD1860">
            <w:pPr>
              <w:widowControl w:val="0"/>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3C646C81" w14:textId="77777777" w:rsidR="00C10C15" w:rsidRDefault="00C10C15" w:rsidP="00CD1860">
            <w:pPr>
              <w:widowControl w:val="0"/>
            </w:pPr>
            <w:r>
              <w:t>0</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A37244" w14:textId="77777777" w:rsidR="00C10C15" w:rsidRDefault="00C10C15" w:rsidP="00CD1860">
            <w:pPr>
              <w:widowControl w:val="0"/>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14:paraId="6063A000" w14:textId="77777777" w:rsidR="00C10C15" w:rsidRDefault="00C10C15" w:rsidP="00CD1860">
            <w:pPr>
              <w:widowControl w:val="0"/>
            </w:pPr>
          </w:p>
        </w:tc>
      </w:tr>
      <w:tr w:rsidR="00C10C15" w14:paraId="64E839C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357577" w14:textId="77777777" w:rsidR="00C10C15" w:rsidRDefault="00C10C15" w:rsidP="00CD1860">
            <w:pPr>
              <w:widowControl w:val="0"/>
            </w:pPr>
            <w:r>
              <w:rPr>
                <w:b/>
              </w:rPr>
              <w:t>Kapacita a popis odborné učebny</w:t>
            </w:r>
          </w:p>
        </w:tc>
      </w:tr>
      <w:tr w:rsidR="00C10C15" w14:paraId="32D23AAA" w14:textId="77777777" w:rsidTr="00CD1860">
        <w:trPr>
          <w:trHeight w:val="1693"/>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BFEA379" w14:textId="77777777" w:rsidR="00C10C15" w:rsidRDefault="00C10C15" w:rsidP="00CD1860">
            <w:pPr>
              <w:widowControl w:val="0"/>
              <w:jc w:val="both"/>
            </w:pPr>
            <w:bookmarkStart w:id="582" w:name="_Hlk136850441"/>
            <w:r w:rsidRPr="000912BF">
              <w:t>Centrum</w:t>
            </w:r>
            <w:r>
              <w:t xml:space="preserve"> ve svých laboratořích</w:t>
            </w:r>
            <w:r w:rsidRPr="000912BF">
              <w:t xml:space="preserve"> využívá více než </w:t>
            </w:r>
            <w:r>
              <w:t>20</w:t>
            </w:r>
            <w:r w:rsidRPr="000912BF">
              <w:t>0 moderních přístrojů pro přípravu a charakterizaci materiálů</w:t>
            </w:r>
            <w:r>
              <w:t xml:space="preserve"> a analýzu vzorků, které jsou k dispozici pro zapojení do výuky laboratorních cvičení tohoto SP</w:t>
            </w:r>
            <w:r w:rsidRPr="000912BF">
              <w:t>.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akustický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bookmarkEnd w:id="582"/>
      <w:tr w:rsidR="00C10C15" w14:paraId="5B1E8E62" w14:textId="77777777" w:rsidTr="00CD1860">
        <w:trPr>
          <w:trHeight w:val="164"/>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FFCC99"/>
          </w:tcPr>
          <w:p w14:paraId="46216034" w14:textId="77777777" w:rsidR="00C10C15" w:rsidRDefault="00C10C15" w:rsidP="00CD1860">
            <w:pPr>
              <w:widowControl w:val="0"/>
              <w:rPr>
                <w:b/>
              </w:rPr>
            </w:pPr>
            <w:r>
              <w:rPr>
                <w:b/>
              </w:rPr>
              <w:t xml:space="preserve">Z toho kapacita v prostorách </w:t>
            </w:r>
          </w:p>
          <w:p w14:paraId="09747992" w14:textId="77777777" w:rsidR="00C10C15" w:rsidRDefault="00C10C15" w:rsidP="00CD1860">
            <w:pPr>
              <w:widowControl w:val="0"/>
              <w:rPr>
                <w:b/>
              </w:rPr>
            </w:pPr>
            <w:r>
              <w:rPr>
                <w:b/>
              </w:rPr>
              <w:t>v nájmu</w:t>
            </w:r>
          </w:p>
        </w:tc>
        <w:tc>
          <w:tcPr>
            <w:tcW w:w="1344" w:type="dxa"/>
            <w:gridSpan w:val="3"/>
            <w:tcBorders>
              <w:top w:val="single" w:sz="4" w:space="0" w:color="000000"/>
              <w:left w:val="single" w:sz="4" w:space="0" w:color="000000"/>
              <w:bottom w:val="single" w:sz="4" w:space="0" w:color="000000"/>
              <w:right w:val="single" w:sz="4" w:space="0" w:color="000000"/>
            </w:tcBorders>
            <w:shd w:val="clear" w:color="auto" w:fill="auto"/>
          </w:tcPr>
          <w:p w14:paraId="54687EE0" w14:textId="77777777" w:rsidR="00C10C15" w:rsidRDefault="00C10C15" w:rsidP="00CD1860">
            <w:pPr>
              <w:widowControl w:val="0"/>
            </w:pPr>
            <w:r>
              <w:t>0</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7D830FD" w14:textId="77777777" w:rsidR="00C10C15" w:rsidRDefault="00C10C15" w:rsidP="00CD1860">
            <w:pPr>
              <w:widowControl w:val="0"/>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14:paraId="4BDC3D0A" w14:textId="77777777" w:rsidR="00C10C15" w:rsidRDefault="00C10C15" w:rsidP="00CD1860">
            <w:pPr>
              <w:widowControl w:val="0"/>
            </w:pPr>
          </w:p>
        </w:tc>
      </w:tr>
      <w:tr w:rsidR="00C10C15" w14:paraId="1A1F177F" w14:textId="77777777" w:rsidTr="00CD1860">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E493911" w14:textId="77777777" w:rsidR="00C10C15" w:rsidRDefault="00C10C15" w:rsidP="00CD1860">
            <w:pPr>
              <w:widowControl w:val="0"/>
              <w:rPr>
                <w:b/>
              </w:rPr>
            </w:pPr>
            <w:r>
              <w:rPr>
                <w:b/>
              </w:rPr>
              <w:t xml:space="preserve">Vyjádření orgánu </w:t>
            </w:r>
            <w:r>
              <w:rPr>
                <w:b/>
                <w:shd w:val="clear" w:color="auto" w:fill="F7CAAC"/>
              </w:rPr>
              <w:t>hygienické služby ze dne</w:t>
            </w:r>
          </w:p>
        </w:tc>
      </w:tr>
      <w:tr w:rsidR="00C10C15" w14:paraId="4C414627" w14:textId="77777777" w:rsidTr="00CD1860">
        <w:trPr>
          <w:trHeight w:val="408"/>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35D52034" w14:textId="77777777" w:rsidR="00C10C15" w:rsidRDefault="00C10C15" w:rsidP="00CD1860">
            <w:pPr>
              <w:widowControl w:val="0"/>
            </w:pPr>
          </w:p>
        </w:tc>
      </w:tr>
      <w:tr w:rsidR="00C10C15" w14:paraId="02906EA0" w14:textId="77777777" w:rsidTr="00CD1860">
        <w:trPr>
          <w:trHeight w:val="20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7F2D2925" w14:textId="77777777" w:rsidR="00C10C15" w:rsidRDefault="00C10C15" w:rsidP="00CD1860">
            <w:pPr>
              <w:widowControl w:val="0"/>
              <w:rPr>
                <w:b/>
              </w:rPr>
            </w:pPr>
            <w:r>
              <w:rPr>
                <w:b/>
              </w:rPr>
              <w:t>Opatření a podmínky k zajištění rovného přístupu</w:t>
            </w:r>
          </w:p>
        </w:tc>
      </w:tr>
      <w:tr w:rsidR="00C10C15" w:rsidRPr="003718E5" w14:paraId="1F14A462" w14:textId="77777777" w:rsidTr="00CD1860">
        <w:trPr>
          <w:trHeight w:val="2112"/>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auto"/>
          </w:tcPr>
          <w:p w14:paraId="79F09F1A" w14:textId="091556C1" w:rsidR="00C10C15" w:rsidRPr="003718E5" w:rsidRDefault="00C10C15" w:rsidP="00CD1860">
            <w:pPr>
              <w:pStyle w:val="Default"/>
              <w:widowControl w:val="0"/>
              <w:jc w:val="both"/>
              <w:rPr>
                <w:rFonts w:eastAsia="Times New Roman"/>
                <w:color w:val="auto"/>
                <w:sz w:val="20"/>
                <w:szCs w:val="20"/>
              </w:rPr>
            </w:pPr>
            <w:bookmarkStart w:id="583" w:name="_Hlk136850723"/>
            <w:r w:rsidRPr="003718E5">
              <w:rPr>
                <w:rFonts w:eastAsia="Times New Roman"/>
                <w:color w:val="auto"/>
                <w:sz w:val="20"/>
                <w:szCs w:val="20"/>
              </w:rPr>
              <w:t xml:space="preserve">V Centru polymerních systémů je vybudováno sociální a technické zázemí dostupné pro studenty i zaměstnance vysoké školy. Budova je pokryta signálem wi-fi, a kromě standardního </w:t>
            </w:r>
            <w:r w:rsidR="00FB783A" w:rsidRPr="003718E5">
              <w:rPr>
                <w:rFonts w:eastAsia="Times New Roman"/>
                <w:color w:val="auto"/>
                <w:sz w:val="20"/>
                <w:szCs w:val="20"/>
              </w:rPr>
              <w:t>připojení, je</w:t>
            </w:r>
            <w:r w:rsidRPr="003718E5">
              <w:rPr>
                <w:rFonts w:eastAsia="Times New Roman"/>
                <w:color w:val="auto"/>
                <w:sz w:val="20"/>
                <w:szCs w:val="20"/>
              </w:rPr>
              <w:t xml:space="preserve"> také zajištěn přístup Eduroam pro všechny studenty. Stravování je zajištěno ve dvou menzách, restauraci a bufetu (v ostatních budovách UTB v docházkové vzdálenosti). Na Centru jsou vybudovány kuchyňky, které jsou dostupné všem pracovníkům a studentům. Centrum polymerních systémů je moderně vybaveno a je zajištěn bezbariérový přístup pro handicapované studenty a zaměstnance. V budově Centra jsou umístěny také šatny, kde má každý student svoji skříňku, nejen pro odložení svrchního oděvu, ale také pro převlékání do pracovního oděvu pro laboratorní cvičení. Na UTB je taktéž vybudováno zázemí pro studenty a zaměstnance pro odpočinek, trávení volného času a jiné mimostudijní aktivity.</w:t>
            </w:r>
            <w:bookmarkEnd w:id="583"/>
          </w:p>
        </w:tc>
      </w:tr>
    </w:tbl>
    <w:p w14:paraId="4DD2CC64" w14:textId="0F6760AC" w:rsidR="00A46C50" w:rsidRDefault="00A46C50"/>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55867" w14:paraId="1694D38C" w14:textId="77777777" w:rsidTr="00755867">
        <w:tc>
          <w:tcPr>
            <w:tcW w:w="9780" w:type="dxa"/>
            <w:gridSpan w:val="2"/>
            <w:tcBorders>
              <w:bottom w:val="double" w:sz="4" w:space="0" w:color="auto"/>
            </w:tcBorders>
            <w:shd w:val="clear" w:color="auto" w:fill="BDD6EE"/>
          </w:tcPr>
          <w:p w14:paraId="0F143DD5" w14:textId="77777777" w:rsidR="00755867" w:rsidRDefault="00755867" w:rsidP="00C94CB6">
            <w:pPr>
              <w:jc w:val="both"/>
              <w:rPr>
                <w:b/>
                <w:sz w:val="28"/>
              </w:rPr>
            </w:pPr>
            <w:r>
              <w:rPr>
                <w:b/>
                <w:sz w:val="28"/>
              </w:rPr>
              <w:lastRenderedPageBreak/>
              <w:t>C-V – Finanční zabezpečení studijního programu</w:t>
            </w:r>
          </w:p>
        </w:tc>
      </w:tr>
      <w:tr w:rsidR="00755867" w14:paraId="033A1A83" w14:textId="77777777" w:rsidTr="00755867">
        <w:tc>
          <w:tcPr>
            <w:tcW w:w="4220" w:type="dxa"/>
            <w:tcBorders>
              <w:top w:val="single" w:sz="12" w:space="0" w:color="auto"/>
            </w:tcBorders>
            <w:shd w:val="clear" w:color="auto" w:fill="F7CAAC"/>
          </w:tcPr>
          <w:p w14:paraId="66845A0E" w14:textId="77777777" w:rsidR="00755867" w:rsidRDefault="00755867" w:rsidP="00C94CB6">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E7FADC3" w14:textId="77777777" w:rsidR="00755867" w:rsidRDefault="00755867" w:rsidP="00C94CB6">
            <w:pPr>
              <w:jc w:val="both"/>
              <w:rPr>
                <w:bCs/>
              </w:rPr>
            </w:pPr>
            <w:r>
              <w:rPr>
                <w:bCs/>
              </w:rPr>
              <w:t>ano - ne</w:t>
            </w:r>
          </w:p>
        </w:tc>
      </w:tr>
      <w:tr w:rsidR="00755867" w14:paraId="18089429" w14:textId="77777777" w:rsidTr="00755867">
        <w:tc>
          <w:tcPr>
            <w:tcW w:w="9780" w:type="dxa"/>
            <w:gridSpan w:val="2"/>
            <w:shd w:val="clear" w:color="auto" w:fill="F7CAAC"/>
          </w:tcPr>
          <w:p w14:paraId="6717D30D" w14:textId="77777777" w:rsidR="00755867" w:rsidRDefault="00755867" w:rsidP="00C94CB6">
            <w:pPr>
              <w:jc w:val="both"/>
              <w:rPr>
                <w:b/>
              </w:rPr>
            </w:pPr>
            <w:r>
              <w:rPr>
                <w:b/>
              </w:rPr>
              <w:t>Zhodnocení předpokládaných nákladů a zdrojů na uskutečňování studijního programu</w:t>
            </w:r>
          </w:p>
        </w:tc>
      </w:tr>
      <w:tr w:rsidR="00755867" w14:paraId="5F50FFAC" w14:textId="77777777" w:rsidTr="00755867">
        <w:trPr>
          <w:trHeight w:val="5398"/>
        </w:trPr>
        <w:tc>
          <w:tcPr>
            <w:tcW w:w="9780" w:type="dxa"/>
            <w:gridSpan w:val="2"/>
          </w:tcPr>
          <w:p w14:paraId="1C28ABBC" w14:textId="77777777" w:rsidR="00755867" w:rsidRDefault="00755867" w:rsidP="00C94CB6">
            <w:pPr>
              <w:jc w:val="both"/>
            </w:pPr>
          </w:p>
        </w:tc>
      </w:tr>
    </w:tbl>
    <w:p w14:paraId="416D420D" w14:textId="77777777" w:rsidR="00755867" w:rsidRDefault="00755867" w:rsidP="00755867"/>
    <w:p w14:paraId="178BBB07" w14:textId="77777777" w:rsidR="00755867" w:rsidRDefault="00755867" w:rsidP="00755867"/>
    <w:p w14:paraId="0BF46DF8" w14:textId="77777777" w:rsidR="00755867" w:rsidRDefault="00755867"/>
    <w:p w14:paraId="3393CB70" w14:textId="77777777" w:rsidR="00755867" w:rsidRDefault="0075586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23C61" w14:paraId="5B539F54" w14:textId="77777777" w:rsidTr="00CD1860">
        <w:tc>
          <w:tcPr>
            <w:tcW w:w="9285" w:type="dxa"/>
            <w:tcBorders>
              <w:bottom w:val="double" w:sz="4" w:space="0" w:color="auto"/>
            </w:tcBorders>
            <w:shd w:val="clear" w:color="auto" w:fill="BDD6EE"/>
          </w:tcPr>
          <w:p w14:paraId="1CAE071D" w14:textId="6BD05D2F" w:rsidR="00123C61" w:rsidRDefault="00123C61" w:rsidP="00CD1860">
            <w:pPr>
              <w:jc w:val="both"/>
              <w:rPr>
                <w:b/>
                <w:sz w:val="28"/>
              </w:rPr>
            </w:pPr>
            <w:r>
              <w:rPr>
                <w:b/>
                <w:sz w:val="28"/>
              </w:rPr>
              <w:lastRenderedPageBreak/>
              <w:t xml:space="preserve">D-I – </w:t>
            </w:r>
            <w:r>
              <w:rPr>
                <w:b/>
                <w:sz w:val="26"/>
                <w:szCs w:val="26"/>
              </w:rPr>
              <w:t>Záměr rozvoje studijního programu a další údaje ke studijnímu programu</w:t>
            </w:r>
          </w:p>
        </w:tc>
      </w:tr>
      <w:tr w:rsidR="00123C61" w14:paraId="4BB83F18" w14:textId="77777777" w:rsidTr="00CD1860">
        <w:trPr>
          <w:trHeight w:val="185"/>
        </w:trPr>
        <w:tc>
          <w:tcPr>
            <w:tcW w:w="9285" w:type="dxa"/>
            <w:shd w:val="clear" w:color="auto" w:fill="F7CAAC"/>
          </w:tcPr>
          <w:p w14:paraId="32143168" w14:textId="77777777" w:rsidR="00123C61" w:rsidRDefault="00123C61" w:rsidP="00CD1860">
            <w:pPr>
              <w:rPr>
                <w:b/>
              </w:rPr>
            </w:pPr>
            <w:r>
              <w:rPr>
                <w:b/>
              </w:rPr>
              <w:t>Záměr rozvoje studijního programu a jeho odůvodnění</w:t>
            </w:r>
          </w:p>
        </w:tc>
      </w:tr>
      <w:tr w:rsidR="00123C61" w14:paraId="4B3383D7" w14:textId="77777777" w:rsidTr="00CD1860">
        <w:trPr>
          <w:trHeight w:val="2835"/>
        </w:trPr>
        <w:tc>
          <w:tcPr>
            <w:tcW w:w="9285" w:type="dxa"/>
            <w:shd w:val="clear" w:color="auto" w:fill="FFFFFF"/>
          </w:tcPr>
          <w:p w14:paraId="76594D2A" w14:textId="77777777" w:rsidR="00123C61" w:rsidRDefault="00123C61" w:rsidP="00CD1860">
            <w:pPr>
              <w:jc w:val="both"/>
            </w:pPr>
            <w:bookmarkStart w:id="584" w:name="_Hlk136850737"/>
            <w:r>
              <w:t>Magisterský studijní program Management udržitelného rozvoje prohlubuje a následně rozšiřuje znalosti, dovednosti a způsobilosti studentů získané v rámci bakalářských studijních programů, jak v primárně v ekonomických oborech, tak také i v oborech se zaměřením na chemii či technologii potravin či environment.</w:t>
            </w:r>
          </w:p>
          <w:p w14:paraId="5AF22F1B" w14:textId="77777777" w:rsidR="00123C61" w:rsidRDefault="00123C61" w:rsidP="00CD1860">
            <w:pPr>
              <w:jc w:val="both"/>
            </w:pPr>
          </w:p>
          <w:p w14:paraId="1805F98D" w14:textId="77777777" w:rsidR="00123C61" w:rsidRDefault="00123C61" w:rsidP="00CD1860">
            <w:pPr>
              <w:jc w:val="both"/>
            </w:pPr>
            <w:r>
              <w:t>V rámci UTB navazuje magisterský studijní program na akreditované bakalářské studijní programy Ekonomika a management, Management rizik, Chemie a technologie materiálů a např. Environmentální bezpečnost.</w:t>
            </w:r>
          </w:p>
          <w:p w14:paraId="3843486D" w14:textId="77777777" w:rsidR="00123C61" w:rsidRDefault="00123C61" w:rsidP="00CD1860">
            <w:pPr>
              <w:jc w:val="both"/>
            </w:pPr>
          </w:p>
          <w:p w14:paraId="083E4BE7" w14:textId="77777777" w:rsidR="00123C61" w:rsidRDefault="00123C61" w:rsidP="00CD1860">
            <w:pPr>
              <w:jc w:val="both"/>
            </w:pPr>
            <w:r>
              <w:t>V souladu s příslušnými ustanoveními Řádu pro tvorbu, schvalování, uskutečňování a změny studijních programů Univerzity Tomáše Bati ve Zlíně, ve znění pozdějších předpisů (dále jen „Řád“), zodpovídá za rozvoj studijního programu garant studijního programu v součinnosti s garanty jednotlivých studijních předmětů. Dle čl. 9 odst. 4 Řádu sledují jednotliví garanti studijních předmětů aktuální vývoj ve svém oboru a v návaznosti na nové trendy výuku inovují. Dle čl. 8 odst. 5 Řádu rozvíjí garant studijního programu tento program po obsahové a metodické stránce v souladu s aktuální úrovní poznání a potřebami praxe a předkládá radě studijního programu návrhy na změny studijního programu.</w:t>
            </w:r>
          </w:p>
          <w:p w14:paraId="58F28946" w14:textId="77777777" w:rsidR="00123C61" w:rsidRDefault="00123C61" w:rsidP="00CD1860"/>
          <w:p w14:paraId="6B8930A6" w14:textId="77777777" w:rsidR="00123C61" w:rsidRDefault="00123C61" w:rsidP="00CD1860">
            <w:pPr>
              <w:jc w:val="both"/>
            </w:pPr>
            <w:r>
              <w:t>Při rozvoji studijního programu bude kladen důraz na zabezpečení studijních opor pro jednotlivé předměty a jejich pravidelnou aktualizaci. Tato činnost bude realizována garanty jednotlivých studijních předmětů a pravidelně vyhodnocována garantem studijního programu. V souvislosti s tím bude cíleně posilováno využití moderních simulačních a výpočetních nástrojů ve výuce včetně realizace nezbytných investic, zejména modernizace počítačových učeben a nákupu softwarových licencí.</w:t>
            </w:r>
          </w:p>
          <w:p w14:paraId="091C3191" w14:textId="77777777" w:rsidR="00123C61" w:rsidRDefault="00123C61" w:rsidP="00CD1860">
            <w:pPr>
              <w:jc w:val="both"/>
            </w:pPr>
          </w:p>
          <w:p w14:paraId="19A63276" w14:textId="77777777" w:rsidR="00123C61" w:rsidRDefault="00123C61" w:rsidP="00CD1860">
            <w:pPr>
              <w:jc w:val="both"/>
            </w:pPr>
            <w:r>
              <w:t>Pozornost bude dále věnována rozvoji publikační činnosti garanta studijního programu, garantů jednotlivých předmětů i dalších vyučujících, přičemž budou vyžadovány pravidelné publikační výstupy v časopisech evidovaných v databázích Web of Science a SCOPUS ve vztahu ke garantovaným předmětům s důrazem na zvyšování podílů odborných článků publikovaných v periodicích zařazených do 1. nebo 2. kvartilu dle příslušných citačních metrik. Publikační činnost jednotlivých garantů bude pravidelně vyhodnocována garantem studijního programu včetně každoročního pravidelného hodnocení akademických pracovníků.</w:t>
            </w:r>
          </w:p>
          <w:p w14:paraId="17EAA7D8" w14:textId="77777777" w:rsidR="00123C61" w:rsidRDefault="00123C61" w:rsidP="00CD1860"/>
          <w:p w14:paraId="0C7CD70B" w14:textId="77777777" w:rsidR="00123C61" w:rsidRDefault="00123C61" w:rsidP="00CD1860">
            <w:pPr>
              <w:jc w:val="both"/>
            </w:pPr>
            <w:r>
              <w:t>V rámci zajišťování rozvoje studijního programu bude i nadále udržována a prohlubována spolupráce s relevantními partnery z praxe, zejména zabývajícími se implementací udržitelných principů a dalších právních subjektů působících v dané oblasti a jejichž stupeň přijímaných udržitelných opatření je vysoký. Cílem této spolupráce je neustále posilovat orientaci vyučovaných studijních předmětů a témat diplomových pracích na řešení aktuálních praktických problémů a zvyšovat tak uplatnitelnost absolventů studijního programu v praxi.</w:t>
            </w:r>
          </w:p>
          <w:p w14:paraId="2035CE2E" w14:textId="5FF31BC2" w:rsidR="00B44BAC" w:rsidRDefault="00B44BAC" w:rsidP="00CD1860">
            <w:pPr>
              <w:jc w:val="both"/>
            </w:pPr>
          </w:p>
        </w:tc>
      </w:tr>
      <w:bookmarkEnd w:id="584"/>
      <w:tr w:rsidR="00123C61" w:rsidRPr="00FA046D" w14:paraId="7CDD0AF6" w14:textId="77777777" w:rsidTr="00CD1860">
        <w:trPr>
          <w:trHeight w:val="185"/>
        </w:trPr>
        <w:tc>
          <w:tcPr>
            <w:tcW w:w="9285" w:type="dxa"/>
            <w:shd w:val="clear" w:color="auto" w:fill="F7CAAC"/>
          </w:tcPr>
          <w:p w14:paraId="1255B3BD" w14:textId="77777777" w:rsidR="00123C61" w:rsidRPr="00FA046D" w:rsidRDefault="00123C61" w:rsidP="00CD1860">
            <w:pPr>
              <w:jc w:val="both"/>
              <w:rPr>
                <w:b/>
                <w:bCs/>
              </w:rPr>
            </w:pPr>
            <w:r w:rsidRPr="00FA046D">
              <w:rPr>
                <w:b/>
                <w:bCs/>
              </w:rPr>
              <w:t>Systém výuky v distanční a kombinované formě studia</w:t>
            </w:r>
          </w:p>
        </w:tc>
      </w:tr>
      <w:tr w:rsidR="00123C61" w14:paraId="1039B59A" w14:textId="77777777" w:rsidTr="00CD1860">
        <w:trPr>
          <w:trHeight w:val="2835"/>
        </w:trPr>
        <w:tc>
          <w:tcPr>
            <w:tcW w:w="9285" w:type="dxa"/>
            <w:shd w:val="clear" w:color="auto" w:fill="FFFFFF"/>
          </w:tcPr>
          <w:p w14:paraId="46FA6D23" w14:textId="77777777" w:rsidR="00123C61" w:rsidRDefault="00123C61" w:rsidP="00CD1860">
            <w:pPr>
              <w:jc w:val="both"/>
            </w:pPr>
            <w:bookmarkStart w:id="585" w:name="_Hlk136850748"/>
            <w:r w:rsidRPr="006B78F2">
              <w:t xml:space="preserve">Studenti kombinované formy studia se účastní výuky ve stanoveném počtu hodin, kde jsou jim redukovanou formou prezentována témata vyučovaná v rámci jednotlivých předmětů a jsou jim určeny části učiva k samostatnému nastudování. Výuka je v rámci kombinované formy studia realizována v pravidelně v pátek odpoledne a v sobotu, studenti jsou tak pravidelně v přímém kontaktu s vyučujícími. Hodnocení individuálních úkolů studentů a korekce informací získaných samostudiem probíhá na skupinových a individuálních konzultacích, prostřednictvím elektronické pošty, portálu UTB nebo v systému MOODLE. Pro získání zpětné vazby od vyučujícího využívají studenti kombinované formy individuální konzultace s vyučujícími. V souladu s vnitřními předpisy </w:t>
            </w:r>
            <w:r>
              <w:t xml:space="preserve">UTB ve Zlíně </w:t>
            </w:r>
            <w:r w:rsidRPr="006B78F2">
              <w:t>má každý akademický pracovník stanoveny konzultační hodiny v rozsahu minimálně 2 hodiny týdně. Dle potřeby jsou dále konzultace možné i po předchozí emailové či telefonické dohodě.</w:t>
            </w:r>
            <w:r>
              <w:t xml:space="preserve"> V současné době se hojně v rámci komunikace mezi akademikem a studentem, ale i mezi studenty samotnými využívá aplikace MS Teams.  </w:t>
            </w:r>
          </w:p>
        </w:tc>
      </w:tr>
      <w:bookmarkEnd w:id="585"/>
    </w:tbl>
    <w:p w14:paraId="32550FFB" w14:textId="2C527440" w:rsidR="00123C61" w:rsidRDefault="00123C61"/>
    <w:p w14:paraId="72427804" w14:textId="7B031734" w:rsidR="00B44BAC" w:rsidRDefault="00B44BAC"/>
    <w:p w14:paraId="409E1981" w14:textId="0C454E32" w:rsidR="00B44BAC" w:rsidRDefault="00B44BAC"/>
    <w:p w14:paraId="59D58FF5" w14:textId="710081E4" w:rsidR="00B44BAC" w:rsidRDefault="00B44BAC"/>
    <w:p w14:paraId="3B840A81" w14:textId="5393C84F" w:rsidR="00B44BAC" w:rsidRDefault="00B44BAC"/>
    <w:p w14:paraId="6778698B" w14:textId="1175FA73" w:rsidR="00B44BAC" w:rsidRDefault="00B44BAC"/>
    <w:p w14:paraId="2C131633" w14:textId="73477864" w:rsidR="00B44BAC" w:rsidRDefault="00B44BAC"/>
    <w:p w14:paraId="17E29AAD" w14:textId="6B54AC8C" w:rsidR="00B44BAC" w:rsidRDefault="00B44BAC"/>
    <w:p w14:paraId="2A6C5E90" w14:textId="1A747CC7" w:rsidR="00B44BAC" w:rsidRDefault="00B44BAC"/>
    <w:p w14:paraId="01E39632" w14:textId="58D3B423" w:rsidR="00B44BAC" w:rsidRDefault="00B44BAC"/>
    <w:p w14:paraId="7DCF9A4B" w14:textId="0E030E86" w:rsidR="00C94CB6" w:rsidRPr="003C017E" w:rsidRDefault="00C94CB6" w:rsidP="00C94CB6">
      <w:pPr>
        <w:rPr>
          <w:rFonts w:ascii="Calibri" w:hAnsi="Calibri" w:cs="Calibri"/>
          <w:b/>
          <w:sz w:val="52"/>
          <w:szCs w:val="32"/>
        </w:rPr>
      </w:pPr>
      <w:r w:rsidRPr="003C017E">
        <w:rPr>
          <w:rFonts w:ascii="Calibri" w:hAnsi="Calibri" w:cs="Calibri"/>
          <w:noProof/>
        </w:rPr>
        <w:lastRenderedPageBreak/>
        <w:drawing>
          <wp:inline distT="0" distB="0" distL="0" distR="0" wp14:anchorId="10100A34" wp14:editId="3140622C">
            <wp:extent cx="5762625" cy="1352550"/>
            <wp:effectExtent l="0" t="0" r="9525"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utb.cz/uploads/loga/fame_logo_cz.gif"/>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762625" cy="1352550"/>
                    </a:xfrm>
                    <a:prstGeom prst="rect">
                      <a:avLst/>
                    </a:prstGeom>
                    <a:noFill/>
                    <a:ln>
                      <a:noFill/>
                    </a:ln>
                  </pic:spPr>
                </pic:pic>
              </a:graphicData>
            </a:graphic>
          </wp:inline>
        </w:drawing>
      </w:r>
    </w:p>
    <w:p w14:paraId="205F2AA8" w14:textId="77777777" w:rsidR="00C94CB6" w:rsidRPr="003C017E" w:rsidRDefault="00C94CB6" w:rsidP="00C94CB6">
      <w:pPr>
        <w:spacing w:before="4000"/>
        <w:jc w:val="center"/>
        <w:rPr>
          <w:rFonts w:ascii="Calibri" w:hAnsi="Calibri" w:cs="Calibri"/>
          <w:b/>
          <w:sz w:val="52"/>
          <w:szCs w:val="32"/>
        </w:rPr>
      </w:pPr>
      <w:r w:rsidRPr="003C017E">
        <w:rPr>
          <w:rFonts w:ascii="Calibri" w:hAnsi="Calibri" w:cs="Calibri"/>
          <w:b/>
          <w:sz w:val="52"/>
          <w:szCs w:val="32"/>
        </w:rPr>
        <w:t xml:space="preserve">E: Sebehodnotící zpráva pro akreditaci profesně zaměřeného </w:t>
      </w:r>
      <w:r>
        <w:rPr>
          <w:rFonts w:ascii="Calibri" w:hAnsi="Calibri" w:cs="Calibri"/>
          <w:b/>
          <w:sz w:val="52"/>
          <w:szCs w:val="32"/>
        </w:rPr>
        <w:t>magisters</w:t>
      </w:r>
      <w:r w:rsidRPr="003C017E">
        <w:rPr>
          <w:rFonts w:ascii="Calibri" w:hAnsi="Calibri" w:cs="Calibri"/>
          <w:b/>
          <w:sz w:val="52"/>
          <w:szCs w:val="32"/>
        </w:rPr>
        <w:t>kého studijního programu</w:t>
      </w:r>
    </w:p>
    <w:p w14:paraId="7DF428CC" w14:textId="77777777" w:rsidR="00C94CB6" w:rsidRDefault="00C94CB6" w:rsidP="00C94CB6">
      <w:pPr>
        <w:jc w:val="center"/>
        <w:rPr>
          <w:rFonts w:ascii="Calibri" w:hAnsi="Calibri" w:cs="Calibri"/>
          <w:b/>
          <w:sz w:val="48"/>
          <w:szCs w:val="28"/>
        </w:rPr>
      </w:pPr>
      <w:r w:rsidRPr="00AD6B6D">
        <w:rPr>
          <w:rFonts w:ascii="Calibri" w:hAnsi="Calibri" w:cs="Calibri"/>
          <w:b/>
          <w:sz w:val="48"/>
          <w:szCs w:val="28"/>
        </w:rPr>
        <w:t>Management udržitelného rozvoje</w:t>
      </w:r>
    </w:p>
    <w:p w14:paraId="1ACE1C0A" w14:textId="77777777" w:rsidR="00C94CB6" w:rsidRDefault="00C94CB6" w:rsidP="00C94CB6">
      <w:pPr>
        <w:jc w:val="center"/>
        <w:rPr>
          <w:rFonts w:ascii="Calibri" w:hAnsi="Calibri" w:cs="Calibri"/>
          <w:b/>
          <w:sz w:val="28"/>
          <w:szCs w:val="28"/>
        </w:rPr>
      </w:pPr>
    </w:p>
    <w:p w14:paraId="70165DE8" w14:textId="77777777" w:rsidR="00C94CB6" w:rsidRDefault="00C94CB6" w:rsidP="00C94CB6">
      <w:pPr>
        <w:jc w:val="center"/>
        <w:rPr>
          <w:rFonts w:ascii="Calibri" w:hAnsi="Calibri" w:cs="Calibri"/>
          <w:b/>
          <w:sz w:val="28"/>
          <w:szCs w:val="28"/>
        </w:rPr>
      </w:pPr>
    </w:p>
    <w:p w14:paraId="251D88EA" w14:textId="77777777" w:rsidR="00C94CB6" w:rsidRDefault="00C94CB6" w:rsidP="00C94CB6">
      <w:pPr>
        <w:jc w:val="center"/>
        <w:rPr>
          <w:rFonts w:ascii="Calibri" w:hAnsi="Calibri" w:cs="Calibri"/>
          <w:b/>
          <w:sz w:val="28"/>
          <w:szCs w:val="28"/>
        </w:rPr>
      </w:pPr>
    </w:p>
    <w:p w14:paraId="791A47C1" w14:textId="77777777" w:rsidR="00C94CB6" w:rsidRDefault="00C94CB6" w:rsidP="00C94CB6">
      <w:pPr>
        <w:jc w:val="center"/>
        <w:rPr>
          <w:rFonts w:ascii="Calibri" w:hAnsi="Calibri" w:cs="Calibri"/>
          <w:b/>
          <w:sz w:val="28"/>
          <w:szCs w:val="28"/>
        </w:rPr>
      </w:pPr>
    </w:p>
    <w:p w14:paraId="003FB3A6" w14:textId="77777777" w:rsidR="00C94CB6" w:rsidRDefault="00C94CB6" w:rsidP="00C94CB6">
      <w:pPr>
        <w:jc w:val="center"/>
        <w:rPr>
          <w:rFonts w:ascii="Calibri" w:hAnsi="Calibri" w:cs="Calibri"/>
          <w:b/>
          <w:sz w:val="28"/>
          <w:szCs w:val="28"/>
        </w:rPr>
      </w:pPr>
    </w:p>
    <w:p w14:paraId="26DB9696" w14:textId="77777777" w:rsidR="00C94CB6" w:rsidRDefault="00C94CB6" w:rsidP="00C94CB6">
      <w:pPr>
        <w:jc w:val="center"/>
        <w:rPr>
          <w:rFonts w:ascii="Calibri" w:hAnsi="Calibri" w:cs="Calibri"/>
          <w:b/>
          <w:sz w:val="28"/>
          <w:szCs w:val="28"/>
        </w:rPr>
      </w:pPr>
    </w:p>
    <w:p w14:paraId="512CC392" w14:textId="77777777" w:rsidR="00C94CB6" w:rsidRDefault="00C94CB6" w:rsidP="00C94CB6">
      <w:pPr>
        <w:jc w:val="center"/>
        <w:rPr>
          <w:rFonts w:ascii="Calibri" w:hAnsi="Calibri" w:cs="Calibri"/>
          <w:b/>
          <w:sz w:val="28"/>
          <w:szCs w:val="28"/>
        </w:rPr>
      </w:pPr>
    </w:p>
    <w:p w14:paraId="3D57A06A" w14:textId="77777777" w:rsidR="00C94CB6" w:rsidRDefault="00C94CB6" w:rsidP="00C94CB6">
      <w:pPr>
        <w:jc w:val="center"/>
        <w:rPr>
          <w:rFonts w:ascii="Calibri" w:hAnsi="Calibri" w:cs="Calibri"/>
          <w:b/>
          <w:sz w:val="28"/>
          <w:szCs w:val="28"/>
        </w:rPr>
      </w:pPr>
    </w:p>
    <w:p w14:paraId="65B1DD52" w14:textId="77777777" w:rsidR="00C94CB6" w:rsidRDefault="00C94CB6" w:rsidP="00C94CB6">
      <w:pPr>
        <w:jc w:val="center"/>
        <w:rPr>
          <w:rFonts w:ascii="Calibri" w:hAnsi="Calibri" w:cs="Calibri"/>
          <w:b/>
          <w:sz w:val="28"/>
          <w:szCs w:val="28"/>
        </w:rPr>
      </w:pPr>
    </w:p>
    <w:p w14:paraId="73847252" w14:textId="77777777" w:rsidR="00C94CB6" w:rsidRDefault="00C94CB6" w:rsidP="00C94CB6">
      <w:pPr>
        <w:jc w:val="center"/>
        <w:rPr>
          <w:rFonts w:ascii="Calibri" w:hAnsi="Calibri" w:cs="Calibri"/>
          <w:b/>
          <w:sz w:val="28"/>
          <w:szCs w:val="28"/>
        </w:rPr>
      </w:pPr>
    </w:p>
    <w:p w14:paraId="3B22A455" w14:textId="77777777" w:rsidR="00C94CB6" w:rsidRDefault="00C94CB6" w:rsidP="00C94CB6">
      <w:pPr>
        <w:jc w:val="center"/>
        <w:rPr>
          <w:rFonts w:ascii="Calibri" w:hAnsi="Calibri" w:cs="Calibri"/>
          <w:b/>
          <w:sz w:val="28"/>
          <w:szCs w:val="28"/>
        </w:rPr>
      </w:pPr>
    </w:p>
    <w:p w14:paraId="3B072420" w14:textId="77777777" w:rsidR="00C94CB6" w:rsidRDefault="00C94CB6" w:rsidP="00C94CB6">
      <w:pPr>
        <w:jc w:val="center"/>
        <w:rPr>
          <w:rFonts w:ascii="Calibri" w:hAnsi="Calibri" w:cs="Calibri"/>
          <w:b/>
          <w:sz w:val="28"/>
          <w:szCs w:val="28"/>
        </w:rPr>
      </w:pPr>
    </w:p>
    <w:p w14:paraId="1C01B1E6" w14:textId="77777777" w:rsidR="00C94CB6" w:rsidRPr="003C017E" w:rsidRDefault="00C94CB6" w:rsidP="00C94CB6">
      <w:pPr>
        <w:jc w:val="center"/>
        <w:rPr>
          <w:rFonts w:ascii="Calibri" w:hAnsi="Calibri" w:cs="Calibri"/>
          <w:b/>
          <w:color w:val="FF0000"/>
          <w:sz w:val="28"/>
          <w:szCs w:val="28"/>
        </w:rPr>
      </w:pPr>
      <w:r w:rsidRPr="003C017E">
        <w:rPr>
          <w:rFonts w:ascii="Calibri" w:hAnsi="Calibri" w:cs="Calibri"/>
          <w:b/>
          <w:sz w:val="28"/>
          <w:szCs w:val="28"/>
        </w:rPr>
        <w:t xml:space="preserve">Ve Zlíně </w:t>
      </w:r>
      <w:r>
        <w:rPr>
          <w:rFonts w:ascii="Calibri" w:hAnsi="Calibri" w:cs="Calibri"/>
          <w:b/>
          <w:sz w:val="28"/>
        </w:rPr>
        <w:t>17</w:t>
      </w:r>
      <w:r w:rsidRPr="001E7E5B">
        <w:rPr>
          <w:rFonts w:ascii="Calibri" w:hAnsi="Calibri" w:cs="Calibri"/>
          <w:b/>
          <w:sz w:val="28"/>
        </w:rPr>
        <w:t xml:space="preserve">. </w:t>
      </w:r>
      <w:r>
        <w:rPr>
          <w:rFonts w:ascii="Calibri" w:hAnsi="Calibri" w:cs="Calibri"/>
          <w:b/>
          <w:sz w:val="28"/>
        </w:rPr>
        <w:t>3</w:t>
      </w:r>
      <w:r w:rsidRPr="001E7E5B">
        <w:rPr>
          <w:rFonts w:ascii="Calibri" w:hAnsi="Calibri" w:cs="Calibri"/>
          <w:b/>
          <w:sz w:val="28"/>
        </w:rPr>
        <w:t>. 202</w:t>
      </w:r>
      <w:r>
        <w:rPr>
          <w:rFonts w:ascii="Calibri" w:hAnsi="Calibri" w:cs="Calibri"/>
          <w:b/>
          <w:sz w:val="28"/>
        </w:rPr>
        <w:t>3</w:t>
      </w:r>
    </w:p>
    <w:p w14:paraId="081288F8" w14:textId="77777777" w:rsidR="00C94CB6" w:rsidRPr="003C017E" w:rsidRDefault="00C94CB6" w:rsidP="00C94CB6">
      <w:pPr>
        <w:jc w:val="center"/>
        <w:rPr>
          <w:rFonts w:ascii="Calibri" w:hAnsi="Calibri" w:cs="Calibri"/>
          <w:bCs/>
          <w:sz w:val="28"/>
          <w:szCs w:val="28"/>
        </w:rPr>
      </w:pPr>
    </w:p>
    <w:p w14:paraId="4A1D3F5A" w14:textId="77777777" w:rsidR="00C94CB6" w:rsidRPr="003C017E" w:rsidRDefault="00C94CB6" w:rsidP="00C94CB6">
      <w:pPr>
        <w:jc w:val="center"/>
        <w:rPr>
          <w:rFonts w:ascii="Calibri" w:hAnsi="Calibri" w:cs="Calibri"/>
          <w:b/>
          <w:sz w:val="28"/>
          <w:szCs w:val="28"/>
        </w:rPr>
      </w:pPr>
    </w:p>
    <w:p w14:paraId="5F142E72" w14:textId="77777777" w:rsidR="00C94CB6" w:rsidRPr="003C017E" w:rsidRDefault="00C94CB6" w:rsidP="00C94CB6">
      <w:pPr>
        <w:rPr>
          <w:rFonts w:ascii="Calibri" w:hAnsi="Calibri" w:cs="Calibri"/>
        </w:rPr>
      </w:pPr>
      <w:r w:rsidRPr="003C017E">
        <w:rPr>
          <w:rFonts w:ascii="Calibri" w:hAnsi="Calibri" w:cs="Calibri"/>
        </w:rPr>
        <w:br w:type="page"/>
      </w:r>
    </w:p>
    <w:p w14:paraId="2446A195" w14:textId="77777777" w:rsidR="00C94CB6" w:rsidRPr="003C017E" w:rsidRDefault="00C94CB6" w:rsidP="00DA5BB8">
      <w:pPr>
        <w:keepNext/>
        <w:keepLines/>
        <w:numPr>
          <w:ilvl w:val="0"/>
          <w:numId w:val="41"/>
        </w:numPr>
        <w:spacing w:before="240"/>
        <w:jc w:val="center"/>
        <w:outlineLvl w:val="0"/>
        <w:rPr>
          <w:rFonts w:ascii="Calibri" w:hAnsi="Calibri" w:cs="Calibri"/>
          <w:b/>
          <w:color w:val="365F91"/>
          <w:sz w:val="40"/>
          <w:szCs w:val="32"/>
        </w:rPr>
      </w:pPr>
      <w:bookmarkStart w:id="586" w:name="_Hlk128647145"/>
      <w:r w:rsidRPr="003C017E">
        <w:rPr>
          <w:rFonts w:ascii="Calibri" w:hAnsi="Calibri" w:cs="Calibri"/>
          <w:b/>
          <w:color w:val="365F91"/>
          <w:sz w:val="40"/>
          <w:szCs w:val="32"/>
        </w:rPr>
        <w:lastRenderedPageBreak/>
        <w:t>Instituce</w:t>
      </w:r>
    </w:p>
    <w:p w14:paraId="44B1A69F" w14:textId="77777777" w:rsidR="00C94CB6" w:rsidRPr="003C017E" w:rsidRDefault="00C94CB6" w:rsidP="00C94CB6">
      <w:pPr>
        <w:ind w:left="426"/>
        <w:rPr>
          <w:rFonts w:ascii="Calibri" w:hAnsi="Calibri" w:cs="Calibri"/>
          <w:bCs/>
          <w:sz w:val="24"/>
          <w:szCs w:val="24"/>
          <w:u w:val="single"/>
        </w:rPr>
      </w:pPr>
    </w:p>
    <w:p w14:paraId="6E520544" w14:textId="77777777" w:rsidR="00C94CB6" w:rsidRDefault="00C94CB6" w:rsidP="00C94CB6">
      <w:pPr>
        <w:keepNext/>
        <w:keepLines/>
        <w:spacing w:before="40"/>
        <w:jc w:val="center"/>
        <w:outlineLvl w:val="1"/>
        <w:rPr>
          <w:rFonts w:ascii="Calibri" w:hAnsi="Calibri" w:cs="Calibri"/>
          <w:b/>
          <w:color w:val="365F91"/>
          <w:sz w:val="32"/>
          <w:szCs w:val="26"/>
        </w:rPr>
      </w:pPr>
    </w:p>
    <w:p w14:paraId="5BA0E3EF"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587" w:name="_Hlk136850779"/>
      <w:r w:rsidRPr="003C017E">
        <w:rPr>
          <w:rFonts w:ascii="Calibri" w:hAnsi="Calibri" w:cs="Calibri"/>
          <w:b/>
          <w:color w:val="365F91"/>
          <w:sz w:val="32"/>
          <w:szCs w:val="26"/>
        </w:rPr>
        <w:t>Působnost orgánů vysoké školy</w:t>
      </w:r>
    </w:p>
    <w:p w14:paraId="465526C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Standardy 1.1-1.2</w:t>
      </w:r>
    </w:p>
    <w:p w14:paraId="4BBCBFA3" w14:textId="68EC1056" w:rsidR="00C94CB6" w:rsidRPr="003C017E" w:rsidRDefault="00C94CB6" w:rsidP="00C94CB6">
      <w:pPr>
        <w:keepNext/>
        <w:keepLines/>
        <w:spacing w:before="40" w:after="600"/>
        <w:jc w:val="both"/>
        <w:outlineLvl w:val="1"/>
        <w:rPr>
          <w:rFonts w:ascii="Calibri" w:hAnsi="Calibri" w:cs="Calibri"/>
          <w:color w:val="0563C1"/>
          <w:sz w:val="22"/>
          <w:szCs w:val="22"/>
          <w:u w:val="single"/>
        </w:rPr>
      </w:pPr>
      <w:r w:rsidRPr="003C017E">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Pr="003C017E">
        <w:rPr>
          <w:rFonts w:ascii="Calibri" w:hAnsi="Calibri" w:cs="Calibri"/>
          <w:i/>
          <w:color w:val="0000FF"/>
          <w:sz w:val="22"/>
          <w:szCs w:val="22"/>
          <w:u w:val="single"/>
        </w:rPr>
        <w:fldChar w:fldCharType="begin"/>
      </w:r>
      <w:ins w:id="588" w:author="Pavla Trefilová" w:date="2023-06-05T09:47:00Z">
        <w:r w:rsidR="009E286F">
          <w:rPr>
            <w:rFonts w:ascii="Calibri" w:hAnsi="Calibri" w:cs="Calibri"/>
            <w:i/>
            <w:color w:val="0000FF"/>
            <w:sz w:val="22"/>
            <w:szCs w:val="22"/>
            <w:u w:val="single"/>
          </w:rPr>
          <w:instrText>HYPERLINK "https://www.utb.cz/mdocs-posts/vii-uplne-zneni-statutu-utb-ve-zline/"</w:instrText>
        </w:r>
      </w:ins>
      <w:del w:id="589" w:author="Pavla Trefilová" w:date="2023-06-05T09:47:00Z">
        <w:r w:rsidDel="009E286F">
          <w:rPr>
            <w:rFonts w:ascii="Calibri" w:hAnsi="Calibri" w:cs="Calibri"/>
            <w:i/>
            <w:color w:val="0000FF"/>
            <w:sz w:val="22"/>
            <w:szCs w:val="22"/>
            <w:u w:val="single"/>
          </w:rPr>
          <w:delInstrText>HYPERLINK "https://www.utb.cz/mdocs-posts/vi-uplne-zneni-statutu-utb-ve-zline/"</w:delInstrText>
        </w:r>
      </w:del>
      <w:r w:rsidRPr="003C017E">
        <w:rPr>
          <w:rFonts w:ascii="Calibri" w:hAnsi="Calibri" w:cs="Calibri"/>
          <w:i/>
          <w:color w:val="0000FF"/>
          <w:sz w:val="22"/>
          <w:szCs w:val="22"/>
          <w:u w:val="single"/>
        </w:rPr>
        <w:fldChar w:fldCharType="separate"/>
      </w:r>
      <w:r w:rsidRPr="003C017E">
        <w:rPr>
          <w:rFonts w:ascii="Calibri" w:hAnsi="Calibri" w:cs="Calibri"/>
          <w:i/>
          <w:color w:val="0563C1"/>
          <w:sz w:val="22"/>
          <w:szCs w:val="22"/>
          <w:u w:val="single"/>
        </w:rPr>
        <w:t xml:space="preserve">Statutu UTB ve Zlíně ze dne </w:t>
      </w:r>
      <w:del w:id="590" w:author="Pavla Trefilová" w:date="2023-06-05T09:47:00Z">
        <w:r w:rsidDel="009E286F">
          <w:rPr>
            <w:rFonts w:ascii="Calibri" w:hAnsi="Calibri" w:cs="Calibri"/>
            <w:i/>
            <w:color w:val="0563C1"/>
            <w:sz w:val="22"/>
            <w:szCs w:val="22"/>
            <w:u w:val="single"/>
          </w:rPr>
          <w:delText>19</w:delText>
        </w:r>
      </w:del>
      <w:ins w:id="591" w:author="Pavla Trefilová" w:date="2023-06-05T09:47:00Z">
        <w:r w:rsidR="009E286F">
          <w:rPr>
            <w:rFonts w:ascii="Calibri" w:hAnsi="Calibri" w:cs="Calibri"/>
            <w:i/>
            <w:color w:val="0563C1"/>
            <w:sz w:val="22"/>
            <w:szCs w:val="22"/>
            <w:u w:val="single"/>
          </w:rPr>
          <w:t>27</w:t>
        </w:r>
      </w:ins>
      <w:r w:rsidRPr="003C017E">
        <w:rPr>
          <w:rFonts w:ascii="Calibri" w:hAnsi="Calibri" w:cs="Calibri"/>
          <w:i/>
          <w:color w:val="0563C1"/>
          <w:sz w:val="22"/>
          <w:szCs w:val="22"/>
          <w:u w:val="single"/>
        </w:rPr>
        <w:t>.</w:t>
      </w:r>
      <w:ins w:id="592" w:author="Pavla Trefilová" w:date="2023-06-05T09:47:00Z">
        <w:r w:rsidR="009E286F">
          <w:rPr>
            <w:rFonts w:ascii="Calibri" w:hAnsi="Calibri" w:cs="Calibri"/>
            <w:i/>
            <w:color w:val="0563C1"/>
            <w:sz w:val="22"/>
            <w:szCs w:val="22"/>
            <w:u w:val="single"/>
          </w:rPr>
          <w:t xml:space="preserve"> března</w:t>
        </w:r>
      </w:ins>
      <w:del w:id="593" w:author="Pavla Trefilová" w:date="2023-06-05T09:47:00Z">
        <w:r w:rsidRPr="003C017E" w:rsidDel="009E286F">
          <w:rPr>
            <w:rFonts w:ascii="Calibri" w:hAnsi="Calibri" w:cs="Calibri"/>
            <w:i/>
            <w:color w:val="0563C1"/>
            <w:sz w:val="22"/>
            <w:szCs w:val="22"/>
            <w:u w:val="single"/>
          </w:rPr>
          <w:delText xml:space="preserve"> </w:delText>
        </w:r>
        <w:r w:rsidDel="009E286F">
          <w:rPr>
            <w:rFonts w:ascii="Calibri" w:hAnsi="Calibri" w:cs="Calibri"/>
            <w:i/>
            <w:color w:val="0563C1"/>
            <w:sz w:val="22"/>
            <w:szCs w:val="22"/>
            <w:u w:val="single"/>
          </w:rPr>
          <w:delText>května</w:delText>
        </w:r>
      </w:del>
      <w:r w:rsidRPr="003C017E">
        <w:rPr>
          <w:rFonts w:ascii="Calibri" w:hAnsi="Calibri" w:cs="Calibri"/>
          <w:i/>
          <w:color w:val="0563C1"/>
          <w:sz w:val="22"/>
          <w:szCs w:val="22"/>
          <w:u w:val="single"/>
        </w:rPr>
        <w:t xml:space="preserve"> 20</w:t>
      </w:r>
      <w:r>
        <w:rPr>
          <w:rFonts w:ascii="Calibri" w:hAnsi="Calibri" w:cs="Calibri"/>
          <w:i/>
          <w:color w:val="0563C1"/>
          <w:sz w:val="22"/>
          <w:szCs w:val="22"/>
          <w:u w:val="single"/>
        </w:rPr>
        <w:t>2</w:t>
      </w:r>
      <w:del w:id="594" w:author="Pavla Trefilová" w:date="2023-06-05T09:47:00Z">
        <w:r w:rsidDel="009E286F">
          <w:rPr>
            <w:rFonts w:ascii="Calibri" w:hAnsi="Calibri" w:cs="Calibri"/>
            <w:i/>
            <w:color w:val="0563C1"/>
            <w:sz w:val="22"/>
            <w:szCs w:val="22"/>
            <w:u w:val="single"/>
          </w:rPr>
          <w:delText>2</w:delText>
        </w:r>
      </w:del>
      <w:ins w:id="595" w:author="Pavla Trefilová" w:date="2023-06-05T09:47:00Z">
        <w:r w:rsidR="009E286F">
          <w:rPr>
            <w:rFonts w:ascii="Calibri" w:hAnsi="Calibri" w:cs="Calibri"/>
            <w:i/>
            <w:color w:val="0563C1"/>
            <w:sz w:val="22"/>
            <w:szCs w:val="22"/>
            <w:u w:val="single"/>
          </w:rPr>
          <w:t>3</w:t>
        </w:r>
      </w:ins>
      <w:r w:rsidRPr="003C017E">
        <w:rPr>
          <w:rFonts w:ascii="Calibri" w:hAnsi="Calibri" w:cs="Calibri"/>
          <w:color w:val="0563C1"/>
          <w:sz w:val="22"/>
          <w:szCs w:val="22"/>
          <w:u w:val="single"/>
        </w:rPr>
        <w:t>.</w:t>
      </w:r>
    </w:p>
    <w:p w14:paraId="23109DEB"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i/>
          <w:color w:val="0000FF"/>
          <w:sz w:val="22"/>
          <w:szCs w:val="22"/>
          <w:u w:val="single"/>
        </w:rPr>
        <w:fldChar w:fldCharType="end"/>
      </w:r>
      <w:bookmarkEnd w:id="586"/>
      <w:r w:rsidRPr="003C017E">
        <w:rPr>
          <w:rFonts w:ascii="Calibri" w:hAnsi="Calibri" w:cs="Calibri"/>
          <w:b/>
          <w:color w:val="365F91"/>
          <w:sz w:val="32"/>
          <w:szCs w:val="26"/>
        </w:rPr>
        <w:t xml:space="preserve">Vnitřní systém zajišťování kvality </w:t>
      </w:r>
    </w:p>
    <w:p w14:paraId="4F8701B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1.3 Vymezení pravomoci a odpovědnost za kvalitu</w:t>
      </w:r>
    </w:p>
    <w:p w14:paraId="09596595" w14:textId="0F075AA8"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del w:id="596" w:author="Pavla Trefilová" w:date="2023-06-05T09:48:00Z">
        <w:r w:rsidR="00644BBC" w:rsidDel="009E286F">
          <w:fldChar w:fldCharType="begin"/>
        </w:r>
        <w:r w:rsidR="00644BBC" w:rsidDel="009E286F">
          <w:delInstrText xml:space="preserve"> HYPERLINK "https://www.utb.cz/mdocs-posts/iii-uplne-zneni-pravidel-zajistovani-kvality-a-vnitrni-hodnoceni-kvality/" </w:delInstrText>
        </w:r>
        <w:r w:rsidR="00644BBC" w:rsidDel="009E286F">
          <w:fldChar w:fldCharType="separate"/>
        </w:r>
        <w:r w:rsidRPr="003C017E" w:rsidDel="009E286F">
          <w:rPr>
            <w:rFonts w:ascii="Calibri" w:hAnsi="Calibri" w:cs="Calibri"/>
            <w:color w:val="0000FF"/>
            <w:sz w:val="22"/>
            <w:u w:val="single"/>
          </w:rPr>
          <w:delText>I</w:delText>
        </w:r>
        <w:r w:rsidDel="009E286F">
          <w:rPr>
            <w:rFonts w:ascii="Calibri" w:hAnsi="Calibri" w:cs="Calibri"/>
            <w:color w:val="0000FF"/>
            <w:sz w:val="22"/>
            <w:u w:val="single"/>
          </w:rPr>
          <w:delText>I</w:delText>
        </w:r>
        <w:r w:rsidRPr="003C017E" w:rsidDel="009E286F">
          <w:rPr>
            <w:rFonts w:ascii="Calibri" w:hAnsi="Calibri" w:cs="Calibri"/>
            <w:color w:val="0000FF"/>
            <w:sz w:val="22"/>
            <w:u w:val="single"/>
          </w:rPr>
          <w:delText>I. úplném znění Pravidel systému zajišťování kvality vzdělávací, tvůrčí a s nimi souvisejících činností a vnitřního hodnocení kvality vzdělávacích, tvůrčí a s nimi souvisejících činností Univerzity Tomáše Bati ve Zlíně</w:delText>
        </w:r>
        <w:r w:rsidR="00644BBC" w:rsidDel="009E286F">
          <w:rPr>
            <w:rFonts w:ascii="Calibri" w:hAnsi="Calibri" w:cs="Calibri"/>
            <w:color w:val="0000FF"/>
            <w:sz w:val="22"/>
            <w:u w:val="single"/>
          </w:rPr>
          <w:fldChar w:fldCharType="end"/>
        </w:r>
      </w:del>
      <w:ins w:id="597" w:author="Pavla Trefilová" w:date="2023-06-05T09:48:00Z">
        <w:r w:rsidR="009E286F">
          <w:fldChar w:fldCharType="begin"/>
        </w:r>
      </w:ins>
      <w:ins w:id="598" w:author="Pavla Trefilová" w:date="2023-06-05T09:49:00Z">
        <w:r w:rsidR="009E286F">
          <w:instrText>HYPERLINK "https://www.utb.cz/mdocs-posts/iv-uplne-zneni-pravidel-systemu-zajistovani-kvality-vzdelavaci-tvurci-a-s-nimi-souvisejicich-cinnosti/"</w:instrText>
        </w:r>
      </w:ins>
      <w:ins w:id="599" w:author="Pavla Trefilová" w:date="2023-06-05T09:48:00Z">
        <w:r w:rsidR="009E286F">
          <w:fldChar w:fldCharType="separate"/>
        </w:r>
        <w:r w:rsidR="009E286F">
          <w:rPr>
            <w:rFonts w:ascii="Calibri" w:hAnsi="Calibri" w:cs="Calibri"/>
            <w:color w:val="0000FF"/>
            <w:sz w:val="22"/>
            <w:u w:val="single"/>
          </w:rPr>
          <w:t>IV</w:t>
        </w:r>
        <w:r w:rsidR="009E286F" w:rsidRPr="003C017E">
          <w:rPr>
            <w:rFonts w:ascii="Calibri" w:hAnsi="Calibri" w:cs="Calibri"/>
            <w:color w:val="0000FF"/>
            <w:sz w:val="22"/>
            <w:u w:val="single"/>
          </w:rPr>
          <w:t>. úplném znění Pravidel systému zajišťování kvality vzdělávací, tvůrčí a s nimi souvisejících činností a vnitřního hodnocení kvality vzdělávacích, tvůrčí a s nimi souvisejících činností Univerzity Tomáše Bati ve Zlíně</w:t>
        </w:r>
        <w:r w:rsidR="009E286F">
          <w:rPr>
            <w:rFonts w:ascii="Calibri" w:hAnsi="Calibri" w:cs="Calibri"/>
            <w:color w:val="0000FF"/>
            <w:sz w:val="22"/>
            <w:u w:val="single"/>
          </w:rPr>
          <w:fldChar w:fldCharType="end"/>
        </w:r>
      </w:ins>
      <w:r w:rsidRPr="003C017E">
        <w:rPr>
          <w:rFonts w:ascii="Calibri" w:hAnsi="Calibri" w:cs="Calibri"/>
          <w:sz w:val="22"/>
        </w:rPr>
        <w:t xml:space="preserve"> ze dne </w:t>
      </w:r>
      <w:del w:id="600" w:author="Pavla Trefilová" w:date="2023-06-05T09:48:00Z">
        <w:r w:rsidDel="009E286F">
          <w:rPr>
            <w:rFonts w:ascii="Calibri" w:hAnsi="Calibri" w:cs="Calibri"/>
            <w:sz w:val="22"/>
          </w:rPr>
          <w:delText>19</w:delText>
        </w:r>
        <w:r w:rsidRPr="003C017E" w:rsidDel="009E286F">
          <w:rPr>
            <w:rFonts w:ascii="Calibri" w:hAnsi="Calibri" w:cs="Calibri"/>
            <w:sz w:val="22"/>
          </w:rPr>
          <w:delText xml:space="preserve">. </w:delText>
        </w:r>
        <w:r w:rsidDel="009E286F">
          <w:rPr>
            <w:rFonts w:ascii="Calibri" w:hAnsi="Calibri" w:cs="Calibri"/>
            <w:sz w:val="22"/>
          </w:rPr>
          <w:delText>května</w:delText>
        </w:r>
        <w:r w:rsidRPr="003C017E" w:rsidDel="009E286F">
          <w:rPr>
            <w:rFonts w:ascii="Calibri" w:hAnsi="Calibri" w:cs="Calibri"/>
            <w:sz w:val="22"/>
          </w:rPr>
          <w:delText xml:space="preserve"> 202</w:delText>
        </w:r>
        <w:r w:rsidDel="009E286F">
          <w:rPr>
            <w:rFonts w:ascii="Calibri" w:hAnsi="Calibri" w:cs="Calibri"/>
            <w:sz w:val="22"/>
          </w:rPr>
          <w:delText>2</w:delText>
        </w:r>
      </w:del>
      <w:ins w:id="601" w:author="Pavla Trefilová" w:date="2023-06-05T09:48:00Z">
        <w:r w:rsidR="009E286F">
          <w:rPr>
            <w:rFonts w:ascii="Calibri" w:hAnsi="Calibri" w:cs="Calibri"/>
            <w:sz w:val="22"/>
          </w:rPr>
          <w:t>27. března 2023</w:t>
        </w:r>
      </w:ins>
      <w:r w:rsidRPr="003C017E">
        <w:rPr>
          <w:rFonts w:ascii="Calibri" w:hAnsi="Calibri" w:cs="Calibri"/>
          <w:sz w:val="22"/>
        </w:rPr>
        <w:t>.</w:t>
      </w:r>
    </w:p>
    <w:p w14:paraId="459ABD07" w14:textId="3AF420D4" w:rsidR="00C94CB6" w:rsidRPr="003C017E" w:rsidRDefault="00C94CB6" w:rsidP="00C94CB6">
      <w:pPr>
        <w:spacing w:before="120" w:after="360"/>
        <w:jc w:val="both"/>
        <w:rPr>
          <w:rFonts w:ascii="Calibri" w:hAnsi="Calibri" w:cs="Calibri"/>
          <w:sz w:val="22"/>
        </w:rPr>
      </w:pPr>
      <w:r w:rsidRPr="003C017E">
        <w:rPr>
          <w:rFonts w:ascii="Calibri" w:hAnsi="Calibri" w:cs="Calibri"/>
          <w:sz w:val="22"/>
        </w:rPr>
        <w:t xml:space="preserve">Pro účely zajišťování kvality má pak jmenovánu </w:t>
      </w:r>
      <w:del w:id="602" w:author="Pavla Trefilová" w:date="2023-06-05T11:16:00Z">
        <w:r w:rsidDel="00976014">
          <w:rPr>
            <w:rFonts w:ascii="Calibri" w:hAnsi="Calibri" w:cs="Calibri"/>
            <w:sz w:val="22"/>
          </w:rPr>
          <w:delText>třinác</w:delText>
        </w:r>
        <w:r w:rsidRPr="003C017E" w:rsidDel="00976014">
          <w:rPr>
            <w:rFonts w:ascii="Calibri" w:hAnsi="Calibri" w:cs="Calibri"/>
            <w:sz w:val="22"/>
          </w:rPr>
          <w:delText xml:space="preserve">tičlennou </w:delText>
        </w:r>
      </w:del>
      <w:ins w:id="603" w:author="Pavla Trefilová" w:date="2023-06-05T11:16:00Z">
        <w:r w:rsidR="00976014">
          <w:rPr>
            <w:rFonts w:ascii="Calibri" w:hAnsi="Calibri" w:cs="Calibri"/>
            <w:sz w:val="22"/>
          </w:rPr>
          <w:t>patnác</w:t>
        </w:r>
        <w:r w:rsidR="00976014" w:rsidRPr="003C017E">
          <w:rPr>
            <w:rFonts w:ascii="Calibri" w:hAnsi="Calibri" w:cs="Calibri"/>
            <w:sz w:val="22"/>
          </w:rPr>
          <w:t xml:space="preserve">tičlennou </w:t>
        </w:r>
      </w:ins>
      <w:hyperlink r:id="rId115" w:history="1">
        <w:r w:rsidRPr="003C017E">
          <w:rPr>
            <w:rFonts w:ascii="Calibri" w:hAnsi="Calibri" w:cs="Calibri"/>
            <w:i/>
            <w:color w:val="0000FF"/>
            <w:sz w:val="22"/>
            <w:u w:val="single"/>
          </w:rPr>
          <w:t>Radu pro vnitřní hodnocení UTB</w:t>
        </w:r>
      </w:hyperlink>
      <w:r w:rsidRPr="003C017E">
        <w:rPr>
          <w:rFonts w:ascii="Calibri" w:hAnsi="Calibri" w:cs="Calibri"/>
          <w:sz w:val="22"/>
        </w:rPr>
        <w:t xml:space="preserve"> ve Zlíně, která se řídí </w:t>
      </w:r>
      <w:r w:rsidR="00644BBC">
        <w:fldChar w:fldCharType="begin"/>
      </w:r>
      <w:ins w:id="604" w:author="Pavla Trefilová" w:date="2023-06-05T09:50:00Z">
        <w:r w:rsidR="001A0E38">
          <w:instrText>HYPERLINK "https://www.utb.cz/mdocs-posts/smernice-rektora-c-9-2023/"</w:instrText>
        </w:r>
      </w:ins>
      <w:del w:id="605" w:author="Pavla Trefilová" w:date="2023-06-05T09:50:00Z">
        <w:r w:rsidR="00644BBC" w:rsidDel="001A0E38">
          <w:delInstrText xml:space="preserve"> HYPERLINK "https://www.utb.cz/mdocs-posts/smernice-rektora-c-17-2021/" </w:delInstrText>
        </w:r>
      </w:del>
      <w:r w:rsidR="00644BBC">
        <w:fldChar w:fldCharType="separate"/>
      </w:r>
      <w:r w:rsidRPr="003C017E">
        <w:rPr>
          <w:rFonts w:ascii="Calibri" w:hAnsi="Calibri" w:cs="Calibri"/>
          <w:color w:val="0000FF"/>
          <w:sz w:val="22"/>
          <w:u w:val="single"/>
        </w:rPr>
        <w:t>Jednacím řádem Rady pro vnitřní hodnocení UTB</w:t>
      </w:r>
      <w:r w:rsidR="00644BBC">
        <w:rPr>
          <w:rFonts w:ascii="Calibri" w:hAnsi="Calibri" w:cs="Calibri"/>
          <w:color w:val="0000FF"/>
          <w:sz w:val="22"/>
          <w:u w:val="single"/>
        </w:rPr>
        <w:fldChar w:fldCharType="end"/>
      </w:r>
      <w:r w:rsidRPr="003C017E">
        <w:rPr>
          <w:rFonts w:ascii="Calibri" w:hAnsi="Calibri" w:cs="Calibri"/>
          <w:sz w:val="22"/>
        </w:rPr>
        <w:t xml:space="preserve"> (Směrnice rektora č. </w:t>
      </w:r>
      <w:del w:id="606" w:author="Pavla Trefilová" w:date="2023-06-05T09:49:00Z">
        <w:r w:rsidRPr="003C017E" w:rsidDel="001A0E38">
          <w:rPr>
            <w:rFonts w:ascii="Calibri" w:hAnsi="Calibri" w:cs="Calibri"/>
            <w:sz w:val="22"/>
          </w:rPr>
          <w:delText>17/2021</w:delText>
        </w:r>
      </w:del>
      <w:ins w:id="607" w:author="Pavla Trefilová" w:date="2023-06-05T09:49:00Z">
        <w:r w:rsidR="001A0E38">
          <w:rPr>
            <w:rFonts w:ascii="Calibri" w:hAnsi="Calibri" w:cs="Calibri"/>
            <w:sz w:val="22"/>
          </w:rPr>
          <w:t>9/2023</w:t>
        </w:r>
      </w:ins>
      <w:r w:rsidRPr="003C017E">
        <w:rPr>
          <w:rFonts w:ascii="Calibri" w:hAnsi="Calibri" w:cs="Calibri"/>
          <w:sz w:val="22"/>
        </w:rPr>
        <w:t xml:space="preserve">) ze dne </w:t>
      </w:r>
      <w:del w:id="608" w:author="Pavla Trefilová" w:date="2023-06-05T09:49:00Z">
        <w:r w:rsidRPr="003C017E" w:rsidDel="001A0E38">
          <w:rPr>
            <w:rFonts w:ascii="Calibri" w:hAnsi="Calibri" w:cs="Calibri"/>
            <w:sz w:val="22"/>
          </w:rPr>
          <w:delText>1. října 2021</w:delText>
        </w:r>
      </w:del>
      <w:ins w:id="609" w:author="Pavla Trefilová" w:date="2023-06-05T09:49:00Z">
        <w:r w:rsidR="001A0E38">
          <w:rPr>
            <w:rFonts w:ascii="Calibri" w:hAnsi="Calibri" w:cs="Calibri"/>
            <w:sz w:val="22"/>
          </w:rPr>
          <w:t>26. dubna 2023</w:t>
        </w:r>
      </w:ins>
      <w:r w:rsidRPr="003C017E">
        <w:rPr>
          <w:rFonts w:ascii="Calibri" w:hAnsi="Calibri" w:cs="Calibri"/>
          <w:sz w:val="22"/>
        </w:rPr>
        <w:t>.</w:t>
      </w:r>
    </w:p>
    <w:p w14:paraId="5C527C59"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1.4</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Procesy vzniku a úprav studijních programů </w:t>
      </w:r>
    </w:p>
    <w:p w14:paraId="6379551F"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16" w:history="1">
        <w:r>
          <w:rPr>
            <w:rFonts w:ascii="Calibri" w:hAnsi="Calibri" w:cs="Calibri"/>
            <w:color w:val="0563C1"/>
            <w:sz w:val="22"/>
            <w:u w:val="single"/>
          </w:rPr>
          <w:t>IV</w:t>
        </w:r>
        <w:r w:rsidRPr="003C017E">
          <w:rPr>
            <w:rFonts w:ascii="Calibri" w:hAnsi="Calibri" w:cs="Calibri"/>
            <w:color w:val="0563C1"/>
            <w:sz w:val="22"/>
            <w:u w:val="single"/>
          </w:rPr>
          <w:t>. úplném znění Řádu pro tvorbu, schvalování, uskutečňování a změny studijních programů Univerzity Tomáše Bati ve Zlíně</w:t>
        </w:r>
      </w:hyperlink>
      <w:r w:rsidRPr="003C017E">
        <w:rPr>
          <w:rFonts w:ascii="Calibri" w:hAnsi="Calibri" w:cs="Calibri"/>
          <w:sz w:val="22"/>
        </w:rPr>
        <w:t xml:space="preserve"> ze dne </w:t>
      </w:r>
      <w:r>
        <w:rPr>
          <w:rFonts w:ascii="Calibri" w:hAnsi="Calibri" w:cs="Calibri"/>
          <w:sz w:val="22"/>
        </w:rPr>
        <w:t>19</w:t>
      </w:r>
      <w:r w:rsidRPr="003C017E">
        <w:rPr>
          <w:rFonts w:ascii="Calibri" w:hAnsi="Calibri" w:cs="Calibri"/>
          <w:sz w:val="22"/>
        </w:rPr>
        <w:t>.</w:t>
      </w:r>
      <w:r>
        <w:rPr>
          <w:rFonts w:ascii="Calibri" w:hAnsi="Calibri" w:cs="Calibri"/>
          <w:sz w:val="22"/>
        </w:rPr>
        <w:t xml:space="preserve"> 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w:t>
      </w:r>
    </w:p>
    <w:p w14:paraId="40C36A97"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23DD0503"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1.5</w:t>
      </w:r>
      <w:r w:rsidRPr="00F144E3">
        <w:rPr>
          <w:rFonts w:ascii="Calibri" w:hAnsi="Calibri" w:cs="Calibri"/>
          <w:b/>
          <w:color w:val="000000"/>
          <w:sz w:val="24"/>
          <w:szCs w:val="24"/>
        </w:rPr>
        <w:t xml:space="preserve"> </w:t>
      </w:r>
      <w:r w:rsidRPr="003C017E">
        <w:rPr>
          <w:rFonts w:ascii="Calibri" w:hAnsi="Calibri" w:cs="Calibri"/>
          <w:b/>
          <w:color w:val="000000"/>
          <w:sz w:val="24"/>
          <w:szCs w:val="24"/>
        </w:rPr>
        <w:t>Principy a systém uznávání zahraničního vzdělávání pro přijetí ke studiu</w:t>
      </w:r>
    </w:p>
    <w:p w14:paraId="71161BFA" w14:textId="370023E7" w:rsidR="00C94CB6" w:rsidRPr="001841A0" w:rsidRDefault="00C94CB6" w:rsidP="00C94CB6">
      <w:pPr>
        <w:tabs>
          <w:tab w:val="left" w:pos="2835"/>
        </w:tabs>
        <w:spacing w:before="120" w:after="120"/>
        <w:jc w:val="both"/>
        <w:rPr>
          <w:rFonts w:ascii="Calibri" w:hAnsi="Calibri" w:cs="Calibri"/>
          <w:sz w:val="22"/>
          <w:szCs w:val="22"/>
        </w:rPr>
      </w:pPr>
      <w:r w:rsidRPr="007406EA">
        <w:rPr>
          <w:rFonts w:ascii="Calibri" w:hAnsi="Calibri" w:cs="Calibr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w:t>
      </w:r>
      <w:del w:id="610" w:author="Pavla Trefilová" w:date="2023-06-05T09:50:00Z">
        <w:r w:rsidRPr="007406EA" w:rsidDel="001A0E38">
          <w:rPr>
            <w:rFonts w:ascii="Calibri" w:hAnsi="Calibri" w:cs="Calibri"/>
            <w:sz w:val="22"/>
          </w:rPr>
          <w:delText xml:space="preserve">2017 </w:delText>
        </w:r>
      </w:del>
      <w:ins w:id="611" w:author="Pavla Trefilová" w:date="2023-06-05T09:50:00Z">
        <w:r w:rsidR="001A0E38">
          <w:rPr>
            <w:rFonts w:ascii="Calibri" w:hAnsi="Calibri" w:cs="Calibri"/>
            <w:sz w:val="22"/>
          </w:rPr>
          <w:t>2022</w:t>
        </w:r>
        <w:r w:rsidR="001A0E38" w:rsidRPr="007406EA">
          <w:rPr>
            <w:rFonts w:ascii="Calibri" w:hAnsi="Calibri" w:cs="Calibri"/>
            <w:sz w:val="22"/>
          </w:rPr>
          <w:t xml:space="preserve"> </w:t>
        </w:r>
      </w:ins>
      <w:r w:rsidR="00644BBC">
        <w:fldChar w:fldCharType="begin"/>
      </w:r>
      <w:ins w:id="612" w:author="Pavla Trefilová" w:date="2023-06-05T09:51:00Z">
        <w:r w:rsidR="001A0E38">
          <w:instrText>HYPERLINK "https://www.utb.cz/mdocs-posts/smernice-rektora-c-13-2022/"</w:instrText>
        </w:r>
      </w:ins>
      <w:del w:id="613" w:author="Pavla Trefilová" w:date="2023-06-05T09:51:00Z">
        <w:r w:rsidR="00644BBC" w:rsidDel="001A0E38">
          <w:delInstrText xml:space="preserve"> HYPERLINK "https://www.utb.cz/mdocs-posts/sr_13_2017/" </w:delInstrText>
        </w:r>
      </w:del>
      <w:r w:rsidR="00644BBC">
        <w:fldChar w:fldCharType="separate"/>
      </w:r>
      <w:r w:rsidRPr="007406EA">
        <w:rPr>
          <w:rFonts w:ascii="Calibri" w:hAnsi="Calibri" w:cs="Calibri"/>
          <w:i/>
          <w:color w:val="0000FF"/>
          <w:sz w:val="22"/>
          <w:u w:val="single"/>
        </w:rPr>
        <w:t>Uznání zahraničního středoškolského a vysokoškolského vzdělání a kvalifikace</w:t>
      </w:r>
      <w:r w:rsidR="00644BBC">
        <w:rPr>
          <w:rFonts w:ascii="Calibri" w:hAnsi="Calibri" w:cs="Calibri"/>
          <w:i/>
          <w:color w:val="0000FF"/>
          <w:sz w:val="22"/>
          <w:u w:val="single"/>
        </w:rPr>
        <w:fldChar w:fldCharType="end"/>
      </w:r>
      <w:r w:rsidRPr="007406EA">
        <w:rPr>
          <w:rFonts w:ascii="Calibri" w:hAnsi="Calibri" w:cs="Calibri"/>
          <w:sz w:val="22"/>
        </w:rPr>
        <w:t xml:space="preserve"> ze dne </w:t>
      </w:r>
      <w:del w:id="614" w:author="Pavla Trefilová" w:date="2023-06-05T09:50:00Z">
        <w:r w:rsidRPr="007406EA" w:rsidDel="001A0E38">
          <w:rPr>
            <w:rFonts w:ascii="Calibri" w:hAnsi="Calibri" w:cs="Calibri"/>
            <w:sz w:val="22"/>
          </w:rPr>
          <w:delText>12. 4. 2017</w:delText>
        </w:r>
      </w:del>
      <w:ins w:id="615" w:author="Pavla Trefilová" w:date="2023-06-05T09:50:00Z">
        <w:r w:rsidR="001A0E38">
          <w:rPr>
            <w:rFonts w:ascii="Calibri" w:hAnsi="Calibri" w:cs="Calibri"/>
            <w:sz w:val="22"/>
          </w:rPr>
          <w:t>30 8 2022</w:t>
        </w:r>
      </w:ins>
      <w:r w:rsidRPr="007406EA">
        <w:rPr>
          <w:rFonts w:ascii="Calibri" w:hAnsi="Calibri" w:cs="Calibri"/>
          <w:sz w:val="22"/>
        </w:rPr>
        <w:t>.</w:t>
      </w:r>
    </w:p>
    <w:p w14:paraId="783C487E" w14:textId="77777777" w:rsidR="00C94CB6" w:rsidRDefault="00C94CB6" w:rsidP="00C94CB6">
      <w:pPr>
        <w:keepNext/>
        <w:keepLines/>
        <w:spacing w:before="40"/>
        <w:jc w:val="center"/>
        <w:outlineLvl w:val="2"/>
        <w:rPr>
          <w:rFonts w:ascii="Calibri" w:hAnsi="Calibri" w:cs="Calibri"/>
          <w:b/>
          <w:color w:val="000000"/>
          <w:sz w:val="24"/>
          <w:szCs w:val="24"/>
        </w:rPr>
      </w:pPr>
    </w:p>
    <w:p w14:paraId="3BB60196"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1.6</w:t>
      </w:r>
      <w:r w:rsidRPr="00F144E3">
        <w:rPr>
          <w:rFonts w:ascii="Calibri" w:hAnsi="Calibri" w:cs="Calibri"/>
          <w:b/>
          <w:color w:val="000000"/>
          <w:sz w:val="24"/>
          <w:szCs w:val="24"/>
        </w:rPr>
        <w:t xml:space="preserve"> </w:t>
      </w:r>
      <w:r w:rsidRPr="003C017E">
        <w:rPr>
          <w:rFonts w:ascii="Calibri" w:hAnsi="Calibri" w:cs="Calibri"/>
          <w:b/>
          <w:color w:val="000000"/>
          <w:sz w:val="24"/>
          <w:szCs w:val="24"/>
        </w:rPr>
        <w:t xml:space="preserve">Vedení kvalifikačních a rigorózních prací </w:t>
      </w:r>
    </w:p>
    <w:p w14:paraId="50679C0D" w14:textId="70C19253" w:rsidR="00C94CB6" w:rsidRDefault="00C94CB6" w:rsidP="00C94CB6">
      <w:pPr>
        <w:tabs>
          <w:tab w:val="left" w:pos="2835"/>
        </w:tabs>
        <w:spacing w:before="120" w:after="120"/>
        <w:jc w:val="both"/>
        <w:rPr>
          <w:rFonts w:ascii="Calibri" w:hAnsi="Calibri" w:cs="Calibri"/>
          <w:bCs/>
          <w:sz w:val="22"/>
        </w:rPr>
      </w:pPr>
      <w:r w:rsidRPr="007406EA">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w:t>
      </w:r>
      <w:r w:rsidRPr="007406EA">
        <w:rPr>
          <w:rFonts w:ascii="Calibri" w:hAnsi="Calibri" w:cs="Calibri"/>
          <w:sz w:val="22"/>
        </w:rPr>
        <w:lastRenderedPageBreak/>
        <w:t>rektora</w:t>
      </w:r>
      <w:r w:rsidRPr="001841A0">
        <w:rPr>
          <w:rFonts w:ascii="Calibri" w:hAnsi="Calibri" w:cs="Calibri"/>
          <w:sz w:val="22"/>
        </w:rPr>
        <w:t xml:space="preserve"> </w:t>
      </w:r>
      <w:hyperlink r:id="rId117"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Pr>
          <w:rFonts w:ascii="Calibri" w:hAnsi="Calibri" w:cs="Calibri"/>
          <w:bCs/>
          <w:sz w:val="22"/>
        </w:rPr>
        <w:t>Aktuálně je m</w:t>
      </w:r>
      <w:r w:rsidRPr="005C0A6E">
        <w:rPr>
          <w:rFonts w:ascii="Calibri" w:hAnsi="Calibri" w:cs="Calibri"/>
          <w:bCs/>
          <w:sz w:val="22"/>
        </w:rPr>
        <w:t>aximální počet bakalářských a diplomových prací vedených akademickým pracovníkem</w:t>
      </w:r>
      <w:r>
        <w:rPr>
          <w:rFonts w:ascii="Calibri" w:hAnsi="Calibri" w:cs="Calibri"/>
          <w:bCs/>
          <w:sz w:val="22"/>
        </w:rPr>
        <w:t xml:space="preserve"> </w:t>
      </w:r>
      <w:r w:rsidRPr="005C0A6E">
        <w:rPr>
          <w:rFonts w:ascii="Calibri" w:hAnsi="Calibri" w:cs="Calibri"/>
          <w:bCs/>
          <w:sz w:val="22"/>
        </w:rPr>
        <w:t>v rámci jednoho akademického roku je stanoven na 30. Z toho je maximální počet vedených</w:t>
      </w:r>
      <w:r>
        <w:rPr>
          <w:rFonts w:ascii="Calibri" w:hAnsi="Calibri" w:cs="Calibri"/>
          <w:bCs/>
          <w:sz w:val="22"/>
        </w:rPr>
        <w:t xml:space="preserve"> </w:t>
      </w:r>
      <w:r w:rsidRPr="005C0A6E">
        <w:rPr>
          <w:rFonts w:ascii="Calibri" w:hAnsi="Calibri" w:cs="Calibri"/>
          <w:bCs/>
          <w:sz w:val="22"/>
        </w:rPr>
        <w:t>diplomových prací stanoven na 15.</w:t>
      </w:r>
      <w:ins w:id="616" w:author="Pavla Trefilová" w:date="2023-06-05T09:51:00Z">
        <w:r w:rsidR="001A0E38">
          <w:rPr>
            <w:rFonts w:ascii="Calibri" w:hAnsi="Calibri" w:cs="Calibri"/>
            <w:bCs/>
            <w:sz w:val="22"/>
          </w:rPr>
          <w:t xml:space="preserve"> </w:t>
        </w:r>
      </w:ins>
      <w:r w:rsidRPr="001841A0">
        <w:rPr>
          <w:rFonts w:ascii="Calibri" w:hAnsi="Calibri" w:cs="Calibri"/>
          <w:sz w:val="22"/>
        </w:rPr>
        <w:t xml:space="preserve">Na FaME tento počet ještě zpřesňuje směrnice děkana </w:t>
      </w:r>
      <w:hyperlink r:id="rId118"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r>
        <w:rPr>
          <w:rFonts w:ascii="Calibri" w:hAnsi="Calibri" w:cs="Calibri"/>
          <w:bCs/>
          <w:sz w:val="22"/>
        </w:rPr>
        <w:t xml:space="preserve"> Na F</w:t>
      </w:r>
      <w:ins w:id="617" w:author="Pavla Trefilová" w:date="2023-06-05T09:51:00Z">
        <w:r w:rsidR="001A0E38">
          <w:rPr>
            <w:rFonts w:ascii="Calibri" w:hAnsi="Calibri" w:cs="Calibri"/>
            <w:bCs/>
            <w:sz w:val="22"/>
          </w:rPr>
          <w:t>a</w:t>
        </w:r>
      </w:ins>
      <w:del w:id="618" w:author="Pavla Trefilová" w:date="2023-06-05T09:51:00Z">
        <w:r w:rsidDel="001A0E38">
          <w:rPr>
            <w:rFonts w:ascii="Calibri" w:hAnsi="Calibri" w:cs="Calibri"/>
            <w:bCs/>
            <w:sz w:val="22"/>
          </w:rPr>
          <w:delText>A</w:delText>
        </w:r>
      </w:del>
      <w:r>
        <w:rPr>
          <w:rFonts w:ascii="Calibri" w:hAnsi="Calibri" w:cs="Calibri"/>
          <w:bCs/>
          <w:sz w:val="22"/>
        </w:rPr>
        <w:t>ME je m</w:t>
      </w:r>
      <w:r w:rsidRPr="005C0A6E">
        <w:rPr>
          <w:rFonts w:ascii="Calibri" w:hAnsi="Calibri" w:cs="Calibri"/>
          <w:bCs/>
          <w:sz w:val="22"/>
        </w:rPr>
        <w:t>aximální možný počet vedených BP a DP je stanoven v souhrnu BP a DP na UTB na 1</w:t>
      </w:r>
      <w:del w:id="619" w:author="Pavla Trefilová" w:date="2023-06-05T10:25:00Z">
        <w:r w:rsidRPr="005C0A6E" w:rsidDel="009E5283">
          <w:rPr>
            <w:rFonts w:ascii="Calibri" w:hAnsi="Calibri" w:cs="Calibri"/>
            <w:bCs/>
            <w:sz w:val="22"/>
          </w:rPr>
          <w:delText>2</w:delText>
        </w:r>
      </w:del>
      <w:ins w:id="620" w:author="Pavla Trefilová" w:date="2023-06-05T10:25:00Z">
        <w:r w:rsidR="009E5283">
          <w:rPr>
            <w:rFonts w:ascii="Calibri" w:hAnsi="Calibri" w:cs="Calibri"/>
            <w:bCs/>
            <w:sz w:val="22"/>
          </w:rPr>
          <w:t>5</w:t>
        </w:r>
      </w:ins>
      <w:r>
        <w:rPr>
          <w:rFonts w:ascii="Calibri" w:hAnsi="Calibri" w:cs="Calibri"/>
          <w:bCs/>
          <w:sz w:val="22"/>
        </w:rPr>
        <w:t>.</w:t>
      </w:r>
    </w:p>
    <w:p w14:paraId="31DA8048" w14:textId="77777777" w:rsidR="00C94CB6" w:rsidRPr="001841A0" w:rsidRDefault="00C94CB6" w:rsidP="00C94CB6">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19"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20"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267810AA" w14:textId="77777777" w:rsidR="00C94CB6" w:rsidRPr="001841A0" w:rsidRDefault="00C94CB6" w:rsidP="00C94CB6">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21"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672420AC" w14:textId="77777777" w:rsidR="00C94CB6" w:rsidRPr="001841A0" w:rsidRDefault="00C94CB6" w:rsidP="00C94CB6">
      <w:pPr>
        <w:tabs>
          <w:tab w:val="left" w:pos="2835"/>
        </w:tabs>
        <w:spacing w:before="120" w:after="120"/>
        <w:jc w:val="both"/>
        <w:rPr>
          <w:rFonts w:ascii="Calibri" w:hAnsi="Calibri" w:cs="Calibri"/>
          <w:sz w:val="22"/>
        </w:rPr>
      </w:pPr>
    </w:p>
    <w:p w14:paraId="70065B4C"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1.7</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Procesy zpětné vazby při hodnocení kvality </w:t>
      </w:r>
    </w:p>
    <w:p w14:paraId="3EE95344" w14:textId="77777777" w:rsidR="00C94CB6" w:rsidRPr="003C017E" w:rsidRDefault="00C94CB6" w:rsidP="00C94CB6">
      <w:pPr>
        <w:tabs>
          <w:tab w:val="left" w:pos="2835"/>
        </w:tabs>
        <w:spacing w:before="120" w:after="360"/>
        <w:jc w:val="both"/>
        <w:rPr>
          <w:rFonts w:ascii="Calibri" w:hAnsi="Calibri" w:cs="Calibri"/>
          <w:sz w:val="22"/>
          <w:szCs w:val="22"/>
        </w:rPr>
      </w:pPr>
      <w:r w:rsidRPr="003C017E">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22"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182C3DD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1.8</w:t>
      </w:r>
      <w:r w:rsidRPr="00707C0C">
        <w:rPr>
          <w:rFonts w:ascii="Calibri" w:hAnsi="Calibri" w:cs="Calibri"/>
          <w:b/>
          <w:sz w:val="24"/>
          <w:szCs w:val="24"/>
        </w:rPr>
        <w:t xml:space="preserve"> </w:t>
      </w:r>
      <w:r w:rsidRPr="003C017E">
        <w:rPr>
          <w:rFonts w:ascii="Calibri" w:hAnsi="Calibri" w:cs="Calibri"/>
          <w:b/>
          <w:sz w:val="24"/>
          <w:szCs w:val="24"/>
        </w:rPr>
        <w:t xml:space="preserve">Sledování úspěšnosti uchazečů o studium, studentů a uplatnitelnosti absolventů </w:t>
      </w:r>
    </w:p>
    <w:p w14:paraId="744CDDF5" w14:textId="77777777" w:rsidR="00C94CB6" w:rsidRPr="003C017E" w:rsidRDefault="00C94CB6" w:rsidP="00C94CB6">
      <w:pPr>
        <w:tabs>
          <w:tab w:val="left" w:pos="2835"/>
        </w:tabs>
        <w:spacing w:before="120" w:after="600"/>
        <w:jc w:val="both"/>
        <w:rPr>
          <w:rFonts w:ascii="Calibri" w:hAnsi="Calibri" w:cs="Calibri"/>
          <w:sz w:val="22"/>
          <w:szCs w:val="22"/>
        </w:rPr>
      </w:pPr>
      <w:r w:rsidRPr="003C017E">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23" w:history="1">
        <w:r w:rsidRPr="003C017E">
          <w:rPr>
            <w:rFonts w:ascii="Calibri" w:hAnsi="Calibri" w:cs="Calibri"/>
            <w:i/>
            <w:color w:val="0000FF"/>
            <w:sz w:val="22"/>
            <w:szCs w:val="22"/>
            <w:u w:val="single"/>
          </w:rPr>
          <w:t>Zpráva o vnitřním hodnocení</w:t>
        </w:r>
      </w:hyperlink>
      <w:r w:rsidRPr="003C017E">
        <w:rPr>
          <w:rFonts w:ascii="Calibri" w:hAnsi="Calibri" w:cs="Calibri"/>
          <w:sz w:val="22"/>
          <w:szCs w:val="22"/>
        </w:rPr>
        <w:t>)</w:t>
      </w:r>
    </w:p>
    <w:p w14:paraId="43EBE814"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621" w:name="_Hlk136851176"/>
      <w:bookmarkEnd w:id="587"/>
      <w:r w:rsidRPr="003C017E">
        <w:rPr>
          <w:rFonts w:ascii="Calibri" w:hAnsi="Calibri" w:cs="Calibri"/>
          <w:b/>
          <w:color w:val="365F91"/>
          <w:sz w:val="32"/>
          <w:szCs w:val="26"/>
        </w:rPr>
        <w:t>Vzdělávací a tvůrčí činnost</w:t>
      </w:r>
    </w:p>
    <w:p w14:paraId="4C332CA5"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1.9</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Mezinárodní rozměr a aplikace soudobého stavu poznání </w:t>
      </w:r>
    </w:p>
    <w:p w14:paraId="6244869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9EB2D3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w:t>
      </w:r>
      <w:r>
        <w:rPr>
          <w:rFonts w:ascii="Calibri" w:hAnsi="Calibri" w:cs="Calibri"/>
          <w:sz w:val="22"/>
          <w:szCs w:val="22"/>
        </w:rPr>
        <w:t xml:space="preserve">Freemover, AIA, </w:t>
      </w:r>
      <w:r w:rsidRPr="00602320">
        <w:rPr>
          <w:rFonts w:ascii="Calibri" w:hAnsi="Calibri" w:cs="Calibri"/>
          <w:sz w:val="22"/>
          <w:szCs w:val="22"/>
        </w:rPr>
        <w:t>Aktion Česká republika – Rakousko</w:t>
      </w:r>
      <w:r>
        <w:rPr>
          <w:rFonts w:ascii="Calibri" w:hAnsi="Calibri" w:cs="Calibri"/>
          <w:sz w:val="22"/>
          <w:szCs w:val="22"/>
        </w:rPr>
        <w:t xml:space="preserve">, </w:t>
      </w:r>
      <w:r w:rsidRPr="00602320">
        <w:rPr>
          <w:rFonts w:ascii="Calibri" w:hAnsi="Calibri" w:cs="Calibri"/>
          <w:sz w:val="22"/>
          <w:szCs w:val="22"/>
        </w:rPr>
        <w:t xml:space="preserve">Fulbrightova stipendia </w:t>
      </w:r>
      <w:r w:rsidRPr="003C017E">
        <w:rPr>
          <w:rFonts w:ascii="Calibri" w:hAnsi="Calibri" w:cs="Calibri"/>
          <w:sz w:val="22"/>
          <w:szCs w:val="22"/>
        </w:rPr>
        <w:t xml:space="preserve">či </w:t>
      </w:r>
      <w:r w:rsidRPr="00602320">
        <w:rPr>
          <w:rFonts w:ascii="Calibri" w:hAnsi="Calibri" w:cs="Calibri"/>
          <w:sz w:val="22"/>
          <w:szCs w:val="22"/>
        </w:rPr>
        <w:t>Norsk</w:t>
      </w:r>
      <w:r>
        <w:rPr>
          <w:rFonts w:ascii="Calibri" w:hAnsi="Calibri" w:cs="Calibri"/>
          <w:sz w:val="22"/>
          <w:szCs w:val="22"/>
        </w:rPr>
        <w:t>ých</w:t>
      </w:r>
      <w:r w:rsidRPr="00602320">
        <w:rPr>
          <w:rFonts w:ascii="Calibri" w:hAnsi="Calibri" w:cs="Calibri"/>
          <w:sz w:val="22"/>
          <w:szCs w:val="22"/>
        </w:rPr>
        <w:t xml:space="preserve"> fond</w:t>
      </w:r>
      <w:r>
        <w:rPr>
          <w:rFonts w:ascii="Calibri" w:hAnsi="Calibri" w:cs="Calibri"/>
          <w:sz w:val="22"/>
          <w:szCs w:val="22"/>
        </w:rPr>
        <w:t>ů</w:t>
      </w:r>
      <w:r w:rsidRPr="00602320">
        <w:rPr>
          <w:rFonts w:ascii="Calibri" w:hAnsi="Calibri" w:cs="Calibri"/>
          <w:sz w:val="22"/>
          <w:szCs w:val="22"/>
        </w:rPr>
        <w:t xml:space="preserve"> a fond</w:t>
      </w:r>
      <w:r>
        <w:rPr>
          <w:rFonts w:ascii="Calibri" w:hAnsi="Calibri" w:cs="Calibri"/>
          <w:sz w:val="22"/>
          <w:szCs w:val="22"/>
        </w:rPr>
        <w:t>ů</w:t>
      </w:r>
      <w:r w:rsidRPr="00602320">
        <w:rPr>
          <w:rFonts w:ascii="Calibri" w:hAnsi="Calibri" w:cs="Calibri"/>
          <w:sz w:val="22"/>
          <w:szCs w:val="22"/>
        </w:rPr>
        <w:t xml:space="preserve"> EHP</w:t>
      </w:r>
      <w:r w:rsidRPr="003C017E">
        <w:rPr>
          <w:rFonts w:ascii="Calibri" w:hAnsi="Calibri" w:cs="Calibri"/>
          <w:sz w:val="22"/>
          <w:szCs w:val="22"/>
        </w:rPr>
        <w:t>.</w:t>
      </w:r>
      <w:r w:rsidRPr="003C017E">
        <w:rPr>
          <w:rFonts w:ascii="Calibri" w:hAnsi="Calibri" w:cs="Calibri"/>
          <w:sz w:val="22"/>
          <w:szCs w:val="22"/>
          <w:vertAlign w:val="superscript"/>
        </w:rPr>
        <w:footnoteReference w:id="1"/>
      </w:r>
      <w:r w:rsidRPr="003C017E">
        <w:rPr>
          <w:rFonts w:ascii="Calibri" w:hAnsi="Calibri" w:cs="Calibri"/>
          <w:sz w:val="22"/>
          <w:szCs w:val="22"/>
        </w:rPr>
        <w:t xml:space="preserve"> </w:t>
      </w:r>
    </w:p>
    <w:p w14:paraId="4E33385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E05C1B8" w14:textId="183C0484" w:rsidR="00C94CB6" w:rsidRPr="003C017E" w:rsidRDefault="00C94CB6" w:rsidP="00C94CB6">
      <w:pPr>
        <w:autoSpaceDE w:val="0"/>
        <w:autoSpaceDN w:val="0"/>
        <w:adjustRightInd w:val="0"/>
        <w:jc w:val="both"/>
        <w:rPr>
          <w:rFonts w:ascii="Calibri" w:hAnsi="Calibri" w:cs="Calibri"/>
          <w:sz w:val="22"/>
          <w:szCs w:val="22"/>
        </w:rPr>
      </w:pPr>
      <w:r w:rsidRPr="003C017E">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3C017E">
        <w:rPr>
          <w:rFonts w:ascii="Calibri" w:hAnsi="Calibri" w:cs="Calibri"/>
          <w:sz w:val="22"/>
          <w:szCs w:val="22"/>
        </w:rPr>
        <w:lastRenderedPageBreak/>
        <w:t xml:space="preserve">praxe absolvované na zahraniční instituci probíhá v souladu se směrnicí rektora č. </w:t>
      </w:r>
      <w:del w:id="622" w:author="Pavla Trefilová" w:date="2023-06-05T09:53:00Z">
        <w:r w:rsidRPr="003C017E" w:rsidDel="001A0E38">
          <w:rPr>
            <w:rFonts w:ascii="Calibri" w:hAnsi="Calibri" w:cs="Calibri"/>
            <w:sz w:val="22"/>
            <w:szCs w:val="22"/>
          </w:rPr>
          <w:delText>10/2021</w:delText>
        </w:r>
      </w:del>
      <w:ins w:id="623" w:author="Pavla Trefilová" w:date="2023-06-05T09:53:00Z">
        <w:r w:rsidR="001A0E38">
          <w:rPr>
            <w:rFonts w:ascii="Calibri" w:hAnsi="Calibri" w:cs="Calibri"/>
            <w:sz w:val="22"/>
            <w:szCs w:val="22"/>
          </w:rPr>
          <w:t>13/2023</w:t>
        </w:r>
      </w:ins>
      <w:r w:rsidRPr="003C017E">
        <w:rPr>
          <w:rFonts w:ascii="Calibri" w:hAnsi="Calibri" w:cs="Calibri"/>
          <w:sz w:val="22"/>
          <w:szCs w:val="22"/>
        </w:rPr>
        <w:t xml:space="preserve"> </w:t>
      </w:r>
      <w:r w:rsidR="00644BBC">
        <w:fldChar w:fldCharType="begin"/>
      </w:r>
      <w:ins w:id="624" w:author="Pavla Trefilová" w:date="2023-06-05T10:03:00Z">
        <w:r w:rsidR="0082428F">
          <w:instrText>HYPERLINK "https://www.utb.cz/mdocs-posts/smernice-rektora-c-13-2023/"</w:instrText>
        </w:r>
      </w:ins>
      <w:del w:id="625" w:author="Pavla Trefilová" w:date="2023-06-05T10:03:00Z">
        <w:r w:rsidR="00644BBC" w:rsidDel="0082428F">
          <w:delInstrText xml:space="preserve"> HYPERLINK "https://www.utb.cz/mdocs-posts/smernice-rektora-c-10-2021/" </w:delInstrText>
        </w:r>
      </w:del>
      <w:r w:rsidR="00644BBC">
        <w:fldChar w:fldCharType="separate"/>
      </w:r>
      <w:r w:rsidRPr="003C017E">
        <w:rPr>
          <w:rFonts w:ascii="Calibri" w:hAnsi="Calibri" w:cs="Calibri"/>
          <w:i/>
          <w:color w:val="0000FF"/>
          <w:sz w:val="22"/>
          <w:szCs w:val="22"/>
          <w:u w:val="single"/>
        </w:rPr>
        <w:t>Mobility studentů UTB do zahraničí a zahraničních studentů na UTB</w:t>
      </w:r>
      <w:r w:rsidR="00644BBC">
        <w:rPr>
          <w:rFonts w:ascii="Calibri" w:hAnsi="Calibri" w:cs="Calibri"/>
          <w:i/>
          <w:color w:val="0000FF"/>
          <w:sz w:val="22"/>
          <w:szCs w:val="22"/>
          <w:u w:val="single"/>
        </w:rPr>
        <w:fldChar w:fldCharType="end"/>
      </w:r>
      <w:r w:rsidRPr="003C017E">
        <w:rPr>
          <w:rFonts w:ascii="Calibri" w:hAnsi="Calibri" w:cs="Calibri"/>
          <w:i/>
          <w:sz w:val="22"/>
          <w:szCs w:val="22"/>
        </w:rPr>
        <w:t>.</w:t>
      </w:r>
    </w:p>
    <w:p w14:paraId="5DE56E5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 daném studijním programu se např. jedná o mobility do </w:t>
      </w:r>
      <w:r w:rsidRPr="00602320">
        <w:rPr>
          <w:rFonts w:ascii="Calibri" w:hAnsi="Calibri" w:cs="Calibri"/>
          <w:sz w:val="22"/>
          <w:szCs w:val="22"/>
        </w:rPr>
        <w:t>Belgi</w:t>
      </w:r>
      <w:r>
        <w:rPr>
          <w:rFonts w:ascii="Calibri" w:hAnsi="Calibri" w:cs="Calibri"/>
          <w:sz w:val="22"/>
          <w:szCs w:val="22"/>
        </w:rPr>
        <w:t>e</w:t>
      </w:r>
      <w:r w:rsidRPr="00602320">
        <w:rPr>
          <w:rFonts w:ascii="Calibri" w:hAnsi="Calibri" w:cs="Calibri"/>
          <w:sz w:val="22"/>
          <w:szCs w:val="22"/>
        </w:rPr>
        <w:t>, Bulharsk</w:t>
      </w:r>
      <w:r>
        <w:rPr>
          <w:rFonts w:ascii="Calibri" w:hAnsi="Calibri" w:cs="Calibri"/>
          <w:sz w:val="22"/>
          <w:szCs w:val="22"/>
        </w:rPr>
        <w:t>a</w:t>
      </w:r>
      <w:r w:rsidRPr="00602320">
        <w:rPr>
          <w:rFonts w:ascii="Calibri" w:hAnsi="Calibri" w:cs="Calibri"/>
          <w:sz w:val="22"/>
          <w:szCs w:val="22"/>
        </w:rPr>
        <w:t>, Estonsk</w:t>
      </w:r>
      <w:r>
        <w:rPr>
          <w:rFonts w:ascii="Calibri" w:hAnsi="Calibri" w:cs="Calibri"/>
          <w:sz w:val="22"/>
          <w:szCs w:val="22"/>
        </w:rPr>
        <w:t>a</w:t>
      </w:r>
      <w:r w:rsidRPr="00602320">
        <w:rPr>
          <w:rFonts w:ascii="Calibri" w:hAnsi="Calibri" w:cs="Calibri"/>
          <w:sz w:val="22"/>
          <w:szCs w:val="22"/>
        </w:rPr>
        <w:t>, Finsk</w:t>
      </w:r>
      <w:r>
        <w:rPr>
          <w:rFonts w:ascii="Calibri" w:hAnsi="Calibri" w:cs="Calibri"/>
          <w:sz w:val="22"/>
          <w:szCs w:val="22"/>
        </w:rPr>
        <w:t>a</w:t>
      </w:r>
      <w:r w:rsidRPr="00602320">
        <w:rPr>
          <w:rFonts w:ascii="Calibri" w:hAnsi="Calibri" w:cs="Calibri"/>
          <w:sz w:val="22"/>
          <w:szCs w:val="22"/>
        </w:rPr>
        <w:t>, Franci</w:t>
      </w:r>
      <w:r>
        <w:rPr>
          <w:rFonts w:ascii="Calibri" w:hAnsi="Calibri" w:cs="Calibri"/>
          <w:sz w:val="22"/>
          <w:szCs w:val="22"/>
        </w:rPr>
        <w:t>e</w:t>
      </w:r>
      <w:r w:rsidRPr="00602320">
        <w:rPr>
          <w:rFonts w:ascii="Calibri" w:hAnsi="Calibri" w:cs="Calibri"/>
          <w:sz w:val="22"/>
          <w:szCs w:val="22"/>
        </w:rPr>
        <w:t>, Chorvatsk</w:t>
      </w:r>
      <w:r>
        <w:rPr>
          <w:rFonts w:ascii="Calibri" w:hAnsi="Calibri" w:cs="Calibri"/>
          <w:sz w:val="22"/>
          <w:szCs w:val="22"/>
        </w:rPr>
        <w:t>a</w:t>
      </w:r>
      <w:r w:rsidRPr="00602320">
        <w:rPr>
          <w:rFonts w:ascii="Calibri" w:hAnsi="Calibri" w:cs="Calibri"/>
          <w:sz w:val="22"/>
          <w:szCs w:val="22"/>
        </w:rPr>
        <w:t>, Irsk</w:t>
      </w:r>
      <w:r>
        <w:rPr>
          <w:rFonts w:ascii="Calibri" w:hAnsi="Calibri" w:cs="Calibri"/>
          <w:sz w:val="22"/>
          <w:szCs w:val="22"/>
        </w:rPr>
        <w:t>a</w:t>
      </w:r>
      <w:r w:rsidRPr="00602320">
        <w:rPr>
          <w:rFonts w:ascii="Calibri" w:hAnsi="Calibri" w:cs="Calibri"/>
          <w:sz w:val="22"/>
          <w:szCs w:val="22"/>
        </w:rPr>
        <w:t>, Kypr</w:t>
      </w:r>
      <w:r>
        <w:rPr>
          <w:rFonts w:ascii="Calibri" w:hAnsi="Calibri" w:cs="Calibri"/>
          <w:sz w:val="22"/>
          <w:szCs w:val="22"/>
        </w:rPr>
        <w:t>u</w:t>
      </w:r>
      <w:r w:rsidRPr="00602320">
        <w:rPr>
          <w:rFonts w:ascii="Calibri" w:hAnsi="Calibri" w:cs="Calibri"/>
          <w:sz w:val="22"/>
          <w:szCs w:val="22"/>
        </w:rPr>
        <w:t>, Litv</w:t>
      </w:r>
      <w:r>
        <w:rPr>
          <w:rFonts w:ascii="Calibri" w:hAnsi="Calibri" w:cs="Calibri"/>
          <w:sz w:val="22"/>
          <w:szCs w:val="22"/>
        </w:rPr>
        <w:t>y</w:t>
      </w:r>
      <w:r w:rsidRPr="00602320">
        <w:rPr>
          <w:rFonts w:ascii="Calibri" w:hAnsi="Calibri" w:cs="Calibri"/>
          <w:sz w:val="22"/>
          <w:szCs w:val="22"/>
        </w:rPr>
        <w:t>, Maďarsk</w:t>
      </w:r>
      <w:r>
        <w:rPr>
          <w:rFonts w:ascii="Calibri" w:hAnsi="Calibri" w:cs="Calibri"/>
          <w:sz w:val="22"/>
          <w:szCs w:val="22"/>
        </w:rPr>
        <w:t>a</w:t>
      </w:r>
      <w:r w:rsidRPr="00602320">
        <w:rPr>
          <w:rFonts w:ascii="Calibri" w:hAnsi="Calibri" w:cs="Calibri"/>
          <w:sz w:val="22"/>
          <w:szCs w:val="22"/>
        </w:rPr>
        <w:t>, Německ</w:t>
      </w:r>
      <w:r>
        <w:rPr>
          <w:rFonts w:ascii="Calibri" w:hAnsi="Calibri" w:cs="Calibri"/>
          <w:sz w:val="22"/>
          <w:szCs w:val="22"/>
        </w:rPr>
        <w:t>a</w:t>
      </w:r>
      <w:r w:rsidRPr="00602320">
        <w:rPr>
          <w:rFonts w:ascii="Calibri" w:hAnsi="Calibri" w:cs="Calibri"/>
          <w:sz w:val="22"/>
          <w:szCs w:val="22"/>
        </w:rPr>
        <w:t>, Norsk</w:t>
      </w:r>
      <w:r>
        <w:rPr>
          <w:rFonts w:ascii="Calibri" w:hAnsi="Calibri" w:cs="Calibri"/>
          <w:sz w:val="22"/>
          <w:szCs w:val="22"/>
        </w:rPr>
        <w:t>a</w:t>
      </w:r>
      <w:r w:rsidRPr="00602320">
        <w:rPr>
          <w:rFonts w:ascii="Calibri" w:hAnsi="Calibri" w:cs="Calibri"/>
          <w:sz w:val="22"/>
          <w:szCs w:val="22"/>
        </w:rPr>
        <w:t>, Polsk</w:t>
      </w:r>
      <w:r>
        <w:rPr>
          <w:rFonts w:ascii="Calibri" w:hAnsi="Calibri" w:cs="Calibri"/>
          <w:sz w:val="22"/>
          <w:szCs w:val="22"/>
        </w:rPr>
        <w:t>a</w:t>
      </w:r>
      <w:r w:rsidRPr="00602320">
        <w:rPr>
          <w:rFonts w:ascii="Calibri" w:hAnsi="Calibri" w:cs="Calibri"/>
          <w:sz w:val="22"/>
          <w:szCs w:val="22"/>
        </w:rPr>
        <w:t>, Portugalsk</w:t>
      </w:r>
      <w:r>
        <w:rPr>
          <w:rFonts w:ascii="Calibri" w:hAnsi="Calibri" w:cs="Calibri"/>
          <w:sz w:val="22"/>
          <w:szCs w:val="22"/>
        </w:rPr>
        <w:t>a</w:t>
      </w:r>
      <w:r w:rsidRPr="00602320">
        <w:rPr>
          <w:rFonts w:ascii="Calibri" w:hAnsi="Calibri" w:cs="Calibri"/>
          <w:sz w:val="22"/>
          <w:szCs w:val="22"/>
        </w:rPr>
        <w:t>, Rakousk</w:t>
      </w:r>
      <w:r>
        <w:rPr>
          <w:rFonts w:ascii="Calibri" w:hAnsi="Calibri" w:cs="Calibri"/>
          <w:sz w:val="22"/>
          <w:szCs w:val="22"/>
        </w:rPr>
        <w:t>a</w:t>
      </w:r>
      <w:r w:rsidRPr="00602320">
        <w:rPr>
          <w:rFonts w:ascii="Calibri" w:hAnsi="Calibri" w:cs="Calibri"/>
          <w:sz w:val="22"/>
          <w:szCs w:val="22"/>
        </w:rPr>
        <w:t>, Řeck</w:t>
      </w:r>
      <w:r>
        <w:rPr>
          <w:rFonts w:ascii="Calibri" w:hAnsi="Calibri" w:cs="Calibri"/>
          <w:sz w:val="22"/>
          <w:szCs w:val="22"/>
        </w:rPr>
        <w:t>a</w:t>
      </w:r>
      <w:r w:rsidRPr="00602320">
        <w:rPr>
          <w:rFonts w:ascii="Calibri" w:hAnsi="Calibri" w:cs="Calibri"/>
          <w:sz w:val="22"/>
          <w:szCs w:val="22"/>
        </w:rPr>
        <w:t>, Slovensk</w:t>
      </w:r>
      <w:r>
        <w:rPr>
          <w:rFonts w:ascii="Calibri" w:hAnsi="Calibri" w:cs="Calibri"/>
          <w:sz w:val="22"/>
          <w:szCs w:val="22"/>
        </w:rPr>
        <w:t>a</w:t>
      </w:r>
      <w:r w:rsidRPr="00602320">
        <w:rPr>
          <w:rFonts w:ascii="Calibri" w:hAnsi="Calibri" w:cs="Calibri"/>
          <w:sz w:val="22"/>
          <w:szCs w:val="22"/>
        </w:rPr>
        <w:t>, Slovinsk</w:t>
      </w:r>
      <w:r>
        <w:rPr>
          <w:rFonts w:ascii="Calibri" w:hAnsi="Calibri" w:cs="Calibri"/>
          <w:sz w:val="22"/>
          <w:szCs w:val="22"/>
        </w:rPr>
        <w:t>a</w:t>
      </w:r>
      <w:r w:rsidRPr="00602320">
        <w:rPr>
          <w:rFonts w:ascii="Calibri" w:hAnsi="Calibri" w:cs="Calibri"/>
          <w:sz w:val="22"/>
          <w:szCs w:val="22"/>
        </w:rPr>
        <w:t>, Španělsk</w:t>
      </w:r>
      <w:r>
        <w:rPr>
          <w:rFonts w:ascii="Calibri" w:hAnsi="Calibri" w:cs="Calibri"/>
          <w:sz w:val="22"/>
          <w:szCs w:val="22"/>
        </w:rPr>
        <w:t xml:space="preserve">a, </w:t>
      </w:r>
      <w:r w:rsidRPr="00602320">
        <w:rPr>
          <w:rFonts w:ascii="Calibri" w:hAnsi="Calibri" w:cs="Calibri"/>
          <w:sz w:val="22"/>
          <w:szCs w:val="22"/>
        </w:rPr>
        <w:t>Turec</w:t>
      </w:r>
      <w:r>
        <w:rPr>
          <w:rFonts w:ascii="Calibri" w:hAnsi="Calibri" w:cs="Calibri"/>
          <w:sz w:val="22"/>
          <w:szCs w:val="22"/>
        </w:rPr>
        <w:t xml:space="preserve">ka </w:t>
      </w:r>
      <w:r w:rsidRPr="003C017E">
        <w:rPr>
          <w:rFonts w:ascii="Calibri" w:hAnsi="Calibri" w:cs="Calibri"/>
          <w:sz w:val="22"/>
          <w:szCs w:val="22"/>
        </w:rPr>
        <w:t xml:space="preserve">a dalších evropských zemí. Dále jsou na UTB ve Zlíně </w:t>
      </w:r>
      <w:r w:rsidRPr="00436D7B">
        <w:rPr>
          <w:rFonts w:ascii="Calibri" w:hAnsi="Calibri" w:cs="Calibri"/>
          <w:sz w:val="22"/>
          <w:szCs w:val="22"/>
        </w:rPr>
        <w:t xml:space="preserve">standardně nabízeny studijní předměty vyučované v cizích jazycích a realizované studijní programy uskutečňované v cizích jazycích. V případě daného studijního programu se např. jedná o předměty </w:t>
      </w:r>
      <w:r w:rsidRPr="00436D7B">
        <w:rPr>
          <w:rFonts w:ascii="Calibri" w:hAnsi="Calibri"/>
          <w:sz w:val="22"/>
          <w:szCs w:val="22"/>
        </w:rPr>
        <w:t>Strategic Management</w:t>
      </w:r>
      <w:r w:rsidRPr="00436D7B">
        <w:rPr>
          <w:rFonts w:ascii="Calibri" w:hAnsi="Calibri" w:cs="Calibri"/>
          <w:sz w:val="22"/>
          <w:szCs w:val="22"/>
        </w:rPr>
        <w:t xml:space="preserve">, </w:t>
      </w:r>
      <w:r w:rsidRPr="00436D7B">
        <w:rPr>
          <w:rFonts w:ascii="Calibri" w:hAnsi="Calibri"/>
          <w:sz w:val="22"/>
          <w:szCs w:val="22"/>
        </w:rPr>
        <w:t>Microeconomics II</w:t>
      </w:r>
      <w:r w:rsidRPr="00436D7B">
        <w:rPr>
          <w:rFonts w:ascii="Calibri" w:hAnsi="Calibri" w:cs="Calibri"/>
          <w:sz w:val="22"/>
          <w:szCs w:val="22"/>
        </w:rPr>
        <w:t>,</w:t>
      </w:r>
      <w:r w:rsidRPr="00436D7B">
        <w:rPr>
          <w:rFonts w:ascii="Calibri" w:hAnsi="Calibri"/>
          <w:sz w:val="22"/>
          <w:szCs w:val="22"/>
        </w:rPr>
        <w:t xml:space="preserve"> Business Process Management, Macroeconomics II, Brand Management, </w:t>
      </w:r>
      <w:r w:rsidRPr="00436D7B">
        <w:rPr>
          <w:rFonts w:ascii="Calibri" w:hAnsi="Calibri"/>
          <w:color w:val="000000"/>
          <w:sz w:val="22"/>
          <w:szCs w:val="22"/>
          <w:shd w:val="clear" w:color="auto" w:fill="FFFFFF"/>
        </w:rPr>
        <w:t>Marketing Communication,</w:t>
      </w:r>
      <w:r w:rsidRPr="00436D7B">
        <w:rPr>
          <w:rFonts w:ascii="Calibri" w:hAnsi="Calibri" w:cs="Calibri"/>
          <w:sz w:val="22"/>
          <w:szCs w:val="22"/>
        </w:rPr>
        <w:t xml:space="preserve"> studentům kombinované formy je nabízen předmět </w:t>
      </w:r>
      <w:r w:rsidRPr="00436D7B">
        <w:rPr>
          <w:rFonts w:ascii="Calibri" w:hAnsi="Calibri"/>
          <w:sz w:val="22"/>
          <w:szCs w:val="22"/>
        </w:rPr>
        <w:t>Strategic Management</w:t>
      </w:r>
      <w:r w:rsidRPr="00436D7B">
        <w:rPr>
          <w:rFonts w:ascii="Calibri" w:hAnsi="Calibri" w:cs="Calibri"/>
          <w:sz w:val="22"/>
          <w:szCs w:val="22"/>
        </w:rPr>
        <w:t>.</w:t>
      </w:r>
    </w:p>
    <w:p w14:paraId="45C69F73" w14:textId="77777777" w:rsidR="00C94CB6" w:rsidRPr="003C017E" w:rsidRDefault="00C94CB6" w:rsidP="00C94CB6">
      <w:pPr>
        <w:rPr>
          <w:rFonts w:ascii="Calibri" w:hAnsi="Calibri" w:cs="Calibri"/>
          <w:sz w:val="22"/>
          <w:szCs w:val="22"/>
        </w:rPr>
      </w:pPr>
    </w:p>
    <w:p w14:paraId="6FDFE02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1.10</w:t>
      </w:r>
      <w:r w:rsidRPr="00707C0C">
        <w:rPr>
          <w:rFonts w:ascii="Calibri" w:hAnsi="Calibri" w:cs="Calibri"/>
          <w:b/>
          <w:sz w:val="24"/>
          <w:szCs w:val="24"/>
        </w:rPr>
        <w:t xml:space="preserve"> </w:t>
      </w:r>
      <w:r w:rsidRPr="003C017E">
        <w:rPr>
          <w:rFonts w:ascii="Calibri" w:hAnsi="Calibri" w:cs="Calibri"/>
          <w:b/>
          <w:sz w:val="24"/>
          <w:szCs w:val="24"/>
        </w:rPr>
        <w:t>Spolupráce s praxí při uskutečňování studijních programů</w:t>
      </w:r>
    </w:p>
    <w:p w14:paraId="7AA84A0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252C0DF6" w14:textId="77777777" w:rsidR="00C94CB6" w:rsidRPr="003C017E" w:rsidRDefault="00C94CB6" w:rsidP="00C94CB6">
      <w:pPr>
        <w:spacing w:before="120" w:after="120"/>
        <w:rPr>
          <w:rFonts w:ascii="Calibri" w:hAnsi="Calibri" w:cs="Calibri"/>
          <w:sz w:val="22"/>
          <w:szCs w:val="22"/>
        </w:rPr>
      </w:pPr>
    </w:p>
    <w:p w14:paraId="26206B1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1.11</w:t>
      </w:r>
      <w:r w:rsidRPr="00707C0C">
        <w:rPr>
          <w:rFonts w:ascii="Calibri" w:hAnsi="Calibri" w:cs="Calibri"/>
          <w:b/>
          <w:sz w:val="24"/>
          <w:szCs w:val="24"/>
        </w:rPr>
        <w:t xml:space="preserve"> </w:t>
      </w:r>
      <w:r w:rsidRPr="003C017E">
        <w:rPr>
          <w:rFonts w:ascii="Calibri" w:hAnsi="Calibri" w:cs="Calibri"/>
          <w:b/>
          <w:sz w:val="24"/>
          <w:szCs w:val="24"/>
        </w:rPr>
        <w:t xml:space="preserve">Spolupráce s praxí při tvorbě studijních programů </w:t>
      </w:r>
    </w:p>
    <w:p w14:paraId="44B9FBB8" w14:textId="77777777" w:rsidR="00C94CB6" w:rsidRPr="003C017E" w:rsidRDefault="00C94CB6" w:rsidP="00C94CB6">
      <w:pPr>
        <w:spacing w:before="120" w:after="600"/>
        <w:jc w:val="both"/>
        <w:rPr>
          <w:rFonts w:ascii="Calibri" w:hAnsi="Calibri" w:cs="Calibri"/>
          <w:sz w:val="22"/>
          <w:szCs w:val="22"/>
        </w:rPr>
      </w:pPr>
      <w:r w:rsidRPr="003C017E">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14:paraId="2DFAA6EC" w14:textId="77777777" w:rsidR="00C94CB6" w:rsidRPr="003C017E" w:rsidRDefault="00C94CB6" w:rsidP="00C94CB6">
      <w:pPr>
        <w:keepNext/>
        <w:keepLines/>
        <w:spacing w:before="40"/>
        <w:jc w:val="center"/>
        <w:outlineLvl w:val="1"/>
        <w:rPr>
          <w:rFonts w:ascii="Calibri" w:hAnsi="Calibri" w:cs="Calibri"/>
          <w:b/>
          <w:color w:val="365F91"/>
          <w:sz w:val="32"/>
          <w:szCs w:val="26"/>
        </w:rPr>
      </w:pPr>
      <w:bookmarkStart w:id="626" w:name="_Hlk136851846"/>
      <w:bookmarkEnd w:id="621"/>
      <w:r w:rsidRPr="003C017E">
        <w:rPr>
          <w:rFonts w:ascii="Calibri" w:hAnsi="Calibri" w:cs="Calibri"/>
          <w:b/>
          <w:color w:val="365F91"/>
          <w:sz w:val="32"/>
          <w:szCs w:val="26"/>
        </w:rPr>
        <w:t xml:space="preserve">Podpůrné zdroje a administrativa </w:t>
      </w:r>
    </w:p>
    <w:p w14:paraId="03E286DA"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1.12</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Informační systém </w:t>
      </w:r>
    </w:p>
    <w:p w14:paraId="245C07E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A6FC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ve Zlíně má s ohledem na to funkční informační systém studijní agendy IS/STAG, který používá od roku 2003. Tvůrcem IS/STAG je ZČU v Plzni a od roku 2020 systém používalo 14 škol v České republice, z toho 11 bylo veřejnoprávních vysokých škol či univerzit a 3 byly soukromé vysoké školy.</w:t>
      </w:r>
    </w:p>
    <w:p w14:paraId="162F02E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14:paraId="248FCE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3BE0E3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Všichni studenti mají umožněn dálkový, časově neomezený přístup k informacím studijní agendy IS/STAG prostřednictvím </w:t>
      </w:r>
      <w:hyperlink r:id="rId124" w:history="1">
        <w:r w:rsidRPr="003C017E">
          <w:rPr>
            <w:rFonts w:ascii="Calibri" w:hAnsi="Calibri" w:cs="Calibri"/>
            <w:i/>
            <w:color w:val="0000FF"/>
            <w:sz w:val="22"/>
            <w:szCs w:val="22"/>
            <w:u w:val="single"/>
          </w:rPr>
          <w:t>portálového rozhraní</w:t>
        </w:r>
      </w:hyperlink>
      <w:r w:rsidRPr="003C017E">
        <w:rPr>
          <w:rFonts w:ascii="Calibri" w:hAnsi="Calibri" w:cs="Calibri"/>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w:t>
      </w:r>
      <w:r w:rsidRPr="00021BAD">
        <w:rPr>
          <w:rFonts w:ascii="Calibri" w:hAnsi="Calibri" w:cs="Calibri"/>
          <w:sz w:val="22"/>
          <w:szCs w:val="22"/>
        </w:rPr>
        <w:t xml:space="preserve">230 </w:t>
      </w:r>
      <w:r w:rsidRPr="003C017E">
        <w:rPr>
          <w:rFonts w:ascii="Calibri" w:hAnsi="Calibri" w:cs="Calibri"/>
          <w:sz w:val="22"/>
          <w:szCs w:val="22"/>
        </w:rPr>
        <w:t xml:space="preserve">klientských stanic </w:t>
      </w:r>
      <w:r w:rsidRPr="00021BAD">
        <w:rPr>
          <w:rFonts w:ascii="Calibri" w:hAnsi="Calibri" w:cs="Calibri"/>
          <w:sz w:val="22"/>
          <w:szCs w:val="22"/>
        </w:rPr>
        <w:lastRenderedPageBreak/>
        <w:t xml:space="preserve">a dostatečné množství přípojných míst pro notebooky </w:t>
      </w:r>
      <w:r w:rsidRPr="003C017E">
        <w:rPr>
          <w:rFonts w:ascii="Calibri" w:hAnsi="Calibri" w:cs="Calibri"/>
          <w:sz w:val="22"/>
          <w:szCs w:val="22"/>
        </w:rPr>
        <w:t>s dostupností od 8 do 20 hodin v pracovních dnech, od 8 do 14 hodin v sobotu.</w:t>
      </w:r>
    </w:p>
    <w:p w14:paraId="3D7FB0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25" w:history="1">
        <w:r w:rsidRPr="003C017E">
          <w:rPr>
            <w:rFonts w:ascii="Calibri" w:hAnsi="Calibri" w:cs="Calibri"/>
            <w:i/>
            <w:color w:val="0000FF"/>
            <w:sz w:val="22"/>
            <w:szCs w:val="22"/>
            <w:u w:val="single"/>
          </w:rPr>
          <w:t>norem UTB ve Zlíně</w:t>
        </w:r>
      </w:hyperlink>
      <w:r w:rsidRPr="003C017E">
        <w:rPr>
          <w:rFonts w:ascii="Calibri" w:hAnsi="Calibri" w:cs="Calibri"/>
          <w:sz w:val="22"/>
          <w:szCs w:val="22"/>
        </w:rPr>
        <w:t xml:space="preserve">, případně které jsou součástí </w:t>
      </w:r>
      <w:hyperlink r:id="rId126" w:history="1">
        <w:r w:rsidRPr="003C017E">
          <w:rPr>
            <w:rFonts w:ascii="Calibri" w:hAnsi="Calibri" w:cs="Calibri"/>
            <w:i/>
            <w:color w:val="0000FF"/>
            <w:sz w:val="22"/>
            <w:szCs w:val="22"/>
            <w:u w:val="single"/>
          </w:rPr>
          <w:t>norem Fakulty managementu a ekonomiky</w:t>
        </w:r>
      </w:hyperlink>
      <w:r w:rsidRPr="003C017E">
        <w:rPr>
          <w:rFonts w:ascii="Calibri" w:hAnsi="Calibri" w:cs="Calibri"/>
          <w:i/>
          <w:sz w:val="22"/>
          <w:szCs w:val="22"/>
        </w:rPr>
        <w:t xml:space="preserve"> </w:t>
      </w:r>
      <w:r w:rsidRPr="003C017E">
        <w:rPr>
          <w:rFonts w:ascii="Calibri" w:hAnsi="Calibri" w:cs="Calibri"/>
          <w:sz w:val="22"/>
          <w:szCs w:val="22"/>
        </w:rPr>
        <w:t>UTB ve Zlíně.</w:t>
      </w:r>
    </w:p>
    <w:p w14:paraId="66944B5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27" w:history="1">
        <w:r w:rsidRPr="003C017E">
          <w:rPr>
            <w:rFonts w:ascii="Calibri" w:hAnsi="Calibri" w:cs="Calibri"/>
            <w:i/>
            <w:color w:val="0000FF"/>
            <w:sz w:val="22"/>
            <w:szCs w:val="22"/>
            <w:u w:val="single"/>
          </w:rPr>
          <w:t>Job centrem UTB</w:t>
        </w:r>
      </w:hyperlink>
      <w:r w:rsidRPr="003C017E">
        <w:rPr>
          <w:rFonts w:ascii="Calibri" w:hAnsi="Calibri" w:cs="Calibri"/>
          <w:sz w:val="22"/>
          <w:szCs w:val="22"/>
        </w:rPr>
        <w:t>, které bylo pro tuto činnost specializovaně zřízeno, tak jeho portálem s nabídkami pracovních příležitostí, stáží a brigád.</w:t>
      </w:r>
      <w:r>
        <w:rPr>
          <w:rFonts w:ascii="Calibri" w:hAnsi="Calibri" w:cs="Calibri"/>
          <w:sz w:val="22"/>
          <w:szCs w:val="22"/>
        </w:rPr>
        <w:t xml:space="preserve"> Na UTB </w:t>
      </w:r>
      <w:r w:rsidRPr="003C017E">
        <w:rPr>
          <w:rFonts w:ascii="Calibri" w:hAnsi="Calibri" w:cs="Calibri"/>
          <w:sz w:val="22"/>
          <w:szCs w:val="22"/>
        </w:rPr>
        <w:t xml:space="preserve">působí </w:t>
      </w:r>
      <w:hyperlink r:id="rId128" w:history="1">
        <w:r w:rsidRPr="003C017E">
          <w:rPr>
            <w:rFonts w:ascii="Calibri" w:hAnsi="Calibri" w:cs="Calibri"/>
            <w:i/>
            <w:color w:val="0000FF"/>
            <w:sz w:val="22"/>
            <w:szCs w:val="22"/>
            <w:u w:val="single"/>
          </w:rPr>
          <w:t>Akademická poradna UTB,</w:t>
        </w:r>
      </w:hyperlink>
      <w:r w:rsidRPr="003C017E">
        <w:rPr>
          <w:rFonts w:ascii="Calibri" w:hAnsi="Calibri" w:cs="Calibri"/>
          <w:sz w:val="22"/>
          <w:szCs w:val="22"/>
        </w:rPr>
        <w:t xml:space="preserve"> která má svůj vlastní informační modul.</w:t>
      </w:r>
    </w:p>
    <w:p w14:paraId="621BE7CE" w14:textId="77777777" w:rsidR="00C94CB6" w:rsidRPr="003C017E" w:rsidRDefault="00C94CB6" w:rsidP="00C94CB6">
      <w:pPr>
        <w:tabs>
          <w:tab w:val="left" w:pos="2835"/>
        </w:tabs>
        <w:spacing w:before="120" w:after="120"/>
        <w:rPr>
          <w:rFonts w:ascii="Calibri" w:hAnsi="Calibri" w:cs="Calibri"/>
          <w:sz w:val="22"/>
          <w:szCs w:val="22"/>
        </w:rPr>
      </w:pPr>
    </w:p>
    <w:p w14:paraId="6398AC71"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1.13</w:t>
      </w:r>
      <w:r w:rsidRPr="00707C0C">
        <w:rPr>
          <w:rFonts w:ascii="Calibri" w:hAnsi="Calibri" w:cs="Calibri"/>
          <w:b/>
          <w:color w:val="000000"/>
          <w:sz w:val="24"/>
          <w:szCs w:val="24"/>
        </w:rPr>
        <w:t xml:space="preserve"> </w:t>
      </w:r>
      <w:r w:rsidRPr="003C017E">
        <w:rPr>
          <w:rFonts w:ascii="Calibri" w:hAnsi="Calibri" w:cs="Calibri"/>
          <w:b/>
          <w:color w:val="000000"/>
          <w:sz w:val="24"/>
          <w:szCs w:val="24"/>
        </w:rPr>
        <w:t xml:space="preserve">Knihovny a elektronické zdroje </w:t>
      </w:r>
    </w:p>
    <w:p w14:paraId="731C4663"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EC52DEA" w14:textId="77777777" w:rsidR="00C94CB6" w:rsidRPr="003C017E" w:rsidRDefault="00C94CB6" w:rsidP="00C94CB6">
      <w:pPr>
        <w:jc w:val="both"/>
        <w:rPr>
          <w:rFonts w:ascii="Calibri" w:hAnsi="Calibri" w:cs="Calibri"/>
          <w:sz w:val="22"/>
          <w:szCs w:val="22"/>
        </w:rPr>
      </w:pPr>
    </w:p>
    <w:p w14:paraId="0D7F3DDB"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knihovního fondu</w:t>
      </w:r>
    </w:p>
    <w:p w14:paraId="6574B7D9" w14:textId="77777777" w:rsidR="00C94CB6" w:rsidRPr="003C017E" w:rsidRDefault="00C94CB6" w:rsidP="00C94CB6">
      <w:pPr>
        <w:spacing w:before="120" w:after="120"/>
        <w:jc w:val="both"/>
        <w:rPr>
          <w:rFonts w:ascii="Calibri" w:hAnsi="Calibri"/>
          <w:color w:val="000000"/>
          <w:sz w:val="22"/>
        </w:rPr>
      </w:pPr>
      <w:r w:rsidRPr="003C017E">
        <w:rPr>
          <w:rFonts w:ascii="Calibri" w:hAnsi="Calibri"/>
          <w:color w:val="000000"/>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9BDF000" w14:textId="77777777" w:rsidR="00C94CB6" w:rsidRPr="003C017E" w:rsidRDefault="00C94CB6" w:rsidP="00C94CB6">
      <w:pPr>
        <w:spacing w:before="120" w:after="120"/>
        <w:jc w:val="both"/>
        <w:rPr>
          <w:rFonts w:ascii="Calibri" w:hAnsi="Calibri"/>
          <w:color w:val="000000"/>
          <w:sz w:val="22"/>
        </w:rPr>
      </w:pPr>
      <w:r>
        <w:rPr>
          <w:rFonts w:ascii="Calibri" w:hAnsi="Calibri"/>
          <w:color w:val="000000"/>
          <w:sz w:val="22"/>
        </w:rPr>
        <w:t>K</w:t>
      </w:r>
      <w:r w:rsidRPr="001C43C9">
        <w:rPr>
          <w:rFonts w:ascii="Calibri" w:hAnsi="Calibri"/>
          <w:color w:val="000000"/>
          <w:sz w:val="22"/>
        </w:rPr>
        <w:t>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w:t>
      </w:r>
    </w:p>
    <w:p w14:paraId="16AD069F" w14:textId="77777777" w:rsidR="00C94CB6" w:rsidRPr="003C017E" w:rsidRDefault="00C94CB6" w:rsidP="00C94CB6">
      <w:pPr>
        <w:spacing w:before="120" w:after="120"/>
        <w:jc w:val="both"/>
        <w:rPr>
          <w:rFonts w:ascii="Calibri" w:hAnsi="Calibri" w:cs="Calibri"/>
          <w:color w:val="000000"/>
          <w:sz w:val="22"/>
        </w:rPr>
      </w:pPr>
      <w:r w:rsidRPr="001C43C9">
        <w:rPr>
          <w:rFonts w:ascii="Calibri" w:hAnsi="Calibr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06E3B458" w14:textId="77777777" w:rsidR="00C94CB6" w:rsidRPr="003C017E" w:rsidRDefault="00C94CB6" w:rsidP="00C94CB6">
      <w:pPr>
        <w:spacing w:before="120" w:after="240"/>
        <w:jc w:val="both"/>
        <w:rPr>
          <w:rFonts w:ascii="Calibri" w:hAnsi="Calibri" w:cs="Calibri"/>
          <w:sz w:val="22"/>
        </w:rPr>
      </w:pPr>
      <w:r w:rsidRPr="003C017E">
        <w:rPr>
          <w:rFonts w:ascii="Calibri" w:hAnsi="Calibri" w:cs="Calibri"/>
          <w:sz w:val="22"/>
        </w:rPr>
        <w:t>V </w:t>
      </w:r>
      <w:r w:rsidRPr="001C43C9">
        <w:rPr>
          <w:rFonts w:ascii="Calibri" w:hAnsi="Calibri" w:cs="Calibri"/>
          <w:sz w:val="22"/>
        </w:rPr>
        <w:t>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w:t>
      </w:r>
      <w:r w:rsidRPr="003C017E">
        <w:rPr>
          <w:rFonts w:ascii="Calibri" w:hAnsi="Calibri" w:cs="Calibri"/>
          <w:sz w:val="22"/>
        </w:rPr>
        <w:t xml:space="preserve">. Knihovna dále zajišťuje i přístup k bakalářským, diplomovým a disertačním pracím absolventů univerzity, a to v rámci digitální </w:t>
      </w:r>
      <w:r w:rsidRPr="003C017E">
        <w:rPr>
          <w:rFonts w:ascii="Calibri" w:hAnsi="Calibri" w:cs="Calibri"/>
          <w:sz w:val="22"/>
        </w:rPr>
        <w:lastRenderedPageBreak/>
        <w:t>knihovny.</w:t>
      </w:r>
      <w:r w:rsidRPr="003C017E">
        <w:rPr>
          <w:rFonts w:ascii="Calibri" w:hAnsi="Calibri" w:cs="Calibri"/>
          <w:sz w:val="22"/>
          <w:vertAlign w:val="superscript"/>
        </w:rPr>
        <w:footnoteReference w:id="2"/>
      </w:r>
      <w:r w:rsidRPr="003C017E">
        <w:rPr>
          <w:rFonts w:ascii="Calibri" w:hAnsi="Calibri" w:cs="Calibri"/>
          <w:sz w:val="22"/>
        </w:rPr>
        <w:t xml:space="preserve"> Práce jsou zde zpravidla dostupné volně v plném textu. Kromě toho provozuje knihovna také repozitář publikační činnosti akademických pracovníků univerzity.</w:t>
      </w:r>
      <w:r w:rsidRPr="003C017E">
        <w:rPr>
          <w:rFonts w:ascii="Calibri" w:hAnsi="Calibri" w:cs="Calibri"/>
          <w:sz w:val="22"/>
          <w:vertAlign w:val="superscript"/>
        </w:rPr>
        <w:footnoteReference w:id="3"/>
      </w:r>
    </w:p>
    <w:p w14:paraId="688A3862" w14:textId="77777777" w:rsidR="00C94CB6" w:rsidRPr="003C017E" w:rsidRDefault="00C94CB6" w:rsidP="00C94CB6">
      <w:pPr>
        <w:rPr>
          <w:rFonts w:ascii="Calibri" w:hAnsi="Calibri" w:cs="Calibri"/>
          <w:i/>
          <w:iCs/>
          <w:sz w:val="22"/>
          <w:szCs w:val="22"/>
        </w:rPr>
      </w:pPr>
    </w:p>
    <w:p w14:paraId="19A1EC15" w14:textId="77777777" w:rsidR="00C94CB6" w:rsidRPr="003C017E" w:rsidRDefault="00C94CB6" w:rsidP="00C94CB6">
      <w:pPr>
        <w:spacing w:after="120"/>
        <w:rPr>
          <w:rFonts w:ascii="Calibri" w:hAnsi="Calibri" w:cs="Calibri"/>
          <w:i/>
          <w:iCs/>
          <w:sz w:val="22"/>
          <w:szCs w:val="22"/>
        </w:rPr>
      </w:pPr>
      <w:r w:rsidRPr="003C017E">
        <w:rPr>
          <w:rFonts w:ascii="Calibri" w:hAnsi="Calibri" w:cs="Calibri"/>
          <w:i/>
          <w:iCs/>
          <w:sz w:val="22"/>
          <w:szCs w:val="22"/>
        </w:rPr>
        <w:t>Dostupnost elektronických zdrojů</w:t>
      </w:r>
    </w:p>
    <w:p w14:paraId="73EAAB5B" w14:textId="77777777" w:rsidR="00C94CB6" w:rsidRPr="003C017E" w:rsidRDefault="00C94CB6" w:rsidP="00C94CB6">
      <w:pPr>
        <w:spacing w:before="120" w:after="120"/>
        <w:jc w:val="both"/>
        <w:rPr>
          <w:rFonts w:ascii="Calibri" w:hAnsi="Calibri" w:cs="Calibri"/>
          <w:sz w:val="22"/>
        </w:rPr>
      </w:pPr>
      <w:r w:rsidRPr="001C43C9">
        <w:rPr>
          <w:rFonts w:ascii="Calibri" w:hAnsi="Calibri" w:cs="Calibr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29" w:history="1">
        <w:r w:rsidRPr="003C17BB">
          <w:rPr>
            <w:rStyle w:val="Hypertextovodkaz"/>
            <w:rFonts w:ascii="Calibri" w:hAnsi="Calibri" w:cs="Calibri"/>
            <w:sz w:val="22"/>
          </w:rPr>
          <w:t>https://vufind.katalog.k.utb.cz/EDS</w:t>
        </w:r>
      </w:hyperlink>
      <w:r>
        <w:rPr>
          <w:rFonts w:ascii="Calibri" w:hAnsi="Calibri" w:cs="Calibri"/>
          <w:sz w:val="22"/>
        </w:rPr>
        <w:t>,</w:t>
      </w:r>
      <w:r w:rsidRPr="001C43C9">
        <w:rPr>
          <w:rFonts w:ascii="Calibri" w:hAnsi="Calibri" w:cs="Calibri"/>
          <w:sz w:val="22"/>
        </w:rPr>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r w:rsidRPr="003C017E">
        <w:rPr>
          <w:rFonts w:ascii="Calibri" w:hAnsi="Calibri" w:cs="Calibri"/>
          <w:sz w:val="22"/>
        </w:rPr>
        <w:t xml:space="preserve"> </w:t>
      </w:r>
    </w:p>
    <w:p w14:paraId="0CBCB813" w14:textId="77777777" w:rsidR="00C94CB6" w:rsidRPr="003C017E" w:rsidRDefault="00C94CB6" w:rsidP="00C94CB6">
      <w:pPr>
        <w:spacing w:before="120" w:after="120"/>
        <w:rPr>
          <w:rFonts w:ascii="Calibri" w:hAnsi="Calibri" w:cs="Calibri"/>
          <w:sz w:val="22"/>
        </w:rPr>
      </w:pPr>
      <w:r w:rsidRPr="003C017E">
        <w:rPr>
          <w:rFonts w:ascii="Calibri" w:hAnsi="Calibri" w:cs="Calibri"/>
          <w:sz w:val="22"/>
        </w:rPr>
        <w:t>Konkrétní dostupné databáze:</w:t>
      </w:r>
    </w:p>
    <w:p w14:paraId="3EEE67AD"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Citační databáze Web of Science a Scopus</w:t>
      </w:r>
    </w:p>
    <w:p w14:paraId="5B0C2938" w14:textId="77777777" w:rsidR="00C94CB6" w:rsidRPr="003C017E"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kolekce elektronických časopisů Elsevier ScienceDirect, Wiley Online Library, SpringerLink</w:t>
      </w:r>
    </w:p>
    <w:p w14:paraId="7C962D38" w14:textId="77777777" w:rsidR="00C94CB6" w:rsidRDefault="00C94CB6" w:rsidP="00DA5BB8">
      <w:pPr>
        <w:numPr>
          <w:ilvl w:val="0"/>
          <w:numId w:val="42"/>
        </w:numPr>
        <w:spacing w:before="120" w:after="120" w:line="256" w:lineRule="auto"/>
        <w:contextualSpacing/>
        <w:rPr>
          <w:rFonts w:ascii="Calibri" w:hAnsi="Calibri" w:cs="Calibri"/>
          <w:color w:val="000000"/>
          <w:sz w:val="22"/>
        </w:rPr>
      </w:pPr>
      <w:r w:rsidRPr="003C017E">
        <w:rPr>
          <w:rFonts w:ascii="Calibri" w:hAnsi="Calibri" w:cs="Calibri"/>
          <w:sz w:val="22"/>
        </w:rPr>
        <w:t>Multioborové plnotextové databáze Ebsco a ProQuest</w:t>
      </w:r>
    </w:p>
    <w:p w14:paraId="2851C26B" w14:textId="77777777" w:rsidR="00C94CB6" w:rsidRPr="001C43C9" w:rsidRDefault="00C94CB6" w:rsidP="00DA5BB8">
      <w:pPr>
        <w:numPr>
          <w:ilvl w:val="0"/>
          <w:numId w:val="42"/>
        </w:numPr>
        <w:spacing w:before="120" w:after="120" w:line="256" w:lineRule="auto"/>
        <w:contextualSpacing/>
        <w:rPr>
          <w:rFonts w:ascii="Calibri" w:hAnsi="Calibri" w:cs="Calibri"/>
          <w:color w:val="000000"/>
          <w:sz w:val="22"/>
        </w:rPr>
      </w:pPr>
      <w:r w:rsidRPr="001C43C9">
        <w:rPr>
          <w:rFonts w:ascii="Calibri" w:hAnsi="Calibri" w:cs="Calibri"/>
          <w:sz w:val="22"/>
        </w:rPr>
        <w:t xml:space="preserve">Významné oborové zdroje jako např. česká digitální knihovna Bookport </w:t>
      </w:r>
    </w:p>
    <w:p w14:paraId="639C4D20" w14:textId="77777777" w:rsidR="00C94CB6" w:rsidRPr="001C43C9" w:rsidRDefault="00C94CB6" w:rsidP="00C94CB6">
      <w:pPr>
        <w:spacing w:before="120" w:after="120" w:line="256" w:lineRule="auto"/>
        <w:ind w:left="720"/>
        <w:contextualSpacing/>
        <w:rPr>
          <w:rFonts w:ascii="Calibri" w:hAnsi="Calibri" w:cs="Calibri"/>
          <w:color w:val="000000"/>
          <w:sz w:val="22"/>
        </w:rPr>
      </w:pPr>
    </w:p>
    <w:p w14:paraId="7E479EAF" w14:textId="77777777" w:rsidR="00C94CB6" w:rsidRPr="003C017E" w:rsidRDefault="00C94CB6" w:rsidP="00C94CB6">
      <w:pPr>
        <w:spacing w:before="120" w:after="120"/>
        <w:rPr>
          <w:rFonts w:ascii="Calibri" w:hAnsi="Calibri" w:cs="Calibri"/>
          <w:sz w:val="22"/>
          <w:szCs w:val="22"/>
        </w:rPr>
      </w:pPr>
      <w:r w:rsidRPr="003C017E">
        <w:rPr>
          <w:rFonts w:ascii="Calibri" w:hAnsi="Calibri" w:cs="Calibri"/>
          <w:sz w:val="22"/>
          <w:szCs w:val="22"/>
        </w:rPr>
        <w:t xml:space="preserve">Seznam všech databází, které má UTB ve Zlíně: </w:t>
      </w:r>
      <w:hyperlink r:id="rId130" w:history="1">
        <w:r w:rsidRPr="003C017E">
          <w:rPr>
            <w:rFonts w:ascii="Calibri" w:hAnsi="Calibri" w:cs="Calibri"/>
            <w:i/>
            <w:color w:val="0000FF"/>
            <w:sz w:val="22"/>
            <w:szCs w:val="22"/>
            <w:u w:val="single"/>
          </w:rPr>
          <w:t>http://portal.k.utb.cz/databases/alphabetical</w:t>
        </w:r>
      </w:hyperlink>
      <w:r w:rsidRPr="003C017E">
        <w:rPr>
          <w:rFonts w:ascii="Calibri" w:hAnsi="Calibri" w:cs="Calibri"/>
          <w:i/>
          <w:sz w:val="22"/>
          <w:szCs w:val="22"/>
        </w:rPr>
        <w:t>.</w:t>
      </w:r>
      <w:r w:rsidRPr="003C017E">
        <w:rPr>
          <w:rFonts w:ascii="Calibri" w:hAnsi="Calibri" w:cs="Calibri"/>
          <w:sz w:val="22"/>
          <w:szCs w:val="22"/>
        </w:rPr>
        <w:t xml:space="preserve"> </w:t>
      </w:r>
    </w:p>
    <w:p w14:paraId="1C9FAC84" w14:textId="77777777" w:rsidR="00C94CB6" w:rsidRDefault="00C94CB6" w:rsidP="00C94CB6">
      <w:pPr>
        <w:keepNext/>
        <w:keepLines/>
        <w:spacing w:before="40"/>
        <w:jc w:val="center"/>
        <w:outlineLvl w:val="2"/>
        <w:rPr>
          <w:rFonts w:ascii="Calibri" w:hAnsi="Calibri" w:cs="Calibri"/>
          <w:b/>
          <w:color w:val="000000"/>
          <w:sz w:val="24"/>
          <w:szCs w:val="24"/>
        </w:rPr>
      </w:pPr>
    </w:p>
    <w:p w14:paraId="34AA110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1.14</w:t>
      </w:r>
      <w:r w:rsidRPr="00B535E2">
        <w:rPr>
          <w:rFonts w:ascii="Calibri" w:hAnsi="Calibri" w:cs="Calibri"/>
          <w:b/>
          <w:color w:val="000000"/>
          <w:sz w:val="24"/>
          <w:szCs w:val="24"/>
        </w:rPr>
        <w:t xml:space="preserve"> </w:t>
      </w:r>
      <w:r w:rsidRPr="003C017E">
        <w:rPr>
          <w:rFonts w:ascii="Calibri" w:hAnsi="Calibri" w:cs="Calibri"/>
          <w:b/>
          <w:color w:val="000000"/>
          <w:sz w:val="24"/>
          <w:szCs w:val="24"/>
        </w:rPr>
        <w:t>Studium studentů se specifickými potřebami</w:t>
      </w:r>
    </w:p>
    <w:p w14:paraId="7B5D1C66" w14:textId="77777777" w:rsidR="00C94CB6" w:rsidRPr="003C017E" w:rsidRDefault="00C94CB6" w:rsidP="00C94CB6">
      <w:pPr>
        <w:spacing w:before="120" w:after="120"/>
        <w:jc w:val="both"/>
        <w:rPr>
          <w:rFonts w:ascii="Calibri" w:hAnsi="Calibri" w:cs="Calibri"/>
          <w:iCs/>
          <w:sz w:val="22"/>
          <w:szCs w:val="22"/>
        </w:rPr>
      </w:pPr>
      <w:r w:rsidRPr="003C017E">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3C017E">
        <w:rPr>
          <w:rFonts w:ascii="Calibri" w:hAnsi="Calibri" w:cs="Calibri"/>
          <w:bCs/>
          <w:sz w:val="22"/>
          <w:szCs w:val="22"/>
        </w:rPr>
        <w:t xml:space="preserve">č. 16/2021 </w:t>
      </w:r>
      <w:hyperlink r:id="rId131" w:history="1">
        <w:r w:rsidRPr="003C017E">
          <w:rPr>
            <w:rFonts w:ascii="Calibri" w:hAnsi="Calibri" w:cs="Calibri"/>
            <w:i/>
            <w:color w:val="0000FF"/>
            <w:sz w:val="22"/>
            <w:szCs w:val="22"/>
            <w:u w:val="single"/>
          </w:rPr>
          <w:t>Podpora uchazečů a studentů se specifickými potřebami na Univerzitě Tomáše Bati ve Zlíně</w:t>
        </w:r>
      </w:hyperlink>
      <w:r w:rsidRPr="003C017E">
        <w:rPr>
          <w:rFonts w:ascii="Calibri" w:hAnsi="Calibri" w:cs="Calibri"/>
          <w:bCs/>
          <w:sz w:val="22"/>
          <w:szCs w:val="22"/>
        </w:rPr>
        <w:t>.</w:t>
      </w:r>
      <w:r w:rsidRPr="003C017E">
        <w:rPr>
          <w:rFonts w:ascii="Calibri" w:hAnsi="Calibri" w:cs="Calibri"/>
          <w:b/>
          <w:bCs/>
          <w:sz w:val="22"/>
          <w:szCs w:val="22"/>
        </w:rPr>
        <w:t xml:space="preserve"> </w:t>
      </w:r>
      <w:r w:rsidRPr="003C017E">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3E177ED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iCs/>
          <w:sz w:val="22"/>
          <w:szCs w:val="22"/>
        </w:rPr>
        <w:t xml:space="preserve">V prvé řadě se jedná o </w:t>
      </w:r>
      <w:hyperlink r:id="rId132" w:history="1">
        <w:r w:rsidRPr="003C017E">
          <w:rPr>
            <w:rFonts w:ascii="Calibri" w:hAnsi="Calibri" w:cs="Calibri"/>
            <w:i/>
            <w:color w:val="0000FF"/>
            <w:sz w:val="22"/>
            <w:szCs w:val="22"/>
            <w:u w:val="single"/>
          </w:rPr>
          <w:t>Akademickou poradna UTB ve Zlíně</w:t>
        </w:r>
      </w:hyperlink>
      <w:r w:rsidRPr="003C017E">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66A262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1472992"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w:t>
      </w:r>
      <w:r w:rsidRPr="003C017E">
        <w:rPr>
          <w:rFonts w:ascii="Calibri" w:hAnsi="Calibri" w:cs="Calibri"/>
          <w:sz w:val="22"/>
          <w:szCs w:val="22"/>
        </w:rPr>
        <w:lastRenderedPageBreak/>
        <w:t>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21299BC"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 xml:space="preserve">Na UTB ve Zlíně byl realizován </w:t>
      </w:r>
      <w:r w:rsidRPr="001841A0">
        <w:rPr>
          <w:rFonts w:ascii="Calibri" w:hAnsi="Calibri" w:cs="Calibri"/>
          <w:sz w:val="22"/>
          <w:szCs w:val="22"/>
        </w:rPr>
        <w:t xml:space="preserve">(červenec 2017–červen 2022) </w:t>
      </w:r>
      <w:r>
        <w:rPr>
          <w:rFonts w:ascii="Calibri" w:hAnsi="Calibri" w:cs="Calibri"/>
          <w:sz w:val="22"/>
          <w:szCs w:val="22"/>
        </w:rPr>
        <w:t>S</w:t>
      </w:r>
      <w:r w:rsidRPr="003C017E">
        <w:rPr>
          <w:rFonts w:ascii="Calibri" w:hAnsi="Calibri" w:cs="Calibri"/>
          <w:sz w:val="22"/>
          <w:szCs w:val="22"/>
        </w:rPr>
        <w:t>trategick</w:t>
      </w:r>
      <w:r>
        <w:rPr>
          <w:rFonts w:ascii="Calibri" w:hAnsi="Calibri" w:cs="Calibri"/>
          <w:sz w:val="22"/>
          <w:szCs w:val="22"/>
        </w:rPr>
        <w:t>ý</w:t>
      </w:r>
      <w:r w:rsidRPr="003C017E">
        <w:rPr>
          <w:rFonts w:ascii="Calibri" w:hAnsi="Calibri" w:cs="Calibri"/>
          <w:sz w:val="22"/>
          <w:szCs w:val="22"/>
        </w:rPr>
        <w:t xml:space="preserve"> projekt UTB ve Zlíně (reg.č. CZ/02.2.69/0.0/0.0/16_015/0002204), jehož cílem </w:t>
      </w:r>
      <w:r>
        <w:rPr>
          <w:rFonts w:ascii="Calibri" w:hAnsi="Calibri" w:cs="Calibri"/>
          <w:sz w:val="22"/>
          <w:szCs w:val="22"/>
        </w:rPr>
        <w:t xml:space="preserve">bylo </w:t>
      </w:r>
      <w:r w:rsidRPr="001841A0">
        <w:rPr>
          <w:rFonts w:ascii="Calibri" w:hAnsi="Calibri" w:cs="Calibri"/>
          <w:sz w:val="22"/>
          <w:szCs w:val="22"/>
        </w:rPr>
        <w:t>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w:t>
      </w:r>
      <w:r w:rsidRPr="003C017E">
        <w:rPr>
          <w:rFonts w:ascii="Calibri" w:hAnsi="Calibri" w:cs="Calibri"/>
          <w:sz w:val="22"/>
          <w:szCs w:val="22"/>
        </w:rPr>
        <w:t xml:space="preserve"> aktivit. </w:t>
      </w:r>
    </w:p>
    <w:p w14:paraId="0EA09705" w14:textId="77777777" w:rsidR="00C94CB6" w:rsidRPr="003C017E" w:rsidRDefault="00C94CB6" w:rsidP="00C94CB6">
      <w:pPr>
        <w:jc w:val="both"/>
        <w:rPr>
          <w:rFonts w:ascii="Calibri" w:hAnsi="Calibri" w:cs="Calibri"/>
          <w:color w:val="FF0000"/>
          <w:sz w:val="22"/>
          <w:szCs w:val="22"/>
        </w:rPr>
      </w:pPr>
    </w:p>
    <w:p w14:paraId="41CE468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1.15</w:t>
      </w:r>
      <w:r w:rsidRPr="00B535E2">
        <w:rPr>
          <w:rFonts w:ascii="Calibri" w:hAnsi="Calibri" w:cs="Calibri"/>
          <w:b/>
          <w:color w:val="000000"/>
          <w:sz w:val="24"/>
          <w:szCs w:val="24"/>
        </w:rPr>
        <w:t xml:space="preserve"> </w:t>
      </w:r>
      <w:r w:rsidRPr="003C017E">
        <w:rPr>
          <w:rFonts w:ascii="Calibri" w:hAnsi="Calibri" w:cs="Calibri"/>
          <w:b/>
          <w:color w:val="000000"/>
          <w:sz w:val="24"/>
          <w:szCs w:val="24"/>
        </w:rPr>
        <w:t>Opatření proti neetickému jednání a k ochraně duševního vlastnictví</w:t>
      </w:r>
    </w:p>
    <w:p w14:paraId="2173725F" w14:textId="3FD12E85" w:rsidR="00C94CB6" w:rsidRDefault="00C94CB6" w:rsidP="00C94CB6">
      <w:pPr>
        <w:keepNext/>
        <w:keepLines/>
        <w:spacing w:before="240"/>
        <w:jc w:val="both"/>
        <w:outlineLvl w:val="0"/>
        <w:rPr>
          <w:rFonts w:ascii="Calibri" w:hAnsi="Calibri" w:cs="Calibri"/>
          <w:sz w:val="22"/>
          <w:szCs w:val="22"/>
        </w:rPr>
      </w:pPr>
      <w:r w:rsidRPr="003C017E">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3C017E">
        <w:rPr>
          <w:rFonts w:ascii="Calibri" w:hAnsi="Calibri" w:cs="Calibri"/>
          <w:i/>
          <w:sz w:val="22"/>
          <w:szCs w:val="22"/>
        </w:rPr>
        <w:t xml:space="preserve">o </w:t>
      </w:r>
      <w:hyperlink r:id="rId133" w:history="1">
        <w:r w:rsidRPr="003C017E">
          <w:rPr>
            <w:rFonts w:ascii="Calibri" w:hAnsi="Calibri" w:cs="Calibri"/>
            <w:i/>
            <w:color w:val="0000FF"/>
            <w:sz w:val="22"/>
            <w:szCs w:val="22"/>
            <w:u w:val="single"/>
          </w:rPr>
          <w:t>Disciplinární řád pro studenty Univerzity Tomáše Bati ve Zlíně</w:t>
        </w:r>
      </w:hyperlink>
      <w:r w:rsidRPr="003C017E">
        <w:rPr>
          <w:rFonts w:ascii="Calibri" w:hAnsi="Calibri" w:cs="Calibri"/>
          <w:sz w:val="22"/>
          <w:szCs w:val="22"/>
        </w:rPr>
        <w:t xml:space="preserve"> ze dne 9. února 2017, </w:t>
      </w:r>
      <w:r w:rsidR="00644BBC">
        <w:fldChar w:fldCharType="begin"/>
      </w:r>
      <w:ins w:id="627" w:author="Pavla Trefilová" w:date="2023-06-05T10:14:00Z">
        <w:r w:rsidR="00AF5673">
          <w:instrText>HYPERLINK "https://www.utb.cz/mdocs-posts/vii-uplne-zneni-statutu-utb-ve-zline/"</w:instrText>
        </w:r>
      </w:ins>
      <w:del w:id="628" w:author="Pavla Trefilová" w:date="2023-06-05T10:14:00Z">
        <w:r w:rsidR="00644BBC" w:rsidDel="00AF5673">
          <w:delInstrText xml:space="preserve"> HYPERLINK "https://www.utb.cz/mdocs-posts/vi-uplne-zneni-statutu-utb-ve-zline/" </w:delInstrText>
        </w:r>
      </w:del>
      <w:r w:rsidR="00644BBC">
        <w:fldChar w:fldCharType="separate"/>
      </w:r>
      <w:r w:rsidRPr="003C017E">
        <w:rPr>
          <w:rFonts w:ascii="Calibri" w:hAnsi="Calibri" w:cs="Calibri"/>
          <w:i/>
          <w:color w:val="0000FF"/>
          <w:sz w:val="22"/>
          <w:szCs w:val="22"/>
          <w:u w:val="single"/>
        </w:rPr>
        <w:t>Etický kodex UTB</w:t>
      </w:r>
      <w:r w:rsidR="00644BBC">
        <w:rPr>
          <w:rFonts w:ascii="Calibri" w:hAnsi="Calibri" w:cs="Calibri"/>
          <w:i/>
          <w:color w:val="0000FF"/>
          <w:sz w:val="22"/>
          <w:szCs w:val="22"/>
          <w:u w:val="single"/>
        </w:rPr>
        <w:fldChar w:fldCharType="end"/>
      </w:r>
      <w:r w:rsidRPr="003C017E">
        <w:rPr>
          <w:rFonts w:ascii="Calibri" w:hAnsi="Calibri" w:cs="Calibri"/>
          <w:sz w:val="22"/>
          <w:szCs w:val="22"/>
        </w:rPr>
        <w:t xml:space="preserve"> (Příloha č. 4 k Statutu UTB ve Zlíně) a </w:t>
      </w:r>
      <w:hyperlink r:id="rId134" w:history="1">
        <w:r w:rsidRPr="003C017E">
          <w:rPr>
            <w:rFonts w:ascii="Calibri" w:hAnsi="Calibri" w:cs="Calibri"/>
            <w:i/>
            <w:color w:val="0000FF"/>
            <w:sz w:val="22"/>
            <w:szCs w:val="22"/>
            <w:u w:val="single"/>
          </w:rPr>
          <w:t>Řád pro řízení o vyslovení neplatnosti vykonání státní zkoušky nebo její součásti nebo obhajoby disertační práce a pro řízení o vyslovení neplatnosti jmenování docentem na Univerzitě Tomáše Bati ve Zlíně</w:t>
        </w:r>
      </w:hyperlink>
      <w:r w:rsidRPr="003C017E">
        <w:rPr>
          <w:rFonts w:ascii="Calibri" w:hAnsi="Calibri" w:cs="Calibri"/>
          <w:sz w:val="22"/>
          <w:szCs w:val="22"/>
        </w:rPr>
        <w:t xml:space="preserve"> ze dne 4. dubna 2017. </w:t>
      </w:r>
    </w:p>
    <w:p w14:paraId="649B6A20" w14:textId="77777777" w:rsidR="00776B30" w:rsidRDefault="00AF50D8" w:rsidP="00C94CB6">
      <w:pPr>
        <w:keepNext/>
        <w:keepLines/>
        <w:spacing w:before="240"/>
        <w:jc w:val="both"/>
        <w:outlineLvl w:val="0"/>
        <w:rPr>
          <w:ins w:id="629" w:author="Pavla Trefilová" w:date="2023-06-05T10:45:00Z"/>
          <w:rFonts w:asciiTheme="minorHAnsi" w:hAnsiTheme="minorHAnsi" w:cstheme="minorHAnsi"/>
          <w:sz w:val="22"/>
          <w:szCs w:val="24"/>
        </w:rPr>
      </w:pPr>
      <w:r w:rsidRPr="00AF50D8">
        <w:rPr>
          <w:rFonts w:asciiTheme="minorHAnsi" w:hAnsiTheme="minorHAnsi" w:cstheme="minorHAnsi"/>
          <w:sz w:val="22"/>
          <w:szCs w:val="24"/>
        </w:rPr>
        <w:t>FaME nejčastěji z výše uvedených za posledních pět let musela řešit disciplinární přestupky dle Disciplinárního řádu UTB. Jednalo se o přestupky proti Etickému kodexu UTB (především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w:t>
      </w:r>
      <w:ins w:id="630" w:author="Pavla Trefilová" w:date="2023-06-05T10:44:00Z">
        <w:r w:rsidR="00776B30">
          <w:rPr>
            <w:rFonts w:asciiTheme="minorHAnsi" w:hAnsiTheme="minorHAnsi" w:cstheme="minorHAnsi"/>
            <w:sz w:val="22"/>
            <w:szCs w:val="24"/>
          </w:rPr>
          <w:t>tí</w:t>
        </w:r>
      </w:ins>
      <w:r w:rsidRPr="00AF50D8">
        <w:rPr>
          <w:rFonts w:asciiTheme="minorHAnsi" w:hAnsiTheme="minorHAnsi" w:cstheme="minorHAnsi"/>
          <w:sz w:val="22"/>
          <w:szCs w:val="24"/>
        </w:rPr>
        <w:t xml:space="preserve"> případ byl řešen vyloučením ze studia, protože se jednalo o opakovaný přečin) a </w:t>
      </w:r>
      <w:ins w:id="631" w:author="Pavla Trefilová" w:date="2023-06-05T10:45:00Z">
        <w:r w:rsidR="00776B30" w:rsidRPr="003B55FA">
          <w:rPr>
            <w:rFonts w:asciiTheme="minorHAnsi" w:hAnsiTheme="minorHAnsi" w:cstheme="minorHAnsi"/>
            <w:sz w:val="22"/>
            <w:szCs w:val="24"/>
          </w:rPr>
          <w:t xml:space="preserve">jeden případ neetického chování při zápočtu odborné praxe (případ vyřešen podmínečným vyloučením ze studia) a jeden specifický případ zneužití razítka firmy a lékaře (vyřešeno vyloučením ze studia). </w:t>
        </w:r>
      </w:ins>
      <w:del w:id="632" w:author="Pavla Trefilová" w:date="2023-06-05T10:45:00Z">
        <w:r w:rsidRPr="00AF50D8" w:rsidDel="00776B30">
          <w:rPr>
            <w:rFonts w:asciiTheme="minorHAnsi" w:hAnsiTheme="minorHAnsi" w:cstheme="minorHAnsi"/>
            <w:sz w:val="22"/>
            <w:szCs w:val="24"/>
          </w:rPr>
          <w:delText xml:space="preserve">dva specifické případě zneužití razítka firmy a lékaře (vyřešeno podmínečným vyloučením ze studia a vyloučením ze studia). </w:delText>
        </w:r>
      </w:del>
      <w:r w:rsidRPr="00AF50D8">
        <w:rPr>
          <w:rFonts w:asciiTheme="minorHAnsi" w:hAnsiTheme="minorHAnsi" w:cstheme="minorHAnsi"/>
          <w:sz w:val="22"/>
          <w:szCs w:val="24"/>
        </w:rPr>
        <w:t xml:space="preserve">Ke každému případu přistupuje Disciplinární komise individuálně dle závažnosti přečinu. </w:t>
      </w:r>
    </w:p>
    <w:p w14:paraId="7A78C025" w14:textId="77777777" w:rsidR="00776B30" w:rsidRDefault="00AF50D8" w:rsidP="00C94CB6">
      <w:pPr>
        <w:keepNext/>
        <w:keepLines/>
        <w:spacing w:before="240"/>
        <w:jc w:val="both"/>
        <w:outlineLvl w:val="0"/>
        <w:rPr>
          <w:ins w:id="633" w:author="Pavla Trefilová" w:date="2023-06-05T10:46:00Z"/>
          <w:rFonts w:asciiTheme="minorHAnsi" w:hAnsiTheme="minorHAnsi" w:cstheme="minorHAnsi"/>
          <w:sz w:val="22"/>
          <w:szCs w:val="24"/>
        </w:rPr>
      </w:pPr>
      <w:r w:rsidRPr="00AF50D8">
        <w:rPr>
          <w:rFonts w:asciiTheme="minorHAnsi" w:hAnsiTheme="minorHAnsi" w:cstheme="minorHAnsi"/>
          <w:sz w:val="22"/>
          <w:szCs w:val="24"/>
        </w:rPr>
        <w:t>Disciplinární komise ve sledovaném období také řešila podezření na plagiáty doktorských disertačních prací</w:t>
      </w:r>
      <w:ins w:id="634" w:author="Pavla Trefilová" w:date="2023-06-05T10:45:00Z">
        <w:r w:rsidR="00776B30">
          <w:rPr>
            <w:rFonts w:asciiTheme="minorHAnsi" w:hAnsiTheme="minorHAnsi" w:cstheme="minorHAnsi"/>
            <w:sz w:val="22"/>
            <w:szCs w:val="24"/>
          </w:rPr>
          <w:t>,</w:t>
        </w:r>
      </w:ins>
      <w:r w:rsidRPr="00AF50D8">
        <w:rPr>
          <w:rFonts w:asciiTheme="minorHAnsi" w:hAnsiTheme="minorHAnsi" w:cstheme="minorHAnsi"/>
          <w:sz w:val="22"/>
          <w:szCs w:val="24"/>
        </w:rPr>
        <w:t xml:space="preserve"> a to celkem v pěti případech, z nichž ve třech případech byli studenti podmínečně vyloučeni ze studia a ve dvou případech zcela vyloučeni ze studia. </w:t>
      </w:r>
    </w:p>
    <w:p w14:paraId="2348562C" w14:textId="643904C4" w:rsidR="00C94CB6" w:rsidRPr="00AF50D8" w:rsidRDefault="00AF50D8" w:rsidP="00C94CB6">
      <w:pPr>
        <w:keepNext/>
        <w:keepLines/>
        <w:spacing w:before="240"/>
        <w:jc w:val="both"/>
        <w:outlineLvl w:val="0"/>
        <w:rPr>
          <w:rFonts w:asciiTheme="minorHAnsi" w:hAnsiTheme="minorHAnsi" w:cstheme="minorHAnsi"/>
          <w:szCs w:val="22"/>
        </w:rPr>
      </w:pPr>
      <w:r w:rsidRPr="00AF50D8">
        <w:rPr>
          <w:rFonts w:asciiTheme="minorHAnsi" w:hAnsiTheme="minorHAnsi" w:cstheme="minorHAnsi"/>
          <w:sz w:val="22"/>
          <w:szCs w:val="24"/>
        </w:rPr>
        <w:t>Všechny bakalářské a diplomové práce jsou po odevzdání v IS STAG automaticky kontrolovány v systému Thesis. FaME si na základě minulých zkušeností vyhranila v časovém plánu výuky dostatečný časový prostor mezi odevzdáním kvalifikačních prací a konáním SZZ pro případ zjištění podezření na plagiát kvalifikačních prací, ve které je možno podezření prověřit a případně svolat Disciplinární komisi</w:t>
      </w:r>
      <w:ins w:id="635" w:author="Pavla Trefilová" w:date="2023-06-05T10:14:00Z">
        <w:r w:rsidR="00AF5673">
          <w:rPr>
            <w:rFonts w:asciiTheme="minorHAnsi" w:hAnsiTheme="minorHAnsi" w:cstheme="minorHAnsi"/>
            <w:sz w:val="22"/>
            <w:szCs w:val="24"/>
          </w:rPr>
          <w:t>,</w:t>
        </w:r>
      </w:ins>
      <w:r w:rsidRPr="00AF50D8">
        <w:rPr>
          <w:rFonts w:asciiTheme="minorHAnsi" w:hAnsiTheme="minorHAnsi" w:cstheme="minorHAnsi"/>
          <w:sz w:val="22"/>
          <w:szCs w:val="24"/>
        </w:rPr>
        <w:t xml:space="preserve"> a ještě před samotnou SZZ přijmout závěr, zda se o plagiát jedná či nikoliv. Dále FaME ve sporných případech řeší podezření na plagiáty s Knihovnou UTB a jejími odbornými pracovníky. Můžeme ale konstatovat, že funguje i osvěta v dané oblasti a případů plagiátů kvalifikačních prací není mnoho. V rámci seminářů k BP/DP je část seminářů věnována právě citační etice a obecně etice při psaní kvalifikačních prací.</w:t>
      </w:r>
    </w:p>
    <w:p w14:paraId="291E9902" w14:textId="77777777" w:rsidR="00C94CB6" w:rsidRPr="003C017E" w:rsidRDefault="00C94CB6" w:rsidP="00C94CB6">
      <w:pPr>
        <w:keepNext/>
        <w:keepLines/>
        <w:spacing w:before="240"/>
        <w:jc w:val="center"/>
        <w:outlineLvl w:val="0"/>
        <w:rPr>
          <w:rFonts w:ascii="Calibri" w:hAnsi="Calibri" w:cs="Calibri"/>
          <w:b/>
          <w:color w:val="365F91"/>
          <w:sz w:val="40"/>
          <w:szCs w:val="32"/>
        </w:rPr>
      </w:pPr>
      <w:r w:rsidRPr="003C017E">
        <w:rPr>
          <w:rFonts w:ascii="Calibri" w:hAnsi="Calibri" w:cs="Calibri"/>
          <w:sz w:val="22"/>
          <w:szCs w:val="22"/>
        </w:rPr>
        <w:br w:type="page"/>
      </w:r>
      <w:bookmarkStart w:id="636" w:name="_Hlk136852529"/>
      <w:bookmarkEnd w:id="626"/>
      <w:r>
        <w:rPr>
          <w:rFonts w:ascii="Calibri" w:hAnsi="Calibri" w:cs="Calibri"/>
          <w:b/>
          <w:color w:val="365F91"/>
          <w:sz w:val="40"/>
          <w:szCs w:val="32"/>
        </w:rPr>
        <w:lastRenderedPageBreak/>
        <w:t>II. S</w:t>
      </w:r>
      <w:r w:rsidRPr="003C017E">
        <w:rPr>
          <w:rFonts w:ascii="Calibri" w:hAnsi="Calibri" w:cs="Calibri"/>
          <w:b/>
          <w:color w:val="365F91"/>
          <w:sz w:val="40"/>
          <w:szCs w:val="32"/>
        </w:rPr>
        <w:t>tudijní program</w:t>
      </w:r>
    </w:p>
    <w:p w14:paraId="15E0BAB5" w14:textId="77777777" w:rsidR="00C94CB6" w:rsidRPr="003C017E" w:rsidRDefault="00C94CB6" w:rsidP="00C94CB6">
      <w:pPr>
        <w:rPr>
          <w:rFonts w:ascii="Calibri" w:hAnsi="Calibri" w:cs="Calibri"/>
          <w:bCs/>
          <w:sz w:val="22"/>
          <w:szCs w:val="22"/>
        </w:rPr>
      </w:pPr>
    </w:p>
    <w:p w14:paraId="69676CD5" w14:textId="77777777" w:rsidR="00C94CB6" w:rsidRPr="003C017E" w:rsidRDefault="00C94CB6" w:rsidP="00C94CB6">
      <w:pPr>
        <w:keepNext/>
        <w:keepLines/>
        <w:spacing w:before="40"/>
        <w:jc w:val="center"/>
        <w:outlineLvl w:val="1"/>
        <w:rPr>
          <w:rFonts w:ascii="Calibri" w:hAnsi="Calibri" w:cs="Calibri"/>
          <w:b/>
          <w:color w:val="365F91"/>
          <w:sz w:val="32"/>
          <w:szCs w:val="26"/>
        </w:rPr>
      </w:pPr>
      <w:r w:rsidRPr="003C017E">
        <w:rPr>
          <w:rFonts w:ascii="Calibri" w:hAnsi="Calibri" w:cs="Calibri"/>
          <w:b/>
          <w:color w:val="365F91"/>
          <w:sz w:val="32"/>
          <w:szCs w:val="26"/>
        </w:rPr>
        <w:t xml:space="preserve">Soulad studijního programu s posláním vysoké školy a mezinárodní rozměr studijního programu </w:t>
      </w:r>
    </w:p>
    <w:p w14:paraId="3FC71CFB" w14:textId="77777777" w:rsidR="00C94CB6" w:rsidRPr="003C017E" w:rsidRDefault="00C94CB6" w:rsidP="00C94CB6">
      <w:pPr>
        <w:keepNext/>
        <w:keepLines/>
        <w:spacing w:before="40"/>
        <w:jc w:val="center"/>
        <w:outlineLvl w:val="2"/>
        <w:rPr>
          <w:rFonts w:ascii="Calibri" w:hAnsi="Calibri" w:cs="Calibri"/>
          <w:b/>
          <w:color w:val="000000"/>
          <w:sz w:val="24"/>
          <w:szCs w:val="24"/>
        </w:rPr>
      </w:pPr>
    </w:p>
    <w:p w14:paraId="54AF9310"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2.1</w:t>
      </w:r>
      <w:r w:rsidRPr="00B535E2">
        <w:rPr>
          <w:rFonts w:ascii="Calibri" w:hAnsi="Calibri" w:cs="Calibri"/>
          <w:b/>
          <w:color w:val="000000"/>
          <w:sz w:val="24"/>
          <w:szCs w:val="24"/>
        </w:rPr>
        <w:t xml:space="preserve"> </w:t>
      </w:r>
      <w:r w:rsidRPr="003C017E">
        <w:rPr>
          <w:rFonts w:ascii="Calibri" w:hAnsi="Calibri" w:cs="Calibri"/>
          <w:b/>
          <w:color w:val="000000"/>
          <w:sz w:val="24"/>
          <w:szCs w:val="24"/>
        </w:rPr>
        <w:t>Soulad studijního programu s posláním a strategickými dokumenty vysoké školy</w:t>
      </w:r>
    </w:p>
    <w:p w14:paraId="6EA9AA65" w14:textId="77777777" w:rsidR="00C94CB6" w:rsidRPr="00297B70" w:rsidRDefault="00C94CB6" w:rsidP="00C94CB6">
      <w:pPr>
        <w:keepNext/>
        <w:keepLines/>
        <w:shd w:val="clear" w:color="auto" w:fill="FFFFFF"/>
        <w:jc w:val="both"/>
        <w:outlineLvl w:val="1"/>
        <w:rPr>
          <w:rFonts w:asciiTheme="minorHAnsi" w:hAnsiTheme="minorHAnsi" w:cstheme="minorHAnsi"/>
          <w:color w:val="2F5496"/>
          <w:sz w:val="22"/>
          <w:szCs w:val="22"/>
        </w:rPr>
      </w:pPr>
      <w:r w:rsidRPr="00297B70">
        <w:rPr>
          <w:rFonts w:asciiTheme="minorHAnsi" w:hAnsiTheme="minorHAnsi" w:cstheme="minorHAnsi"/>
          <w:sz w:val="22"/>
          <w:szCs w:val="22"/>
        </w:rPr>
        <w:t>Magisterský studijní program Management udržitelného rozvoje je v souladu s posláním a strategickými dokumenty UTB ve Zlíně. Jeho příprava koresponduje se </w:t>
      </w:r>
      <w:hyperlink r:id="rId135" w:history="1">
        <w:r w:rsidRPr="00297B70">
          <w:rPr>
            <w:rFonts w:asciiTheme="minorHAnsi" w:hAnsiTheme="minorHAnsi" w:cstheme="minorHAnsi"/>
            <w:bCs/>
            <w:color w:val="0563C1"/>
            <w:sz w:val="22"/>
            <w:szCs w:val="22"/>
            <w:u w:val="single"/>
          </w:rPr>
          <w:t>Strategickým záměrem Univerzity Tomáše Bati ve Zlíně na období 21+</w:t>
        </w:r>
      </w:hyperlink>
      <w:r w:rsidRPr="00297B70">
        <w:rPr>
          <w:rFonts w:asciiTheme="minorHAnsi" w:hAnsiTheme="minorHAnsi" w:cstheme="minorHAnsi"/>
          <w:b/>
          <w:bCs/>
          <w:sz w:val="22"/>
          <w:szCs w:val="22"/>
        </w:rPr>
        <w:t xml:space="preserve"> </w:t>
      </w:r>
      <w:r w:rsidRPr="00297B70">
        <w:rPr>
          <w:rFonts w:asciiTheme="minorHAnsi" w:hAnsiTheme="minorHAnsi" w:cstheme="minorHAnsi"/>
          <w:i/>
          <w:sz w:val="22"/>
          <w:szCs w:val="22"/>
        </w:rPr>
        <w:t xml:space="preserve"> (Pilíř A – Vzdělávání: Realizovat otevřené, flexibilní a kvalitní vzdělávání reagující na potřeby trhu práce a společenské výzvy 21. století),</w:t>
      </w:r>
      <w:r w:rsidRPr="00297B70">
        <w:rPr>
          <w:rFonts w:asciiTheme="minorHAnsi" w:hAnsiTheme="minorHAnsi" w:cstheme="minorHAnsi"/>
          <w:sz w:val="22"/>
          <w:szCs w:val="22"/>
        </w:rPr>
        <w:t xml:space="preserve"> který ve svém </w:t>
      </w:r>
      <w:hyperlink r:id="rId136" w:history="1">
        <w:r w:rsidRPr="00297B70">
          <w:rPr>
            <w:rFonts w:asciiTheme="minorHAnsi" w:hAnsiTheme="minorHAnsi" w:cstheme="minorHAnsi"/>
            <w:sz w:val="22"/>
            <w:szCs w:val="22"/>
            <w:u w:val="single"/>
          </w:rPr>
          <w:t>Plánu realizace Strategického záměru UTB ve Zlíně na období 21+ pro rok 2022</w:t>
        </w:r>
      </w:hyperlink>
      <w:r w:rsidRPr="00297B70">
        <w:rPr>
          <w:rFonts w:asciiTheme="minorHAnsi" w:hAnsiTheme="minorHAnsi" w:cstheme="minorHAnsi"/>
          <w:sz w:val="22"/>
          <w:szCs w:val="22"/>
        </w:rPr>
        <w:t xml:space="preserve"> zařadil jeho zpracování pod pilířem A – Vzdělávání: </w:t>
      </w:r>
      <w:r w:rsidRPr="00297B70">
        <w:rPr>
          <w:rFonts w:asciiTheme="minorHAnsi" w:hAnsiTheme="minorHAnsi" w:cstheme="minorHAnsi"/>
          <w:i/>
          <w:sz w:val="22"/>
          <w:szCs w:val="22"/>
        </w:rPr>
        <w:t>Inovovat studijní programy v návaznosti na technologický vývoj a nové společenské výzvy pro uplatnitelnost absolventů na měnícím se trhu práce.</w:t>
      </w:r>
    </w:p>
    <w:p w14:paraId="7DFADFDF" w14:textId="05D7BEBA" w:rsidR="00C94CB6" w:rsidRPr="00297B70" w:rsidRDefault="00C94CB6" w:rsidP="00C94CB6">
      <w:pPr>
        <w:spacing w:before="120" w:after="120"/>
        <w:jc w:val="both"/>
        <w:rPr>
          <w:rFonts w:asciiTheme="minorHAnsi" w:hAnsiTheme="minorHAnsi" w:cstheme="minorHAnsi"/>
          <w:sz w:val="22"/>
          <w:szCs w:val="22"/>
        </w:rPr>
      </w:pPr>
      <w:r w:rsidRPr="00297B70">
        <w:rPr>
          <w:rFonts w:asciiTheme="minorHAnsi" w:hAnsiTheme="minorHAnsi" w:cstheme="minorHAnsi"/>
          <w:sz w:val="22"/>
          <w:szCs w:val="22"/>
        </w:rPr>
        <w:t xml:space="preserve">Dále je jeho příprava zakotvena ve </w:t>
      </w:r>
      <w:hyperlink r:id="rId137" w:history="1">
        <w:r w:rsidRPr="00297B70">
          <w:rPr>
            <w:rStyle w:val="Hypertextovodkaz"/>
            <w:rFonts w:asciiTheme="minorHAnsi" w:hAnsiTheme="minorHAnsi" w:cstheme="minorHAnsi"/>
            <w:sz w:val="22"/>
            <w:szCs w:val="22"/>
          </w:rPr>
          <w:t>Strategickém záměru Fakulty logistiky a krizového řízení UTB ve Zlíně na období 21+</w:t>
        </w:r>
      </w:hyperlink>
      <w:r w:rsidR="00297B70" w:rsidRPr="00297B70">
        <w:rPr>
          <w:rFonts w:asciiTheme="minorHAnsi" w:hAnsiTheme="minorHAnsi" w:cstheme="minorHAnsi"/>
          <w:sz w:val="22"/>
          <w:szCs w:val="22"/>
        </w:rPr>
        <w:t xml:space="preserve"> </w:t>
      </w:r>
      <w:hyperlink r:id="rId138" w:history="1"/>
      <w:r w:rsidRPr="00297B70">
        <w:rPr>
          <w:rFonts w:asciiTheme="minorHAnsi" w:hAnsiTheme="minorHAnsi" w:cstheme="minorHAnsi"/>
          <w:sz w:val="22"/>
          <w:szCs w:val="22"/>
        </w:rPr>
        <w:t>pod pilířem A – Vzdělávání: Strategický cíl 1.2: Inovovat studijní programy v návaznosti na bezpečnostní a technologický vývoj a nové společenské výzvy pro uplatnitelnost absolventů na měnícím se trhu práce</w:t>
      </w:r>
      <w:r w:rsidRPr="00297B70">
        <w:rPr>
          <w:rFonts w:asciiTheme="minorHAnsi" w:hAnsiTheme="minorHAnsi" w:cstheme="minorHAnsi"/>
          <w:i/>
          <w:sz w:val="22"/>
          <w:szCs w:val="22"/>
        </w:rPr>
        <w:t xml:space="preserve">. </w:t>
      </w:r>
      <w:r w:rsidRPr="00297B70">
        <w:rPr>
          <w:rFonts w:asciiTheme="minorHAnsi" w:hAnsiTheme="minorHAnsi" w:cstheme="minorHAnsi"/>
          <w:sz w:val="22"/>
          <w:szCs w:val="22"/>
        </w:rPr>
        <w:t>(Dílčí cíl 1.2.4)</w:t>
      </w:r>
      <w:r w:rsidR="00297B70">
        <w:rPr>
          <w:rFonts w:asciiTheme="minorHAnsi" w:hAnsiTheme="minorHAnsi" w:cstheme="minorHAnsi"/>
          <w:sz w:val="22"/>
          <w:szCs w:val="22"/>
        </w:rPr>
        <w:t>:</w:t>
      </w:r>
    </w:p>
    <w:p w14:paraId="1C6B5F88" w14:textId="5F0D5745" w:rsidR="00C94CB6" w:rsidRPr="00297B70" w:rsidRDefault="00C94CB6" w:rsidP="00C94CB6">
      <w:pPr>
        <w:spacing w:before="120" w:after="120"/>
        <w:jc w:val="both"/>
        <w:rPr>
          <w:rFonts w:asciiTheme="minorHAnsi" w:hAnsiTheme="minorHAnsi" w:cstheme="minorHAnsi"/>
          <w:b/>
          <w:sz w:val="22"/>
          <w:szCs w:val="22"/>
        </w:rPr>
      </w:pPr>
      <w:r w:rsidRPr="00297B70">
        <w:rPr>
          <w:rFonts w:asciiTheme="minorHAnsi" w:hAnsiTheme="minorHAnsi" w:cstheme="minorHAnsi"/>
          <w:b/>
          <w:sz w:val="22"/>
          <w:szCs w:val="22"/>
        </w:rPr>
        <w:t>Dílčí cíl 1.2.4: Připravit a akreditovat nové studijní programy zaměřené na principy udržitelného rozvoje. Připravit doktorský studijní program v oblasti bezpečnostních oborů.</w:t>
      </w:r>
    </w:p>
    <w:p w14:paraId="150B59A0" w14:textId="7B03BFB4" w:rsidR="00297B70" w:rsidRPr="00297B70" w:rsidRDefault="00297B70"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Studijní program Management udržitelného rozvoje je výsledkem projektu ADAPT UTB: Adaptabilní, Digitální, Agilní, Progresivní, Transformace UTB ve Zlíně, financovaný z Národního plánu obnovy (reg.č. </w:t>
      </w:r>
      <w:r w:rsidRPr="00297B70">
        <w:rPr>
          <w:rFonts w:asciiTheme="minorHAnsi" w:hAnsiTheme="minorHAnsi" w:cstheme="minorHAnsi"/>
          <w:sz w:val="22"/>
          <w:szCs w:val="22"/>
          <w:shd w:val="clear" w:color="auto" w:fill="FFFFFF"/>
        </w:rPr>
        <w:t>NPO_UTB_MSMT-16585/2022).</w:t>
      </w:r>
    </w:p>
    <w:p w14:paraId="2AA183B4" w14:textId="77777777" w:rsidR="00297B70" w:rsidRPr="00297B70" w:rsidRDefault="00297B70" w:rsidP="00C94CB6">
      <w:pPr>
        <w:jc w:val="both"/>
        <w:rPr>
          <w:rFonts w:asciiTheme="minorHAnsi" w:hAnsiTheme="minorHAnsi" w:cstheme="minorHAnsi"/>
          <w:sz w:val="22"/>
          <w:szCs w:val="22"/>
        </w:rPr>
      </w:pPr>
    </w:p>
    <w:p w14:paraId="20B52627" w14:textId="22C9968E"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Silné stránky studijního programu: </w:t>
      </w:r>
    </w:p>
    <w:p w14:paraId="60855BAA"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spolupráce na programu dvou fakult a vědeckého centra (FaME, FLKŘ a UNI-CPS);</w:t>
      </w:r>
    </w:p>
    <w:p w14:paraId="771A7D1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celospolečenská potřeba daného vzdělání;</w:t>
      </w:r>
    </w:p>
    <w:p w14:paraId="4E3EEB79" w14:textId="66A64740"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 xml:space="preserve">atraktivita studijního programu pro studenty – propojení ekonomických disciplín s oblastí věd o </w:t>
      </w:r>
      <w:ins w:id="637" w:author="Pavla Trefilová" w:date="2023-06-05T09:33:00Z">
        <w:r w:rsidR="0004649C">
          <w:rPr>
            <w:rFonts w:asciiTheme="minorHAnsi" w:hAnsiTheme="minorHAnsi" w:cstheme="minorHAnsi"/>
            <w:sz w:val="22"/>
            <w:szCs w:val="22"/>
          </w:rPr>
          <w:t>Z</w:t>
        </w:r>
      </w:ins>
      <w:del w:id="638" w:author="Pavla Trefilová" w:date="2023-06-05T09:33:00Z">
        <w:r w:rsidRPr="00297B70" w:rsidDel="0004649C">
          <w:rPr>
            <w:rFonts w:asciiTheme="minorHAnsi" w:hAnsiTheme="minorHAnsi" w:cstheme="minorHAnsi"/>
            <w:sz w:val="22"/>
            <w:szCs w:val="22"/>
          </w:rPr>
          <w:delText>z</w:delText>
        </w:r>
      </w:del>
      <w:r w:rsidRPr="00297B70">
        <w:rPr>
          <w:rFonts w:asciiTheme="minorHAnsi" w:hAnsiTheme="minorHAnsi" w:cstheme="minorHAnsi"/>
          <w:sz w:val="22"/>
          <w:szCs w:val="22"/>
        </w:rPr>
        <w:t>emi a chemií;</w:t>
      </w:r>
    </w:p>
    <w:p w14:paraId="5EDC594C"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vysoká uplatnitel</w:t>
      </w:r>
      <w:del w:id="639" w:author="Pavla Trefilová" w:date="2023-06-05T10:15:00Z">
        <w:r w:rsidRPr="00297B70" w:rsidDel="00AF5673">
          <w:rPr>
            <w:rFonts w:asciiTheme="minorHAnsi" w:hAnsiTheme="minorHAnsi" w:cstheme="minorHAnsi"/>
            <w:sz w:val="22"/>
            <w:szCs w:val="22"/>
          </w:rPr>
          <w:delText>s</w:delText>
        </w:r>
      </w:del>
      <w:r w:rsidRPr="00297B70">
        <w:rPr>
          <w:rFonts w:asciiTheme="minorHAnsi" w:hAnsiTheme="minorHAnsi" w:cstheme="minorHAnsi"/>
          <w:sz w:val="22"/>
          <w:szCs w:val="22"/>
        </w:rPr>
        <w:t xml:space="preserve">nost absolventů; </w:t>
      </w:r>
    </w:p>
    <w:p w14:paraId="465A985E"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dobrá pověst FaME mezi ekonomickými fakultami ČR a v zahraničí,</w:t>
      </w:r>
    </w:p>
    <w:p w14:paraId="1C942D3C"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přímé propojení teoretických znalostí s praktickými zkušenostmi v rámci praxí ve vybraných organizacích;</w:t>
      </w:r>
    </w:p>
    <w:p w14:paraId="7B981D87" w14:textId="77777777" w:rsidR="00C94CB6" w:rsidRPr="00297B70" w:rsidRDefault="00C94CB6" w:rsidP="00DA5BB8">
      <w:pPr>
        <w:numPr>
          <w:ilvl w:val="0"/>
          <w:numId w:val="59"/>
        </w:numPr>
        <w:jc w:val="both"/>
        <w:rPr>
          <w:rFonts w:asciiTheme="minorHAnsi" w:hAnsiTheme="minorHAnsi" w:cstheme="minorHAnsi"/>
          <w:sz w:val="22"/>
          <w:szCs w:val="22"/>
        </w:rPr>
      </w:pPr>
      <w:r w:rsidRPr="00297B70">
        <w:rPr>
          <w:rFonts w:asciiTheme="minorHAnsi" w:hAnsiTheme="minorHAnsi" w:cstheme="minorHAnsi"/>
          <w:sz w:val="22"/>
          <w:szCs w:val="22"/>
        </w:rPr>
        <w:t>kvalitní a moderní materiální i technické vybavení a studijní zázemí obou zainteresovaných fakult a centra.</w:t>
      </w:r>
    </w:p>
    <w:p w14:paraId="15B1AFDE" w14:textId="77777777" w:rsidR="00C94CB6" w:rsidRPr="00297B70" w:rsidRDefault="00C94CB6" w:rsidP="00C94CB6">
      <w:pPr>
        <w:jc w:val="both"/>
        <w:rPr>
          <w:rFonts w:asciiTheme="minorHAnsi" w:hAnsiTheme="minorHAnsi" w:cstheme="minorHAnsi"/>
          <w:sz w:val="22"/>
          <w:szCs w:val="22"/>
        </w:rPr>
      </w:pPr>
    </w:p>
    <w:p w14:paraId="5CB499CF" w14:textId="77777777" w:rsidR="00C94CB6" w:rsidRPr="00297B70" w:rsidRDefault="00C94CB6" w:rsidP="00C94CB6">
      <w:pPr>
        <w:jc w:val="both"/>
        <w:rPr>
          <w:rFonts w:asciiTheme="minorHAnsi" w:hAnsiTheme="minorHAnsi" w:cstheme="minorHAnsi"/>
          <w:sz w:val="22"/>
          <w:szCs w:val="22"/>
        </w:rPr>
      </w:pPr>
      <w:r w:rsidRPr="00297B70">
        <w:rPr>
          <w:rFonts w:asciiTheme="minorHAnsi" w:hAnsiTheme="minorHAnsi" w:cstheme="minorHAnsi"/>
          <w:sz w:val="22"/>
          <w:szCs w:val="22"/>
        </w:rPr>
        <w:t xml:space="preserve">Slabé stránky studijního programu: </w:t>
      </w:r>
    </w:p>
    <w:p w14:paraId="177D82F4"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administrativní a organizační náročnost zejména vzhledem ke spolupráci tří subjektů;</w:t>
      </w:r>
    </w:p>
    <w:p w14:paraId="45157B92" w14:textId="77777777" w:rsidR="00C94CB6" w:rsidRPr="00297B70" w:rsidRDefault="00C94CB6" w:rsidP="00DA5BB8">
      <w:pPr>
        <w:numPr>
          <w:ilvl w:val="0"/>
          <w:numId w:val="60"/>
        </w:numPr>
        <w:jc w:val="both"/>
        <w:rPr>
          <w:rFonts w:asciiTheme="minorHAnsi" w:hAnsiTheme="minorHAnsi" w:cstheme="minorHAnsi"/>
          <w:sz w:val="22"/>
          <w:szCs w:val="22"/>
        </w:rPr>
      </w:pPr>
      <w:r w:rsidRPr="00297B70">
        <w:rPr>
          <w:rFonts w:asciiTheme="minorHAnsi" w:hAnsiTheme="minorHAnsi" w:cstheme="minorHAnsi"/>
          <w:sz w:val="22"/>
          <w:szCs w:val="22"/>
        </w:rPr>
        <w:t>organizační náročnost vzhledem k odborným praxím;</w:t>
      </w:r>
    </w:p>
    <w:p w14:paraId="64325AF7" w14:textId="77777777" w:rsidR="00C94CB6" w:rsidRPr="001F4D2E" w:rsidRDefault="00C94CB6" w:rsidP="00DA5BB8">
      <w:pPr>
        <w:numPr>
          <w:ilvl w:val="0"/>
          <w:numId w:val="60"/>
        </w:numPr>
        <w:jc w:val="both"/>
        <w:rPr>
          <w:rFonts w:ascii="Calibri" w:hAnsi="Calibri" w:cs="Calibri"/>
          <w:sz w:val="22"/>
          <w:szCs w:val="22"/>
        </w:rPr>
      </w:pPr>
      <w:r w:rsidRPr="00297B70">
        <w:rPr>
          <w:rFonts w:asciiTheme="minorHAnsi" w:hAnsiTheme="minorHAnsi" w:cstheme="minorHAnsi"/>
          <w:sz w:val="22"/>
          <w:szCs w:val="22"/>
        </w:rPr>
        <w:t>nízký zájem studentů</w:t>
      </w:r>
      <w:r w:rsidRPr="001F4D2E">
        <w:rPr>
          <w:rFonts w:ascii="Calibri" w:hAnsi="Calibri" w:cs="Calibri"/>
          <w:sz w:val="22"/>
          <w:szCs w:val="22"/>
        </w:rPr>
        <w:t xml:space="preserve"> o studium na zahraničních univerzitách či vysokých školách (například prostřednictvím programu ERASMUS)</w:t>
      </w:r>
      <w:r>
        <w:rPr>
          <w:rFonts w:ascii="Calibri" w:hAnsi="Calibri" w:cs="Calibri"/>
          <w:sz w:val="22"/>
          <w:szCs w:val="22"/>
        </w:rPr>
        <w:t>.</w:t>
      </w:r>
    </w:p>
    <w:p w14:paraId="7AD8A825" w14:textId="77777777" w:rsidR="00C94CB6" w:rsidRPr="003C017E" w:rsidRDefault="00C94CB6" w:rsidP="00C94CB6">
      <w:pPr>
        <w:rPr>
          <w:rFonts w:ascii="Calibri" w:hAnsi="Calibri" w:cs="Calibri"/>
          <w:sz w:val="22"/>
          <w:szCs w:val="22"/>
        </w:rPr>
      </w:pPr>
    </w:p>
    <w:p w14:paraId="64B77B4A" w14:textId="77777777" w:rsidR="00C94CB6" w:rsidRPr="003C017E" w:rsidRDefault="00C94CB6" w:rsidP="00C94CB6">
      <w:pPr>
        <w:keepNext/>
        <w:keepLines/>
        <w:spacing w:before="40"/>
        <w:jc w:val="center"/>
        <w:outlineLvl w:val="2"/>
        <w:rPr>
          <w:rFonts w:ascii="Calibri" w:hAnsi="Calibri" w:cs="Calibri"/>
          <w:b/>
          <w:sz w:val="24"/>
          <w:szCs w:val="24"/>
        </w:rPr>
      </w:pPr>
      <w:bookmarkStart w:id="640" w:name="_Hlk136852588"/>
      <w:bookmarkEnd w:id="636"/>
      <w:r w:rsidRPr="003C017E">
        <w:rPr>
          <w:rFonts w:ascii="Calibri" w:hAnsi="Calibri" w:cs="Calibri"/>
          <w:b/>
          <w:sz w:val="24"/>
          <w:szCs w:val="24"/>
        </w:rPr>
        <w:lastRenderedPageBreak/>
        <w:t>Standard 2.2</w:t>
      </w:r>
      <w:r w:rsidRPr="00B535E2">
        <w:rPr>
          <w:rFonts w:ascii="Calibri" w:hAnsi="Calibri" w:cs="Calibri"/>
          <w:b/>
          <w:sz w:val="24"/>
          <w:szCs w:val="24"/>
        </w:rPr>
        <w:t xml:space="preserve"> </w:t>
      </w:r>
      <w:r w:rsidRPr="003C017E">
        <w:rPr>
          <w:rFonts w:ascii="Calibri" w:hAnsi="Calibri" w:cs="Calibri"/>
          <w:b/>
          <w:sz w:val="24"/>
          <w:szCs w:val="24"/>
        </w:rPr>
        <w:t>Spolupráce s praxí</w:t>
      </w:r>
    </w:p>
    <w:p w14:paraId="53B49BB3" w14:textId="026439AC" w:rsidR="00C94CB6" w:rsidRPr="008E2AD4" w:rsidRDefault="00C94CB6" w:rsidP="00C94CB6">
      <w:pPr>
        <w:pStyle w:val="Nadpis3"/>
        <w:spacing w:before="120"/>
        <w:jc w:val="both"/>
        <w:rPr>
          <w:rFonts w:ascii="Calibri" w:hAnsi="Calibri" w:cs="Calibri"/>
          <w:color w:val="000000"/>
          <w:sz w:val="22"/>
          <w:szCs w:val="22"/>
        </w:rPr>
      </w:pPr>
      <w:r w:rsidRPr="008E2AD4">
        <w:rPr>
          <w:rFonts w:ascii="Calibri" w:hAnsi="Calibri" w:cs="Calibri"/>
          <w:color w:val="000000"/>
          <w:sz w:val="22"/>
          <w:szCs w:val="22"/>
        </w:rPr>
        <w:t>Pořádání odborných seminářů a konferencí</w:t>
      </w:r>
      <w:r>
        <w:rPr>
          <w:rFonts w:ascii="Calibri" w:hAnsi="Calibri" w:cs="Calibri"/>
          <w:color w:val="000000"/>
          <w:sz w:val="22"/>
          <w:szCs w:val="22"/>
        </w:rPr>
        <w:t>:</w:t>
      </w:r>
      <w:r w:rsidRPr="00C646A5">
        <w:t xml:space="preserve"> </w:t>
      </w:r>
      <w:r w:rsidRPr="00C646A5">
        <w:rPr>
          <w:rFonts w:ascii="Calibri" w:hAnsi="Calibri" w:cs="Calibri"/>
          <w:color w:val="000000"/>
          <w:sz w:val="22"/>
          <w:szCs w:val="22"/>
        </w:rPr>
        <w:t>Od roku 2022 FaME společně s FLK</w:t>
      </w:r>
      <w:ins w:id="641" w:author="Pavla Trefilová" w:date="2023-06-05T10:16:00Z">
        <w:r w:rsidR="00AF5673">
          <w:rPr>
            <w:rFonts w:ascii="Calibri" w:hAnsi="Calibri" w:cs="Calibri"/>
            <w:color w:val="000000"/>
            <w:sz w:val="22"/>
            <w:szCs w:val="22"/>
          </w:rPr>
          <w:t>Ř</w:t>
        </w:r>
      </w:ins>
      <w:del w:id="642" w:author="Pavla Trefilová" w:date="2023-06-05T10:16:00Z">
        <w:r w:rsidRPr="00C646A5" w:rsidDel="00AF5673">
          <w:rPr>
            <w:rFonts w:ascii="Calibri" w:hAnsi="Calibri" w:cs="Calibri"/>
            <w:color w:val="000000"/>
            <w:sz w:val="22"/>
            <w:szCs w:val="22"/>
          </w:rPr>
          <w:delText>Ŕ</w:delText>
        </w:r>
      </w:del>
      <w:r w:rsidRPr="00C646A5">
        <w:rPr>
          <w:rFonts w:ascii="Calibri" w:hAnsi="Calibri" w:cs="Calibri"/>
          <w:color w:val="000000"/>
          <w:sz w:val="22"/>
          <w:szCs w:val="22"/>
        </w:rPr>
        <w:t xml:space="preserve"> spolupořádá konferenci SMART REGION TOUR. Ta je souborem interaktivních konferencí pořádaných v jednotlivých krajích České republiky. Jsou zde představovány konkrétní projekty a chytrá řešení, které získaly certifikaci v rámci soutěže Chytrá města. Jejich cílem je propojení jednotlivých aktérů v oblasti chytrých měst, tedy technologických lídrů, veřejného sektoru a zástupců akademické sféry. Konference má za účel představit aktuální trendy v daných krajích prostřednictvím sdílení dobré praxe. Aktuální ročník se koná 19.</w:t>
      </w:r>
      <w:ins w:id="643" w:author="Pavla Trefilová" w:date="2023-06-05T10:16:00Z">
        <w:r w:rsidR="00AF5673">
          <w:rPr>
            <w:rFonts w:ascii="Calibri" w:hAnsi="Calibri" w:cs="Calibri"/>
            <w:color w:val="000000"/>
            <w:sz w:val="22"/>
            <w:szCs w:val="22"/>
          </w:rPr>
          <w:t xml:space="preserve"> </w:t>
        </w:r>
      </w:ins>
      <w:r w:rsidRPr="00C646A5">
        <w:rPr>
          <w:rFonts w:ascii="Calibri" w:hAnsi="Calibri" w:cs="Calibri"/>
          <w:color w:val="000000"/>
          <w:sz w:val="22"/>
          <w:szCs w:val="22"/>
        </w:rPr>
        <w:t>4. 2023</w:t>
      </w:r>
      <w:r>
        <w:rPr>
          <w:rFonts w:ascii="Calibri" w:hAnsi="Calibri" w:cs="Calibri"/>
          <w:color w:val="000000"/>
          <w:sz w:val="22"/>
          <w:szCs w:val="22"/>
        </w:rPr>
        <w:t xml:space="preserve"> </w:t>
      </w:r>
      <w:r w:rsidRPr="00C646A5">
        <w:rPr>
          <w:rFonts w:ascii="Calibri" w:hAnsi="Calibri" w:cs="Calibri"/>
          <w:color w:val="000000"/>
          <w:sz w:val="22"/>
          <w:szCs w:val="22"/>
        </w:rPr>
        <w:t>na půdě FaME, a to primárně pro Olomoucký a Zlínský kraj.</w:t>
      </w:r>
    </w:p>
    <w:p w14:paraId="52C607DB" w14:textId="77777777" w:rsidR="00C94CB6" w:rsidRPr="00B535E2" w:rsidRDefault="00C94CB6" w:rsidP="00C94CB6">
      <w:pPr>
        <w:spacing w:before="120"/>
        <w:jc w:val="both"/>
        <w:rPr>
          <w:rFonts w:ascii="Calibri" w:hAnsi="Calibri" w:cs="Calibri"/>
          <w:sz w:val="22"/>
          <w:szCs w:val="22"/>
        </w:rPr>
      </w:pPr>
      <w:r w:rsidRPr="00B535E2">
        <w:rPr>
          <w:rFonts w:ascii="Calibri" w:hAnsi="Calibri" w:cs="Calibri"/>
          <w:sz w:val="22"/>
          <w:szCs w:val="22"/>
        </w:rPr>
        <w:t>Studenti se účastní povinných praxí, s pracovišti, na kterých povinná praxe probíhá je uzavírána smlouva o výkonu praxe.</w:t>
      </w:r>
    </w:p>
    <w:p w14:paraId="122830A2" w14:textId="77777777" w:rsidR="00C94CB6" w:rsidRPr="003C017E" w:rsidRDefault="00C94CB6" w:rsidP="00C94CB6">
      <w:pPr>
        <w:spacing w:before="120"/>
        <w:jc w:val="both"/>
        <w:rPr>
          <w:rFonts w:ascii="Calibri" w:hAnsi="Calibri" w:cs="Calibri"/>
          <w:sz w:val="22"/>
          <w:szCs w:val="22"/>
        </w:rPr>
      </w:pPr>
      <w:r>
        <w:rPr>
          <w:rFonts w:ascii="Calibri" w:hAnsi="Calibri" w:cs="Calibri"/>
          <w:sz w:val="22"/>
          <w:szCs w:val="22"/>
        </w:rPr>
        <w:t>S</w:t>
      </w:r>
      <w:r w:rsidRPr="003C017E">
        <w:rPr>
          <w:rFonts w:ascii="Calibri" w:hAnsi="Calibri" w:cs="Calibri"/>
          <w:sz w:val="22"/>
          <w:szCs w:val="22"/>
        </w:rPr>
        <w:t xml:space="preserve">tudijní program </w:t>
      </w:r>
      <w:r>
        <w:rPr>
          <w:rFonts w:ascii="Calibri" w:hAnsi="Calibri" w:cs="Calibri"/>
          <w:sz w:val="22"/>
          <w:szCs w:val="22"/>
        </w:rPr>
        <w:t>Management udržitelného rozvoje</w:t>
      </w:r>
      <w:r w:rsidRPr="003C017E">
        <w:rPr>
          <w:rFonts w:ascii="Calibri" w:hAnsi="Calibri" w:cs="Calibri"/>
          <w:sz w:val="22"/>
          <w:szCs w:val="22"/>
        </w:rPr>
        <w:t xml:space="preserve"> má smluvně zajištěnou povinnou praxi na následujících pracovištích:</w:t>
      </w:r>
    </w:p>
    <w:p w14:paraId="2ADE62B0" w14:textId="678CDFEC"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1. VALAŠSKÁ DÍLNA s.r.o.</w:t>
      </w:r>
    </w:p>
    <w:p w14:paraId="26FAA97E"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AGROTEC a.s.</w:t>
      </w:r>
    </w:p>
    <w:p w14:paraId="307CB76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Envipor s.r.o.</w:t>
      </w:r>
    </w:p>
    <w:p w14:paraId="3B93DBFB" w14:textId="77777777" w:rsidR="00C94CB6" w:rsidRDefault="00C94CB6" w:rsidP="00DA5BB8">
      <w:pPr>
        <w:keepLines/>
        <w:numPr>
          <w:ilvl w:val="0"/>
          <w:numId w:val="57"/>
        </w:numPr>
        <w:spacing w:after="60"/>
        <w:contextualSpacing/>
        <w:jc w:val="both"/>
        <w:rPr>
          <w:rFonts w:ascii="Calibri" w:hAnsi="Calibri" w:cs="Calibri"/>
          <w:sz w:val="22"/>
          <w:szCs w:val="22"/>
        </w:rPr>
      </w:pPr>
      <w:r w:rsidRPr="00F70102">
        <w:rPr>
          <w:rFonts w:ascii="Calibri" w:hAnsi="Calibri" w:cs="Calibri"/>
          <w:sz w:val="22"/>
          <w:szCs w:val="22"/>
        </w:rPr>
        <w:t>Hnutí DUHA – Friends of the Earth Czech Republic</w:t>
      </w:r>
    </w:p>
    <w:p w14:paraId="326AFA8F"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PIGMENTUM s.r.o.</w:t>
      </w:r>
    </w:p>
    <w:p w14:paraId="4D1B19A3"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Plastikářský klastr z.s.</w:t>
      </w:r>
    </w:p>
    <w:p w14:paraId="23B36C51" w14:textId="77777777"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ROKOSPOL a.s.</w:t>
      </w:r>
    </w:p>
    <w:p w14:paraId="62DC0602" w14:textId="77777777" w:rsidR="00C94CB6" w:rsidRDefault="00C94CB6" w:rsidP="00DA5BB8">
      <w:pPr>
        <w:keepLines/>
        <w:numPr>
          <w:ilvl w:val="0"/>
          <w:numId w:val="57"/>
        </w:numPr>
        <w:spacing w:after="60"/>
        <w:contextualSpacing/>
        <w:jc w:val="both"/>
        <w:rPr>
          <w:rFonts w:ascii="Calibri" w:hAnsi="Calibri" w:cs="Calibri"/>
          <w:sz w:val="22"/>
          <w:szCs w:val="22"/>
        </w:rPr>
      </w:pPr>
      <w:r w:rsidRPr="00BF24BF">
        <w:rPr>
          <w:rFonts w:ascii="Calibri" w:hAnsi="Calibri" w:cs="Calibri"/>
          <w:sz w:val="22"/>
          <w:szCs w:val="22"/>
        </w:rPr>
        <w:t>Smart City Innovations Institut, z.ú.</w:t>
      </w:r>
    </w:p>
    <w:p w14:paraId="354F1AB2" w14:textId="1FC53D5D" w:rsidR="00C94CB6" w:rsidRDefault="00C94CB6" w:rsidP="00DA5BB8">
      <w:pPr>
        <w:keepLines/>
        <w:numPr>
          <w:ilvl w:val="0"/>
          <w:numId w:val="57"/>
        </w:numPr>
        <w:spacing w:after="60"/>
        <w:contextualSpacing/>
        <w:jc w:val="both"/>
        <w:rPr>
          <w:rFonts w:ascii="Calibri" w:hAnsi="Calibri" w:cs="Calibri"/>
          <w:sz w:val="22"/>
          <w:szCs w:val="22"/>
        </w:rPr>
      </w:pPr>
      <w:r>
        <w:rPr>
          <w:rFonts w:ascii="Calibri" w:hAnsi="Calibri" w:cs="Calibri"/>
          <w:sz w:val="22"/>
          <w:szCs w:val="22"/>
        </w:rPr>
        <w:t>TESSEA ČR, z.s.</w:t>
      </w:r>
    </w:p>
    <w:p w14:paraId="36BFEC24" w14:textId="77777777" w:rsidR="00C94CB6" w:rsidRDefault="00C94CB6" w:rsidP="00C94CB6">
      <w:pPr>
        <w:keepLines/>
        <w:spacing w:before="120"/>
        <w:jc w:val="both"/>
        <w:rPr>
          <w:rFonts w:ascii="Calibri" w:hAnsi="Calibri" w:cs="Calibri"/>
          <w:sz w:val="22"/>
          <w:szCs w:val="22"/>
        </w:rPr>
      </w:pPr>
      <w:r>
        <w:rPr>
          <w:rFonts w:ascii="Calibri" w:hAnsi="Calibri" w:cs="Calibri"/>
          <w:sz w:val="22"/>
          <w:szCs w:val="22"/>
        </w:rPr>
        <w:t>Dále probíhají jednání o účasti studentů na pracovištích:</w:t>
      </w:r>
    </w:p>
    <w:p w14:paraId="66E2A733" w14:textId="77777777" w:rsidR="00C94CB6" w:rsidRDefault="00C94CB6" w:rsidP="00DA5BB8">
      <w:pPr>
        <w:keepLines/>
        <w:numPr>
          <w:ilvl w:val="0"/>
          <w:numId w:val="71"/>
        </w:numPr>
        <w:spacing w:after="60"/>
        <w:contextualSpacing/>
        <w:jc w:val="both"/>
        <w:rPr>
          <w:rFonts w:ascii="Calibri" w:hAnsi="Calibri" w:cs="Calibri"/>
          <w:sz w:val="22"/>
          <w:szCs w:val="22"/>
        </w:rPr>
      </w:pPr>
      <w:r w:rsidRPr="00BF24BF">
        <w:rPr>
          <w:rFonts w:ascii="Calibri" w:hAnsi="Calibri" w:cs="Calibri"/>
          <w:sz w:val="22"/>
          <w:szCs w:val="22"/>
        </w:rPr>
        <w:t>Krajská hospodářská komora Zlínského kraje</w:t>
      </w:r>
    </w:p>
    <w:p w14:paraId="32FF4722" w14:textId="77777777" w:rsidR="00C94CB6" w:rsidRPr="003C017E" w:rsidRDefault="00C94CB6" w:rsidP="00C94CB6">
      <w:pPr>
        <w:keepLines/>
        <w:spacing w:after="60"/>
        <w:ind w:left="720"/>
        <w:contextualSpacing/>
        <w:jc w:val="both"/>
        <w:rPr>
          <w:rFonts w:ascii="Calibri" w:hAnsi="Calibri" w:cs="Calibri"/>
          <w:sz w:val="22"/>
          <w:szCs w:val="22"/>
        </w:rPr>
      </w:pPr>
    </w:p>
    <w:p w14:paraId="0658A0D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Smlouvy o spolupráci jsou přílohou této sebehodnotící zprávy (Příloha I).</w:t>
      </w:r>
      <w:r>
        <w:rPr>
          <w:rFonts w:ascii="Calibri" w:hAnsi="Calibri" w:cs="Calibri"/>
          <w:sz w:val="22"/>
          <w:szCs w:val="22"/>
        </w:rPr>
        <w:t xml:space="preserve"> Další smlouvy budou postupně přidávány.</w:t>
      </w:r>
    </w:p>
    <w:p w14:paraId="1120435C" w14:textId="77777777" w:rsidR="00C94CB6" w:rsidRPr="003C017E" w:rsidRDefault="00C94CB6" w:rsidP="00C94CB6">
      <w:pPr>
        <w:spacing w:after="120"/>
        <w:rPr>
          <w:rFonts w:ascii="Calibri" w:hAnsi="Calibri" w:cs="Calibri"/>
          <w:sz w:val="22"/>
          <w:szCs w:val="22"/>
        </w:rPr>
      </w:pPr>
    </w:p>
    <w:p w14:paraId="1DC4EAAE"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2.3</w:t>
      </w:r>
      <w:r w:rsidRPr="008E2AD4">
        <w:rPr>
          <w:rFonts w:ascii="Calibri" w:hAnsi="Calibri" w:cs="Calibri"/>
          <w:b/>
          <w:sz w:val="24"/>
          <w:szCs w:val="24"/>
        </w:rPr>
        <w:t xml:space="preserve"> </w:t>
      </w:r>
      <w:r w:rsidRPr="003C017E">
        <w:rPr>
          <w:rFonts w:ascii="Calibri" w:hAnsi="Calibri" w:cs="Calibri"/>
          <w:b/>
          <w:sz w:val="24"/>
          <w:szCs w:val="24"/>
        </w:rPr>
        <w:t>Mezinárodní rozměr studijního programu</w:t>
      </w:r>
    </w:p>
    <w:p w14:paraId="266BC8EA" w14:textId="77777777" w:rsidR="00C94CB6" w:rsidRPr="003C017E" w:rsidRDefault="00C94CB6" w:rsidP="00C94CB6">
      <w:pPr>
        <w:spacing w:before="120" w:after="120" w:line="259" w:lineRule="auto"/>
        <w:contextualSpacing/>
        <w:jc w:val="both"/>
        <w:rPr>
          <w:rFonts w:ascii="Calibri" w:eastAsia="Calibri" w:hAnsi="Calibri" w:cs="Calibri"/>
          <w:sz w:val="22"/>
          <w:szCs w:val="22"/>
          <w:shd w:val="clear" w:color="auto" w:fill="FFFFFF"/>
          <w:lang w:eastAsia="en-US"/>
        </w:rPr>
      </w:pPr>
      <w:r w:rsidRPr="003C017E">
        <w:rPr>
          <w:rFonts w:ascii="Calibri" w:eastAsia="Calibri" w:hAnsi="Calibri" w:cs="Calibri"/>
          <w:sz w:val="22"/>
          <w:szCs w:val="22"/>
          <w:shd w:val="clear" w:color="auto" w:fill="FFFFFF"/>
          <w:lang w:eastAsia="en-US"/>
        </w:rPr>
        <w:t xml:space="preserve">Strategie Internacionalizace na FaME vychází ze </w:t>
      </w:r>
      <w:hyperlink r:id="rId139" w:history="1">
        <w:r w:rsidRPr="003C017E">
          <w:rPr>
            <w:rFonts w:ascii="Calibri" w:eastAsia="Calibri" w:hAnsi="Calibri" w:cs="Calibri"/>
            <w:color w:val="0563C1"/>
            <w:sz w:val="22"/>
            <w:szCs w:val="22"/>
            <w:u w:val="single"/>
            <w:shd w:val="clear" w:color="auto" w:fill="FFFFFF"/>
            <w:lang w:eastAsia="en-US"/>
          </w:rPr>
          <w:t>Strategického záměru Univerzity Tomáše Bati ve Zlíně na období 21+</w:t>
        </w:r>
      </w:hyperlink>
      <w:r w:rsidRPr="003C017E">
        <w:rPr>
          <w:rFonts w:ascii="Calibri" w:eastAsia="Calibri" w:hAnsi="Calibri" w:cs="Calibri"/>
          <w:sz w:val="22"/>
          <w:szCs w:val="22"/>
          <w:shd w:val="clear" w:color="auto" w:fill="FFFFFF"/>
          <w:lang w:eastAsia="en-US"/>
        </w:rPr>
        <w:t>, rozpracovaného v </w:t>
      </w:r>
      <w:hyperlink r:id="rId140" w:history="1">
        <w:r w:rsidRPr="003C017E">
          <w:rPr>
            <w:rFonts w:ascii="Calibri" w:eastAsia="Calibri" w:hAnsi="Calibri" w:cs="Calibri"/>
            <w:color w:val="0563C1"/>
            <w:sz w:val="22"/>
            <w:szCs w:val="22"/>
            <w:u w:val="single"/>
            <w:shd w:val="clear" w:color="auto" w:fill="FFFFFF"/>
            <w:lang w:eastAsia="en-US"/>
          </w:rPr>
          <w:t>Plánu realizace Strategického záměru FaME UTB ve Zlíně na období 21+ pro rok 2022</w:t>
        </w:r>
      </w:hyperlink>
      <w:r w:rsidRPr="003C017E">
        <w:rPr>
          <w:rFonts w:ascii="Calibri" w:eastAsia="Calibri" w:hAnsi="Calibri" w:cs="Calibri"/>
          <w:sz w:val="22"/>
          <w:szCs w:val="22"/>
          <w:shd w:val="clear" w:color="auto" w:fill="FFFFFF"/>
          <w:lang w:eastAsia="en-US"/>
        </w:rPr>
        <w:t>. Lze ji shrnout do tří prioritních cílů:</w:t>
      </w:r>
    </w:p>
    <w:p w14:paraId="1007793A" w14:textId="77777777" w:rsidR="00C94CB6" w:rsidRPr="003C017E" w:rsidRDefault="00C94CB6" w:rsidP="00DA5BB8">
      <w:pPr>
        <w:numPr>
          <w:ilvl w:val="3"/>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Posilovat internacionalizaci UTB ve Zlíně zvyšováním počtu zahraničních studujících a pracovníků, podporovat jejich sociální integraci a moderovat jejich spolupráci s „domácími“ studenty a zaměstnanci.</w:t>
      </w:r>
    </w:p>
    <w:p w14:paraId="09C24CBD"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mezinárodní mobilitu studentů UTB ve Zlíně a akademických i neakademických pracovníků UTB ve Zlíně.</w:t>
      </w:r>
    </w:p>
    <w:p w14:paraId="7E0697A4" w14:textId="77777777" w:rsidR="00C94CB6" w:rsidRPr="003C017E" w:rsidRDefault="00C94CB6" w:rsidP="00DA5BB8">
      <w:pPr>
        <w:numPr>
          <w:ilvl w:val="0"/>
          <w:numId w:val="58"/>
        </w:numPr>
        <w:tabs>
          <w:tab w:val="left" w:pos="284"/>
        </w:tabs>
        <w:autoSpaceDE w:val="0"/>
        <w:autoSpaceDN w:val="0"/>
        <w:adjustRightInd w:val="0"/>
        <w:spacing w:before="120"/>
        <w:ind w:left="284" w:hanging="284"/>
        <w:contextualSpacing/>
        <w:jc w:val="both"/>
        <w:rPr>
          <w:rFonts w:ascii="Calibri" w:hAnsi="Calibri" w:cs="Calibri"/>
          <w:sz w:val="22"/>
          <w:szCs w:val="22"/>
        </w:rPr>
      </w:pPr>
      <w:r w:rsidRPr="003C017E">
        <w:rPr>
          <w:rFonts w:ascii="Calibri" w:hAnsi="Calibri" w:cs="Calibri"/>
          <w:sz w:val="22"/>
          <w:szCs w:val="22"/>
        </w:rPr>
        <w:t>Podporovat strategickou spolupráci, partnerství a budování kapacit za účelem internacionalizace.</w:t>
      </w:r>
    </w:p>
    <w:p w14:paraId="5DF47C7E" w14:textId="77777777" w:rsidR="00C94CB6" w:rsidRPr="003C017E" w:rsidRDefault="00C94CB6" w:rsidP="00C94CB6">
      <w:pPr>
        <w:autoSpaceDE w:val="0"/>
        <w:autoSpaceDN w:val="0"/>
        <w:adjustRightInd w:val="0"/>
        <w:spacing w:before="120"/>
        <w:ind w:left="284" w:hanging="284"/>
        <w:jc w:val="both"/>
        <w:rPr>
          <w:rFonts w:ascii="Calibri" w:hAnsi="Calibri" w:cs="Calibri"/>
          <w:sz w:val="22"/>
          <w:szCs w:val="22"/>
        </w:rPr>
      </w:pPr>
      <w:r w:rsidRPr="003C017E">
        <w:rPr>
          <w:rFonts w:ascii="Calibri" w:hAnsi="Calibri" w:cs="Calibri"/>
          <w:sz w:val="22"/>
          <w:szCs w:val="22"/>
        </w:rPr>
        <w:t>Opatření přijatá FaME pro dosažení uvedených prioritních cílů jsou následující:</w:t>
      </w:r>
    </w:p>
    <w:p w14:paraId="0758C8D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Navýšit počet zahraničních studentů ve studijních programech akreditovaných v českém a anglickém jazyce a dovést je k úspěšnému absolvování studia.</w:t>
      </w:r>
    </w:p>
    <w:p w14:paraId="741CA1A3"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krátkodobé pobyty zahraničních studentů přijíždějících na UTB ve Zlíně.</w:t>
      </w:r>
    </w:p>
    <w:p w14:paraId="0971CE6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R</w:t>
      </w:r>
      <w:r w:rsidRPr="003C017E">
        <w:rPr>
          <w:rFonts w:ascii="Calibri" w:hAnsi="Calibri" w:cs="Calibri"/>
          <w:sz w:val="22"/>
          <w:szCs w:val="22"/>
        </w:rPr>
        <w:t>ozvíjet mezinárodní prostředí univerzity tak, aby všechny úseky poskytovaly služby v českém a anglickém jazyce, rozvíjet systém služeb a podpory pro integraci zahraničních studentů a pracovníků a propagace v zahraničí.</w:t>
      </w:r>
    </w:p>
    <w:p w14:paraId="6E07CCFC"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zahraničních pracovníků a podporovat jejich dlouhodobé působení na UTB ve Zlíně.</w:t>
      </w:r>
    </w:p>
    <w:p w14:paraId="3C4FC6A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Zvyšovat podíl akademických i neakademických pracovníků, kteří absolvovali studium/pracovní stáž v zahraničí nebo tam získali významné odborné zkušenosti a odstraňovat formální i neformální bariéry pro jejich integraci do života akademické obce.</w:t>
      </w:r>
    </w:p>
    <w:p w14:paraId="5B84A5BF"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lastRenderedPageBreak/>
        <w:t>Zjednodušovat procesy uznávání výsledků zahraničního studia tak, aby studující vyjíždějící na mobility mohli studium dokončit ve standardní době, reflektovat zahraniční studijní pobyty studentů ve studijních plánech a vnitřních předpisech s cílem odstranění překážek pro dokončení studia.</w:t>
      </w:r>
    </w:p>
    <w:p w14:paraId="0AD76941"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Navýšit počet studentů, kteří absolvovali studium/pracovní stáž v zahraničí.</w:t>
      </w:r>
    </w:p>
    <w:p w14:paraId="04EDA66D"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akreditaci a realizaci joint/double/multiple degree studijních programů se strategickými zahraničními partnery.</w:t>
      </w:r>
    </w:p>
    <w:p w14:paraId="2C1665D6"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w:t>
      </w:r>
      <w:r w:rsidRPr="003C017E">
        <w:rPr>
          <w:rFonts w:ascii="Calibri" w:hAnsi="Calibri" w:cs="Calibri"/>
          <w:sz w:val="22"/>
          <w:szCs w:val="22"/>
        </w:rPr>
        <w:t>výšení celkového objemu získaných národních i mezinárodních vzdělávacích projektů, a to i ve spolupráci se strategickými zahraničními partnery (rozšiřování integrace do mezinárodní vzdělávací infrastruktury)</w:t>
      </w:r>
    </w:p>
    <w:p w14:paraId="724D8C18" w14:textId="77777777" w:rsidR="00C94CB6" w:rsidRPr="003C017E" w:rsidRDefault="00C94CB6" w:rsidP="00DA5BB8">
      <w:pPr>
        <w:numPr>
          <w:ilvl w:val="0"/>
          <w:numId w:val="55"/>
        </w:numPr>
        <w:autoSpaceDE w:val="0"/>
        <w:autoSpaceDN w:val="0"/>
        <w:adjustRightInd w:val="0"/>
        <w:spacing w:before="120"/>
        <w:ind w:left="426" w:hanging="426"/>
        <w:contextualSpacing/>
        <w:jc w:val="both"/>
        <w:rPr>
          <w:rFonts w:ascii="Calibri" w:eastAsia="Calibri" w:hAnsi="Calibri" w:cs="Calibri"/>
          <w:sz w:val="22"/>
          <w:szCs w:val="22"/>
          <w:lang w:eastAsia="en-US"/>
        </w:rPr>
      </w:pPr>
      <w:r w:rsidRPr="003C017E">
        <w:rPr>
          <w:rFonts w:ascii="Calibri" w:hAnsi="Calibri" w:cs="Calibri"/>
          <w:sz w:val="22"/>
          <w:szCs w:val="22"/>
        </w:rPr>
        <w:t>Podporovat zapojení do mezinárodních sítí a podporovat strategická partnerství.</w:t>
      </w:r>
    </w:p>
    <w:p w14:paraId="24046E4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bookmarkStart w:id="644" w:name="_Hlk128653934"/>
      <w:r w:rsidRPr="003C017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Pr="002F5499">
        <w:rPr>
          <w:rFonts w:ascii="Calibri" w:eastAsia="Calibri" w:hAnsi="Calibri" w:cs="Calibri"/>
          <w:sz w:val="22"/>
          <w:szCs w:val="22"/>
        </w:rPr>
        <w:t>cca 40 studentů FaME a zároveň FaME zaznamená cca 80 přijíždějících studentů.</w:t>
      </w:r>
    </w:p>
    <w:bookmarkEnd w:id="644"/>
    <w:p w14:paraId="59067F11"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E05DCE">
        <w:rPr>
          <w:rFonts w:ascii="Calibri" w:eastAsia="Calibri" w:hAnsi="Calibri" w:cs="Calibri"/>
          <w:sz w:val="22"/>
          <w:szCs w:val="22"/>
        </w:rPr>
        <w:t>V rámci mobilit akademických pracovníků vyjede v průměru na krátkodobou výukovou mobilitu (5 dní) 15 učitelů. V posledních letech vyjíždí na krátkodobé pobyty (5 dní) také ostatní zaměstnanci v počtu 2 a 5 osob</w:t>
      </w:r>
      <w:r w:rsidRPr="003C017E">
        <w:rPr>
          <w:rFonts w:ascii="Calibri" w:eastAsia="Calibri" w:hAnsi="Calibri" w:cs="Calibri"/>
          <w:sz w:val="22"/>
          <w:szCs w:val="22"/>
        </w:rPr>
        <w:t>.</w:t>
      </w:r>
    </w:p>
    <w:p w14:paraId="694585A4"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Náročnou zkoušku byla v době šíření pandemie covid-19 implementace mobilit. Novinkou se tak staly on-line či blended mobility. V rámci podpory zahraničních pobytů připravila univerzita několik on-line akcí, které přispěly k lepší informovanosti studentů a akademiků o mobility na UTB (on-line Erasmus Days, on-line Country Presentation apod.).</w:t>
      </w:r>
    </w:p>
    <w:p w14:paraId="2B24D5F2" w14:textId="77777777" w:rsidR="00C94CB6" w:rsidRPr="003C017E" w:rsidRDefault="00C94CB6" w:rsidP="00C94CB6">
      <w:pPr>
        <w:autoSpaceDE w:val="0"/>
        <w:autoSpaceDN w:val="0"/>
        <w:adjustRightInd w:val="0"/>
        <w:spacing w:before="120" w:after="120"/>
        <w:jc w:val="both"/>
        <w:rPr>
          <w:rFonts w:ascii="Calibri" w:eastAsia="Calibri" w:hAnsi="Calibri" w:cs="Calibri"/>
          <w:sz w:val="22"/>
          <w:szCs w:val="22"/>
        </w:rPr>
      </w:pPr>
      <w:r w:rsidRPr="003C017E">
        <w:rPr>
          <w:rFonts w:ascii="Calibri" w:eastAsia="Calibri" w:hAnsi="Calibri" w:cs="Calibri"/>
          <w:sz w:val="22"/>
          <w:szCs w:val="22"/>
        </w:rPr>
        <w:t xml:space="preserve">Doplňkovou mobilitní aktivitou bylo zapojení FaME do projektu NAWA (polská akademická agentura) Competent student – experienced graduate: international workshops of labour market key competencies, v jehož rámci se je plánováno uskutečnění pěti týdenních workshopů v Belgii, na Maltě, v Polsku, v Kosovu a ve Zlíně na témata Tell me about your culture – comprehensively (University Haxhi Zeka, Kosovo), Share your vision with me – clearly (University of Malta), Negotiate with me – openly (Catholic University Leuven, Belgie), Cooperate with me – fairly (UTB FaME Zlín) Help me win – veryday (University of Opole, Polsko). </w:t>
      </w:r>
    </w:p>
    <w:p w14:paraId="3F3077EF"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Fakulta managementu a ekonomiky byla a je v posledních letech spoluřešitelem několika významných mezinárodních vzdělávacích a vědecko-výzkumných projektů:</w:t>
      </w:r>
    </w:p>
    <w:bookmarkEnd w:id="640"/>
    <w:p w14:paraId="4175EF8E" w14:textId="77777777" w:rsidR="00C94CB6" w:rsidRDefault="00C94CB6" w:rsidP="00C94CB6">
      <w:pPr>
        <w:jc w:val="center"/>
        <w:rPr>
          <w:rFonts w:ascii="Calibri" w:hAnsi="Calibri" w:cs="Calibri"/>
          <w:i/>
          <w:szCs w:val="22"/>
        </w:rPr>
      </w:pPr>
    </w:p>
    <w:p w14:paraId="6473EB5B"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433"/>
        <w:gridCol w:w="2024"/>
        <w:gridCol w:w="3111"/>
      </w:tblGrid>
      <w:tr w:rsidR="00C94CB6" w:rsidRPr="003C017E" w14:paraId="5D90A433" w14:textId="77777777" w:rsidTr="00C94CB6">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4E18FAEB"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2F5EE2B0"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662B4131"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Hlavní řešitel projektu</w:t>
            </w:r>
          </w:p>
        </w:tc>
        <w:tc>
          <w:tcPr>
            <w:tcW w:w="2024" w:type="dxa"/>
            <w:tcBorders>
              <w:top w:val="single" w:sz="8" w:space="0" w:color="auto"/>
              <w:left w:val="nil"/>
              <w:bottom w:val="single" w:sz="8" w:space="0" w:color="auto"/>
              <w:right w:val="single" w:sz="8" w:space="0" w:color="auto"/>
            </w:tcBorders>
            <w:shd w:val="clear" w:color="000000" w:fill="D9ECFF"/>
            <w:vAlign w:val="center"/>
            <w:hideMark/>
          </w:tcPr>
          <w:p w14:paraId="2470EB0A" w14:textId="77777777" w:rsidR="00C94CB6" w:rsidRPr="003C017E" w:rsidRDefault="00C94CB6" w:rsidP="00C94CB6">
            <w:pPr>
              <w:jc w:val="center"/>
              <w:rPr>
                <w:rFonts w:ascii="Calibri" w:hAnsi="Calibri" w:cs="Calibri"/>
                <w:b/>
                <w:bCs/>
                <w:szCs w:val="22"/>
              </w:rPr>
            </w:pPr>
            <w:r w:rsidRPr="003C017E">
              <w:rPr>
                <w:rFonts w:ascii="Calibri" w:hAnsi="Calibri" w:cs="Calibri"/>
                <w:b/>
                <w:bCs/>
                <w:szCs w:val="22"/>
              </w:rPr>
              <w:t>Název projektu</w:t>
            </w:r>
          </w:p>
        </w:tc>
        <w:tc>
          <w:tcPr>
            <w:tcW w:w="3111" w:type="dxa"/>
            <w:tcBorders>
              <w:top w:val="single" w:sz="8" w:space="0" w:color="auto"/>
              <w:left w:val="nil"/>
              <w:bottom w:val="single" w:sz="8" w:space="0" w:color="auto"/>
              <w:right w:val="single" w:sz="8" w:space="0" w:color="auto"/>
            </w:tcBorders>
            <w:shd w:val="clear" w:color="000000" w:fill="D9ECFF"/>
            <w:vAlign w:val="center"/>
            <w:hideMark/>
          </w:tcPr>
          <w:p w14:paraId="1AF5AA3D" w14:textId="77777777" w:rsidR="00C94CB6" w:rsidRPr="003C017E" w:rsidRDefault="00C94CB6" w:rsidP="00C94CB6">
            <w:pPr>
              <w:ind w:right="75"/>
              <w:jc w:val="center"/>
              <w:rPr>
                <w:rFonts w:ascii="Calibri" w:hAnsi="Calibri" w:cs="Calibri"/>
                <w:b/>
                <w:bCs/>
                <w:szCs w:val="22"/>
              </w:rPr>
            </w:pPr>
            <w:r w:rsidRPr="003C017E">
              <w:rPr>
                <w:rFonts w:ascii="Calibri" w:hAnsi="Calibri" w:cs="Calibri"/>
                <w:b/>
                <w:bCs/>
                <w:szCs w:val="22"/>
              </w:rPr>
              <w:t>Stručná charakteristika projektu</w:t>
            </w:r>
          </w:p>
        </w:tc>
      </w:tr>
      <w:tr w:rsidR="00C94CB6" w:rsidRPr="003C017E" w14:paraId="4BE34EF1"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0F821A8" w14:textId="77777777" w:rsidR="00C94CB6" w:rsidRPr="003A13CB" w:rsidRDefault="00C94CB6" w:rsidP="00C94CB6">
            <w:pPr>
              <w:rPr>
                <w:rFonts w:ascii="Calibri" w:hAnsi="Calibri" w:cs="Calibri"/>
                <w:szCs w:val="22"/>
              </w:rPr>
            </w:pPr>
            <w:r>
              <w:rPr>
                <w:rFonts w:ascii="Calibri" w:hAnsi="Calibri" w:cs="Calibri"/>
                <w:szCs w:val="22"/>
              </w:rPr>
              <w:t>Horizon Europe</w:t>
            </w:r>
          </w:p>
        </w:tc>
        <w:tc>
          <w:tcPr>
            <w:tcW w:w="1767" w:type="dxa"/>
            <w:tcBorders>
              <w:top w:val="nil"/>
              <w:left w:val="nil"/>
              <w:bottom w:val="single" w:sz="8" w:space="0" w:color="auto"/>
              <w:right w:val="single" w:sz="8" w:space="0" w:color="auto"/>
            </w:tcBorders>
            <w:shd w:val="clear" w:color="auto" w:fill="auto"/>
            <w:vAlign w:val="center"/>
            <w:hideMark/>
          </w:tcPr>
          <w:p w14:paraId="1A2FD771" w14:textId="77777777" w:rsidR="00C94CB6" w:rsidRPr="003A13CB" w:rsidRDefault="00C94CB6" w:rsidP="00C94CB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3868C060" w14:textId="77777777" w:rsidR="00C94CB6" w:rsidRPr="003A13CB" w:rsidRDefault="00C94CB6" w:rsidP="00C94CB6">
            <w:pPr>
              <w:rPr>
                <w:rFonts w:ascii="Calibri" w:hAnsi="Calibri" w:cs="Calibri"/>
                <w:szCs w:val="22"/>
              </w:rPr>
            </w:pPr>
            <w:r>
              <w:rPr>
                <w:rFonts w:ascii="Calibri" w:hAnsi="Calibri" w:cs="Calibri"/>
                <w:szCs w:val="22"/>
              </w:rPr>
              <w:t>Teknologian Tutkimuskeskus VTT OA - VTT</w:t>
            </w:r>
          </w:p>
        </w:tc>
        <w:tc>
          <w:tcPr>
            <w:tcW w:w="2024" w:type="dxa"/>
            <w:tcBorders>
              <w:top w:val="nil"/>
              <w:left w:val="nil"/>
              <w:bottom w:val="single" w:sz="8" w:space="0" w:color="auto"/>
              <w:right w:val="single" w:sz="8" w:space="0" w:color="auto"/>
            </w:tcBorders>
            <w:shd w:val="clear" w:color="auto" w:fill="auto"/>
            <w:vAlign w:val="center"/>
            <w:hideMark/>
          </w:tcPr>
          <w:p w14:paraId="25A8F0CD" w14:textId="77777777" w:rsidR="00C94CB6" w:rsidRPr="003A13CB" w:rsidRDefault="00C94CB6" w:rsidP="00C94CB6">
            <w:pPr>
              <w:rPr>
                <w:rFonts w:ascii="Calibri" w:hAnsi="Calibri" w:cs="Calibri"/>
                <w:b/>
                <w:szCs w:val="22"/>
              </w:rPr>
            </w:pPr>
            <w:r w:rsidRPr="00363A14">
              <w:rPr>
                <w:rFonts w:ascii="Calibri" w:hAnsi="Calibri" w:cs="Calibri"/>
                <w:b/>
                <w:szCs w:val="22"/>
              </w:rPr>
              <w:t>Sustainable manufacturing and optimized materials and interfaces for lithium metal batteries with digital quality control (SOLiD)</w:t>
            </w:r>
          </w:p>
        </w:tc>
        <w:tc>
          <w:tcPr>
            <w:tcW w:w="3111" w:type="dxa"/>
            <w:tcBorders>
              <w:top w:val="nil"/>
              <w:left w:val="nil"/>
              <w:bottom w:val="single" w:sz="8" w:space="0" w:color="auto"/>
              <w:right w:val="single" w:sz="8" w:space="0" w:color="auto"/>
            </w:tcBorders>
            <w:shd w:val="clear" w:color="auto" w:fill="auto"/>
            <w:vAlign w:val="center"/>
            <w:hideMark/>
          </w:tcPr>
          <w:p w14:paraId="5D2ABEB7" w14:textId="77777777" w:rsidR="00C94CB6" w:rsidRPr="003A13CB" w:rsidRDefault="00C94CB6" w:rsidP="00C94CB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Li-metalovou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xml:space="preserve">. Součástí řešení projektu (role UTB s účastí pracovníků FaME) je zaměření na LCA (Life Cycle Assessment) včetně LCC (Life Cycle Costing) a </w:t>
            </w:r>
            <w:r>
              <w:rPr>
                <w:rFonts w:ascii="Calibri" w:hAnsi="Calibri" w:cs="Calibri"/>
                <w:szCs w:val="22"/>
              </w:rPr>
              <w:lastRenderedPageBreak/>
              <w:t>implementace konceptu udržitelného rozvoje.</w:t>
            </w:r>
          </w:p>
        </w:tc>
      </w:tr>
      <w:tr w:rsidR="00C94CB6" w:rsidRPr="003C017E" w14:paraId="157861AA" w14:textId="77777777" w:rsidTr="00C94CB6">
        <w:trPr>
          <w:trHeight w:val="831"/>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6A5852EF" w14:textId="77777777" w:rsidR="00C94CB6" w:rsidRPr="003A13CB" w:rsidRDefault="00C94CB6" w:rsidP="00C94CB6">
            <w:pPr>
              <w:rPr>
                <w:rFonts w:ascii="Calibri" w:hAnsi="Calibri" w:cs="Calibri"/>
                <w:szCs w:val="22"/>
              </w:rPr>
            </w:pPr>
            <w:r>
              <w:rPr>
                <w:rFonts w:ascii="Calibri" w:hAnsi="Calibri" w:cs="Calibri"/>
                <w:szCs w:val="22"/>
              </w:rPr>
              <w:lastRenderedPageBreak/>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59727D6E" w14:textId="77777777" w:rsidR="00C94CB6" w:rsidRPr="003A13CB" w:rsidRDefault="00C94CB6" w:rsidP="00C94CB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1842C04D"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53D80D8F" w14:textId="77777777" w:rsidR="00C94CB6" w:rsidRPr="003A13CB" w:rsidRDefault="00C94CB6" w:rsidP="00C94CB6">
            <w:pPr>
              <w:rPr>
                <w:rFonts w:ascii="Calibri" w:hAnsi="Calibri" w:cs="Calibri"/>
                <w:b/>
                <w:szCs w:val="22"/>
              </w:rPr>
            </w:pPr>
            <w:r w:rsidRPr="00363A14">
              <w:rPr>
                <w:rFonts w:ascii="Calibri" w:hAnsi="Calibri" w:cs="Calibri"/>
                <w:b/>
                <w:szCs w:val="22"/>
                <w:lang w:val="fr-BE"/>
              </w:rPr>
              <w:t>Twinning for Development of World-Class Next Generation Batteries</w:t>
            </w:r>
          </w:p>
        </w:tc>
        <w:tc>
          <w:tcPr>
            <w:tcW w:w="3111" w:type="dxa"/>
            <w:tcBorders>
              <w:top w:val="nil"/>
              <w:left w:val="nil"/>
              <w:bottom w:val="single" w:sz="8" w:space="0" w:color="auto"/>
              <w:right w:val="single" w:sz="8" w:space="0" w:color="auto"/>
            </w:tcBorders>
            <w:shd w:val="clear" w:color="auto" w:fill="auto"/>
            <w:vAlign w:val="center"/>
            <w:hideMark/>
          </w:tcPr>
          <w:p w14:paraId="228CFAA5" w14:textId="77777777" w:rsidR="00C94CB6" w:rsidRPr="003A13CB" w:rsidRDefault="00C94CB6" w:rsidP="00C94CB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technicko-ekonomické simulace, </w:t>
            </w:r>
            <w:r>
              <w:rPr>
                <w:rFonts w:ascii="Calibri" w:hAnsi="Calibri" w:cs="Calibri"/>
                <w:szCs w:val="22"/>
              </w:rPr>
              <w:t>cost-benefit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C94CB6" w:rsidRPr="003C017E" w14:paraId="66BA3048" w14:textId="77777777" w:rsidTr="00C94CB6">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6476271" w14:textId="77777777" w:rsidR="00C94CB6" w:rsidRPr="003A13CB" w:rsidRDefault="00C94CB6" w:rsidP="00C94CB6">
            <w:pPr>
              <w:rPr>
                <w:rFonts w:ascii="Calibri" w:hAnsi="Calibri" w:cs="Calibri"/>
                <w:szCs w:val="22"/>
              </w:rPr>
            </w:pPr>
            <w:r>
              <w:rPr>
                <w:rFonts w:ascii="Calibri" w:hAnsi="Calibri" w:cs="Calibri"/>
                <w:szCs w:val="22"/>
              </w:rPr>
              <w:t xml:space="preserve">Horizon Europe </w:t>
            </w:r>
          </w:p>
        </w:tc>
        <w:tc>
          <w:tcPr>
            <w:tcW w:w="1767" w:type="dxa"/>
            <w:tcBorders>
              <w:top w:val="nil"/>
              <w:left w:val="nil"/>
              <w:bottom w:val="single" w:sz="8" w:space="0" w:color="auto"/>
              <w:right w:val="single" w:sz="8" w:space="0" w:color="auto"/>
            </w:tcBorders>
            <w:shd w:val="clear" w:color="auto" w:fill="auto"/>
            <w:vAlign w:val="center"/>
            <w:hideMark/>
          </w:tcPr>
          <w:p w14:paraId="3B985EEB" w14:textId="77777777" w:rsidR="00C94CB6" w:rsidRPr="003A13CB" w:rsidRDefault="00C94CB6" w:rsidP="00C94CB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hideMark/>
          </w:tcPr>
          <w:p w14:paraId="5F7E3D5A" w14:textId="77777777" w:rsidR="00C94CB6" w:rsidRPr="003A13CB" w:rsidRDefault="00C94CB6" w:rsidP="00C94CB6">
            <w:pPr>
              <w:rPr>
                <w:rFonts w:ascii="Calibri" w:hAnsi="Calibri" w:cs="Calibri"/>
                <w:szCs w:val="22"/>
              </w:rPr>
            </w:pPr>
            <w:r>
              <w:rPr>
                <w:rFonts w:ascii="Calibri" w:hAnsi="Calibri" w:cs="Calibri"/>
                <w:szCs w:val="22"/>
                <w:lang w:val="fr-BE"/>
              </w:rPr>
              <w:t>University of Algarve (Portugalsko)</w:t>
            </w:r>
          </w:p>
        </w:tc>
        <w:tc>
          <w:tcPr>
            <w:tcW w:w="2024" w:type="dxa"/>
            <w:tcBorders>
              <w:top w:val="nil"/>
              <w:left w:val="nil"/>
              <w:bottom w:val="single" w:sz="8" w:space="0" w:color="auto"/>
              <w:right w:val="single" w:sz="8" w:space="0" w:color="auto"/>
            </w:tcBorders>
            <w:shd w:val="clear" w:color="auto" w:fill="auto"/>
            <w:vAlign w:val="center"/>
            <w:hideMark/>
          </w:tcPr>
          <w:p w14:paraId="090499B0" w14:textId="77777777" w:rsidR="00C94CB6" w:rsidRPr="007B5C51" w:rsidRDefault="00C94CB6" w:rsidP="00C94CB6">
            <w:pPr>
              <w:rPr>
                <w:rFonts w:ascii="Calibri" w:hAnsi="Calibri" w:cs="Calibri"/>
                <w:b/>
                <w:bCs/>
                <w:szCs w:val="22"/>
              </w:rPr>
            </w:pPr>
            <w:r w:rsidRPr="007B5C51">
              <w:rPr>
                <w:rFonts w:cs="Arial"/>
                <w:b/>
                <w:bCs/>
              </w:rPr>
              <w:t>Sustainable Horizons: European Universities Designing the Horizons of Sustainability</w:t>
            </w:r>
          </w:p>
        </w:tc>
        <w:tc>
          <w:tcPr>
            <w:tcW w:w="3111" w:type="dxa"/>
            <w:tcBorders>
              <w:top w:val="nil"/>
              <w:left w:val="nil"/>
              <w:bottom w:val="single" w:sz="8" w:space="0" w:color="auto"/>
              <w:right w:val="single" w:sz="8" w:space="0" w:color="auto"/>
            </w:tcBorders>
            <w:shd w:val="clear" w:color="auto" w:fill="auto"/>
            <w:vAlign w:val="center"/>
            <w:hideMark/>
          </w:tcPr>
          <w:p w14:paraId="1088AF4F" w14:textId="77777777" w:rsidR="00C94CB6" w:rsidRPr="003A13CB" w:rsidRDefault="00C94CB6" w:rsidP="00C94CB6">
            <w:pPr>
              <w:ind w:right="75"/>
              <w:rPr>
                <w:rFonts w:ascii="Calibri" w:hAnsi="Calibri" w:cs="Calibri"/>
                <w:szCs w:val="22"/>
              </w:rPr>
            </w:pPr>
            <w:r w:rsidRPr="007B5C51">
              <w:rPr>
                <w:rFonts w:ascii="Calibri" w:hAnsi="Calibri" w:cs="Calibri"/>
                <w:szCs w:val="22"/>
              </w:rPr>
              <w:t xml:space="preserve">Projekt s názvem Sustainable Horizons, který byl schválen v únoru 2022, byl podán v rámci výzvy HORIZON-WIDERA-2021-ACCESS-05. Sdružuje 10 univerzit nejenom z Evropy, ale také Afriky a Jižní Ameriky. Koordinátorem je University of Algarve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C94CB6" w:rsidRPr="003C017E" w14:paraId="4655945C" w14:textId="77777777" w:rsidTr="00AF50D8">
        <w:trPr>
          <w:trHeight w:val="557"/>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DB180B" w14:textId="77777777" w:rsidR="00C94CB6" w:rsidRPr="003A13CB" w:rsidRDefault="00C94CB6" w:rsidP="00C94CB6">
            <w:pPr>
              <w:rPr>
                <w:rFonts w:ascii="Calibri" w:hAnsi="Calibri" w:cs="Calibri"/>
                <w:szCs w:val="22"/>
              </w:rPr>
            </w:pPr>
            <w:r>
              <w:rPr>
                <w:rFonts w:ascii="Calibri" w:hAnsi="Calibri" w:cs="Calibri"/>
                <w:szCs w:val="22"/>
              </w:rPr>
              <w:t>Erasmus+</w:t>
            </w:r>
          </w:p>
        </w:tc>
        <w:tc>
          <w:tcPr>
            <w:tcW w:w="1767" w:type="dxa"/>
            <w:tcBorders>
              <w:top w:val="nil"/>
              <w:left w:val="nil"/>
              <w:bottom w:val="single" w:sz="8" w:space="0" w:color="auto"/>
              <w:right w:val="single" w:sz="8" w:space="0" w:color="auto"/>
            </w:tcBorders>
            <w:shd w:val="clear" w:color="auto" w:fill="auto"/>
            <w:vAlign w:val="center"/>
            <w:hideMark/>
          </w:tcPr>
          <w:p w14:paraId="63362853" w14:textId="77777777" w:rsidR="00C94CB6" w:rsidRPr="003A13CB" w:rsidRDefault="00C94CB6" w:rsidP="00C94CB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hideMark/>
          </w:tcPr>
          <w:p w14:paraId="2FB5D930" w14:textId="77777777" w:rsidR="00C94CB6" w:rsidRPr="003A13CB" w:rsidRDefault="00C94CB6" w:rsidP="00C94CB6">
            <w:pPr>
              <w:rPr>
                <w:rFonts w:ascii="Calibri" w:hAnsi="Calibri" w:cs="Calibri"/>
                <w:szCs w:val="22"/>
              </w:rPr>
            </w:pPr>
            <w:r>
              <w:rPr>
                <w:rFonts w:ascii="Calibri" w:hAnsi="Calibri" w:cs="Calibri"/>
                <w:szCs w:val="22"/>
                <w:lang w:val="fr-BE"/>
              </w:rPr>
              <w:t>Univerzita Tomáše Bati ve Zlíně</w:t>
            </w:r>
          </w:p>
        </w:tc>
        <w:tc>
          <w:tcPr>
            <w:tcW w:w="2024" w:type="dxa"/>
            <w:tcBorders>
              <w:top w:val="nil"/>
              <w:left w:val="nil"/>
              <w:bottom w:val="single" w:sz="8" w:space="0" w:color="auto"/>
              <w:right w:val="single" w:sz="8" w:space="0" w:color="auto"/>
            </w:tcBorders>
            <w:shd w:val="clear" w:color="auto" w:fill="auto"/>
            <w:vAlign w:val="center"/>
            <w:hideMark/>
          </w:tcPr>
          <w:p w14:paraId="6E59C287" w14:textId="77777777" w:rsidR="00C94CB6" w:rsidRPr="003A13CB" w:rsidRDefault="00C94CB6" w:rsidP="00C94CB6">
            <w:pPr>
              <w:rPr>
                <w:rFonts w:ascii="Calibri" w:hAnsi="Calibri" w:cs="Calibri"/>
                <w:b/>
                <w:szCs w:val="22"/>
              </w:rPr>
            </w:pPr>
            <w:r w:rsidRPr="007B5C51">
              <w:rPr>
                <w:rFonts w:ascii="Calibri" w:hAnsi="Calibri" w:cs="Calibri"/>
                <w:b/>
                <w:szCs w:val="22"/>
              </w:rPr>
              <w:t>Students’ Support Towards Entrepreneurial Spirit Development</w:t>
            </w:r>
          </w:p>
        </w:tc>
        <w:tc>
          <w:tcPr>
            <w:tcW w:w="3111" w:type="dxa"/>
            <w:tcBorders>
              <w:top w:val="nil"/>
              <w:left w:val="nil"/>
              <w:bottom w:val="single" w:sz="8" w:space="0" w:color="auto"/>
              <w:right w:val="single" w:sz="8" w:space="0" w:color="auto"/>
            </w:tcBorders>
            <w:shd w:val="clear" w:color="auto" w:fill="auto"/>
            <w:vAlign w:val="center"/>
            <w:hideMark/>
          </w:tcPr>
          <w:p w14:paraId="0488A8D0" w14:textId="77777777" w:rsidR="00C94CB6" w:rsidRPr="007B5C51" w:rsidRDefault="00C94CB6" w:rsidP="00C94CB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 xml:space="preserve">Cílem je pracovat na 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w:t>
            </w:r>
            <w:r w:rsidRPr="007B5C51">
              <w:rPr>
                <w:rFonts w:ascii="Calibri" w:hAnsi="Calibri" w:cs="Calibri"/>
                <w:szCs w:val="22"/>
              </w:rPr>
              <w:lastRenderedPageBreak/>
              <w:t>(Česká republika, Polsko a Španělsko).</w:t>
            </w:r>
          </w:p>
          <w:p w14:paraId="09C0D91B" w14:textId="77777777" w:rsidR="00C94CB6" w:rsidRPr="003A13CB" w:rsidRDefault="00C94CB6" w:rsidP="00C94CB6">
            <w:pPr>
              <w:ind w:right="75"/>
              <w:rPr>
                <w:rFonts w:ascii="Calibri" w:hAnsi="Calibri" w:cs="Calibri"/>
                <w:szCs w:val="22"/>
              </w:rPr>
            </w:pPr>
          </w:p>
        </w:tc>
      </w:tr>
      <w:tr w:rsidR="00C94CB6" w:rsidRPr="003C017E" w14:paraId="43AB9387" w14:textId="77777777" w:rsidTr="00C94CB6">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C296610" w14:textId="77777777" w:rsidR="00C94CB6" w:rsidRPr="003C017E" w:rsidRDefault="00C94CB6" w:rsidP="00C94CB6">
            <w:pPr>
              <w:rPr>
                <w:rFonts w:ascii="Calibri" w:hAnsi="Calibri" w:cs="Calibri"/>
                <w:szCs w:val="22"/>
              </w:rPr>
            </w:pPr>
            <w:r w:rsidRPr="003C017E">
              <w:rPr>
                <w:rFonts w:ascii="Calibri" w:hAnsi="Calibri" w:cs="Calibri"/>
                <w:szCs w:val="22"/>
              </w:rPr>
              <w:lastRenderedPageBreak/>
              <w:t>H2020</w:t>
            </w:r>
          </w:p>
        </w:tc>
        <w:tc>
          <w:tcPr>
            <w:tcW w:w="1767" w:type="dxa"/>
            <w:tcBorders>
              <w:top w:val="nil"/>
              <w:left w:val="nil"/>
              <w:bottom w:val="single" w:sz="4" w:space="0" w:color="auto"/>
              <w:right w:val="single" w:sz="8" w:space="0" w:color="auto"/>
            </w:tcBorders>
            <w:shd w:val="clear" w:color="auto" w:fill="auto"/>
            <w:vAlign w:val="center"/>
            <w:hideMark/>
          </w:tcPr>
          <w:p w14:paraId="3B3D4915" w14:textId="77777777" w:rsidR="00C94CB6" w:rsidRPr="003C017E" w:rsidRDefault="00C94CB6" w:rsidP="00C94CB6">
            <w:pPr>
              <w:rPr>
                <w:rFonts w:ascii="Calibri" w:hAnsi="Calibri" w:cs="Calibri"/>
                <w:szCs w:val="22"/>
              </w:rPr>
            </w:pPr>
            <w:r w:rsidRPr="003C017E">
              <w:rPr>
                <w:rFonts w:ascii="Calibri" w:hAnsi="Calibri" w:cs="Calibri"/>
                <w:szCs w:val="22"/>
              </w:rPr>
              <w:t>731264</w:t>
            </w:r>
          </w:p>
        </w:tc>
        <w:tc>
          <w:tcPr>
            <w:tcW w:w="1433" w:type="dxa"/>
            <w:tcBorders>
              <w:top w:val="nil"/>
              <w:left w:val="nil"/>
              <w:bottom w:val="single" w:sz="4" w:space="0" w:color="auto"/>
              <w:right w:val="single" w:sz="8" w:space="0" w:color="auto"/>
            </w:tcBorders>
            <w:shd w:val="clear" w:color="auto" w:fill="auto"/>
            <w:vAlign w:val="center"/>
            <w:hideMark/>
          </w:tcPr>
          <w:p w14:paraId="3929793B" w14:textId="77777777" w:rsidR="00C94CB6" w:rsidRPr="003C017E" w:rsidRDefault="00C94CB6" w:rsidP="00C94CB6">
            <w:pPr>
              <w:rPr>
                <w:rFonts w:ascii="Calibri" w:hAnsi="Calibri" w:cs="Calibri"/>
                <w:szCs w:val="22"/>
              </w:rPr>
            </w:pPr>
            <w:r w:rsidRPr="003C017E">
              <w:rPr>
                <w:rFonts w:ascii="Calibri" w:hAnsi="Calibri" w:cs="Calibri"/>
                <w:szCs w:val="22"/>
              </w:rPr>
              <w:t>Anglia Ruskin University</w:t>
            </w:r>
          </w:p>
        </w:tc>
        <w:tc>
          <w:tcPr>
            <w:tcW w:w="2024" w:type="dxa"/>
            <w:tcBorders>
              <w:top w:val="nil"/>
              <w:left w:val="nil"/>
              <w:bottom w:val="single" w:sz="4" w:space="0" w:color="auto"/>
              <w:right w:val="single" w:sz="8" w:space="0" w:color="auto"/>
            </w:tcBorders>
            <w:shd w:val="clear" w:color="auto" w:fill="auto"/>
            <w:vAlign w:val="center"/>
            <w:hideMark/>
          </w:tcPr>
          <w:p w14:paraId="071C94AB" w14:textId="77777777" w:rsidR="00C94CB6" w:rsidRPr="003C017E" w:rsidRDefault="00C94CB6" w:rsidP="00C94CB6">
            <w:pPr>
              <w:rPr>
                <w:rFonts w:ascii="Calibri" w:hAnsi="Calibri" w:cs="Calibri"/>
                <w:b/>
                <w:szCs w:val="22"/>
              </w:rPr>
            </w:pPr>
            <w:r w:rsidRPr="003C017E">
              <w:rPr>
                <w:rFonts w:ascii="Calibri" w:hAnsi="Calibri" w:cs="Calibri"/>
                <w:b/>
                <w:szCs w:val="22"/>
              </w:rPr>
              <w:t>SHAPE-ENERGY</w:t>
            </w:r>
          </w:p>
        </w:tc>
        <w:tc>
          <w:tcPr>
            <w:tcW w:w="3111" w:type="dxa"/>
            <w:tcBorders>
              <w:top w:val="nil"/>
              <w:left w:val="nil"/>
              <w:bottom w:val="single" w:sz="4" w:space="0" w:color="auto"/>
              <w:right w:val="single" w:sz="8" w:space="0" w:color="auto"/>
            </w:tcBorders>
            <w:shd w:val="clear" w:color="auto" w:fill="auto"/>
            <w:vAlign w:val="center"/>
            <w:hideMark/>
          </w:tcPr>
          <w:p w14:paraId="6E801B7E" w14:textId="77777777" w:rsidR="00C94CB6" w:rsidRPr="003C017E" w:rsidRDefault="00C94CB6" w:rsidP="00C94CB6">
            <w:pPr>
              <w:ind w:right="75"/>
              <w:rPr>
                <w:rFonts w:ascii="Calibri" w:hAnsi="Calibri" w:cs="Calibri"/>
                <w:szCs w:val="22"/>
              </w:rPr>
            </w:pPr>
            <w:r w:rsidRPr="003C017E">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C94CB6" w:rsidRPr="003C017E" w14:paraId="0F35F9C6" w14:textId="77777777" w:rsidTr="00C94CB6">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28478B78"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5BBE43DF" w14:textId="77777777" w:rsidR="00C94CB6" w:rsidRPr="003C017E" w:rsidRDefault="00C94CB6" w:rsidP="00C94CB6">
            <w:pPr>
              <w:rPr>
                <w:rFonts w:ascii="Calibri" w:hAnsi="Calibri" w:cs="Calibri"/>
                <w:szCs w:val="22"/>
              </w:rPr>
            </w:pPr>
            <w:r w:rsidRPr="003C017E">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2D3EB494" w14:textId="77777777" w:rsidR="00C94CB6" w:rsidRPr="003C017E" w:rsidRDefault="00C94CB6" w:rsidP="00C94CB6">
            <w:pPr>
              <w:rPr>
                <w:rFonts w:ascii="Calibri" w:hAnsi="Calibri" w:cs="Calibri"/>
                <w:szCs w:val="22"/>
              </w:rPr>
            </w:pPr>
            <w:r w:rsidRPr="003C017E">
              <w:rPr>
                <w:rFonts w:ascii="Calibri" w:hAnsi="Calibri" w:cs="Calibri"/>
              </w:rPr>
              <w:t>UTB ve Zlíně, FaME</w:t>
            </w:r>
          </w:p>
        </w:tc>
        <w:tc>
          <w:tcPr>
            <w:tcW w:w="2024" w:type="dxa"/>
            <w:tcBorders>
              <w:top w:val="single" w:sz="4" w:space="0" w:color="auto"/>
              <w:left w:val="nil"/>
              <w:bottom w:val="single" w:sz="4" w:space="0" w:color="auto"/>
              <w:right w:val="single" w:sz="8" w:space="0" w:color="auto"/>
            </w:tcBorders>
            <w:shd w:val="clear" w:color="auto" w:fill="auto"/>
            <w:vAlign w:val="center"/>
          </w:tcPr>
          <w:p w14:paraId="59A26130" w14:textId="77777777" w:rsidR="00C94CB6" w:rsidRPr="003C017E" w:rsidRDefault="00C94CB6" w:rsidP="00C94CB6">
            <w:pPr>
              <w:rPr>
                <w:rFonts w:ascii="Calibri" w:hAnsi="Calibri" w:cs="Calibri"/>
                <w:b/>
                <w:szCs w:val="22"/>
              </w:rPr>
            </w:pPr>
            <w:r w:rsidRPr="003C017E">
              <w:rPr>
                <w:rFonts w:ascii="Calibri" w:hAnsi="Calibri" w:cs="Calibri"/>
                <w:b/>
                <w:szCs w:val="22"/>
              </w:rPr>
              <w:t>V4 cluster policies and their influence on the viability of cluster organizations</w:t>
            </w:r>
          </w:p>
        </w:tc>
        <w:tc>
          <w:tcPr>
            <w:tcW w:w="3111" w:type="dxa"/>
            <w:tcBorders>
              <w:top w:val="single" w:sz="4" w:space="0" w:color="auto"/>
              <w:left w:val="nil"/>
              <w:bottom w:val="single" w:sz="4" w:space="0" w:color="auto"/>
              <w:right w:val="single" w:sz="8" w:space="0" w:color="auto"/>
            </w:tcBorders>
            <w:shd w:val="clear" w:color="auto" w:fill="auto"/>
            <w:vAlign w:val="center"/>
          </w:tcPr>
          <w:p w14:paraId="45775CF5" w14:textId="77777777" w:rsidR="00C94CB6" w:rsidRPr="003C017E" w:rsidRDefault="00C94CB6" w:rsidP="00C94CB6">
            <w:pPr>
              <w:ind w:right="75"/>
              <w:rPr>
                <w:rFonts w:ascii="Calibri" w:hAnsi="Calibri" w:cs="Calibri"/>
                <w:szCs w:val="22"/>
              </w:rPr>
            </w:pPr>
            <w:r w:rsidRPr="003C017E">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94CB6" w:rsidRPr="003C017E" w14:paraId="4B6D7315" w14:textId="77777777" w:rsidTr="00C94CB6">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24BBE172" w14:textId="77777777" w:rsidR="00C94CB6" w:rsidRPr="003C017E" w:rsidRDefault="00C94CB6" w:rsidP="00C94CB6">
            <w:pPr>
              <w:rPr>
                <w:rFonts w:ascii="Calibri" w:hAnsi="Calibri" w:cs="Calibri"/>
                <w:szCs w:val="22"/>
              </w:rPr>
            </w:pPr>
            <w:r w:rsidRPr="003C017E">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56C494F3" w14:textId="77777777" w:rsidR="00C94CB6" w:rsidRPr="003C017E" w:rsidRDefault="00C94CB6" w:rsidP="00C94CB6">
            <w:pPr>
              <w:rPr>
                <w:rFonts w:ascii="Calibri" w:hAnsi="Calibri" w:cs="Calibri"/>
                <w:szCs w:val="22"/>
              </w:rPr>
            </w:pPr>
            <w:r w:rsidRPr="003C017E">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4E931381" w14:textId="77777777" w:rsidR="00C94CB6" w:rsidRPr="003C017E" w:rsidRDefault="00C94CB6" w:rsidP="00C94CB6">
            <w:pPr>
              <w:rPr>
                <w:rFonts w:ascii="Calibri" w:hAnsi="Calibri" w:cs="Calibri"/>
                <w:b/>
                <w:szCs w:val="22"/>
              </w:rPr>
            </w:pPr>
            <w:r w:rsidRPr="003C017E">
              <w:rPr>
                <w:rFonts w:ascii="Calibri" w:hAnsi="Calibri" w:cs="Calibri"/>
              </w:rPr>
              <w:t>UTB ve Zlíně, FaME</w:t>
            </w:r>
          </w:p>
        </w:tc>
        <w:tc>
          <w:tcPr>
            <w:tcW w:w="2024" w:type="dxa"/>
            <w:tcBorders>
              <w:top w:val="single" w:sz="4" w:space="0" w:color="auto"/>
              <w:left w:val="nil"/>
              <w:bottom w:val="single" w:sz="8" w:space="0" w:color="auto"/>
              <w:right w:val="single" w:sz="8" w:space="0" w:color="auto"/>
            </w:tcBorders>
            <w:shd w:val="clear" w:color="auto" w:fill="auto"/>
            <w:vAlign w:val="center"/>
          </w:tcPr>
          <w:p w14:paraId="7B6024E9" w14:textId="77777777" w:rsidR="00C94CB6" w:rsidRPr="003C017E" w:rsidRDefault="00C94CB6" w:rsidP="00C94CB6">
            <w:pPr>
              <w:rPr>
                <w:rFonts w:ascii="Calibri" w:hAnsi="Calibri" w:cs="Calibri"/>
                <w:b/>
                <w:szCs w:val="22"/>
              </w:rPr>
            </w:pPr>
            <w:r w:rsidRPr="003C017E">
              <w:rPr>
                <w:rFonts w:ascii="Calibri" w:hAnsi="Calibri" w:cs="Calibri"/>
                <w:b/>
                <w:szCs w:val="22"/>
              </w:rPr>
              <w:t>How to prevent SMEs failure (Actions based on comparative analysis in Visegrad countries and Serbia)</w:t>
            </w:r>
          </w:p>
        </w:tc>
        <w:tc>
          <w:tcPr>
            <w:tcW w:w="3111" w:type="dxa"/>
            <w:tcBorders>
              <w:top w:val="single" w:sz="4" w:space="0" w:color="auto"/>
              <w:left w:val="nil"/>
              <w:bottom w:val="single" w:sz="8" w:space="0" w:color="auto"/>
              <w:right w:val="single" w:sz="8" w:space="0" w:color="auto"/>
            </w:tcBorders>
            <w:shd w:val="clear" w:color="auto" w:fill="auto"/>
            <w:vAlign w:val="center"/>
          </w:tcPr>
          <w:p w14:paraId="3274F1CF" w14:textId="77777777" w:rsidR="00C94CB6" w:rsidRPr="003C017E" w:rsidRDefault="00C94CB6" w:rsidP="00C94CB6">
            <w:pPr>
              <w:rPr>
                <w:rFonts w:ascii="Calibri" w:hAnsi="Calibri" w:cs="Calibri"/>
              </w:rPr>
            </w:pPr>
            <w:r w:rsidRPr="003C017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40E4C126" w14:textId="77777777" w:rsidR="00C94CB6" w:rsidRPr="003C017E" w:rsidRDefault="00C94CB6" w:rsidP="00C94CB6">
      <w:pPr>
        <w:jc w:val="both"/>
        <w:rPr>
          <w:rFonts w:ascii="Calibri" w:hAnsi="Calibri" w:cs="Calibri"/>
          <w:sz w:val="22"/>
          <w:szCs w:val="22"/>
        </w:rPr>
      </w:pPr>
    </w:p>
    <w:p w14:paraId="22D2A473" w14:textId="77777777" w:rsidR="00C94CB6" w:rsidRPr="003C017E" w:rsidRDefault="00C94CB6" w:rsidP="00C94CB6">
      <w:pPr>
        <w:spacing w:before="120" w:after="120"/>
        <w:jc w:val="both"/>
        <w:rPr>
          <w:rFonts w:ascii="Calibri" w:hAnsi="Calibri" w:cs="Calibri"/>
          <w:sz w:val="22"/>
          <w:szCs w:val="22"/>
        </w:rPr>
      </w:pPr>
      <w:bookmarkStart w:id="645" w:name="_Hlk136852647"/>
      <w:r w:rsidRPr="003C017E">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05FB9ADC" w14:textId="69D86859"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lastRenderedPageBreak/>
        <w:t xml:space="preserve">Ve studijním plánu studijního programu </w:t>
      </w:r>
      <w:r>
        <w:rPr>
          <w:rFonts w:ascii="Calibri" w:hAnsi="Calibri" w:cs="Calibri"/>
          <w:sz w:val="22"/>
          <w:szCs w:val="22"/>
        </w:rPr>
        <w:t>Manageme</w:t>
      </w:r>
      <w:ins w:id="646" w:author="Pavla Trefilová" w:date="2023-06-05T10:17:00Z">
        <w:r w:rsidR="00AF5673">
          <w:rPr>
            <w:rFonts w:ascii="Calibri" w:hAnsi="Calibri" w:cs="Calibri"/>
            <w:sz w:val="22"/>
            <w:szCs w:val="22"/>
          </w:rPr>
          <w:t>n</w:t>
        </w:r>
      </w:ins>
      <w:r>
        <w:rPr>
          <w:rFonts w:ascii="Calibri" w:hAnsi="Calibri" w:cs="Calibri"/>
          <w:sz w:val="22"/>
          <w:szCs w:val="22"/>
        </w:rPr>
        <w:t>t</w:t>
      </w:r>
      <w:del w:id="647" w:author="Pavla Trefilová" w:date="2023-06-05T10:17:00Z">
        <w:r w:rsidDel="00AF5673">
          <w:rPr>
            <w:rFonts w:ascii="Calibri" w:hAnsi="Calibri" w:cs="Calibri"/>
            <w:sz w:val="22"/>
            <w:szCs w:val="22"/>
          </w:rPr>
          <w:delText>n</w:delText>
        </w:r>
      </w:del>
      <w:r>
        <w:rPr>
          <w:rFonts w:ascii="Calibri" w:hAnsi="Calibri" w:cs="Calibri"/>
          <w:sz w:val="22"/>
          <w:szCs w:val="22"/>
        </w:rPr>
        <w:t xml:space="preserve">u udržitelného </w:t>
      </w:r>
      <w:r w:rsidRPr="00297B70">
        <w:rPr>
          <w:rFonts w:ascii="Calibri" w:hAnsi="Calibri" w:cs="Calibri"/>
          <w:sz w:val="22"/>
          <w:szCs w:val="22"/>
        </w:rPr>
        <w:t>rozvoje jsou zařazeny anglické ekvivalenty českých odborných předmětů. Každý student magisterského studijního programu musí v průběhu studia absolvovat jeden odborný předmět v anglickém jazyce, což zvyšuje jeho jazykové dovednosti z oblasti odborné problematiky.</w:t>
      </w:r>
      <w:r w:rsidRPr="003C017E">
        <w:rPr>
          <w:rFonts w:ascii="Calibri" w:hAnsi="Calibri" w:cs="Calibri"/>
          <w:sz w:val="22"/>
          <w:szCs w:val="22"/>
        </w:rPr>
        <w:t xml:space="preserve"> </w:t>
      </w:r>
    </w:p>
    <w:p w14:paraId="20709D8D"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FaME je členem sítě </w:t>
      </w:r>
      <w:r w:rsidRPr="003C017E">
        <w:rPr>
          <w:rFonts w:ascii="Calibri" w:hAnsi="Calibri" w:cs="Calibri"/>
          <w:b/>
          <w:sz w:val="22"/>
          <w:szCs w:val="22"/>
        </w:rPr>
        <w:t>NICE – New Initiatives and Challenges in Europe,</w:t>
      </w:r>
      <w:r w:rsidRPr="003C017E">
        <w:rPr>
          <w:rFonts w:ascii="Calibri" w:hAnsi="Calibri" w:cs="Calibri"/>
          <w:sz w:val="22"/>
          <w:szCs w:val="22"/>
        </w:rPr>
        <w:t xml:space="preserve"> která sdružuje celkem 35 partnerských institucí z Evropy, severní Afriky a Asie.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1B58E378"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w:t>
      </w:r>
      <w:r w:rsidRPr="003C017E">
        <w:rPr>
          <w:rFonts w:ascii="Calibri" w:hAnsi="Calibri" w:cs="Calibri"/>
          <w:b/>
          <w:sz w:val="22"/>
          <w:szCs w:val="22"/>
        </w:rPr>
        <w:t xml:space="preserve">SPACE Network (Space European Network For Business Studies and Languages), </w:t>
      </w:r>
      <w:r w:rsidRPr="003C017E">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C1B43BE" w14:textId="77777777" w:rsidR="00C94CB6" w:rsidRPr="003C017E"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Další sítí, které je Fakulta managementu a ekonomiky členem, je </w:t>
      </w:r>
      <w:r w:rsidRPr="003C017E">
        <w:rPr>
          <w:rFonts w:ascii="Calibri" w:hAnsi="Calibri" w:cs="Calibri"/>
          <w:b/>
          <w:sz w:val="22"/>
          <w:szCs w:val="22"/>
        </w:rPr>
        <w:t>Cranet Network (Cranfield Network on International Human Resource Management)</w:t>
      </w:r>
      <w:r w:rsidRPr="003C017E">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7D029EFF"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 xml:space="preserve">Fakulta managementu a ekonomiky je členem sítě </w:t>
      </w:r>
      <w:r w:rsidRPr="003C017E">
        <w:rPr>
          <w:rFonts w:ascii="Calibri" w:hAnsi="Calibri" w:cs="Calibri"/>
          <w:b/>
          <w:sz w:val="22"/>
          <w:szCs w:val="22"/>
        </w:rPr>
        <w:t xml:space="preserve">MoC Affiliate Network </w:t>
      </w:r>
      <w:r w:rsidRPr="003C017E">
        <w:rPr>
          <w:rFonts w:ascii="Calibri" w:hAnsi="Calibri" w:cs="Calibri"/>
          <w:sz w:val="22"/>
          <w:szCs w:val="22"/>
        </w:rPr>
        <w:t>zastřešenou Harvard Business School sdružující více než 100 vzdělávacích institucí z celého světa.</w:t>
      </w:r>
    </w:p>
    <w:p w14:paraId="689A87B5" w14:textId="77777777" w:rsidR="00C94CB6" w:rsidRPr="0044309A" w:rsidRDefault="00C94CB6" w:rsidP="00C94CB6">
      <w:pPr>
        <w:spacing w:after="120"/>
        <w:jc w:val="both"/>
        <w:rPr>
          <w:rFonts w:ascii="Calibri" w:hAnsi="Calibri" w:cs="Calibri"/>
          <w:sz w:val="22"/>
          <w:szCs w:val="22"/>
        </w:rPr>
      </w:pPr>
      <w:r w:rsidRPr="0044309A">
        <w:rPr>
          <w:rFonts w:ascii="Calibri" w:hAnsi="Calibri" w:cs="Calibri"/>
          <w:sz w:val="22"/>
          <w:szCs w:val="22"/>
        </w:rPr>
        <w:t>Univerzita Tomáše Bati ve Zlíně je u CFA Institute přidružena k </w:t>
      </w:r>
      <w:r w:rsidRPr="0044309A">
        <w:rPr>
          <w:rFonts w:ascii="Calibri" w:hAnsi="Calibri" w:cs="Calibri"/>
          <w:b/>
          <w:bCs/>
          <w:sz w:val="22"/>
          <w:szCs w:val="22"/>
        </w:rPr>
        <w:t>CFA University Affilation Program</w:t>
      </w:r>
      <w:r w:rsidRPr="0044309A">
        <w:rPr>
          <w:rFonts w:ascii="Calibri" w:hAnsi="Calibri" w:cs="Calibri"/>
          <w:sz w:val="22"/>
          <w:szCs w:val="22"/>
        </w:rPr>
        <w:t>, studenti FaME se pravidelně účastní rovněž prestižní soutěže CFA Research Challenge.</w:t>
      </w:r>
    </w:p>
    <w:p w14:paraId="0B551A53"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 xml:space="preserve">Více informací o mezinárodních vztazích na FaME je možno nalézt na webových stránkách FaME v sekci </w:t>
      </w:r>
      <w:hyperlink r:id="rId141" w:history="1">
        <w:r w:rsidRPr="003C017E">
          <w:rPr>
            <w:rFonts w:ascii="Calibri" w:hAnsi="Calibri" w:cs="Calibri"/>
            <w:i/>
            <w:color w:val="0000FF"/>
            <w:sz w:val="22"/>
            <w:szCs w:val="22"/>
            <w:u w:val="single"/>
          </w:rPr>
          <w:t>Mezinárodní vztahy.</w:t>
        </w:r>
      </w:hyperlink>
    </w:p>
    <w:p w14:paraId="5ADFA763" w14:textId="77777777" w:rsidR="00C94CB6" w:rsidRDefault="00C94CB6" w:rsidP="00C94CB6">
      <w:pPr>
        <w:keepNext/>
        <w:keepLines/>
        <w:spacing w:before="40"/>
        <w:jc w:val="center"/>
        <w:outlineLvl w:val="1"/>
        <w:rPr>
          <w:rFonts w:ascii="Calibri" w:hAnsi="Calibri" w:cs="Calibri"/>
          <w:b/>
          <w:color w:val="365F91"/>
          <w:sz w:val="32"/>
          <w:szCs w:val="26"/>
        </w:rPr>
      </w:pPr>
      <w:bookmarkStart w:id="648" w:name="_Hlk136852700"/>
      <w:bookmarkEnd w:id="645"/>
      <w:r w:rsidRPr="003C017E">
        <w:rPr>
          <w:rFonts w:ascii="Calibri" w:hAnsi="Calibri" w:cs="Calibri"/>
          <w:b/>
          <w:color w:val="365F91"/>
          <w:sz w:val="32"/>
          <w:szCs w:val="26"/>
        </w:rPr>
        <w:t xml:space="preserve">Profil absolventa a obsah studia </w:t>
      </w:r>
    </w:p>
    <w:p w14:paraId="51255482"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2.4</w:t>
      </w:r>
      <w:r w:rsidRPr="0044309A">
        <w:rPr>
          <w:rFonts w:ascii="Calibri" w:hAnsi="Calibri" w:cs="Calibri"/>
          <w:b/>
          <w:color w:val="000000"/>
          <w:sz w:val="24"/>
          <w:szCs w:val="24"/>
        </w:rPr>
        <w:t xml:space="preserve"> </w:t>
      </w:r>
      <w:r w:rsidRPr="003C017E">
        <w:rPr>
          <w:rFonts w:ascii="Calibri" w:hAnsi="Calibri" w:cs="Calibri"/>
          <w:b/>
          <w:color w:val="000000"/>
          <w:sz w:val="24"/>
          <w:szCs w:val="24"/>
        </w:rPr>
        <w:t xml:space="preserve">Soulad získaných odborných znalostí, dovedností a způsobilostí s typem a profilem studijního programu </w:t>
      </w:r>
    </w:p>
    <w:p w14:paraId="2027ED6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Jádro studijního programu tvoří průřezové disciplíny zaměřené v úvodu studia na ekonomii a management a vhled do disciplín vycházejících z oblasti </w:t>
      </w:r>
      <w:r>
        <w:rPr>
          <w:rFonts w:ascii="Calibri" w:hAnsi="Calibri" w:cs="Calibri"/>
          <w:sz w:val="22"/>
          <w:szCs w:val="22"/>
        </w:rPr>
        <w:t>vědy o Zemi a chemi</w:t>
      </w:r>
      <w:r w:rsidRPr="003C017E">
        <w:rPr>
          <w:rFonts w:ascii="Calibri" w:hAnsi="Calibri" w:cs="Calibri"/>
          <w:sz w:val="22"/>
          <w:szCs w:val="22"/>
        </w:rPr>
        <w:t xml:space="preserve">e. Následně je kladen důraz na rozvíjení těchto teoretických disciplín do další úrovně, a to úrovně profesní.  </w:t>
      </w:r>
    </w:p>
    <w:p w14:paraId="36CA2FCD" w14:textId="77777777" w:rsidR="00C94CB6" w:rsidRPr="003C017E" w:rsidRDefault="00C94CB6" w:rsidP="00C94CB6">
      <w:pPr>
        <w:jc w:val="both"/>
        <w:rPr>
          <w:rFonts w:ascii="Calibri" w:hAnsi="Calibri" w:cs="Calibri"/>
          <w:sz w:val="22"/>
          <w:szCs w:val="22"/>
        </w:rPr>
      </w:pPr>
      <w:r>
        <w:rPr>
          <w:rFonts w:ascii="Calibri" w:hAnsi="Calibri" w:cs="Calibri"/>
          <w:sz w:val="22"/>
          <w:szCs w:val="22"/>
        </w:rPr>
        <w:t xml:space="preserve">Absolvent </w:t>
      </w:r>
      <w:r w:rsidRPr="00951C29">
        <w:rPr>
          <w:rFonts w:ascii="Calibri" w:hAnsi="Calibri" w:cs="Calibri"/>
          <w:sz w:val="22"/>
          <w:szCs w:val="22"/>
        </w:rPr>
        <w:t>je vybaven odbornými znalostmi z ekonomie, ekonomické udržitelnosti a strategického managementu a následně také znalostmi využití technologií relevantních pro udržitelný rozvoj a růst a také získá přehled o vazbách a dopadu řetězců přidaného hodnoty v cirkulární ekonomice včetně látkových cyklů. Díky těmto znalostem dovede interpretovat význam jednotlivých dílčích prvků systému udržitelnosti a vzájemných interakcí mezi těmito prvky ve vztahu k jednotlivým výrobním, ekonomických HR procesům v organizacích a je předurčen významně se podílet (či sám řídit) na implementaci systémů udržitelnosti v jednotlivých organizacích</w:t>
      </w:r>
      <w:r w:rsidRPr="003C017E">
        <w:rPr>
          <w:rFonts w:ascii="Calibri" w:hAnsi="Calibri" w:cs="Calibri"/>
          <w:sz w:val="22"/>
          <w:szCs w:val="22"/>
        </w:rPr>
        <w:t>.</w:t>
      </w:r>
    </w:p>
    <w:p w14:paraId="0598A098" w14:textId="77777777" w:rsidR="00C94CB6" w:rsidRDefault="00C94CB6" w:rsidP="00C94CB6">
      <w:pPr>
        <w:jc w:val="both"/>
        <w:rPr>
          <w:rFonts w:ascii="Calibri" w:hAnsi="Calibri" w:cs="Calibri"/>
          <w:b/>
          <w:color w:val="000000"/>
          <w:sz w:val="22"/>
          <w:szCs w:val="22"/>
        </w:rPr>
      </w:pPr>
    </w:p>
    <w:p w14:paraId="4B55A7E2" w14:textId="77777777" w:rsidR="00C94CB6" w:rsidRPr="003C017E" w:rsidRDefault="00C94CB6" w:rsidP="00C94CB6">
      <w:pPr>
        <w:ind w:left="360" w:hanging="360"/>
        <w:jc w:val="both"/>
        <w:rPr>
          <w:rFonts w:ascii="Calibri" w:hAnsi="Calibri" w:cs="Calibri"/>
          <w:b/>
          <w:color w:val="000000"/>
          <w:sz w:val="22"/>
          <w:szCs w:val="22"/>
        </w:rPr>
      </w:pPr>
      <w:r w:rsidRPr="003C017E">
        <w:rPr>
          <w:rFonts w:ascii="Calibri" w:hAnsi="Calibri" w:cs="Calibri"/>
          <w:b/>
          <w:color w:val="000000"/>
          <w:sz w:val="22"/>
          <w:szCs w:val="22"/>
        </w:rPr>
        <w:t>Odborné znalosti</w:t>
      </w:r>
    </w:p>
    <w:p w14:paraId="30165993" w14:textId="77777777" w:rsidR="00C94CB6" w:rsidRPr="003C017E" w:rsidRDefault="00C94CB6" w:rsidP="00C94CB6">
      <w:pPr>
        <w:ind w:left="360" w:hanging="360"/>
        <w:jc w:val="both"/>
        <w:rPr>
          <w:rFonts w:ascii="Calibri" w:hAnsi="Calibri" w:cs="Calibri"/>
          <w:color w:val="000000"/>
          <w:sz w:val="22"/>
          <w:szCs w:val="22"/>
        </w:rPr>
      </w:pPr>
      <w:r w:rsidRPr="003C017E">
        <w:rPr>
          <w:rFonts w:ascii="Calibri" w:hAnsi="Calibri" w:cs="Calibri"/>
          <w:color w:val="000000"/>
          <w:sz w:val="22"/>
          <w:szCs w:val="22"/>
        </w:rPr>
        <w:t>Absolvent:</w:t>
      </w:r>
    </w:p>
    <w:p w14:paraId="64773963" w14:textId="1CC1FB56"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 xml:space="preserve">zná odborné pojmy vztahující se k problematice ekonomie, strategického managementu, věd o </w:t>
      </w:r>
      <w:del w:id="649" w:author="Pavla Trefilová" w:date="2023-06-05T09:34:00Z">
        <w:r w:rsidRPr="00951C29" w:rsidDel="0004649C">
          <w:rPr>
            <w:rFonts w:ascii="Calibri" w:hAnsi="Calibri" w:cs="Calibri"/>
            <w:color w:val="000000"/>
            <w:sz w:val="22"/>
            <w:szCs w:val="22"/>
          </w:rPr>
          <w:delText>z</w:delText>
        </w:r>
      </w:del>
      <w:ins w:id="650" w:author="Pavla Trefilová" w:date="2023-06-05T09:34:00Z">
        <w:r w:rsidR="0004649C">
          <w:rPr>
            <w:rFonts w:ascii="Calibri" w:hAnsi="Calibri" w:cs="Calibri"/>
            <w:color w:val="000000"/>
            <w:sz w:val="22"/>
            <w:szCs w:val="22"/>
          </w:rPr>
          <w:t>Z</w:t>
        </w:r>
      </w:ins>
      <w:r w:rsidRPr="00951C29">
        <w:rPr>
          <w:rFonts w:ascii="Calibri" w:hAnsi="Calibri" w:cs="Calibri"/>
          <w:color w:val="000000"/>
          <w:sz w:val="22"/>
          <w:szCs w:val="22"/>
        </w:rPr>
        <w:t>emi a základů chemie;</w:t>
      </w:r>
    </w:p>
    <w:p w14:paraId="4CE174C3"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lastRenderedPageBreak/>
        <w:t>vysvětlí podstatu strategického managementu a implementace systému udržitelnosti v organizacích;</w:t>
      </w:r>
    </w:p>
    <w:p w14:paraId="004948F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orientuje se ve využití základních technologií pro šetrnou výrobu včetně legislativního rámce;</w:t>
      </w:r>
    </w:p>
    <w:p w14:paraId="1680E355"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rozlišuje a interpretuje řetězec v cirkulární ekonomice včetně jeho přidané hodnoty nejenom v ekonomice, ale i environmentálním prostředí, kde chápe souvislosti materiálových a energetických toků;</w:t>
      </w:r>
    </w:p>
    <w:p w14:paraId="699DDED0"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objasní a rozumí přístupům udržitelných mitigačních a adaptačních opatření v reakci na změnu klimatu;</w:t>
      </w:r>
    </w:p>
    <w:p w14:paraId="6879BCD7" w14:textId="77777777" w:rsidR="00C94CB6" w:rsidRPr="00951C29" w:rsidRDefault="00C94CB6" w:rsidP="00DA5BB8">
      <w:pPr>
        <w:numPr>
          <w:ilvl w:val="0"/>
          <w:numId w:val="61"/>
        </w:numPr>
        <w:ind w:left="567" w:hanging="283"/>
        <w:contextualSpacing/>
        <w:jc w:val="both"/>
        <w:rPr>
          <w:rFonts w:ascii="Calibri" w:hAnsi="Calibri" w:cs="Calibri"/>
          <w:color w:val="000000"/>
          <w:sz w:val="22"/>
          <w:szCs w:val="22"/>
        </w:rPr>
      </w:pPr>
      <w:r w:rsidRPr="00951C29">
        <w:rPr>
          <w:rFonts w:ascii="Calibri" w:hAnsi="Calibri" w:cs="Calibri"/>
          <w:color w:val="000000"/>
          <w:sz w:val="22"/>
          <w:szCs w:val="22"/>
        </w:rPr>
        <w:t xml:space="preserve">dovede definovat udržitelnost přírodních zdrojů s ohledem na lokální a globální kontext. </w:t>
      </w:r>
    </w:p>
    <w:p w14:paraId="214E6A03" w14:textId="77777777" w:rsidR="00C94CB6" w:rsidRPr="003C017E" w:rsidRDefault="00C94CB6" w:rsidP="00C94CB6">
      <w:pPr>
        <w:ind w:left="420"/>
        <w:contextualSpacing/>
        <w:jc w:val="both"/>
        <w:rPr>
          <w:rFonts w:ascii="Calibri" w:hAnsi="Calibri" w:cs="Calibri"/>
          <w:color w:val="000000"/>
          <w:sz w:val="22"/>
          <w:szCs w:val="22"/>
        </w:rPr>
      </w:pPr>
    </w:p>
    <w:p w14:paraId="5845A9C3" w14:textId="77777777" w:rsidR="00C94CB6" w:rsidRPr="003C017E" w:rsidRDefault="00C94CB6" w:rsidP="00C94CB6">
      <w:pPr>
        <w:jc w:val="both"/>
        <w:rPr>
          <w:rFonts w:ascii="Calibri" w:hAnsi="Calibri" w:cs="Calibri"/>
          <w:b/>
          <w:color w:val="000000"/>
          <w:sz w:val="22"/>
          <w:szCs w:val="22"/>
        </w:rPr>
      </w:pPr>
      <w:r w:rsidRPr="003C017E">
        <w:rPr>
          <w:rFonts w:ascii="Calibri" w:hAnsi="Calibri" w:cs="Calibri"/>
          <w:b/>
          <w:color w:val="000000"/>
          <w:sz w:val="22"/>
          <w:szCs w:val="22"/>
        </w:rPr>
        <w:t>Odborné dovednosti</w:t>
      </w:r>
    </w:p>
    <w:p w14:paraId="038E9248" w14:textId="77777777" w:rsidR="00C94CB6" w:rsidRPr="003C017E" w:rsidRDefault="00C94CB6" w:rsidP="00C94CB6">
      <w:pPr>
        <w:jc w:val="both"/>
        <w:rPr>
          <w:rFonts w:ascii="Calibri" w:hAnsi="Calibri" w:cs="Calibri"/>
          <w:color w:val="000000"/>
          <w:sz w:val="22"/>
          <w:szCs w:val="22"/>
        </w:rPr>
      </w:pPr>
      <w:r w:rsidRPr="003C017E">
        <w:rPr>
          <w:rFonts w:ascii="Calibri" w:hAnsi="Calibri" w:cs="Calibri"/>
          <w:color w:val="000000"/>
          <w:sz w:val="22"/>
          <w:szCs w:val="22"/>
        </w:rPr>
        <w:t>Absolvent:</w:t>
      </w:r>
    </w:p>
    <w:p w14:paraId="0F8E91FA"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identifikuje silné a slabé stránky systému udržitelnosti v daných organizacích, a to jak po stránce ekonomické, tak i technologické s vlivem na environment;</w:t>
      </w:r>
    </w:p>
    <w:p w14:paraId="6B82D1AD"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analyzuje možné projekty udržitelného přístupu a postupy pro jejich řešení;</w:t>
      </w:r>
    </w:p>
    <w:p w14:paraId="14B2B9FC"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 xml:space="preserve">navrhuje a plánuje opatření pro implementaci udržitelného strategického řízení v jednotlivých činnostech či výrobních postupů; </w:t>
      </w:r>
    </w:p>
    <w:p w14:paraId="2795ADD3"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zpracovává strategii udržitelnosti;</w:t>
      </w:r>
    </w:p>
    <w:p w14:paraId="343A30C0" w14:textId="77777777" w:rsidR="00C94CB6" w:rsidRPr="00951C29" w:rsidRDefault="00C94CB6" w:rsidP="00DA5BB8">
      <w:pPr>
        <w:numPr>
          <w:ilvl w:val="0"/>
          <w:numId w:val="62"/>
        </w:numPr>
        <w:ind w:left="567" w:hanging="283"/>
        <w:contextualSpacing/>
        <w:jc w:val="both"/>
        <w:rPr>
          <w:rFonts w:ascii="Calibri" w:hAnsi="Calibri" w:cs="Calibri"/>
          <w:sz w:val="22"/>
          <w:szCs w:val="22"/>
        </w:rPr>
      </w:pPr>
      <w:r w:rsidRPr="00951C29">
        <w:rPr>
          <w:rFonts w:ascii="Calibri" w:hAnsi="Calibri" w:cs="Calibri"/>
          <w:sz w:val="22"/>
          <w:szCs w:val="22"/>
        </w:rPr>
        <w:t>vyhledá a aplikuje ustanovení platných právních předpisů pro zavedení systému udržitelnosti.</w:t>
      </w:r>
    </w:p>
    <w:p w14:paraId="376CF8F6" w14:textId="77777777" w:rsidR="00C94CB6" w:rsidRPr="003C017E" w:rsidRDefault="00C94CB6" w:rsidP="00C94CB6">
      <w:pPr>
        <w:ind w:left="720"/>
        <w:contextualSpacing/>
        <w:rPr>
          <w:rFonts w:ascii="Calibri" w:hAnsi="Calibri" w:cs="Calibri"/>
          <w:color w:val="000000"/>
          <w:sz w:val="22"/>
          <w:szCs w:val="22"/>
        </w:rPr>
      </w:pPr>
    </w:p>
    <w:p w14:paraId="6A97CC95" w14:textId="77777777" w:rsidR="00C94CB6" w:rsidRPr="003C017E" w:rsidRDefault="00C94CB6" w:rsidP="00C94CB6">
      <w:pPr>
        <w:rPr>
          <w:rFonts w:ascii="Calibri" w:hAnsi="Calibri" w:cs="Calibri"/>
          <w:b/>
          <w:color w:val="000000"/>
          <w:sz w:val="22"/>
          <w:szCs w:val="22"/>
        </w:rPr>
      </w:pPr>
      <w:r w:rsidRPr="003C017E">
        <w:rPr>
          <w:rFonts w:ascii="Calibri" w:hAnsi="Calibri" w:cs="Calibri"/>
          <w:b/>
          <w:color w:val="000000"/>
          <w:sz w:val="22"/>
          <w:szCs w:val="22"/>
        </w:rPr>
        <w:t>Obecné způsobilosti</w:t>
      </w:r>
    </w:p>
    <w:p w14:paraId="5C905A73" w14:textId="77777777" w:rsidR="00C94CB6" w:rsidRPr="003C017E" w:rsidRDefault="00C94CB6" w:rsidP="00C94CB6">
      <w:pPr>
        <w:rPr>
          <w:rFonts w:ascii="Calibri" w:hAnsi="Calibri" w:cs="Calibri"/>
          <w:color w:val="000000"/>
          <w:sz w:val="22"/>
          <w:szCs w:val="22"/>
        </w:rPr>
      </w:pPr>
      <w:r w:rsidRPr="003C017E">
        <w:rPr>
          <w:rFonts w:ascii="Calibri" w:hAnsi="Calibri" w:cs="Calibri"/>
          <w:color w:val="000000"/>
          <w:sz w:val="22"/>
          <w:szCs w:val="22"/>
        </w:rPr>
        <w:t>Absolvent:</w:t>
      </w:r>
    </w:p>
    <w:p w14:paraId="28EAE451"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podílet se na řízení systému udržitelnosti v organizaci jak veřejného, tak i soukromého sektoru;</w:t>
      </w:r>
    </w:p>
    <w:p w14:paraId="5645B88A"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samostatně a odpovědně se rozhodovat a koordinovat pracovní činnosti týmů při řešení technologických řešení pro implementaci systému udržitelnosti v prostředí nejistot s neurčitostí;</w:t>
      </w:r>
    </w:p>
    <w:p w14:paraId="4BC55A0D"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vést práci týmu v oblasti udržitelného řízení;</w:t>
      </w:r>
    </w:p>
    <w:p w14:paraId="6D1C8F5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plánovat a řídit projektovou činnost včetně posouzení projektových rizik;</w:t>
      </w:r>
    </w:p>
    <w:p w14:paraId="7BB40F03"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řídit hodnocení environmentálních dopadů pomocí metody posuzování životního cyklu LCA;</w:t>
      </w:r>
    </w:p>
    <w:p w14:paraId="45B0E398" w14:textId="77777777" w:rsidR="00C94CB6" w:rsidRPr="00951C29" w:rsidRDefault="00C94CB6" w:rsidP="00DA5BB8">
      <w:pPr>
        <w:numPr>
          <w:ilvl w:val="0"/>
          <w:numId w:val="63"/>
        </w:numPr>
        <w:ind w:left="567" w:hanging="283"/>
        <w:contextualSpacing/>
        <w:jc w:val="both"/>
        <w:rPr>
          <w:rFonts w:ascii="Calibri" w:hAnsi="Calibri" w:cs="Calibri"/>
          <w:sz w:val="22"/>
          <w:szCs w:val="22"/>
        </w:rPr>
      </w:pPr>
      <w:r w:rsidRPr="00951C29">
        <w:rPr>
          <w:rFonts w:ascii="Calibri" w:hAnsi="Calibri" w:cs="Calibri"/>
          <w:sz w:val="22"/>
          <w:szCs w:val="22"/>
        </w:rPr>
        <w:t>komunikovat v anglickém jazyce na pracovní úrovni ve svém oboru.</w:t>
      </w:r>
    </w:p>
    <w:p w14:paraId="2E1821A6" w14:textId="77777777" w:rsidR="00C94CB6" w:rsidRPr="003C017E" w:rsidRDefault="00C94CB6" w:rsidP="00AF50D8">
      <w:pPr>
        <w:spacing w:before="120" w:after="120"/>
        <w:ind w:left="391"/>
        <w:rPr>
          <w:rFonts w:ascii="Calibri" w:eastAsia="Calibri" w:hAnsi="Calibri" w:cs="Calibri"/>
          <w:sz w:val="22"/>
          <w:szCs w:val="22"/>
          <w:lang w:eastAsia="en-US"/>
        </w:rPr>
      </w:pPr>
    </w:p>
    <w:p w14:paraId="6ECFB891" w14:textId="77777777" w:rsidR="00C94CB6" w:rsidRPr="00297B70" w:rsidRDefault="00C94CB6" w:rsidP="00C94CB6">
      <w:pPr>
        <w:keepNext/>
        <w:keepLines/>
        <w:spacing w:before="40"/>
        <w:jc w:val="center"/>
        <w:outlineLvl w:val="2"/>
        <w:rPr>
          <w:rFonts w:ascii="Calibri" w:hAnsi="Calibri" w:cs="Calibri"/>
          <w:b/>
          <w:sz w:val="24"/>
          <w:szCs w:val="24"/>
        </w:rPr>
      </w:pPr>
      <w:r w:rsidRPr="00297B70">
        <w:rPr>
          <w:rFonts w:ascii="Calibri" w:hAnsi="Calibri" w:cs="Calibri"/>
          <w:b/>
          <w:sz w:val="24"/>
          <w:szCs w:val="24"/>
        </w:rPr>
        <w:t xml:space="preserve">Standard 2.5 Jazykové kompetence </w:t>
      </w:r>
    </w:p>
    <w:p w14:paraId="31E875A8" w14:textId="77777777" w:rsidR="00C94CB6" w:rsidRPr="003C017E" w:rsidRDefault="00C94CB6" w:rsidP="00C94CB6">
      <w:pPr>
        <w:spacing w:before="120" w:after="120"/>
        <w:jc w:val="both"/>
        <w:rPr>
          <w:rFonts w:ascii="Calibri" w:hAnsi="Calibri" w:cs="Calibri"/>
          <w:sz w:val="22"/>
          <w:szCs w:val="22"/>
        </w:rPr>
      </w:pPr>
      <w:r w:rsidRPr="00297B70">
        <w:rPr>
          <w:rFonts w:ascii="Calibri" w:hAnsi="Calibri" w:cs="Calibri"/>
          <w:sz w:val="22"/>
          <w:szCs w:val="22"/>
        </w:rPr>
        <w:t>Cizojazyčná kompetence je požadována jako standardní součást odborného profilu absolventů. Na UTB ve Zlíně je preferována angličtina.</w:t>
      </w:r>
      <w:r w:rsidRPr="00297B70">
        <w:rPr>
          <w:rFonts w:ascii="Calibri" w:hAnsi="Calibri" w:cs="Calibri"/>
          <w:b/>
          <w:sz w:val="22"/>
          <w:szCs w:val="22"/>
        </w:rPr>
        <w:t xml:space="preserve"> </w:t>
      </w:r>
      <w:r w:rsidRPr="00297B70">
        <w:rPr>
          <w:rFonts w:ascii="Calibri" w:hAnsi="Calibri" w:cs="Calibri"/>
          <w:sz w:val="22"/>
          <w:szCs w:val="22"/>
        </w:rPr>
        <w:t>Důvodem zaměření je současná dominance anglického jazyka v oblasti studia, akademické komunikace i budoucí zaměstnatelnosti absolventů. V rámci MSP Management udržitelného rozvoje si student zvyšuje své jazykové kompetence studiem minimálně jednoho odborného předmětu v angličtině.</w:t>
      </w:r>
      <w:r w:rsidRPr="003C017E">
        <w:rPr>
          <w:rFonts w:ascii="Calibri" w:hAnsi="Calibri" w:cs="Calibri"/>
          <w:sz w:val="22"/>
          <w:szCs w:val="22"/>
        </w:rPr>
        <w:t xml:space="preserve"> </w:t>
      </w:r>
    </w:p>
    <w:p w14:paraId="3DF685EC" w14:textId="77777777" w:rsidR="00C94CB6" w:rsidRPr="003C017E" w:rsidRDefault="00C94CB6" w:rsidP="00C94CB6">
      <w:pPr>
        <w:jc w:val="both"/>
        <w:rPr>
          <w:rFonts w:ascii="Calibri" w:hAnsi="Calibri" w:cs="Calibri"/>
          <w:sz w:val="22"/>
          <w:szCs w:val="22"/>
        </w:rPr>
      </w:pPr>
    </w:p>
    <w:p w14:paraId="357C8B0C"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2.6</w:t>
      </w:r>
      <w:r w:rsidRPr="0044309A">
        <w:rPr>
          <w:rFonts w:ascii="Calibri" w:hAnsi="Calibri" w:cs="Calibri"/>
          <w:b/>
          <w:sz w:val="24"/>
          <w:szCs w:val="24"/>
        </w:rPr>
        <w:t xml:space="preserve"> </w:t>
      </w:r>
      <w:r w:rsidRPr="003C017E">
        <w:rPr>
          <w:rFonts w:ascii="Calibri" w:hAnsi="Calibri" w:cs="Calibri"/>
          <w:b/>
          <w:sz w:val="24"/>
          <w:szCs w:val="24"/>
        </w:rPr>
        <w:t xml:space="preserve">Pravidla a podmínky utváření studijních plánů </w:t>
      </w:r>
    </w:p>
    <w:p w14:paraId="05EF1CC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se skládá z</w:t>
      </w:r>
      <w:r>
        <w:rPr>
          <w:rFonts w:ascii="Calibri" w:hAnsi="Calibri" w:cs="Calibri"/>
          <w:sz w:val="22"/>
          <w:szCs w:val="22"/>
        </w:rPr>
        <w:t> </w:t>
      </w:r>
      <w:r w:rsidRPr="003C017E">
        <w:rPr>
          <w:rFonts w:ascii="Calibri" w:hAnsi="Calibri" w:cs="Calibri"/>
          <w:sz w:val="22"/>
          <w:szCs w:val="22"/>
        </w:rPr>
        <w:t>povinných</w:t>
      </w:r>
      <w:r>
        <w:rPr>
          <w:rFonts w:ascii="Calibri" w:hAnsi="Calibri" w:cs="Calibri"/>
          <w:sz w:val="22"/>
          <w:szCs w:val="22"/>
        </w:rPr>
        <w:t xml:space="preserve"> a </w:t>
      </w:r>
      <w:r w:rsidRPr="003C017E">
        <w:rPr>
          <w:rFonts w:ascii="Calibri" w:hAnsi="Calibri" w:cs="Calibri"/>
          <w:sz w:val="22"/>
          <w:szCs w:val="22"/>
        </w:rPr>
        <w:t xml:space="preserve">povinně volitelných předmětů. </w:t>
      </w:r>
      <w:r w:rsidRPr="00E05DCE">
        <w:rPr>
          <w:rFonts w:ascii="Calibri" w:hAnsi="Calibri" w:cs="Calibri"/>
          <w:sz w:val="22"/>
          <w:szCs w:val="22"/>
        </w:rPr>
        <w:t>Pro ukončení magisterského studijního programu musí student získat minimálně 120 kreditů ve složení daném příslušných studijním plánem. Student musí získat v průběhu 2 let magisterského studia příslušný</w:t>
      </w:r>
      <w:r w:rsidRPr="003C017E">
        <w:rPr>
          <w:rFonts w:ascii="Calibri" w:hAnsi="Calibri" w:cs="Calibri"/>
          <w:sz w:val="22"/>
          <w:szCs w:val="22"/>
        </w:rPr>
        <w:t xml:space="preserve"> počet kreditů z bloku povinných předmětů, který následně doplňuje podle vlastního výběru z bloku povinně volitelných předmětů. Každý studijní plán má předepsán počet kreditů, který musí student v rámci </w:t>
      </w:r>
      <w:r>
        <w:rPr>
          <w:rFonts w:ascii="Calibri" w:hAnsi="Calibri" w:cs="Calibri"/>
          <w:sz w:val="22"/>
          <w:szCs w:val="22"/>
        </w:rPr>
        <w:t>magisterskéh</w:t>
      </w:r>
      <w:r w:rsidRPr="003C017E">
        <w:rPr>
          <w:rFonts w:ascii="Calibri" w:hAnsi="Calibri" w:cs="Calibri"/>
          <w:sz w:val="22"/>
          <w:szCs w:val="22"/>
        </w:rPr>
        <w:t xml:space="preserve">o studia splnit. Tyto kredity jsou ještě doplněny kredity z volitelných předmětů, jakými jsou např. předměty nabízené v rámci modulární výuky na UTB ve Zlíně. Zpravidla se jedná o 3 kredity v rámci studijního plánu. </w:t>
      </w:r>
    </w:p>
    <w:p w14:paraId="4130F5AF" w14:textId="21C8277A"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Principy sestavování studijních plánů stanoví </w:t>
      </w:r>
      <w:hyperlink r:id="rId142" w:history="1">
        <w:r w:rsidRPr="003C017E">
          <w:rPr>
            <w:rFonts w:ascii="Calibri" w:hAnsi="Calibri" w:cs="Calibri"/>
            <w:color w:val="0563C1"/>
            <w:sz w:val="22"/>
            <w:szCs w:val="22"/>
            <w:u w:val="single"/>
          </w:rPr>
          <w:t>Studijní a zkušební řád UTB</w:t>
        </w:r>
      </w:hyperlink>
      <w:r w:rsidRPr="003C017E">
        <w:rPr>
          <w:rFonts w:ascii="Calibri" w:hAnsi="Calibri" w:cs="Calibri"/>
          <w:sz w:val="22"/>
          <w:szCs w:val="22"/>
        </w:rPr>
        <w:t xml:space="preserve">, článek 3 a doplňuje ho vnitřní předpis FaME </w:t>
      </w:r>
      <w:hyperlink r:id="rId143" w:history="1">
        <w:r w:rsidRPr="003C017E">
          <w:rPr>
            <w:rFonts w:ascii="Calibri" w:hAnsi="Calibri" w:cs="Calibri"/>
            <w:color w:val="0563C1"/>
            <w:sz w:val="22"/>
            <w:szCs w:val="22"/>
            <w:u w:val="single"/>
          </w:rPr>
          <w:t xml:space="preserve">Pravidla průběhu studia ve studijních programech uskutečňovaných na Fakultě </w:t>
        </w:r>
        <w:r w:rsidRPr="003C017E">
          <w:rPr>
            <w:rFonts w:ascii="Calibri" w:hAnsi="Calibri" w:cs="Calibri"/>
            <w:color w:val="0563C1"/>
            <w:sz w:val="22"/>
            <w:szCs w:val="22"/>
            <w:u w:val="single"/>
          </w:rPr>
          <w:lastRenderedPageBreak/>
          <w:t>managementu a ekonomiky</w:t>
        </w:r>
      </w:hyperlink>
      <w:r w:rsidRPr="003C017E">
        <w:rPr>
          <w:rFonts w:ascii="Calibri" w:hAnsi="Calibri" w:cs="Calibri"/>
          <w:sz w:val="22"/>
          <w:szCs w:val="22"/>
        </w:rPr>
        <w:t xml:space="preserve">, článek 3. Na FaME UTB ve Zlíně je ustanovena podle článku 4 SZŘ UTB </w:t>
      </w:r>
      <w:r w:rsidR="00644BBC">
        <w:fldChar w:fldCharType="begin"/>
      </w:r>
      <w:r w:rsidR="00644BBC">
        <w:instrText xml:space="preserve"> HYPERLINK "https://fame.utb.cz/o-fakulte/zakladni-informace/struktura/organy-fakulty/rada-studijnich-programu-fame/" </w:instrText>
      </w:r>
      <w:r w:rsidR="00644BBC">
        <w:fldChar w:fldCharType="separate"/>
      </w:r>
      <w:r w:rsidRPr="003C017E">
        <w:rPr>
          <w:rFonts w:ascii="Calibri" w:hAnsi="Calibri" w:cs="Calibri"/>
          <w:color w:val="0563C1"/>
          <w:sz w:val="22"/>
          <w:szCs w:val="22"/>
          <w:u w:val="single"/>
        </w:rPr>
        <w:t>Rada studijní</w:t>
      </w:r>
      <w:ins w:id="651" w:author="Pavla Trefilová" w:date="2023-06-05T10:20:00Z">
        <w:r w:rsidR="00AF5673">
          <w:rPr>
            <w:rFonts w:ascii="Calibri" w:hAnsi="Calibri" w:cs="Calibri"/>
            <w:color w:val="0563C1"/>
            <w:sz w:val="22"/>
            <w:szCs w:val="22"/>
            <w:u w:val="single"/>
          </w:rPr>
          <w:t>c</w:t>
        </w:r>
      </w:ins>
      <w:r w:rsidRPr="003C017E">
        <w:rPr>
          <w:rFonts w:ascii="Calibri" w:hAnsi="Calibri" w:cs="Calibri"/>
          <w:color w:val="0563C1"/>
          <w:sz w:val="22"/>
          <w:szCs w:val="22"/>
          <w:u w:val="single"/>
        </w:rPr>
        <w:t>h</w:t>
      </w:r>
      <w:del w:id="652" w:author="Pavla Trefilová" w:date="2023-06-05T10:20:00Z">
        <w:r w:rsidRPr="003C017E" w:rsidDel="00AF5673">
          <w:rPr>
            <w:rFonts w:ascii="Calibri" w:hAnsi="Calibri" w:cs="Calibri"/>
            <w:color w:val="0563C1"/>
            <w:sz w:val="22"/>
            <w:szCs w:val="22"/>
            <w:u w:val="single"/>
          </w:rPr>
          <w:delText>o</w:delText>
        </w:r>
      </w:del>
      <w:r w:rsidRPr="003C017E">
        <w:rPr>
          <w:rFonts w:ascii="Calibri" w:hAnsi="Calibri" w:cs="Calibri"/>
          <w:color w:val="0563C1"/>
          <w:sz w:val="22"/>
          <w:szCs w:val="22"/>
          <w:u w:val="single"/>
        </w:rPr>
        <w:t xml:space="preserve"> program</w:t>
      </w:r>
      <w:del w:id="653" w:author="Pavla Trefilová" w:date="2023-06-05T10:20:00Z">
        <w:r w:rsidRPr="003C017E" w:rsidDel="00AF5673">
          <w:rPr>
            <w:rFonts w:ascii="Calibri" w:hAnsi="Calibri" w:cs="Calibri"/>
            <w:color w:val="0563C1"/>
            <w:sz w:val="22"/>
            <w:szCs w:val="22"/>
            <w:u w:val="single"/>
          </w:rPr>
          <w:delText>u</w:delText>
        </w:r>
      </w:del>
      <w:ins w:id="654" w:author="Pavla Trefilová" w:date="2023-06-05T10:20:00Z">
        <w:r w:rsidR="00AF5673">
          <w:rPr>
            <w:rFonts w:ascii="Calibri" w:hAnsi="Calibri" w:cs="Calibri"/>
            <w:color w:val="0563C1"/>
            <w:sz w:val="22"/>
            <w:szCs w:val="22"/>
            <w:u w:val="single"/>
          </w:rPr>
          <w:t>ů</w:t>
        </w:r>
      </w:ins>
      <w:r w:rsidRPr="003C017E">
        <w:rPr>
          <w:rFonts w:ascii="Calibri" w:hAnsi="Calibri" w:cs="Calibri"/>
          <w:color w:val="0563C1"/>
          <w:sz w:val="22"/>
          <w:szCs w:val="22"/>
          <w:u w:val="single"/>
        </w:rPr>
        <w:t xml:space="preserve"> FaME</w:t>
      </w:r>
      <w:r w:rsidR="00644BBC">
        <w:rPr>
          <w:rFonts w:ascii="Calibri" w:hAnsi="Calibri" w:cs="Calibri"/>
          <w:color w:val="0563C1"/>
          <w:sz w:val="22"/>
          <w:szCs w:val="22"/>
          <w:u w:val="single"/>
        </w:rPr>
        <w:fldChar w:fldCharType="end"/>
      </w:r>
      <w:r w:rsidRPr="003C017E">
        <w:rPr>
          <w:rFonts w:ascii="Calibri" w:hAnsi="Calibri" w:cs="Calibri"/>
          <w:sz w:val="22"/>
          <w:szCs w:val="22"/>
        </w:rPr>
        <w:t xml:space="preserve">, jejíž pravomoci a úkoly jsou vymezeny následovně: </w:t>
      </w:r>
    </w:p>
    <w:p w14:paraId="0E4E152A"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hodnocení studia v příslušném studijním programu,</w:t>
      </w:r>
    </w:p>
    <w:p w14:paraId="648EB6E2" w14:textId="77777777" w:rsidR="00C94CB6" w:rsidRPr="003C017E" w:rsidRDefault="00C94CB6" w:rsidP="00DA5BB8">
      <w:pPr>
        <w:numPr>
          <w:ilvl w:val="0"/>
          <w:numId w:val="43"/>
        </w:numPr>
        <w:tabs>
          <w:tab w:val="left" w:pos="284"/>
        </w:tabs>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520AF902" w14:textId="77777777" w:rsidR="00C94CB6" w:rsidRPr="003C017E" w:rsidRDefault="00C94CB6" w:rsidP="00DA5BB8">
      <w:pPr>
        <w:numPr>
          <w:ilvl w:val="0"/>
          <w:numId w:val="43"/>
        </w:numPr>
        <w:tabs>
          <w:tab w:val="left" w:pos="284"/>
        </w:tabs>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projednání složení zkušebních komisí pro státní závěrečné zkoušky.</w:t>
      </w:r>
    </w:p>
    <w:p w14:paraId="09FF93B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2CD208EE" w14:textId="77777777" w:rsidR="00C94CB6" w:rsidRDefault="00C94CB6" w:rsidP="00DA5BB8">
      <w:pPr>
        <w:numPr>
          <w:ilvl w:val="0"/>
          <w:numId w:val="44"/>
        </w:numPr>
        <w:tabs>
          <w:tab w:val="left" w:pos="567"/>
        </w:tabs>
        <w:spacing w:before="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K tomu, aby mohl student FaME pokračovat ve studiu ve druhém roce magisterského studijního programu (dále jen „MSP“), je nutno získat alespoň 65 % kreditů z povinných předmětů za první rok studia podle aktuálních studijních plánů pro dané studijní programy a specializace nejpozději do konce opravného zkouškového období příslušného akademického roku, které je dáno časovým plánem výuky daného akademického roku. Výše kreditů nutných pro postup do druhého roku studia MSP se zaokrouhluje na celé kredity dolů a je zveřejněna v Rozhodnutí děkana pro příslušný akademický rok. Pokud student tuto podmínku nesplní, bude studentovi ukončeno studium dle § 56 odst. l písm. b) zákona.</w:t>
      </w:r>
    </w:p>
    <w:p w14:paraId="10AD5034" w14:textId="77777777" w:rsidR="00C94CB6" w:rsidRPr="000B0F07" w:rsidRDefault="00C94CB6" w:rsidP="00DA5BB8">
      <w:pPr>
        <w:numPr>
          <w:ilvl w:val="0"/>
          <w:numId w:val="44"/>
        </w:numPr>
        <w:tabs>
          <w:tab w:val="left" w:pos="567"/>
        </w:tabs>
        <w:spacing w:before="120" w:after="120"/>
        <w:jc w:val="both"/>
        <w:rPr>
          <w:rFonts w:ascii="Calibri" w:eastAsia="Calibri" w:hAnsi="Calibri" w:cs="Calibri"/>
          <w:sz w:val="22"/>
          <w:szCs w:val="22"/>
          <w:lang w:eastAsia="en-US"/>
        </w:rPr>
      </w:pPr>
      <w:r w:rsidRPr="000B0F07">
        <w:rPr>
          <w:rFonts w:ascii="Calibri" w:eastAsia="Calibri" w:hAnsi="Calibri" w:cs="Calibri"/>
          <w:sz w:val="22"/>
          <w:szCs w:val="22"/>
          <w:lang w:eastAsia="en-US"/>
        </w:rPr>
        <w:t>V souladu s dokumentací uvedenou ve studijním plánu v IS/STAG si student do 2. roku studia MSP zapíše:</w:t>
      </w:r>
    </w:p>
    <w:p w14:paraId="63EAA824"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všechny neukončené předměty 1. roku studia,</w:t>
      </w:r>
      <w:r>
        <w:rPr>
          <w:rFonts w:ascii="Calibri" w:eastAsia="Calibri" w:hAnsi="Calibri" w:cs="Calibri"/>
          <w:sz w:val="22"/>
          <w:szCs w:val="22"/>
          <w:lang w:eastAsia="en-US"/>
        </w:rPr>
        <w:t xml:space="preserve"> </w:t>
      </w:r>
    </w:p>
    <w:p w14:paraId="3C415155" w14:textId="77777777" w:rsidR="00C94CB6" w:rsidRPr="000B0F07"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povinné předměty pro 2. rok studia,</w:t>
      </w:r>
    </w:p>
    <w:p w14:paraId="30DA0511" w14:textId="77777777" w:rsidR="00C94CB6" w:rsidRDefault="00C94CB6" w:rsidP="00DA5BB8">
      <w:pPr>
        <w:numPr>
          <w:ilvl w:val="0"/>
          <w:numId w:val="64"/>
        </w:numPr>
        <w:tabs>
          <w:tab w:val="left" w:pos="993"/>
        </w:tabs>
        <w:spacing w:before="120" w:after="120"/>
        <w:ind w:left="1701" w:hanging="992"/>
        <w:jc w:val="both"/>
        <w:rPr>
          <w:rFonts w:ascii="Calibri" w:eastAsia="Calibri" w:hAnsi="Calibri" w:cs="Calibri"/>
          <w:sz w:val="22"/>
          <w:szCs w:val="22"/>
          <w:lang w:eastAsia="en-US"/>
        </w:rPr>
      </w:pPr>
      <w:r w:rsidRPr="000B0F07">
        <w:rPr>
          <w:rFonts w:ascii="Calibri" w:eastAsia="Calibri" w:hAnsi="Calibri" w:cs="Calibri"/>
          <w:sz w:val="22"/>
          <w:szCs w:val="22"/>
          <w:lang w:eastAsia="en-US"/>
        </w:rPr>
        <w:t>vybrané povinně volitelné předměty a volitelné předměty</w:t>
      </w:r>
      <w:r>
        <w:rPr>
          <w:rFonts w:ascii="Calibri" w:eastAsia="Calibri" w:hAnsi="Calibri" w:cs="Calibri"/>
          <w:sz w:val="22"/>
          <w:szCs w:val="22"/>
          <w:lang w:eastAsia="en-US"/>
        </w:rPr>
        <w:t>.</w:t>
      </w:r>
    </w:p>
    <w:p w14:paraId="37013930" w14:textId="77777777" w:rsidR="00C94CB6" w:rsidRDefault="00C94CB6" w:rsidP="00C94CB6">
      <w:pPr>
        <w:tabs>
          <w:tab w:val="left" w:pos="567"/>
        </w:tabs>
        <w:spacing w:before="120" w:after="120"/>
        <w:jc w:val="both"/>
        <w:rPr>
          <w:rFonts w:ascii="Calibri" w:hAnsi="Calibri" w:cs="Calibri"/>
          <w:sz w:val="22"/>
          <w:szCs w:val="22"/>
        </w:rPr>
      </w:pPr>
      <w:r w:rsidRPr="000B0F07">
        <w:rPr>
          <w:rFonts w:ascii="Calibri" w:hAnsi="Calibri" w:cs="Calibri"/>
          <w:sz w:val="22"/>
          <w:szCs w:val="22"/>
        </w:rPr>
        <w:t xml:space="preserve">Podmínkou pro ukončení magisterských studijních programů je dosažení 120 kreditů. </w:t>
      </w:r>
    </w:p>
    <w:p w14:paraId="44FBC260" w14:textId="77777777" w:rsidR="00C94CB6" w:rsidRPr="003C017E" w:rsidRDefault="00C94CB6" w:rsidP="00C94CB6">
      <w:pPr>
        <w:tabs>
          <w:tab w:val="left" w:pos="567"/>
        </w:tabs>
        <w:spacing w:before="120" w:after="120"/>
        <w:jc w:val="both"/>
        <w:rPr>
          <w:rFonts w:ascii="Calibri" w:hAnsi="Calibri" w:cs="Calibri"/>
          <w:sz w:val="22"/>
          <w:szCs w:val="22"/>
        </w:rPr>
      </w:pPr>
      <w:r w:rsidRPr="003C017E">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095CB1D9" w14:textId="77777777" w:rsidR="00C94CB6" w:rsidRPr="003C017E" w:rsidRDefault="00C94CB6" w:rsidP="00C94CB6">
      <w:pPr>
        <w:rPr>
          <w:rFonts w:ascii="Calibri" w:hAnsi="Calibri" w:cs="Calibri"/>
          <w:sz w:val="22"/>
          <w:szCs w:val="22"/>
        </w:rPr>
      </w:pPr>
      <w:r w:rsidRPr="003C017E">
        <w:rPr>
          <w:rFonts w:ascii="Calibri" w:hAnsi="Calibri" w:cs="Calibri"/>
          <w:sz w:val="22"/>
          <w:szCs w:val="22"/>
        </w:rPr>
        <w:t>Vyučovací jednotkou je vyučovací hodina, která trvá 50 minut.</w:t>
      </w:r>
    </w:p>
    <w:p w14:paraId="441F848F" w14:textId="77777777" w:rsidR="00C94CB6" w:rsidRPr="003C017E" w:rsidRDefault="00C94CB6" w:rsidP="00C94CB6">
      <w:pPr>
        <w:spacing w:before="120" w:after="120"/>
        <w:rPr>
          <w:rFonts w:ascii="Calibri" w:hAnsi="Calibri" w:cs="Calibri"/>
          <w:sz w:val="22"/>
          <w:szCs w:val="22"/>
        </w:rPr>
      </w:pPr>
    </w:p>
    <w:p w14:paraId="082D3AAB" w14:textId="77777777" w:rsidR="00C94CB6" w:rsidRPr="003C017E" w:rsidRDefault="00C94CB6" w:rsidP="004E63A2">
      <w:pPr>
        <w:keepNext/>
        <w:keepLines/>
        <w:spacing w:before="40" w:after="120"/>
        <w:jc w:val="center"/>
        <w:outlineLvl w:val="2"/>
        <w:rPr>
          <w:rFonts w:ascii="Calibri" w:hAnsi="Calibri" w:cs="Calibri"/>
          <w:b/>
          <w:sz w:val="24"/>
          <w:szCs w:val="24"/>
        </w:rPr>
      </w:pPr>
      <w:r w:rsidRPr="003C017E">
        <w:rPr>
          <w:rFonts w:ascii="Calibri" w:hAnsi="Calibri" w:cs="Calibri"/>
          <w:b/>
          <w:sz w:val="24"/>
          <w:szCs w:val="24"/>
        </w:rPr>
        <w:t>Standard 2.7</w:t>
      </w:r>
      <w:r w:rsidRPr="008035BE">
        <w:rPr>
          <w:rFonts w:ascii="Calibri" w:hAnsi="Calibri" w:cs="Calibri"/>
          <w:b/>
          <w:sz w:val="24"/>
          <w:szCs w:val="24"/>
        </w:rPr>
        <w:t xml:space="preserve"> </w:t>
      </w:r>
      <w:r w:rsidRPr="003C017E">
        <w:rPr>
          <w:rFonts w:ascii="Calibri" w:hAnsi="Calibri" w:cs="Calibri"/>
          <w:b/>
          <w:sz w:val="24"/>
          <w:szCs w:val="24"/>
        </w:rPr>
        <w:t xml:space="preserve">Vymezení uplatnění absolventů </w:t>
      </w:r>
    </w:p>
    <w:p w14:paraId="640D0369"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Absolventi jsou předurčeni k působení na pozicích středního nebo vyššího managementu v organizacích jak veřejného, tak i soukromého sektoru. Vzhledem k mimořádnému propojení jednotlivých oblastí vzdělávání, a tedy jejich multioborového využití se mohou uplatnit např. jako manažer udržitelného rozvoje, senior konzultant pro udržitelnost, dle Národní soustavy povolání jako provozní manažer s akcentem na udržitelné řízení, podnikový ekolog, inženýr recyklace, v odborech životního prostředí příslušných správních úřadů aj.  Mohou být rovněž zařazeni na vhodnou pozici ve v akademické sféře či výzkumných ústavech a v dalších institucích zabývajících se vědou, výzkumem, vývojem a inovacemi či poradenských a certifikačních organizacích působících v oblasti udržitelnosti.</w:t>
      </w:r>
    </w:p>
    <w:p w14:paraId="6248CF4D" w14:textId="77777777" w:rsidR="004E63A2" w:rsidRPr="004E63A2" w:rsidRDefault="004E63A2" w:rsidP="004E63A2">
      <w:pPr>
        <w:jc w:val="both"/>
        <w:rPr>
          <w:rFonts w:asciiTheme="minorHAnsi" w:hAnsiTheme="minorHAnsi" w:cstheme="minorHAnsi"/>
          <w:sz w:val="22"/>
        </w:rPr>
      </w:pPr>
    </w:p>
    <w:p w14:paraId="1E4595FD" w14:textId="77777777" w:rsidR="004E63A2" w:rsidRPr="004E63A2" w:rsidRDefault="004E63A2" w:rsidP="004E63A2">
      <w:pPr>
        <w:jc w:val="both"/>
        <w:rPr>
          <w:rFonts w:asciiTheme="minorHAnsi" w:hAnsiTheme="minorHAnsi" w:cstheme="minorHAnsi"/>
          <w:sz w:val="22"/>
        </w:rPr>
      </w:pPr>
      <w:r w:rsidRPr="004E63A2">
        <w:rPr>
          <w:rFonts w:asciiTheme="minorHAnsi" w:hAnsiTheme="minorHAnsi" w:cstheme="minorHAnsi"/>
          <w:sz w:val="22"/>
        </w:rPr>
        <w:t xml:space="preserve">Absolvent se uplatní např: Specialista pro tvorbu strategie udržitelnosti a kontroly jejího naplňování v rámci podnikové sféry, dále např. dle CZ-ISCO např. 1213 Řídící pracovníci v oblasti strategie a politiky organizací, 2422 Specialisté v oblasti strategie a politiky organizací, 311- Techničtí a odborní pracovníci v oblasti vědy a techniky, 331- Odborní pracovníci v obchodní sféře a veřejné správě. </w:t>
      </w:r>
    </w:p>
    <w:p w14:paraId="495E51AB" w14:textId="426FD74D" w:rsidR="004E63A2" w:rsidRDefault="004E63A2" w:rsidP="00C94CB6">
      <w:pPr>
        <w:spacing w:before="120"/>
        <w:jc w:val="both"/>
        <w:rPr>
          <w:rFonts w:ascii="Calibri" w:hAnsi="Calibri" w:cs="Calibri"/>
          <w:sz w:val="22"/>
          <w:szCs w:val="22"/>
        </w:rPr>
      </w:pPr>
    </w:p>
    <w:p w14:paraId="57A37811" w14:textId="35420EE0" w:rsidR="004E63A2" w:rsidRDefault="004E63A2" w:rsidP="00C94CB6">
      <w:pPr>
        <w:spacing w:before="120"/>
        <w:jc w:val="both"/>
        <w:rPr>
          <w:rFonts w:ascii="Calibri" w:hAnsi="Calibri" w:cs="Calibri"/>
          <w:sz w:val="22"/>
          <w:szCs w:val="22"/>
        </w:rPr>
      </w:pPr>
    </w:p>
    <w:p w14:paraId="42417407" w14:textId="77777777" w:rsidR="004E63A2" w:rsidRPr="003C017E" w:rsidRDefault="004E63A2" w:rsidP="00C94CB6">
      <w:pPr>
        <w:spacing w:before="120"/>
        <w:jc w:val="both"/>
        <w:rPr>
          <w:rFonts w:ascii="Calibri" w:hAnsi="Calibri" w:cs="Calibri"/>
          <w:sz w:val="22"/>
          <w:szCs w:val="22"/>
        </w:rPr>
      </w:pPr>
    </w:p>
    <w:p w14:paraId="3E126C1E"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lastRenderedPageBreak/>
        <w:t>Standard 2.8</w:t>
      </w:r>
      <w:r w:rsidRPr="008035BE">
        <w:rPr>
          <w:rFonts w:ascii="Calibri" w:hAnsi="Calibri" w:cs="Calibri"/>
          <w:b/>
          <w:sz w:val="24"/>
          <w:szCs w:val="24"/>
        </w:rPr>
        <w:t xml:space="preserve"> </w:t>
      </w:r>
      <w:r w:rsidRPr="003C017E">
        <w:rPr>
          <w:rFonts w:ascii="Calibri" w:hAnsi="Calibri" w:cs="Calibri"/>
          <w:b/>
          <w:sz w:val="24"/>
          <w:szCs w:val="24"/>
        </w:rPr>
        <w:t>Standardní doba studia</w:t>
      </w:r>
    </w:p>
    <w:p w14:paraId="63CA838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Standardní doba studia </w:t>
      </w:r>
      <w:r>
        <w:rPr>
          <w:rFonts w:ascii="Calibri" w:hAnsi="Calibri" w:cs="Calibri"/>
          <w:sz w:val="22"/>
          <w:szCs w:val="22"/>
        </w:rPr>
        <w:t>magisterského</w:t>
      </w:r>
      <w:r w:rsidRPr="003C017E">
        <w:rPr>
          <w:rFonts w:ascii="Calibri" w:hAnsi="Calibri" w:cs="Calibri"/>
          <w:sz w:val="22"/>
          <w:szCs w:val="22"/>
        </w:rPr>
        <w:t xml:space="preserve"> studijního programu </w:t>
      </w:r>
      <w:r>
        <w:rPr>
          <w:rFonts w:ascii="Calibri" w:hAnsi="Calibri" w:cs="Calibri"/>
          <w:sz w:val="22"/>
          <w:szCs w:val="22"/>
        </w:rPr>
        <w:t>Management udržitelného rozvoje</w:t>
      </w:r>
      <w:r w:rsidRPr="003C017E">
        <w:rPr>
          <w:rFonts w:ascii="Calibri" w:hAnsi="Calibri" w:cs="Calibri"/>
          <w:sz w:val="22"/>
          <w:szCs w:val="22"/>
        </w:rPr>
        <w:t xml:space="preserve"> je </w:t>
      </w:r>
      <w:r>
        <w:rPr>
          <w:rFonts w:ascii="Calibri" w:hAnsi="Calibri" w:cs="Calibri"/>
          <w:sz w:val="22"/>
          <w:szCs w:val="22"/>
        </w:rPr>
        <w:br/>
        <w:t>2</w:t>
      </w:r>
      <w:r w:rsidRPr="003C017E">
        <w:rPr>
          <w:rFonts w:ascii="Calibri" w:hAnsi="Calibri" w:cs="Calibri"/>
          <w:sz w:val="22"/>
          <w:szCs w:val="22"/>
        </w:rPr>
        <w:t xml:space="preserve"> roky, v jejichž průběhu musí student získat alespoň 1</w:t>
      </w:r>
      <w:r>
        <w:rPr>
          <w:rFonts w:ascii="Calibri" w:hAnsi="Calibri" w:cs="Calibri"/>
          <w:sz w:val="22"/>
          <w:szCs w:val="22"/>
        </w:rPr>
        <w:t>2</w:t>
      </w:r>
      <w:r w:rsidRPr="003C017E">
        <w:rPr>
          <w:rFonts w:ascii="Calibri" w:hAnsi="Calibri" w:cs="Calibri"/>
          <w:sz w:val="22"/>
          <w:szCs w:val="22"/>
        </w:rPr>
        <w:t>0 kreditů v předepsané struktuře nutných k úspěšnému ukončení studia. Jejich získání je nutnou podmínkou pro konání státní závěrečné zkoušky.</w:t>
      </w:r>
    </w:p>
    <w:p w14:paraId="6B23C613" w14:textId="77777777" w:rsidR="00C94CB6" w:rsidRPr="003C017E" w:rsidRDefault="00C94CB6" w:rsidP="00C94CB6">
      <w:pPr>
        <w:tabs>
          <w:tab w:val="left" w:pos="2835"/>
        </w:tabs>
        <w:spacing w:before="120"/>
        <w:jc w:val="both"/>
        <w:rPr>
          <w:rFonts w:ascii="Calibri" w:hAnsi="Calibri" w:cs="Calibri"/>
          <w:sz w:val="22"/>
          <w:szCs w:val="22"/>
        </w:rPr>
      </w:pPr>
    </w:p>
    <w:p w14:paraId="5672BB6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2.9</w:t>
      </w:r>
      <w:r w:rsidRPr="008035BE">
        <w:rPr>
          <w:rFonts w:ascii="Calibri" w:hAnsi="Calibri" w:cs="Calibri"/>
          <w:b/>
          <w:sz w:val="24"/>
          <w:szCs w:val="24"/>
        </w:rPr>
        <w:t xml:space="preserve"> </w:t>
      </w:r>
      <w:r w:rsidRPr="003C017E">
        <w:rPr>
          <w:rFonts w:ascii="Calibri" w:hAnsi="Calibri" w:cs="Calibri"/>
          <w:b/>
          <w:sz w:val="24"/>
          <w:szCs w:val="24"/>
        </w:rPr>
        <w:t xml:space="preserve">Soulad obsahu studia s cíli studia a profilem absolventa </w:t>
      </w:r>
    </w:p>
    <w:p w14:paraId="0A8CBCBC"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54312900" w14:textId="77777777" w:rsidR="00C94CB6" w:rsidRPr="003C017E" w:rsidRDefault="00C94CB6" w:rsidP="00C94CB6">
      <w:pPr>
        <w:jc w:val="both"/>
        <w:rPr>
          <w:rFonts w:ascii="Calibri" w:hAnsi="Calibri" w:cs="Calibri"/>
          <w:sz w:val="22"/>
          <w:szCs w:val="22"/>
        </w:rPr>
      </w:pPr>
    </w:p>
    <w:p w14:paraId="7CFEC162"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2.12</w:t>
      </w:r>
      <w:r w:rsidRPr="008035BE">
        <w:rPr>
          <w:rFonts w:ascii="Calibri" w:hAnsi="Calibri" w:cs="Calibri"/>
          <w:b/>
          <w:sz w:val="24"/>
          <w:szCs w:val="24"/>
        </w:rPr>
        <w:t xml:space="preserve"> </w:t>
      </w:r>
      <w:r w:rsidRPr="003C017E">
        <w:rPr>
          <w:rFonts w:ascii="Calibri" w:hAnsi="Calibri" w:cs="Calibri"/>
          <w:b/>
          <w:sz w:val="24"/>
          <w:szCs w:val="24"/>
        </w:rPr>
        <w:t xml:space="preserve">Struktura a rozsah studijních předmětů </w:t>
      </w:r>
    </w:p>
    <w:p w14:paraId="544DCB6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plán </w:t>
      </w:r>
      <w:r>
        <w:rPr>
          <w:rFonts w:ascii="Calibri" w:hAnsi="Calibri" w:cs="Calibri"/>
          <w:sz w:val="22"/>
          <w:szCs w:val="22"/>
        </w:rPr>
        <w:t>magisterskéh</w:t>
      </w:r>
      <w:r w:rsidRPr="003C017E">
        <w:rPr>
          <w:rFonts w:ascii="Calibri" w:hAnsi="Calibri" w:cs="Calibri"/>
          <w:sz w:val="22"/>
          <w:szCs w:val="22"/>
        </w:rPr>
        <w:t xml:space="preserve">o studijního programu </w:t>
      </w:r>
      <w:r>
        <w:rPr>
          <w:rFonts w:ascii="Calibri" w:hAnsi="Calibri" w:cs="Calibri"/>
          <w:sz w:val="22"/>
          <w:szCs w:val="22"/>
        </w:rPr>
        <w:t>Management udržitelného rozvoje</w:t>
      </w:r>
      <w:r w:rsidRPr="003C017E">
        <w:rPr>
          <w:rFonts w:ascii="Calibri" w:hAnsi="Calibri" w:cs="Calibri"/>
          <w:sz w:val="22"/>
          <w:szCs w:val="22"/>
        </w:rPr>
        <w:t xml:space="preserve"> je rozdělen do </w:t>
      </w:r>
      <w:r>
        <w:rPr>
          <w:rFonts w:ascii="Calibri" w:hAnsi="Calibri" w:cs="Calibri"/>
          <w:sz w:val="22"/>
          <w:szCs w:val="22"/>
        </w:rPr>
        <w:t>dvou</w:t>
      </w:r>
      <w:r w:rsidRPr="003C017E">
        <w:rPr>
          <w:rFonts w:ascii="Calibri" w:hAnsi="Calibri" w:cs="Calibri"/>
          <w:sz w:val="22"/>
          <w:szCs w:val="22"/>
        </w:rPr>
        <w:t xml:space="preserve"> základních částí:</w:t>
      </w:r>
    </w:p>
    <w:p w14:paraId="47802EF7" w14:textId="729D51E8" w:rsidR="00C94CB6" w:rsidRPr="003C017E" w:rsidRDefault="00C94CB6" w:rsidP="00DA5BB8">
      <w:pPr>
        <w:numPr>
          <w:ilvl w:val="0"/>
          <w:numId w:val="45"/>
        </w:numPr>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b/>
          <w:sz w:val="22"/>
          <w:szCs w:val="22"/>
          <w:lang w:eastAsia="en-US"/>
        </w:rPr>
        <w:t>Povinné předměty:</w:t>
      </w:r>
      <w:r w:rsidRPr="003C017E">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Ekonomická a sociální udržitelnost; Strategický management; Vybrané kapitoly z věd o Zemi; </w:t>
      </w:r>
      <w:r w:rsidRPr="003C017E">
        <w:rPr>
          <w:rFonts w:ascii="Calibri" w:eastAsia="Calibri" w:hAnsi="Calibri" w:cs="Calibri"/>
          <w:sz w:val="22"/>
          <w:szCs w:val="22"/>
          <w:lang w:eastAsia="en-US"/>
        </w:rPr>
        <w:t xml:space="preserve">Makroekonomie </w:t>
      </w:r>
      <w:r>
        <w:rPr>
          <w:rFonts w:ascii="Calibri" w:eastAsia="Calibri" w:hAnsi="Calibri" w:cs="Calibri"/>
          <w:sz w:val="22"/>
          <w:szCs w:val="22"/>
          <w:lang w:eastAsia="en-US"/>
        </w:rPr>
        <w:t>2</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Podpora podnikání a jeho udržitelnost; Adaptace na globální změny a mitigační opatření; Ekologické aspekty technologických procesů; Technologie pro energetickou udržiteln</w:t>
      </w:r>
      <w:del w:id="655" w:author="Pavla Trefilová" w:date="2023-06-05T10:21:00Z">
        <w:r w:rsidDel="00AF5673">
          <w:rPr>
            <w:rFonts w:ascii="Calibri" w:eastAsia="Calibri" w:hAnsi="Calibri" w:cs="Calibri"/>
            <w:sz w:val="22"/>
            <w:szCs w:val="22"/>
            <w:lang w:eastAsia="en-US"/>
          </w:rPr>
          <w:delText>s</w:delText>
        </w:r>
      </w:del>
      <w:r>
        <w:rPr>
          <w:rFonts w:ascii="Calibri" w:eastAsia="Calibri" w:hAnsi="Calibri" w:cs="Calibri"/>
          <w:sz w:val="22"/>
          <w:szCs w:val="22"/>
          <w:lang w:eastAsia="en-US"/>
        </w:rPr>
        <w:t>o</w:t>
      </w:r>
      <w:ins w:id="656" w:author="Pavla Trefilová" w:date="2023-06-05T10:21:00Z">
        <w:r w:rsidR="00AF5673">
          <w:rPr>
            <w:rFonts w:ascii="Calibri" w:eastAsia="Calibri" w:hAnsi="Calibri" w:cs="Calibri"/>
            <w:sz w:val="22"/>
            <w:szCs w:val="22"/>
            <w:lang w:eastAsia="en-US"/>
          </w:rPr>
          <w:t>s</w:t>
        </w:r>
      </w:ins>
      <w:r>
        <w:rPr>
          <w:rFonts w:ascii="Calibri" w:eastAsia="Calibri" w:hAnsi="Calibri" w:cs="Calibri"/>
          <w:sz w:val="22"/>
          <w:szCs w:val="22"/>
          <w:lang w:eastAsia="en-US"/>
        </w:rPr>
        <w:t xml:space="preserve">t; Management udržitelného rozvoje </w:t>
      </w:r>
      <w:r w:rsidRPr="003C017E">
        <w:rPr>
          <w:rFonts w:ascii="Calibri" w:eastAsia="Calibri" w:hAnsi="Calibri" w:cs="Calibri"/>
          <w:sz w:val="22"/>
          <w:szCs w:val="22"/>
          <w:lang w:eastAsia="en-US"/>
        </w:rPr>
        <w:t>a další.</w:t>
      </w:r>
    </w:p>
    <w:p w14:paraId="1B9694B2" w14:textId="6245ECBB" w:rsidR="00C94CB6" w:rsidRPr="003C017E" w:rsidRDefault="00C94CB6" w:rsidP="00DA5BB8">
      <w:pPr>
        <w:numPr>
          <w:ilvl w:val="0"/>
          <w:numId w:val="45"/>
        </w:numPr>
        <w:spacing w:before="120" w:after="120"/>
        <w:ind w:left="714" w:hanging="357"/>
        <w:jc w:val="both"/>
        <w:rPr>
          <w:rFonts w:ascii="Calibri" w:eastAsia="Calibri" w:hAnsi="Calibri" w:cs="Calibri"/>
          <w:b/>
          <w:sz w:val="22"/>
          <w:szCs w:val="22"/>
          <w:lang w:eastAsia="en-US"/>
        </w:rPr>
      </w:pPr>
      <w:r w:rsidRPr="003C017E">
        <w:rPr>
          <w:rFonts w:ascii="Calibri" w:eastAsia="Calibri" w:hAnsi="Calibri" w:cs="Calibri"/>
          <w:b/>
          <w:sz w:val="22"/>
          <w:szCs w:val="22"/>
          <w:lang w:eastAsia="en-US"/>
        </w:rPr>
        <w:t xml:space="preserve">Povinně volitelné předměty: </w:t>
      </w:r>
      <w:r w:rsidRPr="003C017E">
        <w:rPr>
          <w:rFonts w:ascii="Calibri" w:eastAsia="Calibri" w:hAnsi="Calibri" w:cs="Calibri"/>
          <w:sz w:val="22"/>
          <w:szCs w:val="22"/>
          <w:lang w:eastAsia="en-US"/>
        </w:rPr>
        <w:t xml:space="preserve">student si v rámci tohoto studijního programu volí předměty za minimálně </w:t>
      </w:r>
      <w:r>
        <w:rPr>
          <w:rFonts w:ascii="Calibri" w:eastAsia="Calibri" w:hAnsi="Calibri" w:cs="Calibri"/>
          <w:sz w:val="22"/>
          <w:szCs w:val="22"/>
          <w:lang w:eastAsia="en-US"/>
        </w:rPr>
        <w:t>6</w:t>
      </w:r>
      <w:r w:rsidRPr="003C017E">
        <w:rPr>
          <w:rFonts w:ascii="Calibri" w:eastAsia="Calibri" w:hAnsi="Calibri" w:cs="Calibri"/>
          <w:sz w:val="22"/>
          <w:szCs w:val="22"/>
          <w:lang w:eastAsia="en-US"/>
        </w:rPr>
        <w:t xml:space="preserve"> kreditů. Tvoří je předměty jako např.</w:t>
      </w:r>
      <w:r>
        <w:rPr>
          <w:rFonts w:ascii="Calibri" w:eastAsia="Calibri" w:hAnsi="Calibri" w:cs="Calibri"/>
          <w:sz w:val="22"/>
          <w:szCs w:val="22"/>
          <w:lang w:eastAsia="en-US"/>
        </w:rPr>
        <w:t xml:space="preserve"> </w:t>
      </w:r>
      <w:del w:id="657" w:author="Pavla Trefilová" w:date="2023-06-05T10:42:00Z">
        <w:r w:rsidDel="00093999">
          <w:rPr>
            <w:rFonts w:ascii="Calibri" w:eastAsia="Calibri" w:hAnsi="Calibri" w:cs="Calibri"/>
            <w:sz w:val="22"/>
            <w:szCs w:val="22"/>
            <w:lang w:eastAsia="en-US"/>
          </w:rPr>
          <w:delText>Management značky</w:delText>
        </w:r>
      </w:del>
      <w:ins w:id="658" w:author="Pavla Trefilová" w:date="2023-06-05T10:42:00Z">
        <w:r w:rsidR="00093999">
          <w:rPr>
            <w:rFonts w:ascii="Calibri" w:eastAsia="Calibri" w:hAnsi="Calibri" w:cs="Calibri"/>
            <w:sz w:val="22"/>
            <w:szCs w:val="22"/>
            <w:lang w:eastAsia="en-US"/>
          </w:rPr>
          <w:t>Brand Management</w:t>
        </w:r>
      </w:ins>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Chování spotřebitele</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Marketingová komunikace</w:t>
      </w:r>
      <w:r w:rsidRPr="003C017E">
        <w:rPr>
          <w:rFonts w:ascii="Calibri" w:eastAsia="Calibri" w:hAnsi="Calibri" w:cs="Calibri"/>
          <w:sz w:val="22"/>
          <w:szCs w:val="22"/>
          <w:lang w:eastAsia="en-US"/>
        </w:rPr>
        <w:t>;</w:t>
      </w:r>
      <w:r w:rsidRPr="003C017E">
        <w:t xml:space="preserve"> </w:t>
      </w:r>
      <w:r>
        <w:rPr>
          <w:rFonts w:ascii="Calibri" w:eastAsia="Calibri" w:hAnsi="Calibri" w:cs="Calibri"/>
          <w:sz w:val="22"/>
          <w:szCs w:val="22"/>
          <w:lang w:eastAsia="en-US"/>
        </w:rPr>
        <w:t>Materiálové a energetické úspory</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Analýza životního prostředí</w:t>
      </w:r>
      <w:r w:rsidRPr="003C017E">
        <w:rPr>
          <w:rFonts w:ascii="Calibri" w:eastAsia="Calibri" w:hAnsi="Calibri" w:cs="Calibri"/>
          <w:sz w:val="22"/>
          <w:szCs w:val="22"/>
          <w:lang w:eastAsia="en-US"/>
        </w:rPr>
        <w:t xml:space="preserve">; </w:t>
      </w:r>
      <w:r>
        <w:rPr>
          <w:rFonts w:ascii="Calibri" w:eastAsia="Calibri" w:hAnsi="Calibri" w:cs="Calibri"/>
          <w:sz w:val="22"/>
          <w:szCs w:val="22"/>
          <w:lang w:eastAsia="en-US"/>
        </w:rPr>
        <w:t>Řízení podnikových procesů</w:t>
      </w:r>
      <w:r w:rsidRPr="003C017E">
        <w:rPr>
          <w:rFonts w:ascii="Calibri" w:eastAsia="Calibri" w:hAnsi="Calibri" w:cs="Calibri"/>
          <w:sz w:val="22"/>
          <w:szCs w:val="22"/>
          <w:lang w:eastAsia="en-US"/>
        </w:rPr>
        <w:t>; Řízení organizací 1 a 2.</w:t>
      </w:r>
    </w:p>
    <w:p w14:paraId="7AD337C5"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Struktura a rozsah studijních předmětů studijního programu </w:t>
      </w:r>
      <w:r>
        <w:rPr>
          <w:rFonts w:ascii="Calibri" w:hAnsi="Calibri" w:cs="Calibri"/>
          <w:sz w:val="22"/>
          <w:szCs w:val="22"/>
        </w:rPr>
        <w:t>Managementu udržitelného rozvoje</w:t>
      </w:r>
      <w:r w:rsidRPr="003C017E">
        <w:rPr>
          <w:rFonts w:ascii="Calibri" w:hAnsi="Calibri" w:cs="Calibri"/>
          <w:sz w:val="22"/>
          <w:szCs w:val="22"/>
        </w:rPr>
        <w:t xml:space="preserve"> je uvedena v </w:t>
      </w:r>
      <w:r w:rsidRPr="003C017E">
        <w:rPr>
          <w:rFonts w:ascii="Calibri" w:hAnsi="Calibri" w:cs="Calibri"/>
          <w:i/>
          <w:sz w:val="22"/>
          <w:szCs w:val="22"/>
        </w:rPr>
        <w:t>Příloze B-II Studijní plány a návrh témat prací (bakalářské a magisterské studijní programy).</w:t>
      </w:r>
      <w:r w:rsidRPr="003C017E">
        <w:rPr>
          <w:rFonts w:ascii="Calibri" w:hAnsi="Calibri" w:cs="Calibri"/>
          <w:sz w:val="22"/>
          <w:szCs w:val="22"/>
        </w:rPr>
        <w:t xml:space="preserve"> Charakteristika jednotlivých studijních předmětů je uvedena v </w:t>
      </w:r>
      <w:r w:rsidRPr="003C017E">
        <w:rPr>
          <w:rFonts w:ascii="Calibri" w:hAnsi="Calibri" w:cs="Calibri"/>
          <w:i/>
          <w:sz w:val="22"/>
          <w:szCs w:val="22"/>
        </w:rPr>
        <w:t>Příloze B-III Charakteristika studijního předmětu.</w:t>
      </w:r>
    </w:p>
    <w:p w14:paraId="140F68DF" w14:textId="77777777" w:rsidR="00C94CB6" w:rsidRPr="003C017E" w:rsidRDefault="00C94CB6" w:rsidP="00C94CB6">
      <w:pPr>
        <w:ind w:left="3540"/>
        <w:rPr>
          <w:rFonts w:ascii="Calibri" w:hAnsi="Calibri" w:cs="Calibri"/>
          <w:sz w:val="22"/>
          <w:szCs w:val="22"/>
        </w:rPr>
      </w:pPr>
    </w:p>
    <w:p w14:paraId="2E36E07F" w14:textId="77777777" w:rsidR="00C94CB6" w:rsidRDefault="00C94CB6" w:rsidP="00C94CB6">
      <w:pPr>
        <w:keepNext/>
        <w:keepLines/>
        <w:spacing w:before="40"/>
        <w:jc w:val="center"/>
        <w:outlineLvl w:val="2"/>
        <w:rPr>
          <w:rFonts w:ascii="Calibri" w:hAnsi="Calibri" w:cs="Calibri"/>
          <w:b/>
          <w:sz w:val="24"/>
          <w:szCs w:val="24"/>
        </w:rPr>
      </w:pPr>
      <w:r w:rsidRPr="00445BAF">
        <w:rPr>
          <w:rFonts w:ascii="Calibri" w:hAnsi="Calibri" w:cs="Calibri"/>
          <w:b/>
          <w:sz w:val="24"/>
          <w:szCs w:val="24"/>
        </w:rPr>
        <w:t>Standardy 2.13, 2.15</w:t>
      </w:r>
      <w:r w:rsidRPr="008035BE">
        <w:rPr>
          <w:rFonts w:ascii="Calibri" w:hAnsi="Calibri" w:cs="Calibri"/>
          <w:b/>
          <w:sz w:val="24"/>
          <w:szCs w:val="24"/>
        </w:rPr>
        <w:t xml:space="preserve"> </w:t>
      </w:r>
      <w:r w:rsidRPr="003C017E">
        <w:rPr>
          <w:rFonts w:ascii="Calibri" w:hAnsi="Calibri" w:cs="Calibri"/>
          <w:b/>
          <w:sz w:val="24"/>
          <w:szCs w:val="24"/>
        </w:rPr>
        <w:t>Rozsah povinné odborné praxe</w:t>
      </w:r>
    </w:p>
    <w:p w14:paraId="0A4F256F"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Studijní plán obsahuje </w:t>
      </w:r>
      <w:r>
        <w:rPr>
          <w:rFonts w:ascii="Calibri" w:hAnsi="Calibri" w:cs="Calibri"/>
          <w:sz w:val="22"/>
        </w:rPr>
        <w:t>240 hodin</w:t>
      </w:r>
      <w:r w:rsidRPr="003C017E">
        <w:rPr>
          <w:rFonts w:ascii="Calibri" w:hAnsi="Calibri" w:cs="Calibri"/>
          <w:sz w:val="22"/>
        </w:rPr>
        <w:t xml:space="preserve"> praxe, která je rozložena v rámci </w:t>
      </w:r>
      <w:r>
        <w:rPr>
          <w:rFonts w:ascii="Calibri" w:hAnsi="Calibri" w:cs="Calibri"/>
          <w:sz w:val="22"/>
        </w:rPr>
        <w:t>magisterského</w:t>
      </w:r>
      <w:r w:rsidRPr="003C017E">
        <w:rPr>
          <w:rFonts w:ascii="Calibri" w:hAnsi="Calibri" w:cs="Calibri"/>
          <w:sz w:val="22"/>
        </w:rPr>
        <w:t xml:space="preserve"> studia následovně:</w:t>
      </w:r>
    </w:p>
    <w:p w14:paraId="195BB6C5" w14:textId="77777777" w:rsidR="00C94CB6" w:rsidRPr="003C017E"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1 (</w:t>
      </w:r>
      <w:r>
        <w:rPr>
          <w:rFonts w:ascii="Calibri" w:hAnsi="Calibri" w:cs="Calibri"/>
          <w:b/>
          <w:sz w:val="22"/>
        </w:rPr>
        <w:t>120</w:t>
      </w:r>
      <w:r w:rsidRPr="003C017E">
        <w:rPr>
          <w:rFonts w:ascii="Calibri" w:hAnsi="Calibri" w:cs="Calibri"/>
          <w:b/>
          <w:sz w:val="22"/>
        </w:rPr>
        <w:t xml:space="preserve"> hodin)</w:t>
      </w:r>
      <w:r w:rsidRPr="003C017E">
        <w:rPr>
          <w:rFonts w:ascii="Calibri" w:hAnsi="Calibri" w:cs="Calibri"/>
          <w:sz w:val="22"/>
        </w:rPr>
        <w:t xml:space="preserve"> – student může praxi splnit v rámci 1. až </w:t>
      </w:r>
      <w:r>
        <w:rPr>
          <w:rFonts w:ascii="Calibri" w:hAnsi="Calibri" w:cs="Calibri"/>
          <w:sz w:val="22"/>
        </w:rPr>
        <w:t>2</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w:t>
      </w:r>
    </w:p>
    <w:p w14:paraId="6E7F53D1" w14:textId="77777777" w:rsidR="00C94CB6" w:rsidRDefault="00C94CB6" w:rsidP="00DA5BB8">
      <w:pPr>
        <w:numPr>
          <w:ilvl w:val="0"/>
          <w:numId w:val="56"/>
        </w:numPr>
        <w:spacing w:before="120" w:after="120" w:line="259" w:lineRule="auto"/>
        <w:contextualSpacing/>
        <w:jc w:val="both"/>
        <w:rPr>
          <w:rFonts w:ascii="Calibri" w:hAnsi="Calibri" w:cs="Calibri"/>
          <w:sz w:val="22"/>
        </w:rPr>
      </w:pPr>
      <w:r w:rsidRPr="003C017E">
        <w:rPr>
          <w:rFonts w:ascii="Calibri" w:hAnsi="Calibri" w:cs="Calibri"/>
          <w:b/>
          <w:sz w:val="22"/>
        </w:rPr>
        <w:t>Odborná praxe 2 (</w:t>
      </w:r>
      <w:r>
        <w:rPr>
          <w:rFonts w:ascii="Calibri" w:hAnsi="Calibri" w:cs="Calibri"/>
          <w:b/>
          <w:sz w:val="22"/>
        </w:rPr>
        <w:t>12</w:t>
      </w:r>
      <w:r w:rsidRPr="003C017E">
        <w:rPr>
          <w:rFonts w:ascii="Calibri" w:hAnsi="Calibri" w:cs="Calibri"/>
          <w:b/>
          <w:sz w:val="22"/>
        </w:rPr>
        <w:t>0 hodin)</w:t>
      </w:r>
      <w:r w:rsidRPr="003C017E">
        <w:rPr>
          <w:rFonts w:ascii="Calibri" w:hAnsi="Calibri" w:cs="Calibri"/>
          <w:sz w:val="22"/>
        </w:rPr>
        <w:t xml:space="preserve"> – student může praxi splnit v rámci </w:t>
      </w:r>
      <w:r>
        <w:rPr>
          <w:rFonts w:ascii="Calibri" w:hAnsi="Calibri" w:cs="Calibri"/>
          <w:sz w:val="22"/>
        </w:rPr>
        <w:t>2</w:t>
      </w:r>
      <w:r w:rsidRPr="003C017E">
        <w:rPr>
          <w:rFonts w:ascii="Calibri" w:hAnsi="Calibri" w:cs="Calibri"/>
          <w:sz w:val="22"/>
        </w:rPr>
        <w:t xml:space="preserve">. až </w:t>
      </w:r>
      <w:r>
        <w:rPr>
          <w:rFonts w:ascii="Calibri" w:hAnsi="Calibri" w:cs="Calibri"/>
          <w:sz w:val="22"/>
        </w:rPr>
        <w:t>4.</w:t>
      </w:r>
      <w:r w:rsidRPr="003C017E">
        <w:rPr>
          <w:rFonts w:ascii="Calibri" w:hAnsi="Calibri" w:cs="Calibri"/>
          <w:sz w:val="22"/>
        </w:rPr>
        <w:t xml:space="preserve"> semestru </w:t>
      </w:r>
      <w:r>
        <w:rPr>
          <w:rFonts w:ascii="Calibri" w:hAnsi="Calibri" w:cs="Calibri"/>
          <w:sz w:val="22"/>
        </w:rPr>
        <w:t>magisterského</w:t>
      </w:r>
      <w:r w:rsidRPr="003C017E">
        <w:rPr>
          <w:rFonts w:ascii="Calibri" w:hAnsi="Calibri" w:cs="Calibri"/>
          <w:sz w:val="22"/>
        </w:rPr>
        <w:t xml:space="preserve"> studia, který je vyhrazen na vykonání této praxe a </w:t>
      </w:r>
      <w:r>
        <w:rPr>
          <w:rFonts w:ascii="Calibri" w:hAnsi="Calibri" w:cs="Calibri"/>
          <w:sz w:val="22"/>
        </w:rPr>
        <w:t>v plnění</w:t>
      </w:r>
      <w:r w:rsidRPr="003C017E">
        <w:rPr>
          <w:rFonts w:ascii="Calibri" w:hAnsi="Calibri" w:cs="Calibri"/>
          <w:sz w:val="22"/>
        </w:rPr>
        <w:t xml:space="preserve"> povinnosti související s přípravou </w:t>
      </w:r>
      <w:r>
        <w:rPr>
          <w:rFonts w:ascii="Calibri" w:hAnsi="Calibri" w:cs="Calibri"/>
          <w:sz w:val="22"/>
        </w:rPr>
        <w:t>diplomové</w:t>
      </w:r>
      <w:r w:rsidRPr="003C017E">
        <w:rPr>
          <w:rFonts w:ascii="Calibri" w:hAnsi="Calibri" w:cs="Calibri"/>
          <w:sz w:val="22"/>
        </w:rPr>
        <w:t xml:space="preserve"> práce.</w:t>
      </w:r>
    </w:p>
    <w:p w14:paraId="3D743A4A" w14:textId="77777777" w:rsidR="00C94CB6" w:rsidRPr="003C017E" w:rsidRDefault="00C94CB6" w:rsidP="00C94CB6">
      <w:pPr>
        <w:jc w:val="both"/>
        <w:rPr>
          <w:rFonts w:ascii="Calibri" w:hAnsi="Calibri" w:cs="Calibri"/>
          <w:sz w:val="22"/>
        </w:rPr>
      </w:pPr>
      <w:r w:rsidRPr="003C017E">
        <w:rPr>
          <w:rFonts w:ascii="Calibri" w:hAnsi="Calibri" w:cs="Calibri"/>
          <w:sz w:val="22"/>
        </w:rPr>
        <w:t xml:space="preserve">Ve studijním plánu se jedná o předměty Odborná praxe 1 a 2, které jsou ohodnoceny 8 a 8 kredity. Garantem odborné praxe je </w:t>
      </w:r>
      <w:r>
        <w:rPr>
          <w:rFonts w:ascii="Calibri" w:hAnsi="Calibri" w:cs="Calibri"/>
          <w:sz w:val="22"/>
        </w:rPr>
        <w:t>doc. Ing. Zuzana Tučková, Ph.</w:t>
      </w:r>
      <w:r w:rsidRPr="003C017E">
        <w:rPr>
          <w:rFonts w:ascii="Calibri" w:hAnsi="Calibri" w:cs="Calibri"/>
          <w:sz w:val="22"/>
        </w:rPr>
        <w:t>D.</w:t>
      </w:r>
    </w:p>
    <w:p w14:paraId="2EECEDF8" w14:textId="77777777" w:rsidR="00C94CB6" w:rsidRPr="003C017E" w:rsidRDefault="00C94CB6" w:rsidP="00C94CB6">
      <w:pPr>
        <w:spacing w:before="120"/>
        <w:ind w:left="3538"/>
        <w:rPr>
          <w:rFonts w:ascii="Calibri" w:hAnsi="Calibri" w:cs="Calibri"/>
          <w:sz w:val="22"/>
        </w:rPr>
      </w:pPr>
    </w:p>
    <w:p w14:paraId="527208B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2.14</w:t>
      </w:r>
      <w:r w:rsidRPr="008035BE">
        <w:rPr>
          <w:rFonts w:ascii="Calibri" w:hAnsi="Calibri" w:cs="Calibri"/>
          <w:b/>
          <w:sz w:val="24"/>
          <w:szCs w:val="24"/>
        </w:rPr>
        <w:t xml:space="preserve"> </w:t>
      </w:r>
      <w:r w:rsidRPr="003C017E">
        <w:rPr>
          <w:rFonts w:ascii="Calibri" w:hAnsi="Calibri" w:cs="Calibri"/>
          <w:b/>
          <w:sz w:val="24"/>
          <w:szCs w:val="24"/>
        </w:rPr>
        <w:t xml:space="preserve">Soulad obsahu studijních předmětů, státních zkoušek a kvalifikačních prací s výsledky učení a profilem absolventa  </w:t>
      </w:r>
    </w:p>
    <w:p w14:paraId="7BC4B16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43D7090C" w14:textId="77777777" w:rsidR="00C94CB6" w:rsidRPr="003C017E" w:rsidRDefault="00C94CB6" w:rsidP="00C94CB6">
      <w:pPr>
        <w:spacing w:before="120" w:after="120"/>
        <w:jc w:val="both"/>
        <w:rPr>
          <w:rFonts w:ascii="Calibri" w:hAnsi="Calibri" w:cs="Calibri"/>
          <w:color w:val="00B050"/>
          <w:sz w:val="22"/>
          <w:szCs w:val="22"/>
        </w:rPr>
      </w:pPr>
      <w:r w:rsidRPr="003C017E">
        <w:rPr>
          <w:rFonts w:ascii="Calibri" w:hAnsi="Calibri" w:cs="Calibri"/>
          <w:sz w:val="22"/>
          <w:szCs w:val="22"/>
        </w:rPr>
        <w:lastRenderedPageBreak/>
        <w:t xml:space="preserve">Znalosti a dovednosti získané během studia ve studijním programu </w:t>
      </w:r>
      <w:r>
        <w:rPr>
          <w:rFonts w:ascii="Calibri" w:hAnsi="Calibri" w:cs="Calibri"/>
          <w:sz w:val="22"/>
          <w:szCs w:val="22"/>
        </w:rPr>
        <w:t>Management udržitelného rozvoje</w:t>
      </w:r>
      <w:r w:rsidRPr="003C017E">
        <w:rPr>
          <w:rFonts w:ascii="Calibri" w:hAnsi="Calibri" w:cs="Calibri"/>
          <w:sz w:val="22"/>
          <w:szCs w:val="22"/>
        </w:rPr>
        <w:t xml:space="preserve"> jsou ověřování u státní závěrečné zkoušky, jejíž průběh a hodnocení je zakotven ve </w:t>
      </w:r>
      <w:hyperlink r:id="rId144" w:history="1">
        <w:r w:rsidRPr="003C017E">
          <w:rPr>
            <w:rFonts w:ascii="Calibri" w:hAnsi="Calibri" w:cs="Calibri"/>
            <w:i/>
            <w:color w:val="0000FF"/>
            <w:sz w:val="22"/>
            <w:szCs w:val="22"/>
            <w:u w:val="single"/>
          </w:rPr>
          <w:t>Studijním a zkušebním řádu UTB</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(článek 26 – 30) a konkretizována ve vnitřním předpisu FaME </w:t>
      </w:r>
      <w:hyperlink r:id="rId145"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26 – 30). Dále je způsob organizace a hodnocení státních závěrečných obsažen ve vnitřní normě SD č. 1/2018</w:t>
      </w:r>
      <w:r w:rsidRPr="003C017E">
        <w:rPr>
          <w:rFonts w:ascii="Calibri" w:hAnsi="Calibri" w:cs="Calibri"/>
          <w:color w:val="00B050"/>
          <w:sz w:val="22"/>
          <w:szCs w:val="22"/>
        </w:rPr>
        <w:t xml:space="preserve"> </w:t>
      </w:r>
      <w:hyperlink r:id="rId146"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w:t>
      </w:r>
    </w:p>
    <w:p w14:paraId="2B82ED99"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Student může skládat SZZ v </w:t>
      </w:r>
      <w:r>
        <w:rPr>
          <w:rFonts w:ascii="Calibri" w:hAnsi="Calibri" w:cs="Calibri"/>
          <w:sz w:val="22"/>
          <w:szCs w:val="22"/>
        </w:rPr>
        <w:t>magisterském</w:t>
      </w:r>
      <w:r w:rsidRPr="003C017E">
        <w:rPr>
          <w:rFonts w:ascii="Calibri" w:hAnsi="Calibri" w:cs="Calibri"/>
          <w:sz w:val="22"/>
          <w:szCs w:val="22"/>
        </w:rPr>
        <w:t xml:space="preserve"> studijním programu po získání minimálně 1</w:t>
      </w:r>
      <w:r>
        <w:rPr>
          <w:rFonts w:ascii="Calibri" w:hAnsi="Calibri" w:cs="Calibri"/>
          <w:sz w:val="22"/>
          <w:szCs w:val="22"/>
        </w:rPr>
        <w:t>2</w:t>
      </w:r>
      <w:r w:rsidRPr="003C017E">
        <w:rPr>
          <w:rFonts w:ascii="Calibri" w:hAnsi="Calibri" w:cs="Calibri"/>
          <w:sz w:val="22"/>
          <w:szCs w:val="22"/>
        </w:rPr>
        <w:t>0 kreditů studijního programu.</w:t>
      </w:r>
    </w:p>
    <w:p w14:paraId="58E1D1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SZZ se skládá ze dvou částí:</w:t>
      </w:r>
    </w:p>
    <w:p w14:paraId="6A1E1B6A" w14:textId="77777777" w:rsidR="00C94CB6" w:rsidRPr="003C017E" w:rsidRDefault="00C94CB6" w:rsidP="00DA5BB8">
      <w:pPr>
        <w:numPr>
          <w:ilvl w:val="3"/>
          <w:numId w:val="46"/>
        </w:numPr>
        <w:spacing w:before="120" w:after="120"/>
        <w:ind w:left="284" w:hanging="284"/>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1. část: obhajoba </w:t>
      </w:r>
      <w:r>
        <w:rPr>
          <w:rFonts w:ascii="Calibri" w:eastAsia="Calibri" w:hAnsi="Calibri" w:cs="Calibri"/>
          <w:sz w:val="22"/>
          <w:szCs w:val="22"/>
          <w:lang w:eastAsia="en-US"/>
        </w:rPr>
        <w:t>D</w:t>
      </w:r>
      <w:r w:rsidRPr="003C017E">
        <w:rPr>
          <w:rFonts w:ascii="Calibri" w:eastAsia="Calibri" w:hAnsi="Calibri" w:cs="Calibri"/>
          <w:sz w:val="22"/>
          <w:szCs w:val="22"/>
          <w:lang w:eastAsia="en-US"/>
        </w:rPr>
        <w:t>P a</w:t>
      </w:r>
    </w:p>
    <w:p w14:paraId="200EB216" w14:textId="77777777" w:rsidR="00C94CB6" w:rsidRPr="003C017E" w:rsidRDefault="00C94CB6" w:rsidP="00DA5BB8">
      <w:pPr>
        <w:numPr>
          <w:ilvl w:val="3"/>
          <w:numId w:val="46"/>
        </w:numPr>
        <w:spacing w:before="120" w:after="120"/>
        <w:ind w:left="284" w:hanging="284"/>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2. část: </w:t>
      </w:r>
      <w:r w:rsidRPr="005A4AC9">
        <w:rPr>
          <w:rFonts w:ascii="Calibri" w:eastAsia="Calibri" w:hAnsi="Calibri" w:cs="Calibri"/>
          <w:sz w:val="22"/>
          <w:szCs w:val="22"/>
          <w:lang w:eastAsia="en-US"/>
        </w:rPr>
        <w:t>zkouška z odborné problematiky související se studovaným programem, specializací a zaměřením DP</w:t>
      </w:r>
    </w:p>
    <w:p w14:paraId="6ED2C42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26BB843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Zkouška z odborné problematiky pro studijní program </w:t>
      </w:r>
      <w:r>
        <w:rPr>
          <w:rFonts w:ascii="Calibri" w:hAnsi="Calibri" w:cs="Calibri"/>
          <w:sz w:val="22"/>
          <w:szCs w:val="22"/>
        </w:rPr>
        <w:t>Management udržitelného rozvoje</w:t>
      </w:r>
      <w:r w:rsidRPr="003C017E">
        <w:rPr>
          <w:rFonts w:ascii="Calibri" w:hAnsi="Calibri" w:cs="Calibri"/>
          <w:sz w:val="22"/>
          <w:szCs w:val="22"/>
        </w:rPr>
        <w:t xml:space="preserve"> se skládá z následujících </w:t>
      </w:r>
      <w:r>
        <w:rPr>
          <w:rFonts w:ascii="Calibri" w:hAnsi="Calibri" w:cs="Calibri"/>
          <w:sz w:val="22"/>
          <w:szCs w:val="22"/>
        </w:rPr>
        <w:t>čtyř</w:t>
      </w:r>
      <w:r w:rsidRPr="003C017E">
        <w:rPr>
          <w:rFonts w:ascii="Calibri" w:hAnsi="Calibri" w:cs="Calibri"/>
          <w:sz w:val="22"/>
          <w:szCs w:val="22"/>
        </w:rPr>
        <w:t xml:space="preserve"> zkouškových okruhů, které v sobě zahrnují uvedené předměty:</w:t>
      </w:r>
    </w:p>
    <w:p w14:paraId="02CC7553"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Ekonomie </w:t>
      </w:r>
      <w:r w:rsidRPr="005A4AC9">
        <w:rPr>
          <w:rFonts w:ascii="Calibri" w:hAnsi="Calibri" w:cs="Calibri"/>
          <w:color w:val="000000"/>
          <w:sz w:val="22"/>
          <w:szCs w:val="22"/>
        </w:rPr>
        <w:t>(rozsah je dán předměty Mikroekonomie 2, Makroekonomie 2)</w:t>
      </w:r>
    </w:p>
    <w:p w14:paraId="78BD92DE"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Management udržitelného rozvoje </w:t>
      </w:r>
      <w:r w:rsidRPr="005A4AC9">
        <w:rPr>
          <w:rFonts w:ascii="Calibri" w:hAnsi="Calibri" w:cs="Calibri"/>
          <w:color w:val="000000"/>
          <w:sz w:val="22"/>
          <w:szCs w:val="22"/>
        </w:rPr>
        <w:t>(rozsah je dán předměty Strategický management, Podpora podnikání a jeho udržitelnost, Ekonomická a sociální udržitelnost, Management udržitelného rozvoje)</w:t>
      </w:r>
    </w:p>
    <w:p w14:paraId="1BB844D1" w14:textId="58D3E470"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Vědy o </w:t>
      </w:r>
      <w:ins w:id="659" w:author="Pavla Trefilová" w:date="2023-06-05T09:34:00Z">
        <w:r w:rsidR="0004649C">
          <w:rPr>
            <w:rFonts w:ascii="Calibri" w:hAnsi="Calibri" w:cs="Calibri"/>
            <w:b/>
            <w:color w:val="000000"/>
            <w:sz w:val="22"/>
            <w:szCs w:val="22"/>
          </w:rPr>
          <w:t>Z</w:t>
        </w:r>
      </w:ins>
      <w:del w:id="660" w:author="Pavla Trefilová" w:date="2023-06-05T09:34:00Z">
        <w:r w:rsidRPr="005A4AC9" w:rsidDel="0004649C">
          <w:rPr>
            <w:rFonts w:ascii="Calibri" w:hAnsi="Calibri" w:cs="Calibri"/>
            <w:b/>
            <w:color w:val="000000"/>
            <w:sz w:val="22"/>
            <w:szCs w:val="22"/>
          </w:rPr>
          <w:delText>z</w:delText>
        </w:r>
      </w:del>
      <w:r w:rsidRPr="005A4AC9">
        <w:rPr>
          <w:rFonts w:ascii="Calibri" w:hAnsi="Calibri" w:cs="Calibri"/>
          <w:b/>
          <w:color w:val="000000"/>
          <w:sz w:val="22"/>
          <w:szCs w:val="22"/>
        </w:rPr>
        <w:t xml:space="preserve">emi </w:t>
      </w:r>
      <w:r w:rsidRPr="005A4AC9">
        <w:rPr>
          <w:rFonts w:ascii="Calibri" w:hAnsi="Calibri" w:cs="Calibri"/>
          <w:color w:val="000000"/>
          <w:sz w:val="22"/>
          <w:szCs w:val="22"/>
        </w:rPr>
        <w:t>(rozsah je dán předměty Vybrané kapitoly z věd o Zemi, Adaptace na globální změny a mitigační opatření)</w:t>
      </w:r>
    </w:p>
    <w:p w14:paraId="0734BB34" w14:textId="77777777" w:rsidR="00C94CB6" w:rsidRPr="005A4AC9" w:rsidRDefault="00C94CB6" w:rsidP="00DA5BB8">
      <w:pPr>
        <w:numPr>
          <w:ilvl w:val="0"/>
          <w:numId w:val="65"/>
        </w:numPr>
        <w:jc w:val="both"/>
        <w:rPr>
          <w:rFonts w:ascii="Calibri" w:hAnsi="Calibri" w:cs="Calibri"/>
          <w:b/>
          <w:color w:val="000000"/>
          <w:sz w:val="22"/>
          <w:szCs w:val="22"/>
        </w:rPr>
      </w:pPr>
      <w:r w:rsidRPr="005A4AC9">
        <w:rPr>
          <w:rFonts w:ascii="Calibri" w:hAnsi="Calibri" w:cs="Calibri"/>
          <w:b/>
          <w:color w:val="000000"/>
          <w:sz w:val="22"/>
          <w:szCs w:val="22"/>
        </w:rPr>
        <w:t xml:space="preserve">Udržitelné koncepty </w:t>
      </w:r>
      <w:r w:rsidRPr="005A4AC9">
        <w:rPr>
          <w:rFonts w:ascii="Calibri" w:hAnsi="Calibri" w:cs="Calibri"/>
          <w:color w:val="000000"/>
          <w:sz w:val="22"/>
          <w:szCs w:val="22"/>
        </w:rPr>
        <w:t>(rozsah je dán předměty Ekologické aspekty technologických procesů, Technologie pro energetickou udržitelnost)</w:t>
      </w:r>
    </w:p>
    <w:p w14:paraId="0CFE72FD" w14:textId="77777777" w:rsidR="00C94CB6" w:rsidRPr="003C017E" w:rsidRDefault="00C94CB6" w:rsidP="00C94CB6">
      <w:pPr>
        <w:spacing w:before="240" w:after="120"/>
        <w:jc w:val="both"/>
        <w:rPr>
          <w:rFonts w:ascii="Calibri" w:hAnsi="Calibri" w:cs="Calibri"/>
          <w:color w:val="FF0000"/>
          <w:sz w:val="22"/>
          <w:szCs w:val="22"/>
        </w:rPr>
      </w:pPr>
      <w:r w:rsidRPr="003C017E">
        <w:rPr>
          <w:rFonts w:ascii="Calibri" w:hAnsi="Calibri" w:cs="Calibri"/>
          <w:sz w:val="22"/>
          <w:szCs w:val="22"/>
        </w:rPr>
        <w:t>Hodnocení státní závěrečné zkoušky se řídí Článkem 29</w:t>
      </w:r>
      <w:r w:rsidRPr="003C017E">
        <w:rPr>
          <w:rFonts w:ascii="Calibri" w:hAnsi="Calibri" w:cs="Calibri"/>
          <w:color w:val="00B050"/>
          <w:sz w:val="22"/>
          <w:szCs w:val="22"/>
        </w:rPr>
        <w:t xml:space="preserve"> </w:t>
      </w:r>
      <w:hyperlink r:id="rId147" w:history="1">
        <w:r w:rsidRPr="003C017E">
          <w:rPr>
            <w:rFonts w:ascii="Calibri" w:hAnsi="Calibri" w:cs="Calibri"/>
            <w:i/>
            <w:color w:val="0000FF"/>
            <w:sz w:val="22"/>
            <w:szCs w:val="22"/>
            <w:u w:val="single"/>
          </w:rPr>
          <w:t>Studijního a zkušebního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Článkem 29 vnitřního předpisu FaME </w:t>
      </w:r>
      <w:hyperlink r:id="rId148"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 xml:space="preserve">a vnitřní normou SD č. 1/2018 </w:t>
      </w:r>
      <w:hyperlink r:id="rId149" w:history="1">
        <w:r w:rsidRPr="003C017E">
          <w:rPr>
            <w:rFonts w:ascii="Calibri" w:hAnsi="Calibri" w:cs="Calibri"/>
            <w:i/>
            <w:color w:val="0000FF"/>
            <w:sz w:val="22"/>
            <w:szCs w:val="22"/>
            <w:u w:val="single"/>
          </w:rPr>
          <w:t>Organizace, průběh a hodnocení státních závěrečných zkoušek</w:t>
        </w:r>
      </w:hyperlink>
      <w:r w:rsidRPr="003C017E">
        <w:rPr>
          <w:rFonts w:ascii="Calibri" w:hAnsi="Calibri" w:cs="Calibri"/>
          <w:sz w:val="22"/>
          <w:szCs w:val="22"/>
        </w:rPr>
        <w:t xml:space="preserve">. </w:t>
      </w:r>
    </w:p>
    <w:p w14:paraId="188E1720"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O hodnocení SZZ a obhajoby </w:t>
      </w:r>
      <w:r>
        <w:rPr>
          <w:rFonts w:ascii="Calibri" w:hAnsi="Calibri" w:cs="Calibri"/>
          <w:sz w:val="22"/>
          <w:szCs w:val="22"/>
        </w:rPr>
        <w:t>D</w:t>
      </w:r>
      <w:r w:rsidRPr="003C017E">
        <w:rPr>
          <w:rFonts w:ascii="Calibri" w:hAnsi="Calibri" w:cs="Calibri"/>
          <w:sz w:val="22"/>
          <w:szCs w:val="22"/>
        </w:rPr>
        <w:t xml:space="preserve">P, jakož i o hodnocení celkového výsledku SZZ rozhoduje komise na neveřejném zasedání. Hodnocení navrhuje předseda komise s tím, že přihlíží ke stanoviskům členů komise, k úrovni obhajované </w:t>
      </w:r>
      <w:r>
        <w:rPr>
          <w:rFonts w:ascii="Calibri" w:hAnsi="Calibri" w:cs="Calibri"/>
          <w:sz w:val="22"/>
          <w:szCs w:val="22"/>
        </w:rPr>
        <w:t>D</w:t>
      </w:r>
      <w:r w:rsidRPr="003C017E">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1E19D77B"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Výsledek SZZ vyhlásí předseda, v jeho nepřítomnosti místopředseda nebo jiný předsedou pověřený člen zkušební komise v den konání SZZ.</w:t>
      </w:r>
    </w:p>
    <w:p w14:paraId="606C4DA4"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Hodnocení obhajované </w:t>
      </w:r>
      <w:r>
        <w:rPr>
          <w:rFonts w:ascii="Calibri" w:hAnsi="Calibri" w:cs="Calibri"/>
          <w:sz w:val="22"/>
          <w:szCs w:val="22"/>
        </w:rPr>
        <w:t>D</w:t>
      </w:r>
      <w:r w:rsidRPr="003C017E">
        <w:rPr>
          <w:rFonts w:ascii="Calibri" w:hAnsi="Calibri" w:cs="Calibri"/>
          <w:sz w:val="22"/>
          <w:szCs w:val="22"/>
        </w:rPr>
        <w:t xml:space="preserve">P vychází z návrhů hodnocení vedoucího a oponenta </w:t>
      </w:r>
      <w:r>
        <w:rPr>
          <w:rFonts w:ascii="Calibri" w:hAnsi="Calibri" w:cs="Calibri"/>
          <w:sz w:val="22"/>
          <w:szCs w:val="22"/>
        </w:rPr>
        <w:t>D</w:t>
      </w:r>
      <w:r w:rsidRPr="003C017E">
        <w:rPr>
          <w:rFonts w:ascii="Calibri" w:hAnsi="Calibri" w:cs="Calibri"/>
          <w:sz w:val="22"/>
          <w:szCs w:val="22"/>
        </w:rPr>
        <w:t xml:space="preserve">P. Komise na základě obhajoby </w:t>
      </w:r>
      <w:r>
        <w:rPr>
          <w:rFonts w:ascii="Calibri" w:hAnsi="Calibri" w:cs="Calibri"/>
          <w:sz w:val="22"/>
          <w:szCs w:val="22"/>
        </w:rPr>
        <w:t>D</w:t>
      </w:r>
      <w:r w:rsidRPr="003C017E">
        <w:rPr>
          <w:rFonts w:ascii="Calibri" w:hAnsi="Calibri" w:cs="Calibri"/>
          <w:sz w:val="22"/>
          <w:szCs w:val="22"/>
        </w:rPr>
        <w:t>P provede její celkovou klasifikaci.</w:t>
      </w:r>
    </w:p>
    <w:p w14:paraId="35EB831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94CB6" w:rsidRPr="003C017E" w14:paraId="513A2F74" w14:textId="77777777" w:rsidTr="00C94CB6">
        <w:trPr>
          <w:jc w:val="center"/>
        </w:trPr>
        <w:tc>
          <w:tcPr>
            <w:tcW w:w="2025" w:type="dxa"/>
            <w:tcBorders>
              <w:top w:val="single" w:sz="12" w:space="0" w:color="auto"/>
              <w:left w:val="single" w:sz="12" w:space="0" w:color="auto"/>
              <w:bottom w:val="single" w:sz="12" w:space="0" w:color="auto"/>
            </w:tcBorders>
            <w:shd w:val="clear" w:color="auto" w:fill="auto"/>
          </w:tcPr>
          <w:bookmarkEnd w:id="648"/>
          <w:p w14:paraId="2711D7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7272620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2926D15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Číselné vyjádření</w:t>
            </w:r>
          </w:p>
        </w:tc>
      </w:tr>
      <w:tr w:rsidR="00C94CB6" w:rsidRPr="003C017E" w14:paraId="7F5019A7" w14:textId="77777777" w:rsidTr="00C94CB6">
        <w:trPr>
          <w:jc w:val="center"/>
        </w:trPr>
        <w:tc>
          <w:tcPr>
            <w:tcW w:w="2025" w:type="dxa"/>
            <w:tcBorders>
              <w:top w:val="single" w:sz="12" w:space="0" w:color="auto"/>
              <w:left w:val="single" w:sz="12" w:space="0" w:color="auto"/>
            </w:tcBorders>
            <w:shd w:val="clear" w:color="auto" w:fill="auto"/>
          </w:tcPr>
          <w:p w14:paraId="403B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506" w:type="dxa"/>
            <w:tcBorders>
              <w:top w:val="single" w:sz="12" w:space="0" w:color="auto"/>
            </w:tcBorders>
            <w:shd w:val="clear" w:color="auto" w:fill="auto"/>
          </w:tcPr>
          <w:p w14:paraId="3EEFDDB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31A9EF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w:t>
            </w:r>
          </w:p>
        </w:tc>
      </w:tr>
      <w:tr w:rsidR="00C94CB6" w:rsidRPr="003C017E" w14:paraId="1998178D" w14:textId="77777777" w:rsidTr="00C94CB6">
        <w:trPr>
          <w:jc w:val="center"/>
        </w:trPr>
        <w:tc>
          <w:tcPr>
            <w:tcW w:w="2025" w:type="dxa"/>
            <w:tcBorders>
              <w:left w:val="single" w:sz="12" w:space="0" w:color="auto"/>
            </w:tcBorders>
            <w:shd w:val="clear" w:color="auto" w:fill="auto"/>
          </w:tcPr>
          <w:p w14:paraId="3EF50BE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506" w:type="dxa"/>
            <w:shd w:val="clear" w:color="auto" w:fill="auto"/>
          </w:tcPr>
          <w:p w14:paraId="59D6C761"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127" w:type="dxa"/>
            <w:tcBorders>
              <w:right w:val="single" w:sz="12" w:space="0" w:color="auto"/>
            </w:tcBorders>
            <w:shd w:val="clear" w:color="auto" w:fill="auto"/>
          </w:tcPr>
          <w:p w14:paraId="1FABB6F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w:t>
            </w:r>
          </w:p>
        </w:tc>
      </w:tr>
      <w:tr w:rsidR="00C94CB6" w:rsidRPr="003C017E" w14:paraId="5046C742" w14:textId="77777777" w:rsidTr="00C94CB6">
        <w:trPr>
          <w:jc w:val="center"/>
        </w:trPr>
        <w:tc>
          <w:tcPr>
            <w:tcW w:w="2025" w:type="dxa"/>
            <w:tcBorders>
              <w:left w:val="single" w:sz="12" w:space="0" w:color="auto"/>
            </w:tcBorders>
            <w:shd w:val="clear" w:color="auto" w:fill="auto"/>
          </w:tcPr>
          <w:p w14:paraId="7ACC379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506" w:type="dxa"/>
            <w:shd w:val="clear" w:color="auto" w:fill="auto"/>
          </w:tcPr>
          <w:p w14:paraId="077C8A2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127" w:type="dxa"/>
            <w:tcBorders>
              <w:right w:val="single" w:sz="12" w:space="0" w:color="auto"/>
            </w:tcBorders>
            <w:shd w:val="clear" w:color="auto" w:fill="auto"/>
          </w:tcPr>
          <w:p w14:paraId="4FCB960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w:t>
            </w:r>
          </w:p>
        </w:tc>
      </w:tr>
      <w:tr w:rsidR="00C94CB6" w:rsidRPr="003C017E" w14:paraId="05BC83ED" w14:textId="77777777" w:rsidTr="00C94CB6">
        <w:trPr>
          <w:jc w:val="center"/>
        </w:trPr>
        <w:tc>
          <w:tcPr>
            <w:tcW w:w="2025" w:type="dxa"/>
            <w:tcBorders>
              <w:left w:val="single" w:sz="12" w:space="0" w:color="auto"/>
            </w:tcBorders>
            <w:shd w:val="clear" w:color="auto" w:fill="auto"/>
          </w:tcPr>
          <w:p w14:paraId="4657047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506" w:type="dxa"/>
            <w:shd w:val="clear" w:color="auto" w:fill="auto"/>
          </w:tcPr>
          <w:p w14:paraId="1353531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127" w:type="dxa"/>
            <w:tcBorders>
              <w:right w:val="single" w:sz="12" w:space="0" w:color="auto"/>
            </w:tcBorders>
            <w:shd w:val="clear" w:color="auto" w:fill="auto"/>
          </w:tcPr>
          <w:p w14:paraId="7EA7C84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w:t>
            </w:r>
          </w:p>
        </w:tc>
      </w:tr>
      <w:tr w:rsidR="00C94CB6" w:rsidRPr="003C017E" w14:paraId="6157D86A" w14:textId="77777777" w:rsidTr="00C94CB6">
        <w:trPr>
          <w:jc w:val="center"/>
        </w:trPr>
        <w:tc>
          <w:tcPr>
            <w:tcW w:w="2025" w:type="dxa"/>
            <w:tcBorders>
              <w:left w:val="single" w:sz="12" w:space="0" w:color="auto"/>
            </w:tcBorders>
            <w:shd w:val="clear" w:color="auto" w:fill="auto"/>
          </w:tcPr>
          <w:p w14:paraId="2C1DCD14"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lastRenderedPageBreak/>
              <w:t>E</w:t>
            </w:r>
          </w:p>
        </w:tc>
        <w:tc>
          <w:tcPr>
            <w:tcW w:w="2506" w:type="dxa"/>
            <w:shd w:val="clear" w:color="auto" w:fill="auto"/>
          </w:tcPr>
          <w:p w14:paraId="0E5131A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127" w:type="dxa"/>
            <w:tcBorders>
              <w:right w:val="single" w:sz="12" w:space="0" w:color="auto"/>
            </w:tcBorders>
            <w:shd w:val="clear" w:color="auto" w:fill="auto"/>
          </w:tcPr>
          <w:p w14:paraId="5BEAFF7A"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3</w:t>
            </w:r>
          </w:p>
        </w:tc>
      </w:tr>
      <w:tr w:rsidR="00C94CB6" w:rsidRPr="003C017E" w14:paraId="22681102" w14:textId="77777777" w:rsidTr="00C94CB6">
        <w:trPr>
          <w:jc w:val="center"/>
        </w:trPr>
        <w:tc>
          <w:tcPr>
            <w:tcW w:w="2025" w:type="dxa"/>
            <w:tcBorders>
              <w:left w:val="single" w:sz="12" w:space="0" w:color="auto"/>
              <w:bottom w:val="single" w:sz="12" w:space="0" w:color="auto"/>
            </w:tcBorders>
            <w:shd w:val="clear" w:color="auto" w:fill="auto"/>
          </w:tcPr>
          <w:p w14:paraId="0216465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506" w:type="dxa"/>
            <w:tcBorders>
              <w:bottom w:val="single" w:sz="12" w:space="0" w:color="auto"/>
            </w:tcBorders>
            <w:shd w:val="clear" w:color="auto" w:fill="auto"/>
          </w:tcPr>
          <w:p w14:paraId="2B94ECF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0B53A18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0D613B38" w14:textId="77777777" w:rsidR="00C94CB6" w:rsidRPr="003C017E" w:rsidRDefault="00C94CB6" w:rsidP="00C94CB6">
      <w:pPr>
        <w:jc w:val="both"/>
        <w:rPr>
          <w:rFonts w:ascii="Calibri" w:hAnsi="Calibri" w:cs="Calibri"/>
          <w:sz w:val="22"/>
          <w:szCs w:val="22"/>
        </w:rPr>
      </w:pPr>
    </w:p>
    <w:p w14:paraId="66297D60" w14:textId="77777777" w:rsidR="00C94CB6" w:rsidRPr="003C017E" w:rsidRDefault="00C94CB6" w:rsidP="00C94CB6">
      <w:pPr>
        <w:spacing w:before="120" w:after="120"/>
        <w:jc w:val="both"/>
        <w:rPr>
          <w:rFonts w:ascii="Calibri" w:hAnsi="Calibri" w:cs="Calibri"/>
          <w:sz w:val="22"/>
          <w:szCs w:val="22"/>
        </w:rPr>
      </w:pPr>
      <w:bookmarkStart w:id="661" w:name="_Hlk136853032"/>
      <w:r w:rsidRPr="003C017E">
        <w:rPr>
          <w:rFonts w:ascii="Calibri" w:hAnsi="Calibri" w:cs="Calibri"/>
          <w:sz w:val="22"/>
          <w:szCs w:val="22"/>
        </w:rPr>
        <w:t>Jednotlivé části SZZ jsou hodnoceny stupni, z nichž se vypočítá aritmetický průměr. Při celkovém hodnocení se vychází z klasifikační stupnice ECTS.</w:t>
      </w:r>
    </w:p>
    <w:p w14:paraId="60BBC841"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C94CB6" w:rsidRPr="003C017E" w14:paraId="43370F35" w14:textId="77777777" w:rsidTr="00C94CB6">
        <w:tc>
          <w:tcPr>
            <w:tcW w:w="1985" w:type="dxa"/>
            <w:tcBorders>
              <w:top w:val="single" w:sz="12" w:space="0" w:color="auto"/>
              <w:left w:val="single" w:sz="12" w:space="0" w:color="auto"/>
              <w:bottom w:val="single" w:sz="12" w:space="0" w:color="auto"/>
            </w:tcBorders>
            <w:shd w:val="clear" w:color="auto" w:fill="auto"/>
          </w:tcPr>
          <w:bookmarkEnd w:id="661"/>
          <w:p w14:paraId="1EFE538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DD77428"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D8FDDA6"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b/>
                <w:sz w:val="22"/>
                <w:szCs w:val="22"/>
              </w:rPr>
              <w:t>Rozsah</w:t>
            </w:r>
          </w:p>
        </w:tc>
      </w:tr>
      <w:tr w:rsidR="00C94CB6" w:rsidRPr="003C017E" w14:paraId="3CC93550" w14:textId="77777777" w:rsidTr="00C94CB6">
        <w:tc>
          <w:tcPr>
            <w:tcW w:w="1985" w:type="dxa"/>
            <w:tcBorders>
              <w:top w:val="single" w:sz="12" w:space="0" w:color="auto"/>
              <w:left w:val="single" w:sz="12" w:space="0" w:color="auto"/>
            </w:tcBorders>
            <w:shd w:val="clear" w:color="auto" w:fill="auto"/>
          </w:tcPr>
          <w:p w14:paraId="324F3F4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A</w:t>
            </w:r>
          </w:p>
        </w:tc>
        <w:tc>
          <w:tcPr>
            <w:tcW w:w="2409" w:type="dxa"/>
            <w:tcBorders>
              <w:top w:val="single" w:sz="12" w:space="0" w:color="auto"/>
            </w:tcBorders>
            <w:shd w:val="clear" w:color="auto" w:fill="auto"/>
          </w:tcPr>
          <w:p w14:paraId="253BEE5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0732A3F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1,00 – 1,24</w:t>
            </w:r>
          </w:p>
        </w:tc>
      </w:tr>
      <w:tr w:rsidR="00C94CB6" w:rsidRPr="003C017E" w14:paraId="03947C39" w14:textId="77777777" w:rsidTr="00C94CB6">
        <w:tc>
          <w:tcPr>
            <w:tcW w:w="1985" w:type="dxa"/>
            <w:tcBorders>
              <w:left w:val="single" w:sz="12" w:space="0" w:color="auto"/>
            </w:tcBorders>
            <w:shd w:val="clear" w:color="auto" w:fill="auto"/>
          </w:tcPr>
          <w:p w14:paraId="0E0F1E3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B</w:t>
            </w:r>
          </w:p>
        </w:tc>
        <w:tc>
          <w:tcPr>
            <w:tcW w:w="2409" w:type="dxa"/>
            <w:shd w:val="clear" w:color="auto" w:fill="auto"/>
          </w:tcPr>
          <w:p w14:paraId="75063FB9"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velmi dobře</w:t>
            </w:r>
          </w:p>
        </w:tc>
        <w:tc>
          <w:tcPr>
            <w:tcW w:w="2268" w:type="dxa"/>
            <w:tcBorders>
              <w:right w:val="single" w:sz="12" w:space="0" w:color="auto"/>
            </w:tcBorders>
            <w:shd w:val="clear" w:color="auto" w:fill="auto"/>
          </w:tcPr>
          <w:p w14:paraId="0BC79B10"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1,25 – 1,50</w:t>
            </w:r>
          </w:p>
        </w:tc>
      </w:tr>
      <w:tr w:rsidR="00C94CB6" w:rsidRPr="003C017E" w14:paraId="43D5E123" w14:textId="77777777" w:rsidTr="00C94CB6">
        <w:tc>
          <w:tcPr>
            <w:tcW w:w="1985" w:type="dxa"/>
            <w:tcBorders>
              <w:left w:val="single" w:sz="12" w:space="0" w:color="auto"/>
            </w:tcBorders>
            <w:shd w:val="clear" w:color="auto" w:fill="auto"/>
          </w:tcPr>
          <w:p w14:paraId="726E4E27"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C</w:t>
            </w:r>
          </w:p>
        </w:tc>
        <w:tc>
          <w:tcPr>
            <w:tcW w:w="2409" w:type="dxa"/>
            <w:shd w:val="clear" w:color="auto" w:fill="auto"/>
          </w:tcPr>
          <w:p w14:paraId="0CB917E5"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dobře</w:t>
            </w:r>
          </w:p>
        </w:tc>
        <w:tc>
          <w:tcPr>
            <w:tcW w:w="2268" w:type="dxa"/>
            <w:tcBorders>
              <w:right w:val="single" w:sz="12" w:space="0" w:color="auto"/>
            </w:tcBorders>
            <w:shd w:val="clear" w:color="auto" w:fill="auto"/>
          </w:tcPr>
          <w:p w14:paraId="33D66B0F"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1,51 – 2,00</w:t>
            </w:r>
          </w:p>
        </w:tc>
      </w:tr>
      <w:tr w:rsidR="00C94CB6" w:rsidRPr="003C017E" w14:paraId="3705D418" w14:textId="77777777" w:rsidTr="00C94CB6">
        <w:tc>
          <w:tcPr>
            <w:tcW w:w="1985" w:type="dxa"/>
            <w:tcBorders>
              <w:left w:val="single" w:sz="12" w:space="0" w:color="auto"/>
            </w:tcBorders>
            <w:shd w:val="clear" w:color="auto" w:fill="auto"/>
          </w:tcPr>
          <w:p w14:paraId="7F2AC88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w:t>
            </w:r>
          </w:p>
        </w:tc>
        <w:tc>
          <w:tcPr>
            <w:tcW w:w="2409" w:type="dxa"/>
            <w:shd w:val="clear" w:color="auto" w:fill="auto"/>
          </w:tcPr>
          <w:p w14:paraId="275B50C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uspokojivě</w:t>
            </w:r>
          </w:p>
        </w:tc>
        <w:tc>
          <w:tcPr>
            <w:tcW w:w="2268" w:type="dxa"/>
            <w:tcBorders>
              <w:right w:val="single" w:sz="12" w:space="0" w:color="auto"/>
            </w:tcBorders>
            <w:shd w:val="clear" w:color="auto" w:fill="auto"/>
          </w:tcPr>
          <w:p w14:paraId="75361663"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2,01 – 2,50</w:t>
            </w:r>
          </w:p>
        </w:tc>
      </w:tr>
      <w:tr w:rsidR="00C94CB6" w:rsidRPr="003C017E" w14:paraId="07515B96" w14:textId="77777777" w:rsidTr="00C94CB6">
        <w:tc>
          <w:tcPr>
            <w:tcW w:w="1985" w:type="dxa"/>
            <w:tcBorders>
              <w:left w:val="single" w:sz="12" w:space="0" w:color="auto"/>
            </w:tcBorders>
            <w:shd w:val="clear" w:color="auto" w:fill="auto"/>
          </w:tcPr>
          <w:p w14:paraId="75A6679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E</w:t>
            </w:r>
          </w:p>
        </w:tc>
        <w:tc>
          <w:tcPr>
            <w:tcW w:w="2409" w:type="dxa"/>
            <w:shd w:val="clear" w:color="auto" w:fill="auto"/>
          </w:tcPr>
          <w:p w14:paraId="0BE0377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dostatečně</w:t>
            </w:r>
          </w:p>
        </w:tc>
        <w:tc>
          <w:tcPr>
            <w:tcW w:w="2268" w:type="dxa"/>
            <w:tcBorders>
              <w:right w:val="single" w:sz="12" w:space="0" w:color="auto"/>
            </w:tcBorders>
            <w:shd w:val="clear" w:color="auto" w:fill="auto"/>
          </w:tcPr>
          <w:p w14:paraId="33BD7C2B"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2,51 – 3,00</w:t>
            </w:r>
          </w:p>
        </w:tc>
      </w:tr>
      <w:tr w:rsidR="00C94CB6" w:rsidRPr="003C017E" w14:paraId="7A3B7553" w14:textId="77777777" w:rsidTr="00C94CB6">
        <w:tc>
          <w:tcPr>
            <w:tcW w:w="1985" w:type="dxa"/>
            <w:tcBorders>
              <w:left w:val="single" w:sz="12" w:space="0" w:color="auto"/>
              <w:bottom w:val="single" w:sz="12" w:space="0" w:color="auto"/>
            </w:tcBorders>
            <w:shd w:val="clear" w:color="auto" w:fill="auto"/>
          </w:tcPr>
          <w:p w14:paraId="5733346D"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F</w:t>
            </w:r>
          </w:p>
        </w:tc>
        <w:tc>
          <w:tcPr>
            <w:tcW w:w="2409" w:type="dxa"/>
            <w:tcBorders>
              <w:bottom w:val="single" w:sz="12" w:space="0" w:color="auto"/>
            </w:tcBorders>
            <w:shd w:val="clear" w:color="auto" w:fill="auto"/>
          </w:tcPr>
          <w:p w14:paraId="626F1682"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5ABF5C0E" w14:textId="77777777" w:rsidR="00C94CB6" w:rsidRPr="003C017E" w:rsidRDefault="00C94CB6" w:rsidP="00C94CB6">
            <w:pPr>
              <w:spacing w:after="60"/>
              <w:jc w:val="center"/>
              <w:rPr>
                <w:rFonts w:ascii="Calibri" w:hAnsi="Calibri" w:cs="Calibri"/>
                <w:sz w:val="22"/>
                <w:szCs w:val="22"/>
              </w:rPr>
            </w:pPr>
            <w:r w:rsidRPr="003C017E">
              <w:rPr>
                <w:rFonts w:ascii="Calibri" w:hAnsi="Calibri" w:cs="Calibri"/>
                <w:sz w:val="22"/>
                <w:szCs w:val="22"/>
              </w:rPr>
              <w:t>-</w:t>
            </w:r>
          </w:p>
        </w:tc>
      </w:tr>
    </w:tbl>
    <w:p w14:paraId="5610F51A" w14:textId="77777777" w:rsidR="00C94CB6" w:rsidRPr="003C017E" w:rsidRDefault="00C94CB6" w:rsidP="00C94CB6">
      <w:pPr>
        <w:rPr>
          <w:rFonts w:ascii="Calibri" w:hAnsi="Calibri" w:cs="Calibri"/>
          <w:sz w:val="22"/>
          <w:szCs w:val="22"/>
          <w:highlight w:val="yellow"/>
        </w:rPr>
      </w:pPr>
    </w:p>
    <w:p w14:paraId="6397BB56" w14:textId="77777777" w:rsidR="00C94CB6" w:rsidRPr="003C017E" w:rsidRDefault="00C94CB6" w:rsidP="00C94CB6">
      <w:pPr>
        <w:tabs>
          <w:tab w:val="left" w:pos="2835"/>
        </w:tabs>
        <w:spacing w:before="120" w:after="120"/>
        <w:jc w:val="both"/>
        <w:rPr>
          <w:rFonts w:ascii="Calibri" w:hAnsi="Calibri" w:cs="Calibri"/>
          <w:sz w:val="22"/>
          <w:szCs w:val="22"/>
        </w:rPr>
      </w:pPr>
      <w:bookmarkStart w:id="662" w:name="_Hlk136853042"/>
      <w:r w:rsidRPr="003C017E">
        <w:rPr>
          <w:rFonts w:ascii="Calibri" w:hAnsi="Calibri" w:cs="Calibri"/>
          <w:sz w:val="22"/>
          <w:szCs w:val="22"/>
        </w:rPr>
        <w:t xml:space="preserve">Pokud byla 1. část SZZ, tj. obhajoba </w:t>
      </w:r>
      <w:r>
        <w:rPr>
          <w:rFonts w:ascii="Calibri" w:hAnsi="Calibri" w:cs="Calibri"/>
          <w:sz w:val="22"/>
          <w:szCs w:val="22"/>
        </w:rPr>
        <w:t>D</w:t>
      </w:r>
      <w:r w:rsidRPr="003C017E">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EFACABA"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byla 2. část SZZ, tj. odborná rozprava, hodnocena lépe než stupněm „nedostatečně“ (F) a 1. část SZZ, tj. obhajoba </w:t>
      </w:r>
      <w:r>
        <w:rPr>
          <w:rFonts w:ascii="Calibri" w:hAnsi="Calibri" w:cs="Calibri"/>
          <w:sz w:val="22"/>
          <w:szCs w:val="22"/>
        </w:rPr>
        <w:t>D</w:t>
      </w:r>
      <w:r w:rsidRPr="003C017E">
        <w:rPr>
          <w:rFonts w:ascii="Calibri" w:hAnsi="Calibri" w:cs="Calibri"/>
          <w:sz w:val="22"/>
          <w:szCs w:val="22"/>
        </w:rPr>
        <w:t xml:space="preserve">P, hodnocena stupněm „nedostatečně“ (F), komise zdůvodní své rozhodnutí a uvede je do protokolu o SZZ. Student svým podpisem potvrdí, že byl se zdůvodněním seznámen. Student má možnost v opravném termínu opakovat jen 1. část SZZ, tzn. obhajobu </w:t>
      </w:r>
      <w:r>
        <w:rPr>
          <w:rFonts w:ascii="Calibri" w:hAnsi="Calibri" w:cs="Calibri"/>
          <w:sz w:val="22"/>
          <w:szCs w:val="22"/>
        </w:rPr>
        <w:t>D</w:t>
      </w:r>
      <w:r w:rsidRPr="003C017E">
        <w:rPr>
          <w:rFonts w:ascii="Calibri" w:hAnsi="Calibri" w:cs="Calibri"/>
          <w:sz w:val="22"/>
          <w:szCs w:val="22"/>
        </w:rPr>
        <w:t>P.</w:t>
      </w:r>
    </w:p>
    <w:p w14:paraId="06401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64DB57A4"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Pokud byl student hodnocen stupněm „nedostatečně“ (F) z obhajoby </w:t>
      </w:r>
      <w:r>
        <w:rPr>
          <w:rFonts w:ascii="Calibri" w:hAnsi="Calibri" w:cs="Calibri"/>
          <w:sz w:val="22"/>
          <w:szCs w:val="22"/>
        </w:rPr>
        <w:t>D</w:t>
      </w:r>
      <w:r w:rsidRPr="003C017E">
        <w:rPr>
          <w:rFonts w:ascii="Calibri" w:hAnsi="Calibri" w:cs="Calibri"/>
          <w:sz w:val="22"/>
          <w:szCs w:val="22"/>
        </w:rPr>
        <w:t>P, bude tato původní práce přístupna vedoucímu, oponentovi i komisi, která bude hodnotit nově předloženou práci u obhajoby v opravném termínu SZZ.</w:t>
      </w:r>
    </w:p>
    <w:p w14:paraId="4DBE22F1"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V případě neúspěšné obhajoby </w:t>
      </w:r>
      <w:r>
        <w:rPr>
          <w:rFonts w:ascii="Calibri" w:hAnsi="Calibri" w:cs="Calibri"/>
          <w:sz w:val="22"/>
          <w:szCs w:val="22"/>
        </w:rPr>
        <w:t>D</w:t>
      </w:r>
      <w:r w:rsidRPr="003C017E">
        <w:rPr>
          <w:rFonts w:ascii="Calibri" w:hAnsi="Calibri" w:cs="Calibri"/>
          <w:sz w:val="22"/>
          <w:szCs w:val="22"/>
        </w:rPr>
        <w:t xml:space="preserve">P nelze v opravném termínu opětovně předložit totožnou </w:t>
      </w:r>
      <w:r>
        <w:rPr>
          <w:rFonts w:ascii="Calibri" w:hAnsi="Calibri" w:cs="Calibri"/>
          <w:sz w:val="22"/>
          <w:szCs w:val="22"/>
        </w:rPr>
        <w:t>D</w:t>
      </w:r>
      <w:r w:rsidRPr="003C017E">
        <w:rPr>
          <w:rFonts w:ascii="Calibri" w:hAnsi="Calibri" w:cs="Calibri"/>
          <w:sz w:val="22"/>
          <w:szCs w:val="22"/>
        </w:rPr>
        <w:t xml:space="preserve">P. Nová </w:t>
      </w:r>
      <w:r>
        <w:rPr>
          <w:rFonts w:ascii="Calibri" w:hAnsi="Calibri" w:cs="Calibri"/>
          <w:sz w:val="22"/>
          <w:szCs w:val="22"/>
        </w:rPr>
        <w:t>D</w:t>
      </w:r>
      <w:r w:rsidRPr="003C017E">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124F54C4" w14:textId="77777777" w:rsidR="00C94CB6" w:rsidRPr="003C017E" w:rsidRDefault="00C94CB6" w:rsidP="00C94CB6">
      <w:pPr>
        <w:tabs>
          <w:tab w:val="left" w:pos="2835"/>
        </w:tabs>
        <w:spacing w:before="120" w:after="120"/>
        <w:jc w:val="both"/>
        <w:rPr>
          <w:rFonts w:ascii="Calibri" w:hAnsi="Calibri" w:cs="Calibri"/>
          <w:b/>
          <w:sz w:val="22"/>
          <w:szCs w:val="22"/>
        </w:rPr>
      </w:pPr>
      <w:r w:rsidRPr="003C017E">
        <w:rPr>
          <w:rFonts w:ascii="Calibri" w:hAnsi="Calibri" w:cs="Calibri"/>
          <w:b/>
          <w:sz w:val="22"/>
          <w:szCs w:val="22"/>
        </w:rPr>
        <w:t>Pro celkové hodnocení studia jsou stanovena následující pravidla:</w:t>
      </w:r>
    </w:p>
    <w:p w14:paraId="0873952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Na FaME se vynikajícími studijními výsledky rozumí skutečnost, kdy vážený průměr za celou dobu studia nepřesáhne hodnotu 1,30.</w:t>
      </w:r>
    </w:p>
    <w:p w14:paraId="03260BAF"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Celkové hodnocení studia:</w:t>
      </w:r>
    </w:p>
    <w:p w14:paraId="659AD8F1" w14:textId="77777777" w:rsidR="00C94CB6" w:rsidRPr="003C017E" w:rsidRDefault="00C94CB6" w:rsidP="00DA5BB8">
      <w:pPr>
        <w:numPr>
          <w:ilvl w:val="0"/>
          <w:numId w:val="47"/>
        </w:numPr>
        <w:ind w:left="426" w:hanging="425"/>
        <w:jc w:val="both"/>
        <w:rPr>
          <w:rFonts w:ascii="Calibri" w:hAnsi="Calibri" w:cs="Calibri"/>
          <w:b/>
          <w:bCs/>
          <w:iCs/>
          <w:sz w:val="22"/>
          <w:szCs w:val="22"/>
        </w:rPr>
      </w:pPr>
      <w:r w:rsidRPr="003C017E">
        <w:rPr>
          <w:rFonts w:ascii="Calibri" w:hAnsi="Calibri" w:cs="Calibri"/>
          <w:b/>
          <w:iCs/>
          <w:sz w:val="22"/>
          <w:szCs w:val="22"/>
        </w:rPr>
        <w:t>Prospěl</w:t>
      </w:r>
      <w:r w:rsidRPr="003C017E">
        <w:rPr>
          <w:rFonts w:ascii="Calibri" w:hAnsi="Calibri" w:cs="Calibri"/>
          <w:b/>
          <w:bCs/>
          <w:iCs/>
          <w:sz w:val="22"/>
          <w:szCs w:val="22"/>
        </w:rPr>
        <w:t xml:space="preserve"> </w:t>
      </w:r>
      <w:r w:rsidRPr="003C017E">
        <w:rPr>
          <w:rFonts w:ascii="Calibri" w:hAnsi="Calibri" w:cs="Calibri"/>
          <w:b/>
          <w:iCs/>
          <w:sz w:val="22"/>
          <w:szCs w:val="22"/>
        </w:rPr>
        <w:t>s</w:t>
      </w:r>
      <w:r w:rsidRPr="003C017E">
        <w:rPr>
          <w:rFonts w:ascii="Calibri" w:hAnsi="Calibri" w:cs="Calibri"/>
          <w:b/>
          <w:bCs/>
          <w:iCs/>
          <w:sz w:val="22"/>
          <w:szCs w:val="22"/>
        </w:rPr>
        <w:t> </w:t>
      </w:r>
      <w:r w:rsidRPr="003C017E">
        <w:rPr>
          <w:rFonts w:ascii="Calibri" w:hAnsi="Calibri" w:cs="Calibri"/>
          <w:b/>
          <w:iCs/>
          <w:sz w:val="22"/>
          <w:szCs w:val="22"/>
        </w:rPr>
        <w:t>vyznamenáním</w:t>
      </w:r>
    </w:p>
    <w:p w14:paraId="00818161"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 xml:space="preserve">vážený průměr za celou dobu studia v akreditovaném studijním programu nepřesáhne: </w:t>
      </w:r>
      <w:r w:rsidRPr="003C017E">
        <w:rPr>
          <w:rFonts w:ascii="Calibri" w:hAnsi="Calibri" w:cs="Calibri"/>
          <w:iCs/>
          <w:sz w:val="22"/>
          <w:szCs w:val="22"/>
        </w:rPr>
        <w:tab/>
        <w:t>pro BSP</w:t>
      </w:r>
      <w:r w:rsidRPr="003C017E">
        <w:rPr>
          <w:rFonts w:ascii="Calibri" w:hAnsi="Calibri" w:cs="Calibri"/>
          <w:iCs/>
          <w:sz w:val="22"/>
          <w:szCs w:val="22"/>
        </w:rPr>
        <w:tab/>
      </w:r>
      <w:r w:rsidRPr="003C017E">
        <w:rPr>
          <w:rFonts w:ascii="Calibri" w:hAnsi="Calibri" w:cs="Calibri"/>
          <w:iCs/>
          <w:sz w:val="22"/>
          <w:szCs w:val="22"/>
        </w:rPr>
        <w:tab/>
        <w:t>1,30</w:t>
      </w:r>
    </w:p>
    <w:p w14:paraId="034D18F8" w14:textId="77777777" w:rsidR="00C94CB6" w:rsidRPr="003C017E" w:rsidRDefault="00C94CB6" w:rsidP="00C94CB6">
      <w:pPr>
        <w:ind w:left="708" w:firstLine="708"/>
        <w:jc w:val="both"/>
        <w:rPr>
          <w:rFonts w:ascii="Calibri" w:hAnsi="Calibri" w:cs="Calibri"/>
          <w:iCs/>
          <w:sz w:val="22"/>
          <w:szCs w:val="22"/>
        </w:rPr>
      </w:pPr>
      <w:r w:rsidRPr="003C017E">
        <w:rPr>
          <w:rFonts w:ascii="Calibri" w:hAnsi="Calibri" w:cs="Calibri"/>
          <w:iCs/>
          <w:sz w:val="22"/>
          <w:szCs w:val="22"/>
        </w:rPr>
        <w:t>pro MSP</w:t>
      </w:r>
      <w:r w:rsidRPr="003C017E">
        <w:rPr>
          <w:rFonts w:ascii="Calibri" w:hAnsi="Calibri" w:cs="Calibri"/>
          <w:iCs/>
          <w:sz w:val="22"/>
          <w:szCs w:val="22"/>
        </w:rPr>
        <w:tab/>
        <w:t>1,30</w:t>
      </w:r>
    </w:p>
    <w:p w14:paraId="3FC39472" w14:textId="77777777" w:rsidR="00C94CB6" w:rsidRPr="003C017E" w:rsidRDefault="00C94CB6" w:rsidP="00C94CB6">
      <w:pPr>
        <w:tabs>
          <w:tab w:val="left" w:pos="2880"/>
        </w:tabs>
        <w:spacing w:after="60"/>
        <w:jc w:val="both"/>
        <w:rPr>
          <w:rFonts w:ascii="Calibri" w:hAnsi="Calibri" w:cs="Calibri"/>
          <w:iCs/>
          <w:sz w:val="22"/>
          <w:szCs w:val="22"/>
        </w:rPr>
      </w:pPr>
      <w:r w:rsidRPr="003C017E">
        <w:rPr>
          <w:rFonts w:ascii="Calibri" w:hAnsi="Calibri" w:cs="Calibri"/>
          <w:iCs/>
          <w:sz w:val="22"/>
          <w:szCs w:val="22"/>
        </w:rPr>
        <w:t>VŠ diplom s vyznamenáním, mohou obdržet studenti, kteří byli při SZZ klasifikováni s celkovým prospěchem „výborně“ (A) nebo „velmi dobře“ (B).</w:t>
      </w:r>
    </w:p>
    <w:p w14:paraId="4D22C126"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t>Prospěl</w:t>
      </w:r>
    </w:p>
    <w:p w14:paraId="4958B754"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absolvování SZZ s celkovým prospěchem „výborně“ (A), „velmi dobře“ (B), „dobře“(C), „uspokojivě“ (D) nebo „dostatečně“ (E).</w:t>
      </w:r>
    </w:p>
    <w:p w14:paraId="6B7DFA43" w14:textId="77777777" w:rsidR="00C94CB6" w:rsidRPr="003C017E" w:rsidRDefault="00C94CB6" w:rsidP="00DA5BB8">
      <w:pPr>
        <w:numPr>
          <w:ilvl w:val="0"/>
          <w:numId w:val="47"/>
        </w:numPr>
        <w:ind w:left="426" w:hanging="425"/>
        <w:jc w:val="both"/>
        <w:rPr>
          <w:rFonts w:ascii="Calibri" w:hAnsi="Calibri" w:cs="Calibri"/>
          <w:b/>
          <w:iCs/>
          <w:sz w:val="22"/>
          <w:szCs w:val="22"/>
        </w:rPr>
      </w:pPr>
      <w:r w:rsidRPr="003C017E">
        <w:rPr>
          <w:rFonts w:ascii="Calibri" w:hAnsi="Calibri" w:cs="Calibri"/>
          <w:b/>
          <w:iCs/>
          <w:sz w:val="22"/>
          <w:szCs w:val="22"/>
        </w:rPr>
        <w:lastRenderedPageBreak/>
        <w:t>Neprospěl</w:t>
      </w:r>
    </w:p>
    <w:p w14:paraId="5AF6D9FE" w14:textId="77777777" w:rsidR="00C94CB6" w:rsidRPr="003C017E" w:rsidRDefault="00C94CB6" w:rsidP="00DA5BB8">
      <w:pPr>
        <w:numPr>
          <w:ilvl w:val="0"/>
          <w:numId w:val="48"/>
        </w:numPr>
        <w:ind w:left="851"/>
        <w:jc w:val="both"/>
        <w:rPr>
          <w:rFonts w:ascii="Calibri" w:hAnsi="Calibri" w:cs="Calibri"/>
          <w:iCs/>
          <w:sz w:val="22"/>
          <w:szCs w:val="22"/>
        </w:rPr>
      </w:pPr>
      <w:r w:rsidRPr="003C017E">
        <w:rPr>
          <w:rFonts w:ascii="Calibri" w:hAnsi="Calibri" w:cs="Calibri"/>
          <w:iCs/>
          <w:sz w:val="22"/>
          <w:szCs w:val="22"/>
        </w:rPr>
        <w:t>pokud byl klasifikován u SZZ stupněm „nedostatečně“ (F) u kterékoliv části SZZ.</w:t>
      </w:r>
    </w:p>
    <w:p w14:paraId="4B15D6A4" w14:textId="77777777" w:rsidR="00C94CB6" w:rsidRPr="003C017E" w:rsidRDefault="00C94CB6" w:rsidP="00C94CB6">
      <w:pPr>
        <w:ind w:left="1416" w:firstLine="24"/>
        <w:jc w:val="both"/>
        <w:rPr>
          <w:rFonts w:ascii="Calibri" w:hAnsi="Calibri" w:cs="Calibri"/>
          <w:iCs/>
          <w:sz w:val="22"/>
          <w:szCs w:val="22"/>
        </w:rPr>
      </w:pPr>
    </w:p>
    <w:p w14:paraId="1FD824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Témata kvalifikačních prací korespondují se zaměřením studijního programu a s profilem absolventa studijního programu </w:t>
      </w:r>
      <w:r>
        <w:rPr>
          <w:rFonts w:ascii="Calibri" w:hAnsi="Calibri" w:cs="Calibri"/>
          <w:sz w:val="22"/>
          <w:szCs w:val="22"/>
        </w:rPr>
        <w:t>Management udržitelného rozvoje</w:t>
      </w:r>
      <w:r w:rsidRPr="003C017E">
        <w:rPr>
          <w:rFonts w:ascii="Calibri" w:hAnsi="Calibri" w:cs="Calibri"/>
          <w:sz w:val="22"/>
          <w:szCs w:val="22"/>
        </w:rPr>
        <w:t>. Je možno uvést návrh témat kvalifikačních prací:</w:t>
      </w:r>
    </w:p>
    <w:p w14:paraId="4200E550"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Ekonomická udržitelnost vybraných podnikových procesů</w:t>
      </w:r>
    </w:p>
    <w:p w14:paraId="3769FED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Vytvoření strategie udržitelnosti podniku </w:t>
      </w:r>
    </w:p>
    <w:p w14:paraId="78622A3C"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Implementace strategie udržitelnosti podniku </w:t>
      </w:r>
    </w:p>
    <w:p w14:paraId="68FB3F79"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Ekonomické zhodnocení udržitelných opatření ve vybrané společnosti</w:t>
      </w:r>
    </w:p>
    <w:p w14:paraId="09BEF29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Životní cyklus výrobku a jeho uhlíkové stopy ve vybrané společnosti</w:t>
      </w:r>
    </w:p>
    <w:p w14:paraId="7D6CE7A3"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firmě </w:t>
      </w:r>
    </w:p>
    <w:p w14:paraId="55FF4A2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Systém managementu odpadového hospodářství ve obci </w:t>
      </w:r>
    </w:p>
    <w:p w14:paraId="3DCDAB3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Aspekty environmentální udržitelnosti v podnikatelském záměru </w:t>
      </w:r>
    </w:p>
    <w:p w14:paraId="162D4088"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Analýza materiálových toků a procesů ve firmě z hlediska trvalé udržitelnosti a návrhy na opatření</w:t>
      </w:r>
    </w:p>
    <w:p w14:paraId="6111710E"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Ekologická opatření ve firmě </w:t>
      </w:r>
    </w:p>
    <w:p w14:paraId="752B032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Bilance energetických toků v krajině ve vztahu ke strategiím rozvoje příslušných municipalit</w:t>
      </w:r>
    </w:p>
    <w:p w14:paraId="0E249336"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Podpora rozhodování o způsobech recyklace ve firmě </w:t>
      </w:r>
    </w:p>
    <w:p w14:paraId="2C304055"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Mitigační a adaptační opatření v reakci na změnu klimatu ve strategii samosprávy </w:t>
      </w:r>
    </w:p>
    <w:p w14:paraId="5220BBD1" w14:textId="77777777" w:rsidR="00C94CB6" w:rsidRPr="00F75D4D"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 xml:space="preserve">Analýza životního cyklu vybraného produktu ve firmě </w:t>
      </w:r>
    </w:p>
    <w:p w14:paraId="4CD230F1" w14:textId="77777777" w:rsidR="00C94CB6" w:rsidRDefault="00C94CB6" w:rsidP="00DA5BB8">
      <w:pPr>
        <w:numPr>
          <w:ilvl w:val="0"/>
          <w:numId w:val="48"/>
        </w:numPr>
        <w:tabs>
          <w:tab w:val="left" w:pos="284"/>
        </w:tabs>
        <w:ind w:hanging="2160"/>
        <w:jc w:val="both"/>
        <w:rPr>
          <w:rFonts w:ascii="Calibri" w:eastAsia="Calibri" w:hAnsi="Calibri" w:cs="Calibri"/>
          <w:sz w:val="22"/>
          <w:szCs w:val="22"/>
          <w:lang w:eastAsia="en-US"/>
        </w:rPr>
      </w:pPr>
      <w:r w:rsidRPr="00F75D4D">
        <w:rPr>
          <w:rFonts w:ascii="Calibri" w:eastAsia="Calibri" w:hAnsi="Calibri" w:cs="Calibri"/>
          <w:sz w:val="22"/>
          <w:szCs w:val="22"/>
          <w:lang w:eastAsia="en-US"/>
        </w:rPr>
        <w:t>Cost-benefit analýza zavádění ekologických technologií do podniku</w:t>
      </w:r>
    </w:p>
    <w:p w14:paraId="36AC7C98" w14:textId="77777777" w:rsidR="00C94CB6" w:rsidRPr="003C017E" w:rsidRDefault="00C94CB6" w:rsidP="00C94CB6">
      <w:pPr>
        <w:jc w:val="both"/>
        <w:rPr>
          <w:rFonts w:ascii="Calibri" w:hAnsi="Calibri" w:cs="Calibri"/>
          <w:iCs/>
          <w:sz w:val="22"/>
          <w:szCs w:val="22"/>
        </w:rPr>
      </w:pPr>
    </w:p>
    <w:p w14:paraId="1234B467" w14:textId="77777777" w:rsidR="00C94CB6" w:rsidRPr="003C017E" w:rsidRDefault="00C94CB6" w:rsidP="00C94CB6">
      <w:pPr>
        <w:jc w:val="both"/>
        <w:rPr>
          <w:rFonts w:ascii="Calibri" w:hAnsi="Calibri" w:cs="Calibri"/>
          <w:iCs/>
          <w:sz w:val="22"/>
          <w:szCs w:val="22"/>
        </w:rPr>
      </w:pPr>
      <w:r w:rsidRPr="003C017E">
        <w:rPr>
          <w:rFonts w:ascii="Calibri" w:hAnsi="Calibri" w:cs="Calibri"/>
          <w:iCs/>
          <w:sz w:val="22"/>
          <w:szCs w:val="22"/>
        </w:rPr>
        <w:t xml:space="preserve">Na FaME UTB ve Zlíně je vnitřní normou SD </w:t>
      </w:r>
      <w:r>
        <w:rPr>
          <w:rFonts w:ascii="Calibri" w:hAnsi="Calibri" w:cs="Calibri"/>
          <w:iCs/>
          <w:sz w:val="22"/>
          <w:szCs w:val="22"/>
        </w:rPr>
        <w:t>4</w:t>
      </w:r>
      <w:r w:rsidRPr="003C017E">
        <w:rPr>
          <w:rFonts w:ascii="Calibri" w:hAnsi="Calibri" w:cs="Calibri"/>
          <w:iCs/>
          <w:sz w:val="22"/>
          <w:szCs w:val="22"/>
        </w:rPr>
        <w:t>/202</w:t>
      </w:r>
      <w:r>
        <w:rPr>
          <w:rFonts w:ascii="Calibri" w:hAnsi="Calibri" w:cs="Calibri"/>
          <w:iCs/>
          <w:sz w:val="22"/>
          <w:szCs w:val="22"/>
        </w:rPr>
        <w:t>2</w:t>
      </w:r>
      <w:r w:rsidRPr="003C017E">
        <w:rPr>
          <w:rFonts w:ascii="Calibri" w:hAnsi="Calibri" w:cs="Calibri"/>
          <w:iCs/>
          <w:sz w:val="22"/>
          <w:szCs w:val="22"/>
        </w:rPr>
        <w:t xml:space="preserve"> </w:t>
      </w:r>
      <w:hyperlink r:id="rId150" w:history="1">
        <w:r w:rsidRPr="003C017E">
          <w:rPr>
            <w:rFonts w:ascii="Calibri" w:hAnsi="Calibri" w:cs="Calibri"/>
            <w:color w:val="0563C1"/>
            <w:sz w:val="22"/>
            <w:szCs w:val="22"/>
            <w:u w:val="single"/>
          </w:rPr>
          <w:t>Směrnice děkana doplňující hodnocení a řízení rozvoje pedagogických, tvůrčích, řídicích a dalších činností akademických a vědeckých pracovníků UTB</w:t>
        </w:r>
      </w:hyperlink>
      <w:r w:rsidRPr="003C017E">
        <w:rPr>
          <w:rFonts w:ascii="Calibri" w:hAnsi="Calibri" w:cs="Calibri"/>
          <w:sz w:val="22"/>
          <w:szCs w:val="22"/>
        </w:rPr>
        <w:t xml:space="preserve"> </w:t>
      </w:r>
      <w:r w:rsidRPr="003C017E">
        <w:rPr>
          <w:rFonts w:ascii="Calibri" w:hAnsi="Calibri" w:cs="Calibri"/>
          <w:iCs/>
          <w:sz w:val="22"/>
          <w:szCs w:val="22"/>
        </w:rPr>
        <w:t>stanoven maximální počet vedených BP a DP jedním akademickým pracovníkem v souhrnu BP a DP na UTB na 1</w:t>
      </w:r>
      <w:r>
        <w:rPr>
          <w:rFonts w:ascii="Calibri" w:hAnsi="Calibri" w:cs="Calibri"/>
          <w:iCs/>
          <w:sz w:val="22"/>
          <w:szCs w:val="22"/>
        </w:rPr>
        <w:t>5</w:t>
      </w:r>
      <w:r w:rsidRPr="003C017E">
        <w:rPr>
          <w:rFonts w:ascii="Calibri" w:hAnsi="Calibri" w:cs="Calibri"/>
          <w:iCs/>
          <w:sz w:val="22"/>
          <w:szCs w:val="22"/>
        </w:rPr>
        <w:t>.</w:t>
      </w:r>
    </w:p>
    <w:p w14:paraId="0AF99D73" w14:textId="77777777" w:rsidR="00C94CB6" w:rsidRPr="003C017E" w:rsidRDefault="00C94CB6" w:rsidP="00C94CB6">
      <w:pPr>
        <w:jc w:val="both"/>
        <w:rPr>
          <w:rFonts w:ascii="Calibri" w:hAnsi="Calibri" w:cs="Calibri"/>
          <w:iCs/>
          <w:sz w:val="22"/>
          <w:szCs w:val="22"/>
        </w:rPr>
      </w:pPr>
    </w:p>
    <w:p w14:paraId="251A09F0" w14:textId="77777777" w:rsidR="00C94CB6" w:rsidRPr="003C017E" w:rsidRDefault="00C94CB6" w:rsidP="00C94CB6">
      <w:pPr>
        <w:spacing w:after="600"/>
        <w:jc w:val="both"/>
        <w:rPr>
          <w:rFonts w:ascii="Calibri" w:hAnsi="Calibri" w:cs="Calibri"/>
          <w:sz w:val="22"/>
          <w:szCs w:val="22"/>
        </w:rPr>
      </w:pPr>
      <w:r w:rsidRPr="003C017E">
        <w:rPr>
          <w:rFonts w:ascii="Calibri" w:hAnsi="Calibri" w:cs="Calibri"/>
          <w:sz w:val="22"/>
          <w:szCs w:val="22"/>
        </w:rPr>
        <w:t>Všechny kvalifikační práce jsou centrálně ukládány na elektronickém úložišti Digitální knihovna UTB</w:t>
      </w:r>
      <w:r w:rsidRPr="003C017E">
        <w:rPr>
          <w:rFonts w:ascii="Calibri" w:hAnsi="Calibri" w:cs="Calibri"/>
          <w:i/>
          <w:sz w:val="22"/>
          <w:szCs w:val="22"/>
        </w:rPr>
        <w:t xml:space="preserve"> (</w:t>
      </w:r>
      <w:hyperlink r:id="rId151" w:history="1">
        <w:r w:rsidRPr="003C017E">
          <w:rPr>
            <w:rFonts w:ascii="Calibri" w:hAnsi="Calibri" w:cs="Calibri"/>
            <w:i/>
            <w:color w:val="0000FF"/>
            <w:sz w:val="22"/>
            <w:szCs w:val="22"/>
            <w:u w:val="single"/>
          </w:rPr>
          <w:t>https://digilib.k.utb.cz</w:t>
        </w:r>
      </w:hyperlink>
      <w:r w:rsidRPr="003C017E">
        <w:rPr>
          <w:rFonts w:ascii="Calibri" w:hAnsi="Calibri" w:cs="Calibri"/>
          <w:i/>
          <w:sz w:val="22"/>
          <w:szCs w:val="22"/>
        </w:rPr>
        <w:t>).</w:t>
      </w:r>
    </w:p>
    <w:p w14:paraId="72FC08C3"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bookmarkStart w:id="663" w:name="_Hlk136853178"/>
      <w:bookmarkEnd w:id="662"/>
      <w:r w:rsidRPr="003C017E">
        <w:rPr>
          <w:rFonts w:ascii="Calibri" w:hAnsi="Calibri" w:cs="Calibri"/>
          <w:b/>
          <w:color w:val="365F91"/>
          <w:sz w:val="32"/>
          <w:szCs w:val="26"/>
        </w:rPr>
        <w:t>Vzdělávací a tvůrčí činnost ve studijním programu</w:t>
      </w:r>
    </w:p>
    <w:p w14:paraId="49E9131B"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3.1</w:t>
      </w:r>
      <w:r w:rsidRPr="008035BE">
        <w:rPr>
          <w:rFonts w:ascii="Calibri" w:hAnsi="Calibri" w:cs="Calibri"/>
          <w:b/>
          <w:color w:val="000000"/>
          <w:sz w:val="24"/>
          <w:szCs w:val="24"/>
        </w:rPr>
        <w:t xml:space="preserve"> </w:t>
      </w:r>
      <w:r w:rsidRPr="003C017E">
        <w:rPr>
          <w:rFonts w:ascii="Calibri" w:hAnsi="Calibri" w:cs="Calibri"/>
          <w:b/>
          <w:color w:val="000000"/>
          <w:sz w:val="24"/>
          <w:szCs w:val="24"/>
        </w:rPr>
        <w:t>Metody výuky a hodnocení výsledků studia</w:t>
      </w:r>
    </w:p>
    <w:p w14:paraId="0D8ECCCD" w14:textId="77777777" w:rsidR="00C94CB6" w:rsidRPr="003C017E" w:rsidRDefault="00C94CB6" w:rsidP="00C94CB6">
      <w:pPr>
        <w:tabs>
          <w:tab w:val="left" w:pos="2835"/>
        </w:tabs>
        <w:spacing w:before="120" w:after="120"/>
        <w:jc w:val="both"/>
        <w:rPr>
          <w:rFonts w:ascii="Calibri" w:hAnsi="Calibri" w:cs="Calibri"/>
          <w:color w:val="00B050"/>
          <w:sz w:val="22"/>
          <w:szCs w:val="22"/>
        </w:rPr>
      </w:pPr>
      <w:r w:rsidRPr="003C017E">
        <w:rPr>
          <w:rFonts w:ascii="Calibri" w:hAnsi="Calibri" w:cs="Calibri"/>
          <w:sz w:val="22"/>
          <w:szCs w:val="22"/>
        </w:rPr>
        <w:t xml:space="preserve">Metody a způsoby výuky jsou zakotveny ve </w:t>
      </w:r>
      <w:hyperlink r:id="rId152"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i/>
          <w:sz w:val="22"/>
          <w:szCs w:val="22"/>
        </w:rPr>
        <w:t>,</w:t>
      </w:r>
      <w:r w:rsidRPr="003C017E">
        <w:rPr>
          <w:rFonts w:ascii="Calibri" w:hAnsi="Calibri" w:cs="Calibri"/>
          <w:sz w:val="22"/>
          <w:szCs w:val="22"/>
        </w:rPr>
        <w:t xml:space="preserve"> článek 7 a dále upřesněny a doplněny ve Vnitřním předpisu FaME </w:t>
      </w:r>
      <w:hyperlink r:id="rId153" w:history="1">
        <w:r w:rsidRPr="003C017E">
          <w:rPr>
            <w:rFonts w:ascii="Calibri" w:hAnsi="Calibri" w:cs="Calibri"/>
            <w:i/>
            <w:color w:val="0000FF"/>
            <w:sz w:val="22"/>
            <w:szCs w:val="22"/>
            <w:u w:val="single"/>
          </w:rPr>
          <w:t>Pravidla průběhu studia ve studijních programech uskutečňovaných na Fakultě managementu a ekonomiky:</w:t>
        </w:r>
      </w:hyperlink>
    </w:p>
    <w:p w14:paraId="3A538DB8" w14:textId="77777777" w:rsidR="00C94CB6" w:rsidRPr="00B712F2"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B712F2">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32709CFE"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Způsoby výuky uvedené v odstavci 1 jsou charakterizovány takto:</w:t>
      </w:r>
    </w:p>
    <w:p w14:paraId="25438B4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Přednášky mají charakter výkladu základních principů, metodologie dané disciplíny, problémů a jejich vzorových řešení.</w:t>
      </w:r>
    </w:p>
    <w:p w14:paraId="2B41DAF6"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1879D880"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157364C5"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lastRenderedPageBreak/>
        <w:t>Laboratorní cvičení seznamují s podstatou vyučované látky, studenti získávají zkušenosti v oblasti metodologie vědeckého výzkumu a manipulace s materiálem, přístroji a dalším laboratorním vybavením.</w:t>
      </w:r>
    </w:p>
    <w:p w14:paraId="06ED8AD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61F5546B"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1BB46AA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736D7EEF" w14:textId="77777777" w:rsidR="00C94CB6"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4AAB7BFA" w14:textId="77777777" w:rsidR="00C94CB6" w:rsidRPr="00C21BF3" w:rsidRDefault="00C94CB6" w:rsidP="00DA5BB8">
      <w:pPr>
        <w:numPr>
          <w:ilvl w:val="0"/>
          <w:numId w:val="49"/>
        </w:numPr>
        <w:tabs>
          <w:tab w:val="left" w:pos="709"/>
        </w:tabs>
        <w:spacing w:before="120" w:after="120"/>
        <w:jc w:val="both"/>
        <w:rPr>
          <w:rFonts w:ascii="Calibri" w:eastAsia="Calibri" w:hAnsi="Calibri" w:cs="Calibri"/>
          <w:sz w:val="22"/>
          <w:szCs w:val="22"/>
          <w:lang w:eastAsia="en-US"/>
        </w:rPr>
      </w:pPr>
      <w:r w:rsidRPr="00C21BF3">
        <w:rPr>
          <w:rFonts w:ascii="Calibri" w:eastAsia="Calibri" w:hAnsi="Calibri" w:cs="Calibri"/>
          <w:sz w:val="22"/>
          <w:szCs w:val="22"/>
          <w:lang w:eastAsia="en-US"/>
        </w:rPr>
        <w:t>Exkurze slouží zejména k tomu, aby se studenti seznamovali s metodami práce v mimouniverzitních institucích.</w:t>
      </w:r>
    </w:p>
    <w:p w14:paraId="2FC0080D"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Výuku doplňují individuální konzultace, přičemž rozsah a způsob jejich poskytování upravuje vnitřní předpis fakulty.</w:t>
      </w:r>
    </w:p>
    <w:p w14:paraId="7501B994"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Nedílnou součástí studijních činností studenta je zadávaná a vlastní samostatná práce.</w:t>
      </w:r>
    </w:p>
    <w:p w14:paraId="5E396151" w14:textId="77777777" w:rsidR="00C94CB6" w:rsidRPr="003C017E" w:rsidRDefault="00C94CB6" w:rsidP="00DA5BB8">
      <w:pPr>
        <w:numPr>
          <w:ilvl w:val="0"/>
          <w:numId w:val="51"/>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A5758AF" w14:textId="77777777" w:rsidR="00C94CB6" w:rsidRPr="003C017E" w:rsidRDefault="00C94CB6" w:rsidP="00C94CB6">
      <w:pPr>
        <w:tabs>
          <w:tab w:val="left" w:pos="2835"/>
        </w:tabs>
        <w:spacing w:before="120" w:after="120"/>
        <w:jc w:val="both"/>
        <w:rPr>
          <w:rFonts w:ascii="Calibri" w:hAnsi="Calibri" w:cs="Calibri"/>
          <w:sz w:val="22"/>
          <w:szCs w:val="22"/>
        </w:rPr>
      </w:pPr>
    </w:p>
    <w:p w14:paraId="63F21FDE"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Vnitřní předpis FaME dále v článku 7 doplňuje SZŘ UTB:</w:t>
      </w:r>
    </w:p>
    <w:p w14:paraId="5ABD6FD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(3) SZŘ UTB:</w:t>
      </w:r>
    </w:p>
    <w:p w14:paraId="3079B141" w14:textId="77777777" w:rsidR="00C94CB6" w:rsidRDefault="00C94CB6" w:rsidP="00DA5BB8">
      <w:pPr>
        <w:numPr>
          <w:ilvl w:val="0"/>
          <w:numId w:val="66"/>
        </w:numPr>
        <w:tabs>
          <w:tab w:val="left" w:pos="426"/>
        </w:tabs>
        <w:spacing w:before="120" w:after="120"/>
        <w:ind w:left="426" w:hanging="426"/>
        <w:jc w:val="both"/>
        <w:rPr>
          <w:rFonts w:ascii="Calibri" w:eastAsia="Calibri" w:hAnsi="Calibri" w:cs="Calibri"/>
          <w:sz w:val="22"/>
          <w:szCs w:val="22"/>
          <w:lang w:eastAsia="en-US"/>
        </w:rPr>
      </w:pPr>
      <w:r w:rsidRPr="00C21BF3">
        <w:rPr>
          <w:rFonts w:ascii="Calibri" w:eastAsia="Calibri" w:hAnsi="Calibri" w:cs="Calibri"/>
          <w:sz w:val="22"/>
          <w:szCs w:val="22"/>
          <w:lang w:eastAsia="en-US"/>
        </w:rPr>
        <w:t>Týdenní rozsah poskytování individuálních konzultací jednotlivými vyučujícími FaME je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zpravidla 2 hodiny. Přehled s uvedením konkrétní doby konání konzultací příslušných</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vyučujících vyhlašují ředitelé ústavů nejpozději týden před zahájením příslušného semestru.</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Konzultační hodiny se poskytují v období výuky v pravidelných časech a v období zkoušek</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po předchozí domluvě. Individuální konzultace lze poskytovat pomocí prostředků komunikace</w:t>
      </w:r>
      <w:r>
        <w:rPr>
          <w:rFonts w:ascii="Calibri" w:eastAsia="Calibri" w:hAnsi="Calibri" w:cs="Calibri"/>
          <w:sz w:val="22"/>
          <w:szCs w:val="22"/>
          <w:lang w:eastAsia="en-US"/>
        </w:rPr>
        <w:t xml:space="preserve"> </w:t>
      </w:r>
      <w:r w:rsidRPr="00C21BF3">
        <w:rPr>
          <w:rFonts w:ascii="Calibri" w:eastAsia="Calibri" w:hAnsi="Calibri" w:cs="Calibri"/>
          <w:sz w:val="22"/>
          <w:szCs w:val="22"/>
          <w:lang w:eastAsia="en-US"/>
        </w:rPr>
        <w:t>na dálku.</w:t>
      </w:r>
    </w:p>
    <w:p w14:paraId="4791CC07"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3F4CF1F9"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r w:rsidRPr="00C21BF3">
        <w:t xml:space="preserve"> </w:t>
      </w:r>
      <w:r w:rsidRPr="00C21BF3">
        <w:rPr>
          <w:rFonts w:ascii="Calibri" w:eastAsia="Calibri" w:hAnsi="Calibri" w:cs="Calibri"/>
          <w:sz w:val="22"/>
          <w:szCs w:val="22"/>
          <w:lang w:eastAsia="en-US"/>
        </w:rPr>
        <w:t>Ověřování studijních výsledků je možné provádět elektronicky. Bližší podrobnosti stanoví vnitřní předpis fakulty.</w:t>
      </w:r>
    </w:p>
    <w:p w14:paraId="05EBB79A" w14:textId="77777777" w:rsidR="00C94CB6"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3EEF2FC4" w14:textId="77777777" w:rsidR="00C94CB6" w:rsidRPr="00C21BF3"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Pokud student u ověřování studijních výsledků porušil závažným způsobem jeho řádný průběh, je klasifikován stupněm „nedostatečně“ nebo „nesplnil“. Hrubé porušení pravidel je považováno za disciplinární přestupek.</w:t>
      </w:r>
    </w:p>
    <w:p w14:paraId="79083B1B" w14:textId="77777777" w:rsidR="00C94CB6" w:rsidRPr="003C017E" w:rsidRDefault="00C94CB6" w:rsidP="00DA5BB8">
      <w:pPr>
        <w:numPr>
          <w:ilvl w:val="0"/>
          <w:numId w:val="50"/>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BD070E5" w14:textId="77777777" w:rsidR="00C94CB6" w:rsidRDefault="00C94CB6" w:rsidP="00DA5BB8">
      <w:pPr>
        <w:numPr>
          <w:ilvl w:val="0"/>
          <w:numId w:val="50"/>
        </w:numPr>
        <w:tabs>
          <w:tab w:val="left" w:pos="709"/>
        </w:tabs>
        <w:spacing w:before="240" w:after="120"/>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687E539" w14:textId="77777777" w:rsidR="00C94CB6" w:rsidRPr="00C21BF3" w:rsidRDefault="00C94CB6" w:rsidP="00DA5BB8">
      <w:pPr>
        <w:numPr>
          <w:ilvl w:val="0"/>
          <w:numId w:val="50"/>
        </w:numPr>
        <w:tabs>
          <w:tab w:val="left" w:pos="709"/>
        </w:tabs>
        <w:spacing w:before="240" w:after="120"/>
        <w:contextualSpacing/>
        <w:jc w:val="both"/>
        <w:rPr>
          <w:rFonts w:ascii="Calibri" w:hAnsi="Calibri" w:cs="Calibri"/>
          <w:sz w:val="22"/>
          <w:szCs w:val="22"/>
        </w:rPr>
      </w:pPr>
      <w:r w:rsidRPr="00C21BF3">
        <w:rPr>
          <w:rFonts w:ascii="Calibri" w:eastAsia="Calibri" w:hAnsi="Calibri" w:cs="Calibri"/>
          <w:sz w:val="22"/>
          <w:szCs w:val="22"/>
          <w:lang w:eastAsia="en-US"/>
        </w:rPr>
        <w:t xml:space="preserve">Výkaz o studiu je veden ve formě výpisu z IS/STAG úředně potvrzeného studijním oddělením. </w:t>
      </w:r>
    </w:p>
    <w:p w14:paraId="767181FD" w14:textId="77777777" w:rsidR="00C94CB6" w:rsidRDefault="00C94CB6" w:rsidP="00C94CB6">
      <w:pPr>
        <w:tabs>
          <w:tab w:val="left" w:pos="709"/>
        </w:tabs>
        <w:spacing w:before="240" w:after="120"/>
        <w:contextualSpacing/>
        <w:jc w:val="both"/>
        <w:rPr>
          <w:rFonts w:ascii="Calibri" w:hAnsi="Calibri" w:cs="Calibri"/>
          <w:sz w:val="22"/>
          <w:szCs w:val="22"/>
        </w:rPr>
      </w:pPr>
    </w:p>
    <w:p w14:paraId="7B94AF48" w14:textId="77777777" w:rsidR="00C94CB6" w:rsidRPr="00C21BF3" w:rsidRDefault="00C94CB6" w:rsidP="00C94CB6">
      <w:pPr>
        <w:tabs>
          <w:tab w:val="left" w:pos="709"/>
        </w:tabs>
        <w:spacing w:before="240" w:after="120"/>
        <w:contextualSpacing/>
        <w:jc w:val="both"/>
        <w:rPr>
          <w:rFonts w:ascii="Calibri" w:hAnsi="Calibri" w:cs="Calibri"/>
          <w:sz w:val="22"/>
          <w:szCs w:val="22"/>
        </w:rPr>
      </w:pPr>
      <w:r w:rsidRPr="00C21BF3">
        <w:rPr>
          <w:rFonts w:ascii="Calibri" w:hAnsi="Calibri" w:cs="Calibri"/>
          <w:sz w:val="22"/>
          <w:szCs w:val="22"/>
        </w:rPr>
        <w:t>Vnitřní předpis FaME dále v článku 10 doplňuje SZŘ UTB:</w:t>
      </w:r>
    </w:p>
    <w:p w14:paraId="12155E6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Ad odst. (1) SZŘ UTB:</w:t>
      </w:r>
    </w:p>
    <w:p w14:paraId="58D3A25B" w14:textId="77777777" w:rsidR="00C94CB6" w:rsidRPr="003C017E"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3C017E">
        <w:rPr>
          <w:rFonts w:ascii="Calibri" w:eastAsia="Calibri" w:hAnsi="Calibri" w:cs="Calibri"/>
          <w:sz w:val="22"/>
          <w:szCs w:val="22"/>
          <w:lang w:eastAsia="en-US"/>
        </w:rPr>
        <w:t xml:space="preserve">Na FaME lze v příslušném akademickém roce získat zápočet (u předmětů zakončených pouze zápočtem), klasifikovaný zápočet a konat zkoušku do konce opravného zkouškového období, které je vždy pro daný semestr výuky určeno časovým plánem. </w:t>
      </w:r>
    </w:p>
    <w:p w14:paraId="4A087073"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 u předmětů zakončených pouze zápočtem, resp. klasifikovaný zápočet) ze zapsaného předmětu v průběhu prvních čtyř týdnů výuky v daném semestru. Žádost obsahující odůvodnění podá student písemně řediteli příslušného ústavu prostřednictvím studijního oddělení FaME. Pokud je student u zkoušky nebo klasifikovaného zápočtu hodnocen stupněm „nedostatečně“ (F), nebo nezíská zápočet, pokračuje ve studiu předmětu podle standardních pravidel a podmínek.</w:t>
      </w:r>
    </w:p>
    <w:p w14:paraId="40CEBB20" w14:textId="77777777" w:rsidR="00C94CB6"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21BF3">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14:paraId="55EDA22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je možné provádět elektronicky. Pro písemné ověřování studijních výsledků pomocí prostředků komunikace na dálku se výhradně využívá LMS Moodle nebo aplikace MS Teams. Pro ústní ověřování studijních výsledků pomocí prostředků komunikace na dálku zkoušení se výhradně využívá aplikace MS Teams.</w:t>
      </w:r>
    </w:p>
    <w:p w14:paraId="1873733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Zkoušející předá vhodným způsobem studentům jednoznačné pokyny pro zahájení a průběh elektronického ověřování studijních výsledků.</w:t>
      </w:r>
    </w:p>
    <w:p w14:paraId="2018AB4D"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písemném nebo ústním, se zkoušený student i zkoušející (akademický pracovník nebo externí spolupracovník) přihlašuje do LMS Moodle nebo MS Teams pouze prostřednictvím UTB účtu. Žádný jiný typ přihlášení není povolen.</w:t>
      </w:r>
    </w:p>
    <w:p w14:paraId="6D706F07"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Při ověřování studijních výsledků pomocí prostředků komunikace na dálku má vyučující právo požadovat sdílení obrazovky a zapnutí kamery snímající nejbližší okolí pracovního prostoru studenta.</w:t>
      </w:r>
    </w:p>
    <w:p w14:paraId="0D60596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Ověřování studijních výsledků ústní formou probíhá elektronicky v době, kdy osobní přítomnost studentů není možná z důvodu krizového opatření vyhlášeného podle krizového zákona nebo z důvodu nařízení mimořádného opatření podle zvláštního zákona a umožněného rozhodnutím Ministerstva školství, mládeže a tělovýchovy ČR (dále jen „opatření orgánu veřejné moci“).</w:t>
      </w:r>
    </w:p>
    <w:p w14:paraId="44519F34"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přerušení elektronického ověřování studijních výsledků pomocí prostředků komunikace na dálku v rámci ústního zkoušení (např. ztráta spojení, výpadek sítě aj.) nelze hodnotit zkoušku „nedostatečně“. Při ztrátě spojení při ústní zkoušce se zkoušející pokusí spojení obnovit. Ztráta spojení, jak na straně zkoušejícího, tak na straně zkoušeného studenta, nesmí vést k negativnímu hodnocení studenta. Zkoušku je možné, na základě hodnocení jejího průběhu a stupně dokončení, buď uznat za úspěšně vykonanou, anebo ji anulovat. Pokud hodnocení není možné, má zkoušející právo požadovat opakování zápočtu, klasifikovaného zápočtu či zkoušky. Nehodnocený pokus je do IS/STAG zadán jako omluvený a zkoušející předá asistentce ústavu stručný záznam o realizaci ověřování, které muselo být předčasně ukončeno. Záznam obsahuje jméno zkoušeného studenta, předmět, datum zápočtu, klasifikovaného zápočtu či zkoušky, důvod pro přerušení a nehodnocení zápočtu, klasifikovaného zápočtu či zkoušky. V případě přerušení elektronického ověřování studijních výsledků, jak v případě řádného, tak i prvního opravného termínu, lze požadovat fyzickou přítomnost studenta při ověřování studijních výsledků. </w:t>
      </w:r>
    </w:p>
    <w:p w14:paraId="0A5553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V případě, že zkoušející pojme podezření, že při ověřování studijních výsledků pomocí prostředků komunikace na dálku dochází k neetickému jednání ze strany studenta, má právo příslušné ověřování studijních výsledků předčasně ukončit. </w:t>
      </w:r>
    </w:p>
    <w:p w14:paraId="067F84E1"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t xml:space="preserve">Pokud je student u ověřování studijních výsledků neúspěšný, a zároveň je klasifikován stupněm „nedostatečně“ nebo „nesplnil“, může vyučující požadovat fyzickou přítomnost studenta při dalším termínu ověřování studijních výsledků. </w:t>
      </w:r>
    </w:p>
    <w:p w14:paraId="651970AC" w14:textId="77777777" w:rsidR="00C94CB6" w:rsidRPr="00C40280" w:rsidRDefault="00C94CB6" w:rsidP="00DA5BB8">
      <w:pPr>
        <w:numPr>
          <w:ilvl w:val="0"/>
          <w:numId w:val="52"/>
        </w:numPr>
        <w:tabs>
          <w:tab w:val="left" w:pos="426"/>
        </w:tabs>
        <w:spacing w:before="120" w:after="120"/>
        <w:ind w:left="426" w:hanging="426"/>
        <w:contextualSpacing/>
        <w:jc w:val="both"/>
        <w:rPr>
          <w:rFonts w:ascii="Calibri" w:eastAsia="Calibri" w:hAnsi="Calibri" w:cs="Calibri"/>
          <w:sz w:val="22"/>
          <w:szCs w:val="22"/>
          <w:lang w:eastAsia="en-US"/>
        </w:rPr>
      </w:pPr>
      <w:r w:rsidRPr="00C40280">
        <w:rPr>
          <w:rFonts w:ascii="Calibri" w:hAnsi="Calibri"/>
          <w:sz w:val="22"/>
          <w:szCs w:val="22"/>
        </w:rPr>
        <w:lastRenderedPageBreak/>
        <w:t>Ověřování studijních výsledků písemnou formou elektronicky je možné provádět po schválení garantem předmětu pro daný semestr, kdy je předmět vyučován. Zkoušející je povinen zajistit rovnost podmínek pro všechny studenty.</w:t>
      </w:r>
    </w:p>
    <w:p w14:paraId="1C045486" w14:textId="77777777" w:rsidR="00C94CB6" w:rsidRPr="003C017E" w:rsidRDefault="00C94CB6" w:rsidP="00C94CB6">
      <w:pPr>
        <w:tabs>
          <w:tab w:val="left" w:pos="2835"/>
        </w:tabs>
        <w:spacing w:before="120" w:after="120"/>
        <w:ind w:left="425"/>
        <w:jc w:val="both"/>
        <w:rPr>
          <w:rFonts w:ascii="Calibri" w:eastAsia="Calibri" w:hAnsi="Calibri" w:cs="Calibri"/>
          <w:sz w:val="22"/>
          <w:szCs w:val="22"/>
          <w:lang w:eastAsia="en-US"/>
        </w:rPr>
      </w:pPr>
    </w:p>
    <w:p w14:paraId="6D2B4A94"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3.2</w:t>
      </w:r>
    </w:p>
    <w:p w14:paraId="30D90EEC"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21E30A7"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Přímé účasti studenta na výuce,</w:t>
      </w:r>
      <w:r w:rsidRPr="003C017E">
        <w:rPr>
          <w:rFonts w:ascii="Calibri" w:eastAsia="Calibri" w:hAnsi="Calibri" w:cs="Calibri"/>
          <w:sz w:val="22"/>
          <w:szCs w:val="22"/>
          <w:lang w:eastAsia="en-US"/>
        </w:rPr>
        <w:t xml:space="preserve"> což je definováno počtem hodin přednášek a seminářů v rámci semestru.</w:t>
      </w:r>
    </w:p>
    <w:p w14:paraId="2B3D43FF"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Samostudia</w:t>
      </w:r>
      <w:r w:rsidRPr="003C017E">
        <w:rPr>
          <w:rFonts w:ascii="Calibri" w:eastAsia="Calibri" w:hAnsi="Calibri" w:cs="Calibri"/>
          <w:sz w:val="22"/>
          <w:szCs w:val="22"/>
          <w:lang w:eastAsia="en-US"/>
        </w:rPr>
        <w:t xml:space="preserve"> neboli domácí přípravy na výuku pro zvládnutí látky z přednášek pro účely seminářů a cvičení.</w:t>
      </w:r>
    </w:p>
    <w:p w14:paraId="6866527E"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zápočet</w:t>
      </w:r>
      <w:r w:rsidRPr="003C017E">
        <w:rPr>
          <w:rFonts w:ascii="Calibri" w:eastAsia="Calibri" w:hAnsi="Calibri" w:cs="Calibri"/>
          <w:sz w:val="22"/>
          <w:szCs w:val="22"/>
          <w:lang w:eastAsia="en-US"/>
        </w:rPr>
        <w:t xml:space="preserve"> u předmětů, které jsou zakončeny zápočtem a zkouškou nebo klasifikovaným zápočtem.</w:t>
      </w:r>
    </w:p>
    <w:p w14:paraId="3877A934" w14:textId="77777777" w:rsidR="00C94CB6" w:rsidRPr="003C017E" w:rsidRDefault="00C94CB6" w:rsidP="00DA5BB8">
      <w:pPr>
        <w:numPr>
          <w:ilvl w:val="0"/>
          <w:numId w:val="53"/>
        </w:numPr>
        <w:tabs>
          <w:tab w:val="left" w:pos="709"/>
        </w:tabs>
        <w:spacing w:before="120" w:after="120"/>
        <w:contextualSpacing/>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Přípravy na zkoušku</w:t>
      </w:r>
      <w:r w:rsidRPr="003C017E">
        <w:rPr>
          <w:rFonts w:ascii="Calibri" w:eastAsia="Calibri" w:hAnsi="Calibri" w:cs="Calibri"/>
          <w:sz w:val="22"/>
          <w:szCs w:val="22"/>
          <w:lang w:eastAsia="en-US"/>
        </w:rPr>
        <w:t xml:space="preserve"> u předmětů, které jsou zakončeny zkouškou.</w:t>
      </w:r>
    </w:p>
    <w:p w14:paraId="61A30C47" w14:textId="77777777" w:rsidR="00C94CB6" w:rsidRPr="003C017E" w:rsidRDefault="00C94CB6" w:rsidP="00DA5BB8">
      <w:pPr>
        <w:numPr>
          <w:ilvl w:val="0"/>
          <w:numId w:val="53"/>
        </w:numPr>
        <w:tabs>
          <w:tab w:val="left" w:pos="709"/>
        </w:tabs>
        <w:spacing w:before="120" w:after="120"/>
        <w:ind w:left="714" w:hanging="357"/>
        <w:jc w:val="both"/>
        <w:rPr>
          <w:rFonts w:ascii="Calibri" w:eastAsia="Calibri" w:hAnsi="Calibri" w:cs="Calibri"/>
          <w:sz w:val="22"/>
          <w:szCs w:val="22"/>
          <w:lang w:eastAsia="en-US"/>
        </w:rPr>
      </w:pPr>
      <w:r w:rsidRPr="003C017E">
        <w:rPr>
          <w:rFonts w:ascii="Calibri" w:eastAsia="Calibri" w:hAnsi="Calibri" w:cs="Calibri"/>
          <w:i/>
          <w:sz w:val="22"/>
          <w:szCs w:val="22"/>
          <w:lang w:eastAsia="en-US"/>
        </w:rPr>
        <w:t>Exkurze,</w:t>
      </w:r>
      <w:r w:rsidRPr="003C017E">
        <w:rPr>
          <w:rFonts w:ascii="Calibri" w:eastAsia="Calibri" w:hAnsi="Calibri" w:cs="Calibri"/>
          <w:sz w:val="22"/>
          <w:szCs w:val="22"/>
          <w:lang w:eastAsia="en-US"/>
        </w:rPr>
        <w:t xml:space="preserve"> pokud je nutná pro praktickou výuku nebo demonstrativní výuku.</w:t>
      </w:r>
    </w:p>
    <w:p w14:paraId="471AD835"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V kombinované formě studia je vysoká část studijní zátěže zaměřena na samostudium.</w:t>
      </w:r>
    </w:p>
    <w:p w14:paraId="6BE54FFA" w14:textId="77777777" w:rsidR="00C94CB6"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 xml:space="preserve">Poměr přímé výuky a samostudia odpovídá studijnímu programu a formám studia ekonomického zaměření. </w:t>
      </w:r>
    </w:p>
    <w:p w14:paraId="573A2B25" w14:textId="77777777" w:rsidR="00C94CB6" w:rsidRPr="003C017E" w:rsidRDefault="00C94CB6" w:rsidP="00C94CB6">
      <w:pPr>
        <w:tabs>
          <w:tab w:val="left" w:pos="2835"/>
        </w:tabs>
        <w:spacing w:before="120"/>
        <w:jc w:val="both"/>
        <w:rPr>
          <w:rFonts w:ascii="Calibri" w:hAnsi="Calibri" w:cs="Calibri"/>
          <w:sz w:val="22"/>
          <w:szCs w:val="22"/>
        </w:rPr>
      </w:pPr>
    </w:p>
    <w:p w14:paraId="6D96180F"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3.3</w:t>
      </w:r>
    </w:p>
    <w:p w14:paraId="3225EDB0" w14:textId="77777777" w:rsidR="00C94CB6" w:rsidRPr="003C017E" w:rsidRDefault="00C94CB6" w:rsidP="00AF50D8">
      <w:pPr>
        <w:tabs>
          <w:tab w:val="left" w:pos="2835"/>
        </w:tabs>
        <w:spacing w:before="120"/>
        <w:jc w:val="both"/>
        <w:rPr>
          <w:rFonts w:ascii="Calibri" w:hAnsi="Calibri" w:cs="Calibri"/>
          <w:sz w:val="22"/>
          <w:szCs w:val="22"/>
        </w:rPr>
      </w:pPr>
      <w:r w:rsidRPr="003C017E">
        <w:rPr>
          <w:rFonts w:ascii="Calibri" w:hAnsi="Calibri" w:cs="Calibri"/>
          <w:sz w:val="22"/>
          <w:szCs w:val="22"/>
        </w:rPr>
        <w:t xml:space="preserve">Studijní literatura ke všem předmětům studijního programu </w:t>
      </w:r>
      <w:r>
        <w:rPr>
          <w:rFonts w:ascii="Calibri" w:hAnsi="Calibri" w:cs="Calibri"/>
          <w:sz w:val="22"/>
          <w:szCs w:val="22"/>
        </w:rPr>
        <w:t>Management udržitelného rozvoje</w:t>
      </w:r>
      <w:r w:rsidRPr="003C017E">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2C3B7CA9" w14:textId="77777777" w:rsidR="00AF50D8" w:rsidRDefault="00AF50D8" w:rsidP="00AF50D8">
      <w:pPr>
        <w:keepNext/>
        <w:keepLines/>
        <w:jc w:val="center"/>
        <w:outlineLvl w:val="2"/>
        <w:rPr>
          <w:rFonts w:ascii="Calibri" w:hAnsi="Calibri" w:cs="Calibri"/>
          <w:b/>
          <w:color w:val="000000"/>
          <w:sz w:val="24"/>
          <w:szCs w:val="24"/>
        </w:rPr>
      </w:pPr>
    </w:p>
    <w:p w14:paraId="741C44B0" w14:textId="32240E0B"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3.4</w:t>
      </w:r>
    </w:p>
    <w:p w14:paraId="7B840646" w14:textId="77777777" w:rsidR="00C94CB6" w:rsidRPr="003C017E" w:rsidRDefault="00C94CB6" w:rsidP="00C94CB6">
      <w:pPr>
        <w:keepNext/>
        <w:keepLines/>
        <w:spacing w:before="40"/>
        <w:jc w:val="both"/>
        <w:outlineLvl w:val="2"/>
        <w:rPr>
          <w:rFonts w:ascii="Calibri" w:hAnsi="Calibri" w:cs="Calibri"/>
          <w:color w:val="00B050"/>
          <w:sz w:val="22"/>
          <w:szCs w:val="22"/>
        </w:rPr>
      </w:pPr>
      <w:r w:rsidRPr="003C017E">
        <w:rPr>
          <w:rFonts w:ascii="Calibri" w:hAnsi="Calibri" w:cs="Calibri"/>
          <w:sz w:val="22"/>
          <w:szCs w:val="22"/>
        </w:rPr>
        <w:t xml:space="preserve">Pravidla pro hodnocení studia jsou uvedena ve </w:t>
      </w:r>
      <w:hyperlink r:id="rId154" w:history="1">
        <w:r w:rsidRPr="003C017E">
          <w:rPr>
            <w:rFonts w:ascii="Calibri" w:hAnsi="Calibri" w:cs="Calibri"/>
            <w:i/>
            <w:color w:val="0000FF"/>
            <w:sz w:val="22"/>
            <w:szCs w:val="22"/>
            <w:u w:val="single"/>
          </w:rPr>
          <w:t>Studijním a zkušebním řádu UTB ve Zlíně</w:t>
        </w:r>
      </w:hyperlink>
      <w:r w:rsidRPr="003C017E">
        <w:rPr>
          <w:rFonts w:ascii="Calibri" w:hAnsi="Calibri" w:cs="Calibri"/>
          <w:color w:val="00B050"/>
          <w:sz w:val="22"/>
          <w:szCs w:val="22"/>
        </w:rPr>
        <w:t xml:space="preserve"> </w:t>
      </w:r>
      <w:r w:rsidRPr="003C017E">
        <w:rPr>
          <w:rFonts w:ascii="Calibri" w:hAnsi="Calibri" w:cs="Calibri"/>
          <w:sz w:val="22"/>
          <w:szCs w:val="22"/>
        </w:rPr>
        <w:t>v článcích 10 – 15 doplněná ve Vnitřním předpisu</w:t>
      </w:r>
      <w:r w:rsidRPr="003C017E">
        <w:rPr>
          <w:rFonts w:ascii="Calibri" w:hAnsi="Calibri" w:cs="Calibri"/>
          <w:color w:val="00B050"/>
          <w:sz w:val="22"/>
          <w:szCs w:val="22"/>
        </w:rPr>
        <w:t xml:space="preserve"> </w:t>
      </w:r>
      <w:hyperlink r:id="rId155" w:history="1">
        <w:r w:rsidRPr="003C017E">
          <w:rPr>
            <w:rFonts w:ascii="Calibri" w:hAnsi="Calibri" w:cs="Calibri"/>
            <w:i/>
            <w:color w:val="0000FF"/>
            <w:sz w:val="22"/>
            <w:szCs w:val="22"/>
            <w:u w:val="single"/>
          </w:rPr>
          <w:t>Pravidla průběhu studia ve studijních programech uskutečňovaných na Fakultě managementu a ekonomiky,</w:t>
        </w:r>
      </w:hyperlink>
      <w:r w:rsidRPr="003C017E">
        <w:rPr>
          <w:rFonts w:ascii="Calibri" w:hAnsi="Calibri" w:cs="Calibri"/>
          <w:color w:val="00B050"/>
          <w:sz w:val="22"/>
          <w:szCs w:val="22"/>
        </w:rPr>
        <w:t xml:space="preserve"> </w:t>
      </w:r>
      <w:r w:rsidRPr="003C017E">
        <w:rPr>
          <w:rFonts w:ascii="Calibri" w:hAnsi="Calibri" w:cs="Calibri"/>
          <w:sz w:val="22"/>
          <w:szCs w:val="22"/>
        </w:rPr>
        <w:t>článek 10 – 15.</w:t>
      </w:r>
    </w:p>
    <w:p w14:paraId="12F1B2D4" w14:textId="77777777" w:rsidR="00C94CB6" w:rsidRPr="003C017E" w:rsidRDefault="00C94CB6" w:rsidP="00C94CB6">
      <w:pPr>
        <w:spacing w:before="120" w:after="120"/>
        <w:rPr>
          <w:rFonts w:ascii="Calibri" w:hAnsi="Calibri" w:cs="Calibri"/>
          <w:sz w:val="22"/>
          <w:szCs w:val="22"/>
        </w:rPr>
      </w:pPr>
    </w:p>
    <w:p w14:paraId="5D662B2E"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3.5</w:t>
      </w:r>
      <w:r>
        <w:rPr>
          <w:rFonts w:ascii="Calibri" w:hAnsi="Calibri" w:cs="Calibri"/>
          <w:b/>
          <w:color w:val="000000"/>
          <w:sz w:val="24"/>
          <w:szCs w:val="24"/>
        </w:rPr>
        <w:t xml:space="preserve">-3.7 </w:t>
      </w:r>
      <w:r w:rsidRPr="008035BE">
        <w:rPr>
          <w:rFonts w:ascii="Calibri" w:hAnsi="Calibri" w:cs="Calibri"/>
          <w:b/>
          <w:color w:val="000000"/>
          <w:sz w:val="24"/>
          <w:szCs w:val="24"/>
        </w:rPr>
        <w:t>Tvůrčí</w:t>
      </w:r>
      <w:r w:rsidRPr="003C017E">
        <w:rPr>
          <w:rFonts w:ascii="Calibri" w:hAnsi="Calibri" w:cs="Calibri"/>
          <w:b/>
          <w:color w:val="000000"/>
          <w:sz w:val="24"/>
          <w:szCs w:val="24"/>
        </w:rPr>
        <w:t xml:space="preserve"> činnost vztahující se ke studijnímu programu</w:t>
      </w:r>
    </w:p>
    <w:p w14:paraId="33937E72" w14:textId="77777777" w:rsidR="00C94CB6" w:rsidRPr="003C017E" w:rsidRDefault="00C94CB6" w:rsidP="00C94CB6">
      <w:pPr>
        <w:tabs>
          <w:tab w:val="left" w:pos="2835"/>
        </w:tabs>
        <w:spacing w:before="120" w:after="120"/>
        <w:jc w:val="both"/>
        <w:rPr>
          <w:rFonts w:ascii="Calibri" w:hAnsi="Calibri" w:cs="Calibri"/>
          <w:sz w:val="22"/>
        </w:rPr>
      </w:pPr>
      <w:r w:rsidRPr="003C017E">
        <w:rPr>
          <w:rFonts w:ascii="Calibri" w:hAnsi="Calibri" w:cs="Calibri"/>
          <w:sz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MŠMT a TA ČR. Tyto řešené projekty souvisí s oblastí vzdělávání „</w:t>
      </w:r>
      <w:r w:rsidRPr="00784D38">
        <w:rPr>
          <w:rFonts w:ascii="Calibri" w:hAnsi="Calibri" w:cs="Calibri"/>
          <w:sz w:val="22"/>
        </w:rPr>
        <w:t>Ekonomické obory“</w:t>
      </w:r>
      <w:r w:rsidRPr="003C017E">
        <w:rPr>
          <w:rFonts w:ascii="Calibri" w:hAnsi="Calibri" w:cs="Calibri"/>
          <w:sz w:val="22"/>
        </w:rPr>
        <w:t xml:space="preserve"> a s navrhovaným </w:t>
      </w:r>
      <w:r>
        <w:rPr>
          <w:rFonts w:ascii="Calibri" w:hAnsi="Calibri" w:cs="Calibri"/>
          <w:sz w:val="22"/>
        </w:rPr>
        <w:t>magisters</w:t>
      </w:r>
      <w:r w:rsidRPr="003C017E">
        <w:rPr>
          <w:rFonts w:ascii="Calibri" w:hAnsi="Calibri" w:cs="Calibri"/>
          <w:sz w:val="22"/>
        </w:rPr>
        <w:t xml:space="preserve">kým studijním programem </w:t>
      </w:r>
      <w:r>
        <w:rPr>
          <w:rFonts w:ascii="Calibri" w:hAnsi="Calibri" w:cs="Calibri"/>
          <w:sz w:val="22"/>
        </w:rPr>
        <w:t>Management udržitelného rozvoje</w:t>
      </w:r>
      <w:r w:rsidRPr="003C017E">
        <w:rPr>
          <w:rFonts w:ascii="Calibri" w:hAnsi="Calibri" w:cs="Calibri"/>
          <w:sz w:val="22"/>
        </w:rPr>
        <w:t xml:space="preserve">. </w:t>
      </w:r>
    </w:p>
    <w:p w14:paraId="6531455F" w14:textId="77777777" w:rsidR="00F002EE" w:rsidRPr="00562230" w:rsidRDefault="00C94CB6" w:rsidP="00562230">
      <w:pPr>
        <w:tabs>
          <w:tab w:val="left" w:pos="2835"/>
        </w:tabs>
        <w:spacing w:before="120" w:after="120"/>
        <w:jc w:val="both"/>
        <w:rPr>
          <w:rFonts w:asciiTheme="minorHAnsi" w:hAnsiTheme="minorHAnsi" w:cstheme="minorHAnsi"/>
          <w:sz w:val="22"/>
          <w:szCs w:val="22"/>
        </w:rPr>
      </w:pPr>
      <w:r w:rsidRPr="00562230">
        <w:rPr>
          <w:rFonts w:asciiTheme="minorHAnsi" w:hAnsiTheme="minorHAnsi" w:cstheme="minorHAnsi"/>
          <w:sz w:val="22"/>
          <w:szCs w:val="22"/>
        </w:rPr>
        <w:t>V posledních letech byly řešeny také následující výzkumné projekty</w:t>
      </w:r>
      <w:r w:rsidR="00F002EE" w:rsidRPr="00562230">
        <w:rPr>
          <w:rFonts w:asciiTheme="minorHAnsi" w:hAnsiTheme="minorHAnsi" w:cstheme="minorHAnsi"/>
          <w:sz w:val="22"/>
          <w:szCs w:val="22"/>
        </w:rPr>
        <w:t xml:space="preserve">: </w:t>
      </w:r>
    </w:p>
    <w:p w14:paraId="41E67FE4" w14:textId="036A9C6B"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Determinanty struktury systémů rozpočetnictví a měření výkonnosti a jejich vliv na chování a výkonnost organizace (GAČR: </w:t>
      </w:r>
      <w:r w:rsidRPr="00562230">
        <w:rPr>
          <w:rFonts w:asciiTheme="minorHAnsi" w:hAnsiTheme="minorHAnsi" w:cstheme="minorHAnsi"/>
          <w:sz w:val="22"/>
          <w:szCs w:val="22"/>
        </w:rPr>
        <w:t>17-13518S)</w:t>
      </w:r>
      <w:r w:rsidR="00B422A7">
        <w:rPr>
          <w:rFonts w:asciiTheme="minorHAnsi" w:hAnsiTheme="minorHAnsi" w:cstheme="minorHAnsi"/>
          <w:sz w:val="22"/>
          <w:szCs w:val="22"/>
        </w:rPr>
        <w:t>;</w:t>
      </w:r>
    </w:p>
    <w:p w14:paraId="118C9C3B" w14:textId="2BFF79F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 xml:space="preserve">Metodika tvorby modelu predikce sektorové a podnikové výkonnosti v makroekonomických souvislostech (GAČR: </w:t>
      </w:r>
      <w:r w:rsidRPr="00562230">
        <w:rPr>
          <w:rFonts w:asciiTheme="minorHAnsi" w:hAnsiTheme="minorHAnsi" w:cstheme="minorHAnsi"/>
          <w:sz w:val="22"/>
          <w:szCs w:val="22"/>
        </w:rPr>
        <w:t>16-25536S)</w:t>
      </w:r>
      <w:r w:rsidR="00B422A7">
        <w:rPr>
          <w:rFonts w:asciiTheme="minorHAnsi" w:hAnsiTheme="minorHAnsi" w:cstheme="minorHAnsi"/>
          <w:sz w:val="22"/>
          <w:szCs w:val="22"/>
        </w:rPr>
        <w:t>;</w:t>
      </w:r>
    </w:p>
    <w:p w14:paraId="1ADE0B8A" w14:textId="02F6719E"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Inovace systémů řízení subjektů cestovního ruchu pomocí nástrojů procesního řízení (TAČR TL01000191)</w:t>
      </w:r>
      <w:r w:rsidR="00B422A7">
        <w:rPr>
          <w:rFonts w:asciiTheme="minorHAnsi" w:hAnsiTheme="minorHAnsi" w:cstheme="minorHAnsi"/>
          <w:sz w:val="22"/>
          <w:szCs w:val="22"/>
        </w:rPr>
        <w:t>;</w:t>
      </w:r>
    </w:p>
    <w:p w14:paraId="0958E3B2" w14:textId="4371640F"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lastRenderedPageBreak/>
        <w:t>Posílení resilience venkova prostřednictvím aktivizace lokálních aktérů a vlastníků půdy (TAČR TL03000007)</w:t>
      </w:r>
      <w:r w:rsidR="00B422A7">
        <w:rPr>
          <w:rFonts w:asciiTheme="minorHAnsi" w:hAnsiTheme="minorHAnsi" w:cstheme="minorHAnsi"/>
          <w:sz w:val="22"/>
          <w:szCs w:val="22"/>
        </w:rPr>
        <w:t>.</w:t>
      </w:r>
    </w:p>
    <w:p w14:paraId="1438BCCE" w14:textId="77777777" w:rsidR="00C94CB6" w:rsidRPr="00562230" w:rsidRDefault="00C94CB6" w:rsidP="00562230">
      <w:pPr>
        <w:tabs>
          <w:tab w:val="left" w:pos="2835"/>
        </w:tabs>
        <w:spacing w:before="120" w:after="120"/>
        <w:jc w:val="both"/>
        <w:rPr>
          <w:rFonts w:asciiTheme="minorHAnsi" w:hAnsiTheme="minorHAnsi" w:cstheme="minorHAnsi"/>
          <w:sz w:val="22"/>
          <w:szCs w:val="22"/>
        </w:rPr>
      </w:pPr>
      <w:bookmarkStart w:id="664" w:name="_Hlk128553725"/>
      <w:r w:rsidRPr="00562230">
        <w:rPr>
          <w:rFonts w:asciiTheme="minorHAnsi" w:hAnsiTheme="minorHAnsi" w:cstheme="minorHAnsi"/>
          <w:sz w:val="22"/>
          <w:szCs w:val="22"/>
        </w:rPr>
        <w:t>Vedle projektů financovaných z prostředků GAČR a TAČR byly/jsou také řešeny mezinárodní projekty s interdisciplinárním přesahem v rámci Horizon 2020 a Horizon Europe uvedeny ve Standardu 2.3.</w:t>
      </w:r>
    </w:p>
    <w:bookmarkEnd w:id="664"/>
    <w:p w14:paraId="0ED96F32" w14:textId="70186CFD"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color w:val="222222"/>
          <w:sz w:val="22"/>
          <w:szCs w:val="22"/>
          <w:shd w:val="clear" w:color="auto" w:fill="FFFFFF"/>
        </w:rPr>
        <w:t>(EnResClim) Environmental Response to Climate change – from cell to landscape level (</w:t>
      </w:r>
      <w:r w:rsidRPr="00562230">
        <w:rPr>
          <w:rFonts w:asciiTheme="minorHAnsi" w:hAnsiTheme="minorHAnsi" w:cstheme="minorHAnsi"/>
          <w:bCs/>
          <w:sz w:val="22"/>
          <w:szCs w:val="22"/>
        </w:rPr>
        <w:t>730938)</w:t>
      </w:r>
      <w:r w:rsidR="00B422A7">
        <w:rPr>
          <w:rFonts w:asciiTheme="minorHAnsi" w:hAnsiTheme="minorHAnsi" w:cstheme="minorHAnsi"/>
          <w:bCs/>
          <w:sz w:val="22"/>
          <w:szCs w:val="22"/>
        </w:rPr>
        <w:t>;</w:t>
      </w:r>
    </w:p>
    <w:p w14:paraId="38D24018" w14:textId="741A1912"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bCs/>
          <w:sz w:val="22"/>
          <w:szCs w:val="22"/>
        </w:rPr>
        <w:t>Citizen Science to promote creativity, scientific literacy, and innovation throughout Europe (COST – CA15212)</w:t>
      </w:r>
      <w:r w:rsidR="00B422A7">
        <w:rPr>
          <w:rFonts w:asciiTheme="minorHAnsi" w:hAnsiTheme="minorHAnsi" w:cstheme="minorHAnsi"/>
          <w:bCs/>
          <w:sz w:val="22"/>
          <w:szCs w:val="22"/>
        </w:rPr>
        <w:t>;</w:t>
      </w:r>
    </w:p>
    <w:p w14:paraId="464176CC" w14:textId="2840CEC9"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color w:val="222222"/>
          <w:sz w:val="22"/>
          <w:szCs w:val="22"/>
          <w:shd w:val="clear" w:color="auto" w:fill="FFFFFF"/>
        </w:rPr>
        <w:t>Citizen Science in the Carpathians: Building capacities of protected areas managers (</w:t>
      </w:r>
      <w:r w:rsidRPr="00562230">
        <w:rPr>
          <w:rFonts w:asciiTheme="minorHAnsi" w:hAnsiTheme="minorHAnsi" w:cstheme="minorHAnsi"/>
          <w:bCs/>
          <w:sz w:val="22"/>
          <w:szCs w:val="22"/>
        </w:rPr>
        <w:t>22020458)</w:t>
      </w:r>
      <w:r w:rsidR="00B422A7">
        <w:rPr>
          <w:rFonts w:asciiTheme="minorHAnsi" w:hAnsiTheme="minorHAnsi" w:cstheme="minorHAnsi"/>
          <w:bCs/>
          <w:sz w:val="22"/>
          <w:szCs w:val="22"/>
        </w:rPr>
        <w:t>;</w:t>
      </w:r>
    </w:p>
    <w:p w14:paraId="5FAFD877" w14:textId="5949C99D" w:rsidR="00C94CB6"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Budování výzkumného týmu v oblasti sociální ekonomiky jako zdroje trvale udržitelného ekonomického růstu postindustriálních evropských regionů (NF-CZ07-MOP-4-464-2015-Mobility VaV)</w:t>
      </w:r>
      <w:r w:rsidR="00B422A7">
        <w:rPr>
          <w:rFonts w:asciiTheme="minorHAnsi" w:hAnsiTheme="minorHAnsi" w:cstheme="minorHAnsi"/>
          <w:sz w:val="22"/>
          <w:szCs w:val="22"/>
        </w:rPr>
        <w:t>;</w:t>
      </w:r>
    </w:p>
    <w:p w14:paraId="4701307D" w14:textId="7EC868A5" w:rsidR="00F002EE" w:rsidRPr="00562230" w:rsidRDefault="00F002EE" w:rsidP="00DA5BB8">
      <w:pPr>
        <w:pStyle w:val="Odstavecseseznamem"/>
        <w:numPr>
          <w:ilvl w:val="0"/>
          <w:numId w:val="60"/>
        </w:numPr>
        <w:tabs>
          <w:tab w:val="left" w:pos="2835"/>
        </w:tabs>
        <w:spacing w:before="120" w:after="120"/>
        <w:ind w:left="567" w:hanging="425"/>
        <w:jc w:val="both"/>
        <w:rPr>
          <w:rFonts w:asciiTheme="minorHAnsi" w:eastAsia="Calibri" w:hAnsiTheme="minorHAnsi" w:cstheme="minorHAnsi"/>
          <w:sz w:val="22"/>
          <w:szCs w:val="22"/>
          <w:lang w:eastAsia="en-US"/>
        </w:rPr>
      </w:pPr>
      <w:r w:rsidRPr="00562230">
        <w:rPr>
          <w:rFonts w:asciiTheme="minorHAnsi" w:hAnsiTheme="minorHAnsi" w:cstheme="minorHAnsi"/>
          <w:sz w:val="22"/>
          <w:szCs w:val="22"/>
        </w:rPr>
        <w:t>Nové společné vzdělávání v segmentu cestovního ruchu s akcentem na kompetence požadované trhem práce v lázeňství vybraných přeshraničních regionů (Interreg V-A SK-CZ)</w:t>
      </w:r>
      <w:r w:rsidR="00B422A7">
        <w:rPr>
          <w:rFonts w:asciiTheme="minorHAnsi" w:hAnsiTheme="minorHAnsi" w:cstheme="minorHAnsi"/>
          <w:sz w:val="22"/>
          <w:szCs w:val="22"/>
        </w:rPr>
        <w:t>;</w:t>
      </w:r>
    </w:p>
    <w:p w14:paraId="500D1919" w14:textId="2352475D" w:rsidR="00562230" w:rsidRPr="00562230" w:rsidRDefault="00562230" w:rsidP="00DA5BB8">
      <w:pPr>
        <w:pStyle w:val="Odstavecseseznamem"/>
        <w:numPr>
          <w:ilvl w:val="0"/>
          <w:numId w:val="60"/>
        </w:numPr>
        <w:tabs>
          <w:tab w:val="left" w:pos="2835"/>
        </w:tabs>
        <w:spacing w:before="120" w:after="120"/>
        <w:ind w:left="567" w:hanging="425"/>
        <w:jc w:val="both"/>
        <w:rPr>
          <w:rFonts w:asciiTheme="minorHAnsi" w:hAnsiTheme="minorHAnsi" w:cstheme="minorHAnsi"/>
          <w:sz w:val="22"/>
          <w:szCs w:val="22"/>
        </w:rPr>
      </w:pPr>
      <w:r w:rsidRPr="00562230">
        <w:rPr>
          <w:rFonts w:asciiTheme="minorHAnsi" w:hAnsiTheme="minorHAnsi" w:cstheme="minorHAnsi"/>
          <w:sz w:val="22"/>
          <w:szCs w:val="22"/>
        </w:rPr>
        <w:t>Vývoj nových aditiv pro termoplastické zpracování biorozložitelných polymerů (MŠMT, program Mobility 8JPL19031), Rzeszow University of Technology, Polsko,</w:t>
      </w:r>
      <w:r>
        <w:rPr>
          <w:rFonts w:asciiTheme="minorHAnsi" w:hAnsiTheme="minorHAnsi" w:cstheme="minorHAnsi"/>
          <w:sz w:val="22"/>
          <w:szCs w:val="22"/>
        </w:rPr>
        <w:t xml:space="preserve"> </w:t>
      </w:r>
      <w:r w:rsidRPr="00562230">
        <w:rPr>
          <w:rFonts w:asciiTheme="minorHAnsi" w:hAnsiTheme="minorHAnsi" w:cstheme="minorHAnsi"/>
          <w:sz w:val="22"/>
          <w:szCs w:val="22"/>
        </w:rPr>
        <w:t>UNI -CPS, UTB</w:t>
      </w:r>
      <w:r w:rsidR="00B422A7">
        <w:rPr>
          <w:rFonts w:asciiTheme="minorHAnsi" w:hAnsiTheme="minorHAnsi" w:cstheme="minorHAnsi"/>
          <w:sz w:val="22"/>
          <w:szCs w:val="22"/>
        </w:rPr>
        <w:t>.</w:t>
      </w:r>
    </w:p>
    <w:p w14:paraId="30D2251D" w14:textId="77777777" w:rsidR="00F002EE" w:rsidRPr="00F002EE" w:rsidRDefault="00F002EE" w:rsidP="00562230">
      <w:pPr>
        <w:pStyle w:val="Odstavecseseznamem"/>
        <w:tabs>
          <w:tab w:val="left" w:pos="2835"/>
        </w:tabs>
        <w:spacing w:before="120" w:after="120"/>
        <w:jc w:val="both"/>
        <w:rPr>
          <w:rFonts w:ascii="Calibri" w:eastAsia="Calibri" w:hAnsi="Calibri" w:cs="Calibri"/>
          <w:sz w:val="22"/>
          <w:szCs w:val="22"/>
          <w:lang w:eastAsia="en-US"/>
        </w:rPr>
      </w:pPr>
    </w:p>
    <w:p w14:paraId="78103ED2" w14:textId="77777777" w:rsidR="00C94CB6" w:rsidRDefault="00C94CB6" w:rsidP="00C94CB6">
      <w:pPr>
        <w:spacing w:after="120"/>
        <w:ind w:left="360"/>
        <w:jc w:val="both"/>
        <w:rPr>
          <w:rFonts w:ascii="Calibri" w:eastAsia="Calibri" w:hAnsi="Calibri" w:cs="Calibri"/>
          <w:sz w:val="22"/>
          <w:szCs w:val="22"/>
          <w:lang w:eastAsia="en-US"/>
        </w:rPr>
      </w:pPr>
      <w:bookmarkStart w:id="665" w:name="_Hlk136853257"/>
      <w:bookmarkEnd w:id="663"/>
    </w:p>
    <w:p w14:paraId="2246E637"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Finanční, materiální a další zabezpečení studijního programu</w:t>
      </w:r>
    </w:p>
    <w:p w14:paraId="14FAA36D"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4.1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Finanční zabezpečení studijního programu </w:t>
      </w:r>
    </w:p>
    <w:p w14:paraId="6E5C3F19"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63ED8C41" w14:textId="77777777" w:rsidR="00C94CB6" w:rsidRPr="003C017E" w:rsidRDefault="00C94CB6" w:rsidP="00C94CB6">
      <w:pPr>
        <w:keepNext/>
        <w:keepLines/>
        <w:spacing w:before="40"/>
        <w:jc w:val="center"/>
        <w:outlineLvl w:val="2"/>
        <w:rPr>
          <w:rFonts w:ascii="Calibri" w:hAnsi="Calibri" w:cs="Calibri"/>
          <w:b/>
          <w:sz w:val="22"/>
          <w:szCs w:val="22"/>
        </w:rPr>
      </w:pPr>
    </w:p>
    <w:p w14:paraId="2B2A824A"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4.2</w:t>
      </w:r>
      <w:r w:rsidRPr="00222AA4">
        <w:rPr>
          <w:rFonts w:ascii="Calibri" w:hAnsi="Calibri" w:cs="Calibri"/>
          <w:b/>
          <w:sz w:val="24"/>
          <w:szCs w:val="24"/>
        </w:rPr>
        <w:t xml:space="preserve"> </w:t>
      </w:r>
      <w:r w:rsidRPr="003C017E">
        <w:rPr>
          <w:rFonts w:ascii="Calibri" w:hAnsi="Calibri" w:cs="Calibri"/>
          <w:b/>
          <w:sz w:val="24"/>
          <w:szCs w:val="24"/>
        </w:rPr>
        <w:t xml:space="preserve">Materiální a technické zabezpečení studijního programu </w:t>
      </w:r>
    </w:p>
    <w:p w14:paraId="18D52135"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Studijní program </w:t>
      </w:r>
      <w:r>
        <w:rPr>
          <w:rFonts w:ascii="Calibri" w:hAnsi="Calibri" w:cs="Calibri"/>
          <w:sz w:val="22"/>
          <w:szCs w:val="22"/>
        </w:rPr>
        <w:t>Management udržitelného rozvoje</w:t>
      </w:r>
      <w:r w:rsidRPr="003C017E">
        <w:rPr>
          <w:rFonts w:ascii="Calibri" w:hAnsi="Calibri" w:cs="Calibri"/>
          <w:sz w:val="22"/>
          <w:szCs w:val="22"/>
        </w:rPr>
        <w:t xml:space="preserve"> je zabezpečen jak po stránce materiální, tak po stránce technické.</w:t>
      </w:r>
      <w:r>
        <w:rPr>
          <w:rFonts w:ascii="Calibri" w:hAnsi="Calibri" w:cs="Calibri"/>
          <w:sz w:val="22"/>
          <w:szCs w:val="22"/>
        </w:rPr>
        <w:t xml:space="preserve"> Na zabezpečení studijního programu spolupracují</w:t>
      </w:r>
      <w:r w:rsidRPr="003C017E">
        <w:rPr>
          <w:rFonts w:ascii="Calibri" w:hAnsi="Calibri" w:cs="Calibri"/>
          <w:sz w:val="22"/>
          <w:szCs w:val="22"/>
        </w:rPr>
        <w:t xml:space="preserve"> Fakulta managementu a ekonomiky</w:t>
      </w:r>
      <w:r>
        <w:rPr>
          <w:rFonts w:ascii="Calibri" w:hAnsi="Calibri" w:cs="Calibri"/>
          <w:sz w:val="22"/>
          <w:szCs w:val="22"/>
        </w:rPr>
        <w:t>, Fakulta logistiky a krizového řízení a Centrum polymerních systémů.</w:t>
      </w:r>
    </w:p>
    <w:p w14:paraId="4367BD4E" w14:textId="77777777" w:rsidR="00C94CB6" w:rsidRPr="003C017E" w:rsidRDefault="00C94CB6" w:rsidP="00C94CB6">
      <w:pPr>
        <w:spacing w:before="120" w:after="120"/>
        <w:jc w:val="both"/>
        <w:rPr>
          <w:rFonts w:ascii="Calibri" w:hAnsi="Calibri" w:cs="Calibri"/>
          <w:sz w:val="22"/>
          <w:szCs w:val="22"/>
        </w:rPr>
      </w:pPr>
      <w:r>
        <w:rPr>
          <w:rFonts w:ascii="Calibri" w:hAnsi="Calibri" w:cs="Calibri"/>
          <w:sz w:val="22"/>
          <w:szCs w:val="22"/>
        </w:rPr>
        <w:t>Fakulta managementu a ekonomiky</w:t>
      </w:r>
      <w:r w:rsidRPr="003C017E">
        <w:rPr>
          <w:rFonts w:ascii="Calibri" w:hAnsi="Calibri" w:cs="Calibri"/>
          <w:sz w:val="22"/>
          <w:szCs w:val="22"/>
        </w:rPr>
        <w:t xml:space="preserve"> disponuje samostatnou budovou, ve které probíhá veškerá výuka studijního programu (Mostní 5139, 76001 Zlín). Univerzita Tomáše Bati ve Zlíně jako celek disponuje 28 velkými posluchárnami o celkové kapacitě 3103 míst. </w:t>
      </w:r>
    </w:p>
    <w:p w14:paraId="7DD62503" w14:textId="77777777" w:rsidR="00C94CB6" w:rsidRPr="003C017E" w:rsidRDefault="00C94CB6" w:rsidP="00C94CB6">
      <w:pPr>
        <w:jc w:val="both"/>
        <w:rPr>
          <w:rFonts w:ascii="Calibri" w:hAnsi="Calibri" w:cs="Calibri"/>
          <w:sz w:val="22"/>
        </w:rPr>
      </w:pPr>
      <w:r w:rsidRPr="003C017E">
        <w:rPr>
          <w:rFonts w:ascii="Calibri" w:hAnsi="Calibri" w:cs="Calibri"/>
          <w:sz w:val="22"/>
        </w:rPr>
        <w:t>Z toho Fakulta managementu a ekonomiky disponuje:</w:t>
      </w:r>
    </w:p>
    <w:p w14:paraId="1B56CF77"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6 počítačovými učebnami o celkové kapacitě 140 míst vybavenými moderní výpočetní a audiovizuální technikou, včetně tabulí pro popis stíratelnými fixy,</w:t>
      </w:r>
    </w:p>
    <w:p w14:paraId="6C61C6F1"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1 posluchárna s kapacitou 64 míst vybave</w:t>
      </w:r>
      <w:r>
        <w:rPr>
          <w:rFonts w:ascii="Calibri" w:hAnsi="Calibri" w:cs="Calibri"/>
          <w:sz w:val="22"/>
        </w:rPr>
        <w:t>ná</w:t>
      </w:r>
      <w:r w:rsidRPr="003C017E">
        <w:rPr>
          <w:rFonts w:ascii="Calibri" w:hAnsi="Calibri" w:cs="Calibri"/>
          <w:sz w:val="22"/>
        </w:rPr>
        <w:t xml:space="preserve"> moderní audiovizuální technikou, včetně tabulí pro popis stíratelnými fixy,</w:t>
      </w:r>
    </w:p>
    <w:p w14:paraId="7E1A0D0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4 posluchárnami s kapacitou 286 míst vybavenými moderní audiovizuální technikou s možností promítání prezentací na více ploch a včetně interaktivních tabulí,</w:t>
      </w:r>
    </w:p>
    <w:p w14:paraId="48729A96"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lastRenderedPageBreak/>
        <w:t>1 přednáškovou místností o kapacitě 182 míst vybavenou moderní audiovizuální technikou s možností promítání prezentací na více ploch a včetně tabulí,</w:t>
      </w:r>
    </w:p>
    <w:p w14:paraId="6FA14C9F" w14:textId="77777777" w:rsidR="00C94CB6" w:rsidRPr="003C017E" w:rsidRDefault="00C94CB6" w:rsidP="00DA5BB8">
      <w:pPr>
        <w:numPr>
          <w:ilvl w:val="0"/>
          <w:numId w:val="54"/>
        </w:numPr>
        <w:spacing w:after="160"/>
        <w:contextualSpacing/>
        <w:jc w:val="both"/>
        <w:rPr>
          <w:rFonts w:ascii="Calibri" w:hAnsi="Calibri" w:cs="Calibri"/>
          <w:sz w:val="22"/>
        </w:rPr>
      </w:pPr>
      <w:r w:rsidRPr="003C017E">
        <w:rPr>
          <w:rFonts w:ascii="Calibri" w:hAnsi="Calibri" w:cs="Calibri"/>
          <w:sz w:val="22"/>
        </w:rPr>
        <w:t>9 seminárními místnosti o kapacitě 276 míst vybavenými jednotným prezentačním místem, které obsahují moderní počítačovou a audiovizuální techniku včetně tabulí.</w:t>
      </w:r>
    </w:p>
    <w:p w14:paraId="1A0571B1" w14:textId="77777777" w:rsidR="00C94CB6" w:rsidRPr="00C40280" w:rsidRDefault="00C94CB6" w:rsidP="00C94CB6">
      <w:pPr>
        <w:rPr>
          <w:rFonts w:ascii="Calibri" w:hAnsi="Calibri" w:cs="Calibri"/>
          <w:sz w:val="22"/>
          <w:szCs w:val="22"/>
        </w:rPr>
      </w:pPr>
    </w:p>
    <w:p w14:paraId="5DE74593" w14:textId="77777777" w:rsidR="00C94CB6" w:rsidRPr="00C40280" w:rsidRDefault="00C94CB6" w:rsidP="00C94CB6">
      <w:pPr>
        <w:widowControl w:val="0"/>
        <w:spacing w:after="29"/>
        <w:ind w:right="38"/>
        <w:jc w:val="both"/>
        <w:rPr>
          <w:rFonts w:ascii="Calibri" w:hAnsi="Calibri"/>
          <w:sz w:val="22"/>
          <w:szCs w:val="22"/>
        </w:rPr>
      </w:pPr>
      <w:r w:rsidRPr="00C40280">
        <w:rPr>
          <w:rFonts w:ascii="Calibri" w:hAnsi="Calibri"/>
          <w:sz w:val="22"/>
          <w:szCs w:val="22"/>
        </w:rPr>
        <w:t>Fakulta logistiky a krizového řízení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 pěti objektů, z toho dva jsou určeny pro výuku, v ostatních dvou je stravovací a ubytovací zařízení pro studenty.</w:t>
      </w:r>
    </w:p>
    <w:p w14:paraId="0C65140A" w14:textId="77777777" w:rsidR="00C94CB6" w:rsidRPr="00C40280" w:rsidRDefault="00C94CB6" w:rsidP="00DA5BB8">
      <w:pPr>
        <w:widowControl w:val="0"/>
        <w:numPr>
          <w:ilvl w:val="0"/>
          <w:numId w:val="68"/>
        </w:numPr>
        <w:spacing w:line="247" w:lineRule="auto"/>
        <w:ind w:left="709" w:right="38" w:hanging="283"/>
        <w:jc w:val="both"/>
        <w:rPr>
          <w:rFonts w:ascii="Calibri" w:hAnsi="Calibri"/>
          <w:sz w:val="22"/>
          <w:szCs w:val="22"/>
        </w:rPr>
      </w:pPr>
      <w:r w:rsidRPr="00C40280">
        <w:rPr>
          <w:rFonts w:ascii="Calibri" w:hAnsi="Calibri"/>
          <w:sz w:val="22"/>
          <w:szCs w:val="22"/>
        </w:rPr>
        <w:t>Výukový objekt UH1 –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14:paraId="1CBE6BDF"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UH2 – 2 posluchárny pro 135 studentů, 2 seminární místnosti pro 60 studentů.</w:t>
      </w:r>
    </w:p>
    <w:p w14:paraId="503D123E" w14:textId="77777777" w:rsidR="00C94CB6" w:rsidRPr="00C40280" w:rsidRDefault="00C94CB6" w:rsidP="00DA5BB8">
      <w:pPr>
        <w:widowControl w:val="0"/>
        <w:numPr>
          <w:ilvl w:val="0"/>
          <w:numId w:val="68"/>
        </w:numPr>
        <w:spacing w:after="18" w:line="247" w:lineRule="auto"/>
        <w:ind w:left="709" w:right="38" w:hanging="283"/>
        <w:jc w:val="both"/>
        <w:rPr>
          <w:rFonts w:ascii="Calibri" w:hAnsi="Calibri"/>
          <w:sz w:val="22"/>
          <w:szCs w:val="22"/>
        </w:rPr>
      </w:pPr>
      <w:r w:rsidRPr="00C40280">
        <w:rPr>
          <w:rFonts w:ascii="Calibri" w:hAnsi="Calibri"/>
          <w:sz w:val="22"/>
          <w:szCs w:val="22"/>
        </w:rPr>
        <w:t>Výukový objekt UH3 – 2 seminární místnosti s kapacitou 72 a 51 studentů.</w:t>
      </w:r>
    </w:p>
    <w:p w14:paraId="51F1B242" w14:textId="77777777" w:rsidR="00C94CB6" w:rsidRPr="00C40280" w:rsidRDefault="00C94CB6" w:rsidP="00C94CB6">
      <w:pPr>
        <w:widowControl w:val="0"/>
        <w:spacing w:line="247" w:lineRule="auto"/>
        <w:ind w:right="38"/>
        <w:jc w:val="both"/>
        <w:rPr>
          <w:rFonts w:ascii="Calibri" w:hAnsi="Calibri" w:cs="Calibri"/>
          <w:sz w:val="22"/>
          <w:szCs w:val="22"/>
        </w:rPr>
      </w:pPr>
    </w:p>
    <w:p w14:paraId="405070BB" w14:textId="77777777" w:rsidR="00C94CB6" w:rsidRPr="00C40280" w:rsidRDefault="00C94CB6" w:rsidP="00C94CB6">
      <w:pPr>
        <w:widowControl w:val="0"/>
        <w:spacing w:line="247" w:lineRule="auto"/>
        <w:ind w:right="38"/>
        <w:jc w:val="both"/>
        <w:rPr>
          <w:rFonts w:ascii="Calibri" w:hAnsi="Calibri"/>
          <w:sz w:val="22"/>
          <w:szCs w:val="22"/>
        </w:rPr>
      </w:pPr>
      <w:r w:rsidRPr="00C40280">
        <w:rPr>
          <w:rFonts w:ascii="Calibri" w:hAnsi="Calibri" w:cs="Calibri"/>
          <w:sz w:val="22"/>
          <w:szCs w:val="22"/>
        </w:rPr>
        <w:t xml:space="preserve">Centrum polymerních systémů Univerzitního institutu </w:t>
      </w:r>
      <w:r w:rsidRPr="00C40280">
        <w:rPr>
          <w:rFonts w:ascii="Calibri" w:hAnsi="Calibri"/>
          <w:sz w:val="22"/>
          <w:szCs w:val="22"/>
        </w:rPr>
        <w:t>disponuje:</w:t>
      </w:r>
    </w:p>
    <w:p w14:paraId="69019F35" w14:textId="77777777" w:rsidR="00C94CB6" w:rsidRPr="00C40280"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1 přednášková posluchárna o celkové kapacitě 100 míst vybavená moderní výpočetní a audiovizuální technikou,</w:t>
      </w:r>
    </w:p>
    <w:p w14:paraId="7E4595F5"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střední seminární místnost o celkové kapacitě 30 míst </w:t>
      </w:r>
      <w:r w:rsidRPr="00A60C58">
        <w:rPr>
          <w:rFonts w:ascii="Calibri" w:hAnsi="Calibri"/>
          <w:sz w:val="22"/>
          <w:szCs w:val="22"/>
        </w:rPr>
        <w:t>vybavená moderní výpočetní a audiovizuální technikou,</w:t>
      </w:r>
    </w:p>
    <w:p w14:paraId="4E96D2D0" w14:textId="77777777" w:rsidR="00C94CB6" w:rsidRPr="00A60C58" w:rsidRDefault="00C94CB6" w:rsidP="00DA5BB8">
      <w:pPr>
        <w:widowControl w:val="0"/>
        <w:numPr>
          <w:ilvl w:val="0"/>
          <w:numId w:val="67"/>
        </w:numPr>
        <w:spacing w:line="247" w:lineRule="auto"/>
        <w:ind w:right="38"/>
        <w:jc w:val="both"/>
        <w:rPr>
          <w:rFonts w:ascii="Calibri" w:hAnsi="Calibri"/>
          <w:sz w:val="22"/>
          <w:szCs w:val="22"/>
        </w:rPr>
      </w:pPr>
      <w:r w:rsidRPr="00C40280">
        <w:rPr>
          <w:rFonts w:ascii="Calibri" w:hAnsi="Calibri"/>
          <w:sz w:val="22"/>
          <w:szCs w:val="22"/>
        </w:rPr>
        <w:t xml:space="preserve">1 malá seminární místnost o celkové kapacitě 24 míst </w:t>
      </w:r>
      <w:r w:rsidRPr="00A60C58">
        <w:rPr>
          <w:rFonts w:ascii="Calibri" w:hAnsi="Calibri"/>
          <w:sz w:val="22"/>
          <w:szCs w:val="22"/>
        </w:rPr>
        <w:t>vybavená moderní výpočetní a audiovizuální technikou,</w:t>
      </w:r>
    </w:p>
    <w:p w14:paraId="0B224451" w14:textId="77777777" w:rsidR="00C94CB6" w:rsidRPr="00222AA4" w:rsidRDefault="00C94CB6" w:rsidP="00DA5BB8">
      <w:pPr>
        <w:widowControl w:val="0"/>
        <w:numPr>
          <w:ilvl w:val="0"/>
          <w:numId w:val="67"/>
        </w:numPr>
        <w:spacing w:line="247" w:lineRule="auto"/>
        <w:ind w:right="38"/>
        <w:jc w:val="both"/>
        <w:rPr>
          <w:rFonts w:ascii="Calibri" w:hAnsi="Calibri" w:cs="Calibri"/>
          <w:sz w:val="22"/>
          <w:szCs w:val="22"/>
        </w:rPr>
      </w:pPr>
      <w:r w:rsidRPr="00C40280">
        <w:rPr>
          <w:rFonts w:ascii="Calibri" w:hAnsi="Calibri"/>
          <w:sz w:val="22"/>
          <w:szCs w:val="22"/>
        </w:rPr>
        <w:t>počítačová učebna pro cvičení s využitím IT o celkové kapacitě 12 míst.</w:t>
      </w:r>
    </w:p>
    <w:p w14:paraId="3CA3873B" w14:textId="77777777" w:rsidR="00C94CB6" w:rsidRPr="003C017E" w:rsidRDefault="00C94CB6" w:rsidP="00C94CB6">
      <w:pPr>
        <w:spacing w:before="120" w:after="120"/>
        <w:rPr>
          <w:rFonts w:ascii="Calibri" w:hAnsi="Calibri" w:cs="Calibri"/>
          <w:sz w:val="22"/>
          <w:szCs w:val="22"/>
        </w:rPr>
      </w:pPr>
    </w:p>
    <w:p w14:paraId="6887B7ED"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4.3</w:t>
      </w:r>
      <w:r w:rsidRPr="00222AA4">
        <w:rPr>
          <w:rFonts w:ascii="Calibri" w:hAnsi="Calibri" w:cs="Calibri"/>
          <w:b/>
          <w:sz w:val="24"/>
          <w:szCs w:val="24"/>
        </w:rPr>
        <w:t xml:space="preserve"> </w:t>
      </w:r>
      <w:r w:rsidRPr="003C017E">
        <w:rPr>
          <w:rFonts w:ascii="Calibri" w:hAnsi="Calibri" w:cs="Calibri"/>
          <w:b/>
          <w:sz w:val="24"/>
          <w:szCs w:val="24"/>
        </w:rPr>
        <w:t xml:space="preserve">Odborná literatura a elektronické databáze odpovídající studijnímu programu </w:t>
      </w:r>
    </w:p>
    <w:p w14:paraId="39A7E29A"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Management udržitelného rozvoje</w:t>
      </w:r>
      <w:r w:rsidRPr="003C017E">
        <w:rPr>
          <w:rFonts w:ascii="Calibri" w:hAnsi="Calibri" w:cs="Calibri"/>
          <w:sz w:val="22"/>
          <w:szCs w:val="22"/>
        </w:rPr>
        <w:t xml:space="preserve"> mají přístup k domácí i zahraniční literatuře vztahující se ke studovaným předmětům, jak v tištěné, tak elektronické verzi. </w:t>
      </w:r>
    </w:p>
    <w:p w14:paraId="78AD102C" w14:textId="77777777" w:rsidR="00C94CB6" w:rsidRDefault="00C94CB6" w:rsidP="00C94CB6">
      <w:pPr>
        <w:jc w:val="both"/>
        <w:textAlignment w:val="baseline"/>
        <w:rPr>
          <w:rFonts w:ascii="Calibri" w:hAnsi="Calibri"/>
          <w:color w:val="000000"/>
          <w:sz w:val="22"/>
        </w:rPr>
      </w:pPr>
      <w:r w:rsidRPr="00C40280">
        <w:rPr>
          <w:rFonts w:ascii="Calibri" w:hAnsi="Calibri"/>
          <w:color w:val="000000"/>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156" w:tgtFrame="_blank" w:history="1">
        <w:r w:rsidRPr="00C40280">
          <w:rPr>
            <w:rFonts w:ascii="Calibri" w:hAnsi="Calibri"/>
            <w:color w:val="0563C1"/>
            <w:sz w:val="22"/>
            <w:u w:val="single"/>
          </w:rPr>
          <w:t>https://vufind.katalog.k.utb.cz/EDS</w:t>
        </w:r>
      </w:hyperlink>
      <w:r w:rsidRPr="00C40280">
        <w:rPr>
          <w:rFonts w:ascii="Calibri" w:hAnsi="Calibri"/>
          <w:color w:val="000000"/>
          <w:sz w:val="22"/>
        </w:rPr>
        <w:t>,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22526D36" w14:textId="77777777" w:rsidR="00C94CB6" w:rsidRPr="00C40280" w:rsidRDefault="00C94CB6" w:rsidP="00C94CB6">
      <w:pPr>
        <w:jc w:val="both"/>
        <w:textAlignment w:val="baseline"/>
        <w:rPr>
          <w:rFonts w:ascii="Calibri" w:hAnsi="Calibri"/>
          <w:color w:val="000000"/>
          <w:sz w:val="22"/>
        </w:rPr>
      </w:pPr>
    </w:p>
    <w:p w14:paraId="4F346298" w14:textId="77777777" w:rsidR="00C94CB6" w:rsidRPr="00C40280" w:rsidRDefault="00C94CB6" w:rsidP="00C94CB6">
      <w:pPr>
        <w:jc w:val="both"/>
        <w:textAlignment w:val="baseline"/>
        <w:rPr>
          <w:rFonts w:ascii="Calibri" w:hAnsi="Calibri"/>
          <w:color w:val="000000"/>
          <w:sz w:val="22"/>
        </w:rPr>
      </w:pPr>
      <w:r w:rsidRPr="00C40280">
        <w:rPr>
          <w:rFonts w:ascii="Calibri" w:hAnsi="Calibri"/>
          <w:color w:val="000000"/>
          <w:sz w:val="22"/>
        </w:rPr>
        <w:t>Konkrétní dostupné databáze: </w:t>
      </w:r>
    </w:p>
    <w:p w14:paraId="27B740FB"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Citační databáze Web of Science a Scopus </w:t>
      </w:r>
    </w:p>
    <w:p w14:paraId="3C4495E8" w14:textId="7146CD0D" w:rsidR="00C94CB6" w:rsidRPr="00C40280" w:rsidDel="009E5283" w:rsidRDefault="00C94CB6" w:rsidP="009E5283">
      <w:pPr>
        <w:numPr>
          <w:ilvl w:val="0"/>
          <w:numId w:val="69"/>
        </w:numPr>
        <w:textAlignment w:val="baseline"/>
        <w:rPr>
          <w:del w:id="666" w:author="Pavla Trefilová" w:date="2023-06-05T10:28:00Z"/>
          <w:rFonts w:ascii="Calibri" w:hAnsi="Calibri"/>
          <w:color w:val="00000A"/>
          <w:sz w:val="22"/>
        </w:rPr>
      </w:pPr>
      <w:r w:rsidRPr="00C40280">
        <w:rPr>
          <w:rFonts w:ascii="Calibri" w:hAnsi="Calibri"/>
          <w:color w:val="00000A"/>
          <w:sz w:val="22"/>
        </w:rPr>
        <w:t xml:space="preserve">Multioborové kolekce elektronických časopisů Elsevier ScienceDirect, Wiley Online Library, </w:t>
      </w:r>
      <w:ins w:id="667" w:author="Pavla Trefilová" w:date="2023-06-05T10:28:00Z">
        <w:r w:rsidR="009E5283" w:rsidRPr="00C40280">
          <w:rPr>
            <w:rFonts w:ascii="Calibri" w:hAnsi="Calibri"/>
            <w:color w:val="00000A"/>
            <w:sz w:val="22"/>
          </w:rPr>
          <w:t xml:space="preserve">SpringerLink a </w:t>
        </w:r>
        <w:r w:rsidR="009E5283" w:rsidRPr="00C13137">
          <w:rPr>
            <w:rFonts w:ascii="Calibri" w:hAnsi="Calibri"/>
            <w:color w:val="00000A"/>
            <w:sz w:val="22"/>
          </w:rPr>
          <w:t>další. </w:t>
        </w:r>
      </w:ins>
      <w:del w:id="668" w:author="Pavla Trefilová" w:date="2023-06-05T10:28:00Z">
        <w:r w:rsidRPr="00C40280" w:rsidDel="009E5283">
          <w:rPr>
            <w:rFonts w:ascii="Calibri" w:hAnsi="Calibri"/>
            <w:color w:val="00000A"/>
            <w:sz w:val="22"/>
          </w:rPr>
          <w:delText xml:space="preserve">SpringerLink a </w:delText>
        </w:r>
      </w:del>
    </w:p>
    <w:p w14:paraId="2E37AC04" w14:textId="7663E4A0" w:rsidR="00C94CB6" w:rsidRPr="00C40280" w:rsidDel="009E5283" w:rsidRDefault="00C94CB6" w:rsidP="009E5283">
      <w:pPr>
        <w:numPr>
          <w:ilvl w:val="0"/>
          <w:numId w:val="69"/>
        </w:numPr>
        <w:textAlignment w:val="baseline"/>
        <w:rPr>
          <w:del w:id="669" w:author="Pavla Trefilová" w:date="2023-06-05T10:28:00Z"/>
          <w:rFonts w:ascii="Calibri" w:hAnsi="Calibri"/>
          <w:color w:val="00000A"/>
          <w:sz w:val="22"/>
        </w:rPr>
      </w:pPr>
      <w:del w:id="670" w:author="Pavla Trefilová" w:date="2023-06-05T10:28:00Z">
        <w:r w:rsidRPr="00C40280" w:rsidDel="009E5283">
          <w:rPr>
            <w:rFonts w:ascii="Calibri" w:hAnsi="Calibri"/>
            <w:color w:val="00000A"/>
            <w:sz w:val="22"/>
          </w:rPr>
          <w:delText>další. </w:delText>
        </w:r>
      </w:del>
    </w:p>
    <w:p w14:paraId="28CEDAEA"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Multioborové plnotextové databáze Ebsco a ProQuest </w:t>
      </w:r>
    </w:p>
    <w:p w14:paraId="22B10519" w14:textId="77777777" w:rsidR="00C94CB6" w:rsidRPr="00C40280" w:rsidRDefault="00C94CB6" w:rsidP="00DA5BB8">
      <w:pPr>
        <w:numPr>
          <w:ilvl w:val="0"/>
          <w:numId w:val="69"/>
        </w:numPr>
        <w:textAlignment w:val="baseline"/>
        <w:rPr>
          <w:rFonts w:ascii="Calibri" w:hAnsi="Calibri"/>
          <w:color w:val="00000A"/>
          <w:sz w:val="22"/>
        </w:rPr>
      </w:pPr>
      <w:r w:rsidRPr="00C40280">
        <w:rPr>
          <w:rFonts w:ascii="Calibri" w:hAnsi="Calibri"/>
          <w:color w:val="00000A"/>
          <w:sz w:val="22"/>
        </w:rPr>
        <w:t>Významné oborové zdroje jako např. česká digitální knihovna Bookport </w:t>
      </w:r>
    </w:p>
    <w:p w14:paraId="7C1D4B7F" w14:textId="77777777" w:rsidR="00C94CB6" w:rsidRPr="003C017E" w:rsidRDefault="00C94CB6" w:rsidP="00C94CB6">
      <w:pPr>
        <w:spacing w:before="120" w:after="600"/>
        <w:rPr>
          <w:rFonts w:ascii="Calibri" w:hAnsi="Calibri" w:cs="Calibri"/>
          <w:sz w:val="22"/>
          <w:szCs w:val="22"/>
        </w:rPr>
      </w:pPr>
      <w:r w:rsidRPr="003C017E">
        <w:rPr>
          <w:rFonts w:ascii="Calibri" w:hAnsi="Calibri" w:cs="Calibri"/>
          <w:sz w:val="22"/>
          <w:szCs w:val="22"/>
        </w:rPr>
        <w:t xml:space="preserve">Seznam všech databází: </w:t>
      </w:r>
      <w:hyperlink r:id="rId157" w:tgtFrame="_blank" w:history="1">
        <w:r w:rsidRPr="00C40280">
          <w:rPr>
            <w:rFonts w:ascii="Calibri" w:hAnsi="Calibri"/>
            <w:color w:val="0563C1"/>
            <w:sz w:val="22"/>
            <w:u w:val="single"/>
          </w:rPr>
          <w:t>https://vufind.katalog.k.utb.cz/Content/list-of-databases</w:t>
        </w:r>
      </w:hyperlink>
      <w:bookmarkEnd w:id="665"/>
      <w:r w:rsidRPr="00A60C58">
        <w:rPr>
          <w:color w:val="000000"/>
          <w:sz w:val="28"/>
          <w:szCs w:val="24"/>
        </w:rPr>
        <w:t> </w:t>
      </w:r>
    </w:p>
    <w:p w14:paraId="0AE648EB"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lastRenderedPageBreak/>
        <w:t xml:space="preserve">Garant studijního programu </w:t>
      </w:r>
    </w:p>
    <w:p w14:paraId="3F880390" w14:textId="77777777" w:rsidR="00C94CB6" w:rsidRPr="003C017E" w:rsidRDefault="00C94CB6" w:rsidP="00C94CB6">
      <w:pPr>
        <w:keepNext/>
        <w:keepLines/>
        <w:spacing w:before="40"/>
        <w:jc w:val="center"/>
        <w:outlineLvl w:val="2"/>
        <w:rPr>
          <w:rFonts w:ascii="Calibri" w:hAnsi="Calibri" w:cs="Calibri"/>
          <w:b/>
          <w:color w:val="000000"/>
          <w:sz w:val="24"/>
          <w:szCs w:val="24"/>
        </w:rPr>
      </w:pPr>
      <w:bookmarkStart w:id="671" w:name="_Hlk136853329"/>
      <w:r w:rsidRPr="003C017E">
        <w:rPr>
          <w:rFonts w:ascii="Calibri" w:hAnsi="Calibri" w:cs="Calibri"/>
          <w:b/>
          <w:color w:val="000000"/>
          <w:sz w:val="24"/>
          <w:szCs w:val="24"/>
        </w:rPr>
        <w:t>Standard 5.1</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Pravomoci a odpovědnost garanta </w:t>
      </w:r>
    </w:p>
    <w:p w14:paraId="5FFD7AE2" w14:textId="77777777" w:rsidR="00C94CB6" w:rsidRPr="003C017E" w:rsidRDefault="00C94CB6" w:rsidP="00C94CB6">
      <w:pPr>
        <w:spacing w:before="120" w:after="120"/>
        <w:jc w:val="both"/>
        <w:rPr>
          <w:rFonts w:ascii="Calibri" w:hAnsi="Calibri" w:cs="Calibri"/>
          <w:sz w:val="22"/>
        </w:rPr>
      </w:pPr>
      <w:r w:rsidRPr="003C017E">
        <w:rPr>
          <w:rFonts w:ascii="Calibri" w:hAnsi="Calibri" w:cs="Calibri"/>
          <w:sz w:val="22"/>
        </w:rPr>
        <w:t xml:space="preserve">Pravomoci a odpovědnosti garanta studijního programu upravuje vnitřní předpis UTB ve Zlíně </w:t>
      </w:r>
      <w:hyperlink r:id="rId158" w:history="1">
        <w:r w:rsidRPr="00A60C58">
          <w:rPr>
            <w:rStyle w:val="Hypertextovodkaz"/>
            <w:rFonts w:ascii="Calibri" w:hAnsi="Calibri" w:cs="Calibri"/>
            <w:i/>
            <w:sz w:val="22"/>
            <w:szCs w:val="22"/>
          </w:rPr>
          <w:t>Řád pro tvorbu, schvalování, uskutečňování a změny studijních programů Univerzity Tomáše Bati ve Zlíně</w:t>
        </w:r>
      </w:hyperlink>
      <w:r w:rsidRPr="003C017E">
        <w:rPr>
          <w:rFonts w:ascii="Calibri" w:hAnsi="Calibri" w:cs="Calibri"/>
          <w:color w:val="00B050"/>
          <w:sz w:val="22"/>
        </w:rPr>
        <w:t xml:space="preserve"> </w:t>
      </w:r>
      <w:r w:rsidRPr="003C017E">
        <w:rPr>
          <w:rFonts w:ascii="Calibri" w:hAnsi="Calibri" w:cs="Calibri"/>
          <w:sz w:val="22"/>
        </w:rPr>
        <w:t xml:space="preserve">ze dne </w:t>
      </w:r>
      <w:r>
        <w:rPr>
          <w:rFonts w:ascii="Calibri" w:hAnsi="Calibri" w:cs="Calibri"/>
          <w:sz w:val="22"/>
        </w:rPr>
        <w:t>19</w:t>
      </w:r>
      <w:r w:rsidRPr="003C017E">
        <w:rPr>
          <w:rFonts w:ascii="Calibri" w:hAnsi="Calibri" w:cs="Calibri"/>
          <w:sz w:val="22"/>
        </w:rPr>
        <w:t xml:space="preserve">. </w:t>
      </w:r>
      <w:r>
        <w:rPr>
          <w:rFonts w:ascii="Calibri" w:hAnsi="Calibri" w:cs="Calibri"/>
          <w:sz w:val="22"/>
        </w:rPr>
        <w:t>května</w:t>
      </w:r>
      <w:r w:rsidRPr="003C017E">
        <w:rPr>
          <w:rFonts w:ascii="Calibri" w:hAnsi="Calibri" w:cs="Calibri"/>
          <w:sz w:val="22"/>
        </w:rPr>
        <w:t xml:space="preserve"> 20</w:t>
      </w:r>
      <w:r>
        <w:rPr>
          <w:rFonts w:ascii="Calibri" w:hAnsi="Calibri" w:cs="Calibri"/>
          <w:sz w:val="22"/>
        </w:rPr>
        <w:t>22</w:t>
      </w:r>
      <w:r w:rsidRPr="003C017E">
        <w:rPr>
          <w:rFonts w:ascii="Calibri" w:hAnsi="Calibri" w:cs="Calibri"/>
          <w:sz w:val="22"/>
        </w:rPr>
        <w:t xml:space="preserve">, článek 8. </w:t>
      </w:r>
    </w:p>
    <w:p w14:paraId="1A602C8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Z uvedeného vnitřního předpisu UTB ve Zlíně vyplývají zejména tyto povinnosti garanta studijního programu:</w:t>
      </w:r>
    </w:p>
    <w:p w14:paraId="769A3879"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koordinuje obsahovou přípravu studijního programu,</w:t>
      </w:r>
    </w:p>
    <w:p w14:paraId="15756196"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dbá na to, aby studijní program byl uskutečňován v souladu s akreditačním spisem,</w:t>
      </w:r>
    </w:p>
    <w:p w14:paraId="532D730F"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dohlíží na kvalitu uskutečňování studijního programu,</w:t>
      </w:r>
    </w:p>
    <w:p w14:paraId="11A3EFCD"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studentům ve studijním programu poskytuje odborné studijní poradenství,</w:t>
      </w:r>
    </w:p>
    <w:p w14:paraId="59334DC8" w14:textId="77777777" w:rsidR="00C94CB6" w:rsidRDefault="00C94CB6" w:rsidP="00DA5BB8">
      <w:pPr>
        <w:numPr>
          <w:ilvl w:val="0"/>
          <w:numId w:val="70"/>
        </w:numPr>
        <w:tabs>
          <w:tab w:val="left" w:pos="567"/>
        </w:tabs>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výběr studijních předmětů studia v zahraničí a jejich uznání,</w:t>
      </w:r>
    </w:p>
    <w:p w14:paraId="203BE858"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doporučuje uznání části studia podle čl. 24 Studijního a zkušebního řádu UTB,</w:t>
      </w:r>
    </w:p>
    <w:p w14:paraId="354D470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schvaluje témata bakalářských nebo diplomových prací,</w:t>
      </w:r>
    </w:p>
    <w:p w14:paraId="70AA567E"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A60C58">
        <w:rPr>
          <w:rFonts w:ascii="Calibri" w:eastAsia="Calibri" w:hAnsi="Calibri" w:cs="Calibri"/>
          <w:sz w:val="22"/>
          <w:szCs w:val="22"/>
          <w:lang w:eastAsia="en-US"/>
        </w:rPr>
        <w:t>obsahově a metodicky rozvíjí studijní program v souladu s aktuální úrovní poznání a potřebami praxe,</w:t>
      </w:r>
    </w:p>
    <w:p w14:paraId="51C50B25"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předkládá radě studijního programu návrhy na změny studijního programu,</w:t>
      </w:r>
    </w:p>
    <w:p w14:paraId="0F496F86"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účastní se jednání rady studijního programu,</w:t>
      </w:r>
    </w:p>
    <w:p w14:paraId="0F481C6F"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spolupracuje s proděkany, řediteli ústavů a garanty dalších studijních programů uskutečňovaných na dané součásti,</w:t>
      </w:r>
    </w:p>
    <w:p w14:paraId="5C777D01"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6F036F6B" w14:textId="77777777" w:rsidR="00C94CB6" w:rsidRDefault="00C94CB6" w:rsidP="00DA5BB8">
      <w:pPr>
        <w:numPr>
          <w:ilvl w:val="0"/>
          <w:numId w:val="70"/>
        </w:numPr>
        <w:ind w:left="567" w:hanging="425"/>
        <w:jc w:val="both"/>
        <w:rPr>
          <w:rFonts w:ascii="Calibri" w:eastAsia="Calibri" w:hAnsi="Calibri" w:cs="Calibri"/>
          <w:sz w:val="22"/>
          <w:szCs w:val="22"/>
          <w:lang w:eastAsia="en-US"/>
        </w:rPr>
      </w:pPr>
      <w:r w:rsidRPr="00E85EE8">
        <w:rPr>
          <w:rFonts w:ascii="Calibri" w:eastAsia="Calibri" w:hAnsi="Calibri" w:cs="Calibri"/>
          <w:sz w:val="22"/>
          <w:szCs w:val="22"/>
          <w:lang w:eastAsia="en-US"/>
        </w:rPr>
        <w:t>zpracovává hodnotící zprávu o studijním programu jako podklad pro hodnocení kvality uskutečňovaného studijního programu,</w:t>
      </w:r>
    </w:p>
    <w:p w14:paraId="71D656D3" w14:textId="77777777" w:rsidR="00C94CB6" w:rsidRPr="00E85EE8" w:rsidRDefault="00C94CB6" w:rsidP="00DA5BB8">
      <w:pPr>
        <w:numPr>
          <w:ilvl w:val="0"/>
          <w:numId w:val="70"/>
        </w:numPr>
        <w:ind w:left="567" w:hanging="425"/>
        <w:jc w:val="both"/>
        <w:rPr>
          <w:rFonts w:ascii="Calibri" w:hAnsi="Calibri" w:cs="Calibri"/>
          <w:sz w:val="22"/>
          <w:szCs w:val="22"/>
        </w:rPr>
      </w:pPr>
      <w:r w:rsidRPr="00E85EE8">
        <w:rPr>
          <w:rFonts w:ascii="Calibri" w:eastAsia="Calibri" w:hAnsi="Calibri" w:cs="Calibri"/>
          <w:sz w:val="22"/>
          <w:szCs w:val="22"/>
          <w:lang w:eastAsia="en-US"/>
        </w:rPr>
        <w:t>odpovídá za promítnutí závěrů zprávy o hodnocení studijního programu, schválené Radou UTB, do dalšího uskutečňování studijního programu, případně do přípravy žádosti o prodloužení nebo rozšíření akreditace studijního programu</w:t>
      </w:r>
      <w:r>
        <w:rPr>
          <w:rFonts w:ascii="Calibri" w:eastAsia="Calibri" w:hAnsi="Calibri" w:cs="Calibri"/>
          <w:sz w:val="22"/>
          <w:szCs w:val="22"/>
          <w:lang w:eastAsia="en-US"/>
        </w:rPr>
        <w:t>.</w:t>
      </w:r>
    </w:p>
    <w:p w14:paraId="46CDDFB4" w14:textId="77777777" w:rsidR="00C94CB6" w:rsidRPr="00E85EE8" w:rsidRDefault="00C94CB6" w:rsidP="00C94CB6">
      <w:pPr>
        <w:tabs>
          <w:tab w:val="left" w:pos="567"/>
        </w:tabs>
        <w:spacing w:before="120" w:after="120"/>
        <w:ind w:left="930"/>
        <w:jc w:val="both"/>
        <w:rPr>
          <w:rFonts w:ascii="Calibri" w:hAnsi="Calibri" w:cs="Calibri"/>
          <w:sz w:val="22"/>
          <w:szCs w:val="22"/>
        </w:rPr>
      </w:pPr>
    </w:p>
    <w:p w14:paraId="630BCA6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Standard 5.2</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osoby garanta z hlediska naplnění standardů </w:t>
      </w:r>
    </w:p>
    <w:p w14:paraId="56603B8A" w14:textId="77777777" w:rsidR="00C94CB6" w:rsidRPr="003C017E" w:rsidRDefault="00C94CB6" w:rsidP="00C94CB6">
      <w:pPr>
        <w:spacing w:before="120"/>
        <w:jc w:val="both"/>
        <w:rPr>
          <w:rFonts w:ascii="Calibri" w:hAnsi="Calibri" w:cs="Calibri"/>
          <w:sz w:val="22"/>
          <w:szCs w:val="24"/>
          <w:lang w:eastAsia="en-US"/>
        </w:rPr>
      </w:pPr>
      <w:r w:rsidRPr="003C017E">
        <w:rPr>
          <w:rFonts w:ascii="Calibri" w:hAnsi="Calibri" w:cs="Calibri"/>
          <w:sz w:val="22"/>
          <w:szCs w:val="24"/>
          <w:lang w:eastAsia="en-US"/>
        </w:rPr>
        <w:t>Garant</w:t>
      </w:r>
      <w:r>
        <w:rPr>
          <w:rFonts w:ascii="Calibri" w:hAnsi="Calibri" w:cs="Calibri"/>
          <w:sz w:val="22"/>
          <w:szCs w:val="24"/>
          <w:lang w:eastAsia="en-US"/>
        </w:rPr>
        <w:t>kou</w:t>
      </w:r>
      <w:r w:rsidRPr="003C017E">
        <w:rPr>
          <w:rFonts w:ascii="Calibri" w:hAnsi="Calibri" w:cs="Calibri"/>
          <w:sz w:val="22"/>
          <w:szCs w:val="24"/>
          <w:lang w:eastAsia="en-US"/>
        </w:rPr>
        <w:t xml:space="preserve"> </w:t>
      </w:r>
      <w:r>
        <w:rPr>
          <w:rFonts w:ascii="Calibri" w:hAnsi="Calibri" w:cs="Calibri"/>
          <w:sz w:val="22"/>
          <w:szCs w:val="24"/>
          <w:lang w:eastAsia="en-US"/>
        </w:rPr>
        <w:t>magisterské</w:t>
      </w:r>
      <w:r w:rsidRPr="003C017E">
        <w:rPr>
          <w:rFonts w:ascii="Calibri" w:hAnsi="Calibri" w:cs="Calibri"/>
          <w:sz w:val="22"/>
          <w:szCs w:val="24"/>
          <w:lang w:eastAsia="en-US"/>
        </w:rPr>
        <w:t xml:space="preserve">ho studijního programu </w:t>
      </w:r>
      <w:r>
        <w:rPr>
          <w:rFonts w:ascii="Calibri" w:hAnsi="Calibri" w:cs="Calibri"/>
          <w:sz w:val="22"/>
          <w:szCs w:val="24"/>
          <w:lang w:eastAsia="en-US"/>
        </w:rPr>
        <w:t>Management udržitelného rozvoje</w:t>
      </w:r>
      <w:r w:rsidRPr="003C017E">
        <w:rPr>
          <w:rFonts w:ascii="Calibri" w:hAnsi="Calibri" w:cs="Calibri"/>
          <w:sz w:val="22"/>
          <w:szCs w:val="24"/>
          <w:lang w:eastAsia="en-US"/>
        </w:rPr>
        <w:t xml:space="preserve"> je </w:t>
      </w:r>
      <w:r>
        <w:rPr>
          <w:rFonts w:ascii="Calibri" w:hAnsi="Calibri" w:cs="Calibri"/>
          <w:b/>
          <w:sz w:val="22"/>
          <w:szCs w:val="24"/>
          <w:lang w:eastAsia="en-US"/>
        </w:rPr>
        <w:t>doc. I</w:t>
      </w:r>
      <w:r w:rsidRPr="003C017E">
        <w:rPr>
          <w:rFonts w:ascii="Calibri" w:hAnsi="Calibri" w:cs="Calibri"/>
          <w:b/>
          <w:sz w:val="22"/>
          <w:szCs w:val="24"/>
          <w:lang w:eastAsia="en-US"/>
        </w:rPr>
        <w:t xml:space="preserve">ng. </w:t>
      </w:r>
      <w:r>
        <w:rPr>
          <w:rFonts w:ascii="Calibri" w:hAnsi="Calibri" w:cs="Calibri"/>
          <w:b/>
          <w:sz w:val="22"/>
          <w:szCs w:val="24"/>
          <w:lang w:eastAsia="en-US"/>
        </w:rPr>
        <w:t>Zuzana Tučková</w:t>
      </w:r>
      <w:r w:rsidRPr="003C017E">
        <w:rPr>
          <w:rFonts w:ascii="Calibri" w:hAnsi="Calibri" w:cs="Calibri"/>
          <w:b/>
          <w:sz w:val="22"/>
          <w:szCs w:val="24"/>
          <w:lang w:eastAsia="en-US"/>
        </w:rPr>
        <w:t>, Ph.D.</w:t>
      </w:r>
      <w:r w:rsidRPr="003C017E">
        <w:rPr>
          <w:rFonts w:ascii="Calibri" w:hAnsi="Calibri" w:cs="Calibri"/>
          <w:sz w:val="22"/>
          <w:szCs w:val="24"/>
          <w:lang w:eastAsia="en-US"/>
        </w:rPr>
        <w:t xml:space="preserve"> </w:t>
      </w:r>
      <w:r w:rsidRPr="00FF7A5A">
        <w:rPr>
          <w:rFonts w:ascii="Calibri" w:hAnsi="Calibri" w:cs="Calibri"/>
          <w:sz w:val="22"/>
          <w:szCs w:val="22"/>
        </w:rPr>
        <w:t xml:space="preserve">Garantka má požadovanou kvalifikaci (doc. – Ekonomika a management podniku, Ph.D. – Ekonomika a management) a její tvůrčí a vědecká činnost je stručně uvedena v akreditačních materiálech v části </w:t>
      </w:r>
      <w:r w:rsidRPr="00FF7A5A">
        <w:rPr>
          <w:rFonts w:ascii="Calibri" w:hAnsi="Calibri" w:cs="Calibri"/>
          <w:i/>
          <w:sz w:val="22"/>
          <w:szCs w:val="22"/>
        </w:rPr>
        <w:t>C-I – Personální zabezpečení.</w:t>
      </w:r>
    </w:p>
    <w:p w14:paraId="44D8F579" w14:textId="77777777" w:rsidR="00C94CB6" w:rsidRPr="00FF7A5A" w:rsidRDefault="00C94CB6" w:rsidP="00C94CB6">
      <w:pPr>
        <w:spacing w:before="120" w:after="120"/>
        <w:jc w:val="both"/>
        <w:rPr>
          <w:rFonts w:ascii="Calibri" w:hAnsi="Calibri" w:cs="Calibri"/>
          <w:sz w:val="22"/>
          <w:szCs w:val="22"/>
        </w:rPr>
      </w:pPr>
      <w:r w:rsidRPr="00FF7A5A">
        <w:rPr>
          <w:rFonts w:ascii="Calibri" w:hAnsi="Calibri" w:cs="Calibri"/>
          <w:sz w:val="22"/>
          <w:szCs w:val="22"/>
        </w:rPr>
        <w:t>Garantka je autorem a spoluautorem 41 publikací indexovaných na Web of Science (celkem 213 citací, H-Index: 6) a 49 vědeckých publikací indexovaných v databázi SCOPUS (celkem 340 citací, H-Index: 8). Garantka je dále autorem 4 monografií (The Meaning of Tourism and Tourism Services in the V4 Countries, The Social Economy, Social Enterprises and outline of sustainability a Ekonomika služeb). Doposud se podílela a (í) na řešení 10 českých i mezinárodních projektů financovaných např. Grantovou agenturou ČR, či resortními poskytovateli jako je MŠM, Norské fondy, MZ, FRVŠ, současně Bezpečnostní výzkum, TAČR a Interreg). Zodpovědným řešitelem byla u 8 z nich.</w:t>
      </w:r>
    </w:p>
    <w:p w14:paraId="524E02B7" w14:textId="77777777" w:rsidR="00C94CB6" w:rsidRDefault="00C94CB6" w:rsidP="00C94CB6">
      <w:pPr>
        <w:pStyle w:val="Default"/>
        <w:spacing w:after="120"/>
        <w:jc w:val="both"/>
        <w:rPr>
          <w:rFonts w:ascii="Calibri" w:hAnsi="Calibri"/>
          <w:color w:val="auto"/>
          <w:sz w:val="22"/>
          <w:szCs w:val="22"/>
        </w:rPr>
      </w:pPr>
      <w:r w:rsidRPr="00FF7A5A">
        <w:rPr>
          <w:rFonts w:ascii="Calibri" w:hAnsi="Calibri" w:cs="Calibri"/>
          <w:sz w:val="22"/>
          <w:szCs w:val="22"/>
        </w:rPr>
        <w:t xml:space="preserve">Garantka je uznávanou odbornicí pro oblast Podnikové ekonomiky, Ekonomiky služeb, a primárně Ekonomické udržitelnosti cestovního ruchu, a využití nejnovějších trendů z oblasti udržitelnosti v podmínkách cestovního ruchu a hotelnictví. Zároveň působí jako školitelka doktorského studijního programu Ekonomika a </w:t>
      </w:r>
      <w:r w:rsidRPr="00FF7A5A">
        <w:rPr>
          <w:rFonts w:ascii="Calibri" w:hAnsi="Calibri"/>
          <w:color w:val="auto"/>
          <w:sz w:val="22"/>
          <w:szCs w:val="22"/>
        </w:rPr>
        <w:t>management</w:t>
      </w:r>
      <w:r w:rsidRPr="00FF7A5A">
        <w:rPr>
          <w:rFonts w:ascii="Calibri" w:hAnsi="Calibri" w:cs="Calibri"/>
          <w:sz w:val="22"/>
          <w:szCs w:val="22"/>
        </w:rPr>
        <w:t xml:space="preserve"> a Economics and Management na UTB ve Zlíně.</w:t>
      </w:r>
      <w:r w:rsidRPr="00FF7A5A">
        <w:rPr>
          <w:rFonts w:ascii="Calibri" w:hAnsi="Calibri"/>
          <w:color w:val="auto"/>
          <w:sz w:val="22"/>
          <w:szCs w:val="22"/>
        </w:rPr>
        <w:t xml:space="preserve"> </w:t>
      </w:r>
    </w:p>
    <w:p w14:paraId="15CB0591" w14:textId="77777777" w:rsidR="00C94CB6" w:rsidRPr="00FF7A5A" w:rsidRDefault="00C94CB6" w:rsidP="00C94CB6">
      <w:pPr>
        <w:pStyle w:val="Default"/>
        <w:spacing w:after="120"/>
        <w:jc w:val="both"/>
        <w:rPr>
          <w:rFonts w:ascii="Calibri" w:hAnsi="Calibri"/>
          <w:color w:val="auto"/>
          <w:sz w:val="22"/>
          <w:szCs w:val="22"/>
        </w:rPr>
      </w:pPr>
    </w:p>
    <w:p w14:paraId="28A1526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lastRenderedPageBreak/>
        <w:t>Standard 5.3</w:t>
      </w:r>
    </w:p>
    <w:p w14:paraId="4FE34B9A" w14:textId="77777777" w:rsidR="00C94CB6"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r w:rsidRPr="003C017E">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DD83B65" w14:textId="77777777" w:rsidR="00C94CB6" w:rsidRPr="003C017E" w:rsidRDefault="00C94CB6" w:rsidP="00C94CB6">
      <w:pPr>
        <w:widowControl w:val="0"/>
        <w:autoSpaceDE w:val="0"/>
        <w:autoSpaceDN w:val="0"/>
        <w:adjustRightInd w:val="0"/>
        <w:spacing w:before="120" w:after="120"/>
        <w:jc w:val="both"/>
        <w:rPr>
          <w:rFonts w:ascii="Calibri" w:eastAsia="PMingLiU" w:hAnsi="Calibri" w:cs="Calibri"/>
          <w:sz w:val="22"/>
          <w:szCs w:val="22"/>
          <w:lang w:eastAsia="zh-TW"/>
        </w:rPr>
      </w:pPr>
    </w:p>
    <w:p w14:paraId="4B6B7379"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5.4</w:t>
      </w:r>
    </w:p>
    <w:p w14:paraId="7439C45E" w14:textId="77777777" w:rsidR="00C94CB6" w:rsidRPr="003C017E" w:rsidRDefault="00C94CB6" w:rsidP="00C94CB6">
      <w:pPr>
        <w:spacing w:before="120" w:after="600"/>
        <w:jc w:val="both"/>
        <w:rPr>
          <w:rFonts w:ascii="Calibri" w:hAnsi="Calibri" w:cs="Calibri"/>
          <w:bCs/>
          <w:sz w:val="22"/>
          <w:szCs w:val="22"/>
        </w:rPr>
      </w:pPr>
      <w:r w:rsidRPr="00FF7A5A">
        <w:rPr>
          <w:rFonts w:ascii="Calibri" w:hAnsi="Calibr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Pr>
          <w:rFonts w:ascii="Calibri" w:hAnsi="Calibri" w:cs="Calibri"/>
          <w:sz w:val="22"/>
          <w:szCs w:val="22"/>
        </w:rPr>
        <w:t>magisterskéh</w:t>
      </w:r>
      <w:r w:rsidRPr="0010506C">
        <w:rPr>
          <w:rFonts w:ascii="Calibri" w:hAnsi="Calibri" w:cs="Calibri"/>
          <w:sz w:val="22"/>
          <w:szCs w:val="22"/>
        </w:rPr>
        <w:t xml:space="preserve">o studijního programu </w:t>
      </w:r>
      <w:r>
        <w:rPr>
          <w:rFonts w:ascii="Calibri" w:hAnsi="Calibri" w:cs="Calibri"/>
          <w:sz w:val="22"/>
          <w:szCs w:val="22"/>
        </w:rPr>
        <w:t>Management udržitelného rozvoje.</w:t>
      </w:r>
    </w:p>
    <w:p w14:paraId="672F3B10"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r w:rsidRPr="003C017E">
        <w:rPr>
          <w:rFonts w:ascii="Calibri" w:hAnsi="Calibri" w:cs="Calibri"/>
          <w:b/>
          <w:color w:val="365F91"/>
          <w:sz w:val="32"/>
          <w:szCs w:val="26"/>
        </w:rPr>
        <w:t>Personální zabezpečení studijního programu</w:t>
      </w:r>
    </w:p>
    <w:p w14:paraId="19F9CAD4" w14:textId="77777777" w:rsidR="00C94CB6" w:rsidRPr="003C017E" w:rsidRDefault="00C94CB6" w:rsidP="00C94CB6">
      <w:pPr>
        <w:keepNext/>
        <w:keepLines/>
        <w:spacing w:before="40"/>
        <w:jc w:val="center"/>
        <w:outlineLvl w:val="2"/>
        <w:rPr>
          <w:rFonts w:ascii="Calibri" w:hAnsi="Calibri" w:cs="Calibri"/>
          <w:b/>
          <w:color w:val="000000"/>
          <w:sz w:val="24"/>
          <w:szCs w:val="24"/>
        </w:rPr>
      </w:pPr>
      <w:r w:rsidRPr="003C017E">
        <w:rPr>
          <w:rFonts w:ascii="Calibri" w:hAnsi="Calibri" w:cs="Calibri"/>
          <w:b/>
          <w:color w:val="000000"/>
          <w:sz w:val="24"/>
          <w:szCs w:val="24"/>
        </w:rPr>
        <w:t xml:space="preserve">Standardy 6.1-6.2, </w:t>
      </w:r>
      <w:r>
        <w:rPr>
          <w:rFonts w:ascii="Calibri" w:hAnsi="Calibri" w:cs="Calibri"/>
          <w:b/>
          <w:color w:val="000000"/>
          <w:sz w:val="24"/>
          <w:szCs w:val="24"/>
        </w:rPr>
        <w:t>6.7-</w:t>
      </w:r>
      <w:r w:rsidRPr="003C017E">
        <w:rPr>
          <w:rFonts w:ascii="Calibri" w:hAnsi="Calibri" w:cs="Calibri"/>
          <w:b/>
          <w:color w:val="000000"/>
          <w:sz w:val="24"/>
          <w:szCs w:val="24"/>
        </w:rPr>
        <w:t>6.8</w:t>
      </w:r>
      <w:r w:rsidRPr="00222AA4">
        <w:rPr>
          <w:rFonts w:ascii="Calibri" w:hAnsi="Calibri" w:cs="Calibri"/>
          <w:b/>
          <w:color w:val="000000"/>
          <w:sz w:val="24"/>
          <w:szCs w:val="24"/>
        </w:rPr>
        <w:t xml:space="preserve"> </w:t>
      </w:r>
      <w:r w:rsidRPr="003C017E">
        <w:rPr>
          <w:rFonts w:ascii="Calibri" w:hAnsi="Calibri" w:cs="Calibri"/>
          <w:b/>
          <w:color w:val="000000"/>
          <w:sz w:val="24"/>
          <w:szCs w:val="24"/>
        </w:rPr>
        <w:t xml:space="preserve">Zhodnocení celkového personálního zabezpečení studijního programu z hlediska naplnění standardů </w:t>
      </w:r>
    </w:p>
    <w:p w14:paraId="1EE6DDB7" w14:textId="77777777" w:rsidR="00C94CB6"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Na zabezpečení studijního programu se </w:t>
      </w:r>
      <w:r w:rsidRPr="00577AF9">
        <w:rPr>
          <w:rFonts w:ascii="Calibri" w:hAnsi="Calibri" w:cs="Calibri"/>
          <w:sz w:val="22"/>
          <w:szCs w:val="22"/>
        </w:rPr>
        <w:t xml:space="preserve">podílejí 3 profesoři, </w:t>
      </w:r>
      <w:r>
        <w:rPr>
          <w:rFonts w:ascii="Calibri" w:hAnsi="Calibri" w:cs="Calibri"/>
          <w:sz w:val="22"/>
          <w:szCs w:val="22"/>
        </w:rPr>
        <w:t>9</w:t>
      </w:r>
      <w:r w:rsidRPr="00577AF9">
        <w:rPr>
          <w:rFonts w:ascii="Calibri" w:hAnsi="Calibri" w:cs="Calibri"/>
          <w:sz w:val="22"/>
          <w:szCs w:val="22"/>
        </w:rPr>
        <w:t xml:space="preserve"> docentů, </w:t>
      </w:r>
      <w:r>
        <w:rPr>
          <w:rFonts w:ascii="Calibri" w:hAnsi="Calibri" w:cs="Calibri"/>
          <w:sz w:val="22"/>
          <w:szCs w:val="22"/>
        </w:rPr>
        <w:t>16</w:t>
      </w:r>
      <w:r w:rsidRPr="00577AF9">
        <w:rPr>
          <w:rFonts w:ascii="Calibri" w:hAnsi="Calibri" w:cs="Calibri"/>
          <w:sz w:val="22"/>
          <w:szCs w:val="22"/>
        </w:rPr>
        <w:t xml:space="preserve"> odborných asistentů s titulem Ph.D.</w:t>
      </w:r>
      <w:r>
        <w:rPr>
          <w:rFonts w:ascii="Calibri" w:hAnsi="Calibri" w:cs="Calibri"/>
          <w:sz w:val="22"/>
          <w:szCs w:val="22"/>
        </w:rPr>
        <w:t xml:space="preserve"> a </w:t>
      </w:r>
      <w:r w:rsidRPr="00577AF9">
        <w:rPr>
          <w:rFonts w:ascii="Calibri" w:hAnsi="Calibri" w:cs="Calibri"/>
          <w:sz w:val="22"/>
          <w:szCs w:val="22"/>
        </w:rPr>
        <w:t>1</w:t>
      </w:r>
      <w:r>
        <w:rPr>
          <w:rFonts w:ascii="Calibri" w:hAnsi="Calibri" w:cs="Calibri"/>
          <w:sz w:val="22"/>
          <w:szCs w:val="22"/>
        </w:rPr>
        <w:t>0</w:t>
      </w:r>
      <w:r w:rsidRPr="00577AF9">
        <w:rPr>
          <w:rFonts w:ascii="Calibri" w:hAnsi="Calibri" w:cs="Calibri"/>
          <w:sz w:val="22"/>
          <w:szCs w:val="22"/>
        </w:rPr>
        <w:t xml:space="preserve"> odborníků z praxe.</w:t>
      </w:r>
    </w:p>
    <w:p w14:paraId="19D47FE3" w14:textId="4DB3F1B4" w:rsidR="00C94CB6" w:rsidRPr="00577AF9" w:rsidRDefault="00C94CB6" w:rsidP="00C94CB6">
      <w:pPr>
        <w:spacing w:before="120" w:after="120"/>
        <w:jc w:val="center"/>
        <w:rPr>
          <w:rFonts w:ascii="Calibri" w:hAnsi="Calibri" w:cs="Calibri"/>
          <w:sz w:val="22"/>
          <w:szCs w:val="22"/>
        </w:rPr>
      </w:pPr>
      <w:r w:rsidRPr="00E543E7">
        <w:rPr>
          <w:noProof/>
        </w:rPr>
        <w:drawing>
          <wp:inline distT="0" distB="0" distL="0" distR="0" wp14:anchorId="52643113" wp14:editId="174F065E">
            <wp:extent cx="3590925" cy="2076450"/>
            <wp:effectExtent l="0" t="0" r="9525"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 1"/>
                    <pic:cNvPicPr>
                      <a:picLocks noChangeArrowheads="1"/>
                    </pic:cNvPicPr>
                  </pic:nvPicPr>
                  <pic:blipFill>
                    <a:blip r:embed="rId159">
                      <a:extLst>
                        <a:ext uri="{28A0092B-C50C-407E-A947-70E740481C1C}">
                          <a14:useLocalDpi xmlns:a14="http://schemas.microsoft.com/office/drawing/2010/main" val="0"/>
                        </a:ext>
                      </a:extLst>
                    </a:blip>
                    <a:srcRect l="21040" t="9734" r="8945" b="3146"/>
                    <a:stretch>
                      <a:fillRect/>
                    </a:stretch>
                  </pic:blipFill>
                  <pic:spPr bwMode="auto">
                    <a:xfrm>
                      <a:off x="0" y="0"/>
                      <a:ext cx="3590925" cy="2076450"/>
                    </a:xfrm>
                    <a:prstGeom prst="rect">
                      <a:avLst/>
                    </a:prstGeom>
                    <a:noFill/>
                    <a:ln>
                      <a:noFill/>
                    </a:ln>
                  </pic:spPr>
                </pic:pic>
              </a:graphicData>
            </a:graphic>
          </wp:inline>
        </w:drawing>
      </w:r>
    </w:p>
    <w:p w14:paraId="083AE91B" w14:textId="140746E5" w:rsidR="00C94CB6" w:rsidRPr="003C017E" w:rsidRDefault="00C94CB6" w:rsidP="00C94CB6">
      <w:pPr>
        <w:spacing w:before="120" w:after="120"/>
        <w:jc w:val="center"/>
        <w:rPr>
          <w:rFonts w:ascii="Calibri" w:hAnsi="Calibri" w:cs="Calibri"/>
          <w:i/>
          <w:szCs w:val="22"/>
        </w:rPr>
      </w:pPr>
      <w:r w:rsidRPr="003C017E">
        <w:rPr>
          <w:rFonts w:ascii="Calibri" w:hAnsi="Calibri" w:cs="Calibri"/>
          <w:i/>
          <w:szCs w:val="22"/>
        </w:rPr>
        <w:t xml:space="preserve">Graf 1 – Podíl profesorů, docentů a odborných asistentů na přednáškové činnosti v rámci </w:t>
      </w:r>
      <w:r>
        <w:rPr>
          <w:rFonts w:ascii="Calibri" w:hAnsi="Calibri" w:cs="Calibri"/>
          <w:i/>
          <w:szCs w:val="22"/>
        </w:rPr>
        <w:br/>
      </w:r>
      <w:r w:rsidRPr="003C017E">
        <w:rPr>
          <w:rFonts w:ascii="Calibri" w:hAnsi="Calibri" w:cs="Calibri"/>
          <w:i/>
          <w:szCs w:val="22"/>
        </w:rPr>
        <w:t xml:space="preserve">studijního programu </w:t>
      </w:r>
      <w:r>
        <w:rPr>
          <w:rFonts w:ascii="Calibri" w:hAnsi="Calibri" w:cs="Calibri"/>
          <w:i/>
          <w:szCs w:val="22"/>
        </w:rPr>
        <w:t>Man</w:t>
      </w:r>
      <w:ins w:id="672" w:author="Pavla Trefilová" w:date="2023-06-05T10:29:00Z">
        <w:r w:rsidR="009E5283">
          <w:rPr>
            <w:rFonts w:ascii="Calibri" w:hAnsi="Calibri" w:cs="Calibri"/>
            <w:i/>
            <w:szCs w:val="22"/>
          </w:rPr>
          <w:t>a</w:t>
        </w:r>
      </w:ins>
      <w:r>
        <w:rPr>
          <w:rFonts w:ascii="Calibri" w:hAnsi="Calibri" w:cs="Calibri"/>
          <w:i/>
          <w:szCs w:val="22"/>
        </w:rPr>
        <w:t>gement udržitelného rozvoje</w:t>
      </w:r>
    </w:p>
    <w:p w14:paraId="570D68C7" w14:textId="77777777" w:rsidR="00C94CB6" w:rsidRDefault="00C94CB6" w:rsidP="00C94CB6">
      <w:pPr>
        <w:spacing w:before="120" w:after="120"/>
        <w:jc w:val="both"/>
        <w:rPr>
          <w:rFonts w:ascii="Calibri" w:hAnsi="Calibri" w:cs="Calibri"/>
          <w:sz w:val="22"/>
          <w:szCs w:val="22"/>
        </w:rPr>
      </w:pPr>
    </w:p>
    <w:p w14:paraId="38798E6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Následující tabulka dokládá seznam akademických pracovníků podílejících se na výuce ve studijním programu </w:t>
      </w:r>
      <w:r>
        <w:rPr>
          <w:rFonts w:ascii="Calibri" w:hAnsi="Calibri" w:cs="Calibri"/>
          <w:sz w:val="22"/>
          <w:szCs w:val="22"/>
        </w:rPr>
        <w:t>Management udržitelného rozvoje</w:t>
      </w:r>
      <w:r w:rsidRPr="003C017E">
        <w:rPr>
          <w:rFonts w:ascii="Calibri" w:hAnsi="Calibri" w:cs="Calibri"/>
          <w:sz w:val="22"/>
          <w:szCs w:val="22"/>
        </w:rPr>
        <w:t xml:space="preserve">. V přehledu jsou uvedeni akademičtí pracovníci podílející se na </w:t>
      </w:r>
      <w:r w:rsidRPr="003C017E">
        <w:rPr>
          <w:rFonts w:ascii="Calibri" w:hAnsi="Calibri" w:cs="Calibri"/>
          <w:b/>
          <w:sz w:val="22"/>
          <w:szCs w:val="22"/>
        </w:rPr>
        <w:t>přednáškách (nebo seminářích u předmětů, které nemají přednášku) z </w:t>
      </w:r>
      <w:r w:rsidRPr="003C017E">
        <w:rPr>
          <w:rFonts w:ascii="Calibri" w:hAnsi="Calibri" w:cs="Calibri"/>
          <w:b/>
          <w:i/>
          <w:sz w:val="22"/>
          <w:szCs w:val="22"/>
        </w:rPr>
        <w:t>předmětů povinných a povinně volitelných</w:t>
      </w:r>
      <w:r w:rsidRPr="003C017E">
        <w:rPr>
          <w:rFonts w:ascii="Calibri" w:hAnsi="Calibri" w:cs="Calibri"/>
          <w:sz w:val="22"/>
          <w:szCs w:val="22"/>
        </w:rPr>
        <w:t xml:space="preserve"> v rámci daného studijního plánu, který je uveden v </w:t>
      </w:r>
      <w:r w:rsidRPr="003C017E">
        <w:rPr>
          <w:rFonts w:ascii="Calibri" w:hAnsi="Calibri" w:cs="Calibri"/>
          <w:i/>
          <w:sz w:val="22"/>
          <w:szCs w:val="22"/>
        </w:rPr>
        <w:t>Příloze B-IIa – Studijní plány a návrh témat prací (bakalářské a magisterské studijní programy).</w:t>
      </w:r>
    </w:p>
    <w:p w14:paraId="2A5A00A2" w14:textId="77777777" w:rsidR="00C94CB6" w:rsidRDefault="00C94CB6" w:rsidP="00C94CB6">
      <w:pPr>
        <w:spacing w:before="120" w:after="240"/>
        <w:jc w:val="both"/>
        <w:rPr>
          <w:rFonts w:ascii="Calibri" w:hAnsi="Calibri" w:cs="Calibri"/>
          <w:sz w:val="22"/>
          <w:szCs w:val="22"/>
        </w:rPr>
      </w:pPr>
      <w:r w:rsidRPr="003C017E">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3C017E">
        <w:rPr>
          <w:rFonts w:ascii="Calibri" w:hAnsi="Calibri" w:cs="Calibri"/>
          <w:i/>
          <w:sz w:val="22"/>
          <w:szCs w:val="22"/>
        </w:rPr>
        <w:t>Příloze C-I – Personální zabezpečení.</w:t>
      </w:r>
      <w:r w:rsidRPr="003C017E">
        <w:rPr>
          <w:rFonts w:ascii="Calibri" w:hAnsi="Calibri" w:cs="Calibri"/>
          <w:sz w:val="22"/>
          <w:szCs w:val="22"/>
        </w:rPr>
        <w:t xml:space="preserve"> </w:t>
      </w:r>
    </w:p>
    <w:bookmarkEnd w:id="671"/>
    <w:p w14:paraId="59D70531"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2 – Personální struktura studijního programu </w:t>
      </w:r>
      <w:r>
        <w:rPr>
          <w:rFonts w:ascii="Calibri" w:hAnsi="Calibri" w:cs="Calibri"/>
          <w:i/>
          <w:szCs w:val="22"/>
        </w:rPr>
        <w:t>Management udržitelného rozvoje</w:t>
      </w:r>
    </w:p>
    <w:tbl>
      <w:tblPr>
        <w:tblW w:w="7660" w:type="dxa"/>
        <w:jc w:val="center"/>
        <w:tblCellMar>
          <w:left w:w="70" w:type="dxa"/>
          <w:right w:w="70" w:type="dxa"/>
        </w:tblCellMar>
        <w:tblLook w:val="04A0" w:firstRow="1" w:lastRow="0" w:firstColumn="1" w:lastColumn="0" w:noHBand="0" w:noVBand="1"/>
      </w:tblPr>
      <w:tblGrid>
        <w:gridCol w:w="3813"/>
        <w:gridCol w:w="1300"/>
        <w:gridCol w:w="780"/>
        <w:gridCol w:w="1767"/>
      </w:tblGrid>
      <w:tr w:rsidR="00C94CB6" w:rsidRPr="003C017E" w14:paraId="643E2A13" w14:textId="77777777" w:rsidTr="00C94CB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8EF0770" w14:textId="77777777" w:rsidR="00C94CB6" w:rsidRPr="003C017E" w:rsidRDefault="00C94CB6" w:rsidP="00C94CB6">
            <w:pPr>
              <w:rPr>
                <w:rFonts w:ascii="Calibri" w:hAnsi="Calibri" w:cs="Calibri"/>
                <w:b/>
                <w:bCs/>
              </w:rPr>
            </w:pPr>
            <w:bookmarkStart w:id="673" w:name="_Hlk104061103"/>
            <w:r w:rsidRPr="003C017E">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74FD16F8"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14:paraId="2C672CA5"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Úvazek</w:t>
            </w:r>
          </w:p>
        </w:tc>
        <w:tc>
          <w:tcPr>
            <w:tcW w:w="1767" w:type="dxa"/>
            <w:tcBorders>
              <w:top w:val="single" w:sz="12" w:space="0" w:color="auto"/>
              <w:left w:val="nil"/>
              <w:bottom w:val="single" w:sz="12" w:space="0" w:color="auto"/>
              <w:right w:val="single" w:sz="12" w:space="0" w:color="auto"/>
            </w:tcBorders>
            <w:shd w:val="clear" w:color="auto" w:fill="auto"/>
            <w:noWrap/>
            <w:vAlign w:val="center"/>
            <w:hideMark/>
          </w:tcPr>
          <w:p w14:paraId="0D2875DC" w14:textId="77777777" w:rsidR="00C94CB6" w:rsidRPr="003C017E" w:rsidRDefault="00C94CB6" w:rsidP="00C94CB6">
            <w:pPr>
              <w:jc w:val="center"/>
              <w:rPr>
                <w:rFonts w:ascii="Calibri" w:hAnsi="Calibri" w:cs="Calibri"/>
                <w:b/>
                <w:bCs/>
                <w:color w:val="000000"/>
              </w:rPr>
            </w:pPr>
            <w:r w:rsidRPr="003C017E">
              <w:rPr>
                <w:rFonts w:ascii="Calibri" w:hAnsi="Calibri" w:cs="Calibri"/>
                <w:b/>
                <w:bCs/>
                <w:color w:val="000000"/>
              </w:rPr>
              <w:t>Pracovní poměr</w:t>
            </w:r>
          </w:p>
        </w:tc>
      </w:tr>
      <w:tr w:rsidR="00C94CB6" w:rsidRPr="003C017E" w14:paraId="34FFE45A"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E0FABC"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Profesoři</w:t>
            </w:r>
          </w:p>
        </w:tc>
      </w:tr>
      <w:tr w:rsidR="00C94CB6" w:rsidRPr="003C017E" w14:paraId="34DA3B07" w14:textId="77777777" w:rsidTr="00C94CB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7E8134E" w14:textId="77777777" w:rsidR="00C94CB6" w:rsidRPr="003C017E" w:rsidRDefault="00C94CB6" w:rsidP="00C94CB6">
            <w:pPr>
              <w:rPr>
                <w:rFonts w:ascii="Calibri" w:hAnsi="Calibri" w:cs="Calibri"/>
              </w:rPr>
            </w:pPr>
            <w:r w:rsidRPr="003C017E">
              <w:rPr>
                <w:rFonts w:ascii="Calibri" w:hAnsi="Calibr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14:paraId="7D398387" w14:textId="77777777" w:rsidR="00C94CB6" w:rsidRPr="003C017E" w:rsidRDefault="00C94CB6" w:rsidP="00C94CB6">
            <w:pPr>
              <w:jc w:val="center"/>
              <w:rPr>
                <w:rFonts w:ascii="Calibri" w:hAnsi="Calibri" w:cs="Calibri"/>
              </w:rPr>
            </w:pPr>
            <w:r w:rsidRPr="003C017E">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14:paraId="2277DD56"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12" w:space="0" w:color="auto"/>
              <w:left w:val="nil"/>
              <w:bottom w:val="single" w:sz="4" w:space="0" w:color="auto"/>
              <w:right w:val="single" w:sz="12" w:space="0" w:color="auto"/>
            </w:tcBorders>
            <w:shd w:val="clear" w:color="auto" w:fill="auto"/>
            <w:noWrap/>
            <w:vAlign w:val="bottom"/>
          </w:tcPr>
          <w:p w14:paraId="6B72F97E"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B8C4516" w14:textId="77777777" w:rsidTr="00C94CB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31756E2" w14:textId="77777777" w:rsidR="00C94CB6" w:rsidRPr="003C017E" w:rsidRDefault="00C94CB6" w:rsidP="00C94CB6">
            <w:pPr>
              <w:rPr>
                <w:rFonts w:ascii="Calibri" w:hAnsi="Calibri" w:cs="Calibri"/>
              </w:rPr>
            </w:pPr>
            <w:r w:rsidRPr="003C017E">
              <w:rPr>
                <w:rFonts w:ascii="Calibri" w:hAnsi="Calibri" w:cs="Calibri"/>
              </w:rPr>
              <w:lastRenderedPageBreak/>
              <w:t xml:space="preserve">prof. </w:t>
            </w:r>
            <w:r>
              <w:rPr>
                <w:rFonts w:ascii="Calibri" w:hAnsi="Calibri" w:cs="Calibri"/>
              </w:rPr>
              <w:t>Ing. Vladimír Sedlařík,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16CDFB0" w14:textId="77777777" w:rsidR="00C94CB6" w:rsidRPr="003C017E" w:rsidRDefault="00C94CB6" w:rsidP="00C94CB6">
            <w:pPr>
              <w:jc w:val="center"/>
              <w:rPr>
                <w:rFonts w:ascii="Calibri" w:hAnsi="Calibri" w:cs="Calibri"/>
              </w:rPr>
            </w:pPr>
            <w:r>
              <w:rPr>
                <w:rFonts w:ascii="Calibri" w:hAnsi="Calibri" w:cs="Calibri"/>
              </w:rPr>
              <w:t>1980</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8CE36A1"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4" w:space="0" w:color="auto"/>
              <w:right w:val="single" w:sz="12" w:space="0" w:color="auto"/>
            </w:tcBorders>
            <w:shd w:val="clear" w:color="auto" w:fill="auto"/>
            <w:noWrap/>
            <w:vAlign w:val="bottom"/>
          </w:tcPr>
          <w:p w14:paraId="4A12BA92"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F172F1C" w14:textId="77777777" w:rsidTr="00C94CB6">
        <w:trPr>
          <w:trHeight w:val="315"/>
          <w:jc w:val="center"/>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F4332DC" w14:textId="77777777" w:rsidR="00C94CB6" w:rsidRPr="003C017E" w:rsidRDefault="00C94CB6" w:rsidP="00C94CB6">
            <w:pPr>
              <w:rPr>
                <w:rFonts w:ascii="Calibri" w:hAnsi="Calibri" w:cs="Calibri"/>
              </w:rPr>
            </w:pPr>
            <w:r w:rsidRPr="003C017E">
              <w:rPr>
                <w:rFonts w:ascii="Calibri" w:hAnsi="Calibri" w:cs="Calibri"/>
              </w:rPr>
              <w:t xml:space="preserve">prof. </w:t>
            </w:r>
            <w:r>
              <w:rPr>
                <w:rFonts w:ascii="Calibri" w:hAnsi="Calibri" w:cs="Calibri"/>
              </w:rPr>
              <w:t>Ing. David Tuček,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00301E8" w14:textId="77777777" w:rsidR="00C94CB6" w:rsidRPr="003C017E" w:rsidRDefault="00C94CB6" w:rsidP="00C94CB6">
            <w:pPr>
              <w:jc w:val="center"/>
              <w:rPr>
                <w:rFonts w:ascii="Calibri" w:hAnsi="Calibri" w:cs="Calibri"/>
              </w:rPr>
            </w:pPr>
            <w:r>
              <w:rPr>
                <w:rFonts w:ascii="Calibri" w:hAnsi="Calibri" w:cs="Calibri"/>
              </w:rPr>
              <w:t>1975</w:t>
            </w:r>
          </w:p>
        </w:tc>
        <w:tc>
          <w:tcPr>
            <w:tcW w:w="780" w:type="dxa"/>
            <w:tcBorders>
              <w:top w:val="single" w:sz="4" w:space="0" w:color="auto"/>
              <w:left w:val="nil"/>
              <w:bottom w:val="single" w:sz="12" w:space="0" w:color="auto"/>
              <w:right w:val="single" w:sz="4" w:space="0" w:color="auto"/>
            </w:tcBorders>
            <w:shd w:val="clear" w:color="auto" w:fill="auto"/>
            <w:noWrap/>
            <w:vAlign w:val="bottom"/>
          </w:tcPr>
          <w:p w14:paraId="7E6CEEE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4" w:space="0" w:color="auto"/>
              <w:left w:val="nil"/>
              <w:bottom w:val="single" w:sz="12" w:space="0" w:color="auto"/>
              <w:right w:val="single" w:sz="12" w:space="0" w:color="auto"/>
            </w:tcBorders>
            <w:shd w:val="clear" w:color="auto" w:fill="auto"/>
            <w:noWrap/>
            <w:vAlign w:val="bottom"/>
          </w:tcPr>
          <w:p w14:paraId="34161B04"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419414C0"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772A06"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Docenti</w:t>
            </w:r>
          </w:p>
        </w:tc>
      </w:tr>
      <w:tr w:rsidR="00C94CB6" w:rsidRPr="003C017E" w14:paraId="1D20D63F" w14:textId="77777777" w:rsidTr="00C94CB6">
        <w:trPr>
          <w:trHeight w:val="315"/>
          <w:jc w:val="center"/>
        </w:trPr>
        <w:tc>
          <w:tcPr>
            <w:tcW w:w="3813" w:type="dxa"/>
            <w:tcBorders>
              <w:top w:val="single" w:sz="12" w:space="0" w:color="auto"/>
              <w:left w:val="single" w:sz="12" w:space="0" w:color="auto"/>
              <w:bottom w:val="single" w:sz="4" w:space="0" w:color="auto"/>
              <w:right w:val="single" w:sz="2" w:space="0" w:color="auto"/>
            </w:tcBorders>
            <w:shd w:val="clear" w:color="auto" w:fill="auto"/>
            <w:noWrap/>
            <w:vAlign w:val="bottom"/>
          </w:tcPr>
          <w:p w14:paraId="68ECEB28" w14:textId="77777777" w:rsidR="00C94CB6" w:rsidRPr="003C017E" w:rsidRDefault="00C94CB6" w:rsidP="00C94CB6">
            <w:pPr>
              <w:rPr>
                <w:rFonts w:ascii="Calibri" w:hAnsi="Calibri" w:cs="Calibri"/>
              </w:rPr>
            </w:pPr>
            <w:r>
              <w:rPr>
                <w:rFonts w:ascii="Calibri" w:hAnsi="Calibri" w:cs="Calibri"/>
              </w:rPr>
              <w:t>doc. Ing. Petr Briš, CSc.</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64063C77" w14:textId="77777777" w:rsidR="00C94CB6" w:rsidRPr="003C017E" w:rsidRDefault="00C94CB6" w:rsidP="00C94CB6">
            <w:pPr>
              <w:jc w:val="center"/>
              <w:rPr>
                <w:rFonts w:ascii="Calibri" w:hAnsi="Calibri" w:cs="Calibri"/>
              </w:rPr>
            </w:pPr>
            <w:r>
              <w:rPr>
                <w:rFonts w:ascii="Calibri" w:hAnsi="Calibri" w:cs="Calibri"/>
              </w:rPr>
              <w:t>1955</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5E4A8063"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12" w:space="0" w:color="auto"/>
              <w:left w:val="single" w:sz="2" w:space="0" w:color="auto"/>
              <w:bottom w:val="single" w:sz="4" w:space="0" w:color="auto"/>
              <w:right w:val="single" w:sz="12" w:space="0" w:color="auto"/>
            </w:tcBorders>
            <w:shd w:val="clear" w:color="auto" w:fill="auto"/>
            <w:noWrap/>
            <w:vAlign w:val="bottom"/>
          </w:tcPr>
          <w:p w14:paraId="6B2C4A0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E5FC96C"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FC7F15A" w14:textId="77777777" w:rsidR="00C94CB6" w:rsidRDefault="00C94CB6" w:rsidP="00C94CB6">
            <w:pPr>
              <w:rPr>
                <w:rFonts w:ascii="Calibri" w:hAnsi="Calibri" w:cs="Calibri"/>
              </w:rPr>
            </w:pPr>
            <w:r>
              <w:rPr>
                <w:rFonts w:ascii="Calibri" w:hAnsi="Calibri" w:cs="Calibri"/>
              </w:rPr>
              <w:t>doc. Ing. Zuzana Dohnalová,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0482C199" w14:textId="77777777" w:rsidR="00C94CB6" w:rsidRDefault="00C94CB6" w:rsidP="00C94CB6">
            <w:pPr>
              <w:jc w:val="center"/>
              <w:rPr>
                <w:rFonts w:ascii="Calibri" w:hAnsi="Calibri" w:cs="Calibri"/>
              </w:rPr>
            </w:pPr>
            <w:r>
              <w:rPr>
                <w:rFonts w:ascii="Calibri" w:hAnsi="Calibri" w:cs="Calibri"/>
              </w:rPr>
              <w:t>1966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749AB07"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5032F7F8" w14:textId="77777777" w:rsidR="00C94CB6" w:rsidRDefault="00C94CB6" w:rsidP="00C94CB6">
            <w:pPr>
              <w:jc w:val="center"/>
              <w:rPr>
                <w:rFonts w:ascii="Calibri" w:hAnsi="Calibri" w:cs="Calibri"/>
              </w:rPr>
            </w:pPr>
            <w:r>
              <w:rPr>
                <w:rFonts w:ascii="Calibri" w:hAnsi="Calibri" w:cs="Calibri"/>
              </w:rPr>
              <w:t>N</w:t>
            </w:r>
          </w:p>
        </w:tc>
      </w:tr>
      <w:tr w:rsidR="00C94CB6" w:rsidRPr="003C017E" w14:paraId="4995D32B"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BBF1664" w14:textId="77777777" w:rsidR="00C94CB6" w:rsidRPr="003C017E" w:rsidRDefault="00C94CB6" w:rsidP="00C94CB6">
            <w:pPr>
              <w:rPr>
                <w:rFonts w:ascii="Calibri" w:hAnsi="Calibri" w:cs="Calibri"/>
              </w:rPr>
            </w:pPr>
            <w:r w:rsidRPr="003C017E">
              <w:rPr>
                <w:rFonts w:ascii="Calibri" w:hAnsi="Calibri" w:cs="Calibri"/>
              </w:rPr>
              <w:t>doc. Ing. Miloslava Chovancová, CSc.</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CCAD237" w14:textId="77777777" w:rsidR="00C94CB6" w:rsidRPr="003C017E" w:rsidRDefault="00C94CB6" w:rsidP="00C94CB6">
            <w:pPr>
              <w:jc w:val="center"/>
              <w:rPr>
                <w:rFonts w:ascii="Calibri" w:hAnsi="Calibri" w:cs="Calibri"/>
              </w:rPr>
            </w:pPr>
            <w:r>
              <w:rPr>
                <w:rFonts w:ascii="Calibri" w:hAnsi="Calibri" w:cs="Calibri"/>
              </w:rPr>
              <w:t>1952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EF8AA9"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A7207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1863D377"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3D2F35D" w14:textId="77777777" w:rsidR="00C94CB6" w:rsidRPr="003C017E" w:rsidRDefault="00C94CB6" w:rsidP="00C94CB6">
            <w:pPr>
              <w:rPr>
                <w:rFonts w:ascii="Calibri" w:hAnsi="Calibri" w:cs="Calibri"/>
              </w:rPr>
            </w:pPr>
            <w:r w:rsidRPr="003C017E">
              <w:rPr>
                <w:rFonts w:ascii="Calibri" w:hAnsi="Calibri" w:cs="Calibri"/>
              </w:rPr>
              <w:t>doc. Mgr. Jan K</w:t>
            </w:r>
            <w:r>
              <w:rPr>
                <w:rFonts w:ascii="Calibri" w:hAnsi="Calibri" w:cs="Calibri"/>
              </w:rPr>
              <w:t>ramoliš</w:t>
            </w:r>
            <w:r w:rsidRPr="003C017E">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ECEE8FD" w14:textId="77777777" w:rsidR="00C94CB6" w:rsidRPr="003C017E" w:rsidRDefault="00C94CB6" w:rsidP="00C94CB6">
            <w:pPr>
              <w:jc w:val="center"/>
              <w:rPr>
                <w:rFonts w:ascii="Calibri" w:hAnsi="Calibri" w:cs="Calibri"/>
              </w:rPr>
            </w:pPr>
            <w:r>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CD0037"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0D8DEA5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6D6A46E" w14:textId="77777777" w:rsidTr="00C94CB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48B44E20" w14:textId="77777777" w:rsidR="00C94CB6" w:rsidRPr="003C017E" w:rsidRDefault="00C94CB6" w:rsidP="00C94CB6">
            <w:pPr>
              <w:rPr>
                <w:rFonts w:ascii="Calibri" w:hAnsi="Calibri" w:cs="Calibri"/>
              </w:rPr>
            </w:pPr>
            <w:r w:rsidRPr="003C017E">
              <w:rPr>
                <w:rFonts w:ascii="Calibri" w:hAnsi="Calibri" w:cs="Calibri"/>
              </w:rPr>
              <w:t>doc. Ing.</w:t>
            </w:r>
            <w:r>
              <w:rPr>
                <w:rFonts w:ascii="Calibri" w:hAnsi="Calibri" w:cs="Calibri"/>
              </w:rPr>
              <w:t xml:space="preserve"> et Ing. Ivo Kuřitka, Ph.D. et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8260FEB" w14:textId="77777777" w:rsidR="00C94CB6" w:rsidRPr="003C017E" w:rsidRDefault="00C94CB6" w:rsidP="00C94CB6">
            <w:pPr>
              <w:jc w:val="center"/>
              <w:rPr>
                <w:rFonts w:ascii="Calibri" w:hAnsi="Calibri" w:cs="Calibri"/>
              </w:rPr>
            </w:pPr>
            <w:r>
              <w:rPr>
                <w:rFonts w:ascii="Calibri" w:hAnsi="Calibri" w:cs="Calibri"/>
              </w:rPr>
              <w:t>1974</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3D9298"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02DC476"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3B56E6E3"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36EE754" w14:textId="77777777" w:rsidR="00C94CB6" w:rsidRPr="003C017E" w:rsidRDefault="00C94CB6" w:rsidP="00C94CB6">
            <w:pPr>
              <w:rPr>
                <w:rFonts w:ascii="Calibri" w:hAnsi="Calibri" w:cs="Calibri"/>
                <w:highlight w:val="yellow"/>
              </w:rPr>
            </w:pPr>
            <w:r w:rsidRPr="003C017E">
              <w:rPr>
                <w:rFonts w:ascii="Calibri" w:hAnsi="Calibri" w:cs="Calibri"/>
              </w:rPr>
              <w:t>doc. Ing. Petr Novák,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0AD536A" w14:textId="77777777" w:rsidR="00C94CB6" w:rsidRPr="003C017E" w:rsidRDefault="00C94CB6" w:rsidP="00C94CB6">
            <w:pPr>
              <w:jc w:val="center"/>
              <w:rPr>
                <w:rFonts w:ascii="Calibri" w:hAnsi="Calibri" w:cs="Calibri"/>
              </w:rPr>
            </w:pPr>
            <w:r w:rsidRPr="003C017E">
              <w:rPr>
                <w:rFonts w:ascii="Calibri" w:hAnsi="Calibri" w:cs="Calibri"/>
              </w:rPr>
              <w:t>1979</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465D170"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1209DE9"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1151DA17"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E453E1" w14:textId="77777777" w:rsidR="00C94CB6" w:rsidRPr="003C017E" w:rsidRDefault="00C94CB6" w:rsidP="00C94CB6">
            <w:pPr>
              <w:rPr>
                <w:rFonts w:ascii="Calibri" w:hAnsi="Calibri" w:cs="Calibri"/>
              </w:rPr>
            </w:pPr>
            <w:r w:rsidRPr="003C017E">
              <w:rPr>
                <w:rFonts w:ascii="Calibri" w:hAnsi="Calibri" w:cs="Calibri"/>
              </w:rPr>
              <w:t>doc. Ing. Michal Pilík,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572A82B" w14:textId="77777777" w:rsidR="00C94CB6" w:rsidRPr="003C017E" w:rsidRDefault="00C94CB6" w:rsidP="00C94CB6">
            <w:pPr>
              <w:jc w:val="center"/>
              <w:rPr>
                <w:rFonts w:ascii="Calibri" w:hAnsi="Calibri" w:cs="Calibri"/>
              </w:rPr>
            </w:pPr>
            <w:r w:rsidRPr="003C017E">
              <w:rPr>
                <w:rFonts w:ascii="Calibri" w:hAnsi="Calibri" w:cs="Calibri"/>
              </w:rPr>
              <w:t>1978</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5AAA53C2" w14:textId="77777777" w:rsidR="00C94CB6" w:rsidRPr="003C017E" w:rsidRDefault="00C94CB6" w:rsidP="00C94CB6">
            <w:pPr>
              <w:jc w:val="center"/>
              <w:rPr>
                <w:rFonts w:ascii="Calibri" w:hAnsi="Calibri" w:cs="Calibri"/>
              </w:rPr>
            </w:pPr>
            <w:r w:rsidRPr="003C017E">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35C2705" w14:textId="77777777" w:rsidR="00C94CB6" w:rsidRPr="003C017E" w:rsidRDefault="00C94CB6" w:rsidP="00C94CB6">
            <w:pPr>
              <w:jc w:val="center"/>
              <w:rPr>
                <w:rFonts w:ascii="Calibri" w:hAnsi="Calibri" w:cs="Calibri"/>
              </w:rPr>
            </w:pPr>
            <w:r w:rsidRPr="003C017E">
              <w:rPr>
                <w:rFonts w:ascii="Calibri" w:hAnsi="Calibri" w:cs="Calibri"/>
              </w:rPr>
              <w:t>N</w:t>
            </w:r>
          </w:p>
        </w:tc>
      </w:tr>
      <w:tr w:rsidR="00C94CB6" w:rsidRPr="003C017E" w14:paraId="26E92F48" w14:textId="77777777" w:rsidTr="00C94CB6">
        <w:trPr>
          <w:trHeight w:val="300"/>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C284DB8" w14:textId="77777777" w:rsidR="00C94CB6" w:rsidRPr="003C017E" w:rsidRDefault="00C94CB6" w:rsidP="00C94CB6">
            <w:pPr>
              <w:rPr>
                <w:rFonts w:ascii="Calibri" w:hAnsi="Calibri" w:cs="Calibri"/>
                <w:highlight w:val="yellow"/>
              </w:rPr>
            </w:pPr>
            <w:r w:rsidRPr="003C017E">
              <w:rPr>
                <w:rFonts w:ascii="Calibri" w:hAnsi="Calibri" w:cs="Calibri"/>
              </w:rPr>
              <w:t xml:space="preserve">doc. </w:t>
            </w:r>
            <w:r>
              <w:rPr>
                <w:rFonts w:ascii="Calibri" w:hAnsi="Calibri" w:cs="Calibri"/>
              </w:rPr>
              <w:t>Ing. Jena Švarcová,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13A4984" w14:textId="77777777" w:rsidR="00C94CB6" w:rsidRPr="003C017E" w:rsidRDefault="00C94CB6" w:rsidP="00C94CB6">
            <w:pPr>
              <w:jc w:val="center"/>
              <w:rPr>
                <w:rFonts w:ascii="Calibri" w:hAnsi="Calibri" w:cs="Calibri"/>
              </w:rPr>
            </w:pPr>
            <w:r>
              <w:rPr>
                <w:rFonts w:ascii="Calibri" w:hAnsi="Calibri" w:cs="Calibri"/>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422ECE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E60F63"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21F68DF5" w14:textId="77777777" w:rsidTr="00C94CB6">
        <w:trPr>
          <w:trHeight w:val="300"/>
          <w:jc w:val="center"/>
        </w:trPr>
        <w:tc>
          <w:tcPr>
            <w:tcW w:w="3813" w:type="dxa"/>
            <w:tcBorders>
              <w:top w:val="single" w:sz="2" w:space="0" w:color="auto"/>
              <w:left w:val="single" w:sz="12" w:space="0" w:color="auto"/>
              <w:bottom w:val="single" w:sz="4" w:space="0" w:color="auto"/>
              <w:right w:val="single" w:sz="2" w:space="0" w:color="auto"/>
            </w:tcBorders>
            <w:shd w:val="clear" w:color="auto" w:fill="auto"/>
            <w:noWrap/>
            <w:vAlign w:val="bottom"/>
          </w:tcPr>
          <w:p w14:paraId="5AC7A4F0" w14:textId="77777777" w:rsidR="00C94CB6" w:rsidRPr="003C017E" w:rsidRDefault="00C94CB6" w:rsidP="00C94CB6">
            <w:pPr>
              <w:rPr>
                <w:rFonts w:ascii="Calibri" w:hAnsi="Calibri" w:cs="Calibri"/>
                <w:highlight w:val="yellow"/>
              </w:rPr>
            </w:pPr>
            <w:r w:rsidRPr="003C017E">
              <w:rPr>
                <w:rFonts w:ascii="Calibri" w:hAnsi="Calibri" w:cs="Calibri"/>
              </w:rPr>
              <w:t>doc. Ing. Zuzana Tučková,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380F657A" w14:textId="77777777" w:rsidR="00C94CB6" w:rsidRPr="003C017E" w:rsidRDefault="00C94CB6" w:rsidP="00C94CB6">
            <w:pPr>
              <w:jc w:val="center"/>
              <w:rPr>
                <w:rFonts w:ascii="Calibri" w:hAnsi="Calibri" w:cs="Calibri"/>
              </w:rPr>
            </w:pPr>
            <w:r>
              <w:rPr>
                <w:rFonts w:ascii="Calibri" w:hAnsi="Calibri" w:cs="Calibri"/>
              </w:rPr>
              <w:t>1977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14:paraId="41B4CE7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2" w:space="0" w:color="auto"/>
              <w:left w:val="single" w:sz="2" w:space="0" w:color="auto"/>
              <w:bottom w:val="single" w:sz="4" w:space="0" w:color="auto"/>
              <w:right w:val="single" w:sz="12" w:space="0" w:color="auto"/>
            </w:tcBorders>
            <w:shd w:val="clear" w:color="auto" w:fill="auto"/>
            <w:noWrap/>
            <w:vAlign w:val="bottom"/>
          </w:tcPr>
          <w:p w14:paraId="506085B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5F531ED"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AB0A6A1" w14:textId="77777777" w:rsidR="00C94CB6" w:rsidRPr="003C017E" w:rsidRDefault="00C94CB6" w:rsidP="00C94CB6">
            <w:pPr>
              <w:rPr>
                <w:rFonts w:ascii="Calibri" w:hAnsi="Calibri" w:cs="Calibri"/>
                <w:b/>
                <w:bCs/>
                <w:color w:val="000000"/>
              </w:rPr>
            </w:pPr>
            <w:r w:rsidRPr="003C017E">
              <w:rPr>
                <w:rFonts w:ascii="Calibri" w:hAnsi="Calibri" w:cs="Calibri"/>
                <w:b/>
                <w:bCs/>
                <w:color w:val="000000"/>
              </w:rPr>
              <w:t>Odborní asistenti</w:t>
            </w:r>
          </w:p>
        </w:tc>
      </w:tr>
      <w:tr w:rsidR="00C94CB6" w:rsidRPr="003C017E" w14:paraId="603575B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A8916DC" w14:textId="77777777" w:rsidR="00C94CB6" w:rsidRPr="003C017E" w:rsidRDefault="00C94CB6" w:rsidP="00C94CB6">
            <w:pPr>
              <w:rPr>
                <w:rFonts w:ascii="Calibri" w:hAnsi="Calibri" w:cs="Calibri"/>
                <w:highlight w:val="yellow"/>
              </w:rPr>
            </w:pPr>
            <w:r w:rsidRPr="003C017E">
              <w:rPr>
                <w:rFonts w:ascii="Calibri" w:hAnsi="Calibri" w:cs="Calibri"/>
              </w:rPr>
              <w:t>Ing.</w:t>
            </w:r>
            <w:r>
              <w:rPr>
                <w:rFonts w:ascii="Calibri" w:hAnsi="Calibri" w:cs="Calibri"/>
              </w:rPr>
              <w:t xml:space="preserve"> Matyáš Adam,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EAD85"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79398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4529BF3" w14:textId="77777777" w:rsidR="00C94CB6" w:rsidRPr="003C017E" w:rsidRDefault="00C94CB6" w:rsidP="00C94CB6">
            <w:pPr>
              <w:jc w:val="center"/>
              <w:rPr>
                <w:rFonts w:ascii="Calibri" w:hAnsi="Calibri" w:cs="Calibri"/>
              </w:rPr>
            </w:pPr>
            <w:r>
              <w:rPr>
                <w:rFonts w:ascii="Calibri" w:hAnsi="Calibri" w:cs="Calibri"/>
              </w:rPr>
              <w:t>U-31.12.2025</w:t>
            </w:r>
          </w:p>
        </w:tc>
      </w:tr>
      <w:tr w:rsidR="00C94CB6" w:rsidRPr="003C017E" w14:paraId="75160636"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F2EA43" w14:textId="77777777" w:rsidR="00C94CB6" w:rsidRPr="003C017E" w:rsidRDefault="00C94CB6" w:rsidP="00C94CB6">
            <w:pPr>
              <w:rPr>
                <w:rFonts w:ascii="Calibri" w:hAnsi="Calibri" w:cs="Calibri"/>
                <w:highlight w:val="yellow"/>
              </w:rPr>
            </w:pPr>
            <w:r w:rsidRPr="003C017E">
              <w:rPr>
                <w:rFonts w:ascii="Calibri" w:hAnsi="Calibri" w:cs="Calibri"/>
              </w:rPr>
              <w:t>Ing. Petra Barešová, BA (Hons),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21049" w14:textId="77777777" w:rsidR="00C94CB6" w:rsidRPr="003C017E" w:rsidRDefault="00C94CB6" w:rsidP="00C94CB6">
            <w:pPr>
              <w:jc w:val="center"/>
              <w:rPr>
                <w:rFonts w:ascii="Calibri" w:hAnsi="Calibri" w:cs="Calibri"/>
              </w:rPr>
            </w:pPr>
            <w:r>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F07BBC7"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6BB937D" w14:textId="5616ECB2" w:rsidR="00C94CB6" w:rsidRPr="003C017E" w:rsidRDefault="00C94CB6" w:rsidP="00C94CB6">
            <w:pPr>
              <w:jc w:val="center"/>
              <w:rPr>
                <w:rFonts w:ascii="Calibri" w:hAnsi="Calibri" w:cs="Calibri"/>
              </w:rPr>
            </w:pPr>
            <w:r>
              <w:rPr>
                <w:rFonts w:ascii="Calibri" w:hAnsi="Calibri" w:cs="Calibri"/>
              </w:rPr>
              <w:t>U-31.12.202</w:t>
            </w:r>
            <w:r w:rsidR="00745101">
              <w:rPr>
                <w:rFonts w:ascii="Calibri" w:hAnsi="Calibri" w:cs="Calibri"/>
              </w:rPr>
              <w:t>6</w:t>
            </w:r>
          </w:p>
        </w:tc>
      </w:tr>
      <w:tr w:rsidR="00C94CB6" w:rsidRPr="003C017E" w14:paraId="3BE28F17"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F943B8" w14:textId="77777777" w:rsidR="00C94CB6" w:rsidRPr="003C017E" w:rsidRDefault="00C94CB6" w:rsidP="00C94CB6">
            <w:pPr>
              <w:rPr>
                <w:rFonts w:ascii="Calibri" w:hAnsi="Calibri" w:cs="Calibri"/>
                <w:highlight w:val="yellow"/>
              </w:rPr>
            </w:pPr>
            <w:r w:rsidRPr="003C017E">
              <w:rPr>
                <w:rFonts w:ascii="Calibri" w:hAnsi="Calibri" w:cs="Calibri"/>
              </w:rPr>
              <w:t>Ing. Jiří Bejtkovský,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7DEA8"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C15B3B0"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79B4CEB"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73CF517F"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983646" w14:textId="77777777" w:rsidR="00C94CB6" w:rsidRPr="00D859AB" w:rsidRDefault="00C94CB6" w:rsidP="00C94CB6">
            <w:pPr>
              <w:rPr>
                <w:rFonts w:ascii="Calibri" w:hAnsi="Calibri" w:cs="Calibri"/>
              </w:rPr>
            </w:pPr>
            <w:r w:rsidRPr="00D859AB">
              <w:rPr>
                <w:rFonts w:ascii="Calibri" w:hAnsi="Calibri" w:cs="Calibri"/>
              </w:rPr>
              <w:t>RNDr. Eva Domincová Bergerová,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7223A"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3698DC38"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451F5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3CAEA55"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37664A1" w14:textId="77777777" w:rsidR="00C94CB6" w:rsidRPr="003C017E" w:rsidRDefault="00C94CB6" w:rsidP="00C94CB6">
            <w:pPr>
              <w:rPr>
                <w:rFonts w:ascii="Calibri" w:hAnsi="Calibri" w:cs="Calibri"/>
                <w:highlight w:val="yellow"/>
              </w:rPr>
            </w:pPr>
            <w:r w:rsidRPr="00503A38">
              <w:rPr>
                <w:rFonts w:ascii="Calibri" w:hAnsi="Calibri" w:cs="Calibri"/>
              </w:rPr>
              <w:t>Ing. Eva Hurajová,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591F"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20AABA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780F5" w14:textId="2893A597"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5E36D710"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A8C829E" w14:textId="77777777" w:rsidR="00C94CB6" w:rsidRPr="00503A38" w:rsidRDefault="00C94CB6" w:rsidP="00C94CB6">
            <w:pPr>
              <w:rPr>
                <w:rFonts w:ascii="Calibri" w:hAnsi="Calibri" w:cs="Calibri"/>
              </w:rPr>
            </w:pPr>
            <w:r>
              <w:rPr>
                <w:rFonts w:ascii="Calibri" w:hAnsi="Calibri" w:cs="Calibri"/>
              </w:rPr>
              <w:t>Dr. Ing. Miroslava Kovářová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BA2AB" w14:textId="77777777" w:rsidR="00C94CB6" w:rsidRDefault="00C94CB6" w:rsidP="00C94CB6">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11C4798"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4F38B61" w14:textId="30BF560A" w:rsidR="00C94CB6"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6B9E5A3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8E55DF2" w14:textId="77777777" w:rsidR="00C94CB6" w:rsidRPr="00503A38" w:rsidRDefault="00C94CB6" w:rsidP="00C94CB6">
            <w:pPr>
              <w:rPr>
                <w:rFonts w:ascii="Calibri" w:hAnsi="Calibri" w:cs="Calibri"/>
              </w:rPr>
            </w:pPr>
            <w:r w:rsidRPr="00503A38">
              <w:rPr>
                <w:rFonts w:ascii="Calibri" w:hAnsi="Calibri" w:cs="Calibri"/>
              </w:rPr>
              <w:t>Mgr. Ing. Jiří Lehejček,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204A7"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89385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430185" w14:textId="406C8F59" w:rsidR="00C94CB6" w:rsidRPr="003C017E" w:rsidRDefault="00C94CB6" w:rsidP="00C94CB6">
            <w:pPr>
              <w:jc w:val="center"/>
              <w:rPr>
                <w:rFonts w:ascii="Calibri" w:hAnsi="Calibri" w:cs="Calibri"/>
              </w:rPr>
            </w:pPr>
            <w:r>
              <w:rPr>
                <w:rFonts w:ascii="Calibri" w:hAnsi="Calibri" w:cs="Calibri"/>
              </w:rPr>
              <w:t>U-30.6.202</w:t>
            </w:r>
            <w:r w:rsidR="00745101">
              <w:rPr>
                <w:rFonts w:ascii="Calibri" w:hAnsi="Calibri" w:cs="Calibri"/>
              </w:rPr>
              <w:t>6</w:t>
            </w:r>
          </w:p>
        </w:tc>
      </w:tr>
      <w:tr w:rsidR="00C94CB6" w:rsidRPr="003C017E" w14:paraId="4FFBEC5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F765B7" w14:textId="77777777" w:rsidR="00C94CB6" w:rsidRPr="00503A38" w:rsidRDefault="00C94CB6" w:rsidP="00C94CB6">
            <w:pPr>
              <w:rPr>
                <w:rFonts w:ascii="Calibri" w:hAnsi="Calibri" w:cs="Calibri"/>
              </w:rPr>
            </w:pPr>
            <w:r w:rsidRPr="00503A38">
              <w:rPr>
                <w:rFonts w:ascii="Calibri" w:hAnsi="Calibri" w:cs="Calibri"/>
              </w:rPr>
              <w:t>Ing. Michal Machovský,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5FBD1" w14:textId="77777777" w:rsidR="00C94CB6" w:rsidRPr="003C017E" w:rsidRDefault="00C94CB6" w:rsidP="00C94CB6">
            <w:pPr>
              <w:jc w:val="center"/>
              <w:rPr>
                <w:rFonts w:ascii="Calibri" w:hAnsi="Calibri" w:cs="Calibri"/>
              </w:rPr>
            </w:pPr>
            <w:r>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A9A4EB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CCA17B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BC05ADD"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A7B0C9" w14:textId="77777777" w:rsidR="00C94CB6" w:rsidRPr="00503A38" w:rsidRDefault="00C94CB6" w:rsidP="00C94CB6">
            <w:pPr>
              <w:rPr>
                <w:rFonts w:ascii="Calibri" w:hAnsi="Calibri" w:cs="Calibri"/>
              </w:rPr>
            </w:pPr>
            <w:r w:rsidRPr="00503A38">
              <w:rPr>
                <w:rFonts w:ascii="Calibri" w:hAnsi="Calibri" w:cs="Calibri"/>
              </w:rPr>
              <w:t>Ing. Bc. et Bc. Lukáš Snopek,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5D24E" w14:textId="77777777" w:rsidR="00C94CB6" w:rsidRPr="003C017E"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75D1D885"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E6C4C86" w14:textId="437A75AA" w:rsidR="00C94CB6" w:rsidRPr="003C017E" w:rsidRDefault="00C94CB6" w:rsidP="00C94CB6">
            <w:pPr>
              <w:jc w:val="center"/>
              <w:rPr>
                <w:rFonts w:ascii="Calibri" w:hAnsi="Calibri" w:cs="Calibri"/>
              </w:rPr>
            </w:pPr>
            <w:r>
              <w:rPr>
                <w:rFonts w:ascii="Calibri" w:hAnsi="Calibri" w:cs="Calibri"/>
              </w:rPr>
              <w:t>U-30.9.202</w:t>
            </w:r>
            <w:r w:rsidR="00745101">
              <w:rPr>
                <w:rFonts w:ascii="Calibri" w:hAnsi="Calibri" w:cs="Calibri"/>
              </w:rPr>
              <w:t>6</w:t>
            </w:r>
          </w:p>
        </w:tc>
      </w:tr>
      <w:tr w:rsidR="00C94CB6" w:rsidRPr="003C017E" w14:paraId="1846460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D6AB43D" w14:textId="77777777" w:rsidR="00C94CB6" w:rsidRPr="00503A38" w:rsidRDefault="00C94CB6" w:rsidP="00C94CB6">
            <w:pPr>
              <w:rPr>
                <w:rFonts w:ascii="Calibri" w:hAnsi="Calibri" w:cs="Calibri"/>
              </w:rPr>
            </w:pPr>
            <w:r w:rsidRPr="00503A38">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16DFE" w14:textId="77777777" w:rsidR="00C94CB6" w:rsidRPr="003C017E" w:rsidRDefault="00C94CB6" w:rsidP="00C94CB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133556FC"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056AD62"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6533B36E"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F9EBBD" w14:textId="77777777" w:rsidR="00C94CB6" w:rsidRPr="00503A38" w:rsidRDefault="00C94CB6" w:rsidP="00C94CB6">
            <w:pPr>
              <w:rPr>
                <w:rFonts w:ascii="Calibri" w:hAnsi="Calibri" w:cs="Calibri"/>
              </w:rPr>
            </w:pPr>
            <w:r>
              <w:rPr>
                <w:rFonts w:ascii="Calibri" w:hAnsi="Calibri" w:cs="Calibri"/>
              </w:rPr>
              <w:t>Ing. Tomáš Šopík,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58E67" w14:textId="77777777" w:rsidR="00C94CB6" w:rsidRDefault="00C94CB6" w:rsidP="00C94CB6">
            <w:pPr>
              <w:jc w:val="center"/>
              <w:rPr>
                <w:rFonts w:ascii="Calibri" w:hAnsi="Calibri" w:cs="Calibri"/>
              </w:rPr>
            </w:pPr>
            <w:r>
              <w:rPr>
                <w:rFonts w:ascii="Calibri" w:hAnsi="Calibri" w:cs="Calibri"/>
              </w:rPr>
              <w:t>1989</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5BC4E22E" w14:textId="77777777" w:rsidR="00C94CB6"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B25D39B" w14:textId="77777777" w:rsidR="00C94CB6" w:rsidRDefault="00C94CB6" w:rsidP="00C94CB6">
            <w:pPr>
              <w:jc w:val="center"/>
              <w:rPr>
                <w:rFonts w:ascii="Calibri" w:hAnsi="Calibri" w:cs="Calibri"/>
              </w:rPr>
            </w:pPr>
            <w:r>
              <w:rPr>
                <w:rFonts w:ascii="Calibri" w:hAnsi="Calibri" w:cs="Calibri"/>
              </w:rPr>
              <w:t>U-31.12.2024</w:t>
            </w:r>
          </w:p>
        </w:tc>
      </w:tr>
      <w:tr w:rsidR="00C94CB6" w:rsidRPr="003C017E" w14:paraId="446213C4"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B775FCD" w14:textId="77777777" w:rsidR="00C94CB6" w:rsidRPr="00503A38" w:rsidRDefault="00C94CB6" w:rsidP="00C94CB6">
            <w:pPr>
              <w:rPr>
                <w:rFonts w:ascii="Calibri" w:hAnsi="Calibri" w:cs="Calibri"/>
              </w:rPr>
            </w:pPr>
            <w:r w:rsidRPr="00503A38">
              <w:rPr>
                <w:rFonts w:ascii="Calibri" w:hAnsi="Calibri" w:cs="Calibri"/>
              </w:rPr>
              <w:t>Ing. Pavel Taraba,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2F0F8" w14:textId="77777777" w:rsidR="00C94CB6" w:rsidRPr="003C017E" w:rsidRDefault="00C94CB6" w:rsidP="00C94CB6">
            <w:pPr>
              <w:jc w:val="center"/>
              <w:rPr>
                <w:rFonts w:ascii="Calibri" w:hAnsi="Calibri" w:cs="Calibri"/>
              </w:rPr>
            </w:pPr>
            <w:r>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6F034E74"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CE5BBCA"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83C3861"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19D28E3" w14:textId="77777777" w:rsidR="00C94CB6" w:rsidRPr="00503A38" w:rsidRDefault="00C94CB6" w:rsidP="00C94CB6">
            <w:pPr>
              <w:rPr>
                <w:rFonts w:ascii="Calibri" w:hAnsi="Calibri" w:cs="Calibri"/>
              </w:rPr>
            </w:pPr>
            <w:r w:rsidRPr="00503A38">
              <w:rPr>
                <w:rFonts w:ascii="Calibri" w:hAnsi="Calibri" w:cs="Calibri"/>
              </w:rPr>
              <w:t>RNDr. Jakub Trojan, MSc,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64869" w14:textId="77777777" w:rsidR="00C94CB6" w:rsidRPr="003C017E" w:rsidRDefault="00C94CB6" w:rsidP="00C94CB6">
            <w:pPr>
              <w:jc w:val="center"/>
              <w:rPr>
                <w:rFonts w:ascii="Calibri" w:hAnsi="Calibri" w:cs="Calibri"/>
              </w:rPr>
            </w:pPr>
            <w:r>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E84A39D"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185773E"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4085E5D2"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4BCFBD" w14:textId="77777777" w:rsidR="00C94CB6" w:rsidRPr="003C017E" w:rsidRDefault="00C94CB6" w:rsidP="00C94CB6">
            <w:pPr>
              <w:rPr>
                <w:rFonts w:ascii="Calibri" w:hAnsi="Calibri" w:cs="Calibri"/>
              </w:rPr>
            </w:pPr>
            <w:r>
              <w:rPr>
                <w:rFonts w:ascii="Calibri" w:hAnsi="Calibri" w:cs="Calibri"/>
              </w:rPr>
              <w:t>Ing. Pavel Urbánek,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6D644B" w14:textId="77777777" w:rsidR="00C94CB6" w:rsidRPr="003C017E" w:rsidRDefault="00C94CB6" w:rsidP="00C94CB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0BAD7AE6" w14:textId="77777777" w:rsidR="00C94CB6" w:rsidRPr="003C017E" w:rsidRDefault="00C94CB6" w:rsidP="00C94CB6">
            <w:pPr>
              <w:jc w:val="center"/>
              <w:rPr>
                <w:rFonts w:ascii="Calibri" w:hAnsi="Calibri" w:cs="Calibri"/>
              </w:rPr>
            </w:pPr>
            <w:r>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08187" w14:textId="77777777" w:rsidR="00C94CB6" w:rsidRPr="003C017E" w:rsidRDefault="00C94CB6" w:rsidP="00C94CB6">
            <w:pPr>
              <w:jc w:val="center"/>
              <w:rPr>
                <w:rFonts w:ascii="Calibri" w:hAnsi="Calibri" w:cs="Calibri"/>
              </w:rPr>
            </w:pPr>
            <w:r>
              <w:rPr>
                <w:rFonts w:ascii="Calibri" w:hAnsi="Calibri" w:cs="Calibri"/>
              </w:rPr>
              <w:t>N</w:t>
            </w:r>
          </w:p>
        </w:tc>
      </w:tr>
      <w:tr w:rsidR="00C94CB6" w:rsidRPr="003C017E" w14:paraId="384AC74C"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BCE7198" w14:textId="77777777" w:rsidR="00C94CB6" w:rsidRPr="00503A38" w:rsidRDefault="00C94CB6" w:rsidP="00C94CB6">
            <w:pPr>
              <w:rPr>
                <w:rFonts w:ascii="Calibri" w:hAnsi="Calibri" w:cs="Calibri"/>
              </w:rPr>
            </w:pPr>
            <w:r w:rsidRPr="00503A38">
              <w:rPr>
                <w:rFonts w:ascii="Calibri" w:hAnsi="Calibri" w:cs="Calibri"/>
              </w:rPr>
              <w:t>Ing. Zuzana Vaculčíková,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8B8EC" w14:textId="77777777" w:rsidR="00C94CB6" w:rsidRPr="00503A38" w:rsidRDefault="00C94CB6" w:rsidP="00C94CB6">
            <w:pPr>
              <w:jc w:val="center"/>
              <w:rPr>
                <w:rFonts w:ascii="Calibri" w:hAnsi="Calibri" w:cs="Calibri"/>
              </w:rPr>
            </w:pPr>
            <w:r w:rsidRPr="00503A38">
              <w:rPr>
                <w:rFonts w:ascii="Calibri" w:hAnsi="Calibri" w:cs="Calibri"/>
              </w:rPr>
              <w:t>1987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00B145F"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41943C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D120C8A" w14:textId="77777777" w:rsidTr="00C94CB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7CC6E73" w14:textId="77777777" w:rsidR="00C94CB6" w:rsidRPr="00503A38" w:rsidRDefault="00C94CB6" w:rsidP="00C94CB6">
            <w:pPr>
              <w:rPr>
                <w:rFonts w:ascii="Calibri" w:hAnsi="Calibri" w:cs="Calibri"/>
              </w:rPr>
            </w:pPr>
            <w:r w:rsidRPr="00503A38">
              <w:rPr>
                <w:rFonts w:ascii="Calibri" w:hAnsi="Calibri" w:cs="Calibri"/>
              </w:rPr>
              <w:t>JUDr. Jiří Zicha,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60253" w14:textId="77777777" w:rsidR="00C94CB6" w:rsidRPr="00503A38" w:rsidRDefault="00C94CB6" w:rsidP="00C94CB6">
            <w:pPr>
              <w:jc w:val="center"/>
              <w:rPr>
                <w:rFonts w:ascii="Calibri" w:hAnsi="Calibri" w:cs="Calibri"/>
              </w:rPr>
            </w:pPr>
            <w:r w:rsidRPr="00503A38">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14:paraId="29840E1C" w14:textId="77777777" w:rsidR="00C94CB6" w:rsidRPr="00503A38" w:rsidRDefault="00C94CB6" w:rsidP="00C94CB6">
            <w:pPr>
              <w:jc w:val="center"/>
              <w:rPr>
                <w:rFonts w:ascii="Calibri" w:hAnsi="Calibri" w:cs="Calibri"/>
              </w:rPr>
            </w:pPr>
            <w:r w:rsidRPr="00503A38">
              <w:rPr>
                <w:rFonts w:ascii="Calibri" w:hAnsi="Calibri" w:cs="Calibri"/>
              </w:rPr>
              <w:t>40</w:t>
            </w:r>
          </w:p>
        </w:tc>
        <w:tc>
          <w:tcPr>
            <w:tcW w:w="1767"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A1E077C" w14:textId="77777777" w:rsidR="00C94CB6" w:rsidRPr="00503A38" w:rsidRDefault="00C94CB6" w:rsidP="00C94CB6">
            <w:pPr>
              <w:jc w:val="center"/>
              <w:rPr>
                <w:rFonts w:ascii="Calibri" w:hAnsi="Calibri" w:cs="Calibri"/>
              </w:rPr>
            </w:pPr>
            <w:r w:rsidRPr="00503A38">
              <w:rPr>
                <w:rFonts w:ascii="Calibri" w:hAnsi="Calibri" w:cs="Calibri"/>
              </w:rPr>
              <w:t>N</w:t>
            </w:r>
          </w:p>
        </w:tc>
      </w:tr>
      <w:tr w:rsidR="00C94CB6" w:rsidRPr="003C017E" w14:paraId="704855F4" w14:textId="77777777" w:rsidTr="00C94CB6">
        <w:trPr>
          <w:trHeight w:val="315"/>
          <w:jc w:val="center"/>
        </w:trPr>
        <w:tc>
          <w:tcPr>
            <w:tcW w:w="766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8780AEF" w14:textId="77777777" w:rsidR="00C94CB6" w:rsidRPr="003C017E" w:rsidRDefault="00C94CB6" w:rsidP="00C94CB6">
            <w:pPr>
              <w:rPr>
                <w:rFonts w:ascii="Calibri" w:hAnsi="Calibri" w:cs="Calibri"/>
                <w:color w:val="000000"/>
              </w:rPr>
            </w:pPr>
            <w:r w:rsidRPr="003C017E">
              <w:rPr>
                <w:rFonts w:ascii="Calibri" w:hAnsi="Calibri" w:cs="Calibri"/>
                <w:b/>
                <w:bCs/>
              </w:rPr>
              <w:t>Externí spolupracovníci</w:t>
            </w:r>
            <w:r w:rsidRPr="003C017E">
              <w:rPr>
                <w:rFonts w:ascii="Calibri" w:hAnsi="Calibri" w:cs="Calibri"/>
                <w:color w:val="000000"/>
              </w:rPr>
              <w:t> </w:t>
            </w:r>
          </w:p>
        </w:tc>
      </w:tr>
      <w:tr w:rsidR="00C94CB6" w:rsidRPr="003C017E" w14:paraId="4644CF31" w14:textId="77777777" w:rsidTr="00C94CB6">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22165765" w14:textId="77777777" w:rsidR="00C94CB6" w:rsidRPr="00E36CE6" w:rsidRDefault="00C94CB6" w:rsidP="00C94CB6">
            <w:pPr>
              <w:rPr>
                <w:rFonts w:ascii="Calibri" w:hAnsi="Calibri" w:cs="Calibri"/>
              </w:rPr>
            </w:pPr>
            <w:r w:rsidRPr="00E36CE6">
              <w:rPr>
                <w:rFonts w:ascii="Calibri" w:hAnsi="Calibri" w:cs="Calibri"/>
              </w:rPr>
              <w:t xml:space="preserve">Mgr. </w:t>
            </w:r>
            <w:r>
              <w:rPr>
                <w:rFonts w:ascii="Calibri" w:hAnsi="Calibri" w:cs="Calibri"/>
              </w:rPr>
              <w:t>Lukáš Eršil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E238AF1" w14:textId="77777777" w:rsidR="00C94CB6" w:rsidRPr="003C017E" w:rsidRDefault="00C94CB6" w:rsidP="00C94CB6">
            <w:pPr>
              <w:jc w:val="center"/>
              <w:rPr>
                <w:rFonts w:ascii="Calibri" w:hAnsi="Calibri" w:cs="Calibri"/>
              </w:rPr>
            </w:pPr>
            <w:r>
              <w:rPr>
                <w:rFonts w:ascii="Calibri" w:hAnsi="Calibri" w:cs="Calibri"/>
              </w:rPr>
              <w:t>1986</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449623CE" w14:textId="1ECA1662" w:rsidR="00C94CB6" w:rsidRPr="003C017E" w:rsidRDefault="00562230" w:rsidP="00C94CB6">
            <w:pPr>
              <w:jc w:val="center"/>
              <w:rPr>
                <w:rFonts w:ascii="Calibri" w:hAnsi="Calibri" w:cs="Calibri"/>
              </w:rPr>
            </w:pPr>
            <w:r>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EE87106" w14:textId="77777777" w:rsidR="00C94CB6" w:rsidRPr="003C017E" w:rsidRDefault="00C94CB6" w:rsidP="00C94CB6">
            <w:pPr>
              <w:jc w:val="center"/>
              <w:rPr>
                <w:rFonts w:ascii="Calibri" w:hAnsi="Calibri" w:cs="Calibri"/>
              </w:rPr>
            </w:pPr>
          </w:p>
        </w:tc>
      </w:tr>
      <w:tr w:rsidR="00562230" w:rsidRPr="003C017E" w14:paraId="439902EC"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58CD66BD" w14:textId="77777777" w:rsidR="00562230" w:rsidRPr="00E36CE6" w:rsidRDefault="00562230" w:rsidP="00562230">
            <w:pPr>
              <w:rPr>
                <w:rFonts w:ascii="Calibri" w:hAnsi="Calibri" w:cs="Calibri"/>
              </w:rPr>
            </w:pPr>
            <w:r>
              <w:rPr>
                <w:rFonts w:ascii="Calibri" w:hAnsi="Calibri" w:cs="Calibri"/>
              </w:rPr>
              <w:t>Ing. David Hausner</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5AEB35A1" w14:textId="531B6482" w:rsidR="00562230" w:rsidRPr="003C017E" w:rsidRDefault="004142CD" w:rsidP="00562230">
            <w:pPr>
              <w:jc w:val="center"/>
              <w:rPr>
                <w:rFonts w:ascii="Calibri" w:hAnsi="Calibri" w:cs="Calibri"/>
              </w:rPr>
            </w:pPr>
            <w:r>
              <w:rPr>
                <w:rFonts w:ascii="Calibri" w:hAnsi="Calibri" w:cs="Calibri"/>
              </w:rPr>
              <w:t>1970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0C753A95" w14:textId="39BEC04B"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0855187C" w14:textId="77777777" w:rsidR="00562230" w:rsidRPr="003C017E" w:rsidRDefault="00562230" w:rsidP="00562230">
            <w:pPr>
              <w:jc w:val="center"/>
              <w:rPr>
                <w:rFonts w:ascii="Calibri" w:hAnsi="Calibri" w:cs="Calibri"/>
              </w:rPr>
            </w:pPr>
          </w:p>
        </w:tc>
      </w:tr>
      <w:tr w:rsidR="00562230" w:rsidRPr="003C017E" w14:paraId="3C403611"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011E236" w14:textId="77777777" w:rsidR="00562230" w:rsidRPr="00E36CE6" w:rsidRDefault="00562230" w:rsidP="00562230">
            <w:pPr>
              <w:rPr>
                <w:rFonts w:ascii="Calibri" w:hAnsi="Calibri" w:cs="Calibri"/>
              </w:rPr>
            </w:pPr>
            <w:r>
              <w:rPr>
                <w:rFonts w:ascii="Calibri" w:hAnsi="Calibri" w:cs="Calibri"/>
              </w:rPr>
              <w:t>Ing. Aneta Klimentová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9202096" w14:textId="77777777" w:rsidR="00562230" w:rsidRPr="003C017E" w:rsidRDefault="00562230" w:rsidP="00562230">
            <w:pPr>
              <w:jc w:val="center"/>
              <w:rPr>
                <w:rFonts w:ascii="Calibri" w:hAnsi="Calibri" w:cs="Calibri"/>
              </w:rPr>
            </w:pPr>
            <w:r>
              <w:rPr>
                <w:rFonts w:ascii="Calibri" w:hAnsi="Calibri" w:cs="Calibri"/>
              </w:rPr>
              <w:t>1990</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508EF4B5" w14:textId="65E3C6E6"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174E91E8" w14:textId="77777777" w:rsidR="00562230" w:rsidRPr="003C017E" w:rsidRDefault="00562230" w:rsidP="00562230">
            <w:pPr>
              <w:jc w:val="center"/>
              <w:rPr>
                <w:rFonts w:ascii="Calibri" w:hAnsi="Calibri" w:cs="Calibri"/>
              </w:rPr>
            </w:pPr>
          </w:p>
        </w:tc>
      </w:tr>
      <w:tr w:rsidR="00562230" w:rsidRPr="003C017E" w14:paraId="51DED425"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0666FA47" w14:textId="01312B06" w:rsidR="00562230" w:rsidRPr="00E36CE6" w:rsidRDefault="00745101" w:rsidP="00562230">
            <w:pPr>
              <w:rPr>
                <w:rFonts w:ascii="Calibri" w:hAnsi="Calibri" w:cs="Calibri"/>
              </w:rPr>
            </w:pPr>
            <w:r>
              <w:rPr>
                <w:rFonts w:ascii="Calibri" w:hAnsi="Calibri" w:cs="Calibri"/>
              </w:rPr>
              <w:t xml:space="preserve">Ing. Zuzana </w:t>
            </w:r>
            <w:r w:rsidR="00562230">
              <w:rPr>
                <w:rFonts w:ascii="Calibri" w:hAnsi="Calibri" w:cs="Calibri"/>
              </w:rPr>
              <w:t>Machovská</w:t>
            </w:r>
            <w:r>
              <w:rPr>
                <w:rFonts w:ascii="Calibri" w:hAnsi="Calibri" w:cs="Calibri"/>
              </w:rPr>
              <w:t>, Ph.D.</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379C2FF0" w14:textId="45999A00" w:rsidR="00562230" w:rsidRPr="003C017E" w:rsidRDefault="00562230" w:rsidP="00562230">
            <w:pPr>
              <w:jc w:val="center"/>
              <w:rPr>
                <w:rFonts w:ascii="Calibri" w:hAnsi="Calibri" w:cs="Calibri"/>
              </w:rPr>
            </w:pPr>
            <w:r>
              <w:rPr>
                <w:rFonts w:ascii="Calibri" w:hAnsi="Calibri" w:cs="Calibri"/>
              </w:rPr>
              <w:t>1985</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7DE7E23A" w14:textId="6E52549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43DEB552" w14:textId="77777777" w:rsidR="00562230" w:rsidRPr="003C017E" w:rsidRDefault="00562230" w:rsidP="00562230">
            <w:pPr>
              <w:jc w:val="center"/>
              <w:rPr>
                <w:rFonts w:ascii="Calibri" w:hAnsi="Calibri" w:cs="Calibri"/>
              </w:rPr>
            </w:pPr>
          </w:p>
        </w:tc>
      </w:tr>
      <w:tr w:rsidR="00562230" w:rsidRPr="003C017E" w14:paraId="556EC487" w14:textId="77777777" w:rsidTr="00CD704D">
        <w:trPr>
          <w:trHeight w:val="315"/>
          <w:jc w:val="center"/>
        </w:trPr>
        <w:tc>
          <w:tcPr>
            <w:tcW w:w="3813" w:type="dxa"/>
            <w:tcBorders>
              <w:top w:val="single" w:sz="4" w:space="0" w:color="auto"/>
              <w:left w:val="single" w:sz="12" w:space="0" w:color="auto"/>
              <w:bottom w:val="single" w:sz="2" w:space="0" w:color="auto"/>
              <w:right w:val="single" w:sz="2" w:space="0" w:color="auto"/>
            </w:tcBorders>
            <w:shd w:val="clear" w:color="auto" w:fill="auto"/>
            <w:noWrap/>
            <w:vAlign w:val="bottom"/>
          </w:tcPr>
          <w:p w14:paraId="6C7D629C" w14:textId="77777777" w:rsidR="00562230" w:rsidRPr="00E36CE6" w:rsidRDefault="00562230" w:rsidP="00562230">
            <w:pPr>
              <w:rPr>
                <w:rFonts w:ascii="Calibri" w:hAnsi="Calibri" w:cs="Calibri"/>
              </w:rPr>
            </w:pPr>
            <w:r>
              <w:rPr>
                <w:rFonts w:ascii="Calibri" w:hAnsi="Calibri" w:cs="Calibri"/>
              </w:rPr>
              <w:t>Ing. Dušan Navrátil</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bottom"/>
          </w:tcPr>
          <w:p w14:paraId="213CEC57" w14:textId="5A6B8EF4" w:rsidR="00562230" w:rsidRPr="003C017E" w:rsidRDefault="00B422A7" w:rsidP="00562230">
            <w:pPr>
              <w:jc w:val="center"/>
              <w:rPr>
                <w:rFonts w:ascii="Calibri" w:hAnsi="Calibri" w:cs="Calibri"/>
                <w:color w:val="000000"/>
              </w:rPr>
            </w:pPr>
            <w:r>
              <w:rPr>
                <w:rFonts w:ascii="Calibri" w:hAnsi="Calibr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tcPr>
          <w:p w14:paraId="39438E36" w14:textId="678452C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2" w:space="0" w:color="auto"/>
              <w:right w:val="single" w:sz="12" w:space="0" w:color="auto"/>
            </w:tcBorders>
            <w:shd w:val="clear" w:color="auto" w:fill="auto"/>
            <w:noWrap/>
            <w:vAlign w:val="bottom"/>
          </w:tcPr>
          <w:p w14:paraId="6FB387D4" w14:textId="77777777" w:rsidR="00562230" w:rsidRPr="003C017E" w:rsidRDefault="00562230" w:rsidP="00562230">
            <w:pPr>
              <w:jc w:val="center"/>
              <w:rPr>
                <w:rFonts w:ascii="Calibri" w:hAnsi="Calibri" w:cs="Calibri"/>
              </w:rPr>
            </w:pPr>
          </w:p>
        </w:tc>
      </w:tr>
      <w:tr w:rsidR="00562230" w:rsidRPr="003C017E" w14:paraId="7C3ECAAE"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5765A45" w14:textId="77777777" w:rsidR="00562230" w:rsidRPr="00E36CE6" w:rsidRDefault="00562230" w:rsidP="00562230">
            <w:pPr>
              <w:rPr>
                <w:rFonts w:ascii="Calibri" w:hAnsi="Calibri" w:cs="Calibri"/>
              </w:rPr>
            </w:pPr>
            <w:r>
              <w:rPr>
                <w:rFonts w:ascii="Calibri" w:hAnsi="Calibri" w:cs="Calibri"/>
              </w:rPr>
              <w:t>Mgr. Hana Nývltová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71B9C4" w14:textId="77777777" w:rsidR="00562230" w:rsidRPr="003C017E" w:rsidRDefault="00562230" w:rsidP="00562230">
            <w:pPr>
              <w:jc w:val="center"/>
              <w:rPr>
                <w:rFonts w:ascii="Calibri" w:hAnsi="Calibri" w:cs="Calibri"/>
                <w:color w:val="000000"/>
              </w:rPr>
            </w:pPr>
            <w:r>
              <w:rPr>
                <w:rFonts w:ascii="Calibri" w:hAnsi="Calibri" w:cs="Calibri"/>
                <w:color w:val="000000"/>
              </w:rPr>
              <w:t>1987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3DF096F4" w14:textId="5A67F34E"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1DBE721" w14:textId="77777777" w:rsidR="00562230" w:rsidRPr="003C017E" w:rsidRDefault="00562230" w:rsidP="00562230">
            <w:pPr>
              <w:jc w:val="center"/>
              <w:rPr>
                <w:rFonts w:ascii="Calibri" w:hAnsi="Calibri" w:cs="Calibri"/>
              </w:rPr>
            </w:pPr>
          </w:p>
        </w:tc>
      </w:tr>
      <w:tr w:rsidR="00562230" w:rsidRPr="003C017E" w14:paraId="7EEE79AD"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F2726B" w14:textId="1AC4AD8B" w:rsidR="00562230" w:rsidRPr="00E36CE6" w:rsidRDefault="00562230" w:rsidP="00562230">
            <w:pPr>
              <w:rPr>
                <w:rFonts w:ascii="Calibri" w:hAnsi="Calibri" w:cs="Calibri"/>
              </w:rPr>
            </w:pPr>
            <w:r>
              <w:rPr>
                <w:rFonts w:ascii="Calibri" w:hAnsi="Calibri" w:cs="Calibri"/>
              </w:rPr>
              <w:t>Ing. Viera Pechancová</w:t>
            </w:r>
            <w:r w:rsidR="00745101">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31C3A6D" w14:textId="77777777" w:rsidR="00562230" w:rsidRPr="003C017E" w:rsidRDefault="00562230" w:rsidP="00562230">
            <w:pPr>
              <w:jc w:val="center"/>
              <w:rPr>
                <w:rFonts w:ascii="Calibri" w:hAnsi="Calibri" w:cs="Calibri"/>
                <w:color w:val="000000"/>
              </w:rPr>
            </w:pPr>
            <w:r>
              <w:rPr>
                <w:rFonts w:ascii="Calibri" w:hAnsi="Calibri" w:cs="Calibri"/>
                <w:color w:val="000000"/>
              </w:rPr>
              <w:t>1982</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4CFA5358" w14:textId="60EDE9D3"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5C3873" w14:textId="77777777" w:rsidR="00562230" w:rsidRPr="003C017E" w:rsidRDefault="00562230" w:rsidP="00562230">
            <w:pPr>
              <w:jc w:val="center"/>
              <w:rPr>
                <w:rFonts w:ascii="Calibri" w:hAnsi="Calibri" w:cs="Calibri"/>
              </w:rPr>
            </w:pPr>
          </w:p>
        </w:tc>
      </w:tr>
      <w:tr w:rsidR="00562230" w:rsidRPr="003C017E" w14:paraId="2397DC6B" w14:textId="77777777" w:rsidTr="00CD704D">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1DBEE340" w14:textId="77777777" w:rsidR="00562230" w:rsidRPr="00E36CE6" w:rsidRDefault="00562230" w:rsidP="00562230">
            <w:pPr>
              <w:rPr>
                <w:rFonts w:ascii="Calibri" w:hAnsi="Calibri" w:cs="Calibri"/>
              </w:rPr>
            </w:pPr>
            <w:r>
              <w:rPr>
                <w:rFonts w:ascii="Calibri" w:hAnsi="Calibri" w:cs="Calibri"/>
              </w:rPr>
              <w:t>Ing. Martin Rada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20DC67" w14:textId="24FED97C"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2" w:space="0" w:color="auto"/>
              <w:left w:val="single" w:sz="2" w:space="0" w:color="auto"/>
              <w:bottom w:val="single" w:sz="2" w:space="0" w:color="auto"/>
              <w:right w:val="single" w:sz="2" w:space="0" w:color="auto"/>
            </w:tcBorders>
            <w:shd w:val="clear" w:color="auto" w:fill="auto"/>
            <w:noWrap/>
          </w:tcPr>
          <w:p w14:paraId="6AB42033" w14:textId="22303279"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B443AFE" w14:textId="77777777" w:rsidR="00562230" w:rsidRPr="003C017E" w:rsidRDefault="00562230" w:rsidP="00562230">
            <w:pPr>
              <w:jc w:val="center"/>
              <w:rPr>
                <w:rFonts w:ascii="Calibri" w:hAnsi="Calibri" w:cs="Calibri"/>
              </w:rPr>
            </w:pPr>
          </w:p>
        </w:tc>
      </w:tr>
      <w:tr w:rsidR="00562230" w:rsidRPr="003C017E" w14:paraId="05F5FA61" w14:textId="77777777" w:rsidTr="00CD704D">
        <w:trPr>
          <w:trHeight w:val="315"/>
          <w:jc w:val="center"/>
        </w:trPr>
        <w:tc>
          <w:tcPr>
            <w:tcW w:w="3813" w:type="dxa"/>
            <w:tcBorders>
              <w:top w:val="single" w:sz="4" w:space="0" w:color="auto"/>
              <w:left w:val="single" w:sz="12" w:space="0" w:color="auto"/>
              <w:bottom w:val="single" w:sz="4" w:space="0" w:color="auto"/>
              <w:right w:val="single" w:sz="2" w:space="0" w:color="auto"/>
            </w:tcBorders>
            <w:shd w:val="clear" w:color="auto" w:fill="auto"/>
            <w:noWrap/>
            <w:vAlign w:val="bottom"/>
          </w:tcPr>
          <w:p w14:paraId="13EFCCEA" w14:textId="77777777" w:rsidR="00562230" w:rsidRPr="00E36CE6" w:rsidRDefault="00562230" w:rsidP="00562230">
            <w:pPr>
              <w:rPr>
                <w:rFonts w:ascii="Calibri" w:hAnsi="Calibri" w:cs="Calibri"/>
              </w:rPr>
            </w:pPr>
            <w:r>
              <w:rPr>
                <w:rFonts w:ascii="Calibri" w:hAnsi="Calibri" w:cs="Calibri"/>
              </w:rPr>
              <w:t>Ing. Marek Toufar</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14:paraId="7194F0E4" w14:textId="77777777" w:rsidR="00562230" w:rsidRPr="003C017E" w:rsidRDefault="00562230" w:rsidP="00562230">
            <w:pPr>
              <w:jc w:val="center"/>
              <w:rPr>
                <w:rFonts w:ascii="Calibri" w:hAnsi="Calibri" w:cs="Calibri"/>
                <w:color w:val="000000"/>
              </w:rPr>
            </w:pPr>
            <w:r>
              <w:rPr>
                <w:rFonts w:ascii="Calibri" w:hAnsi="Calibri" w:cs="Calibri"/>
                <w:color w:val="000000"/>
              </w:rPr>
              <w:t>1967</w:t>
            </w:r>
          </w:p>
        </w:tc>
        <w:tc>
          <w:tcPr>
            <w:tcW w:w="780" w:type="dxa"/>
            <w:tcBorders>
              <w:top w:val="single" w:sz="4" w:space="0" w:color="auto"/>
              <w:left w:val="single" w:sz="2" w:space="0" w:color="auto"/>
              <w:bottom w:val="single" w:sz="4" w:space="0" w:color="auto"/>
              <w:right w:val="single" w:sz="2" w:space="0" w:color="auto"/>
            </w:tcBorders>
            <w:shd w:val="clear" w:color="auto" w:fill="auto"/>
            <w:noWrap/>
          </w:tcPr>
          <w:p w14:paraId="79EA4A65" w14:textId="2E0D183C"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4" w:space="0" w:color="auto"/>
              <w:right w:val="single" w:sz="12" w:space="0" w:color="auto"/>
            </w:tcBorders>
            <w:shd w:val="clear" w:color="auto" w:fill="auto"/>
            <w:noWrap/>
            <w:vAlign w:val="bottom"/>
          </w:tcPr>
          <w:p w14:paraId="2C34F05D" w14:textId="77777777" w:rsidR="00562230" w:rsidRPr="003C017E" w:rsidRDefault="00562230" w:rsidP="00562230">
            <w:pPr>
              <w:jc w:val="center"/>
              <w:rPr>
                <w:rFonts w:ascii="Calibri" w:hAnsi="Calibri" w:cs="Calibri"/>
              </w:rPr>
            </w:pPr>
          </w:p>
        </w:tc>
      </w:tr>
      <w:tr w:rsidR="00562230" w:rsidRPr="003C017E" w14:paraId="24242B45" w14:textId="77777777" w:rsidTr="00CD704D">
        <w:trPr>
          <w:trHeight w:val="315"/>
          <w:jc w:val="center"/>
        </w:trPr>
        <w:tc>
          <w:tcPr>
            <w:tcW w:w="3813" w:type="dxa"/>
            <w:tcBorders>
              <w:top w:val="single" w:sz="4" w:space="0" w:color="auto"/>
              <w:left w:val="single" w:sz="12" w:space="0" w:color="auto"/>
              <w:bottom w:val="single" w:sz="12" w:space="0" w:color="auto"/>
              <w:right w:val="single" w:sz="2" w:space="0" w:color="auto"/>
            </w:tcBorders>
            <w:shd w:val="clear" w:color="auto" w:fill="auto"/>
            <w:noWrap/>
            <w:vAlign w:val="bottom"/>
          </w:tcPr>
          <w:p w14:paraId="4892FF81" w14:textId="77777777" w:rsidR="00562230" w:rsidRPr="00E36CE6" w:rsidRDefault="00562230" w:rsidP="00562230">
            <w:pPr>
              <w:rPr>
                <w:rFonts w:ascii="Calibri" w:hAnsi="Calibri" w:cs="Calibri"/>
              </w:rPr>
            </w:pPr>
            <w:r>
              <w:rPr>
                <w:rFonts w:ascii="Calibri" w:hAnsi="Calibri" w:cs="Calibri"/>
              </w:rPr>
              <w:t>Ing. Bc. Petr Vlček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14:paraId="4A60CE68" w14:textId="77777777" w:rsidR="00562230" w:rsidRPr="003C017E" w:rsidRDefault="00562230" w:rsidP="00562230">
            <w:pPr>
              <w:jc w:val="center"/>
              <w:rPr>
                <w:rFonts w:ascii="Calibri" w:hAnsi="Calibri" w:cs="Calibri"/>
                <w:color w:val="000000"/>
              </w:rPr>
            </w:pPr>
            <w:r>
              <w:rPr>
                <w:rFonts w:ascii="Calibri" w:hAnsi="Calibr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tcPr>
          <w:p w14:paraId="7EDB3DC0" w14:textId="47678C30" w:rsidR="00562230" w:rsidRPr="003C017E" w:rsidRDefault="00562230" w:rsidP="00562230">
            <w:pPr>
              <w:jc w:val="center"/>
              <w:rPr>
                <w:rFonts w:ascii="Calibri" w:hAnsi="Calibri" w:cs="Calibri"/>
              </w:rPr>
            </w:pPr>
            <w:r w:rsidRPr="00ED773B">
              <w:rPr>
                <w:rFonts w:ascii="Calibri" w:hAnsi="Calibri" w:cs="Calibri"/>
              </w:rPr>
              <w:t>DPP</w:t>
            </w:r>
          </w:p>
        </w:tc>
        <w:tc>
          <w:tcPr>
            <w:tcW w:w="1767" w:type="dxa"/>
            <w:tcBorders>
              <w:top w:val="single" w:sz="4" w:space="0" w:color="auto"/>
              <w:left w:val="single" w:sz="2" w:space="0" w:color="auto"/>
              <w:bottom w:val="single" w:sz="12" w:space="0" w:color="auto"/>
              <w:right w:val="single" w:sz="12" w:space="0" w:color="auto"/>
            </w:tcBorders>
            <w:shd w:val="clear" w:color="auto" w:fill="auto"/>
            <w:noWrap/>
            <w:vAlign w:val="bottom"/>
          </w:tcPr>
          <w:p w14:paraId="3BDCE403" w14:textId="77777777" w:rsidR="00562230" w:rsidRPr="003C017E" w:rsidRDefault="00562230" w:rsidP="00562230">
            <w:pPr>
              <w:jc w:val="center"/>
              <w:rPr>
                <w:rFonts w:ascii="Calibri" w:hAnsi="Calibri" w:cs="Calibri"/>
              </w:rPr>
            </w:pPr>
          </w:p>
        </w:tc>
      </w:tr>
      <w:bookmarkEnd w:id="673"/>
    </w:tbl>
    <w:p w14:paraId="1A9CCA4A" w14:textId="77777777" w:rsidR="00C94CB6" w:rsidRPr="003C017E" w:rsidRDefault="00C94CB6" w:rsidP="00C94CB6">
      <w:pPr>
        <w:jc w:val="center"/>
        <w:rPr>
          <w:rFonts w:ascii="Calibri" w:hAnsi="Calibri" w:cs="Calibri"/>
          <w:i/>
          <w:szCs w:val="22"/>
        </w:rPr>
      </w:pPr>
    </w:p>
    <w:p w14:paraId="0C0932A8" w14:textId="77777777" w:rsidR="00C94CB6" w:rsidRPr="003C017E" w:rsidRDefault="00C94CB6" w:rsidP="00C94CB6">
      <w:pPr>
        <w:jc w:val="center"/>
        <w:rPr>
          <w:rFonts w:ascii="Calibri" w:hAnsi="Calibri" w:cs="Calibri"/>
          <w:sz w:val="22"/>
          <w:szCs w:val="22"/>
        </w:rPr>
      </w:pPr>
    </w:p>
    <w:p w14:paraId="57E90C3B" w14:textId="5DA843FA" w:rsidR="00C94CB6" w:rsidRDefault="00C94CB6" w:rsidP="00C94CB6">
      <w:pPr>
        <w:jc w:val="center"/>
        <w:rPr>
          <w:noProof/>
        </w:rPr>
      </w:pPr>
      <w:r>
        <w:rPr>
          <w:noProof/>
        </w:rPr>
        <w:lastRenderedPageBreak/>
        <w:drawing>
          <wp:inline distT="0" distB="0" distL="0" distR="0" wp14:anchorId="2C0D29F9" wp14:editId="6511243E">
            <wp:extent cx="3550285" cy="19259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0">
                      <a:extLst>
                        <a:ext uri="{28A0092B-C50C-407E-A947-70E740481C1C}">
                          <a14:useLocalDpi xmlns:a14="http://schemas.microsoft.com/office/drawing/2010/main" val="0"/>
                        </a:ext>
                      </a:extLst>
                    </a:blip>
                    <a:srcRect b="11882"/>
                    <a:stretch>
                      <a:fillRect/>
                    </a:stretch>
                  </pic:blipFill>
                  <pic:spPr bwMode="auto">
                    <a:xfrm>
                      <a:off x="0" y="0"/>
                      <a:ext cx="3550285" cy="1925955"/>
                    </a:xfrm>
                    <a:prstGeom prst="rect">
                      <a:avLst/>
                    </a:prstGeom>
                    <a:noFill/>
                  </pic:spPr>
                </pic:pic>
              </a:graphicData>
            </a:graphic>
          </wp:inline>
        </w:drawing>
      </w:r>
    </w:p>
    <w:p w14:paraId="22870BED" w14:textId="77777777" w:rsidR="00C94CB6" w:rsidRPr="003C017E" w:rsidRDefault="00C94CB6" w:rsidP="00C94CB6">
      <w:pPr>
        <w:jc w:val="center"/>
        <w:rPr>
          <w:rFonts w:ascii="Calibri" w:hAnsi="Calibri" w:cs="Calibri"/>
          <w:i/>
          <w:szCs w:val="22"/>
        </w:rPr>
      </w:pPr>
      <w:bookmarkStart w:id="674" w:name="_Hlk136853437"/>
      <w:r w:rsidRPr="003C017E">
        <w:rPr>
          <w:rFonts w:ascii="Calibri" w:hAnsi="Calibri" w:cs="Calibri"/>
          <w:i/>
          <w:szCs w:val="22"/>
        </w:rPr>
        <w:t xml:space="preserve">Graf 2 – Věková struktura akademických pracovníků SP </w:t>
      </w:r>
      <w:r>
        <w:rPr>
          <w:rFonts w:ascii="Calibri" w:hAnsi="Calibri" w:cs="Calibri"/>
          <w:i/>
          <w:szCs w:val="22"/>
        </w:rPr>
        <w:t>Management udržitelného rozvoje</w:t>
      </w:r>
    </w:p>
    <w:p w14:paraId="31E14A6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Pr>
          <w:rFonts w:ascii="Calibri" w:hAnsi="Calibri" w:cs="Calibri"/>
          <w:sz w:val="22"/>
          <w:szCs w:val="22"/>
        </w:rPr>
        <w:t>Bejtkovský</w:t>
      </w:r>
      <w:r w:rsidRPr="003C017E">
        <w:rPr>
          <w:rFonts w:ascii="Calibri" w:hAnsi="Calibri" w:cs="Calibri"/>
          <w:sz w:val="22"/>
          <w:szCs w:val="22"/>
        </w:rPr>
        <w:t xml:space="preserve"> a také docenty, kteří již splňují kritéria pro profesorské řízení – doc. </w:t>
      </w:r>
      <w:r>
        <w:rPr>
          <w:rFonts w:ascii="Calibri" w:hAnsi="Calibri" w:cs="Calibri"/>
          <w:sz w:val="22"/>
          <w:szCs w:val="22"/>
        </w:rPr>
        <w:t>Tučková.</w:t>
      </w:r>
      <w:r w:rsidRPr="003C017E">
        <w:rPr>
          <w:rFonts w:ascii="Calibri" w:hAnsi="Calibri" w:cs="Calibri"/>
          <w:sz w:val="22"/>
          <w:szCs w:val="22"/>
        </w:rPr>
        <w:t xml:space="preserve"> </w:t>
      </w:r>
    </w:p>
    <w:p w14:paraId="2AF134CE"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U pracovních smluv na dobu určitou předpokládá fakulta jejich prodlužování na pracovní smlouvy na dobu neurčitou. </w:t>
      </w:r>
    </w:p>
    <w:p w14:paraId="02838A52" w14:textId="77777777" w:rsidR="00C94CB6" w:rsidRPr="003C017E" w:rsidRDefault="00C94CB6" w:rsidP="00C94CB6">
      <w:pPr>
        <w:keepNext/>
        <w:keepLines/>
        <w:spacing w:before="40"/>
        <w:ind w:left="360"/>
        <w:jc w:val="center"/>
        <w:outlineLvl w:val="2"/>
        <w:rPr>
          <w:rFonts w:ascii="Calibri" w:hAnsi="Calibri" w:cs="Calibri"/>
          <w:b/>
          <w:sz w:val="22"/>
          <w:szCs w:val="22"/>
        </w:rPr>
      </w:pPr>
    </w:p>
    <w:p w14:paraId="0B5E2A35"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Standardy 6.4, 6.9-6.10</w:t>
      </w:r>
      <w:r w:rsidRPr="00B73CD9">
        <w:rPr>
          <w:rFonts w:ascii="Calibri" w:hAnsi="Calibri" w:cs="Calibri"/>
          <w:b/>
          <w:sz w:val="24"/>
          <w:szCs w:val="24"/>
        </w:rPr>
        <w:t xml:space="preserve"> </w:t>
      </w:r>
      <w:r w:rsidRPr="003C017E">
        <w:rPr>
          <w:rFonts w:ascii="Calibri" w:hAnsi="Calibri" w:cs="Calibri"/>
          <w:b/>
          <w:sz w:val="24"/>
          <w:szCs w:val="24"/>
        </w:rPr>
        <w:t xml:space="preserve">Personální zabezpečení předmětů profilujícího základu </w:t>
      </w:r>
    </w:p>
    <w:p w14:paraId="3685F27F" w14:textId="77777777" w:rsidR="00C94CB6" w:rsidRPr="003C017E" w:rsidRDefault="00C94CB6" w:rsidP="00C94CB6">
      <w:pPr>
        <w:tabs>
          <w:tab w:val="left" w:pos="2835"/>
        </w:tabs>
        <w:spacing w:before="120" w:after="120"/>
        <w:jc w:val="both"/>
        <w:rPr>
          <w:rFonts w:ascii="Calibri" w:hAnsi="Calibri" w:cs="Calibri"/>
          <w:sz w:val="22"/>
          <w:szCs w:val="22"/>
        </w:rPr>
      </w:pPr>
      <w:r w:rsidRPr="003C017E">
        <w:rPr>
          <w:rFonts w:ascii="Calibri" w:hAnsi="Calibri" w:cs="Calibri"/>
          <w:sz w:val="22"/>
          <w:szCs w:val="22"/>
        </w:rPr>
        <w:t>Jak je patrné z tabulky níže, všechny základní teoretické předměty profilujícího základu jsou garantovány akademickými pracovníky jmenovanými profesory a docenty,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Předměty profilujícího základu jsou v rámci studijního programu </w:t>
      </w:r>
      <w:r>
        <w:rPr>
          <w:rFonts w:ascii="Calibri" w:hAnsi="Calibri" w:cs="Calibri"/>
          <w:sz w:val="22"/>
          <w:szCs w:val="22"/>
        </w:rPr>
        <w:t>Management udržitelného rozvoje</w:t>
      </w:r>
      <w:r w:rsidRPr="003C017E">
        <w:rPr>
          <w:rFonts w:ascii="Calibri" w:hAnsi="Calibri" w:cs="Calibri"/>
          <w:sz w:val="22"/>
          <w:szCs w:val="22"/>
        </w:rPr>
        <w:t xml:space="preserve"> garantovány akademickými pracovníky minimálně s vědeckou hodností Ph.D., kteří se zároveň významně podílejí na jejich výuce</w:t>
      </w:r>
      <w:r>
        <w:rPr>
          <w:rFonts w:ascii="Calibri" w:hAnsi="Calibri" w:cs="Calibri"/>
          <w:sz w:val="22"/>
          <w:szCs w:val="22"/>
        </w:rPr>
        <w:t>,</w:t>
      </w:r>
      <w:r w:rsidRPr="003C017E">
        <w:rPr>
          <w:rFonts w:ascii="Calibri" w:hAnsi="Calibri" w:cs="Calibri"/>
          <w:sz w:val="22"/>
          <w:szCs w:val="22"/>
        </w:rPr>
        <w:t xml:space="preserve"> a to především vedením přednášek. </w:t>
      </w:r>
    </w:p>
    <w:p w14:paraId="4BB4C84B"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bookmarkEnd w:id="674"/>
    <w:p w14:paraId="7174D1D1" w14:textId="77777777" w:rsidR="00C94CB6" w:rsidRPr="003C017E" w:rsidRDefault="00C94CB6" w:rsidP="00C94CB6">
      <w:pPr>
        <w:tabs>
          <w:tab w:val="left" w:pos="2835"/>
        </w:tabs>
        <w:spacing w:before="120"/>
        <w:jc w:val="center"/>
        <w:rPr>
          <w:rFonts w:ascii="Calibri" w:hAnsi="Calibri" w:cs="Calibri"/>
          <w:i/>
          <w:szCs w:val="22"/>
        </w:rPr>
      </w:pPr>
      <w:r w:rsidRPr="003C017E">
        <w:rPr>
          <w:rFonts w:ascii="Calibri" w:hAnsi="Calibri" w:cs="Calibri"/>
          <w:i/>
          <w:szCs w:val="22"/>
        </w:rPr>
        <w:t>Tab. 3 – Personální zabezpečení předmětů ZT a PZ</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6"/>
        <w:gridCol w:w="857"/>
        <w:gridCol w:w="850"/>
        <w:gridCol w:w="420"/>
        <w:gridCol w:w="3402"/>
        <w:gridCol w:w="708"/>
        <w:gridCol w:w="851"/>
      </w:tblGrid>
      <w:tr w:rsidR="00C94CB6" w:rsidRPr="003C017E" w14:paraId="67E8B8FE" w14:textId="77777777" w:rsidTr="00C94CB6">
        <w:tc>
          <w:tcPr>
            <w:tcW w:w="2376" w:type="dxa"/>
            <w:tcBorders>
              <w:top w:val="single" w:sz="12" w:space="0" w:color="auto"/>
              <w:left w:val="single" w:sz="12" w:space="0" w:color="auto"/>
              <w:bottom w:val="single" w:sz="12" w:space="0" w:color="auto"/>
            </w:tcBorders>
          </w:tcPr>
          <w:p w14:paraId="29A22056" w14:textId="77777777" w:rsidR="00C94CB6" w:rsidRPr="003C017E" w:rsidRDefault="00C94CB6" w:rsidP="00C94CB6">
            <w:pPr>
              <w:jc w:val="center"/>
              <w:rPr>
                <w:rFonts w:ascii="Calibri" w:hAnsi="Calibri" w:cs="Calibri"/>
                <w:b/>
                <w:sz w:val="22"/>
              </w:rPr>
            </w:pPr>
            <w:r w:rsidRPr="003C017E">
              <w:rPr>
                <w:rFonts w:ascii="Calibri" w:hAnsi="Calibri" w:cs="Calibri"/>
                <w:b/>
                <w:sz w:val="22"/>
              </w:rPr>
              <w:t>Název předmětu</w:t>
            </w:r>
          </w:p>
        </w:tc>
        <w:tc>
          <w:tcPr>
            <w:tcW w:w="857" w:type="dxa"/>
            <w:tcBorders>
              <w:top w:val="single" w:sz="12" w:space="0" w:color="auto"/>
              <w:bottom w:val="single" w:sz="12" w:space="0" w:color="auto"/>
            </w:tcBorders>
          </w:tcPr>
          <w:p w14:paraId="4BBF3BD0" w14:textId="77777777" w:rsidR="00C94CB6" w:rsidRPr="003C017E" w:rsidRDefault="00C94CB6" w:rsidP="00C94CB6">
            <w:pPr>
              <w:jc w:val="center"/>
              <w:rPr>
                <w:rFonts w:ascii="Calibri" w:hAnsi="Calibri" w:cs="Calibri"/>
                <w:b/>
                <w:sz w:val="22"/>
              </w:rPr>
            </w:pPr>
            <w:r w:rsidRPr="003C017E">
              <w:rPr>
                <w:rFonts w:ascii="Calibri" w:hAnsi="Calibri" w:cs="Calibri"/>
                <w:b/>
                <w:sz w:val="22"/>
              </w:rPr>
              <w:t>Rozsah</w:t>
            </w:r>
          </w:p>
          <w:p w14:paraId="026679BA" w14:textId="77777777" w:rsidR="00C94CB6" w:rsidRPr="003C017E" w:rsidRDefault="00C94CB6" w:rsidP="00C94CB6">
            <w:pPr>
              <w:jc w:val="center"/>
              <w:rPr>
                <w:rFonts w:ascii="Calibri" w:hAnsi="Calibri" w:cs="Calibri"/>
                <w:sz w:val="22"/>
              </w:rPr>
            </w:pPr>
            <w:r w:rsidRPr="003C017E">
              <w:rPr>
                <w:rFonts w:ascii="Calibri" w:hAnsi="Calibri" w:cs="Calibri"/>
                <w:sz w:val="22"/>
              </w:rPr>
              <w:t>p-c-s</w:t>
            </w:r>
          </w:p>
        </w:tc>
        <w:tc>
          <w:tcPr>
            <w:tcW w:w="850" w:type="dxa"/>
            <w:tcBorders>
              <w:top w:val="single" w:sz="12" w:space="0" w:color="auto"/>
              <w:bottom w:val="single" w:sz="12" w:space="0" w:color="auto"/>
            </w:tcBorders>
          </w:tcPr>
          <w:p w14:paraId="30587BE9" w14:textId="77777777" w:rsidR="00C94CB6" w:rsidRPr="003C017E" w:rsidRDefault="00C94CB6" w:rsidP="00C94CB6">
            <w:pPr>
              <w:jc w:val="center"/>
              <w:rPr>
                <w:rFonts w:ascii="Calibri" w:hAnsi="Calibri" w:cs="Calibri"/>
                <w:b/>
                <w:sz w:val="22"/>
              </w:rPr>
            </w:pPr>
            <w:r w:rsidRPr="003C017E">
              <w:rPr>
                <w:rFonts w:ascii="Calibri" w:hAnsi="Calibri" w:cs="Calibri"/>
                <w:b/>
                <w:sz w:val="22"/>
              </w:rPr>
              <w:t>Způsob</w:t>
            </w:r>
          </w:p>
          <w:p w14:paraId="4D965AFC" w14:textId="77777777" w:rsidR="00C94CB6" w:rsidRPr="003C017E" w:rsidRDefault="00C94CB6" w:rsidP="00C94CB6">
            <w:pPr>
              <w:jc w:val="center"/>
              <w:rPr>
                <w:rFonts w:ascii="Calibri" w:hAnsi="Calibri" w:cs="Calibri"/>
                <w:b/>
                <w:sz w:val="22"/>
              </w:rPr>
            </w:pPr>
            <w:r w:rsidRPr="003C017E">
              <w:rPr>
                <w:rFonts w:ascii="Calibri" w:hAnsi="Calibri" w:cs="Calibri"/>
                <w:b/>
                <w:sz w:val="22"/>
              </w:rPr>
              <w:t>ověř.</w:t>
            </w:r>
          </w:p>
        </w:tc>
        <w:tc>
          <w:tcPr>
            <w:tcW w:w="420" w:type="dxa"/>
            <w:tcBorders>
              <w:top w:val="single" w:sz="12" w:space="0" w:color="auto"/>
              <w:bottom w:val="single" w:sz="12" w:space="0" w:color="auto"/>
            </w:tcBorders>
          </w:tcPr>
          <w:p w14:paraId="1C2D4F04" w14:textId="77777777" w:rsidR="00C94CB6" w:rsidRPr="003C017E" w:rsidRDefault="00C94CB6" w:rsidP="00C94CB6">
            <w:pPr>
              <w:jc w:val="center"/>
              <w:rPr>
                <w:rFonts w:ascii="Calibri" w:hAnsi="Calibri" w:cs="Calibri"/>
                <w:b/>
                <w:sz w:val="22"/>
              </w:rPr>
            </w:pPr>
            <w:r w:rsidRPr="003C017E">
              <w:rPr>
                <w:rFonts w:ascii="Calibri" w:hAnsi="Calibri" w:cs="Calibri"/>
                <w:b/>
                <w:sz w:val="22"/>
              </w:rPr>
              <w:t>Kr.</w:t>
            </w:r>
          </w:p>
        </w:tc>
        <w:tc>
          <w:tcPr>
            <w:tcW w:w="3402" w:type="dxa"/>
            <w:tcBorders>
              <w:top w:val="single" w:sz="12" w:space="0" w:color="auto"/>
              <w:bottom w:val="single" w:sz="12" w:space="0" w:color="auto"/>
            </w:tcBorders>
          </w:tcPr>
          <w:p w14:paraId="113CFB49" w14:textId="77777777" w:rsidR="00C94CB6" w:rsidRPr="003C017E" w:rsidRDefault="00C94CB6" w:rsidP="00C94CB6">
            <w:pPr>
              <w:tabs>
                <w:tab w:val="left" w:pos="2835"/>
              </w:tabs>
              <w:jc w:val="center"/>
              <w:rPr>
                <w:rFonts w:ascii="Calibri" w:hAnsi="Calibri" w:cs="Calibri"/>
                <w:b/>
                <w:sz w:val="22"/>
              </w:rPr>
            </w:pPr>
            <w:r w:rsidRPr="003C017E">
              <w:rPr>
                <w:rFonts w:ascii="Calibri" w:hAnsi="Calibri" w:cs="Calibri"/>
                <w:b/>
                <w:sz w:val="22"/>
              </w:rPr>
              <w:t>Garant</w:t>
            </w:r>
          </w:p>
          <w:p w14:paraId="6B80E726" w14:textId="77777777" w:rsidR="00C94CB6" w:rsidRPr="003C017E" w:rsidRDefault="00C94CB6" w:rsidP="00C94CB6">
            <w:pPr>
              <w:jc w:val="center"/>
              <w:rPr>
                <w:rFonts w:ascii="Calibri" w:hAnsi="Calibri" w:cs="Calibri"/>
                <w:b/>
                <w:sz w:val="22"/>
              </w:rPr>
            </w:pPr>
            <w:r w:rsidRPr="003C017E">
              <w:rPr>
                <w:rFonts w:ascii="Calibri" w:hAnsi="Calibri" w:cs="Calibri"/>
                <w:sz w:val="22"/>
              </w:rPr>
              <w:t>Přednášející</w:t>
            </w:r>
          </w:p>
        </w:tc>
        <w:tc>
          <w:tcPr>
            <w:tcW w:w="708" w:type="dxa"/>
            <w:tcBorders>
              <w:top w:val="single" w:sz="12" w:space="0" w:color="auto"/>
              <w:bottom w:val="single" w:sz="12" w:space="0" w:color="auto"/>
            </w:tcBorders>
          </w:tcPr>
          <w:p w14:paraId="4B308F85" w14:textId="77777777" w:rsidR="00C94CB6" w:rsidRPr="003C017E" w:rsidRDefault="00C94CB6" w:rsidP="00C94CB6">
            <w:pPr>
              <w:jc w:val="center"/>
              <w:rPr>
                <w:rFonts w:ascii="Calibri" w:hAnsi="Calibri" w:cs="Calibri"/>
                <w:b/>
                <w:sz w:val="22"/>
              </w:rPr>
            </w:pPr>
            <w:r w:rsidRPr="003C017E">
              <w:rPr>
                <w:rFonts w:ascii="Calibri" w:hAnsi="Calibri" w:cs="Calibri"/>
                <w:b/>
                <w:sz w:val="22"/>
              </w:rPr>
              <w:t>Roč./sem.</w:t>
            </w:r>
          </w:p>
        </w:tc>
        <w:tc>
          <w:tcPr>
            <w:tcW w:w="851" w:type="dxa"/>
            <w:tcBorders>
              <w:top w:val="single" w:sz="12" w:space="0" w:color="auto"/>
              <w:bottom w:val="single" w:sz="12" w:space="0" w:color="auto"/>
              <w:right w:val="single" w:sz="12" w:space="0" w:color="auto"/>
            </w:tcBorders>
          </w:tcPr>
          <w:p w14:paraId="20FEBEC1" w14:textId="77777777" w:rsidR="00C94CB6" w:rsidRPr="003C017E" w:rsidRDefault="00C94CB6" w:rsidP="00C94CB6">
            <w:pPr>
              <w:jc w:val="center"/>
              <w:rPr>
                <w:rFonts w:ascii="Calibri" w:hAnsi="Calibri" w:cs="Calibri"/>
                <w:b/>
                <w:sz w:val="22"/>
              </w:rPr>
            </w:pPr>
            <w:r w:rsidRPr="003C017E">
              <w:rPr>
                <w:rFonts w:ascii="Calibri" w:hAnsi="Calibri" w:cs="Calibri"/>
                <w:b/>
                <w:sz w:val="22"/>
              </w:rPr>
              <w:t>Profil. základ</w:t>
            </w:r>
          </w:p>
        </w:tc>
      </w:tr>
      <w:tr w:rsidR="00C94CB6" w:rsidRPr="003C017E" w14:paraId="457206BE" w14:textId="77777777" w:rsidTr="00C94CB6">
        <w:tc>
          <w:tcPr>
            <w:tcW w:w="2376" w:type="dxa"/>
            <w:tcBorders>
              <w:top w:val="single" w:sz="12" w:space="0" w:color="auto"/>
              <w:left w:val="single" w:sz="12" w:space="0" w:color="auto"/>
            </w:tcBorders>
          </w:tcPr>
          <w:p w14:paraId="660DE208" w14:textId="77777777" w:rsidR="00C94CB6" w:rsidRPr="00207F0F" w:rsidRDefault="00C94CB6" w:rsidP="00C94CB6">
            <w:pPr>
              <w:rPr>
                <w:rFonts w:ascii="Calibri" w:hAnsi="Calibri" w:cs="Calibri"/>
              </w:rPr>
            </w:pPr>
            <w:r w:rsidRPr="00207F0F">
              <w:rPr>
                <w:rFonts w:ascii="Calibri" w:hAnsi="Calibri" w:cs="Calibri"/>
              </w:rPr>
              <w:t>Mikroekonomie 2</w:t>
            </w:r>
          </w:p>
        </w:tc>
        <w:tc>
          <w:tcPr>
            <w:tcW w:w="857" w:type="dxa"/>
            <w:tcBorders>
              <w:top w:val="single" w:sz="12" w:space="0" w:color="auto"/>
            </w:tcBorders>
          </w:tcPr>
          <w:p w14:paraId="3DA52D1D" w14:textId="77777777" w:rsidR="00C94CB6" w:rsidRPr="00207F0F" w:rsidRDefault="00C94CB6" w:rsidP="00C94CB6">
            <w:pPr>
              <w:jc w:val="center"/>
              <w:rPr>
                <w:rFonts w:ascii="Calibri" w:hAnsi="Calibri" w:cs="Calibri"/>
              </w:rPr>
            </w:pPr>
            <w:r w:rsidRPr="00207F0F">
              <w:rPr>
                <w:rFonts w:ascii="Calibri" w:hAnsi="Calibri" w:cs="Calibri"/>
              </w:rPr>
              <w:t>26-0-26</w:t>
            </w:r>
          </w:p>
        </w:tc>
        <w:tc>
          <w:tcPr>
            <w:tcW w:w="850" w:type="dxa"/>
            <w:tcBorders>
              <w:top w:val="single" w:sz="12" w:space="0" w:color="auto"/>
            </w:tcBorders>
          </w:tcPr>
          <w:p w14:paraId="04C09412" w14:textId="77777777" w:rsidR="00C94CB6" w:rsidRPr="00207F0F" w:rsidRDefault="00C94CB6" w:rsidP="00C94CB6">
            <w:pPr>
              <w:jc w:val="center"/>
              <w:rPr>
                <w:rFonts w:ascii="Calibri" w:hAnsi="Calibri" w:cs="Calibri"/>
              </w:rPr>
            </w:pPr>
            <w:r w:rsidRPr="00207F0F">
              <w:rPr>
                <w:rFonts w:ascii="Calibri" w:hAnsi="Calibri" w:cs="Calibri"/>
              </w:rPr>
              <w:t>zp, zk</w:t>
            </w:r>
          </w:p>
        </w:tc>
        <w:tc>
          <w:tcPr>
            <w:tcW w:w="420" w:type="dxa"/>
            <w:tcBorders>
              <w:top w:val="single" w:sz="12" w:space="0" w:color="auto"/>
            </w:tcBorders>
          </w:tcPr>
          <w:p w14:paraId="6AFD248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top w:val="single" w:sz="12" w:space="0" w:color="auto"/>
            </w:tcBorders>
          </w:tcPr>
          <w:p w14:paraId="0C6FD692" w14:textId="77777777" w:rsidR="00C94CB6" w:rsidRPr="00207F0F" w:rsidRDefault="00C94CB6" w:rsidP="00C94CB6">
            <w:pPr>
              <w:rPr>
                <w:rFonts w:ascii="Calibri" w:hAnsi="Calibri" w:cs="Calibri"/>
                <w:b/>
              </w:rPr>
            </w:pPr>
            <w:r w:rsidRPr="00207F0F">
              <w:rPr>
                <w:rFonts w:ascii="Calibri" w:hAnsi="Calibri" w:cs="Calibri"/>
                <w:b/>
              </w:rPr>
              <w:t>doc. Ing. Zuzana Dohnalová, Ph.D.</w:t>
            </w:r>
          </w:p>
          <w:p w14:paraId="39874C12" w14:textId="77777777" w:rsidR="00C94CB6" w:rsidRPr="00207F0F" w:rsidRDefault="00C94CB6" w:rsidP="00C94CB6">
            <w:pPr>
              <w:rPr>
                <w:rFonts w:ascii="Calibri" w:hAnsi="Calibri" w:cs="Calibri"/>
              </w:rPr>
            </w:pPr>
            <w:r w:rsidRPr="00207F0F">
              <w:rPr>
                <w:rFonts w:ascii="Calibri" w:hAnsi="Calibri" w:cs="Calibri"/>
              </w:rPr>
              <w:t>Dohnalová (100%)</w:t>
            </w:r>
          </w:p>
        </w:tc>
        <w:tc>
          <w:tcPr>
            <w:tcW w:w="708" w:type="dxa"/>
            <w:tcBorders>
              <w:top w:val="single" w:sz="12" w:space="0" w:color="auto"/>
            </w:tcBorders>
          </w:tcPr>
          <w:p w14:paraId="167E2EC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top w:val="single" w:sz="12" w:space="0" w:color="auto"/>
              <w:right w:val="single" w:sz="12" w:space="0" w:color="auto"/>
            </w:tcBorders>
          </w:tcPr>
          <w:p w14:paraId="01D437EC"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6123BF19" w14:textId="77777777" w:rsidTr="00C94CB6">
        <w:tc>
          <w:tcPr>
            <w:tcW w:w="2376" w:type="dxa"/>
            <w:tcBorders>
              <w:left w:val="single" w:sz="12" w:space="0" w:color="auto"/>
            </w:tcBorders>
          </w:tcPr>
          <w:p w14:paraId="42796EBB" w14:textId="77777777" w:rsidR="00C94CB6" w:rsidRPr="00207F0F" w:rsidRDefault="00C94CB6" w:rsidP="00C94CB6">
            <w:pPr>
              <w:rPr>
                <w:rFonts w:ascii="Calibri" w:hAnsi="Calibri" w:cs="Calibri"/>
              </w:rPr>
            </w:pPr>
            <w:r w:rsidRPr="00207F0F">
              <w:rPr>
                <w:rFonts w:ascii="Calibri" w:hAnsi="Calibri" w:cs="Calibri"/>
              </w:rPr>
              <w:t>Ekonomická a sociální udržitelnost</w:t>
            </w:r>
          </w:p>
        </w:tc>
        <w:tc>
          <w:tcPr>
            <w:tcW w:w="857" w:type="dxa"/>
          </w:tcPr>
          <w:p w14:paraId="4799E642" w14:textId="77777777" w:rsidR="00C94CB6" w:rsidRPr="00207F0F" w:rsidRDefault="00C94CB6" w:rsidP="00C94CB6">
            <w:pPr>
              <w:jc w:val="center"/>
              <w:rPr>
                <w:rFonts w:ascii="Calibri" w:hAnsi="Calibri" w:cs="Calibri"/>
              </w:rPr>
            </w:pPr>
            <w:r w:rsidRPr="00207F0F">
              <w:rPr>
                <w:rFonts w:ascii="Calibri" w:hAnsi="Calibri" w:cs="Calibri"/>
              </w:rPr>
              <w:t>13-0-13</w:t>
            </w:r>
          </w:p>
          <w:p w14:paraId="76234226" w14:textId="77777777" w:rsidR="00C94CB6" w:rsidRPr="00207F0F" w:rsidRDefault="00C94CB6" w:rsidP="00C94CB6">
            <w:pPr>
              <w:jc w:val="center"/>
              <w:rPr>
                <w:rFonts w:ascii="Calibri" w:hAnsi="Calibri" w:cs="Calibri"/>
              </w:rPr>
            </w:pPr>
          </w:p>
        </w:tc>
        <w:tc>
          <w:tcPr>
            <w:tcW w:w="850" w:type="dxa"/>
          </w:tcPr>
          <w:p w14:paraId="41AD9348"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3AF80527" w14:textId="77777777" w:rsidR="00C94CB6" w:rsidRPr="00207F0F" w:rsidRDefault="00C94CB6" w:rsidP="00C94CB6">
            <w:pPr>
              <w:jc w:val="center"/>
              <w:rPr>
                <w:rFonts w:ascii="Calibri" w:hAnsi="Calibri" w:cs="Calibri"/>
                <w:color w:val="000000"/>
              </w:rPr>
            </w:pPr>
            <w:r w:rsidRPr="00207F0F">
              <w:rPr>
                <w:rFonts w:ascii="Calibri" w:hAnsi="Calibri" w:cs="Calibri"/>
              </w:rPr>
              <w:t>4</w:t>
            </w:r>
          </w:p>
        </w:tc>
        <w:tc>
          <w:tcPr>
            <w:tcW w:w="3402" w:type="dxa"/>
          </w:tcPr>
          <w:p w14:paraId="57EA746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58802E9E" w14:textId="77777777" w:rsidR="00C94CB6" w:rsidRPr="00207F0F" w:rsidRDefault="00C94CB6" w:rsidP="00C94CB6">
            <w:pPr>
              <w:rPr>
                <w:rFonts w:ascii="Calibri" w:hAnsi="Calibri" w:cs="Calibri"/>
              </w:rPr>
            </w:pPr>
            <w:r w:rsidRPr="00207F0F">
              <w:rPr>
                <w:rFonts w:ascii="Calibri" w:hAnsi="Calibri" w:cs="Calibri"/>
              </w:rPr>
              <w:t>Tučková (80%)</w:t>
            </w:r>
          </w:p>
          <w:p w14:paraId="48893AC4" w14:textId="3B788DCD" w:rsidR="00C94CB6" w:rsidRPr="00207F0F" w:rsidRDefault="00C94CB6" w:rsidP="00C94CB6">
            <w:pPr>
              <w:rPr>
                <w:rFonts w:ascii="Calibri" w:hAnsi="Calibri" w:cs="Calibri"/>
              </w:rPr>
            </w:pPr>
            <w:r w:rsidRPr="00207F0F">
              <w:rPr>
                <w:rFonts w:ascii="Calibri" w:hAnsi="Calibri" w:cs="Calibri"/>
              </w:rPr>
              <w:t>Pechancová</w:t>
            </w:r>
            <w:r w:rsidR="00745101">
              <w:rPr>
                <w:rFonts w:ascii="Calibri" w:hAnsi="Calibri" w:cs="Calibri"/>
              </w:rPr>
              <w:t xml:space="preserve"> - </w:t>
            </w:r>
            <w:r w:rsidR="00745101" w:rsidRPr="00207F0F">
              <w:rPr>
                <w:rFonts w:ascii="Calibri" w:hAnsi="Calibri" w:cs="Calibri"/>
              </w:rPr>
              <w:t>odborník z praxe</w:t>
            </w:r>
            <w:r w:rsidRPr="00207F0F">
              <w:rPr>
                <w:rFonts w:ascii="Calibri" w:hAnsi="Calibri" w:cs="Calibri"/>
              </w:rPr>
              <w:t xml:space="preserve"> (20%)</w:t>
            </w:r>
          </w:p>
        </w:tc>
        <w:tc>
          <w:tcPr>
            <w:tcW w:w="708" w:type="dxa"/>
          </w:tcPr>
          <w:p w14:paraId="53A04319"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463B0460"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64208B37" w14:textId="77777777" w:rsidTr="00C94CB6">
        <w:tc>
          <w:tcPr>
            <w:tcW w:w="2376" w:type="dxa"/>
            <w:tcBorders>
              <w:left w:val="single" w:sz="12" w:space="0" w:color="auto"/>
            </w:tcBorders>
          </w:tcPr>
          <w:p w14:paraId="33671553" w14:textId="77777777" w:rsidR="00C94CB6" w:rsidRPr="00207F0F" w:rsidRDefault="00C94CB6" w:rsidP="00C94CB6">
            <w:pPr>
              <w:rPr>
                <w:rFonts w:ascii="Calibri" w:hAnsi="Calibri" w:cs="Calibri"/>
              </w:rPr>
            </w:pPr>
            <w:r w:rsidRPr="00207F0F">
              <w:rPr>
                <w:rFonts w:ascii="Calibri" w:hAnsi="Calibri" w:cs="Calibri"/>
              </w:rPr>
              <w:t>Strategický management</w:t>
            </w:r>
          </w:p>
        </w:tc>
        <w:tc>
          <w:tcPr>
            <w:tcW w:w="857" w:type="dxa"/>
          </w:tcPr>
          <w:p w14:paraId="14A9D291" w14:textId="77777777" w:rsidR="00C94CB6" w:rsidRPr="00207F0F" w:rsidRDefault="00C94CB6" w:rsidP="00C94CB6">
            <w:pPr>
              <w:jc w:val="center"/>
              <w:rPr>
                <w:rFonts w:ascii="Calibri" w:hAnsi="Calibri" w:cs="Calibri"/>
              </w:rPr>
            </w:pPr>
            <w:r w:rsidRPr="00207F0F">
              <w:rPr>
                <w:rFonts w:ascii="Calibri" w:hAnsi="Calibri" w:cs="Calibri"/>
              </w:rPr>
              <w:t>26-0-13</w:t>
            </w:r>
          </w:p>
        </w:tc>
        <w:tc>
          <w:tcPr>
            <w:tcW w:w="850" w:type="dxa"/>
          </w:tcPr>
          <w:p w14:paraId="51FFCE1B" w14:textId="77777777" w:rsidR="00C94CB6" w:rsidRPr="00207F0F" w:rsidRDefault="00C94CB6" w:rsidP="00C94CB6">
            <w:pPr>
              <w:jc w:val="center"/>
              <w:rPr>
                <w:rFonts w:ascii="Calibri" w:hAnsi="Calibri" w:cs="Calibri"/>
                <w:color w:val="000000"/>
              </w:rPr>
            </w:pPr>
            <w:r w:rsidRPr="00207F0F">
              <w:rPr>
                <w:rFonts w:ascii="Calibri" w:hAnsi="Calibri" w:cs="Calibri"/>
              </w:rPr>
              <w:t>zp, zk</w:t>
            </w:r>
          </w:p>
        </w:tc>
        <w:tc>
          <w:tcPr>
            <w:tcW w:w="420" w:type="dxa"/>
          </w:tcPr>
          <w:p w14:paraId="5D92BBF2" w14:textId="77777777" w:rsidR="00C94CB6" w:rsidRPr="00207F0F" w:rsidRDefault="00C94CB6" w:rsidP="00C94CB6">
            <w:pPr>
              <w:jc w:val="center"/>
              <w:rPr>
                <w:rFonts w:ascii="Calibri" w:hAnsi="Calibri" w:cs="Calibri"/>
                <w:i/>
                <w:color w:val="000000"/>
              </w:rPr>
            </w:pPr>
            <w:r w:rsidRPr="00207F0F">
              <w:rPr>
                <w:rFonts w:ascii="Calibri" w:hAnsi="Calibri" w:cs="Calibri"/>
              </w:rPr>
              <w:t>4</w:t>
            </w:r>
          </w:p>
        </w:tc>
        <w:tc>
          <w:tcPr>
            <w:tcW w:w="3402" w:type="dxa"/>
          </w:tcPr>
          <w:p w14:paraId="61412075"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1A8717C6" w14:textId="77777777" w:rsidR="00C94CB6" w:rsidRPr="00207F0F" w:rsidRDefault="00C94CB6" w:rsidP="00C94CB6">
            <w:pPr>
              <w:rPr>
                <w:rFonts w:ascii="Calibri" w:hAnsi="Calibri" w:cs="Calibri"/>
              </w:rPr>
            </w:pPr>
            <w:r w:rsidRPr="00207F0F">
              <w:rPr>
                <w:rFonts w:ascii="Calibri" w:hAnsi="Calibri" w:cs="Calibri"/>
              </w:rPr>
              <w:t>Chovancová (50%)</w:t>
            </w:r>
          </w:p>
          <w:p w14:paraId="4BA7D6A7" w14:textId="77777777" w:rsidR="00C94CB6" w:rsidRPr="00207F0F" w:rsidRDefault="00C94CB6" w:rsidP="00C94CB6">
            <w:pPr>
              <w:rPr>
                <w:rFonts w:ascii="Calibri" w:hAnsi="Calibri" w:cs="Calibri"/>
              </w:rPr>
            </w:pPr>
            <w:r w:rsidRPr="00207F0F">
              <w:rPr>
                <w:rFonts w:ascii="Calibri" w:hAnsi="Calibri" w:cs="Calibri"/>
              </w:rPr>
              <w:t>Bejtkovský (40%)</w:t>
            </w:r>
          </w:p>
          <w:p w14:paraId="00E2A8B4" w14:textId="77777777" w:rsidR="00C94CB6" w:rsidRPr="00207F0F" w:rsidRDefault="00C94CB6" w:rsidP="00C94CB6">
            <w:pPr>
              <w:rPr>
                <w:rFonts w:ascii="Calibri" w:hAnsi="Calibri" w:cs="Calibri"/>
              </w:rPr>
            </w:pPr>
            <w:r w:rsidRPr="00207F0F">
              <w:rPr>
                <w:rFonts w:ascii="Calibri" w:hAnsi="Calibri" w:cs="Calibri"/>
              </w:rPr>
              <w:t>Rada – odborník z praxe (10%)</w:t>
            </w:r>
          </w:p>
        </w:tc>
        <w:tc>
          <w:tcPr>
            <w:tcW w:w="708" w:type="dxa"/>
          </w:tcPr>
          <w:p w14:paraId="126EA150"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392F3C14"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4046B5A2" w14:textId="77777777" w:rsidTr="00C94CB6">
        <w:tc>
          <w:tcPr>
            <w:tcW w:w="2376" w:type="dxa"/>
            <w:tcBorders>
              <w:left w:val="single" w:sz="12" w:space="0" w:color="auto"/>
            </w:tcBorders>
          </w:tcPr>
          <w:p w14:paraId="4F89AB20" w14:textId="77777777" w:rsidR="00C94CB6" w:rsidRPr="00207F0F" w:rsidRDefault="00C94CB6" w:rsidP="00C94CB6">
            <w:pPr>
              <w:rPr>
                <w:rFonts w:ascii="Calibri" w:hAnsi="Calibri" w:cs="Calibri"/>
              </w:rPr>
            </w:pPr>
            <w:r w:rsidRPr="00207F0F">
              <w:rPr>
                <w:rFonts w:ascii="Calibri" w:hAnsi="Calibri" w:cs="Calibri"/>
              </w:rPr>
              <w:t>Vybrané kapitoly z věd o Zemi</w:t>
            </w:r>
          </w:p>
        </w:tc>
        <w:tc>
          <w:tcPr>
            <w:tcW w:w="857" w:type="dxa"/>
          </w:tcPr>
          <w:p w14:paraId="6F76C4E9" w14:textId="77777777" w:rsidR="00C94CB6" w:rsidRPr="00207F0F" w:rsidRDefault="00C94CB6" w:rsidP="00C94CB6">
            <w:pPr>
              <w:jc w:val="center"/>
              <w:rPr>
                <w:rFonts w:ascii="Calibri" w:hAnsi="Calibri" w:cs="Calibri"/>
              </w:rPr>
            </w:pPr>
            <w:r w:rsidRPr="00207F0F">
              <w:rPr>
                <w:rFonts w:ascii="Calibri" w:hAnsi="Calibri" w:cs="Calibri"/>
              </w:rPr>
              <w:t>26-13-0</w:t>
            </w:r>
          </w:p>
          <w:p w14:paraId="3A6D1A21" w14:textId="77777777" w:rsidR="00C94CB6" w:rsidRPr="00207F0F" w:rsidRDefault="00C94CB6" w:rsidP="00C94CB6">
            <w:pPr>
              <w:jc w:val="center"/>
              <w:rPr>
                <w:rFonts w:ascii="Calibri" w:hAnsi="Calibri" w:cs="Calibri"/>
              </w:rPr>
            </w:pPr>
          </w:p>
        </w:tc>
        <w:tc>
          <w:tcPr>
            <w:tcW w:w="850" w:type="dxa"/>
          </w:tcPr>
          <w:p w14:paraId="069024A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62DAEB2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037BA111"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38DECC9D" w14:textId="77777777" w:rsidR="00C94CB6" w:rsidRPr="00207F0F" w:rsidRDefault="00C94CB6" w:rsidP="00C94CB6">
            <w:pPr>
              <w:rPr>
                <w:rFonts w:ascii="Calibri" w:hAnsi="Calibri" w:cs="Calibri"/>
              </w:rPr>
            </w:pPr>
            <w:r w:rsidRPr="00207F0F">
              <w:rPr>
                <w:rFonts w:ascii="Calibri" w:hAnsi="Calibri" w:cs="Calibri"/>
              </w:rPr>
              <w:t>Lehejček (80%)</w:t>
            </w:r>
          </w:p>
          <w:p w14:paraId="565C68CB" w14:textId="77777777" w:rsidR="00C94CB6" w:rsidRPr="00207F0F" w:rsidRDefault="00C94CB6" w:rsidP="00C94CB6">
            <w:pPr>
              <w:rPr>
                <w:rFonts w:ascii="Calibri" w:hAnsi="Calibri" w:cs="Calibri"/>
              </w:rPr>
            </w:pPr>
            <w:r w:rsidRPr="00207F0F">
              <w:rPr>
                <w:rFonts w:ascii="Calibri" w:hAnsi="Calibri" w:cs="Calibri"/>
              </w:rPr>
              <w:t>Nývltová – odborník z praxe (20%)</w:t>
            </w:r>
          </w:p>
        </w:tc>
        <w:tc>
          <w:tcPr>
            <w:tcW w:w="708" w:type="dxa"/>
          </w:tcPr>
          <w:p w14:paraId="322D11B5" w14:textId="77777777" w:rsidR="00C94CB6" w:rsidRPr="00207F0F" w:rsidRDefault="00C94CB6" w:rsidP="00C94CB6">
            <w:pPr>
              <w:jc w:val="center"/>
              <w:rPr>
                <w:rFonts w:ascii="Calibri" w:hAnsi="Calibri" w:cs="Calibri"/>
              </w:rPr>
            </w:pPr>
            <w:r w:rsidRPr="00207F0F">
              <w:rPr>
                <w:rFonts w:ascii="Calibri" w:hAnsi="Calibri" w:cs="Calibri"/>
              </w:rPr>
              <w:t>1/Z</w:t>
            </w:r>
          </w:p>
        </w:tc>
        <w:tc>
          <w:tcPr>
            <w:tcW w:w="851" w:type="dxa"/>
            <w:tcBorders>
              <w:right w:val="single" w:sz="12" w:space="0" w:color="auto"/>
            </w:tcBorders>
          </w:tcPr>
          <w:p w14:paraId="060D1E0E"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362343A3" w14:textId="77777777" w:rsidTr="00C94CB6">
        <w:tc>
          <w:tcPr>
            <w:tcW w:w="2376" w:type="dxa"/>
            <w:tcBorders>
              <w:left w:val="single" w:sz="12" w:space="0" w:color="auto"/>
            </w:tcBorders>
          </w:tcPr>
          <w:p w14:paraId="73B2EAAE" w14:textId="77777777" w:rsidR="00C94CB6" w:rsidRPr="00207F0F" w:rsidRDefault="00C94CB6" w:rsidP="00C94CB6">
            <w:pPr>
              <w:rPr>
                <w:rFonts w:ascii="Calibri" w:hAnsi="Calibri" w:cs="Calibri"/>
              </w:rPr>
            </w:pPr>
            <w:r w:rsidRPr="00207F0F">
              <w:rPr>
                <w:rFonts w:ascii="Calibri" w:hAnsi="Calibri" w:cs="Calibri"/>
              </w:rPr>
              <w:t>Makroekonomie 2</w:t>
            </w:r>
          </w:p>
        </w:tc>
        <w:tc>
          <w:tcPr>
            <w:tcW w:w="857" w:type="dxa"/>
          </w:tcPr>
          <w:p w14:paraId="31E20574" w14:textId="77777777" w:rsidR="00C94CB6" w:rsidRPr="00207F0F" w:rsidRDefault="00C94CB6" w:rsidP="00C94CB6">
            <w:pPr>
              <w:jc w:val="center"/>
              <w:rPr>
                <w:rFonts w:ascii="Calibri" w:hAnsi="Calibri" w:cs="Calibri"/>
              </w:rPr>
            </w:pPr>
            <w:r w:rsidRPr="00207F0F">
              <w:rPr>
                <w:rFonts w:ascii="Calibri" w:hAnsi="Calibri" w:cs="Calibri"/>
              </w:rPr>
              <w:t>26-0-26</w:t>
            </w:r>
          </w:p>
          <w:p w14:paraId="46F810E0" w14:textId="77777777" w:rsidR="00C94CB6" w:rsidRPr="00207F0F" w:rsidRDefault="00C94CB6" w:rsidP="00C94CB6">
            <w:pPr>
              <w:jc w:val="center"/>
              <w:rPr>
                <w:rFonts w:ascii="Calibri" w:hAnsi="Calibri" w:cs="Calibri"/>
              </w:rPr>
            </w:pPr>
          </w:p>
        </w:tc>
        <w:tc>
          <w:tcPr>
            <w:tcW w:w="850" w:type="dxa"/>
          </w:tcPr>
          <w:p w14:paraId="35AC4422"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CBE8F44"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258ADF0C" w14:textId="77777777" w:rsidR="00C94CB6" w:rsidRPr="00207F0F" w:rsidRDefault="00C94CB6" w:rsidP="00C94CB6">
            <w:pPr>
              <w:rPr>
                <w:rFonts w:ascii="Calibri" w:hAnsi="Calibri" w:cs="Calibri"/>
                <w:b/>
              </w:rPr>
            </w:pPr>
            <w:r w:rsidRPr="00207F0F">
              <w:rPr>
                <w:rFonts w:ascii="Calibri" w:hAnsi="Calibri" w:cs="Calibri"/>
                <w:b/>
              </w:rPr>
              <w:t xml:space="preserve">doc. Ing. Jena Švarcová, Ph.D. </w:t>
            </w:r>
          </w:p>
          <w:p w14:paraId="5B9BA3CD" w14:textId="77777777" w:rsidR="00C94CB6" w:rsidRPr="00207F0F" w:rsidRDefault="00C94CB6" w:rsidP="00C94CB6">
            <w:pPr>
              <w:rPr>
                <w:rFonts w:ascii="Calibri" w:hAnsi="Calibri" w:cs="Calibri"/>
              </w:rPr>
            </w:pPr>
            <w:r w:rsidRPr="00207F0F">
              <w:rPr>
                <w:rFonts w:ascii="Calibri" w:hAnsi="Calibri" w:cs="Calibri"/>
              </w:rPr>
              <w:t>Švarcová (60%)</w:t>
            </w:r>
          </w:p>
          <w:p w14:paraId="7CE7E482" w14:textId="77777777" w:rsidR="00C94CB6" w:rsidRPr="00207F0F" w:rsidRDefault="00C94CB6" w:rsidP="00C94CB6">
            <w:pPr>
              <w:rPr>
                <w:rFonts w:ascii="Calibri" w:hAnsi="Calibri" w:cs="Calibri"/>
              </w:rPr>
            </w:pPr>
            <w:r w:rsidRPr="00207F0F">
              <w:rPr>
                <w:rFonts w:ascii="Calibri" w:hAnsi="Calibri" w:cs="Calibri"/>
              </w:rPr>
              <w:t>Kramoliš (40%)</w:t>
            </w:r>
          </w:p>
        </w:tc>
        <w:tc>
          <w:tcPr>
            <w:tcW w:w="708" w:type="dxa"/>
          </w:tcPr>
          <w:p w14:paraId="673644C9"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27F9D31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207F0F" w14:paraId="78B12B45" w14:textId="77777777" w:rsidTr="00C94CB6">
        <w:tc>
          <w:tcPr>
            <w:tcW w:w="2376" w:type="dxa"/>
            <w:tcBorders>
              <w:left w:val="single" w:sz="12" w:space="0" w:color="auto"/>
            </w:tcBorders>
          </w:tcPr>
          <w:p w14:paraId="01E6A5DA" w14:textId="77777777" w:rsidR="00C94CB6" w:rsidRPr="00207F0F" w:rsidRDefault="00C94CB6" w:rsidP="00C94CB6">
            <w:pPr>
              <w:rPr>
                <w:rFonts w:ascii="Calibri" w:hAnsi="Calibri" w:cs="Calibri"/>
              </w:rPr>
            </w:pPr>
            <w:r w:rsidRPr="00207F0F">
              <w:rPr>
                <w:rFonts w:ascii="Calibri" w:hAnsi="Calibri" w:cs="Calibri"/>
              </w:rPr>
              <w:t>Podpora podnikání a jeho udržitelnost</w:t>
            </w:r>
          </w:p>
        </w:tc>
        <w:tc>
          <w:tcPr>
            <w:tcW w:w="857" w:type="dxa"/>
          </w:tcPr>
          <w:p w14:paraId="08754350" w14:textId="77777777" w:rsidR="00C94CB6" w:rsidRPr="00207F0F" w:rsidRDefault="00C94CB6" w:rsidP="00C94CB6">
            <w:pPr>
              <w:jc w:val="center"/>
              <w:rPr>
                <w:rFonts w:ascii="Calibri" w:hAnsi="Calibri" w:cs="Calibri"/>
              </w:rPr>
            </w:pPr>
            <w:r w:rsidRPr="00207F0F">
              <w:rPr>
                <w:rFonts w:ascii="Calibri" w:hAnsi="Calibri" w:cs="Calibri"/>
              </w:rPr>
              <w:t>26-0-13</w:t>
            </w:r>
          </w:p>
          <w:p w14:paraId="15A40080" w14:textId="77777777" w:rsidR="00C94CB6" w:rsidRPr="00207F0F" w:rsidRDefault="00C94CB6" w:rsidP="00C94CB6">
            <w:pPr>
              <w:jc w:val="center"/>
              <w:rPr>
                <w:rFonts w:ascii="Calibri" w:hAnsi="Calibri" w:cs="Calibri"/>
              </w:rPr>
            </w:pPr>
          </w:p>
        </w:tc>
        <w:tc>
          <w:tcPr>
            <w:tcW w:w="850" w:type="dxa"/>
          </w:tcPr>
          <w:p w14:paraId="4FB3EDF4"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44BC94D3"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11A64975"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335CC913" w14:textId="77777777" w:rsidR="00C94CB6" w:rsidRPr="00207F0F" w:rsidRDefault="00C94CB6" w:rsidP="00C94CB6">
            <w:pPr>
              <w:rPr>
                <w:rFonts w:ascii="Calibri" w:hAnsi="Calibri" w:cs="Calibri"/>
              </w:rPr>
            </w:pPr>
            <w:r w:rsidRPr="00207F0F">
              <w:rPr>
                <w:rFonts w:ascii="Calibri" w:hAnsi="Calibri" w:cs="Calibri"/>
              </w:rPr>
              <w:t>Tučková (60%)</w:t>
            </w:r>
          </w:p>
          <w:p w14:paraId="099AA0E4" w14:textId="77777777" w:rsidR="00C94CB6" w:rsidRPr="00207F0F" w:rsidRDefault="00C94CB6" w:rsidP="00C94CB6">
            <w:pPr>
              <w:rPr>
                <w:rFonts w:ascii="Calibri" w:hAnsi="Calibri" w:cs="Calibri"/>
              </w:rPr>
            </w:pPr>
            <w:r w:rsidRPr="00207F0F">
              <w:rPr>
                <w:rFonts w:ascii="Calibri" w:hAnsi="Calibri" w:cs="Calibri"/>
              </w:rPr>
              <w:lastRenderedPageBreak/>
              <w:t>Vaculčíková (30%)</w:t>
            </w:r>
          </w:p>
          <w:p w14:paraId="0C1B0D25" w14:textId="77777777" w:rsidR="00C94CB6" w:rsidRPr="00207F0F" w:rsidRDefault="00C94CB6" w:rsidP="00C94CB6">
            <w:pPr>
              <w:rPr>
                <w:rFonts w:ascii="Calibri" w:hAnsi="Calibri" w:cs="Calibri"/>
              </w:rPr>
            </w:pPr>
            <w:r w:rsidRPr="00207F0F">
              <w:rPr>
                <w:rFonts w:ascii="Calibri" w:hAnsi="Calibri" w:cs="Calibri"/>
              </w:rPr>
              <w:t>Klimentová - odborník z praxe (10%)</w:t>
            </w:r>
          </w:p>
        </w:tc>
        <w:tc>
          <w:tcPr>
            <w:tcW w:w="708" w:type="dxa"/>
          </w:tcPr>
          <w:p w14:paraId="04D3EE68" w14:textId="77777777" w:rsidR="00C94CB6" w:rsidRPr="00207F0F" w:rsidRDefault="00C94CB6" w:rsidP="00C94CB6">
            <w:pPr>
              <w:jc w:val="center"/>
              <w:rPr>
                <w:rFonts w:ascii="Calibri" w:hAnsi="Calibri" w:cs="Calibri"/>
              </w:rPr>
            </w:pPr>
            <w:r w:rsidRPr="00207F0F">
              <w:rPr>
                <w:rFonts w:ascii="Calibri" w:hAnsi="Calibri" w:cs="Calibri"/>
              </w:rPr>
              <w:lastRenderedPageBreak/>
              <w:t>1/L</w:t>
            </w:r>
          </w:p>
        </w:tc>
        <w:tc>
          <w:tcPr>
            <w:tcW w:w="851" w:type="dxa"/>
            <w:tcBorders>
              <w:right w:val="single" w:sz="12" w:space="0" w:color="auto"/>
            </w:tcBorders>
          </w:tcPr>
          <w:p w14:paraId="516DB477"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207F0F" w14:paraId="43DBC521" w14:textId="77777777" w:rsidTr="00C94CB6">
        <w:tc>
          <w:tcPr>
            <w:tcW w:w="2376" w:type="dxa"/>
            <w:tcBorders>
              <w:left w:val="single" w:sz="12" w:space="0" w:color="auto"/>
            </w:tcBorders>
          </w:tcPr>
          <w:p w14:paraId="3FD5E170" w14:textId="77777777" w:rsidR="00C94CB6" w:rsidRPr="00207F0F" w:rsidRDefault="00C94CB6" w:rsidP="00C94CB6">
            <w:pPr>
              <w:rPr>
                <w:rFonts w:ascii="Calibri" w:hAnsi="Calibri" w:cs="Calibri"/>
              </w:rPr>
            </w:pPr>
            <w:r w:rsidRPr="00207F0F">
              <w:rPr>
                <w:rFonts w:ascii="Calibri" w:hAnsi="Calibri" w:cs="Calibri"/>
              </w:rPr>
              <w:t>Adaptace na globální změny a mitigační opatření</w:t>
            </w:r>
          </w:p>
        </w:tc>
        <w:tc>
          <w:tcPr>
            <w:tcW w:w="857" w:type="dxa"/>
          </w:tcPr>
          <w:p w14:paraId="0B366AC5" w14:textId="77777777" w:rsidR="00C94CB6" w:rsidRPr="00207F0F" w:rsidRDefault="00C94CB6" w:rsidP="00C94CB6">
            <w:pPr>
              <w:jc w:val="center"/>
              <w:rPr>
                <w:rFonts w:ascii="Calibri" w:hAnsi="Calibri" w:cs="Calibri"/>
              </w:rPr>
            </w:pPr>
            <w:r w:rsidRPr="00207F0F">
              <w:rPr>
                <w:rFonts w:ascii="Calibri" w:hAnsi="Calibri" w:cs="Calibri"/>
              </w:rPr>
              <w:t>26-13-0</w:t>
            </w:r>
          </w:p>
          <w:p w14:paraId="41AABC51" w14:textId="77777777" w:rsidR="00C94CB6" w:rsidRPr="00207F0F" w:rsidRDefault="00C94CB6" w:rsidP="00C94CB6">
            <w:pPr>
              <w:jc w:val="center"/>
              <w:rPr>
                <w:rFonts w:ascii="Calibri" w:hAnsi="Calibri" w:cs="Calibri"/>
              </w:rPr>
            </w:pPr>
          </w:p>
        </w:tc>
        <w:tc>
          <w:tcPr>
            <w:tcW w:w="850" w:type="dxa"/>
          </w:tcPr>
          <w:p w14:paraId="4E074478"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07DA8FA8"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C5CE43"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4D86BCF3" w14:textId="77777777" w:rsidR="00C94CB6" w:rsidRPr="00207F0F" w:rsidRDefault="00C94CB6" w:rsidP="00C94CB6">
            <w:pPr>
              <w:rPr>
                <w:rFonts w:ascii="Calibri" w:hAnsi="Calibri" w:cs="Calibri"/>
              </w:rPr>
            </w:pPr>
            <w:r w:rsidRPr="00207F0F">
              <w:rPr>
                <w:rFonts w:ascii="Calibri" w:hAnsi="Calibri" w:cs="Calibri"/>
              </w:rPr>
              <w:t>Adam (50%)</w:t>
            </w:r>
          </w:p>
          <w:p w14:paraId="450BA399" w14:textId="77777777" w:rsidR="00C94CB6" w:rsidRPr="00207F0F" w:rsidRDefault="00C94CB6" w:rsidP="00C94CB6">
            <w:pPr>
              <w:rPr>
                <w:rFonts w:ascii="Calibri" w:hAnsi="Calibri" w:cs="Calibri"/>
              </w:rPr>
            </w:pPr>
            <w:r w:rsidRPr="00207F0F">
              <w:rPr>
                <w:rFonts w:ascii="Calibri" w:hAnsi="Calibri" w:cs="Calibri"/>
              </w:rPr>
              <w:t>Lehejček (25%)</w:t>
            </w:r>
          </w:p>
          <w:p w14:paraId="6A8FFEF1" w14:textId="77777777" w:rsidR="00C94CB6" w:rsidRPr="00207F0F" w:rsidRDefault="00C94CB6" w:rsidP="00C94CB6">
            <w:pPr>
              <w:rPr>
                <w:rFonts w:ascii="Calibri" w:hAnsi="Calibri" w:cs="Calibri"/>
              </w:rPr>
            </w:pPr>
            <w:r w:rsidRPr="00207F0F">
              <w:rPr>
                <w:rFonts w:ascii="Calibri" w:hAnsi="Calibri" w:cs="Calibri"/>
              </w:rPr>
              <w:t>Eršil - odborník z praxe (25%)</w:t>
            </w:r>
          </w:p>
        </w:tc>
        <w:tc>
          <w:tcPr>
            <w:tcW w:w="708" w:type="dxa"/>
          </w:tcPr>
          <w:p w14:paraId="31346601"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4239F0E8"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3030E369" w14:textId="77777777" w:rsidTr="00C94CB6">
        <w:tc>
          <w:tcPr>
            <w:tcW w:w="2376" w:type="dxa"/>
            <w:tcBorders>
              <w:left w:val="single" w:sz="12" w:space="0" w:color="auto"/>
            </w:tcBorders>
          </w:tcPr>
          <w:p w14:paraId="61265C73" w14:textId="77777777" w:rsidR="00C94CB6" w:rsidRPr="00207F0F" w:rsidRDefault="00C94CB6" w:rsidP="00C94CB6">
            <w:pPr>
              <w:rPr>
                <w:rFonts w:ascii="Calibri" w:hAnsi="Calibri" w:cs="Calibri"/>
              </w:rPr>
            </w:pPr>
            <w:r w:rsidRPr="00207F0F">
              <w:rPr>
                <w:rFonts w:ascii="Calibri" w:hAnsi="Calibri" w:cs="Calibri"/>
              </w:rPr>
              <w:t>Ekologické aspekty technologických procesů</w:t>
            </w:r>
          </w:p>
        </w:tc>
        <w:tc>
          <w:tcPr>
            <w:tcW w:w="857" w:type="dxa"/>
          </w:tcPr>
          <w:p w14:paraId="17B5A356" w14:textId="77777777" w:rsidR="00C94CB6" w:rsidRPr="00207F0F" w:rsidRDefault="00C94CB6" w:rsidP="00C94CB6">
            <w:pPr>
              <w:jc w:val="center"/>
              <w:rPr>
                <w:rFonts w:ascii="Calibri" w:hAnsi="Calibri" w:cs="Calibri"/>
              </w:rPr>
            </w:pPr>
            <w:r w:rsidRPr="00207F0F">
              <w:rPr>
                <w:rFonts w:ascii="Calibri" w:hAnsi="Calibri" w:cs="Calibri"/>
              </w:rPr>
              <w:t>26-0-26</w:t>
            </w:r>
          </w:p>
          <w:p w14:paraId="2E47E1E0" w14:textId="77777777" w:rsidR="00C94CB6" w:rsidRPr="00207F0F" w:rsidRDefault="00C94CB6" w:rsidP="00C94CB6">
            <w:pPr>
              <w:jc w:val="center"/>
              <w:rPr>
                <w:rFonts w:ascii="Calibri" w:hAnsi="Calibri" w:cs="Calibri"/>
              </w:rPr>
            </w:pPr>
          </w:p>
        </w:tc>
        <w:tc>
          <w:tcPr>
            <w:tcW w:w="850" w:type="dxa"/>
          </w:tcPr>
          <w:p w14:paraId="16B11ABB"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235B2EEF"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7C2446BC"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16BA982E" w14:textId="77777777" w:rsidR="00C94CB6" w:rsidRPr="00207F0F" w:rsidRDefault="00C94CB6" w:rsidP="00C94CB6">
            <w:pPr>
              <w:rPr>
                <w:rFonts w:ascii="Calibri" w:hAnsi="Calibri" w:cs="Calibri"/>
                <w:bCs/>
              </w:rPr>
            </w:pPr>
            <w:r w:rsidRPr="00207F0F">
              <w:rPr>
                <w:rFonts w:ascii="Calibri" w:hAnsi="Calibri" w:cs="Calibri"/>
                <w:bCs/>
              </w:rPr>
              <w:t>Sedlařík (50%)</w:t>
            </w:r>
          </w:p>
          <w:p w14:paraId="0F6CD62F" w14:textId="77777777" w:rsidR="00C94CB6" w:rsidRPr="00207F0F" w:rsidRDefault="00C94CB6" w:rsidP="00C94CB6">
            <w:pPr>
              <w:rPr>
                <w:rFonts w:ascii="Calibri" w:hAnsi="Calibri" w:cs="Calibri"/>
              </w:rPr>
            </w:pPr>
            <w:r w:rsidRPr="00207F0F">
              <w:rPr>
                <w:rFonts w:ascii="Calibri" w:hAnsi="Calibri" w:cs="Calibri"/>
              </w:rPr>
              <w:t>Domincová-Bergerová (40%)</w:t>
            </w:r>
          </w:p>
          <w:p w14:paraId="5D6188C3" w14:textId="77777777" w:rsidR="00C94CB6" w:rsidRPr="00207F0F" w:rsidRDefault="00C94CB6" w:rsidP="00C94CB6">
            <w:pPr>
              <w:rPr>
                <w:rFonts w:ascii="Calibri" w:hAnsi="Calibri" w:cs="Calibri"/>
              </w:rPr>
            </w:pPr>
            <w:r w:rsidRPr="00207F0F">
              <w:rPr>
                <w:rFonts w:ascii="Calibri" w:hAnsi="Calibri" w:cs="Calibri"/>
                <w:lang w:eastAsia="en-US"/>
              </w:rPr>
              <w:t>Toufar – odborník</w:t>
            </w:r>
            <w:r w:rsidRPr="00207F0F">
              <w:rPr>
                <w:rFonts w:ascii="Calibri" w:hAnsi="Calibri" w:cs="Calibri"/>
              </w:rPr>
              <w:t xml:space="preserve"> z praxe (10%)</w:t>
            </w:r>
          </w:p>
        </w:tc>
        <w:tc>
          <w:tcPr>
            <w:tcW w:w="708" w:type="dxa"/>
          </w:tcPr>
          <w:p w14:paraId="01C889D2" w14:textId="77777777" w:rsidR="00C94CB6" w:rsidRPr="00207F0F" w:rsidRDefault="00C94CB6" w:rsidP="00C94CB6">
            <w:pPr>
              <w:jc w:val="center"/>
              <w:rPr>
                <w:rFonts w:ascii="Calibri" w:hAnsi="Calibri" w:cs="Calibri"/>
              </w:rPr>
            </w:pPr>
            <w:r w:rsidRPr="00207F0F">
              <w:rPr>
                <w:rFonts w:ascii="Calibri" w:hAnsi="Calibri" w:cs="Calibri"/>
              </w:rPr>
              <w:t>1/L</w:t>
            </w:r>
          </w:p>
        </w:tc>
        <w:tc>
          <w:tcPr>
            <w:tcW w:w="851" w:type="dxa"/>
            <w:tcBorders>
              <w:right w:val="single" w:sz="12" w:space="0" w:color="auto"/>
            </w:tcBorders>
          </w:tcPr>
          <w:p w14:paraId="055BDCC3" w14:textId="77777777" w:rsidR="00C94CB6" w:rsidRPr="00207F0F" w:rsidRDefault="00C94CB6" w:rsidP="00C94CB6">
            <w:pPr>
              <w:jc w:val="center"/>
              <w:rPr>
                <w:rFonts w:ascii="Calibri" w:hAnsi="Calibri" w:cs="Calibri"/>
              </w:rPr>
            </w:pPr>
            <w:r w:rsidRPr="00207F0F">
              <w:rPr>
                <w:rFonts w:ascii="Calibri" w:hAnsi="Calibri" w:cs="Calibri"/>
              </w:rPr>
              <w:t>ZT</w:t>
            </w:r>
          </w:p>
        </w:tc>
      </w:tr>
      <w:tr w:rsidR="00C94CB6" w:rsidRPr="003C017E" w14:paraId="16E1BA99" w14:textId="77777777" w:rsidTr="00C94CB6">
        <w:tc>
          <w:tcPr>
            <w:tcW w:w="2376" w:type="dxa"/>
            <w:tcBorders>
              <w:left w:val="single" w:sz="12" w:space="0" w:color="auto"/>
            </w:tcBorders>
          </w:tcPr>
          <w:p w14:paraId="5E90F0F3" w14:textId="77777777" w:rsidR="00C94CB6" w:rsidRPr="00207F0F" w:rsidRDefault="00C94CB6" w:rsidP="00C94CB6">
            <w:pPr>
              <w:rPr>
                <w:rFonts w:ascii="Calibri" w:hAnsi="Calibri" w:cs="Calibri"/>
              </w:rPr>
            </w:pPr>
            <w:r w:rsidRPr="00207F0F">
              <w:rPr>
                <w:rFonts w:ascii="Calibri" w:hAnsi="Calibri" w:cs="Calibri"/>
                <w:bCs/>
                <w:color w:val="000000"/>
                <w:szCs w:val="24"/>
              </w:rPr>
              <w:t>Technologie pro energetickou udržitelnost</w:t>
            </w:r>
          </w:p>
        </w:tc>
        <w:tc>
          <w:tcPr>
            <w:tcW w:w="857" w:type="dxa"/>
          </w:tcPr>
          <w:p w14:paraId="7978859C" w14:textId="77777777" w:rsidR="00C94CB6" w:rsidRPr="00207F0F" w:rsidRDefault="00C94CB6" w:rsidP="00C94CB6">
            <w:pPr>
              <w:jc w:val="center"/>
              <w:rPr>
                <w:rFonts w:ascii="Calibri" w:hAnsi="Calibri" w:cs="Calibri"/>
              </w:rPr>
            </w:pPr>
            <w:r w:rsidRPr="00207F0F">
              <w:rPr>
                <w:rFonts w:ascii="Calibri" w:hAnsi="Calibri" w:cs="Calibri"/>
              </w:rPr>
              <w:t>26-26-0</w:t>
            </w:r>
          </w:p>
        </w:tc>
        <w:tc>
          <w:tcPr>
            <w:tcW w:w="850" w:type="dxa"/>
          </w:tcPr>
          <w:p w14:paraId="1FAAA66A"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Pr>
          <w:p w14:paraId="70BEE3FB"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Pr>
          <w:p w14:paraId="663D0C37"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4F0A99E2" w14:textId="77777777" w:rsidR="00C94CB6" w:rsidRPr="00207F0F" w:rsidRDefault="00C94CB6" w:rsidP="00C94CB6">
            <w:pPr>
              <w:rPr>
                <w:rFonts w:ascii="Calibri" w:hAnsi="Calibri" w:cs="Calibri"/>
              </w:rPr>
            </w:pPr>
            <w:r w:rsidRPr="00207F0F">
              <w:rPr>
                <w:rFonts w:ascii="Calibri" w:hAnsi="Calibri" w:cs="Calibri"/>
              </w:rPr>
              <w:t>Machovský (90%)</w:t>
            </w:r>
          </w:p>
          <w:p w14:paraId="64BE4F43" w14:textId="77777777" w:rsidR="00C94CB6" w:rsidRPr="00207F0F" w:rsidRDefault="00C94CB6" w:rsidP="00C94CB6">
            <w:pPr>
              <w:rPr>
                <w:rFonts w:ascii="Calibri" w:hAnsi="Calibri" w:cs="Calibri"/>
              </w:rPr>
            </w:pPr>
            <w:r w:rsidRPr="00207F0F">
              <w:rPr>
                <w:rFonts w:ascii="Calibri" w:hAnsi="Calibri" w:cs="Calibri"/>
              </w:rPr>
              <w:t>Navrátil - odborník z praxe (10%)</w:t>
            </w:r>
          </w:p>
        </w:tc>
        <w:tc>
          <w:tcPr>
            <w:tcW w:w="708" w:type="dxa"/>
          </w:tcPr>
          <w:p w14:paraId="73F3A736"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right w:val="single" w:sz="12" w:space="0" w:color="auto"/>
            </w:tcBorders>
          </w:tcPr>
          <w:p w14:paraId="6562B5B5" w14:textId="77777777" w:rsidR="00C94CB6" w:rsidRPr="00207F0F" w:rsidRDefault="00C94CB6" w:rsidP="00C94CB6">
            <w:pPr>
              <w:jc w:val="center"/>
              <w:rPr>
                <w:rFonts w:ascii="Calibri" w:hAnsi="Calibri" w:cs="Calibri"/>
              </w:rPr>
            </w:pPr>
            <w:r w:rsidRPr="00207F0F">
              <w:rPr>
                <w:rFonts w:ascii="Calibri" w:hAnsi="Calibri" w:cs="Calibri"/>
              </w:rPr>
              <w:t>PZ</w:t>
            </w:r>
          </w:p>
        </w:tc>
      </w:tr>
      <w:tr w:rsidR="00C94CB6" w:rsidRPr="003C017E" w14:paraId="21BDBC07" w14:textId="77777777" w:rsidTr="00C94CB6">
        <w:tc>
          <w:tcPr>
            <w:tcW w:w="2376" w:type="dxa"/>
            <w:tcBorders>
              <w:left w:val="single" w:sz="12" w:space="0" w:color="auto"/>
              <w:bottom w:val="single" w:sz="12" w:space="0" w:color="auto"/>
            </w:tcBorders>
          </w:tcPr>
          <w:p w14:paraId="6CC02AE3" w14:textId="77777777" w:rsidR="00C94CB6" w:rsidRPr="00207F0F" w:rsidRDefault="00C94CB6" w:rsidP="00C94CB6">
            <w:pPr>
              <w:rPr>
                <w:rFonts w:ascii="Calibri" w:hAnsi="Calibri" w:cs="Calibri"/>
              </w:rPr>
            </w:pPr>
            <w:r w:rsidRPr="00207F0F">
              <w:rPr>
                <w:rFonts w:ascii="Calibri" w:hAnsi="Calibri" w:cs="Calibri"/>
              </w:rPr>
              <w:t>Management udržitelného rozvoje</w:t>
            </w:r>
          </w:p>
        </w:tc>
        <w:tc>
          <w:tcPr>
            <w:tcW w:w="857" w:type="dxa"/>
            <w:tcBorders>
              <w:bottom w:val="single" w:sz="12" w:space="0" w:color="auto"/>
            </w:tcBorders>
          </w:tcPr>
          <w:p w14:paraId="233A4638" w14:textId="77777777" w:rsidR="00C94CB6" w:rsidRPr="00207F0F" w:rsidRDefault="00C94CB6" w:rsidP="00C94CB6">
            <w:pPr>
              <w:jc w:val="center"/>
              <w:rPr>
                <w:rFonts w:ascii="Calibri" w:hAnsi="Calibri" w:cs="Calibri"/>
                <w:highlight w:val="yellow"/>
              </w:rPr>
            </w:pPr>
            <w:r w:rsidRPr="00207F0F">
              <w:rPr>
                <w:rFonts w:ascii="Calibri" w:hAnsi="Calibri" w:cs="Calibri"/>
              </w:rPr>
              <w:t>26-0-13</w:t>
            </w:r>
          </w:p>
        </w:tc>
        <w:tc>
          <w:tcPr>
            <w:tcW w:w="850" w:type="dxa"/>
            <w:tcBorders>
              <w:bottom w:val="single" w:sz="12" w:space="0" w:color="auto"/>
            </w:tcBorders>
          </w:tcPr>
          <w:p w14:paraId="0DA4A0A6" w14:textId="77777777" w:rsidR="00C94CB6" w:rsidRPr="00207F0F" w:rsidRDefault="00C94CB6" w:rsidP="00C94CB6">
            <w:pPr>
              <w:jc w:val="center"/>
              <w:rPr>
                <w:rFonts w:ascii="Calibri" w:hAnsi="Calibri" w:cs="Calibri"/>
              </w:rPr>
            </w:pPr>
            <w:r w:rsidRPr="00207F0F">
              <w:rPr>
                <w:rFonts w:ascii="Calibri" w:hAnsi="Calibri" w:cs="Calibri"/>
              </w:rPr>
              <w:t>z, zk</w:t>
            </w:r>
          </w:p>
        </w:tc>
        <w:tc>
          <w:tcPr>
            <w:tcW w:w="420" w:type="dxa"/>
            <w:tcBorders>
              <w:bottom w:val="single" w:sz="12" w:space="0" w:color="auto"/>
            </w:tcBorders>
          </w:tcPr>
          <w:p w14:paraId="7FB3ACA9" w14:textId="77777777" w:rsidR="00C94CB6" w:rsidRPr="00207F0F" w:rsidRDefault="00C94CB6" w:rsidP="00C94CB6">
            <w:pPr>
              <w:jc w:val="center"/>
              <w:rPr>
                <w:rFonts w:ascii="Calibri" w:hAnsi="Calibri" w:cs="Calibri"/>
              </w:rPr>
            </w:pPr>
            <w:r w:rsidRPr="00207F0F">
              <w:rPr>
                <w:rFonts w:ascii="Calibri" w:hAnsi="Calibri" w:cs="Calibri"/>
              </w:rPr>
              <w:t>5</w:t>
            </w:r>
          </w:p>
        </w:tc>
        <w:tc>
          <w:tcPr>
            <w:tcW w:w="3402" w:type="dxa"/>
            <w:tcBorders>
              <w:bottom w:val="single" w:sz="12" w:space="0" w:color="auto"/>
            </w:tcBorders>
          </w:tcPr>
          <w:p w14:paraId="2AF3BD9E" w14:textId="77777777" w:rsidR="00C94CB6" w:rsidRPr="00207F0F" w:rsidRDefault="00C94CB6" w:rsidP="00C94CB6">
            <w:pPr>
              <w:rPr>
                <w:rFonts w:ascii="Calibri" w:hAnsi="Calibri" w:cs="Calibri"/>
                <w:b/>
              </w:rPr>
            </w:pPr>
            <w:r w:rsidRPr="00207F0F">
              <w:rPr>
                <w:rFonts w:ascii="Calibri" w:hAnsi="Calibri" w:cs="Calibri"/>
                <w:b/>
              </w:rPr>
              <w:t>doc. Ing. Michal Pilík, Ph.D.</w:t>
            </w:r>
          </w:p>
          <w:p w14:paraId="63BE115D" w14:textId="77777777" w:rsidR="00C94CB6" w:rsidRPr="00207F0F" w:rsidRDefault="00C94CB6" w:rsidP="00C94CB6">
            <w:pPr>
              <w:rPr>
                <w:rFonts w:ascii="Calibri" w:hAnsi="Calibri" w:cs="Calibri"/>
              </w:rPr>
            </w:pPr>
            <w:r w:rsidRPr="00207F0F">
              <w:rPr>
                <w:rFonts w:ascii="Calibri" w:hAnsi="Calibri" w:cs="Calibri"/>
              </w:rPr>
              <w:t>Pilík (50%)</w:t>
            </w:r>
          </w:p>
          <w:p w14:paraId="0DAD1B1E" w14:textId="77777777" w:rsidR="00C94CB6" w:rsidRPr="00207F0F" w:rsidRDefault="00C94CB6" w:rsidP="00C94CB6">
            <w:pPr>
              <w:rPr>
                <w:rFonts w:ascii="Calibri" w:hAnsi="Calibri" w:cs="Calibri"/>
              </w:rPr>
            </w:pPr>
            <w:r w:rsidRPr="00207F0F">
              <w:rPr>
                <w:rFonts w:ascii="Calibri" w:hAnsi="Calibri" w:cs="Calibri"/>
              </w:rPr>
              <w:t>Chovancová (25%)</w:t>
            </w:r>
          </w:p>
          <w:p w14:paraId="44F60AD1" w14:textId="77777777" w:rsidR="00C94CB6" w:rsidRPr="00207F0F" w:rsidRDefault="00C94CB6" w:rsidP="00C94CB6">
            <w:pPr>
              <w:rPr>
                <w:rFonts w:ascii="Calibri" w:hAnsi="Calibri" w:cs="Calibri"/>
              </w:rPr>
            </w:pPr>
            <w:r w:rsidRPr="00207F0F">
              <w:rPr>
                <w:rFonts w:ascii="Calibri" w:hAnsi="Calibri" w:cs="Calibri"/>
              </w:rPr>
              <w:t>Bejtkovský (25%)</w:t>
            </w:r>
          </w:p>
        </w:tc>
        <w:tc>
          <w:tcPr>
            <w:tcW w:w="708" w:type="dxa"/>
            <w:tcBorders>
              <w:bottom w:val="single" w:sz="12" w:space="0" w:color="auto"/>
            </w:tcBorders>
          </w:tcPr>
          <w:p w14:paraId="2E09C141" w14:textId="77777777" w:rsidR="00C94CB6" w:rsidRPr="00207F0F" w:rsidRDefault="00C94CB6" w:rsidP="00C94CB6">
            <w:pPr>
              <w:jc w:val="center"/>
              <w:rPr>
                <w:rFonts w:ascii="Calibri" w:hAnsi="Calibri" w:cs="Calibri"/>
              </w:rPr>
            </w:pPr>
            <w:r w:rsidRPr="00207F0F">
              <w:rPr>
                <w:rFonts w:ascii="Calibri" w:hAnsi="Calibri" w:cs="Calibri"/>
              </w:rPr>
              <w:t>2/Z</w:t>
            </w:r>
          </w:p>
        </w:tc>
        <w:tc>
          <w:tcPr>
            <w:tcW w:w="851" w:type="dxa"/>
            <w:tcBorders>
              <w:bottom w:val="single" w:sz="12" w:space="0" w:color="auto"/>
              <w:right w:val="single" w:sz="12" w:space="0" w:color="auto"/>
            </w:tcBorders>
          </w:tcPr>
          <w:p w14:paraId="47479F79" w14:textId="77777777" w:rsidR="00C94CB6" w:rsidRPr="00207F0F" w:rsidRDefault="00C94CB6" w:rsidP="00C94CB6">
            <w:pPr>
              <w:jc w:val="center"/>
              <w:rPr>
                <w:rFonts w:ascii="Calibri" w:hAnsi="Calibri" w:cs="Calibri"/>
              </w:rPr>
            </w:pPr>
            <w:r w:rsidRPr="00207F0F">
              <w:rPr>
                <w:rFonts w:ascii="Calibri" w:hAnsi="Calibri" w:cs="Calibri"/>
              </w:rPr>
              <w:t>PZ</w:t>
            </w:r>
          </w:p>
        </w:tc>
      </w:tr>
    </w:tbl>
    <w:p w14:paraId="06E30E92" w14:textId="77777777" w:rsidR="00C94CB6" w:rsidRPr="002F1368" w:rsidRDefault="00C94CB6" w:rsidP="00C94CB6">
      <w:pPr>
        <w:tabs>
          <w:tab w:val="left" w:pos="2835"/>
        </w:tabs>
        <w:spacing w:before="120"/>
        <w:jc w:val="center"/>
        <w:rPr>
          <w:rFonts w:ascii="Calibri" w:hAnsi="Calibri" w:cs="Calibri"/>
          <w:i/>
          <w:szCs w:val="22"/>
        </w:rPr>
      </w:pPr>
    </w:p>
    <w:p w14:paraId="4FB2A917" w14:textId="77777777" w:rsidR="00C94CB6" w:rsidRPr="003C017E" w:rsidRDefault="00C94CB6" w:rsidP="00C94CB6">
      <w:pPr>
        <w:keepNext/>
        <w:keepLines/>
        <w:spacing w:before="40"/>
        <w:jc w:val="center"/>
        <w:outlineLvl w:val="2"/>
        <w:rPr>
          <w:rFonts w:ascii="Calibri" w:hAnsi="Calibri" w:cs="Calibri"/>
          <w:b/>
          <w:sz w:val="24"/>
          <w:szCs w:val="24"/>
        </w:rPr>
      </w:pPr>
      <w:bookmarkStart w:id="675" w:name="_Hlk136853478"/>
      <w:r w:rsidRPr="003C017E">
        <w:rPr>
          <w:rFonts w:ascii="Calibri" w:hAnsi="Calibri" w:cs="Calibri"/>
          <w:b/>
          <w:color w:val="000000"/>
          <w:sz w:val="24"/>
          <w:szCs w:val="24"/>
        </w:rPr>
        <w:t>Standardy</w:t>
      </w:r>
      <w:r w:rsidRPr="003C017E">
        <w:rPr>
          <w:rFonts w:ascii="Calibri" w:hAnsi="Calibri" w:cs="Calibri"/>
          <w:b/>
          <w:sz w:val="24"/>
          <w:szCs w:val="24"/>
        </w:rPr>
        <w:t xml:space="preserve"> 6.5-6.6</w:t>
      </w:r>
      <w:r w:rsidRPr="00B73CD9">
        <w:rPr>
          <w:rFonts w:ascii="Calibri" w:hAnsi="Calibri" w:cs="Calibri"/>
          <w:b/>
          <w:sz w:val="24"/>
          <w:szCs w:val="24"/>
        </w:rPr>
        <w:t xml:space="preserve"> </w:t>
      </w:r>
      <w:r w:rsidRPr="003C017E">
        <w:rPr>
          <w:rFonts w:ascii="Calibri" w:hAnsi="Calibri" w:cs="Calibri"/>
          <w:b/>
          <w:sz w:val="24"/>
          <w:szCs w:val="24"/>
        </w:rPr>
        <w:t xml:space="preserve">Kvalifikace odborníků z praxe zapojených do výuky ve studijním programu </w:t>
      </w:r>
    </w:p>
    <w:p w14:paraId="140DBE16" w14:textId="2BCB974F" w:rsidR="00C94CB6" w:rsidRPr="007B1E94" w:rsidRDefault="00C94CB6" w:rsidP="00C94CB6">
      <w:pPr>
        <w:spacing w:before="120" w:after="240"/>
        <w:jc w:val="both"/>
      </w:pPr>
      <w:r w:rsidRPr="00E36CE6">
        <w:rPr>
          <w:rFonts w:ascii="Calibri" w:hAnsi="Calibri" w:cs="Calibri"/>
          <w:sz w:val="22"/>
          <w:szCs w:val="22"/>
        </w:rPr>
        <w:t xml:space="preserve">V rámci studijního programu </w:t>
      </w:r>
      <w:r>
        <w:rPr>
          <w:rFonts w:ascii="Calibri" w:hAnsi="Calibri" w:cs="Calibri"/>
          <w:sz w:val="22"/>
          <w:szCs w:val="22"/>
        </w:rPr>
        <w:t>Management udržitelného rozvoje</w:t>
      </w:r>
      <w:r w:rsidRPr="00E36CE6">
        <w:rPr>
          <w:rFonts w:ascii="Calibri" w:hAnsi="Calibri" w:cs="Calibri"/>
          <w:sz w:val="22"/>
          <w:szCs w:val="22"/>
        </w:rPr>
        <w:t xml:space="preserve"> se na výuce (především ve formě přednášek a vedení seminářů, výuka kombinované formy studia) </w:t>
      </w:r>
      <w:r w:rsidRPr="00207F0F">
        <w:rPr>
          <w:rFonts w:ascii="Calibri" w:hAnsi="Calibri" w:cs="Calibri"/>
          <w:sz w:val="22"/>
          <w:szCs w:val="22"/>
        </w:rPr>
        <w:t xml:space="preserve">podílejí odborníci z praxe v předmětech Ekonomická a sociální udržitelnost, Strategický management, Posuzování životního cyklu, Vybrané kapitoly z věd o Zemi, Podniková ekonomika 3, Podpora podnikání a jeho udržitelnost, Adaptace na globální změny a mitigační opatření, Ekologické aspekty technologických procesů, </w:t>
      </w:r>
      <w:r w:rsidRPr="00207F0F">
        <w:rPr>
          <w:rFonts w:ascii="Calibri" w:hAnsi="Calibri" w:cs="Calibri"/>
          <w:bCs/>
          <w:color w:val="000000"/>
          <w:sz w:val="22"/>
          <w:szCs w:val="22"/>
        </w:rPr>
        <w:t>Technologie pro energetickou udržitelnost</w:t>
      </w:r>
      <w:r w:rsidRPr="00207F0F">
        <w:rPr>
          <w:rFonts w:ascii="Calibri" w:hAnsi="Calibri" w:cs="Calibri"/>
          <w:sz w:val="22"/>
          <w:szCs w:val="22"/>
        </w:rPr>
        <w:t>, Nakládání s odpady</w:t>
      </w:r>
      <w:r>
        <w:t xml:space="preserve">. </w:t>
      </w:r>
      <w:ins w:id="676" w:author="Pavla Trefilová" w:date="2023-06-05T10:30:00Z">
        <w:r w:rsidR="009E5283" w:rsidRPr="00A04D92">
          <w:rPr>
            <w:rFonts w:asciiTheme="minorHAnsi" w:hAnsiTheme="minorHAnsi" w:cstheme="minorHAnsi"/>
            <w:color w:val="FF0000"/>
            <w:sz w:val="22"/>
            <w:szCs w:val="22"/>
          </w:rPr>
          <w:t>Zapojení odborníků probíhá převážně v systému, že daný odborník vede max 1 až 2 přednášky a následně dané učivo probírá se studenty v navazujícím semináři či cvičení. Tento rozsah není nikdy větší než 20 % v součtu přenášek a seminářů (cvičení).</w:t>
        </w:r>
        <w:r w:rsidR="009E5283" w:rsidRPr="00A04D92">
          <w:rPr>
            <w:color w:val="FF0000"/>
          </w:rPr>
          <w:t xml:space="preserve"> </w:t>
        </w:r>
      </w:ins>
      <w:r w:rsidRPr="003C017E">
        <w:rPr>
          <w:rFonts w:ascii="Calibri" w:hAnsi="Calibri" w:cs="Calibri"/>
          <w:sz w:val="22"/>
          <w:szCs w:val="22"/>
        </w:rPr>
        <w:t>Rozsah jejich zapojení je uveden níže:</w:t>
      </w:r>
    </w:p>
    <w:bookmarkEnd w:id="675"/>
    <w:p w14:paraId="6E420697"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4 – Zapojení odborníků z praxe do výuky v rámci SP </w:t>
      </w:r>
      <w:r>
        <w:rPr>
          <w:rFonts w:ascii="Calibri" w:hAnsi="Calibri" w:cs="Calibri"/>
          <w:i/>
          <w:szCs w:val="22"/>
        </w:rPr>
        <w:t>Management udržitelného rozvoje</w:t>
      </w:r>
      <w:r w:rsidRPr="003C017E">
        <w:rPr>
          <w:rFonts w:ascii="Calibri" w:hAnsi="Calibri" w:cs="Calibri"/>
          <w:i/>
          <w:szCs w:val="22"/>
        </w:rPr>
        <w:t xml:space="preserve"> </w:t>
      </w: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4395"/>
      </w:tblGrid>
      <w:tr w:rsidR="00C94CB6" w:rsidRPr="003C017E" w14:paraId="3123F5F7" w14:textId="77777777" w:rsidTr="00C94CB6">
        <w:trPr>
          <w:jc w:val="center"/>
        </w:trPr>
        <w:tc>
          <w:tcPr>
            <w:tcW w:w="2820" w:type="dxa"/>
            <w:tcBorders>
              <w:top w:val="single" w:sz="12" w:space="0" w:color="auto"/>
              <w:left w:val="single" w:sz="12" w:space="0" w:color="auto"/>
              <w:bottom w:val="single" w:sz="12" w:space="0" w:color="auto"/>
            </w:tcBorders>
            <w:shd w:val="clear" w:color="auto" w:fill="auto"/>
          </w:tcPr>
          <w:p w14:paraId="7603BC53" w14:textId="77777777" w:rsidR="00C94CB6" w:rsidRPr="003C017E" w:rsidRDefault="00C94CB6" w:rsidP="00C94CB6">
            <w:pPr>
              <w:rPr>
                <w:rFonts w:ascii="Calibri" w:hAnsi="Calibri" w:cs="Calibri"/>
                <w:szCs w:val="22"/>
              </w:rPr>
            </w:pPr>
            <w:r w:rsidRPr="003C017E">
              <w:rPr>
                <w:rFonts w:ascii="Calibri" w:hAnsi="Calibri" w:cs="Calibri"/>
                <w:b/>
                <w:szCs w:val="22"/>
              </w:rPr>
              <w:t>Název předmětu</w:t>
            </w:r>
          </w:p>
        </w:tc>
        <w:tc>
          <w:tcPr>
            <w:tcW w:w="4395" w:type="dxa"/>
            <w:tcBorders>
              <w:top w:val="single" w:sz="12" w:space="0" w:color="auto"/>
              <w:bottom w:val="single" w:sz="12" w:space="0" w:color="auto"/>
              <w:right w:val="single" w:sz="12" w:space="0" w:color="auto"/>
            </w:tcBorders>
            <w:shd w:val="clear" w:color="auto" w:fill="auto"/>
          </w:tcPr>
          <w:p w14:paraId="085CA488" w14:textId="77777777" w:rsidR="00C94CB6" w:rsidRPr="003C017E" w:rsidRDefault="00C94CB6" w:rsidP="00C94CB6">
            <w:pPr>
              <w:jc w:val="center"/>
              <w:rPr>
                <w:rFonts w:ascii="Calibri" w:hAnsi="Calibri" w:cs="Calibri"/>
                <w:b/>
                <w:szCs w:val="22"/>
              </w:rPr>
            </w:pPr>
            <w:r w:rsidRPr="003C017E">
              <w:rPr>
                <w:rFonts w:ascii="Calibri" w:hAnsi="Calibri" w:cs="Calibri"/>
                <w:b/>
                <w:szCs w:val="22"/>
              </w:rPr>
              <w:t>Garant</w:t>
            </w:r>
          </w:p>
          <w:p w14:paraId="6520A9EE" w14:textId="77777777" w:rsidR="00C94CB6" w:rsidRPr="003C017E" w:rsidRDefault="00C94CB6" w:rsidP="00C94CB6">
            <w:pPr>
              <w:jc w:val="center"/>
              <w:rPr>
                <w:rFonts w:ascii="Calibri" w:hAnsi="Calibri" w:cs="Calibri"/>
                <w:szCs w:val="22"/>
              </w:rPr>
            </w:pPr>
            <w:r w:rsidRPr="003C017E">
              <w:rPr>
                <w:rFonts w:ascii="Calibri" w:hAnsi="Calibri" w:cs="Calibri"/>
                <w:szCs w:val="22"/>
              </w:rPr>
              <w:t>Přednášející</w:t>
            </w:r>
          </w:p>
        </w:tc>
      </w:tr>
      <w:tr w:rsidR="00C94CB6" w:rsidRPr="003C017E" w14:paraId="25C7A87B" w14:textId="77777777" w:rsidTr="00C94CB6">
        <w:trPr>
          <w:jc w:val="center"/>
        </w:trPr>
        <w:tc>
          <w:tcPr>
            <w:tcW w:w="2820" w:type="dxa"/>
            <w:tcBorders>
              <w:top w:val="single" w:sz="12" w:space="0" w:color="auto"/>
              <w:left w:val="single" w:sz="12" w:space="0" w:color="auto"/>
            </w:tcBorders>
            <w:shd w:val="clear" w:color="auto" w:fill="auto"/>
          </w:tcPr>
          <w:p w14:paraId="4B9FCACA" w14:textId="77777777" w:rsidR="00C94CB6" w:rsidRPr="00207F0F" w:rsidRDefault="00C94CB6" w:rsidP="00C94CB6">
            <w:pPr>
              <w:rPr>
                <w:rFonts w:ascii="Calibri" w:hAnsi="Calibri" w:cs="Calibri"/>
                <w:b/>
                <w:bCs/>
              </w:rPr>
            </w:pPr>
            <w:r w:rsidRPr="00207F0F">
              <w:rPr>
                <w:rFonts w:ascii="Calibri" w:hAnsi="Calibri" w:cs="Calibri"/>
                <w:b/>
              </w:rPr>
              <w:t>Ekonomická a sociální udržitelnost</w:t>
            </w:r>
          </w:p>
        </w:tc>
        <w:tc>
          <w:tcPr>
            <w:tcW w:w="4395" w:type="dxa"/>
            <w:tcBorders>
              <w:top w:val="single" w:sz="12" w:space="0" w:color="auto"/>
              <w:right w:val="single" w:sz="12" w:space="0" w:color="auto"/>
            </w:tcBorders>
            <w:shd w:val="clear" w:color="auto" w:fill="auto"/>
          </w:tcPr>
          <w:p w14:paraId="4C337AD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DFCE45E" w14:textId="77777777" w:rsidR="00C94CB6" w:rsidRPr="00207F0F" w:rsidRDefault="00C94CB6" w:rsidP="00C94CB6">
            <w:pPr>
              <w:rPr>
                <w:rFonts w:ascii="Calibri" w:hAnsi="Calibri" w:cs="Calibri"/>
              </w:rPr>
            </w:pPr>
            <w:r w:rsidRPr="00207F0F">
              <w:rPr>
                <w:rFonts w:ascii="Calibri" w:hAnsi="Calibri" w:cs="Calibri"/>
              </w:rPr>
              <w:t>Tučková (80%)</w:t>
            </w:r>
          </w:p>
          <w:p w14:paraId="19D1EEED" w14:textId="77777777" w:rsidR="00C94CB6" w:rsidRPr="00207F0F" w:rsidRDefault="00C94CB6" w:rsidP="00C94CB6">
            <w:pPr>
              <w:rPr>
                <w:rFonts w:ascii="Calibri" w:hAnsi="Calibri" w:cs="Calibri"/>
                <w:b/>
                <w:bCs/>
                <w:i/>
                <w:iCs/>
              </w:rPr>
            </w:pPr>
            <w:r w:rsidRPr="00207F0F">
              <w:rPr>
                <w:rFonts w:ascii="Calibri" w:hAnsi="Calibri" w:cs="Calibri"/>
                <w:b/>
              </w:rPr>
              <w:t>Ing. Viera Pechancová, Ph.D. (20%)</w:t>
            </w:r>
          </w:p>
        </w:tc>
      </w:tr>
      <w:tr w:rsidR="00C94CB6" w:rsidRPr="003C017E" w14:paraId="2AC91B31" w14:textId="77777777" w:rsidTr="00C94CB6">
        <w:trPr>
          <w:jc w:val="center"/>
        </w:trPr>
        <w:tc>
          <w:tcPr>
            <w:tcW w:w="2820" w:type="dxa"/>
            <w:tcBorders>
              <w:top w:val="single" w:sz="12" w:space="0" w:color="auto"/>
              <w:left w:val="single" w:sz="12" w:space="0" w:color="auto"/>
            </w:tcBorders>
            <w:shd w:val="clear" w:color="auto" w:fill="auto"/>
          </w:tcPr>
          <w:p w14:paraId="77973ADE" w14:textId="77777777" w:rsidR="00C94CB6" w:rsidRPr="00207F0F" w:rsidRDefault="00C94CB6" w:rsidP="00C94CB6">
            <w:pPr>
              <w:jc w:val="both"/>
              <w:rPr>
                <w:rFonts w:ascii="Calibri" w:hAnsi="Calibri" w:cs="Calibri"/>
                <w:b/>
              </w:rPr>
            </w:pPr>
            <w:r w:rsidRPr="00207F0F">
              <w:rPr>
                <w:rFonts w:ascii="Calibri" w:hAnsi="Calibri" w:cs="Calibri"/>
                <w:b/>
              </w:rPr>
              <w:t>Strategický management</w:t>
            </w:r>
          </w:p>
        </w:tc>
        <w:tc>
          <w:tcPr>
            <w:tcW w:w="4395" w:type="dxa"/>
            <w:tcBorders>
              <w:top w:val="single" w:sz="12" w:space="0" w:color="auto"/>
              <w:right w:val="single" w:sz="12" w:space="0" w:color="auto"/>
            </w:tcBorders>
            <w:shd w:val="clear" w:color="auto" w:fill="auto"/>
          </w:tcPr>
          <w:p w14:paraId="7FBA3BB9" w14:textId="77777777" w:rsidR="00C94CB6" w:rsidRPr="00207F0F" w:rsidRDefault="00C94CB6" w:rsidP="00C94CB6">
            <w:pPr>
              <w:rPr>
                <w:rFonts w:ascii="Calibri" w:hAnsi="Calibri" w:cs="Calibri"/>
                <w:b/>
              </w:rPr>
            </w:pPr>
            <w:r w:rsidRPr="00207F0F">
              <w:rPr>
                <w:rFonts w:ascii="Calibri" w:hAnsi="Calibri" w:cs="Calibri"/>
                <w:b/>
              </w:rPr>
              <w:t>doc. Ing. Miloslava Chovancová, Ph.D.</w:t>
            </w:r>
          </w:p>
          <w:p w14:paraId="269229C3" w14:textId="77777777" w:rsidR="00C94CB6" w:rsidRPr="00207F0F" w:rsidRDefault="00C94CB6" w:rsidP="00C94CB6">
            <w:pPr>
              <w:rPr>
                <w:rFonts w:ascii="Calibri" w:hAnsi="Calibri" w:cs="Calibri"/>
              </w:rPr>
            </w:pPr>
            <w:r w:rsidRPr="00207F0F">
              <w:rPr>
                <w:rFonts w:ascii="Calibri" w:hAnsi="Calibri" w:cs="Calibri"/>
              </w:rPr>
              <w:t>Chovancová (50%)</w:t>
            </w:r>
          </w:p>
          <w:p w14:paraId="5058D390" w14:textId="77777777" w:rsidR="00C94CB6" w:rsidRPr="00207F0F" w:rsidRDefault="00C94CB6" w:rsidP="00C94CB6">
            <w:pPr>
              <w:rPr>
                <w:rFonts w:ascii="Calibri" w:hAnsi="Calibri" w:cs="Calibri"/>
              </w:rPr>
            </w:pPr>
            <w:r w:rsidRPr="00207F0F">
              <w:rPr>
                <w:rFonts w:ascii="Calibri" w:hAnsi="Calibri" w:cs="Calibri"/>
              </w:rPr>
              <w:t>Bejtkovský (40%)</w:t>
            </w:r>
          </w:p>
          <w:p w14:paraId="7AB91E37" w14:textId="77777777" w:rsidR="00C94CB6" w:rsidRPr="00207F0F" w:rsidRDefault="00C94CB6" w:rsidP="00C94CB6">
            <w:pPr>
              <w:jc w:val="both"/>
              <w:rPr>
                <w:rFonts w:ascii="Calibri" w:hAnsi="Calibri" w:cs="Calibri"/>
                <w:b/>
              </w:rPr>
            </w:pPr>
            <w:r w:rsidRPr="00207F0F">
              <w:rPr>
                <w:rFonts w:ascii="Calibri" w:hAnsi="Calibri" w:cs="Calibri"/>
                <w:b/>
              </w:rPr>
              <w:t>Ing. Martin Rada (10%)</w:t>
            </w:r>
          </w:p>
        </w:tc>
      </w:tr>
      <w:tr w:rsidR="00C94CB6" w:rsidRPr="003C017E" w14:paraId="52127E93" w14:textId="77777777" w:rsidTr="00C94CB6">
        <w:trPr>
          <w:jc w:val="center"/>
        </w:trPr>
        <w:tc>
          <w:tcPr>
            <w:tcW w:w="2820" w:type="dxa"/>
            <w:tcBorders>
              <w:top w:val="single" w:sz="12" w:space="0" w:color="auto"/>
              <w:left w:val="single" w:sz="12" w:space="0" w:color="auto"/>
            </w:tcBorders>
            <w:shd w:val="clear" w:color="auto" w:fill="auto"/>
          </w:tcPr>
          <w:p w14:paraId="00250058" w14:textId="77777777" w:rsidR="00C94CB6" w:rsidRPr="00207F0F" w:rsidRDefault="00C94CB6" w:rsidP="00C94CB6">
            <w:pPr>
              <w:rPr>
                <w:rFonts w:ascii="Calibri" w:hAnsi="Calibri" w:cs="Calibri"/>
                <w:b/>
                <w:bCs/>
              </w:rPr>
            </w:pPr>
            <w:r w:rsidRPr="00207F0F">
              <w:rPr>
                <w:rFonts w:ascii="Calibri" w:hAnsi="Calibri" w:cs="Calibri"/>
                <w:b/>
              </w:rPr>
              <w:t>Posuzování životního cyklu</w:t>
            </w:r>
          </w:p>
        </w:tc>
        <w:tc>
          <w:tcPr>
            <w:tcW w:w="4395" w:type="dxa"/>
            <w:tcBorders>
              <w:top w:val="single" w:sz="12" w:space="0" w:color="auto"/>
              <w:right w:val="single" w:sz="12" w:space="0" w:color="auto"/>
            </w:tcBorders>
            <w:shd w:val="clear" w:color="auto" w:fill="auto"/>
          </w:tcPr>
          <w:p w14:paraId="268AE5C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399D7A14" w14:textId="77777777" w:rsidR="00C94CB6" w:rsidRPr="00207F0F" w:rsidRDefault="00C94CB6" w:rsidP="00C94CB6">
            <w:pPr>
              <w:rPr>
                <w:rFonts w:ascii="Calibri" w:hAnsi="Calibri" w:cs="Calibri"/>
                <w:bCs/>
              </w:rPr>
            </w:pPr>
            <w:r w:rsidRPr="00207F0F">
              <w:rPr>
                <w:rFonts w:ascii="Calibri" w:hAnsi="Calibri" w:cs="Calibri"/>
                <w:bCs/>
              </w:rPr>
              <w:t>Sedlařík (50%)</w:t>
            </w:r>
          </w:p>
          <w:p w14:paraId="69612C60" w14:textId="77777777" w:rsidR="00C94CB6" w:rsidRPr="00207F0F" w:rsidRDefault="00C94CB6" w:rsidP="00C94CB6">
            <w:pPr>
              <w:rPr>
                <w:rFonts w:ascii="Calibri" w:hAnsi="Calibri" w:cs="Calibri"/>
              </w:rPr>
            </w:pPr>
            <w:r w:rsidRPr="00207F0F">
              <w:rPr>
                <w:rFonts w:ascii="Calibri" w:hAnsi="Calibri" w:cs="Calibri"/>
              </w:rPr>
              <w:t>Kovářová (30%)</w:t>
            </w:r>
          </w:p>
          <w:p w14:paraId="4FF05A48" w14:textId="77777777" w:rsidR="00C94CB6" w:rsidRPr="00207F0F" w:rsidRDefault="00C94CB6" w:rsidP="00C94CB6">
            <w:pPr>
              <w:rPr>
                <w:rFonts w:ascii="Calibri" w:hAnsi="Calibri" w:cs="Calibri"/>
                <w:bCs/>
              </w:rPr>
            </w:pPr>
            <w:r w:rsidRPr="00207F0F">
              <w:rPr>
                <w:rFonts w:ascii="Calibri" w:hAnsi="Calibri" w:cs="Calibri"/>
              </w:rPr>
              <w:t>Pechancová (10%)</w:t>
            </w:r>
          </w:p>
          <w:p w14:paraId="52C45C37" w14:textId="77777777" w:rsidR="00C94CB6" w:rsidRPr="00207F0F" w:rsidRDefault="00C94CB6" w:rsidP="00C94CB6">
            <w:pPr>
              <w:rPr>
                <w:rFonts w:ascii="Calibri" w:hAnsi="Calibri" w:cs="Calibri"/>
                <w:b/>
                <w:bCs/>
                <w:i/>
                <w:iCs/>
              </w:rPr>
            </w:pPr>
            <w:r w:rsidRPr="00207F0F">
              <w:rPr>
                <w:rFonts w:ascii="Calibri" w:hAnsi="Calibri" w:cs="Calibri"/>
                <w:b/>
                <w:lang w:eastAsia="en-US"/>
              </w:rPr>
              <w:t xml:space="preserve">Ing. David Hausner </w:t>
            </w:r>
            <w:r w:rsidRPr="00207F0F">
              <w:rPr>
                <w:rFonts w:ascii="Calibri" w:hAnsi="Calibri" w:cs="Calibri"/>
                <w:b/>
              </w:rPr>
              <w:t>(10%)</w:t>
            </w:r>
          </w:p>
        </w:tc>
      </w:tr>
      <w:tr w:rsidR="00C94CB6" w:rsidRPr="003C017E" w14:paraId="1013EB0C" w14:textId="77777777" w:rsidTr="00C94CB6">
        <w:trPr>
          <w:jc w:val="center"/>
        </w:trPr>
        <w:tc>
          <w:tcPr>
            <w:tcW w:w="2820" w:type="dxa"/>
            <w:tcBorders>
              <w:top w:val="single" w:sz="12" w:space="0" w:color="auto"/>
              <w:left w:val="single" w:sz="12" w:space="0" w:color="auto"/>
            </w:tcBorders>
            <w:shd w:val="clear" w:color="auto" w:fill="auto"/>
          </w:tcPr>
          <w:p w14:paraId="2A8EAA04" w14:textId="77777777" w:rsidR="00C94CB6" w:rsidRPr="00207F0F" w:rsidRDefault="00C94CB6" w:rsidP="00C94CB6">
            <w:pPr>
              <w:rPr>
                <w:rFonts w:ascii="Calibri" w:hAnsi="Calibri" w:cs="Calibri"/>
                <w:b/>
                <w:bCs/>
              </w:rPr>
            </w:pPr>
            <w:r w:rsidRPr="00207F0F">
              <w:rPr>
                <w:rFonts w:ascii="Calibri" w:hAnsi="Calibri" w:cs="Calibri"/>
                <w:b/>
              </w:rPr>
              <w:t>Vybrané kapitoly z věd o Zemi</w:t>
            </w:r>
          </w:p>
        </w:tc>
        <w:tc>
          <w:tcPr>
            <w:tcW w:w="4395" w:type="dxa"/>
            <w:tcBorders>
              <w:top w:val="single" w:sz="12" w:space="0" w:color="auto"/>
              <w:right w:val="single" w:sz="12" w:space="0" w:color="auto"/>
            </w:tcBorders>
            <w:shd w:val="clear" w:color="auto" w:fill="auto"/>
          </w:tcPr>
          <w:p w14:paraId="3E1D2269" w14:textId="77777777" w:rsidR="00C94CB6" w:rsidRPr="00207F0F" w:rsidRDefault="00C94CB6" w:rsidP="00C94CB6">
            <w:pPr>
              <w:rPr>
                <w:rFonts w:ascii="Calibri" w:hAnsi="Calibri" w:cs="Calibri"/>
                <w:b/>
              </w:rPr>
            </w:pPr>
            <w:r w:rsidRPr="00207F0F">
              <w:rPr>
                <w:rFonts w:ascii="Calibri" w:hAnsi="Calibri" w:cs="Calibri"/>
                <w:b/>
              </w:rPr>
              <w:t xml:space="preserve">Mgr. Ing. Jiří Lehejček, Ph.D. </w:t>
            </w:r>
          </w:p>
          <w:p w14:paraId="7EBDF081" w14:textId="77777777" w:rsidR="00C94CB6" w:rsidRPr="00207F0F" w:rsidRDefault="00C94CB6" w:rsidP="00C94CB6">
            <w:pPr>
              <w:rPr>
                <w:rFonts w:ascii="Calibri" w:hAnsi="Calibri" w:cs="Calibri"/>
              </w:rPr>
            </w:pPr>
            <w:r w:rsidRPr="00207F0F">
              <w:rPr>
                <w:rFonts w:ascii="Calibri" w:hAnsi="Calibri" w:cs="Calibri"/>
              </w:rPr>
              <w:t>Lehejček (80%)</w:t>
            </w:r>
          </w:p>
          <w:p w14:paraId="57C08750" w14:textId="77777777" w:rsidR="00C94CB6" w:rsidRPr="00207F0F" w:rsidRDefault="00C94CB6" w:rsidP="00C94CB6">
            <w:pPr>
              <w:jc w:val="both"/>
              <w:rPr>
                <w:rFonts w:ascii="Calibri" w:hAnsi="Calibri" w:cs="Calibri"/>
                <w:b/>
                <w:bCs/>
                <w:i/>
                <w:iCs/>
              </w:rPr>
            </w:pPr>
            <w:r w:rsidRPr="00207F0F">
              <w:rPr>
                <w:rFonts w:ascii="Calibri" w:hAnsi="Calibri" w:cs="Calibri"/>
                <w:b/>
              </w:rPr>
              <w:t>Mgr. Hana Nývltová (20%)</w:t>
            </w:r>
          </w:p>
        </w:tc>
      </w:tr>
      <w:tr w:rsidR="00C94CB6" w:rsidRPr="003C017E" w14:paraId="0C679E73" w14:textId="77777777" w:rsidTr="00C94CB6">
        <w:trPr>
          <w:trHeight w:val="70"/>
          <w:jc w:val="center"/>
        </w:trPr>
        <w:tc>
          <w:tcPr>
            <w:tcW w:w="2820" w:type="dxa"/>
            <w:tcBorders>
              <w:left w:val="single" w:sz="12" w:space="0" w:color="auto"/>
            </w:tcBorders>
            <w:shd w:val="clear" w:color="auto" w:fill="auto"/>
          </w:tcPr>
          <w:p w14:paraId="672CDCCF" w14:textId="77777777" w:rsidR="00C94CB6" w:rsidRPr="00207F0F" w:rsidRDefault="00C94CB6" w:rsidP="00C94CB6">
            <w:pPr>
              <w:rPr>
                <w:rFonts w:ascii="Calibri" w:hAnsi="Calibri" w:cs="Calibri"/>
                <w:b/>
                <w:bCs/>
                <w:szCs w:val="22"/>
              </w:rPr>
            </w:pPr>
            <w:r w:rsidRPr="00207F0F">
              <w:rPr>
                <w:rFonts w:ascii="Calibri" w:hAnsi="Calibri" w:cs="Calibri"/>
                <w:b/>
              </w:rPr>
              <w:t>Podniková ekonomika 3</w:t>
            </w:r>
          </w:p>
        </w:tc>
        <w:tc>
          <w:tcPr>
            <w:tcW w:w="4395" w:type="dxa"/>
            <w:tcBorders>
              <w:right w:val="single" w:sz="12" w:space="0" w:color="auto"/>
            </w:tcBorders>
            <w:shd w:val="clear" w:color="auto" w:fill="auto"/>
          </w:tcPr>
          <w:p w14:paraId="3F1FECE8" w14:textId="77777777" w:rsidR="00C94CB6" w:rsidRPr="00207F0F" w:rsidRDefault="00C94CB6" w:rsidP="00C94CB6">
            <w:pPr>
              <w:rPr>
                <w:rFonts w:ascii="Calibri" w:hAnsi="Calibri" w:cs="Calibri"/>
                <w:b/>
              </w:rPr>
            </w:pPr>
            <w:r w:rsidRPr="00207F0F">
              <w:rPr>
                <w:rFonts w:ascii="Calibri" w:hAnsi="Calibri" w:cs="Calibri"/>
                <w:b/>
              </w:rPr>
              <w:t>doc. Ing. Petr Novák, Ph.D.</w:t>
            </w:r>
          </w:p>
          <w:p w14:paraId="46D055D9" w14:textId="77777777" w:rsidR="00C94CB6" w:rsidRPr="00207F0F" w:rsidRDefault="00C94CB6" w:rsidP="00C94CB6">
            <w:pPr>
              <w:rPr>
                <w:rFonts w:ascii="Calibri" w:hAnsi="Calibri" w:cs="Calibri"/>
              </w:rPr>
            </w:pPr>
            <w:r w:rsidRPr="00207F0F">
              <w:rPr>
                <w:rFonts w:ascii="Calibri" w:hAnsi="Calibri" w:cs="Calibri"/>
              </w:rPr>
              <w:t>Novák (90%)</w:t>
            </w:r>
          </w:p>
          <w:p w14:paraId="417A504E" w14:textId="77777777" w:rsidR="00C94CB6" w:rsidRPr="00207F0F" w:rsidRDefault="00C94CB6" w:rsidP="00C94CB6">
            <w:pPr>
              <w:rPr>
                <w:rFonts w:ascii="Calibri" w:hAnsi="Calibri" w:cs="Calibri"/>
                <w:b/>
                <w:bCs/>
                <w:i/>
                <w:iCs/>
                <w:szCs w:val="22"/>
              </w:rPr>
            </w:pPr>
            <w:r w:rsidRPr="00207F0F">
              <w:rPr>
                <w:rFonts w:ascii="Calibri" w:hAnsi="Calibri" w:cs="Calibri"/>
                <w:b/>
              </w:rPr>
              <w:t>Ing. Bc. Petr Vlček (10%)</w:t>
            </w:r>
          </w:p>
        </w:tc>
      </w:tr>
      <w:tr w:rsidR="00C94CB6" w:rsidRPr="003C017E" w14:paraId="72D3CFAA" w14:textId="77777777" w:rsidTr="00C94CB6">
        <w:trPr>
          <w:trHeight w:val="70"/>
          <w:jc w:val="center"/>
        </w:trPr>
        <w:tc>
          <w:tcPr>
            <w:tcW w:w="2820" w:type="dxa"/>
            <w:tcBorders>
              <w:left w:val="single" w:sz="12" w:space="0" w:color="auto"/>
            </w:tcBorders>
            <w:shd w:val="clear" w:color="auto" w:fill="auto"/>
          </w:tcPr>
          <w:p w14:paraId="7E365AA5" w14:textId="77777777" w:rsidR="00C94CB6" w:rsidRPr="00207F0F" w:rsidRDefault="00C94CB6" w:rsidP="00C94CB6">
            <w:pPr>
              <w:rPr>
                <w:rFonts w:ascii="Calibri" w:hAnsi="Calibri" w:cs="Calibri"/>
                <w:b/>
                <w:szCs w:val="22"/>
              </w:rPr>
            </w:pPr>
            <w:r w:rsidRPr="00207F0F">
              <w:rPr>
                <w:rFonts w:ascii="Calibri" w:hAnsi="Calibri" w:cs="Calibri"/>
                <w:b/>
              </w:rPr>
              <w:t>Podpora podnikání a jeho udržitelnost</w:t>
            </w:r>
          </w:p>
        </w:tc>
        <w:tc>
          <w:tcPr>
            <w:tcW w:w="4395" w:type="dxa"/>
            <w:tcBorders>
              <w:right w:val="single" w:sz="12" w:space="0" w:color="auto"/>
            </w:tcBorders>
            <w:shd w:val="clear" w:color="auto" w:fill="auto"/>
          </w:tcPr>
          <w:p w14:paraId="064066FA" w14:textId="77777777" w:rsidR="00C94CB6" w:rsidRPr="00207F0F" w:rsidRDefault="00C94CB6" w:rsidP="00C94CB6">
            <w:pPr>
              <w:rPr>
                <w:rFonts w:ascii="Calibri" w:hAnsi="Calibri" w:cs="Calibri"/>
                <w:b/>
              </w:rPr>
            </w:pPr>
            <w:r w:rsidRPr="00207F0F">
              <w:rPr>
                <w:rFonts w:ascii="Calibri" w:hAnsi="Calibri" w:cs="Calibri"/>
                <w:b/>
              </w:rPr>
              <w:t>doc. Ing. Zuzana Tučková, Ph.D.</w:t>
            </w:r>
          </w:p>
          <w:p w14:paraId="6FBB422F" w14:textId="77777777" w:rsidR="00C94CB6" w:rsidRPr="00207F0F" w:rsidRDefault="00C94CB6" w:rsidP="00C94CB6">
            <w:pPr>
              <w:rPr>
                <w:rFonts w:ascii="Calibri" w:hAnsi="Calibri" w:cs="Calibri"/>
              </w:rPr>
            </w:pPr>
            <w:r w:rsidRPr="00207F0F">
              <w:rPr>
                <w:rFonts w:ascii="Calibri" w:hAnsi="Calibri" w:cs="Calibri"/>
              </w:rPr>
              <w:t>Tučková (60%)</w:t>
            </w:r>
          </w:p>
          <w:p w14:paraId="7DE6FC35" w14:textId="77777777" w:rsidR="00C94CB6" w:rsidRPr="00207F0F" w:rsidRDefault="00C94CB6" w:rsidP="00C94CB6">
            <w:pPr>
              <w:rPr>
                <w:rFonts w:ascii="Calibri" w:hAnsi="Calibri" w:cs="Calibri"/>
              </w:rPr>
            </w:pPr>
            <w:r w:rsidRPr="00207F0F">
              <w:rPr>
                <w:rFonts w:ascii="Calibri" w:hAnsi="Calibri" w:cs="Calibri"/>
              </w:rPr>
              <w:lastRenderedPageBreak/>
              <w:t>Vaculčíková (30%)</w:t>
            </w:r>
          </w:p>
          <w:p w14:paraId="21667644" w14:textId="77777777" w:rsidR="00C94CB6" w:rsidRPr="00207F0F" w:rsidRDefault="00C94CB6" w:rsidP="00C94CB6">
            <w:pPr>
              <w:jc w:val="both"/>
              <w:rPr>
                <w:rFonts w:ascii="Calibri" w:hAnsi="Calibri" w:cs="Calibri"/>
                <w:b/>
                <w:bCs/>
                <w:i/>
                <w:iCs/>
                <w:szCs w:val="22"/>
              </w:rPr>
            </w:pPr>
            <w:r w:rsidRPr="00207F0F">
              <w:rPr>
                <w:rFonts w:ascii="Calibri" w:hAnsi="Calibri" w:cs="Calibri"/>
                <w:b/>
              </w:rPr>
              <w:t>Ing. Aneta Klimentová (10%)</w:t>
            </w:r>
          </w:p>
        </w:tc>
      </w:tr>
      <w:tr w:rsidR="00C94CB6" w:rsidRPr="003C017E" w14:paraId="12052948" w14:textId="77777777" w:rsidTr="00C94CB6">
        <w:trPr>
          <w:trHeight w:val="70"/>
          <w:jc w:val="center"/>
        </w:trPr>
        <w:tc>
          <w:tcPr>
            <w:tcW w:w="2820" w:type="dxa"/>
            <w:tcBorders>
              <w:left w:val="single" w:sz="12" w:space="0" w:color="auto"/>
            </w:tcBorders>
            <w:shd w:val="clear" w:color="auto" w:fill="auto"/>
          </w:tcPr>
          <w:p w14:paraId="42D2991B" w14:textId="77777777" w:rsidR="00C94CB6" w:rsidRPr="00207F0F" w:rsidRDefault="00C94CB6" w:rsidP="00C94CB6">
            <w:pPr>
              <w:rPr>
                <w:rFonts w:ascii="Calibri" w:hAnsi="Calibri" w:cs="Calibri"/>
                <w:b/>
                <w:bCs/>
                <w:szCs w:val="22"/>
              </w:rPr>
            </w:pPr>
            <w:r w:rsidRPr="00207F0F">
              <w:rPr>
                <w:rFonts w:ascii="Calibri" w:hAnsi="Calibri" w:cs="Calibri"/>
                <w:b/>
              </w:rPr>
              <w:lastRenderedPageBreak/>
              <w:t>Adaptace na globální změny a mitigační opatření</w:t>
            </w:r>
          </w:p>
        </w:tc>
        <w:tc>
          <w:tcPr>
            <w:tcW w:w="4395" w:type="dxa"/>
            <w:tcBorders>
              <w:right w:val="single" w:sz="12" w:space="0" w:color="auto"/>
            </w:tcBorders>
            <w:shd w:val="clear" w:color="auto" w:fill="auto"/>
          </w:tcPr>
          <w:p w14:paraId="24486D76" w14:textId="77777777" w:rsidR="00C94CB6" w:rsidRPr="00207F0F" w:rsidRDefault="00C94CB6" w:rsidP="00C94CB6">
            <w:pPr>
              <w:rPr>
                <w:rFonts w:ascii="Calibri" w:hAnsi="Calibri" w:cs="Calibri"/>
              </w:rPr>
            </w:pPr>
            <w:r w:rsidRPr="00207F0F">
              <w:rPr>
                <w:rFonts w:ascii="Calibri" w:hAnsi="Calibri" w:cs="Calibri"/>
                <w:b/>
              </w:rPr>
              <w:t>Mgr. Matyáš Adam, Ph.D</w:t>
            </w:r>
            <w:r w:rsidRPr="00207F0F">
              <w:rPr>
                <w:rFonts w:ascii="Calibri" w:hAnsi="Calibri" w:cs="Calibri"/>
              </w:rPr>
              <w:t>.</w:t>
            </w:r>
          </w:p>
          <w:p w14:paraId="099C1ABE" w14:textId="77777777" w:rsidR="00C94CB6" w:rsidRPr="00207F0F" w:rsidRDefault="00C94CB6" w:rsidP="00C94CB6">
            <w:pPr>
              <w:rPr>
                <w:rFonts w:ascii="Calibri" w:hAnsi="Calibri" w:cs="Calibri"/>
              </w:rPr>
            </w:pPr>
            <w:r w:rsidRPr="00207F0F">
              <w:rPr>
                <w:rFonts w:ascii="Calibri" w:hAnsi="Calibri" w:cs="Calibri"/>
              </w:rPr>
              <w:t>Adam (50%)</w:t>
            </w:r>
          </w:p>
          <w:p w14:paraId="44BA9A74" w14:textId="77777777" w:rsidR="00C94CB6" w:rsidRPr="00207F0F" w:rsidRDefault="00C94CB6" w:rsidP="00C94CB6">
            <w:pPr>
              <w:rPr>
                <w:rFonts w:ascii="Calibri" w:hAnsi="Calibri" w:cs="Calibri"/>
              </w:rPr>
            </w:pPr>
            <w:r w:rsidRPr="00207F0F">
              <w:rPr>
                <w:rFonts w:ascii="Calibri" w:hAnsi="Calibri" w:cs="Calibri"/>
              </w:rPr>
              <w:t>Lehejček (25%)</w:t>
            </w:r>
          </w:p>
          <w:p w14:paraId="45C42D28" w14:textId="77777777" w:rsidR="00C94CB6" w:rsidRPr="00207F0F" w:rsidRDefault="00C94CB6" w:rsidP="00C94CB6">
            <w:pPr>
              <w:jc w:val="both"/>
              <w:rPr>
                <w:rFonts w:ascii="Calibri" w:hAnsi="Calibri" w:cs="Calibri"/>
                <w:b/>
                <w:bCs/>
                <w:i/>
                <w:iCs/>
                <w:szCs w:val="22"/>
              </w:rPr>
            </w:pPr>
            <w:r w:rsidRPr="00207F0F">
              <w:rPr>
                <w:rFonts w:ascii="Calibri" w:hAnsi="Calibri" w:cs="Calibri"/>
                <w:b/>
              </w:rPr>
              <w:t>Mgr. Lukáš Eršil (25%)</w:t>
            </w:r>
          </w:p>
        </w:tc>
      </w:tr>
      <w:tr w:rsidR="00C94CB6" w:rsidRPr="003C017E" w14:paraId="05A193CF" w14:textId="77777777" w:rsidTr="00C94CB6">
        <w:trPr>
          <w:trHeight w:val="70"/>
          <w:jc w:val="center"/>
        </w:trPr>
        <w:tc>
          <w:tcPr>
            <w:tcW w:w="2820" w:type="dxa"/>
            <w:tcBorders>
              <w:left w:val="single" w:sz="12" w:space="0" w:color="auto"/>
            </w:tcBorders>
            <w:shd w:val="clear" w:color="auto" w:fill="auto"/>
          </w:tcPr>
          <w:p w14:paraId="6B0D6926" w14:textId="77777777" w:rsidR="00C94CB6" w:rsidRPr="00207F0F" w:rsidRDefault="00C94CB6" w:rsidP="00C94CB6">
            <w:pPr>
              <w:rPr>
                <w:rFonts w:ascii="Calibri" w:hAnsi="Calibri" w:cs="Calibri"/>
                <w:b/>
                <w:bCs/>
                <w:szCs w:val="22"/>
              </w:rPr>
            </w:pPr>
            <w:r w:rsidRPr="00207F0F">
              <w:rPr>
                <w:rFonts w:ascii="Calibri" w:hAnsi="Calibri" w:cs="Calibri"/>
                <w:b/>
              </w:rPr>
              <w:t>Ekologické aspekty technologických procesů</w:t>
            </w:r>
          </w:p>
        </w:tc>
        <w:tc>
          <w:tcPr>
            <w:tcW w:w="4395" w:type="dxa"/>
            <w:tcBorders>
              <w:right w:val="single" w:sz="12" w:space="0" w:color="auto"/>
            </w:tcBorders>
            <w:shd w:val="clear" w:color="auto" w:fill="auto"/>
          </w:tcPr>
          <w:p w14:paraId="7C87C745" w14:textId="77777777" w:rsidR="00C94CB6" w:rsidRPr="00207F0F" w:rsidRDefault="00C94CB6" w:rsidP="00C94CB6">
            <w:pPr>
              <w:rPr>
                <w:rFonts w:ascii="Calibri" w:hAnsi="Calibri" w:cs="Calibri"/>
                <w:b/>
                <w:bCs/>
              </w:rPr>
            </w:pPr>
            <w:r w:rsidRPr="00207F0F">
              <w:rPr>
                <w:rFonts w:ascii="Calibri" w:hAnsi="Calibri" w:cs="Calibri"/>
                <w:b/>
                <w:bCs/>
              </w:rPr>
              <w:t xml:space="preserve">prof. Ing. Vladimír Sedlařík, Ph.D. </w:t>
            </w:r>
          </w:p>
          <w:p w14:paraId="7FF494A1" w14:textId="77777777" w:rsidR="00C94CB6" w:rsidRPr="00207F0F" w:rsidRDefault="00C94CB6" w:rsidP="00C94CB6">
            <w:pPr>
              <w:rPr>
                <w:rFonts w:ascii="Calibri" w:hAnsi="Calibri" w:cs="Calibri"/>
                <w:bCs/>
              </w:rPr>
            </w:pPr>
            <w:r w:rsidRPr="00207F0F">
              <w:rPr>
                <w:rFonts w:ascii="Calibri" w:hAnsi="Calibri" w:cs="Calibri"/>
                <w:bCs/>
              </w:rPr>
              <w:t>Sedlařík (50%)</w:t>
            </w:r>
          </w:p>
          <w:p w14:paraId="64F6DA59" w14:textId="77777777" w:rsidR="00C94CB6" w:rsidRPr="00207F0F" w:rsidRDefault="00C94CB6" w:rsidP="00C94CB6">
            <w:pPr>
              <w:rPr>
                <w:rFonts w:ascii="Calibri" w:hAnsi="Calibri" w:cs="Calibri"/>
              </w:rPr>
            </w:pPr>
            <w:r w:rsidRPr="00207F0F">
              <w:rPr>
                <w:rFonts w:ascii="Calibri" w:hAnsi="Calibri" w:cs="Calibri"/>
              </w:rPr>
              <w:t>Domincová-Bergerová (40%)</w:t>
            </w:r>
          </w:p>
          <w:p w14:paraId="6D237DE4" w14:textId="77777777" w:rsidR="00C94CB6" w:rsidRPr="00207F0F" w:rsidRDefault="00C94CB6" w:rsidP="00C94CB6">
            <w:pPr>
              <w:rPr>
                <w:rFonts w:ascii="Calibri" w:hAnsi="Calibri" w:cs="Calibri"/>
                <w:b/>
              </w:rPr>
            </w:pPr>
            <w:r w:rsidRPr="00207F0F">
              <w:rPr>
                <w:rFonts w:ascii="Calibri" w:hAnsi="Calibri" w:cs="Calibri"/>
                <w:b/>
                <w:lang w:eastAsia="en-US"/>
              </w:rPr>
              <w:t xml:space="preserve">Ing. Marek Toufar </w:t>
            </w:r>
            <w:r w:rsidRPr="00207F0F">
              <w:rPr>
                <w:rFonts w:ascii="Calibri" w:hAnsi="Calibri" w:cs="Calibri"/>
                <w:b/>
              </w:rPr>
              <w:t>(10%)</w:t>
            </w:r>
          </w:p>
        </w:tc>
      </w:tr>
      <w:tr w:rsidR="00C94CB6" w:rsidRPr="003C017E" w14:paraId="08E517B2" w14:textId="77777777" w:rsidTr="00C94CB6">
        <w:trPr>
          <w:trHeight w:val="70"/>
          <w:jc w:val="center"/>
        </w:trPr>
        <w:tc>
          <w:tcPr>
            <w:tcW w:w="2820" w:type="dxa"/>
            <w:tcBorders>
              <w:left w:val="single" w:sz="12" w:space="0" w:color="auto"/>
            </w:tcBorders>
            <w:shd w:val="clear" w:color="auto" w:fill="auto"/>
          </w:tcPr>
          <w:p w14:paraId="22B028F8" w14:textId="77777777" w:rsidR="00C94CB6" w:rsidRPr="00207F0F" w:rsidRDefault="00C94CB6" w:rsidP="00C94CB6">
            <w:pPr>
              <w:rPr>
                <w:rFonts w:ascii="Calibri" w:hAnsi="Calibri" w:cs="Calibri"/>
                <w:b/>
                <w:bCs/>
              </w:rPr>
            </w:pPr>
            <w:r w:rsidRPr="00207F0F">
              <w:rPr>
                <w:rFonts w:ascii="Calibri" w:hAnsi="Calibri" w:cs="Calibri"/>
                <w:b/>
                <w:bCs/>
                <w:color w:val="000000"/>
                <w:szCs w:val="24"/>
              </w:rPr>
              <w:t>Technologie pro energetickou udržitelnost</w:t>
            </w:r>
          </w:p>
        </w:tc>
        <w:tc>
          <w:tcPr>
            <w:tcW w:w="4395" w:type="dxa"/>
            <w:tcBorders>
              <w:right w:val="single" w:sz="12" w:space="0" w:color="auto"/>
            </w:tcBorders>
            <w:shd w:val="clear" w:color="auto" w:fill="auto"/>
          </w:tcPr>
          <w:p w14:paraId="5B20717B" w14:textId="77777777" w:rsidR="00C94CB6" w:rsidRPr="00207F0F" w:rsidRDefault="00C94CB6" w:rsidP="00C94CB6">
            <w:pPr>
              <w:rPr>
                <w:rFonts w:ascii="Calibri" w:hAnsi="Calibri" w:cs="Calibri"/>
                <w:b/>
              </w:rPr>
            </w:pPr>
            <w:r w:rsidRPr="00207F0F">
              <w:rPr>
                <w:rFonts w:ascii="Calibri" w:hAnsi="Calibri" w:cs="Calibri"/>
                <w:b/>
              </w:rPr>
              <w:t>Ing. Michal Machovský, Ph.D.</w:t>
            </w:r>
          </w:p>
          <w:p w14:paraId="06AE6F27" w14:textId="77777777" w:rsidR="00C94CB6" w:rsidRPr="00207F0F" w:rsidRDefault="00C94CB6" w:rsidP="00C94CB6">
            <w:pPr>
              <w:rPr>
                <w:rFonts w:ascii="Calibri" w:hAnsi="Calibri" w:cs="Calibri"/>
              </w:rPr>
            </w:pPr>
            <w:r w:rsidRPr="00207F0F">
              <w:rPr>
                <w:rFonts w:ascii="Calibri" w:hAnsi="Calibri" w:cs="Calibri"/>
              </w:rPr>
              <w:t>Machovský (90%)</w:t>
            </w:r>
          </w:p>
          <w:p w14:paraId="6CEADB1F" w14:textId="7FF1A3FE" w:rsidR="00C94CB6" w:rsidRPr="00207F0F" w:rsidRDefault="00B422A7" w:rsidP="00C94CB6">
            <w:pPr>
              <w:jc w:val="both"/>
              <w:rPr>
                <w:rFonts w:ascii="Calibri" w:hAnsi="Calibri" w:cs="Calibri"/>
                <w:b/>
                <w:bCs/>
                <w:i/>
                <w:iCs/>
              </w:rPr>
            </w:pPr>
            <w:r>
              <w:rPr>
                <w:rFonts w:ascii="Calibri" w:hAnsi="Calibri" w:cs="Calibri"/>
                <w:b/>
              </w:rPr>
              <w:t xml:space="preserve">Ing. Dušan </w:t>
            </w:r>
            <w:r w:rsidR="00C94CB6" w:rsidRPr="00207F0F">
              <w:rPr>
                <w:rFonts w:ascii="Calibri" w:hAnsi="Calibri" w:cs="Calibri"/>
                <w:b/>
              </w:rPr>
              <w:t>Navrátil (10%)</w:t>
            </w:r>
          </w:p>
        </w:tc>
      </w:tr>
      <w:tr w:rsidR="00C94CB6" w:rsidRPr="003C017E" w14:paraId="39336678" w14:textId="77777777" w:rsidTr="00C94CB6">
        <w:trPr>
          <w:trHeight w:val="70"/>
          <w:jc w:val="center"/>
        </w:trPr>
        <w:tc>
          <w:tcPr>
            <w:tcW w:w="2820" w:type="dxa"/>
            <w:tcBorders>
              <w:left w:val="single" w:sz="12" w:space="0" w:color="auto"/>
              <w:bottom w:val="single" w:sz="12" w:space="0" w:color="auto"/>
            </w:tcBorders>
            <w:shd w:val="clear" w:color="auto" w:fill="auto"/>
          </w:tcPr>
          <w:p w14:paraId="57CABCA3" w14:textId="77777777" w:rsidR="00C94CB6" w:rsidRPr="00207F0F" w:rsidRDefault="00C94CB6" w:rsidP="00C94CB6">
            <w:pPr>
              <w:rPr>
                <w:rFonts w:ascii="Calibri" w:hAnsi="Calibri" w:cs="Calibri"/>
                <w:b/>
                <w:bCs/>
              </w:rPr>
            </w:pPr>
            <w:r w:rsidRPr="00207F0F">
              <w:rPr>
                <w:rFonts w:ascii="Calibri" w:hAnsi="Calibri" w:cs="Calibri"/>
                <w:b/>
              </w:rPr>
              <w:t>Nakládání s odpady</w:t>
            </w:r>
          </w:p>
        </w:tc>
        <w:tc>
          <w:tcPr>
            <w:tcW w:w="4395" w:type="dxa"/>
            <w:tcBorders>
              <w:bottom w:val="single" w:sz="12" w:space="0" w:color="auto"/>
              <w:right w:val="single" w:sz="12" w:space="0" w:color="auto"/>
            </w:tcBorders>
            <w:shd w:val="clear" w:color="auto" w:fill="auto"/>
          </w:tcPr>
          <w:p w14:paraId="17B3A32B" w14:textId="77777777" w:rsidR="00C94CB6" w:rsidRPr="00207F0F" w:rsidRDefault="00C94CB6" w:rsidP="00C94CB6">
            <w:pPr>
              <w:rPr>
                <w:rFonts w:ascii="Calibri" w:hAnsi="Calibri" w:cs="Calibri"/>
                <w:b/>
              </w:rPr>
            </w:pPr>
            <w:r w:rsidRPr="00207F0F">
              <w:rPr>
                <w:rFonts w:ascii="Calibri" w:hAnsi="Calibri" w:cs="Calibri"/>
                <w:b/>
              </w:rPr>
              <w:t>doc. Ing. et Ing.  Kuřitka Ph.D. et Ph.D.</w:t>
            </w:r>
          </w:p>
          <w:p w14:paraId="618755F3" w14:textId="77777777" w:rsidR="00C94CB6" w:rsidRPr="00207F0F" w:rsidRDefault="00C94CB6" w:rsidP="00C94CB6">
            <w:pPr>
              <w:rPr>
                <w:rFonts w:ascii="Calibri" w:hAnsi="Calibri" w:cs="Calibri"/>
              </w:rPr>
            </w:pPr>
            <w:r w:rsidRPr="00207F0F">
              <w:rPr>
                <w:rFonts w:ascii="Calibri" w:hAnsi="Calibri" w:cs="Calibri"/>
              </w:rPr>
              <w:t>Kuřitka (90%)</w:t>
            </w:r>
          </w:p>
          <w:p w14:paraId="1FF9475C" w14:textId="1C2AC49C" w:rsidR="00C94CB6" w:rsidRPr="00207F0F" w:rsidRDefault="00B422A7" w:rsidP="00C94CB6">
            <w:pPr>
              <w:jc w:val="both"/>
              <w:rPr>
                <w:rFonts w:ascii="Calibri" w:hAnsi="Calibri" w:cs="Calibri"/>
                <w:b/>
              </w:rPr>
            </w:pPr>
            <w:r>
              <w:rPr>
                <w:rFonts w:ascii="Calibri" w:hAnsi="Calibri" w:cs="Calibri"/>
                <w:b/>
              </w:rPr>
              <w:t xml:space="preserve">Ing. Zuzana </w:t>
            </w:r>
            <w:r w:rsidR="00C94CB6" w:rsidRPr="00207F0F">
              <w:rPr>
                <w:rFonts w:ascii="Calibri" w:hAnsi="Calibri" w:cs="Calibri"/>
                <w:b/>
              </w:rPr>
              <w:t>Machovská</w:t>
            </w:r>
            <w:r>
              <w:rPr>
                <w:rFonts w:ascii="Calibri" w:hAnsi="Calibri" w:cs="Calibri"/>
                <w:b/>
              </w:rPr>
              <w:t>, Ph.D.</w:t>
            </w:r>
            <w:r w:rsidR="00C94CB6" w:rsidRPr="00207F0F">
              <w:rPr>
                <w:rFonts w:ascii="Calibri" w:hAnsi="Calibri" w:cs="Calibri"/>
                <w:b/>
              </w:rPr>
              <w:t xml:space="preserve"> (10%)</w:t>
            </w:r>
          </w:p>
        </w:tc>
      </w:tr>
    </w:tbl>
    <w:p w14:paraId="03EEDF77" w14:textId="77777777" w:rsidR="00C94CB6" w:rsidRPr="003C017E" w:rsidRDefault="00C94CB6" w:rsidP="00C94CB6">
      <w:pPr>
        <w:tabs>
          <w:tab w:val="left" w:pos="2835"/>
        </w:tabs>
        <w:spacing w:before="120" w:after="120"/>
        <w:jc w:val="both"/>
        <w:rPr>
          <w:rFonts w:ascii="Calibri" w:hAnsi="Calibri" w:cs="Calibri"/>
          <w:b/>
          <w:sz w:val="22"/>
          <w:szCs w:val="22"/>
        </w:rPr>
      </w:pPr>
      <w:bookmarkStart w:id="677" w:name="_Hlk104195269"/>
    </w:p>
    <w:p w14:paraId="7DFF91D9" w14:textId="1D9FF7FD" w:rsidR="00C94CB6" w:rsidRPr="00263629" w:rsidRDefault="00C94CB6" w:rsidP="00C94CB6">
      <w:pPr>
        <w:spacing w:before="120" w:after="120"/>
        <w:jc w:val="both"/>
        <w:rPr>
          <w:rFonts w:ascii="Calibri" w:hAnsi="Calibri" w:cs="Calibri"/>
          <w:sz w:val="22"/>
          <w:szCs w:val="22"/>
        </w:rPr>
      </w:pPr>
      <w:r>
        <w:rPr>
          <w:rFonts w:ascii="Calibri" w:hAnsi="Calibri" w:cs="Calibri"/>
          <w:b/>
          <w:bCs/>
          <w:iCs/>
          <w:sz w:val="22"/>
          <w:szCs w:val="22"/>
        </w:rPr>
        <w:t>Mgr. Lukáš</w:t>
      </w:r>
      <w:r w:rsidRPr="00F7318C">
        <w:rPr>
          <w:rFonts w:ascii="Calibri" w:hAnsi="Calibri" w:cs="Calibri"/>
          <w:b/>
          <w:bCs/>
          <w:iCs/>
          <w:sz w:val="22"/>
          <w:szCs w:val="22"/>
        </w:rPr>
        <w:t xml:space="preserve"> </w:t>
      </w:r>
      <w:r>
        <w:rPr>
          <w:rFonts w:ascii="Calibri" w:hAnsi="Calibri" w:cs="Calibri"/>
          <w:b/>
          <w:bCs/>
          <w:iCs/>
          <w:sz w:val="22"/>
          <w:szCs w:val="22"/>
        </w:rPr>
        <w:t>ERŠIL</w:t>
      </w:r>
      <w:r w:rsidRPr="00263629">
        <w:rPr>
          <w:rFonts w:ascii="Calibri" w:hAnsi="Calibri" w:cs="Calibri"/>
          <w:sz w:val="22"/>
          <w:szCs w:val="22"/>
        </w:rPr>
        <w:t xml:space="preserve"> absolvent </w:t>
      </w:r>
      <w:r>
        <w:rPr>
          <w:rFonts w:ascii="Calibri" w:hAnsi="Calibri" w:cs="Calibri"/>
          <w:sz w:val="22"/>
          <w:szCs w:val="22"/>
        </w:rPr>
        <w:t>Univerzity Karlovy v Praze</w:t>
      </w:r>
      <w:r w:rsidRPr="00263629">
        <w:rPr>
          <w:rFonts w:ascii="Calibri" w:hAnsi="Calibri" w:cs="Calibri"/>
          <w:sz w:val="22"/>
          <w:szCs w:val="22"/>
        </w:rPr>
        <w:t xml:space="preserve">, </w:t>
      </w:r>
      <w:r>
        <w:rPr>
          <w:rFonts w:ascii="Calibri" w:hAnsi="Calibri" w:cs="Calibri"/>
          <w:sz w:val="22"/>
          <w:szCs w:val="22"/>
        </w:rPr>
        <w:t>Přírodovědecké fakulty, obor Ochrany životního prostředí</w:t>
      </w:r>
      <w:r w:rsidRPr="00263629">
        <w:rPr>
          <w:rFonts w:ascii="Calibri" w:hAnsi="Calibri" w:cs="Calibri"/>
          <w:sz w:val="22"/>
          <w:szCs w:val="22"/>
        </w:rPr>
        <w:t xml:space="preserve">. </w:t>
      </w:r>
      <w:r>
        <w:rPr>
          <w:rFonts w:ascii="Calibri" w:hAnsi="Calibri" w:cs="Calibri"/>
          <w:sz w:val="22"/>
          <w:szCs w:val="22"/>
        </w:rPr>
        <w:t>Dlouhodobě se věnuje oblasti životního prostředí a udržitelného rozvoje. Do praxe se snaží převést nejnově</w:t>
      </w:r>
      <w:del w:id="678" w:author="Pavla Trefilová" w:date="2023-06-05T10:32:00Z">
        <w:r w:rsidDel="009E5283">
          <w:rPr>
            <w:rFonts w:ascii="Calibri" w:hAnsi="Calibri" w:cs="Calibri"/>
            <w:sz w:val="22"/>
            <w:szCs w:val="22"/>
          </w:rPr>
          <w:delText>t</w:delText>
        </w:r>
      </w:del>
      <w:ins w:id="679" w:author="Pavla Trefilová" w:date="2023-06-05T10:32:00Z">
        <w:r w:rsidR="009E5283">
          <w:rPr>
            <w:rFonts w:ascii="Calibri" w:hAnsi="Calibri" w:cs="Calibri"/>
            <w:sz w:val="22"/>
            <w:szCs w:val="22"/>
          </w:rPr>
          <w:t>j</w:t>
        </w:r>
      </w:ins>
      <w:r>
        <w:rPr>
          <w:rFonts w:ascii="Calibri" w:hAnsi="Calibri" w:cs="Calibri"/>
          <w:sz w:val="22"/>
          <w:szCs w:val="22"/>
        </w:rPr>
        <w:t xml:space="preserve">ší poznatky z environmentální bezpečnosti. </w:t>
      </w:r>
    </w:p>
    <w:p w14:paraId="582EFDEF" w14:textId="3584ECF4" w:rsidR="004142CD" w:rsidRPr="000E6DDB" w:rsidRDefault="004142CD" w:rsidP="00C94CB6">
      <w:pPr>
        <w:spacing w:before="120" w:after="120"/>
        <w:jc w:val="both"/>
        <w:rPr>
          <w:rFonts w:ascii="Calibri" w:hAnsi="Calibri" w:cs="Calibri"/>
          <w:sz w:val="22"/>
          <w:szCs w:val="22"/>
        </w:rPr>
      </w:pPr>
      <w:r>
        <w:rPr>
          <w:rFonts w:ascii="Calibri" w:hAnsi="Calibri" w:cs="Calibri"/>
          <w:b/>
          <w:sz w:val="22"/>
          <w:szCs w:val="22"/>
        </w:rPr>
        <w:t xml:space="preserve">Ing. David HAUSNER </w:t>
      </w:r>
      <w:r w:rsidRPr="000E6DDB">
        <w:rPr>
          <w:rFonts w:ascii="Calibri" w:hAnsi="Calibri" w:cs="Calibri"/>
          <w:sz w:val="22"/>
          <w:szCs w:val="22"/>
        </w:rPr>
        <w:t xml:space="preserve">vystudoval Fakultu technologickou ve Zlíně, Vysoké učení technické v Brně. V rámci diplomové práce se zabýval vývojem výroby BOPP fólií. </w:t>
      </w:r>
      <w:r w:rsidR="000E6DDB">
        <w:rPr>
          <w:rFonts w:ascii="Calibri" w:hAnsi="Calibri" w:cs="Calibri"/>
          <w:sz w:val="22"/>
          <w:szCs w:val="22"/>
        </w:rPr>
        <w:t>V současné době se zabývá realizací rozvojových a inovačních projektů, zastupováním klastrů v rámci mezinárodních sítí.</w:t>
      </w:r>
    </w:p>
    <w:p w14:paraId="21F10EC4" w14:textId="5CEBABE9" w:rsidR="00C94CB6" w:rsidRPr="000E6DDB" w:rsidRDefault="00C94CB6" w:rsidP="00C94CB6">
      <w:pPr>
        <w:spacing w:before="120" w:after="120"/>
        <w:jc w:val="both"/>
        <w:rPr>
          <w:rFonts w:ascii="Calibri" w:hAnsi="Calibri" w:cs="Calibri"/>
          <w:sz w:val="22"/>
          <w:szCs w:val="22"/>
        </w:rPr>
      </w:pPr>
      <w:r w:rsidRPr="000E6DDB">
        <w:rPr>
          <w:rFonts w:ascii="Calibri" w:hAnsi="Calibri" w:cs="Calibri"/>
          <w:b/>
          <w:sz w:val="22"/>
          <w:szCs w:val="22"/>
        </w:rPr>
        <w:t>Ing. Aneta KLIMENTOVÁ</w:t>
      </w:r>
      <w:r w:rsidRPr="000E6DDB">
        <w:rPr>
          <w:rFonts w:ascii="Calibri" w:hAnsi="Calibri" w:cs="Calibri"/>
          <w:sz w:val="22"/>
          <w:szCs w:val="22"/>
        </w:rPr>
        <w:t xml:space="preserve"> vystudovala Vysokou školu báňskou – Technickou univerzitu Ostrava.  Věnuje se osvětě tématu sociálního podnikání, vede odborné exkurze v sociálním podniku ve Valašském Meziříčí. </w:t>
      </w:r>
    </w:p>
    <w:p w14:paraId="4850A5E6" w14:textId="157901DA" w:rsidR="00C94CB6" w:rsidRPr="000E6DDB" w:rsidRDefault="00562230" w:rsidP="00C94CB6">
      <w:pPr>
        <w:spacing w:before="120" w:after="120"/>
        <w:jc w:val="both"/>
        <w:rPr>
          <w:rFonts w:asciiTheme="minorHAnsi" w:hAnsiTheme="minorHAnsi" w:cstheme="minorHAnsi"/>
          <w:b/>
          <w:sz w:val="22"/>
          <w:szCs w:val="22"/>
        </w:rPr>
      </w:pPr>
      <w:r w:rsidRPr="000E6DDB">
        <w:rPr>
          <w:rFonts w:asciiTheme="minorHAnsi" w:hAnsiTheme="minorHAnsi" w:cstheme="minorHAnsi"/>
          <w:b/>
          <w:sz w:val="22"/>
          <w:szCs w:val="22"/>
        </w:rPr>
        <w:t xml:space="preserve">Ing. Zuzana </w:t>
      </w:r>
      <w:r w:rsidR="00985402" w:rsidRPr="000E6DDB">
        <w:rPr>
          <w:rFonts w:asciiTheme="minorHAnsi" w:hAnsiTheme="minorHAnsi" w:cstheme="minorHAnsi"/>
          <w:b/>
          <w:sz w:val="22"/>
          <w:szCs w:val="22"/>
        </w:rPr>
        <w:t>MACHOVSKÁ</w:t>
      </w:r>
      <w:r w:rsidRPr="000E6DDB">
        <w:rPr>
          <w:rFonts w:asciiTheme="minorHAnsi" w:hAnsiTheme="minorHAnsi" w:cstheme="minorHAnsi"/>
          <w:b/>
          <w:sz w:val="22"/>
          <w:szCs w:val="22"/>
        </w:rPr>
        <w:t>, Ph.D</w:t>
      </w:r>
      <w:r w:rsidRPr="000E6DDB">
        <w:rPr>
          <w:rFonts w:asciiTheme="minorHAnsi" w:hAnsiTheme="minorHAnsi" w:cstheme="minorHAnsi"/>
          <w:sz w:val="22"/>
          <w:szCs w:val="22"/>
        </w:rPr>
        <w:t xml:space="preserve">. vystudovala Fakultu technologickou Univerzity Tomáše Bati ve Zlíně. </w:t>
      </w:r>
      <w:r w:rsidR="00985402" w:rsidRPr="000E6DDB">
        <w:rPr>
          <w:rFonts w:asciiTheme="minorHAnsi" w:hAnsiTheme="minorHAnsi" w:cstheme="minorHAnsi"/>
          <w:sz w:val="22"/>
          <w:szCs w:val="22"/>
        </w:rPr>
        <w:t>Dlouhodobě se věnuje</w:t>
      </w:r>
      <w:r w:rsidR="00985402" w:rsidRPr="000E6DDB">
        <w:rPr>
          <w:rFonts w:asciiTheme="minorHAnsi" w:hAnsiTheme="minorHAnsi" w:cstheme="minorHAnsi"/>
          <w:b/>
          <w:sz w:val="22"/>
          <w:szCs w:val="22"/>
        </w:rPr>
        <w:t xml:space="preserve"> </w:t>
      </w:r>
      <w:r w:rsidR="00985402" w:rsidRPr="000E6DDB">
        <w:rPr>
          <w:rFonts w:asciiTheme="minorHAnsi" w:hAnsiTheme="minorHAnsi" w:cstheme="minorHAnsi"/>
          <w:sz w:val="22"/>
          <w:szCs w:val="22"/>
        </w:rPr>
        <w:t>vývoji a certifikaci výrobků z hlediska udržitelného vývoje, podnikové ekologie, nakládání s odpady, implementaci nařízení REACH a CLP.</w:t>
      </w:r>
    </w:p>
    <w:p w14:paraId="6E88E1F2" w14:textId="43257E94" w:rsidR="00C94CB6" w:rsidRDefault="00B422A7" w:rsidP="00C94CB6">
      <w:pPr>
        <w:spacing w:before="120" w:after="120"/>
        <w:jc w:val="both"/>
        <w:rPr>
          <w:rFonts w:ascii="Calibri" w:hAnsi="Calibri" w:cs="Calibri"/>
          <w:b/>
          <w:sz w:val="22"/>
        </w:rPr>
      </w:pPr>
      <w:r w:rsidRPr="000E6DDB">
        <w:rPr>
          <w:rFonts w:ascii="Calibri" w:hAnsi="Calibri" w:cs="Calibri"/>
          <w:b/>
          <w:sz w:val="22"/>
          <w:szCs w:val="22"/>
        </w:rPr>
        <w:t xml:space="preserve">Ing. Dušan </w:t>
      </w:r>
      <w:r w:rsidR="00AE423A" w:rsidRPr="000E6DDB">
        <w:rPr>
          <w:rFonts w:ascii="Calibri" w:hAnsi="Calibri" w:cs="Calibri"/>
          <w:b/>
          <w:sz w:val="22"/>
          <w:szCs w:val="22"/>
        </w:rPr>
        <w:t>NAVRÁTIL</w:t>
      </w:r>
      <w:r w:rsidRPr="000E6DDB">
        <w:rPr>
          <w:rFonts w:ascii="Calibri" w:hAnsi="Calibri" w:cs="Calibri"/>
          <w:b/>
          <w:sz w:val="22"/>
          <w:szCs w:val="22"/>
        </w:rPr>
        <w:t xml:space="preserve"> </w:t>
      </w:r>
      <w:r w:rsidRPr="000E6DDB">
        <w:rPr>
          <w:rFonts w:ascii="Calibri" w:hAnsi="Calibri" w:cs="Calibri"/>
          <w:sz w:val="22"/>
          <w:szCs w:val="22"/>
        </w:rPr>
        <w:t>vystudoval Fakultu technologickou Univerzity Tomáše Bati ve Zlíně</w:t>
      </w:r>
      <w:r w:rsidR="00AE423A" w:rsidRPr="000E6DDB">
        <w:rPr>
          <w:rFonts w:ascii="Calibri" w:hAnsi="Calibri" w:cs="Calibri"/>
          <w:sz w:val="22"/>
          <w:szCs w:val="22"/>
        </w:rPr>
        <w:t>, obor Inženýrství polymerů. Byl členem několika řešitelských týmů zaměřených na ochranu polymerních vrstev, Hi-Tech materiály, vývoj dvoukomponentních</w:t>
      </w:r>
      <w:r w:rsidR="00AE423A">
        <w:rPr>
          <w:rFonts w:ascii="Calibri" w:hAnsi="Calibri" w:cs="Calibri"/>
          <w:sz w:val="22"/>
        </w:rPr>
        <w:t xml:space="preserve"> polymerních materiálů.</w:t>
      </w:r>
    </w:p>
    <w:p w14:paraId="00C7831E" w14:textId="0965BFA9" w:rsidR="00C94CB6" w:rsidRPr="00C455D6" w:rsidRDefault="00C94CB6" w:rsidP="00C94CB6">
      <w:pPr>
        <w:spacing w:before="120" w:after="120"/>
        <w:jc w:val="both"/>
        <w:rPr>
          <w:rFonts w:ascii="Calibri" w:hAnsi="Calibri" w:cs="Calibri"/>
          <w:sz w:val="22"/>
        </w:rPr>
      </w:pPr>
      <w:r>
        <w:rPr>
          <w:rFonts w:ascii="Calibri" w:hAnsi="Calibri" w:cs="Calibri"/>
          <w:b/>
          <w:sz w:val="22"/>
        </w:rPr>
        <w:t xml:space="preserve">Mgr. Hana NÝVLTOVÁ </w:t>
      </w:r>
      <w:r>
        <w:rPr>
          <w:rFonts w:ascii="Calibri" w:hAnsi="Calibri" w:cs="Calibri"/>
          <w:sz w:val="22"/>
        </w:rPr>
        <w:t>absolventa Univerzity Karlovy v Praze, Přírodovědecké fakulty. Po absolvování vysoké školy působila na pozicích analytik životního prostředí, analytik IT v oddělení půdní služby a následně ve Výzkumném ústavu meliorací a ochrany půdy na pozici výz</w:t>
      </w:r>
      <w:ins w:id="680" w:author="Pavla Trefilová" w:date="2023-06-05T10:32:00Z">
        <w:r w:rsidR="009E5283">
          <w:rPr>
            <w:rFonts w:ascii="Calibri" w:hAnsi="Calibri" w:cs="Calibri"/>
            <w:sz w:val="22"/>
          </w:rPr>
          <w:t>k</w:t>
        </w:r>
      </w:ins>
      <w:r>
        <w:rPr>
          <w:rFonts w:ascii="Calibri" w:hAnsi="Calibri" w:cs="Calibri"/>
          <w:sz w:val="22"/>
        </w:rPr>
        <w:t xml:space="preserve">umného a vývojového pracovníka v oddělení půdní služby. </w:t>
      </w:r>
    </w:p>
    <w:p w14:paraId="2326196C" w14:textId="77777777" w:rsidR="00C94CB6" w:rsidRPr="00F1050B" w:rsidRDefault="00C94CB6" w:rsidP="00C94CB6">
      <w:pPr>
        <w:pStyle w:val="Nadpis2"/>
        <w:shd w:val="clear" w:color="auto" w:fill="FFFFFF"/>
        <w:jc w:val="both"/>
        <w:rPr>
          <w:rFonts w:ascii="Calibri" w:hAnsi="Calibri" w:cs="Calibri"/>
          <w:color w:val="auto"/>
          <w:sz w:val="22"/>
          <w:szCs w:val="22"/>
        </w:rPr>
      </w:pPr>
      <w:r w:rsidRPr="00F1050B">
        <w:rPr>
          <w:rFonts w:ascii="Calibri" w:hAnsi="Calibri" w:cs="Calibri"/>
          <w:b/>
          <w:color w:val="auto"/>
          <w:sz w:val="22"/>
          <w:szCs w:val="22"/>
        </w:rPr>
        <w:t xml:space="preserve">Ing. Viera PECHANCOVÁ, Ph.D. </w:t>
      </w:r>
      <w:r w:rsidRPr="00F1050B">
        <w:rPr>
          <w:rFonts w:ascii="Calibri" w:hAnsi="Calibri" w:cs="Calibri"/>
          <w:color w:val="auto"/>
          <w:sz w:val="22"/>
          <w:szCs w:val="22"/>
        </w:rPr>
        <w:t xml:space="preserve">vystudovala Fakultu ekonomickou Univerzity Mateja Bela v Banske Bystrici. V disertační práci se věnovala </w:t>
      </w:r>
      <w:r w:rsidRPr="00F1050B">
        <w:rPr>
          <w:rFonts w:ascii="Calibri" w:hAnsi="Calibri" w:cs="Calibri"/>
          <w:bCs/>
          <w:color w:val="auto"/>
          <w:sz w:val="22"/>
          <w:szCs w:val="22"/>
        </w:rPr>
        <w:t xml:space="preserve">Obchodnímu modelu pro komunitní obnovitelnou energetiku v procesu transformace českého energetického sektoru. V současné době vede dr. Pechancová projekt </w:t>
      </w:r>
      <w:r w:rsidRPr="00F1050B">
        <w:rPr>
          <w:rFonts w:ascii="Calibri" w:hAnsi="Calibri" w:cs="Calibri"/>
          <w:color w:val="050505"/>
          <w:sz w:val="22"/>
          <w:szCs w:val="22"/>
          <w:shd w:val="clear" w:color="auto" w:fill="FFFFFF"/>
        </w:rPr>
        <w:t>winVECTOR, jehož cílem je rozvoj evropské spolupráce při vývoji baterií nové generace.</w:t>
      </w:r>
    </w:p>
    <w:p w14:paraId="07A9FEA4" w14:textId="7469EDC2" w:rsidR="00C94CB6" w:rsidRPr="00F1050B" w:rsidRDefault="00C94CB6" w:rsidP="00C94CB6">
      <w:pPr>
        <w:spacing w:before="120" w:after="120"/>
        <w:jc w:val="both"/>
        <w:rPr>
          <w:rFonts w:ascii="Calibri" w:hAnsi="Calibri" w:cs="Calibri"/>
          <w:b/>
          <w:sz w:val="22"/>
          <w:szCs w:val="22"/>
        </w:rPr>
      </w:pPr>
      <w:r w:rsidRPr="00562230">
        <w:rPr>
          <w:rFonts w:ascii="Calibri" w:hAnsi="Calibri" w:cs="Calibri"/>
          <w:b/>
          <w:sz w:val="22"/>
          <w:szCs w:val="22"/>
        </w:rPr>
        <w:t>Ing. Martin RADA</w:t>
      </w:r>
      <w:r w:rsidR="00562230" w:rsidRPr="00562230">
        <w:rPr>
          <w:rFonts w:ascii="Calibri" w:hAnsi="Calibri" w:cs="Calibri"/>
          <w:b/>
          <w:sz w:val="22"/>
          <w:szCs w:val="22"/>
        </w:rPr>
        <w:t xml:space="preserve"> </w:t>
      </w:r>
      <w:r w:rsidR="00562230" w:rsidRPr="00562230">
        <w:rPr>
          <w:rFonts w:ascii="Calibri" w:hAnsi="Calibri" w:cs="Calibri"/>
          <w:sz w:val="22"/>
          <w:szCs w:val="22"/>
        </w:rPr>
        <w:t>absolvent Fakulty strojní Vysokého učení technického v Brně. Ve své profesní praxi se věnuje managementu a strategickému managementu.</w:t>
      </w:r>
      <w:r w:rsidR="00562230" w:rsidRPr="00562230">
        <w:rPr>
          <w:rFonts w:ascii="Calibri" w:hAnsi="Calibri" w:cs="Calibri"/>
          <w:b/>
          <w:sz w:val="22"/>
          <w:szCs w:val="22"/>
        </w:rPr>
        <w:t xml:space="preserve"> </w:t>
      </w:r>
    </w:p>
    <w:p w14:paraId="09F2335E" w14:textId="5F4F89C9" w:rsidR="00C94CB6" w:rsidRPr="00B31CCA" w:rsidRDefault="00C94CB6" w:rsidP="00C94CB6">
      <w:pPr>
        <w:jc w:val="both"/>
      </w:pPr>
      <w:r w:rsidRPr="00F1050B">
        <w:rPr>
          <w:rFonts w:ascii="Calibri" w:hAnsi="Calibri" w:cs="Calibri"/>
          <w:b/>
          <w:sz w:val="22"/>
          <w:szCs w:val="22"/>
        </w:rPr>
        <w:t xml:space="preserve">Ing. Marek TOUFAR </w:t>
      </w:r>
      <w:r w:rsidRPr="00436D7B">
        <w:rPr>
          <w:rFonts w:ascii="Calibri" w:hAnsi="Calibri" w:cs="Calibri"/>
          <w:sz w:val="22"/>
        </w:rPr>
        <w:t xml:space="preserve">absolvent Fakulty chemicko-technologické Univerzity Pardubice. Ing. Toufar má 30letou praxi v </w:t>
      </w:r>
      <w:r w:rsidRPr="00436D7B">
        <w:rPr>
          <w:rFonts w:ascii="Calibri" w:hAnsi="Calibri"/>
          <w:sz w:val="22"/>
        </w:rPr>
        <w:t>aditivaci polymerů a vlivu aditiv na zpracovatelské a recyklační technologie. Participoval na projektech př. Kompozity PLA zpevněné rostlinnými vlákny s antimikrobiálními vlastnostmi pro aplikace v balícím průmyslu 2019-2022 (TH06020002). Vede školení v podnikové praxi na témata spojená s re</w:t>
      </w:r>
      <w:ins w:id="681" w:author="Pavla Trefilová" w:date="2023-06-05T10:32:00Z">
        <w:r w:rsidR="009E5283">
          <w:rPr>
            <w:rFonts w:ascii="Calibri" w:hAnsi="Calibri"/>
            <w:sz w:val="22"/>
          </w:rPr>
          <w:t>c</w:t>
        </w:r>
      </w:ins>
      <w:r w:rsidRPr="00436D7B">
        <w:rPr>
          <w:rFonts w:ascii="Calibri" w:hAnsi="Calibri"/>
          <w:sz w:val="22"/>
        </w:rPr>
        <w:t>yklací, biopolymery, LCA.</w:t>
      </w:r>
    </w:p>
    <w:p w14:paraId="2BA9407B" w14:textId="28A1DA91" w:rsidR="00C94CB6" w:rsidRPr="00F1050B" w:rsidRDefault="009B2314" w:rsidP="00C94CB6">
      <w:pPr>
        <w:spacing w:before="120" w:after="120"/>
        <w:jc w:val="both"/>
        <w:rPr>
          <w:rFonts w:ascii="Calibri" w:hAnsi="Calibri" w:cs="Calibri"/>
          <w:sz w:val="22"/>
          <w:szCs w:val="22"/>
        </w:rPr>
      </w:pPr>
      <w:r>
        <w:rPr>
          <w:rFonts w:ascii="Calibri" w:hAnsi="Calibri" w:cs="Calibri"/>
          <w:b/>
          <w:sz w:val="22"/>
          <w:szCs w:val="22"/>
        </w:rPr>
        <w:lastRenderedPageBreak/>
        <w:t>I</w:t>
      </w:r>
      <w:r w:rsidR="00C94CB6" w:rsidRPr="00F1050B">
        <w:rPr>
          <w:rFonts w:ascii="Calibri" w:hAnsi="Calibri" w:cs="Calibri"/>
          <w:b/>
          <w:sz w:val="22"/>
          <w:szCs w:val="22"/>
        </w:rPr>
        <w:t xml:space="preserve">ng. Bc. Petr VLČEK </w:t>
      </w:r>
      <w:r w:rsidR="00C94CB6" w:rsidRPr="00F1050B">
        <w:rPr>
          <w:rFonts w:ascii="Calibri" w:hAnsi="Calibri" w:cs="Calibri"/>
          <w:sz w:val="22"/>
          <w:szCs w:val="22"/>
        </w:rPr>
        <w:t>vystudoval Fakultu technologickou U</w:t>
      </w:r>
      <w:r w:rsidR="00C94CB6">
        <w:rPr>
          <w:rFonts w:ascii="Calibri" w:hAnsi="Calibri" w:cs="Calibri"/>
          <w:sz w:val="22"/>
          <w:szCs w:val="22"/>
        </w:rPr>
        <w:t>niverzity Tomáše Bati ve</w:t>
      </w:r>
      <w:r w:rsidR="00C94CB6" w:rsidRPr="00F1050B">
        <w:rPr>
          <w:rFonts w:ascii="Calibri" w:hAnsi="Calibri" w:cs="Calibri"/>
          <w:sz w:val="22"/>
          <w:szCs w:val="22"/>
        </w:rPr>
        <w:t xml:space="preserve"> Zlíně. </w:t>
      </w:r>
      <w:r w:rsidR="00C94CB6">
        <w:rPr>
          <w:rFonts w:ascii="Calibri" w:hAnsi="Calibri" w:cs="Calibri"/>
          <w:sz w:val="22"/>
          <w:szCs w:val="22"/>
        </w:rPr>
        <w:t>Ing. Vlček má 15letou praxi na pozici technického ředitele, obchodně technického manažera a strategický obchodně technický koordinátor. V rámci profesní praxe získal řadu certifikátů z oblasti strategického managementu.</w:t>
      </w:r>
    </w:p>
    <w:p w14:paraId="1164D710" w14:textId="77777777" w:rsidR="00C94CB6" w:rsidRPr="003C017E" w:rsidRDefault="00C94CB6" w:rsidP="00C94CB6">
      <w:pPr>
        <w:keepNext/>
        <w:keepLines/>
        <w:spacing w:before="40" w:after="120"/>
        <w:jc w:val="center"/>
        <w:outlineLvl w:val="1"/>
        <w:rPr>
          <w:rFonts w:ascii="Calibri" w:hAnsi="Calibri" w:cs="Calibri"/>
          <w:b/>
          <w:color w:val="365F91"/>
          <w:sz w:val="32"/>
          <w:szCs w:val="26"/>
        </w:rPr>
      </w:pPr>
      <w:bookmarkStart w:id="682" w:name="_Hlk136853597"/>
      <w:bookmarkEnd w:id="677"/>
      <w:r w:rsidRPr="003C017E">
        <w:rPr>
          <w:rFonts w:ascii="Calibri" w:hAnsi="Calibri" w:cs="Calibri"/>
          <w:b/>
          <w:color w:val="365F91"/>
          <w:sz w:val="32"/>
          <w:szCs w:val="26"/>
        </w:rPr>
        <w:t>Specifické požadavky na zajištění studijního programu</w:t>
      </w:r>
    </w:p>
    <w:p w14:paraId="649B4B07" w14:textId="77777777" w:rsidR="00C94CB6" w:rsidRPr="003C017E" w:rsidRDefault="00C94CB6" w:rsidP="00C94CB6">
      <w:pPr>
        <w:keepNext/>
        <w:keepLines/>
        <w:spacing w:before="120" w:after="120"/>
        <w:jc w:val="center"/>
        <w:outlineLvl w:val="2"/>
        <w:rPr>
          <w:rFonts w:ascii="Calibri" w:hAnsi="Calibri" w:cs="Calibri"/>
          <w:b/>
          <w:color w:val="000000"/>
          <w:sz w:val="24"/>
          <w:szCs w:val="24"/>
        </w:rPr>
      </w:pPr>
      <w:r w:rsidRPr="003C017E">
        <w:rPr>
          <w:rFonts w:ascii="Calibri" w:hAnsi="Calibri" w:cs="Calibri"/>
          <w:b/>
          <w:color w:val="000000"/>
          <w:sz w:val="24"/>
          <w:szCs w:val="24"/>
        </w:rPr>
        <w:t>Standard 7.1</w:t>
      </w:r>
      <w:r w:rsidRPr="00B73CD9">
        <w:rPr>
          <w:rFonts w:ascii="Calibri" w:hAnsi="Calibri" w:cs="Calibri"/>
          <w:b/>
          <w:color w:val="000000"/>
          <w:sz w:val="24"/>
          <w:szCs w:val="24"/>
        </w:rPr>
        <w:t xml:space="preserve"> </w:t>
      </w:r>
      <w:r w:rsidRPr="003C017E">
        <w:rPr>
          <w:rFonts w:ascii="Calibri" w:hAnsi="Calibri" w:cs="Calibri"/>
          <w:b/>
          <w:color w:val="000000"/>
          <w:sz w:val="24"/>
          <w:szCs w:val="24"/>
        </w:rPr>
        <w:t xml:space="preserve">Uskutečňování studijního programu v kombinované a distanční formě studia </w:t>
      </w:r>
    </w:p>
    <w:p w14:paraId="349A354E" w14:textId="77777777" w:rsidR="00C94CB6" w:rsidRDefault="00C94CB6" w:rsidP="00C94CB6">
      <w:pPr>
        <w:spacing w:after="120"/>
        <w:jc w:val="both"/>
        <w:rPr>
          <w:rFonts w:ascii="Calibri" w:hAnsi="Calibri" w:cs="Calibri"/>
          <w:sz w:val="22"/>
          <w:szCs w:val="22"/>
        </w:rPr>
      </w:pPr>
      <w:r w:rsidRPr="003C017E">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1AFBC6C2" w14:textId="77777777" w:rsidR="00C94CB6" w:rsidRPr="003C017E" w:rsidRDefault="00C94CB6" w:rsidP="00C94CB6">
      <w:pPr>
        <w:spacing w:after="120"/>
        <w:jc w:val="both"/>
        <w:rPr>
          <w:rFonts w:ascii="Calibri" w:hAnsi="Calibri" w:cs="Calibri"/>
          <w:sz w:val="22"/>
          <w:szCs w:val="22"/>
        </w:rPr>
      </w:pPr>
    </w:p>
    <w:p w14:paraId="4804B6A6" w14:textId="77777777" w:rsidR="00C94CB6" w:rsidRPr="003C017E" w:rsidRDefault="00C94CB6" w:rsidP="00C94CB6">
      <w:pPr>
        <w:keepNext/>
        <w:keepLines/>
        <w:spacing w:before="40" w:after="120"/>
        <w:jc w:val="center"/>
        <w:outlineLvl w:val="2"/>
        <w:rPr>
          <w:rFonts w:ascii="Calibri" w:hAnsi="Calibri" w:cs="Calibri"/>
          <w:b/>
          <w:sz w:val="24"/>
          <w:szCs w:val="24"/>
        </w:rPr>
      </w:pPr>
      <w:r w:rsidRPr="003C017E">
        <w:rPr>
          <w:rFonts w:ascii="Calibri" w:hAnsi="Calibri" w:cs="Calibri"/>
          <w:b/>
          <w:color w:val="000000"/>
          <w:sz w:val="24"/>
          <w:szCs w:val="24"/>
        </w:rPr>
        <w:t>Standard</w:t>
      </w:r>
      <w:r w:rsidRPr="003C017E">
        <w:rPr>
          <w:rFonts w:ascii="Calibri" w:hAnsi="Calibri" w:cs="Calibri"/>
          <w:b/>
          <w:sz w:val="24"/>
          <w:szCs w:val="24"/>
        </w:rPr>
        <w:t xml:space="preserve"> 7.2</w:t>
      </w:r>
    </w:p>
    <w:p w14:paraId="77DFE4A7" w14:textId="77777777" w:rsidR="00C94CB6" w:rsidRPr="003C017E" w:rsidRDefault="00C94CB6" w:rsidP="00C94CB6">
      <w:pPr>
        <w:jc w:val="both"/>
        <w:rPr>
          <w:rFonts w:ascii="Calibri" w:hAnsi="Calibri" w:cs="Calibri"/>
          <w:sz w:val="22"/>
          <w:szCs w:val="22"/>
        </w:rPr>
      </w:pPr>
      <w:r w:rsidRPr="003C017E">
        <w:rPr>
          <w:rFonts w:ascii="Calibri" w:hAnsi="Calibri" w:cs="Calibri"/>
          <w:sz w:val="22"/>
          <w:szCs w:val="22"/>
        </w:rPr>
        <w:t xml:space="preserve">Ze studijního plánu studijního programu </w:t>
      </w:r>
      <w:r>
        <w:rPr>
          <w:rFonts w:ascii="Calibri" w:hAnsi="Calibri" w:cs="Calibri"/>
          <w:sz w:val="22"/>
          <w:szCs w:val="22"/>
        </w:rPr>
        <w:t>Management udržitelného rozvoje</w:t>
      </w:r>
      <w:r w:rsidRPr="003C017E">
        <w:rPr>
          <w:rFonts w:ascii="Calibri" w:hAnsi="Calibri" w:cs="Calibri"/>
          <w:sz w:val="22"/>
          <w:szCs w:val="22"/>
        </w:rPr>
        <w:t xml:space="preserve"> vyplývá, že v každém semestru výuky student absolvuje min. 80 hodin přímé výuky povinných předmětů. Zároveň níže je přiložen studijní plán programu </w:t>
      </w:r>
      <w:r>
        <w:rPr>
          <w:rFonts w:ascii="Calibri" w:hAnsi="Calibri" w:cs="Calibri"/>
          <w:sz w:val="22"/>
          <w:szCs w:val="22"/>
        </w:rPr>
        <w:t>Management udržitelného rozvoje</w:t>
      </w:r>
      <w:r w:rsidRPr="003C017E">
        <w:rPr>
          <w:rFonts w:ascii="Calibri" w:hAnsi="Calibri" w:cs="Calibri"/>
          <w:sz w:val="22"/>
          <w:szCs w:val="22"/>
        </w:rPr>
        <w:t xml:space="preserve">, který dokládá rozsah přímé výuky v kombinované formě studia. Tyto rozsahy jsou uvedeny také v kartách B-III u jednotlivých předmětů. </w:t>
      </w:r>
    </w:p>
    <w:bookmarkEnd w:id="682"/>
    <w:p w14:paraId="6353DF84" w14:textId="77777777" w:rsidR="00C94CB6" w:rsidRPr="003C017E" w:rsidRDefault="00C94CB6" w:rsidP="00C94CB6">
      <w:pPr>
        <w:jc w:val="both"/>
        <w:rPr>
          <w:rFonts w:ascii="Calibri" w:hAnsi="Calibri" w:cs="Calibri"/>
          <w:i/>
          <w:sz w:val="22"/>
          <w:szCs w:val="22"/>
        </w:rPr>
      </w:pPr>
    </w:p>
    <w:p w14:paraId="23B2A6BE" w14:textId="77777777" w:rsidR="00C94CB6" w:rsidRPr="003C017E" w:rsidRDefault="00C94CB6" w:rsidP="00C94CB6">
      <w:pPr>
        <w:jc w:val="center"/>
        <w:rPr>
          <w:rFonts w:ascii="Calibri" w:hAnsi="Calibri" w:cs="Calibri"/>
          <w:i/>
          <w:szCs w:val="22"/>
        </w:rPr>
      </w:pPr>
      <w:r w:rsidRPr="003C017E">
        <w:rPr>
          <w:rFonts w:ascii="Calibri" w:hAnsi="Calibri" w:cs="Calibri"/>
          <w:i/>
          <w:szCs w:val="22"/>
        </w:rPr>
        <w:t xml:space="preserve">Tab. 5 – Rozsah přímé výuky v kombinované formě studia ve studijním programu </w:t>
      </w:r>
      <w:r>
        <w:rPr>
          <w:rFonts w:ascii="Calibri" w:hAnsi="Calibri" w:cs="Calibri"/>
          <w:i/>
          <w:szCs w:val="22"/>
        </w:rPr>
        <w:t xml:space="preserve">                                      </w:t>
      </w:r>
      <w:r w:rsidRPr="004474E2">
        <w:rPr>
          <w:rFonts w:ascii="Calibri" w:hAnsi="Calibri" w:cs="Calibri"/>
          <w:i/>
          <w:szCs w:val="22"/>
        </w:rPr>
        <w:t>Management udržitelného rozvoje</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5"/>
        <w:gridCol w:w="987"/>
        <w:gridCol w:w="841"/>
        <w:gridCol w:w="708"/>
        <w:gridCol w:w="993"/>
      </w:tblGrid>
      <w:tr w:rsidR="00C94CB6" w:rsidRPr="003C017E" w14:paraId="2FBC9416" w14:textId="77777777" w:rsidTr="00C94CB6">
        <w:trPr>
          <w:jc w:val="center"/>
        </w:trPr>
        <w:tc>
          <w:tcPr>
            <w:tcW w:w="4225" w:type="dxa"/>
            <w:tcBorders>
              <w:top w:val="single" w:sz="12" w:space="0" w:color="auto"/>
              <w:left w:val="single" w:sz="12" w:space="0" w:color="auto"/>
              <w:bottom w:val="single" w:sz="12" w:space="0" w:color="auto"/>
            </w:tcBorders>
            <w:shd w:val="clear" w:color="auto" w:fill="F7CAAC"/>
          </w:tcPr>
          <w:p w14:paraId="17B38E0F" w14:textId="77777777" w:rsidR="00C94CB6" w:rsidRPr="003C017E" w:rsidRDefault="00C94CB6" w:rsidP="00C94CB6">
            <w:pPr>
              <w:jc w:val="both"/>
              <w:rPr>
                <w:rFonts w:ascii="Calibri" w:hAnsi="Calibri" w:cs="Calibri"/>
                <w:b/>
              </w:rPr>
            </w:pPr>
            <w:r w:rsidRPr="003C017E">
              <w:rPr>
                <w:rFonts w:ascii="Calibri" w:hAnsi="Calibri" w:cs="Calibri"/>
                <w:b/>
              </w:rPr>
              <w:t>Název předmětu</w:t>
            </w:r>
          </w:p>
        </w:tc>
        <w:tc>
          <w:tcPr>
            <w:tcW w:w="987" w:type="dxa"/>
            <w:tcBorders>
              <w:top w:val="single" w:sz="12" w:space="0" w:color="auto"/>
              <w:bottom w:val="single" w:sz="12" w:space="0" w:color="auto"/>
            </w:tcBorders>
            <w:shd w:val="clear" w:color="auto" w:fill="F7CAAC"/>
          </w:tcPr>
          <w:p w14:paraId="5E5D906B" w14:textId="77777777" w:rsidR="00C94CB6" w:rsidRPr="003C017E" w:rsidRDefault="00C94CB6" w:rsidP="00C94CB6">
            <w:pPr>
              <w:jc w:val="center"/>
              <w:rPr>
                <w:rFonts w:ascii="Calibri" w:hAnsi="Calibri" w:cs="Calibri"/>
                <w:b/>
              </w:rPr>
            </w:pPr>
            <w:r w:rsidRPr="003C017E">
              <w:rPr>
                <w:rFonts w:ascii="Calibri" w:hAnsi="Calibri" w:cs="Calibri"/>
                <w:b/>
              </w:rPr>
              <w:t>rozsah</w:t>
            </w:r>
          </w:p>
        </w:tc>
        <w:tc>
          <w:tcPr>
            <w:tcW w:w="841" w:type="dxa"/>
            <w:tcBorders>
              <w:top w:val="single" w:sz="12" w:space="0" w:color="auto"/>
              <w:bottom w:val="single" w:sz="12" w:space="0" w:color="auto"/>
            </w:tcBorders>
            <w:shd w:val="clear" w:color="auto" w:fill="F7CAAC"/>
          </w:tcPr>
          <w:p w14:paraId="467A30D6" w14:textId="77777777" w:rsidR="00C94CB6" w:rsidRPr="003C017E" w:rsidRDefault="00C94CB6" w:rsidP="00C94CB6">
            <w:pPr>
              <w:jc w:val="center"/>
              <w:rPr>
                <w:rFonts w:ascii="Calibri" w:hAnsi="Calibri" w:cs="Calibri"/>
                <w:b/>
              </w:rPr>
            </w:pPr>
            <w:r w:rsidRPr="003C017E">
              <w:rPr>
                <w:rFonts w:ascii="Calibri" w:hAnsi="Calibri" w:cs="Calibri"/>
                <w:b/>
              </w:rPr>
              <w:t>způsob ověř.</w:t>
            </w:r>
          </w:p>
        </w:tc>
        <w:tc>
          <w:tcPr>
            <w:tcW w:w="708" w:type="dxa"/>
            <w:tcBorders>
              <w:top w:val="single" w:sz="12" w:space="0" w:color="auto"/>
              <w:bottom w:val="single" w:sz="12" w:space="0" w:color="auto"/>
            </w:tcBorders>
            <w:shd w:val="clear" w:color="auto" w:fill="F7CAAC"/>
          </w:tcPr>
          <w:p w14:paraId="58B06505" w14:textId="77777777" w:rsidR="00C94CB6" w:rsidRPr="003C017E" w:rsidRDefault="00C94CB6" w:rsidP="00C94CB6">
            <w:pPr>
              <w:jc w:val="center"/>
              <w:rPr>
                <w:rFonts w:ascii="Calibri" w:hAnsi="Calibri" w:cs="Calibri"/>
                <w:b/>
              </w:rPr>
            </w:pPr>
            <w:r w:rsidRPr="003C017E">
              <w:rPr>
                <w:rFonts w:ascii="Calibri" w:hAnsi="Calibri" w:cs="Calibri"/>
                <w:b/>
              </w:rPr>
              <w:t>počet kred.</w:t>
            </w:r>
          </w:p>
        </w:tc>
        <w:tc>
          <w:tcPr>
            <w:tcW w:w="993" w:type="dxa"/>
            <w:tcBorders>
              <w:top w:val="single" w:sz="12" w:space="0" w:color="auto"/>
              <w:bottom w:val="single" w:sz="12" w:space="0" w:color="auto"/>
              <w:right w:val="single" w:sz="12" w:space="0" w:color="auto"/>
            </w:tcBorders>
            <w:shd w:val="clear" w:color="auto" w:fill="F7CAAC"/>
          </w:tcPr>
          <w:p w14:paraId="02206483" w14:textId="77777777" w:rsidR="00C94CB6" w:rsidRPr="003C017E" w:rsidRDefault="00C94CB6" w:rsidP="00C94CB6">
            <w:pPr>
              <w:jc w:val="center"/>
              <w:rPr>
                <w:rFonts w:ascii="Calibri" w:hAnsi="Calibri" w:cs="Calibri"/>
                <w:b/>
                <w:color w:val="FF0000"/>
              </w:rPr>
            </w:pPr>
            <w:r w:rsidRPr="003C017E">
              <w:rPr>
                <w:rFonts w:ascii="Calibri" w:hAnsi="Calibri" w:cs="Calibri"/>
                <w:b/>
              </w:rPr>
              <w:t>dop. roč./sem.</w:t>
            </w:r>
          </w:p>
        </w:tc>
      </w:tr>
      <w:tr w:rsidR="00C94CB6" w:rsidRPr="003C017E" w14:paraId="42E8DFD5" w14:textId="77777777" w:rsidTr="00C94CB6">
        <w:trPr>
          <w:trHeight w:val="170"/>
          <w:jc w:val="center"/>
        </w:trPr>
        <w:tc>
          <w:tcPr>
            <w:tcW w:w="4225" w:type="dxa"/>
            <w:tcBorders>
              <w:top w:val="single" w:sz="12" w:space="0" w:color="auto"/>
              <w:left w:val="single" w:sz="12" w:space="0" w:color="auto"/>
            </w:tcBorders>
          </w:tcPr>
          <w:p w14:paraId="7089E70F" w14:textId="77777777" w:rsidR="00C94CB6" w:rsidRPr="00436D7B" w:rsidRDefault="00C94CB6" w:rsidP="00C94CB6">
            <w:pPr>
              <w:jc w:val="both"/>
              <w:rPr>
                <w:rFonts w:ascii="Calibri" w:hAnsi="Calibri" w:cs="Calibri"/>
              </w:rPr>
            </w:pPr>
            <w:r w:rsidRPr="00436D7B">
              <w:rPr>
                <w:rFonts w:ascii="Calibri" w:hAnsi="Calibri" w:cs="Calibri"/>
              </w:rPr>
              <w:t>Mikroekonomie 2</w:t>
            </w:r>
          </w:p>
        </w:tc>
        <w:tc>
          <w:tcPr>
            <w:tcW w:w="987" w:type="dxa"/>
            <w:tcBorders>
              <w:top w:val="single" w:sz="12" w:space="0" w:color="auto"/>
            </w:tcBorders>
          </w:tcPr>
          <w:p w14:paraId="75721DD6"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Borders>
              <w:top w:val="single" w:sz="12" w:space="0" w:color="auto"/>
            </w:tcBorders>
          </w:tcPr>
          <w:p w14:paraId="35EF907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Borders>
              <w:top w:val="single" w:sz="12" w:space="0" w:color="auto"/>
            </w:tcBorders>
          </w:tcPr>
          <w:p w14:paraId="428599C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top w:val="single" w:sz="12" w:space="0" w:color="auto"/>
              <w:right w:val="single" w:sz="12" w:space="0" w:color="auto"/>
            </w:tcBorders>
          </w:tcPr>
          <w:p w14:paraId="1A68D61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75C15A0B" w14:textId="77777777" w:rsidTr="00C94CB6">
        <w:trPr>
          <w:trHeight w:val="170"/>
          <w:jc w:val="center"/>
        </w:trPr>
        <w:tc>
          <w:tcPr>
            <w:tcW w:w="4225" w:type="dxa"/>
            <w:tcBorders>
              <w:left w:val="single" w:sz="12" w:space="0" w:color="auto"/>
            </w:tcBorders>
          </w:tcPr>
          <w:p w14:paraId="7ADFB4CF" w14:textId="77777777" w:rsidR="00C94CB6" w:rsidRPr="00436D7B" w:rsidRDefault="00C94CB6" w:rsidP="00C94CB6">
            <w:pPr>
              <w:jc w:val="both"/>
              <w:rPr>
                <w:rFonts w:ascii="Calibri" w:hAnsi="Calibri" w:cs="Calibri"/>
              </w:rPr>
            </w:pPr>
            <w:r w:rsidRPr="00436D7B">
              <w:rPr>
                <w:rFonts w:ascii="Calibri" w:hAnsi="Calibri" w:cs="Calibri"/>
              </w:rPr>
              <w:t>Ekonomická a sociální udržitelnost</w:t>
            </w:r>
          </w:p>
        </w:tc>
        <w:tc>
          <w:tcPr>
            <w:tcW w:w="987" w:type="dxa"/>
          </w:tcPr>
          <w:p w14:paraId="73285F82"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6EE4F73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0EDA01F"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1724B1B0"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1DA9CFE" w14:textId="77777777" w:rsidTr="00C94CB6">
        <w:trPr>
          <w:trHeight w:val="170"/>
          <w:jc w:val="center"/>
        </w:trPr>
        <w:tc>
          <w:tcPr>
            <w:tcW w:w="4225" w:type="dxa"/>
            <w:tcBorders>
              <w:left w:val="single" w:sz="12" w:space="0" w:color="auto"/>
            </w:tcBorders>
          </w:tcPr>
          <w:p w14:paraId="15A83F2D" w14:textId="77777777" w:rsidR="00C94CB6" w:rsidRPr="00436D7B" w:rsidRDefault="00C94CB6" w:rsidP="00C94CB6">
            <w:pPr>
              <w:jc w:val="both"/>
              <w:rPr>
                <w:rFonts w:ascii="Calibri" w:hAnsi="Calibri" w:cs="Calibri"/>
              </w:rPr>
            </w:pPr>
            <w:r w:rsidRPr="00436D7B">
              <w:rPr>
                <w:rFonts w:ascii="Calibri" w:hAnsi="Calibri" w:cs="Calibri"/>
              </w:rPr>
              <w:t>Strategický management</w:t>
            </w:r>
          </w:p>
        </w:tc>
        <w:tc>
          <w:tcPr>
            <w:tcW w:w="987" w:type="dxa"/>
          </w:tcPr>
          <w:p w14:paraId="728C5977"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512C4F"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E1D92C2"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4F94284B"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28215B10" w14:textId="77777777" w:rsidTr="00C94CB6">
        <w:trPr>
          <w:trHeight w:val="170"/>
          <w:jc w:val="center"/>
        </w:trPr>
        <w:tc>
          <w:tcPr>
            <w:tcW w:w="4225" w:type="dxa"/>
            <w:tcBorders>
              <w:left w:val="single" w:sz="12" w:space="0" w:color="auto"/>
            </w:tcBorders>
          </w:tcPr>
          <w:p w14:paraId="3AC56449" w14:textId="77777777" w:rsidR="00C94CB6" w:rsidRPr="00436D7B" w:rsidRDefault="00C94CB6" w:rsidP="00C94CB6">
            <w:pPr>
              <w:jc w:val="both"/>
              <w:rPr>
                <w:rFonts w:ascii="Calibri" w:hAnsi="Calibri" w:cs="Calibri"/>
              </w:rPr>
            </w:pPr>
            <w:r w:rsidRPr="00436D7B">
              <w:rPr>
                <w:rFonts w:ascii="Calibri" w:hAnsi="Calibri" w:cs="Calibri"/>
              </w:rPr>
              <w:t>Projektové řízení</w:t>
            </w:r>
          </w:p>
        </w:tc>
        <w:tc>
          <w:tcPr>
            <w:tcW w:w="987" w:type="dxa"/>
          </w:tcPr>
          <w:p w14:paraId="41A51E36"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7684D85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616CF39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2BCB0F9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81CF05C" w14:textId="77777777" w:rsidTr="00C94CB6">
        <w:trPr>
          <w:trHeight w:val="170"/>
          <w:jc w:val="center"/>
        </w:trPr>
        <w:tc>
          <w:tcPr>
            <w:tcW w:w="4225" w:type="dxa"/>
            <w:tcBorders>
              <w:left w:val="single" w:sz="12" w:space="0" w:color="auto"/>
            </w:tcBorders>
          </w:tcPr>
          <w:p w14:paraId="22AF346E" w14:textId="77777777" w:rsidR="00C94CB6" w:rsidRPr="00436D7B" w:rsidRDefault="00C94CB6" w:rsidP="00C94CB6">
            <w:pPr>
              <w:rPr>
                <w:rFonts w:ascii="Calibri" w:hAnsi="Calibri" w:cs="Calibri"/>
              </w:rPr>
            </w:pPr>
            <w:r w:rsidRPr="00436D7B">
              <w:rPr>
                <w:rFonts w:ascii="Calibri" w:hAnsi="Calibri" w:cs="Calibri"/>
              </w:rPr>
              <w:t>Socioekonomická geografie a regionální rozvoj</w:t>
            </w:r>
          </w:p>
        </w:tc>
        <w:tc>
          <w:tcPr>
            <w:tcW w:w="987" w:type="dxa"/>
          </w:tcPr>
          <w:p w14:paraId="367B1B9B"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2BDED34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1E5B95E5"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A9242E4"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53EE7971" w14:textId="77777777" w:rsidTr="00C94CB6">
        <w:trPr>
          <w:trHeight w:val="170"/>
          <w:jc w:val="center"/>
        </w:trPr>
        <w:tc>
          <w:tcPr>
            <w:tcW w:w="4225" w:type="dxa"/>
            <w:tcBorders>
              <w:left w:val="single" w:sz="12" w:space="0" w:color="auto"/>
            </w:tcBorders>
          </w:tcPr>
          <w:p w14:paraId="293DB07F" w14:textId="77777777" w:rsidR="00C94CB6" w:rsidRPr="00436D7B" w:rsidRDefault="00C94CB6" w:rsidP="00C94CB6">
            <w:pPr>
              <w:rPr>
                <w:rFonts w:ascii="Calibri" w:hAnsi="Calibri" w:cs="Calibri"/>
              </w:rPr>
            </w:pPr>
            <w:r w:rsidRPr="00436D7B">
              <w:rPr>
                <w:rFonts w:ascii="Calibri" w:hAnsi="Calibri" w:cs="Calibri"/>
              </w:rPr>
              <w:t>Posuzování životního cyklu</w:t>
            </w:r>
          </w:p>
        </w:tc>
        <w:tc>
          <w:tcPr>
            <w:tcW w:w="987" w:type="dxa"/>
          </w:tcPr>
          <w:p w14:paraId="3EA8BF05"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6AB4F636"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B5655D3"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7A27622E"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0B47E80C" w14:textId="77777777" w:rsidTr="00C94CB6">
        <w:trPr>
          <w:trHeight w:val="170"/>
          <w:jc w:val="center"/>
        </w:trPr>
        <w:tc>
          <w:tcPr>
            <w:tcW w:w="4225" w:type="dxa"/>
            <w:tcBorders>
              <w:left w:val="single" w:sz="12" w:space="0" w:color="auto"/>
            </w:tcBorders>
          </w:tcPr>
          <w:p w14:paraId="7EB5D244" w14:textId="77777777" w:rsidR="00C94CB6" w:rsidRPr="00436D7B" w:rsidRDefault="00C94CB6" w:rsidP="00C94CB6">
            <w:pPr>
              <w:rPr>
                <w:rFonts w:ascii="Calibri" w:hAnsi="Calibri" w:cs="Calibri"/>
              </w:rPr>
            </w:pPr>
            <w:r w:rsidRPr="00436D7B">
              <w:rPr>
                <w:rFonts w:ascii="Calibri" w:hAnsi="Calibri" w:cs="Calibri"/>
              </w:rPr>
              <w:t>Vybrané kapitoly z věd o Zemi</w:t>
            </w:r>
          </w:p>
        </w:tc>
        <w:tc>
          <w:tcPr>
            <w:tcW w:w="987" w:type="dxa"/>
          </w:tcPr>
          <w:p w14:paraId="2050825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4BA47B4D"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01B07F4"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280CB9FD" w14:textId="77777777" w:rsidR="00C94CB6" w:rsidRPr="00436D7B" w:rsidRDefault="00C94CB6" w:rsidP="00C94CB6">
            <w:pPr>
              <w:jc w:val="center"/>
              <w:rPr>
                <w:rFonts w:ascii="Calibri" w:hAnsi="Calibri" w:cs="Calibri"/>
              </w:rPr>
            </w:pPr>
            <w:r w:rsidRPr="00436D7B">
              <w:rPr>
                <w:rFonts w:ascii="Calibri" w:hAnsi="Calibri" w:cs="Calibri"/>
              </w:rPr>
              <w:t>1/ZS</w:t>
            </w:r>
          </w:p>
        </w:tc>
      </w:tr>
      <w:tr w:rsidR="00C94CB6" w:rsidRPr="003C017E" w14:paraId="11551EAB" w14:textId="77777777" w:rsidTr="00C94CB6">
        <w:trPr>
          <w:trHeight w:val="170"/>
          <w:jc w:val="center"/>
        </w:trPr>
        <w:tc>
          <w:tcPr>
            <w:tcW w:w="4225" w:type="dxa"/>
            <w:tcBorders>
              <w:left w:val="single" w:sz="12" w:space="0" w:color="auto"/>
            </w:tcBorders>
          </w:tcPr>
          <w:p w14:paraId="609DBAA5" w14:textId="77777777" w:rsidR="00C94CB6" w:rsidRPr="00436D7B" w:rsidRDefault="00C94CB6" w:rsidP="00C94CB6">
            <w:pPr>
              <w:rPr>
                <w:rFonts w:ascii="Calibri" w:hAnsi="Calibri" w:cs="Calibri"/>
              </w:rPr>
            </w:pPr>
            <w:r w:rsidRPr="00436D7B">
              <w:rPr>
                <w:rFonts w:ascii="Calibri" w:hAnsi="Calibri" w:cs="Calibri"/>
              </w:rPr>
              <w:t>Podniková ekonomika 3</w:t>
            </w:r>
          </w:p>
        </w:tc>
        <w:tc>
          <w:tcPr>
            <w:tcW w:w="987" w:type="dxa"/>
          </w:tcPr>
          <w:p w14:paraId="1E0E452E"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2480A5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64C2F1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3B77D7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2FEF78" w14:textId="77777777" w:rsidTr="00C94CB6">
        <w:trPr>
          <w:trHeight w:val="170"/>
          <w:jc w:val="center"/>
        </w:trPr>
        <w:tc>
          <w:tcPr>
            <w:tcW w:w="4225" w:type="dxa"/>
            <w:tcBorders>
              <w:left w:val="single" w:sz="12" w:space="0" w:color="auto"/>
            </w:tcBorders>
          </w:tcPr>
          <w:p w14:paraId="098630D5" w14:textId="77777777" w:rsidR="00C94CB6" w:rsidRPr="00436D7B" w:rsidRDefault="00C94CB6" w:rsidP="00C94CB6">
            <w:pPr>
              <w:rPr>
                <w:rFonts w:ascii="Calibri" w:hAnsi="Calibri" w:cs="Calibri"/>
              </w:rPr>
            </w:pPr>
            <w:r w:rsidRPr="00436D7B">
              <w:rPr>
                <w:rFonts w:ascii="Calibri" w:hAnsi="Calibri" w:cs="Calibri"/>
              </w:rPr>
              <w:t>Makroekonomie 2</w:t>
            </w:r>
          </w:p>
        </w:tc>
        <w:tc>
          <w:tcPr>
            <w:tcW w:w="987" w:type="dxa"/>
          </w:tcPr>
          <w:p w14:paraId="7C0C2362"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78B655C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06063BDE"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38337583"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EBC3444" w14:textId="77777777" w:rsidTr="00C94CB6">
        <w:trPr>
          <w:trHeight w:val="170"/>
          <w:jc w:val="center"/>
        </w:trPr>
        <w:tc>
          <w:tcPr>
            <w:tcW w:w="4225" w:type="dxa"/>
            <w:tcBorders>
              <w:left w:val="single" w:sz="12" w:space="0" w:color="auto"/>
            </w:tcBorders>
          </w:tcPr>
          <w:p w14:paraId="2F029002" w14:textId="77777777" w:rsidR="00C94CB6" w:rsidRPr="00436D7B" w:rsidRDefault="00C94CB6" w:rsidP="00C94CB6">
            <w:pPr>
              <w:rPr>
                <w:rFonts w:ascii="Calibri" w:hAnsi="Calibri" w:cs="Calibri"/>
              </w:rPr>
            </w:pPr>
            <w:r w:rsidRPr="00436D7B">
              <w:rPr>
                <w:rFonts w:ascii="Calibri" w:hAnsi="Calibri" w:cs="Calibri"/>
              </w:rPr>
              <w:t>Podpora podnikání a jeho udržitelnost</w:t>
            </w:r>
          </w:p>
        </w:tc>
        <w:tc>
          <w:tcPr>
            <w:tcW w:w="987" w:type="dxa"/>
          </w:tcPr>
          <w:p w14:paraId="105B6629"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1D6AE6AC"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29201BA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4FD23807"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5623D4DB" w14:textId="77777777" w:rsidTr="00C94CB6">
        <w:trPr>
          <w:trHeight w:val="170"/>
          <w:jc w:val="center"/>
        </w:trPr>
        <w:tc>
          <w:tcPr>
            <w:tcW w:w="4225" w:type="dxa"/>
            <w:tcBorders>
              <w:left w:val="single" w:sz="12" w:space="0" w:color="auto"/>
            </w:tcBorders>
          </w:tcPr>
          <w:p w14:paraId="252DF8BC" w14:textId="77777777" w:rsidR="00C94CB6" w:rsidRPr="00436D7B" w:rsidRDefault="00C94CB6" w:rsidP="00C94CB6">
            <w:pPr>
              <w:rPr>
                <w:rFonts w:ascii="Calibri" w:hAnsi="Calibri" w:cs="Calibri"/>
              </w:rPr>
            </w:pPr>
            <w:r w:rsidRPr="00436D7B">
              <w:rPr>
                <w:rFonts w:ascii="Calibri" w:hAnsi="Calibri" w:cs="Calibri"/>
              </w:rPr>
              <w:t>Adaptace na globální změny a mitigační opatření</w:t>
            </w:r>
          </w:p>
        </w:tc>
        <w:tc>
          <w:tcPr>
            <w:tcW w:w="987" w:type="dxa"/>
          </w:tcPr>
          <w:p w14:paraId="6FAC0A94"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361EB82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8B17F7"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A23453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19147FB0" w14:textId="77777777" w:rsidTr="00C94CB6">
        <w:trPr>
          <w:trHeight w:val="170"/>
          <w:jc w:val="center"/>
        </w:trPr>
        <w:tc>
          <w:tcPr>
            <w:tcW w:w="4225" w:type="dxa"/>
            <w:tcBorders>
              <w:left w:val="single" w:sz="12" w:space="0" w:color="auto"/>
            </w:tcBorders>
          </w:tcPr>
          <w:p w14:paraId="37A9A908" w14:textId="77777777" w:rsidR="00C94CB6" w:rsidRPr="00436D7B" w:rsidRDefault="00C94CB6" w:rsidP="00C94CB6">
            <w:pPr>
              <w:rPr>
                <w:rFonts w:ascii="Calibri" w:hAnsi="Calibri" w:cs="Calibri"/>
              </w:rPr>
            </w:pPr>
            <w:r w:rsidRPr="00436D7B">
              <w:rPr>
                <w:rFonts w:ascii="Calibri" w:hAnsi="Calibri" w:cs="Calibri"/>
              </w:rPr>
              <w:t>Terénní praxe environmentální udržitelnosti</w:t>
            </w:r>
          </w:p>
        </w:tc>
        <w:tc>
          <w:tcPr>
            <w:tcW w:w="987" w:type="dxa"/>
          </w:tcPr>
          <w:p w14:paraId="02C658B9" w14:textId="77777777" w:rsidR="00C94CB6" w:rsidRPr="00436D7B" w:rsidRDefault="00C94CB6" w:rsidP="00C94CB6">
            <w:pPr>
              <w:jc w:val="center"/>
              <w:rPr>
                <w:rFonts w:ascii="Calibri" w:hAnsi="Calibri" w:cs="Calibri"/>
              </w:rPr>
            </w:pPr>
            <w:r w:rsidRPr="00436D7B">
              <w:rPr>
                <w:rFonts w:ascii="Calibri" w:hAnsi="Calibri" w:cs="Calibri"/>
              </w:rPr>
              <w:t>20 h</w:t>
            </w:r>
          </w:p>
        </w:tc>
        <w:tc>
          <w:tcPr>
            <w:tcW w:w="841" w:type="dxa"/>
          </w:tcPr>
          <w:p w14:paraId="0E46694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3E40B75C"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53C71F9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4F367E84" w14:textId="77777777" w:rsidTr="00C94CB6">
        <w:trPr>
          <w:trHeight w:val="170"/>
          <w:jc w:val="center"/>
        </w:trPr>
        <w:tc>
          <w:tcPr>
            <w:tcW w:w="4225" w:type="dxa"/>
            <w:tcBorders>
              <w:left w:val="single" w:sz="12" w:space="0" w:color="auto"/>
            </w:tcBorders>
          </w:tcPr>
          <w:p w14:paraId="42733883" w14:textId="77777777" w:rsidR="00C94CB6" w:rsidRPr="00436D7B" w:rsidRDefault="00C94CB6" w:rsidP="00C94CB6">
            <w:pPr>
              <w:rPr>
                <w:rFonts w:ascii="Calibri" w:hAnsi="Calibri" w:cs="Calibri"/>
              </w:rPr>
            </w:pPr>
            <w:r w:rsidRPr="00436D7B">
              <w:rPr>
                <w:rFonts w:ascii="Calibri" w:hAnsi="Calibri" w:cs="Calibri"/>
              </w:rPr>
              <w:t>Ekologické aspekty technologických procesů</w:t>
            </w:r>
          </w:p>
        </w:tc>
        <w:tc>
          <w:tcPr>
            <w:tcW w:w="987" w:type="dxa"/>
          </w:tcPr>
          <w:p w14:paraId="594BCE8F" w14:textId="77777777" w:rsidR="00C94CB6" w:rsidRPr="00436D7B" w:rsidRDefault="00C94CB6" w:rsidP="00C94CB6">
            <w:pPr>
              <w:jc w:val="center"/>
              <w:rPr>
                <w:rFonts w:ascii="Calibri" w:hAnsi="Calibri" w:cs="Calibri"/>
              </w:rPr>
            </w:pPr>
            <w:r w:rsidRPr="00436D7B">
              <w:rPr>
                <w:rFonts w:ascii="Calibri" w:hAnsi="Calibri" w:cs="Calibri"/>
              </w:rPr>
              <w:t>10-0-10</w:t>
            </w:r>
          </w:p>
        </w:tc>
        <w:tc>
          <w:tcPr>
            <w:tcW w:w="841" w:type="dxa"/>
          </w:tcPr>
          <w:p w14:paraId="4C401D0A"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2A6E159"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671FEF91"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DB4D38E" w14:textId="77777777" w:rsidTr="00C94CB6">
        <w:trPr>
          <w:trHeight w:val="170"/>
          <w:jc w:val="center"/>
        </w:trPr>
        <w:tc>
          <w:tcPr>
            <w:tcW w:w="4225" w:type="dxa"/>
            <w:tcBorders>
              <w:left w:val="single" w:sz="12" w:space="0" w:color="auto"/>
            </w:tcBorders>
          </w:tcPr>
          <w:p w14:paraId="78A07CEB" w14:textId="77777777" w:rsidR="00C94CB6" w:rsidRPr="00436D7B" w:rsidRDefault="00C94CB6" w:rsidP="00C94CB6">
            <w:pPr>
              <w:jc w:val="both"/>
              <w:rPr>
                <w:rFonts w:ascii="Calibri" w:hAnsi="Calibri" w:cs="Calibri"/>
              </w:rPr>
            </w:pPr>
            <w:r w:rsidRPr="00436D7B">
              <w:rPr>
                <w:rFonts w:ascii="Calibri" w:hAnsi="Calibri" w:cs="Calibri"/>
              </w:rPr>
              <w:t>Právní aspekty udržitelného rozvoje</w:t>
            </w:r>
          </w:p>
        </w:tc>
        <w:tc>
          <w:tcPr>
            <w:tcW w:w="987" w:type="dxa"/>
          </w:tcPr>
          <w:p w14:paraId="3FE543F3"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596C8F6D" w14:textId="77777777" w:rsidR="00C94CB6" w:rsidRPr="00436D7B" w:rsidRDefault="00C94CB6" w:rsidP="00C94CB6">
            <w:pPr>
              <w:jc w:val="center"/>
              <w:rPr>
                <w:rFonts w:ascii="Calibri" w:hAnsi="Calibri" w:cs="Calibri"/>
              </w:rPr>
            </w:pPr>
            <w:r w:rsidRPr="00436D7B">
              <w:rPr>
                <w:rFonts w:ascii="Calibri" w:hAnsi="Calibri" w:cs="Calibri"/>
              </w:rPr>
              <w:t>klz</w:t>
            </w:r>
          </w:p>
        </w:tc>
        <w:tc>
          <w:tcPr>
            <w:tcW w:w="708" w:type="dxa"/>
          </w:tcPr>
          <w:p w14:paraId="34C733BF" w14:textId="77777777" w:rsidR="00C94CB6" w:rsidRPr="00436D7B" w:rsidRDefault="00C94CB6" w:rsidP="00C94CB6">
            <w:pPr>
              <w:jc w:val="center"/>
              <w:rPr>
                <w:rFonts w:ascii="Calibri" w:hAnsi="Calibri" w:cs="Calibri"/>
              </w:rPr>
            </w:pPr>
            <w:r w:rsidRPr="00436D7B">
              <w:rPr>
                <w:rFonts w:ascii="Calibri" w:hAnsi="Calibri" w:cs="Calibri"/>
              </w:rPr>
              <w:t>3</w:t>
            </w:r>
          </w:p>
        </w:tc>
        <w:tc>
          <w:tcPr>
            <w:tcW w:w="993" w:type="dxa"/>
            <w:tcBorders>
              <w:right w:val="single" w:sz="12" w:space="0" w:color="auto"/>
            </w:tcBorders>
          </w:tcPr>
          <w:p w14:paraId="5918F67C" w14:textId="77777777" w:rsidR="00C94CB6" w:rsidRPr="00436D7B" w:rsidRDefault="00C94CB6" w:rsidP="00C94CB6">
            <w:pPr>
              <w:jc w:val="center"/>
              <w:rPr>
                <w:rFonts w:ascii="Calibri" w:hAnsi="Calibri" w:cs="Calibri"/>
              </w:rPr>
            </w:pPr>
            <w:r w:rsidRPr="00436D7B">
              <w:rPr>
                <w:rFonts w:ascii="Calibri" w:hAnsi="Calibri" w:cs="Calibri"/>
              </w:rPr>
              <w:t>1/LS</w:t>
            </w:r>
          </w:p>
        </w:tc>
      </w:tr>
      <w:tr w:rsidR="00C94CB6" w:rsidRPr="003C017E" w14:paraId="29194829" w14:textId="77777777" w:rsidTr="00C94CB6">
        <w:trPr>
          <w:trHeight w:val="170"/>
          <w:jc w:val="center"/>
        </w:trPr>
        <w:tc>
          <w:tcPr>
            <w:tcW w:w="4225" w:type="dxa"/>
            <w:tcBorders>
              <w:left w:val="single" w:sz="12" w:space="0" w:color="auto"/>
            </w:tcBorders>
          </w:tcPr>
          <w:p w14:paraId="0D24C6A1" w14:textId="77777777" w:rsidR="00C94CB6" w:rsidRPr="00436D7B" w:rsidRDefault="00C94CB6" w:rsidP="00C94CB6">
            <w:pPr>
              <w:rPr>
                <w:rFonts w:ascii="Calibri" w:hAnsi="Calibri" w:cs="Calibri"/>
                <w:bCs/>
                <w:color w:val="000000"/>
              </w:rPr>
            </w:pPr>
            <w:r w:rsidRPr="00436D7B">
              <w:rPr>
                <w:rFonts w:ascii="Calibri" w:hAnsi="Calibri" w:cs="Calibri"/>
                <w:bCs/>
                <w:color w:val="000000"/>
              </w:rPr>
              <w:t>Technologie pro energetickou udržitelnost</w:t>
            </w:r>
          </w:p>
        </w:tc>
        <w:tc>
          <w:tcPr>
            <w:tcW w:w="987" w:type="dxa"/>
          </w:tcPr>
          <w:p w14:paraId="56E4D25F" w14:textId="77777777" w:rsidR="00C94CB6" w:rsidRPr="00436D7B" w:rsidRDefault="00C94CB6" w:rsidP="00C94CB6">
            <w:pPr>
              <w:jc w:val="center"/>
              <w:rPr>
                <w:rFonts w:ascii="Calibri" w:hAnsi="Calibri" w:cs="Calibri"/>
              </w:rPr>
            </w:pPr>
            <w:r w:rsidRPr="00436D7B">
              <w:rPr>
                <w:rFonts w:ascii="Calibri" w:hAnsi="Calibri" w:cs="Calibri"/>
              </w:rPr>
              <w:t>10-10-0</w:t>
            </w:r>
          </w:p>
        </w:tc>
        <w:tc>
          <w:tcPr>
            <w:tcW w:w="841" w:type="dxa"/>
          </w:tcPr>
          <w:p w14:paraId="23677615"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5329C8DD"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050B99D6"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6929727D" w14:textId="77777777" w:rsidTr="00C94CB6">
        <w:trPr>
          <w:trHeight w:val="170"/>
          <w:jc w:val="center"/>
        </w:trPr>
        <w:tc>
          <w:tcPr>
            <w:tcW w:w="4225" w:type="dxa"/>
            <w:tcBorders>
              <w:left w:val="single" w:sz="12" w:space="0" w:color="auto"/>
            </w:tcBorders>
          </w:tcPr>
          <w:p w14:paraId="49F2272F" w14:textId="77777777" w:rsidR="00C94CB6" w:rsidRPr="00436D7B" w:rsidRDefault="00C94CB6" w:rsidP="00C94CB6">
            <w:pPr>
              <w:jc w:val="both"/>
              <w:rPr>
                <w:rFonts w:ascii="Calibri" w:hAnsi="Calibri" w:cs="Calibri"/>
              </w:rPr>
            </w:pPr>
            <w:r w:rsidRPr="00436D7B">
              <w:rPr>
                <w:rFonts w:ascii="Calibri" w:hAnsi="Calibri" w:cs="Calibri"/>
              </w:rPr>
              <w:t>Udržitelnost přírodních zdrojů</w:t>
            </w:r>
          </w:p>
        </w:tc>
        <w:tc>
          <w:tcPr>
            <w:tcW w:w="987" w:type="dxa"/>
          </w:tcPr>
          <w:p w14:paraId="69D60B31" w14:textId="77777777" w:rsidR="00C94CB6" w:rsidRPr="00436D7B" w:rsidRDefault="00C94CB6" w:rsidP="00C94CB6">
            <w:pPr>
              <w:jc w:val="center"/>
              <w:rPr>
                <w:rFonts w:ascii="Calibri" w:hAnsi="Calibri" w:cs="Calibri"/>
              </w:rPr>
            </w:pPr>
            <w:r w:rsidRPr="00436D7B">
              <w:rPr>
                <w:rFonts w:ascii="Calibri" w:hAnsi="Calibri" w:cs="Calibri"/>
              </w:rPr>
              <w:t>20-0-0</w:t>
            </w:r>
          </w:p>
        </w:tc>
        <w:tc>
          <w:tcPr>
            <w:tcW w:w="841" w:type="dxa"/>
          </w:tcPr>
          <w:p w14:paraId="53783DD4"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46E8BE7D"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69E09E6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070A8E9" w14:textId="77777777" w:rsidTr="00C94CB6">
        <w:trPr>
          <w:trHeight w:val="170"/>
          <w:jc w:val="center"/>
        </w:trPr>
        <w:tc>
          <w:tcPr>
            <w:tcW w:w="4225" w:type="dxa"/>
            <w:tcBorders>
              <w:left w:val="single" w:sz="12" w:space="0" w:color="auto"/>
            </w:tcBorders>
          </w:tcPr>
          <w:p w14:paraId="761A1187" w14:textId="77777777" w:rsidR="00C94CB6" w:rsidRPr="00436D7B" w:rsidRDefault="00C94CB6" w:rsidP="00C94CB6">
            <w:pPr>
              <w:jc w:val="both"/>
              <w:rPr>
                <w:rFonts w:ascii="Calibri" w:hAnsi="Calibri" w:cs="Calibri"/>
              </w:rPr>
            </w:pPr>
            <w:r w:rsidRPr="00436D7B">
              <w:rPr>
                <w:rFonts w:ascii="Calibri" w:hAnsi="Calibri" w:cs="Calibri"/>
              </w:rPr>
              <w:t>Nakládání s odpady</w:t>
            </w:r>
          </w:p>
        </w:tc>
        <w:tc>
          <w:tcPr>
            <w:tcW w:w="987" w:type="dxa"/>
          </w:tcPr>
          <w:p w14:paraId="611F6C5D" w14:textId="77777777" w:rsidR="00C94CB6" w:rsidRPr="00436D7B" w:rsidRDefault="00C94CB6" w:rsidP="00C94CB6">
            <w:pPr>
              <w:jc w:val="center"/>
              <w:rPr>
                <w:rFonts w:ascii="Calibri" w:hAnsi="Calibri" w:cs="Calibri"/>
              </w:rPr>
            </w:pPr>
            <w:r w:rsidRPr="00436D7B">
              <w:rPr>
                <w:rFonts w:ascii="Calibri" w:hAnsi="Calibri" w:cs="Calibri"/>
              </w:rPr>
              <w:t>15-0-0</w:t>
            </w:r>
          </w:p>
        </w:tc>
        <w:tc>
          <w:tcPr>
            <w:tcW w:w="841" w:type="dxa"/>
          </w:tcPr>
          <w:p w14:paraId="0D8D2399"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7A9B6910" w14:textId="77777777" w:rsidR="00C94CB6" w:rsidRPr="00436D7B" w:rsidRDefault="00C94CB6" w:rsidP="00C94CB6">
            <w:pPr>
              <w:jc w:val="center"/>
              <w:rPr>
                <w:rFonts w:ascii="Calibri" w:hAnsi="Calibri" w:cs="Calibri"/>
              </w:rPr>
            </w:pPr>
            <w:r w:rsidRPr="00436D7B">
              <w:rPr>
                <w:rFonts w:ascii="Calibri" w:hAnsi="Calibri" w:cs="Calibri"/>
              </w:rPr>
              <w:t>4</w:t>
            </w:r>
          </w:p>
        </w:tc>
        <w:tc>
          <w:tcPr>
            <w:tcW w:w="993" w:type="dxa"/>
            <w:tcBorders>
              <w:right w:val="single" w:sz="12" w:space="0" w:color="auto"/>
            </w:tcBorders>
          </w:tcPr>
          <w:p w14:paraId="371A8BC4"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7C4225E6" w14:textId="77777777" w:rsidTr="00C94CB6">
        <w:trPr>
          <w:trHeight w:val="170"/>
          <w:jc w:val="center"/>
        </w:trPr>
        <w:tc>
          <w:tcPr>
            <w:tcW w:w="4225" w:type="dxa"/>
            <w:tcBorders>
              <w:left w:val="single" w:sz="12" w:space="0" w:color="auto"/>
            </w:tcBorders>
          </w:tcPr>
          <w:p w14:paraId="4D0CA9CB" w14:textId="77777777" w:rsidR="00C94CB6" w:rsidRPr="00436D7B" w:rsidRDefault="00C94CB6" w:rsidP="00C94CB6">
            <w:pPr>
              <w:jc w:val="both"/>
              <w:rPr>
                <w:rFonts w:ascii="Calibri" w:hAnsi="Calibri" w:cs="Calibri"/>
              </w:rPr>
            </w:pPr>
            <w:r w:rsidRPr="00436D7B">
              <w:rPr>
                <w:rFonts w:ascii="Calibri" w:hAnsi="Calibri" w:cs="Calibri"/>
              </w:rPr>
              <w:t>Management udržitelného rozvoje</w:t>
            </w:r>
          </w:p>
        </w:tc>
        <w:tc>
          <w:tcPr>
            <w:tcW w:w="987" w:type="dxa"/>
          </w:tcPr>
          <w:p w14:paraId="79DA9E98" w14:textId="77777777" w:rsidR="00C94CB6" w:rsidRPr="00436D7B" w:rsidRDefault="00C94CB6" w:rsidP="00C94CB6">
            <w:pPr>
              <w:jc w:val="center"/>
              <w:rPr>
                <w:rFonts w:ascii="Calibri" w:hAnsi="Calibri" w:cs="Calibri"/>
                <w:highlight w:val="yellow"/>
              </w:rPr>
            </w:pPr>
            <w:r w:rsidRPr="00436D7B">
              <w:rPr>
                <w:rFonts w:ascii="Calibri" w:hAnsi="Calibri" w:cs="Calibri"/>
              </w:rPr>
              <w:t>15-0-0</w:t>
            </w:r>
          </w:p>
        </w:tc>
        <w:tc>
          <w:tcPr>
            <w:tcW w:w="841" w:type="dxa"/>
          </w:tcPr>
          <w:p w14:paraId="530322DB" w14:textId="77777777" w:rsidR="00C94CB6" w:rsidRPr="00436D7B" w:rsidRDefault="00C94CB6" w:rsidP="00C94CB6">
            <w:pPr>
              <w:jc w:val="center"/>
              <w:rPr>
                <w:rFonts w:ascii="Calibri" w:hAnsi="Calibri" w:cs="Calibri"/>
              </w:rPr>
            </w:pPr>
            <w:r w:rsidRPr="00436D7B">
              <w:rPr>
                <w:rFonts w:ascii="Calibri" w:hAnsi="Calibri" w:cs="Calibri"/>
              </w:rPr>
              <w:t>z, zk</w:t>
            </w:r>
          </w:p>
        </w:tc>
        <w:tc>
          <w:tcPr>
            <w:tcW w:w="708" w:type="dxa"/>
          </w:tcPr>
          <w:p w14:paraId="3A5D0C4B" w14:textId="77777777" w:rsidR="00C94CB6" w:rsidRPr="00436D7B" w:rsidRDefault="00C94CB6" w:rsidP="00C94CB6">
            <w:pPr>
              <w:jc w:val="center"/>
              <w:rPr>
                <w:rFonts w:ascii="Calibri" w:hAnsi="Calibri" w:cs="Calibri"/>
              </w:rPr>
            </w:pPr>
            <w:r w:rsidRPr="00436D7B">
              <w:rPr>
                <w:rFonts w:ascii="Calibri" w:hAnsi="Calibri" w:cs="Calibri"/>
              </w:rPr>
              <w:t>5</w:t>
            </w:r>
          </w:p>
        </w:tc>
        <w:tc>
          <w:tcPr>
            <w:tcW w:w="993" w:type="dxa"/>
            <w:tcBorders>
              <w:right w:val="single" w:sz="12" w:space="0" w:color="auto"/>
            </w:tcBorders>
          </w:tcPr>
          <w:p w14:paraId="1EAD5FD5"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AF1CEFA" w14:textId="77777777" w:rsidTr="00C94CB6">
        <w:trPr>
          <w:trHeight w:val="170"/>
          <w:jc w:val="center"/>
        </w:trPr>
        <w:tc>
          <w:tcPr>
            <w:tcW w:w="4225" w:type="dxa"/>
            <w:tcBorders>
              <w:left w:val="single" w:sz="12" w:space="0" w:color="auto"/>
            </w:tcBorders>
          </w:tcPr>
          <w:p w14:paraId="10B4D940" w14:textId="77777777" w:rsidR="00C94CB6" w:rsidRPr="00436D7B" w:rsidRDefault="00C94CB6" w:rsidP="00C94CB6">
            <w:pPr>
              <w:jc w:val="both"/>
              <w:rPr>
                <w:rFonts w:ascii="Calibri" w:hAnsi="Calibri" w:cs="Calibri"/>
              </w:rPr>
            </w:pPr>
            <w:r w:rsidRPr="00436D7B">
              <w:rPr>
                <w:rFonts w:ascii="Calibri" w:hAnsi="Calibri" w:cs="Calibri"/>
              </w:rPr>
              <w:t>Odborná praxe 1</w:t>
            </w:r>
          </w:p>
        </w:tc>
        <w:tc>
          <w:tcPr>
            <w:tcW w:w="987" w:type="dxa"/>
          </w:tcPr>
          <w:p w14:paraId="04FF26EC"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Pr>
          <w:p w14:paraId="4B84E7D4"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44BE7D6B"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right w:val="single" w:sz="12" w:space="0" w:color="auto"/>
            </w:tcBorders>
          </w:tcPr>
          <w:p w14:paraId="5ADE3DB2" w14:textId="77777777" w:rsidR="00C94CB6" w:rsidRPr="00436D7B" w:rsidRDefault="00C94CB6" w:rsidP="00C94CB6">
            <w:pPr>
              <w:jc w:val="center"/>
              <w:rPr>
                <w:rFonts w:ascii="Calibri" w:hAnsi="Calibri" w:cs="Calibri"/>
              </w:rPr>
            </w:pPr>
          </w:p>
        </w:tc>
      </w:tr>
      <w:tr w:rsidR="00C94CB6" w:rsidRPr="003C017E" w14:paraId="14163CB8" w14:textId="77777777" w:rsidTr="00C94CB6">
        <w:trPr>
          <w:trHeight w:val="170"/>
          <w:jc w:val="center"/>
        </w:trPr>
        <w:tc>
          <w:tcPr>
            <w:tcW w:w="4225" w:type="dxa"/>
            <w:tcBorders>
              <w:left w:val="single" w:sz="12" w:space="0" w:color="auto"/>
            </w:tcBorders>
          </w:tcPr>
          <w:p w14:paraId="499E0338" w14:textId="77777777" w:rsidR="00C94CB6" w:rsidRPr="00436D7B" w:rsidRDefault="00C94CB6" w:rsidP="00C94CB6">
            <w:pPr>
              <w:jc w:val="both"/>
              <w:rPr>
                <w:rFonts w:ascii="Calibri" w:hAnsi="Calibri" w:cs="Calibri"/>
              </w:rPr>
            </w:pPr>
            <w:r w:rsidRPr="00436D7B">
              <w:rPr>
                <w:rFonts w:ascii="Calibri" w:hAnsi="Calibri" w:cs="Calibri"/>
              </w:rPr>
              <w:t>Seminář k diplomové práci</w:t>
            </w:r>
          </w:p>
        </w:tc>
        <w:tc>
          <w:tcPr>
            <w:tcW w:w="987" w:type="dxa"/>
          </w:tcPr>
          <w:p w14:paraId="4DEE503D" w14:textId="77777777" w:rsidR="00C94CB6" w:rsidRPr="00436D7B" w:rsidRDefault="00C94CB6" w:rsidP="00C94CB6">
            <w:pPr>
              <w:jc w:val="center"/>
              <w:rPr>
                <w:rFonts w:ascii="Calibri" w:hAnsi="Calibri" w:cs="Calibri"/>
              </w:rPr>
            </w:pPr>
            <w:r w:rsidRPr="00436D7B">
              <w:rPr>
                <w:rFonts w:ascii="Calibri" w:hAnsi="Calibri" w:cs="Calibri"/>
              </w:rPr>
              <w:t>10-0-0</w:t>
            </w:r>
          </w:p>
        </w:tc>
        <w:tc>
          <w:tcPr>
            <w:tcW w:w="841" w:type="dxa"/>
          </w:tcPr>
          <w:p w14:paraId="4A890648"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5C2D4FF" w14:textId="77777777" w:rsidR="00C94CB6" w:rsidRPr="00436D7B" w:rsidRDefault="00C94CB6" w:rsidP="00C94CB6">
            <w:pPr>
              <w:jc w:val="center"/>
              <w:rPr>
                <w:rFonts w:ascii="Calibri" w:hAnsi="Calibri" w:cs="Calibri"/>
              </w:rPr>
            </w:pPr>
            <w:r w:rsidRPr="00436D7B">
              <w:rPr>
                <w:rFonts w:ascii="Calibri" w:hAnsi="Calibri" w:cs="Calibri"/>
              </w:rPr>
              <w:t>2</w:t>
            </w:r>
          </w:p>
        </w:tc>
        <w:tc>
          <w:tcPr>
            <w:tcW w:w="993" w:type="dxa"/>
            <w:tcBorders>
              <w:right w:val="single" w:sz="12" w:space="0" w:color="auto"/>
            </w:tcBorders>
          </w:tcPr>
          <w:p w14:paraId="1E71F023" w14:textId="77777777" w:rsidR="00C94CB6" w:rsidRPr="00436D7B" w:rsidRDefault="00C94CB6" w:rsidP="00C94CB6">
            <w:pPr>
              <w:jc w:val="center"/>
              <w:rPr>
                <w:rFonts w:ascii="Calibri" w:hAnsi="Calibri" w:cs="Calibri"/>
              </w:rPr>
            </w:pPr>
            <w:r w:rsidRPr="00436D7B">
              <w:rPr>
                <w:rFonts w:ascii="Calibri" w:hAnsi="Calibri" w:cs="Calibri"/>
              </w:rPr>
              <w:t>2/ZS</w:t>
            </w:r>
          </w:p>
        </w:tc>
      </w:tr>
      <w:tr w:rsidR="00C94CB6" w:rsidRPr="003C017E" w14:paraId="1FEAE5B6" w14:textId="77777777" w:rsidTr="00C94CB6">
        <w:trPr>
          <w:trHeight w:val="170"/>
          <w:jc w:val="center"/>
        </w:trPr>
        <w:tc>
          <w:tcPr>
            <w:tcW w:w="4225" w:type="dxa"/>
            <w:tcBorders>
              <w:left w:val="single" w:sz="12" w:space="0" w:color="auto"/>
            </w:tcBorders>
          </w:tcPr>
          <w:p w14:paraId="342415B1" w14:textId="77777777" w:rsidR="00C94CB6" w:rsidRPr="00436D7B" w:rsidRDefault="00C94CB6" w:rsidP="00C94CB6">
            <w:pPr>
              <w:jc w:val="both"/>
              <w:rPr>
                <w:rFonts w:ascii="Calibri" w:hAnsi="Calibri" w:cs="Calibri"/>
              </w:rPr>
            </w:pPr>
            <w:r w:rsidRPr="00436D7B">
              <w:rPr>
                <w:rFonts w:ascii="Calibri" w:hAnsi="Calibri" w:cs="Calibri"/>
              </w:rPr>
              <w:t xml:space="preserve">Příprava diplomová práce </w:t>
            </w:r>
          </w:p>
        </w:tc>
        <w:tc>
          <w:tcPr>
            <w:tcW w:w="987" w:type="dxa"/>
          </w:tcPr>
          <w:p w14:paraId="6760FFA4" w14:textId="77777777" w:rsidR="00C94CB6" w:rsidRPr="00436D7B" w:rsidRDefault="00C94CB6" w:rsidP="00C94CB6">
            <w:pPr>
              <w:jc w:val="center"/>
              <w:rPr>
                <w:rFonts w:ascii="Calibri" w:hAnsi="Calibri" w:cs="Calibri"/>
              </w:rPr>
            </w:pPr>
            <w:r w:rsidRPr="00436D7B">
              <w:rPr>
                <w:rFonts w:ascii="Calibri" w:hAnsi="Calibri" w:cs="Calibri"/>
              </w:rPr>
              <w:t>80 h</w:t>
            </w:r>
          </w:p>
        </w:tc>
        <w:tc>
          <w:tcPr>
            <w:tcW w:w="841" w:type="dxa"/>
          </w:tcPr>
          <w:p w14:paraId="0F3C1657"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Pr>
          <w:p w14:paraId="0F31C054" w14:textId="77777777" w:rsidR="00C94CB6" w:rsidRPr="00436D7B" w:rsidRDefault="00C94CB6" w:rsidP="00C94CB6">
            <w:pPr>
              <w:jc w:val="center"/>
              <w:rPr>
                <w:rFonts w:ascii="Calibri" w:hAnsi="Calibri" w:cs="Calibri"/>
              </w:rPr>
            </w:pPr>
            <w:r w:rsidRPr="00436D7B">
              <w:rPr>
                <w:rFonts w:ascii="Calibri" w:hAnsi="Calibri" w:cs="Calibri"/>
              </w:rPr>
              <w:t>15</w:t>
            </w:r>
          </w:p>
        </w:tc>
        <w:tc>
          <w:tcPr>
            <w:tcW w:w="993" w:type="dxa"/>
            <w:tcBorders>
              <w:right w:val="single" w:sz="12" w:space="0" w:color="auto"/>
            </w:tcBorders>
          </w:tcPr>
          <w:p w14:paraId="02AC1D41" w14:textId="77777777" w:rsidR="00C94CB6" w:rsidRPr="00436D7B" w:rsidRDefault="00C94CB6" w:rsidP="00C94CB6">
            <w:pPr>
              <w:jc w:val="center"/>
              <w:rPr>
                <w:rFonts w:ascii="Calibri" w:hAnsi="Calibri" w:cs="Calibri"/>
              </w:rPr>
            </w:pPr>
            <w:r w:rsidRPr="00436D7B">
              <w:rPr>
                <w:rFonts w:ascii="Calibri" w:hAnsi="Calibri" w:cs="Calibri"/>
              </w:rPr>
              <w:t>2/LS</w:t>
            </w:r>
          </w:p>
        </w:tc>
      </w:tr>
      <w:tr w:rsidR="00C94CB6" w:rsidRPr="003C017E" w14:paraId="23C140C3" w14:textId="77777777" w:rsidTr="00C94CB6">
        <w:trPr>
          <w:trHeight w:val="170"/>
          <w:jc w:val="center"/>
        </w:trPr>
        <w:tc>
          <w:tcPr>
            <w:tcW w:w="4225" w:type="dxa"/>
            <w:tcBorders>
              <w:left w:val="single" w:sz="12" w:space="0" w:color="auto"/>
              <w:bottom w:val="single" w:sz="12" w:space="0" w:color="auto"/>
            </w:tcBorders>
          </w:tcPr>
          <w:p w14:paraId="117B3936" w14:textId="77777777" w:rsidR="00C94CB6" w:rsidRPr="00436D7B" w:rsidRDefault="00C94CB6" w:rsidP="00C94CB6">
            <w:pPr>
              <w:jc w:val="both"/>
              <w:rPr>
                <w:rFonts w:ascii="Calibri" w:hAnsi="Calibri" w:cs="Calibri"/>
              </w:rPr>
            </w:pPr>
            <w:r w:rsidRPr="00436D7B">
              <w:rPr>
                <w:rFonts w:ascii="Calibri" w:hAnsi="Calibri" w:cs="Calibri"/>
              </w:rPr>
              <w:t>Odborná praxe 2</w:t>
            </w:r>
          </w:p>
        </w:tc>
        <w:tc>
          <w:tcPr>
            <w:tcW w:w="987" w:type="dxa"/>
            <w:tcBorders>
              <w:bottom w:val="single" w:sz="12" w:space="0" w:color="auto"/>
            </w:tcBorders>
          </w:tcPr>
          <w:p w14:paraId="3F4E78AD" w14:textId="77777777" w:rsidR="00C94CB6" w:rsidRPr="00436D7B" w:rsidRDefault="00C94CB6" w:rsidP="00C94CB6">
            <w:pPr>
              <w:jc w:val="center"/>
              <w:rPr>
                <w:rFonts w:ascii="Calibri" w:hAnsi="Calibri" w:cs="Calibri"/>
              </w:rPr>
            </w:pPr>
            <w:r w:rsidRPr="00436D7B">
              <w:rPr>
                <w:rFonts w:ascii="Calibri" w:hAnsi="Calibri" w:cs="Calibri"/>
              </w:rPr>
              <w:t>120 h</w:t>
            </w:r>
          </w:p>
        </w:tc>
        <w:tc>
          <w:tcPr>
            <w:tcW w:w="841" w:type="dxa"/>
            <w:tcBorders>
              <w:bottom w:val="single" w:sz="12" w:space="0" w:color="auto"/>
            </w:tcBorders>
          </w:tcPr>
          <w:p w14:paraId="40785732" w14:textId="77777777" w:rsidR="00C94CB6" w:rsidRPr="00436D7B" w:rsidRDefault="00C94CB6" w:rsidP="00C94CB6">
            <w:pPr>
              <w:jc w:val="center"/>
              <w:rPr>
                <w:rFonts w:ascii="Calibri" w:hAnsi="Calibri" w:cs="Calibri"/>
              </w:rPr>
            </w:pPr>
            <w:r w:rsidRPr="00436D7B">
              <w:rPr>
                <w:rFonts w:ascii="Calibri" w:hAnsi="Calibri" w:cs="Calibri"/>
              </w:rPr>
              <w:t>z</w:t>
            </w:r>
          </w:p>
        </w:tc>
        <w:tc>
          <w:tcPr>
            <w:tcW w:w="708" w:type="dxa"/>
            <w:tcBorders>
              <w:bottom w:val="single" w:sz="12" w:space="0" w:color="auto"/>
            </w:tcBorders>
          </w:tcPr>
          <w:p w14:paraId="63B5E48A" w14:textId="77777777" w:rsidR="00C94CB6" w:rsidRPr="00436D7B" w:rsidRDefault="00C94CB6" w:rsidP="00C94CB6">
            <w:pPr>
              <w:jc w:val="center"/>
              <w:rPr>
                <w:rFonts w:ascii="Calibri" w:hAnsi="Calibri" w:cs="Calibri"/>
              </w:rPr>
            </w:pPr>
            <w:r w:rsidRPr="00436D7B">
              <w:rPr>
                <w:rFonts w:ascii="Calibri" w:hAnsi="Calibri" w:cs="Calibri"/>
              </w:rPr>
              <w:t>9</w:t>
            </w:r>
          </w:p>
        </w:tc>
        <w:tc>
          <w:tcPr>
            <w:tcW w:w="993" w:type="dxa"/>
            <w:tcBorders>
              <w:bottom w:val="single" w:sz="12" w:space="0" w:color="auto"/>
              <w:right w:val="single" w:sz="12" w:space="0" w:color="auto"/>
            </w:tcBorders>
          </w:tcPr>
          <w:p w14:paraId="540D77FE" w14:textId="77777777" w:rsidR="00C94CB6" w:rsidRPr="00436D7B" w:rsidRDefault="00C94CB6" w:rsidP="00C94CB6">
            <w:pPr>
              <w:jc w:val="center"/>
              <w:rPr>
                <w:rFonts w:ascii="Calibri" w:hAnsi="Calibri" w:cs="Calibri"/>
              </w:rPr>
            </w:pPr>
          </w:p>
        </w:tc>
      </w:tr>
      <w:tr w:rsidR="00C94CB6" w:rsidRPr="003C017E" w14:paraId="3602BB4D" w14:textId="77777777" w:rsidTr="00C94CB6">
        <w:trPr>
          <w:trHeight w:val="170"/>
          <w:jc w:val="center"/>
        </w:trPr>
        <w:tc>
          <w:tcPr>
            <w:tcW w:w="7754" w:type="dxa"/>
            <w:gridSpan w:val="5"/>
            <w:tcBorders>
              <w:top w:val="single" w:sz="12" w:space="0" w:color="auto"/>
              <w:left w:val="single" w:sz="12" w:space="0" w:color="auto"/>
              <w:right w:val="single" w:sz="12" w:space="0" w:color="auto"/>
            </w:tcBorders>
            <w:vAlign w:val="center"/>
          </w:tcPr>
          <w:p w14:paraId="47DE4B7C" w14:textId="77777777" w:rsidR="00C94CB6" w:rsidRPr="00436D7B" w:rsidRDefault="00C94CB6" w:rsidP="00C94CB6">
            <w:pPr>
              <w:rPr>
                <w:rFonts w:ascii="Calibri" w:hAnsi="Calibri" w:cs="Calibri"/>
              </w:rPr>
            </w:pPr>
            <w:r w:rsidRPr="003C017E">
              <w:rPr>
                <w:rFonts w:ascii="Calibri" w:hAnsi="Calibri" w:cs="Calibri"/>
                <w:b/>
                <w:bCs/>
                <w:szCs w:val="22"/>
              </w:rPr>
              <w:t>BLOK B - povinně volitelné předměty</w:t>
            </w:r>
          </w:p>
        </w:tc>
      </w:tr>
      <w:tr w:rsidR="00C94CB6" w:rsidRPr="003C017E" w14:paraId="581638F3" w14:textId="77777777" w:rsidTr="00C94CB6">
        <w:trPr>
          <w:jc w:val="center"/>
        </w:trPr>
        <w:tc>
          <w:tcPr>
            <w:tcW w:w="4225" w:type="dxa"/>
            <w:tcBorders>
              <w:top w:val="single" w:sz="12" w:space="0" w:color="auto"/>
              <w:left w:val="single" w:sz="12" w:space="0" w:color="auto"/>
              <w:bottom w:val="single" w:sz="4" w:space="0" w:color="auto"/>
            </w:tcBorders>
          </w:tcPr>
          <w:p w14:paraId="21D837FD" w14:textId="0A4D99B2" w:rsidR="00C94CB6" w:rsidRPr="00436D7B" w:rsidRDefault="00C94CB6" w:rsidP="00C94CB6">
            <w:pPr>
              <w:jc w:val="both"/>
              <w:rPr>
                <w:rFonts w:ascii="Calibri" w:hAnsi="Calibri"/>
              </w:rPr>
            </w:pPr>
            <w:del w:id="683" w:author="Pavla Trefilová" w:date="2023-06-05T10:43:00Z">
              <w:r w:rsidRPr="00436D7B" w:rsidDel="00093999">
                <w:rPr>
                  <w:rFonts w:ascii="Calibri" w:hAnsi="Calibri"/>
                </w:rPr>
                <w:delText>Management značky</w:delText>
              </w:r>
            </w:del>
            <w:ins w:id="684" w:author="Pavla Trefilová" w:date="2023-06-05T10:43:00Z">
              <w:r w:rsidR="00093999">
                <w:rPr>
                  <w:rFonts w:ascii="Calibri" w:hAnsi="Calibri"/>
                </w:rPr>
                <w:t>Brand Management</w:t>
              </w:r>
            </w:ins>
            <w:r w:rsidRPr="00436D7B">
              <w:rPr>
                <w:rFonts w:ascii="Calibri" w:hAnsi="Calibri"/>
              </w:rPr>
              <w:t xml:space="preserve"> </w:t>
            </w:r>
          </w:p>
        </w:tc>
        <w:tc>
          <w:tcPr>
            <w:tcW w:w="987" w:type="dxa"/>
            <w:tcBorders>
              <w:top w:val="single" w:sz="12" w:space="0" w:color="auto"/>
              <w:bottom w:val="single" w:sz="4" w:space="0" w:color="auto"/>
            </w:tcBorders>
          </w:tcPr>
          <w:p w14:paraId="7EE8B588"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12" w:space="0" w:color="auto"/>
              <w:bottom w:val="single" w:sz="4" w:space="0" w:color="auto"/>
            </w:tcBorders>
          </w:tcPr>
          <w:p w14:paraId="40890D54"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12" w:space="0" w:color="auto"/>
              <w:bottom w:val="single" w:sz="4" w:space="0" w:color="auto"/>
            </w:tcBorders>
          </w:tcPr>
          <w:p w14:paraId="64D13125"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12" w:space="0" w:color="auto"/>
              <w:bottom w:val="single" w:sz="4" w:space="0" w:color="auto"/>
              <w:right w:val="single" w:sz="12" w:space="0" w:color="auto"/>
            </w:tcBorders>
          </w:tcPr>
          <w:p w14:paraId="48574C48" w14:textId="77777777" w:rsidR="00C94CB6" w:rsidRPr="00436D7B" w:rsidRDefault="00C94CB6" w:rsidP="00C94CB6">
            <w:pPr>
              <w:jc w:val="center"/>
              <w:rPr>
                <w:rFonts w:ascii="Calibri" w:hAnsi="Calibri"/>
              </w:rPr>
            </w:pPr>
            <w:r w:rsidRPr="00436D7B">
              <w:rPr>
                <w:rFonts w:ascii="Calibri" w:hAnsi="Calibri"/>
              </w:rPr>
              <w:t>1/ZS</w:t>
            </w:r>
          </w:p>
        </w:tc>
      </w:tr>
      <w:tr w:rsidR="00C94CB6" w:rsidRPr="003C017E" w14:paraId="1BDDC994" w14:textId="77777777" w:rsidTr="00C94CB6">
        <w:trPr>
          <w:jc w:val="center"/>
        </w:trPr>
        <w:tc>
          <w:tcPr>
            <w:tcW w:w="4225" w:type="dxa"/>
            <w:tcBorders>
              <w:top w:val="single" w:sz="8" w:space="0" w:color="auto"/>
              <w:left w:val="single" w:sz="12" w:space="0" w:color="auto"/>
              <w:bottom w:val="single" w:sz="4" w:space="0" w:color="auto"/>
            </w:tcBorders>
          </w:tcPr>
          <w:p w14:paraId="6793B777" w14:textId="77777777" w:rsidR="00C94CB6" w:rsidRPr="00436D7B" w:rsidRDefault="00C94CB6" w:rsidP="00C94CB6">
            <w:pPr>
              <w:jc w:val="both"/>
              <w:rPr>
                <w:rFonts w:ascii="Calibri" w:hAnsi="Calibri"/>
              </w:rPr>
            </w:pPr>
            <w:r w:rsidRPr="00436D7B">
              <w:rPr>
                <w:rFonts w:ascii="Calibri" w:hAnsi="Calibri"/>
              </w:rPr>
              <w:t xml:space="preserve">Chování spotřebitele </w:t>
            </w:r>
          </w:p>
        </w:tc>
        <w:tc>
          <w:tcPr>
            <w:tcW w:w="987" w:type="dxa"/>
            <w:tcBorders>
              <w:top w:val="single" w:sz="8" w:space="0" w:color="auto"/>
              <w:bottom w:val="single" w:sz="4" w:space="0" w:color="auto"/>
            </w:tcBorders>
          </w:tcPr>
          <w:p w14:paraId="28F22D5E"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6DC34085"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768F1231"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9B9E6F2" w14:textId="77777777" w:rsidR="00C94CB6" w:rsidRPr="00436D7B" w:rsidRDefault="00C94CB6" w:rsidP="00C94CB6">
            <w:pPr>
              <w:jc w:val="center"/>
              <w:rPr>
                <w:rFonts w:ascii="Calibri" w:hAnsi="Calibri"/>
              </w:rPr>
            </w:pPr>
            <w:r w:rsidRPr="00436D7B">
              <w:rPr>
                <w:rFonts w:ascii="Calibri" w:hAnsi="Calibri"/>
              </w:rPr>
              <w:t>1/LS</w:t>
            </w:r>
          </w:p>
        </w:tc>
      </w:tr>
      <w:tr w:rsidR="00C94CB6" w:rsidRPr="003C017E" w14:paraId="618D5B91" w14:textId="77777777" w:rsidTr="00C94CB6">
        <w:trPr>
          <w:jc w:val="center"/>
        </w:trPr>
        <w:tc>
          <w:tcPr>
            <w:tcW w:w="4225" w:type="dxa"/>
            <w:tcBorders>
              <w:top w:val="single" w:sz="8" w:space="0" w:color="auto"/>
              <w:left w:val="single" w:sz="12" w:space="0" w:color="auto"/>
              <w:bottom w:val="single" w:sz="4" w:space="0" w:color="auto"/>
            </w:tcBorders>
          </w:tcPr>
          <w:p w14:paraId="268AE951" w14:textId="77777777" w:rsidR="00C94CB6" w:rsidRPr="00436D7B" w:rsidRDefault="00C94CB6" w:rsidP="00C94CB6">
            <w:pPr>
              <w:jc w:val="both"/>
              <w:rPr>
                <w:rFonts w:ascii="Calibri" w:hAnsi="Calibri"/>
              </w:rPr>
            </w:pPr>
            <w:r w:rsidRPr="00436D7B">
              <w:rPr>
                <w:rFonts w:ascii="Calibri" w:hAnsi="Calibri"/>
              </w:rPr>
              <w:t>Marketingová komunikace</w:t>
            </w:r>
          </w:p>
        </w:tc>
        <w:tc>
          <w:tcPr>
            <w:tcW w:w="987" w:type="dxa"/>
            <w:tcBorders>
              <w:top w:val="single" w:sz="8" w:space="0" w:color="auto"/>
              <w:bottom w:val="single" w:sz="4" w:space="0" w:color="auto"/>
            </w:tcBorders>
          </w:tcPr>
          <w:p w14:paraId="3A2584E5"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4C680F12"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4" w:space="0" w:color="auto"/>
            </w:tcBorders>
          </w:tcPr>
          <w:p w14:paraId="4F170320"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4" w:space="0" w:color="auto"/>
              <w:right w:val="single" w:sz="12" w:space="0" w:color="auto"/>
            </w:tcBorders>
          </w:tcPr>
          <w:p w14:paraId="40DFB772"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5CD91A51" w14:textId="77777777" w:rsidTr="00C94CB6">
        <w:trPr>
          <w:jc w:val="center"/>
        </w:trPr>
        <w:tc>
          <w:tcPr>
            <w:tcW w:w="4225" w:type="dxa"/>
            <w:tcBorders>
              <w:top w:val="single" w:sz="8" w:space="0" w:color="auto"/>
              <w:left w:val="single" w:sz="12" w:space="0" w:color="auto"/>
              <w:bottom w:val="single" w:sz="4" w:space="0" w:color="auto"/>
            </w:tcBorders>
          </w:tcPr>
          <w:p w14:paraId="06FEAAA3" w14:textId="77777777" w:rsidR="00C94CB6" w:rsidRPr="00436D7B" w:rsidRDefault="00C94CB6" w:rsidP="00C94CB6">
            <w:pPr>
              <w:jc w:val="both"/>
              <w:rPr>
                <w:rFonts w:ascii="Calibri" w:hAnsi="Calibri"/>
              </w:rPr>
            </w:pPr>
            <w:r w:rsidRPr="00436D7B">
              <w:rPr>
                <w:rFonts w:ascii="Calibri" w:hAnsi="Calibri"/>
                <w:bCs/>
                <w:color w:val="000000"/>
                <w:szCs w:val="24"/>
              </w:rPr>
              <w:t>Materiálové a energetické úspory</w:t>
            </w:r>
          </w:p>
        </w:tc>
        <w:tc>
          <w:tcPr>
            <w:tcW w:w="987" w:type="dxa"/>
            <w:tcBorders>
              <w:top w:val="single" w:sz="8" w:space="0" w:color="auto"/>
              <w:bottom w:val="single" w:sz="4" w:space="0" w:color="auto"/>
            </w:tcBorders>
          </w:tcPr>
          <w:p w14:paraId="72E4E456" w14:textId="77777777" w:rsidR="00C94CB6" w:rsidRPr="00436D7B" w:rsidRDefault="00C94CB6" w:rsidP="00C94CB6">
            <w:pPr>
              <w:jc w:val="center"/>
              <w:rPr>
                <w:rFonts w:ascii="Calibri" w:hAnsi="Calibri"/>
              </w:rPr>
            </w:pPr>
            <w:r w:rsidRPr="00436D7B">
              <w:rPr>
                <w:rFonts w:ascii="Calibri" w:hAnsi="Calibri"/>
              </w:rPr>
              <w:t>10-0-0</w:t>
            </w:r>
          </w:p>
        </w:tc>
        <w:tc>
          <w:tcPr>
            <w:tcW w:w="841" w:type="dxa"/>
            <w:tcBorders>
              <w:top w:val="single" w:sz="8" w:space="0" w:color="auto"/>
              <w:bottom w:val="single" w:sz="4" w:space="0" w:color="auto"/>
            </w:tcBorders>
          </w:tcPr>
          <w:p w14:paraId="5218AF20"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18035072"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5231D584"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E33EE92" w14:textId="77777777" w:rsidTr="00C94CB6">
        <w:trPr>
          <w:jc w:val="center"/>
        </w:trPr>
        <w:tc>
          <w:tcPr>
            <w:tcW w:w="4225" w:type="dxa"/>
            <w:tcBorders>
              <w:top w:val="single" w:sz="8" w:space="0" w:color="auto"/>
              <w:left w:val="single" w:sz="12" w:space="0" w:color="auto"/>
              <w:bottom w:val="single" w:sz="4" w:space="0" w:color="auto"/>
            </w:tcBorders>
          </w:tcPr>
          <w:p w14:paraId="0FD38ED0" w14:textId="77777777" w:rsidR="00C94CB6" w:rsidRPr="00436D7B" w:rsidRDefault="00C94CB6" w:rsidP="00C94CB6">
            <w:pPr>
              <w:jc w:val="both"/>
              <w:rPr>
                <w:rFonts w:ascii="Calibri" w:hAnsi="Calibri"/>
              </w:rPr>
            </w:pPr>
            <w:r w:rsidRPr="00436D7B">
              <w:rPr>
                <w:rFonts w:ascii="Calibri" w:hAnsi="Calibri"/>
              </w:rPr>
              <w:lastRenderedPageBreak/>
              <w:t>Analýza životního prostředí</w:t>
            </w:r>
          </w:p>
        </w:tc>
        <w:tc>
          <w:tcPr>
            <w:tcW w:w="987" w:type="dxa"/>
            <w:tcBorders>
              <w:top w:val="single" w:sz="8" w:space="0" w:color="auto"/>
              <w:bottom w:val="single" w:sz="4" w:space="0" w:color="auto"/>
            </w:tcBorders>
          </w:tcPr>
          <w:p w14:paraId="421A7EEE" w14:textId="77777777" w:rsidR="00C94CB6" w:rsidRPr="00436D7B" w:rsidRDefault="00C94CB6" w:rsidP="00C94CB6">
            <w:pPr>
              <w:jc w:val="center"/>
              <w:rPr>
                <w:rFonts w:ascii="Calibri" w:hAnsi="Calibri"/>
              </w:rPr>
            </w:pPr>
            <w:r w:rsidRPr="00436D7B">
              <w:rPr>
                <w:rFonts w:ascii="Calibri" w:hAnsi="Calibri"/>
              </w:rPr>
              <w:t>5-0-5</w:t>
            </w:r>
          </w:p>
        </w:tc>
        <w:tc>
          <w:tcPr>
            <w:tcW w:w="841" w:type="dxa"/>
            <w:tcBorders>
              <w:top w:val="single" w:sz="8" w:space="0" w:color="auto"/>
              <w:bottom w:val="single" w:sz="4" w:space="0" w:color="auto"/>
            </w:tcBorders>
          </w:tcPr>
          <w:p w14:paraId="0D84413D" w14:textId="77777777" w:rsidR="00C94CB6" w:rsidRPr="00436D7B" w:rsidRDefault="00C94CB6" w:rsidP="00C94CB6">
            <w:pPr>
              <w:jc w:val="center"/>
              <w:rPr>
                <w:rFonts w:ascii="Calibri" w:hAnsi="Calibri"/>
              </w:rPr>
            </w:pPr>
            <w:r w:rsidRPr="00436D7B">
              <w:rPr>
                <w:rFonts w:ascii="Calibri" w:hAnsi="Calibri"/>
              </w:rPr>
              <w:t>klz</w:t>
            </w:r>
          </w:p>
        </w:tc>
        <w:tc>
          <w:tcPr>
            <w:tcW w:w="708" w:type="dxa"/>
            <w:tcBorders>
              <w:top w:val="single" w:sz="8" w:space="0" w:color="auto"/>
              <w:bottom w:val="single" w:sz="4" w:space="0" w:color="auto"/>
            </w:tcBorders>
          </w:tcPr>
          <w:p w14:paraId="25C76D4B" w14:textId="77777777" w:rsidR="00C94CB6" w:rsidRPr="00436D7B" w:rsidRDefault="00C94CB6" w:rsidP="00C94CB6">
            <w:pPr>
              <w:jc w:val="center"/>
              <w:rPr>
                <w:rFonts w:ascii="Calibri" w:hAnsi="Calibri"/>
              </w:rPr>
            </w:pPr>
            <w:r w:rsidRPr="00436D7B">
              <w:rPr>
                <w:rFonts w:ascii="Calibri" w:hAnsi="Calibri"/>
              </w:rPr>
              <w:t>3</w:t>
            </w:r>
          </w:p>
        </w:tc>
        <w:tc>
          <w:tcPr>
            <w:tcW w:w="993" w:type="dxa"/>
            <w:tcBorders>
              <w:top w:val="single" w:sz="8" w:space="0" w:color="auto"/>
              <w:bottom w:val="single" w:sz="4" w:space="0" w:color="auto"/>
              <w:right w:val="single" w:sz="12" w:space="0" w:color="auto"/>
            </w:tcBorders>
          </w:tcPr>
          <w:p w14:paraId="6EB8AF8F" w14:textId="77777777" w:rsidR="00C94CB6" w:rsidRPr="00436D7B" w:rsidRDefault="00C94CB6" w:rsidP="00C94CB6">
            <w:pPr>
              <w:jc w:val="center"/>
              <w:rPr>
                <w:rFonts w:ascii="Calibri" w:hAnsi="Calibri"/>
              </w:rPr>
            </w:pPr>
            <w:r w:rsidRPr="00436D7B">
              <w:rPr>
                <w:rFonts w:ascii="Calibri" w:hAnsi="Calibri"/>
              </w:rPr>
              <w:t>2/ZS</w:t>
            </w:r>
          </w:p>
        </w:tc>
      </w:tr>
      <w:tr w:rsidR="00C94CB6" w:rsidRPr="003C017E" w14:paraId="3965F1A8" w14:textId="77777777" w:rsidTr="00C94CB6">
        <w:trPr>
          <w:jc w:val="center"/>
        </w:trPr>
        <w:tc>
          <w:tcPr>
            <w:tcW w:w="4225" w:type="dxa"/>
            <w:tcBorders>
              <w:top w:val="single" w:sz="8" w:space="0" w:color="auto"/>
              <w:left w:val="single" w:sz="12" w:space="0" w:color="auto"/>
              <w:bottom w:val="single" w:sz="12" w:space="0" w:color="auto"/>
            </w:tcBorders>
          </w:tcPr>
          <w:p w14:paraId="695426FC" w14:textId="77777777" w:rsidR="00C94CB6" w:rsidRPr="00436D7B" w:rsidRDefault="00C94CB6" w:rsidP="00C94CB6">
            <w:pPr>
              <w:jc w:val="both"/>
              <w:rPr>
                <w:rFonts w:ascii="Calibri" w:hAnsi="Calibri"/>
              </w:rPr>
            </w:pPr>
            <w:r w:rsidRPr="00436D7B">
              <w:rPr>
                <w:rFonts w:ascii="Calibri" w:hAnsi="Calibri"/>
              </w:rPr>
              <w:t xml:space="preserve">Řízení podnikových procesů </w:t>
            </w:r>
          </w:p>
        </w:tc>
        <w:tc>
          <w:tcPr>
            <w:tcW w:w="987" w:type="dxa"/>
            <w:tcBorders>
              <w:top w:val="single" w:sz="8" w:space="0" w:color="auto"/>
              <w:bottom w:val="single" w:sz="12" w:space="0" w:color="auto"/>
            </w:tcBorders>
          </w:tcPr>
          <w:p w14:paraId="5C688A7B" w14:textId="77777777" w:rsidR="00C94CB6" w:rsidRPr="00436D7B" w:rsidRDefault="00C94CB6" w:rsidP="00C94CB6">
            <w:pPr>
              <w:jc w:val="center"/>
              <w:rPr>
                <w:rFonts w:ascii="Calibri" w:hAnsi="Calibri"/>
              </w:rPr>
            </w:pPr>
            <w:r w:rsidRPr="00436D7B">
              <w:rPr>
                <w:rFonts w:ascii="Calibri" w:hAnsi="Calibri"/>
              </w:rPr>
              <w:t>15-0-0</w:t>
            </w:r>
          </w:p>
        </w:tc>
        <w:tc>
          <w:tcPr>
            <w:tcW w:w="841" w:type="dxa"/>
            <w:tcBorders>
              <w:top w:val="single" w:sz="8" w:space="0" w:color="auto"/>
              <w:bottom w:val="single" w:sz="12" w:space="0" w:color="auto"/>
            </w:tcBorders>
          </w:tcPr>
          <w:p w14:paraId="319570F8" w14:textId="77777777" w:rsidR="00C94CB6" w:rsidRPr="00436D7B" w:rsidRDefault="00C94CB6" w:rsidP="00C94CB6">
            <w:pPr>
              <w:jc w:val="center"/>
              <w:rPr>
                <w:rFonts w:ascii="Calibri" w:hAnsi="Calibri"/>
              </w:rPr>
            </w:pPr>
            <w:r w:rsidRPr="00436D7B">
              <w:rPr>
                <w:rFonts w:ascii="Calibri" w:hAnsi="Calibri"/>
              </w:rPr>
              <w:t>z, zk</w:t>
            </w:r>
          </w:p>
        </w:tc>
        <w:tc>
          <w:tcPr>
            <w:tcW w:w="708" w:type="dxa"/>
            <w:tcBorders>
              <w:top w:val="single" w:sz="8" w:space="0" w:color="auto"/>
              <w:bottom w:val="single" w:sz="12" w:space="0" w:color="auto"/>
            </w:tcBorders>
          </w:tcPr>
          <w:p w14:paraId="4D1B9D3B" w14:textId="77777777" w:rsidR="00C94CB6" w:rsidRPr="00436D7B" w:rsidRDefault="00C94CB6" w:rsidP="00C94CB6">
            <w:pPr>
              <w:jc w:val="center"/>
              <w:rPr>
                <w:rFonts w:ascii="Calibri" w:hAnsi="Calibri"/>
              </w:rPr>
            </w:pPr>
            <w:r w:rsidRPr="00436D7B">
              <w:rPr>
                <w:rFonts w:ascii="Calibri" w:hAnsi="Calibri"/>
              </w:rPr>
              <w:t>4</w:t>
            </w:r>
          </w:p>
        </w:tc>
        <w:tc>
          <w:tcPr>
            <w:tcW w:w="993" w:type="dxa"/>
            <w:tcBorders>
              <w:top w:val="single" w:sz="8" w:space="0" w:color="auto"/>
              <w:bottom w:val="single" w:sz="12" w:space="0" w:color="auto"/>
              <w:right w:val="single" w:sz="12" w:space="0" w:color="auto"/>
            </w:tcBorders>
          </w:tcPr>
          <w:p w14:paraId="376BB0AF" w14:textId="77777777" w:rsidR="00C94CB6" w:rsidRPr="00436D7B" w:rsidRDefault="00C94CB6" w:rsidP="00C94CB6">
            <w:pPr>
              <w:jc w:val="center"/>
              <w:rPr>
                <w:rFonts w:ascii="Calibri" w:hAnsi="Calibri"/>
              </w:rPr>
            </w:pPr>
            <w:r w:rsidRPr="00436D7B">
              <w:rPr>
                <w:rFonts w:ascii="Calibri" w:hAnsi="Calibri"/>
              </w:rPr>
              <w:t>2/ZS</w:t>
            </w:r>
          </w:p>
        </w:tc>
      </w:tr>
    </w:tbl>
    <w:p w14:paraId="16F489D5" w14:textId="77777777" w:rsidR="00C94CB6" w:rsidRPr="003C017E" w:rsidRDefault="00C94CB6" w:rsidP="00C94CB6">
      <w:pPr>
        <w:jc w:val="center"/>
        <w:rPr>
          <w:rFonts w:ascii="Calibri" w:hAnsi="Calibri" w:cs="Calibri"/>
          <w:i/>
          <w:color w:val="FF0000"/>
          <w:szCs w:val="22"/>
        </w:rPr>
      </w:pPr>
    </w:p>
    <w:p w14:paraId="3E587503" w14:textId="77777777" w:rsidR="00C94CB6" w:rsidRPr="003C017E" w:rsidRDefault="00C94CB6" w:rsidP="00C94CB6">
      <w:pPr>
        <w:spacing w:after="120"/>
        <w:jc w:val="both"/>
        <w:rPr>
          <w:rFonts w:ascii="Calibri" w:hAnsi="Calibri" w:cs="Calibri"/>
          <w:sz w:val="22"/>
          <w:szCs w:val="22"/>
        </w:rPr>
      </w:pPr>
      <w:bookmarkStart w:id="685" w:name="_Hlk136853615"/>
      <w:r w:rsidRPr="003C017E">
        <w:rPr>
          <w:rFonts w:ascii="Calibri" w:hAnsi="Calibri" w:cs="Calibri"/>
          <w:sz w:val="22"/>
          <w:szCs w:val="22"/>
        </w:rPr>
        <w:t xml:space="preserve">Výuka v kombinované formě studia je organizována v pátek odpoledne a v sobotu jednou za dva týdny pro </w:t>
      </w:r>
      <w:r>
        <w:rPr>
          <w:rFonts w:ascii="Calibri" w:hAnsi="Calibri" w:cs="Calibri"/>
          <w:sz w:val="22"/>
          <w:szCs w:val="22"/>
        </w:rPr>
        <w:t>magisterské</w:t>
      </w:r>
      <w:r w:rsidRPr="003C017E">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628DDC9D"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magisterského</w:t>
      </w:r>
      <w:r w:rsidRPr="003C017E">
        <w:rPr>
          <w:rFonts w:ascii="Calibri" w:hAnsi="Calibri" w:cs="Calibri"/>
          <w:sz w:val="22"/>
          <w:szCs w:val="22"/>
        </w:rPr>
        <w:t xml:space="preserve"> studia.</w:t>
      </w:r>
    </w:p>
    <w:bookmarkEnd w:id="685"/>
    <w:p w14:paraId="77555BC8" w14:textId="77777777" w:rsidR="00C94CB6" w:rsidRPr="003C017E" w:rsidRDefault="00C94CB6" w:rsidP="00C94CB6">
      <w:pPr>
        <w:rPr>
          <w:rFonts w:ascii="Calibri" w:hAnsi="Calibri" w:cs="Calibri"/>
          <w:sz w:val="22"/>
          <w:szCs w:val="22"/>
        </w:rPr>
      </w:pPr>
    </w:p>
    <w:p w14:paraId="20AF0550" w14:textId="77777777" w:rsidR="00C94CB6" w:rsidRPr="003C017E" w:rsidRDefault="00C94CB6" w:rsidP="00C94CB6">
      <w:pPr>
        <w:keepNext/>
        <w:keepLines/>
        <w:spacing w:before="40"/>
        <w:jc w:val="center"/>
        <w:outlineLvl w:val="2"/>
        <w:rPr>
          <w:rFonts w:ascii="Calibri" w:hAnsi="Calibri" w:cs="Calibri"/>
          <w:b/>
          <w:sz w:val="24"/>
          <w:szCs w:val="24"/>
        </w:rPr>
      </w:pPr>
      <w:r w:rsidRPr="003C017E">
        <w:rPr>
          <w:rFonts w:ascii="Calibri" w:hAnsi="Calibri" w:cs="Calibri"/>
          <w:b/>
          <w:sz w:val="24"/>
          <w:szCs w:val="24"/>
        </w:rPr>
        <w:t>Standard 7.3</w:t>
      </w:r>
    </w:p>
    <w:p w14:paraId="756B9910" w14:textId="15984260"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Studijní opory pro kombinovanou formu studia jsou umístěny pro každý předmět na</w:t>
      </w:r>
      <w:r w:rsidRPr="003C017E">
        <w:rPr>
          <w:rFonts w:ascii="Calibri" w:hAnsi="Calibri" w:cs="Calibri"/>
          <w:color w:val="00B050"/>
          <w:sz w:val="22"/>
          <w:szCs w:val="22"/>
        </w:rPr>
        <w:t xml:space="preserve"> </w:t>
      </w:r>
      <w:hyperlink r:id="rId161" w:history="1">
        <w:r w:rsidRPr="00D07181">
          <w:rPr>
            <w:rStyle w:val="Hypertextovodkaz"/>
            <w:rFonts w:ascii="Calibri" w:hAnsi="Calibri" w:cs="Calibri"/>
            <w:i/>
            <w:sz w:val="22"/>
            <w:szCs w:val="22"/>
          </w:rPr>
          <w:t>LMS Moodle (manuální přihlášení)</w:t>
        </w:r>
      </w:hyperlink>
      <w:r w:rsidRPr="003C017E">
        <w:rPr>
          <w:rFonts w:ascii="Calibri" w:hAnsi="Calibri" w:cs="Calibri"/>
          <w:sz w:val="22"/>
          <w:szCs w:val="22"/>
        </w:rPr>
        <w:t>. Studijní opory pro povinné předměty 1. ročníku jsou k dispozici na následujících odkazech:</w:t>
      </w:r>
    </w:p>
    <w:p w14:paraId="3BDBF432" w14:textId="77777777" w:rsidR="00C94CB6" w:rsidRPr="003C017E" w:rsidRDefault="00C94CB6" w:rsidP="00C94CB6">
      <w:pPr>
        <w:jc w:val="both"/>
        <w:rPr>
          <w:rFonts w:ascii="Calibri" w:hAnsi="Calibri" w:cs="Calibri"/>
          <w:b/>
          <w:sz w:val="22"/>
          <w:szCs w:val="22"/>
        </w:rPr>
      </w:pPr>
      <w:r w:rsidRPr="003C017E">
        <w:rPr>
          <w:rFonts w:ascii="Calibri" w:hAnsi="Calibri" w:cs="Calibri"/>
          <w:b/>
          <w:sz w:val="22"/>
          <w:szCs w:val="22"/>
        </w:rPr>
        <w:t>Login: fame_hodnotitel</w:t>
      </w:r>
    </w:p>
    <w:p w14:paraId="003405E6" w14:textId="77777777" w:rsidR="00C94CB6" w:rsidRPr="003C017E" w:rsidRDefault="00C94CB6" w:rsidP="00C94CB6">
      <w:pPr>
        <w:spacing w:before="120" w:after="120"/>
        <w:jc w:val="both"/>
        <w:rPr>
          <w:rFonts w:ascii="Calibri" w:hAnsi="Calibri" w:cs="Calibri"/>
          <w:b/>
          <w:sz w:val="22"/>
          <w:szCs w:val="22"/>
        </w:rPr>
      </w:pPr>
      <w:r w:rsidRPr="003C017E">
        <w:rPr>
          <w:rFonts w:ascii="Calibri" w:hAnsi="Calibri" w:cs="Calibri"/>
          <w:b/>
          <w:sz w:val="22"/>
          <w:szCs w:val="22"/>
        </w:rPr>
        <w:t>Heslo: Akreditace-Fame2018</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C94CB6" w:rsidRPr="003C017E" w14:paraId="683E58C5" w14:textId="77777777" w:rsidTr="00C94CB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66D2F2F6" w14:textId="77777777" w:rsidR="00C94CB6" w:rsidRPr="003C017E" w:rsidRDefault="00C94CB6" w:rsidP="00C94CB6">
            <w:pPr>
              <w:jc w:val="center"/>
              <w:rPr>
                <w:rFonts w:ascii="Calibri" w:hAnsi="Calibri" w:cs="Calibri"/>
                <w:b/>
              </w:rPr>
            </w:pPr>
            <w:r w:rsidRPr="003C017E">
              <w:rPr>
                <w:rFonts w:ascii="Calibri" w:hAnsi="Calibri" w:cs="Calibr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45BFC03A" w14:textId="77777777" w:rsidR="00C94CB6" w:rsidRPr="003C017E" w:rsidRDefault="00C94CB6" w:rsidP="00C94CB6">
            <w:pPr>
              <w:jc w:val="center"/>
              <w:rPr>
                <w:rFonts w:ascii="Calibri" w:hAnsi="Calibri" w:cs="Calibri"/>
                <w:b/>
              </w:rPr>
            </w:pPr>
            <w:r w:rsidRPr="003C017E">
              <w:rPr>
                <w:rFonts w:ascii="Calibri" w:hAnsi="Calibri" w:cs="Calibri"/>
                <w:b/>
              </w:rPr>
              <w:t>Odkaz</w:t>
            </w:r>
          </w:p>
        </w:tc>
      </w:tr>
      <w:tr w:rsidR="00C94CB6" w:rsidRPr="003C017E" w14:paraId="161BAFAA" w14:textId="77777777" w:rsidTr="00C94CB6">
        <w:trPr>
          <w:jc w:val="center"/>
        </w:trPr>
        <w:tc>
          <w:tcPr>
            <w:tcW w:w="3735" w:type="dxa"/>
            <w:tcBorders>
              <w:left w:val="single" w:sz="12" w:space="0" w:color="auto"/>
              <w:right w:val="single" w:sz="12" w:space="0" w:color="auto"/>
            </w:tcBorders>
          </w:tcPr>
          <w:p w14:paraId="3AE06664" w14:textId="77777777" w:rsidR="00C94CB6" w:rsidRPr="0079329D" w:rsidRDefault="00C94CB6" w:rsidP="00C94CB6">
            <w:pPr>
              <w:rPr>
                <w:rFonts w:ascii="Calibri" w:hAnsi="Calibri" w:cs="Calibri"/>
                <w:b/>
              </w:rPr>
            </w:pPr>
            <w:r w:rsidRPr="0079329D">
              <w:rPr>
                <w:rFonts w:ascii="Calibri" w:hAnsi="Calibri" w:cs="Calibri"/>
                <w:b/>
              </w:rPr>
              <w:t>Mikroekonomie II</w:t>
            </w:r>
          </w:p>
        </w:tc>
        <w:tc>
          <w:tcPr>
            <w:tcW w:w="5055" w:type="dxa"/>
            <w:tcBorders>
              <w:left w:val="single" w:sz="12" w:space="0" w:color="auto"/>
              <w:right w:val="single" w:sz="12" w:space="0" w:color="auto"/>
            </w:tcBorders>
            <w:vAlign w:val="bottom"/>
          </w:tcPr>
          <w:p w14:paraId="4DC4E896" w14:textId="77777777" w:rsidR="00C94CB6" w:rsidRPr="00436D7B" w:rsidRDefault="00E502A2" w:rsidP="00C94CB6">
            <w:pPr>
              <w:rPr>
                <w:rFonts w:ascii="Calibri" w:hAnsi="Calibri" w:cs="Calibri"/>
                <w:color w:val="FF0000"/>
              </w:rPr>
            </w:pPr>
            <w:hyperlink r:id="rId162" w:history="1">
              <w:r w:rsidR="00C94CB6" w:rsidRPr="006D2C96">
                <w:rPr>
                  <w:rStyle w:val="Hypertextovodkaz"/>
                  <w:rFonts w:ascii="Calibri" w:hAnsi="Calibri" w:cs="Calibri"/>
                </w:rPr>
                <w:t>https://moodle.utb.cz/course/view.php?id=20512</w:t>
              </w:r>
            </w:hyperlink>
          </w:p>
        </w:tc>
      </w:tr>
      <w:tr w:rsidR="00C94CB6" w:rsidRPr="003C017E" w14:paraId="7FD18592" w14:textId="77777777" w:rsidTr="00C94CB6">
        <w:trPr>
          <w:jc w:val="center"/>
        </w:trPr>
        <w:tc>
          <w:tcPr>
            <w:tcW w:w="3735" w:type="dxa"/>
            <w:tcBorders>
              <w:left w:val="single" w:sz="12" w:space="0" w:color="auto"/>
              <w:right w:val="single" w:sz="12" w:space="0" w:color="auto"/>
            </w:tcBorders>
          </w:tcPr>
          <w:p w14:paraId="3F2ED92F" w14:textId="77777777" w:rsidR="00C94CB6" w:rsidRPr="0079329D" w:rsidRDefault="00C94CB6" w:rsidP="00C94CB6">
            <w:pPr>
              <w:rPr>
                <w:rFonts w:ascii="Calibri" w:hAnsi="Calibri" w:cs="Calibri"/>
                <w:b/>
              </w:rPr>
            </w:pPr>
            <w:r w:rsidRPr="0079329D">
              <w:rPr>
                <w:rFonts w:ascii="Calibri" w:hAnsi="Calibri" w:cs="Calibri"/>
                <w:b/>
              </w:rPr>
              <w:t>Makroekonomie II</w:t>
            </w:r>
          </w:p>
        </w:tc>
        <w:tc>
          <w:tcPr>
            <w:tcW w:w="5055" w:type="dxa"/>
            <w:tcBorders>
              <w:left w:val="single" w:sz="12" w:space="0" w:color="auto"/>
              <w:right w:val="single" w:sz="12" w:space="0" w:color="auto"/>
            </w:tcBorders>
            <w:vAlign w:val="bottom"/>
          </w:tcPr>
          <w:p w14:paraId="034EC468" w14:textId="77777777" w:rsidR="00C94CB6" w:rsidRPr="00436D7B" w:rsidRDefault="00E502A2" w:rsidP="00C94CB6">
            <w:pPr>
              <w:rPr>
                <w:rFonts w:ascii="Calibri" w:hAnsi="Calibri" w:cs="Calibri"/>
                <w:color w:val="FF0000"/>
              </w:rPr>
            </w:pPr>
            <w:hyperlink r:id="rId163" w:history="1">
              <w:r w:rsidR="00C94CB6" w:rsidRPr="006D2C96">
                <w:rPr>
                  <w:rStyle w:val="Hypertextovodkaz"/>
                  <w:rFonts w:ascii="Calibri" w:hAnsi="Calibri" w:cs="Calibri"/>
                </w:rPr>
                <w:t>https://moodle.utb.cz/course/view.php?id=21097</w:t>
              </w:r>
            </w:hyperlink>
          </w:p>
        </w:tc>
      </w:tr>
      <w:tr w:rsidR="00C94CB6" w:rsidRPr="003C017E" w14:paraId="460F7CB1" w14:textId="77777777" w:rsidTr="00C94CB6">
        <w:trPr>
          <w:jc w:val="center"/>
        </w:trPr>
        <w:tc>
          <w:tcPr>
            <w:tcW w:w="3735" w:type="dxa"/>
            <w:tcBorders>
              <w:left w:val="single" w:sz="12" w:space="0" w:color="auto"/>
              <w:right w:val="single" w:sz="12" w:space="0" w:color="auto"/>
            </w:tcBorders>
            <w:shd w:val="clear" w:color="auto" w:fill="auto"/>
          </w:tcPr>
          <w:p w14:paraId="23FE304C" w14:textId="77777777" w:rsidR="00C94CB6" w:rsidRPr="0079329D" w:rsidRDefault="00C94CB6" w:rsidP="00C94CB6">
            <w:pPr>
              <w:rPr>
                <w:rFonts w:ascii="Calibri" w:hAnsi="Calibri" w:cs="Calibri"/>
                <w:b/>
              </w:rPr>
            </w:pPr>
            <w:r w:rsidRPr="0079329D">
              <w:rPr>
                <w:rFonts w:ascii="Calibri" w:hAnsi="Calibri" w:cs="Calibri"/>
                <w:b/>
              </w:rPr>
              <w:t>Řízení procesů v organizacích</w:t>
            </w:r>
          </w:p>
        </w:tc>
        <w:tc>
          <w:tcPr>
            <w:tcW w:w="5055" w:type="dxa"/>
            <w:tcBorders>
              <w:left w:val="single" w:sz="12" w:space="0" w:color="auto"/>
              <w:right w:val="single" w:sz="12" w:space="0" w:color="auto"/>
            </w:tcBorders>
            <w:shd w:val="clear" w:color="auto" w:fill="auto"/>
            <w:vAlign w:val="bottom"/>
          </w:tcPr>
          <w:p w14:paraId="698FA08F" w14:textId="77777777" w:rsidR="00C94CB6" w:rsidRPr="00436D7B" w:rsidRDefault="00E502A2" w:rsidP="00C94CB6">
            <w:pPr>
              <w:rPr>
                <w:rFonts w:ascii="Calibri" w:hAnsi="Calibri" w:cs="Calibri"/>
                <w:color w:val="FF0000"/>
              </w:rPr>
            </w:pPr>
            <w:hyperlink r:id="rId164" w:history="1">
              <w:r w:rsidR="00C94CB6" w:rsidRPr="006D2C96">
                <w:rPr>
                  <w:rStyle w:val="Hypertextovodkaz"/>
                  <w:rFonts w:ascii="Calibri" w:hAnsi="Calibri" w:cs="Calibri"/>
                </w:rPr>
                <w:t>https://moodle.utb.cz/course/view.php?id=21117</w:t>
              </w:r>
            </w:hyperlink>
          </w:p>
        </w:tc>
      </w:tr>
      <w:tr w:rsidR="00C94CB6" w:rsidRPr="003C017E" w14:paraId="59397B1E" w14:textId="77777777" w:rsidTr="00C94CB6">
        <w:trPr>
          <w:jc w:val="center"/>
        </w:trPr>
        <w:tc>
          <w:tcPr>
            <w:tcW w:w="3735" w:type="dxa"/>
            <w:tcBorders>
              <w:left w:val="single" w:sz="12" w:space="0" w:color="auto"/>
              <w:right w:val="single" w:sz="12" w:space="0" w:color="auto"/>
            </w:tcBorders>
            <w:shd w:val="clear" w:color="auto" w:fill="auto"/>
          </w:tcPr>
          <w:p w14:paraId="5B2F7DF9" w14:textId="77777777" w:rsidR="00C94CB6" w:rsidRPr="0079329D" w:rsidRDefault="00C94CB6" w:rsidP="00C94CB6">
            <w:pPr>
              <w:rPr>
                <w:rFonts w:ascii="Calibri" w:hAnsi="Calibri" w:cs="Calibri"/>
                <w:b/>
              </w:rPr>
            </w:pPr>
            <w:r w:rsidRPr="0079329D">
              <w:rPr>
                <w:rFonts w:ascii="Calibri" w:hAnsi="Calibri" w:cs="Calibri"/>
                <w:b/>
              </w:rPr>
              <w:t>Strategický management</w:t>
            </w:r>
          </w:p>
        </w:tc>
        <w:tc>
          <w:tcPr>
            <w:tcW w:w="5055" w:type="dxa"/>
            <w:tcBorders>
              <w:left w:val="single" w:sz="12" w:space="0" w:color="auto"/>
              <w:right w:val="single" w:sz="12" w:space="0" w:color="auto"/>
            </w:tcBorders>
            <w:shd w:val="clear" w:color="auto" w:fill="auto"/>
            <w:vAlign w:val="bottom"/>
          </w:tcPr>
          <w:p w14:paraId="480093F8" w14:textId="77777777" w:rsidR="00C94CB6" w:rsidRPr="00436D7B" w:rsidRDefault="00E502A2" w:rsidP="00C94CB6">
            <w:pPr>
              <w:spacing w:line="252" w:lineRule="auto"/>
              <w:rPr>
                <w:rFonts w:ascii="Calibri" w:hAnsi="Calibri" w:cs="Calibri"/>
                <w:color w:val="FF0000"/>
              </w:rPr>
            </w:pPr>
            <w:hyperlink r:id="rId165" w:history="1">
              <w:r w:rsidR="00C94CB6" w:rsidRPr="006D2C96">
                <w:rPr>
                  <w:rStyle w:val="Hypertextovodkaz"/>
                  <w:rFonts w:ascii="Calibri" w:hAnsi="Calibri" w:cs="Calibri"/>
                </w:rPr>
                <w:t>https://moodle.utb.cz/course/view.php?id=21078</w:t>
              </w:r>
            </w:hyperlink>
          </w:p>
        </w:tc>
      </w:tr>
      <w:tr w:rsidR="00C94CB6" w:rsidRPr="003C017E" w14:paraId="0F37B612" w14:textId="77777777" w:rsidTr="00C94CB6">
        <w:trPr>
          <w:jc w:val="center"/>
        </w:trPr>
        <w:tc>
          <w:tcPr>
            <w:tcW w:w="3735" w:type="dxa"/>
            <w:tcBorders>
              <w:left w:val="single" w:sz="12" w:space="0" w:color="auto"/>
              <w:right w:val="single" w:sz="12" w:space="0" w:color="auto"/>
            </w:tcBorders>
            <w:shd w:val="clear" w:color="auto" w:fill="auto"/>
          </w:tcPr>
          <w:p w14:paraId="0D350891" w14:textId="7E8502C9" w:rsidR="00C94CB6" w:rsidRPr="0079329D" w:rsidRDefault="00093999" w:rsidP="00C94CB6">
            <w:pPr>
              <w:jc w:val="both"/>
              <w:rPr>
                <w:rFonts w:ascii="Calibri" w:hAnsi="Calibri" w:cs="Calibri"/>
                <w:b/>
              </w:rPr>
            </w:pPr>
            <w:ins w:id="686" w:author="Pavla Trefilová" w:date="2023-06-05T10:33:00Z">
              <w:r w:rsidRPr="00093999">
                <w:rPr>
                  <w:rFonts w:ascii="Calibri" w:hAnsi="Calibri" w:cs="Calibri"/>
                  <w:b/>
                </w:rPr>
                <w:t>Brand Management</w:t>
              </w:r>
            </w:ins>
            <w:del w:id="687" w:author="Pavla Trefilová" w:date="2023-06-05T10:33:00Z">
              <w:r w:rsidR="00C94CB6" w:rsidRPr="0079329D" w:rsidDel="00093999">
                <w:rPr>
                  <w:rFonts w:ascii="Calibri" w:hAnsi="Calibri" w:cs="Calibri"/>
                  <w:b/>
                </w:rPr>
                <w:delText>Management značky</w:delText>
              </w:r>
            </w:del>
          </w:p>
        </w:tc>
        <w:tc>
          <w:tcPr>
            <w:tcW w:w="5055" w:type="dxa"/>
            <w:tcBorders>
              <w:left w:val="single" w:sz="12" w:space="0" w:color="auto"/>
              <w:right w:val="single" w:sz="12" w:space="0" w:color="auto"/>
            </w:tcBorders>
            <w:shd w:val="clear" w:color="auto" w:fill="auto"/>
            <w:vAlign w:val="bottom"/>
          </w:tcPr>
          <w:p w14:paraId="46964DE9" w14:textId="2D0E1D2C" w:rsidR="00C94CB6" w:rsidRPr="00436D7B" w:rsidRDefault="00644BBC" w:rsidP="00C94CB6">
            <w:pPr>
              <w:rPr>
                <w:rFonts w:ascii="Calibri" w:hAnsi="Calibri" w:cs="Calibri"/>
              </w:rPr>
            </w:pPr>
            <w:del w:id="688" w:author="Pavla Trefilová" w:date="2023-06-05T10:35:00Z">
              <w:r w:rsidDel="00093999">
                <w:fldChar w:fldCharType="begin"/>
              </w:r>
              <w:r w:rsidDel="00093999">
                <w:delInstrText xml:space="preserve"> HYPERLINK "https://moodle.utb.cz/course/view.php?id=21120" </w:delInstrText>
              </w:r>
              <w:r w:rsidDel="00093999">
                <w:fldChar w:fldCharType="separate"/>
              </w:r>
              <w:r w:rsidR="00C94CB6" w:rsidRPr="006D2C96" w:rsidDel="00093999">
                <w:rPr>
                  <w:rStyle w:val="Hypertextovodkaz"/>
                  <w:rFonts w:ascii="Calibri" w:hAnsi="Calibri" w:cs="Calibri"/>
                </w:rPr>
                <w:delText>https://moodle.utb.cz/course/view.php?id=21120</w:delText>
              </w:r>
              <w:r w:rsidDel="00093999">
                <w:rPr>
                  <w:rStyle w:val="Hypertextovodkaz"/>
                  <w:rFonts w:ascii="Calibri" w:hAnsi="Calibri" w:cs="Calibri"/>
                </w:rPr>
                <w:fldChar w:fldCharType="end"/>
              </w:r>
            </w:del>
            <w:ins w:id="689" w:author="Pavla Trefilová" w:date="2023-06-05T10:35:00Z">
              <w:r w:rsidR="00093999">
                <w:fldChar w:fldCharType="begin"/>
              </w:r>
              <w:r w:rsidR="00093999">
                <w:instrText xml:space="preserve"> HYPERLINK "https://moodle.utb.cz/course/view.php?id=21120" </w:instrText>
              </w:r>
              <w:r w:rsidR="00093999">
                <w:fldChar w:fldCharType="separate"/>
              </w:r>
              <w:r w:rsidR="00093999" w:rsidRPr="006D2C96">
                <w:rPr>
                  <w:rStyle w:val="Hypertextovodkaz"/>
                  <w:rFonts w:ascii="Calibri" w:hAnsi="Calibri" w:cs="Calibri"/>
                </w:rPr>
                <w:t>https://moodle.utb.cz/course/view.php?id=21</w:t>
              </w:r>
              <w:r w:rsidR="00093999">
                <w:rPr>
                  <w:rStyle w:val="Hypertextovodkaz"/>
                  <w:rFonts w:ascii="Calibri" w:hAnsi="Calibri" w:cs="Calibri"/>
                </w:rPr>
                <w:t>131</w:t>
              </w:r>
              <w:r w:rsidR="00093999">
                <w:rPr>
                  <w:rStyle w:val="Hypertextovodkaz"/>
                  <w:rFonts w:ascii="Calibri" w:hAnsi="Calibri" w:cs="Calibri"/>
                </w:rPr>
                <w:fldChar w:fldCharType="end"/>
              </w:r>
            </w:ins>
          </w:p>
        </w:tc>
      </w:tr>
    </w:tbl>
    <w:p w14:paraId="67507C85" w14:textId="77777777" w:rsidR="00C94CB6" w:rsidRDefault="00C94CB6" w:rsidP="00C94CB6">
      <w:pPr>
        <w:spacing w:before="120" w:after="120"/>
        <w:jc w:val="both"/>
        <w:rPr>
          <w:rFonts w:ascii="Calibri" w:hAnsi="Calibri" w:cs="Calibri"/>
          <w:sz w:val="22"/>
          <w:szCs w:val="22"/>
        </w:rPr>
      </w:pPr>
      <w:bookmarkStart w:id="690" w:name="_Hlk136853624"/>
    </w:p>
    <w:p w14:paraId="15C5EC0F" w14:textId="77777777" w:rsidR="00C94CB6" w:rsidRPr="003C017E" w:rsidRDefault="00C94CB6" w:rsidP="00C94CB6">
      <w:pPr>
        <w:spacing w:before="120" w:after="120"/>
        <w:jc w:val="both"/>
        <w:rPr>
          <w:rFonts w:ascii="Calibri" w:hAnsi="Calibri" w:cs="Calibri"/>
          <w:sz w:val="22"/>
          <w:szCs w:val="22"/>
        </w:rPr>
      </w:pPr>
      <w:r w:rsidRPr="003C017E">
        <w:rPr>
          <w:rFonts w:ascii="Calibri" w:hAnsi="Calibri" w:cs="Calibri"/>
          <w:sz w:val="22"/>
          <w:szCs w:val="22"/>
        </w:rPr>
        <w:t>Podle</w:t>
      </w:r>
      <w:r w:rsidRPr="003C017E">
        <w:rPr>
          <w:rFonts w:ascii="Calibri" w:hAnsi="Calibri" w:cs="Calibri"/>
          <w:color w:val="00B050"/>
          <w:sz w:val="22"/>
          <w:szCs w:val="22"/>
        </w:rPr>
        <w:t xml:space="preserve"> </w:t>
      </w:r>
      <w:hyperlink r:id="rId166" w:history="1">
        <w:r w:rsidRPr="003C017E">
          <w:rPr>
            <w:rFonts w:ascii="Calibri" w:hAnsi="Calibri" w:cs="Calibri"/>
            <w:i/>
            <w:color w:val="0000FF"/>
            <w:sz w:val="22"/>
            <w:szCs w:val="22"/>
            <w:u w:val="single"/>
          </w:rPr>
          <w:t>Vnitřního předpisu FaME</w:t>
        </w:r>
      </w:hyperlink>
      <w:r w:rsidRPr="003C017E">
        <w:rPr>
          <w:rFonts w:ascii="Calibri" w:hAnsi="Calibri" w:cs="Calibri"/>
          <w:color w:val="00B050"/>
          <w:sz w:val="22"/>
          <w:szCs w:val="22"/>
        </w:rPr>
        <w:t xml:space="preserve"> </w:t>
      </w:r>
      <w:r w:rsidRPr="003C017E">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r>
        <w:rPr>
          <w:rFonts w:ascii="Calibri" w:hAnsi="Calibri" w:cs="Calibri"/>
          <w:sz w:val="22"/>
          <w:szCs w:val="22"/>
        </w:rPr>
        <w:t>, či využít pro komunikaci MS Teams.</w:t>
      </w:r>
    </w:p>
    <w:bookmarkEnd w:id="690"/>
    <w:p w14:paraId="64FDCAF2" w14:textId="77777777" w:rsidR="00C94CB6" w:rsidRPr="003C017E" w:rsidRDefault="00C94CB6" w:rsidP="00C94CB6">
      <w:pPr>
        <w:spacing w:before="2760"/>
        <w:rPr>
          <w:rFonts w:ascii="Calibri" w:hAnsi="Calibri" w:cs="Calibri"/>
          <w:b/>
          <w:sz w:val="52"/>
          <w:szCs w:val="32"/>
        </w:rPr>
      </w:pPr>
    </w:p>
    <w:p w14:paraId="775F9B66" w14:textId="77777777" w:rsidR="00C94CB6" w:rsidRPr="003C017E" w:rsidRDefault="00C94CB6" w:rsidP="00C94CB6">
      <w:pPr>
        <w:rPr>
          <w:rFonts w:ascii="Calibri" w:hAnsi="Calibri" w:cs="Calibri"/>
          <w:b/>
          <w:sz w:val="52"/>
          <w:szCs w:val="32"/>
        </w:rPr>
      </w:pPr>
      <w:r w:rsidRPr="003C017E">
        <w:rPr>
          <w:rFonts w:ascii="Calibri" w:hAnsi="Calibri" w:cs="Calibri"/>
          <w:b/>
          <w:sz w:val="52"/>
          <w:szCs w:val="32"/>
        </w:rPr>
        <w:br w:type="page"/>
      </w:r>
    </w:p>
    <w:p w14:paraId="12A8031E" w14:textId="77777777" w:rsidR="00985402" w:rsidRDefault="00985402" w:rsidP="00C94CB6">
      <w:pPr>
        <w:spacing w:before="3720"/>
        <w:jc w:val="center"/>
        <w:rPr>
          <w:rFonts w:ascii="Calibri" w:hAnsi="Calibri" w:cs="Calibri"/>
          <w:b/>
          <w:sz w:val="52"/>
          <w:szCs w:val="32"/>
        </w:rPr>
      </w:pPr>
    </w:p>
    <w:p w14:paraId="29D99111" w14:textId="528C4C4C" w:rsidR="00C94CB6" w:rsidRPr="003C017E" w:rsidRDefault="00C94CB6" w:rsidP="00C94CB6">
      <w:pPr>
        <w:spacing w:before="3720"/>
        <w:jc w:val="center"/>
        <w:rPr>
          <w:rFonts w:ascii="Calibri" w:hAnsi="Calibri" w:cs="Calibri"/>
          <w:b/>
          <w:sz w:val="28"/>
          <w:szCs w:val="28"/>
        </w:rPr>
      </w:pPr>
      <w:r w:rsidRPr="003C017E">
        <w:rPr>
          <w:rFonts w:ascii="Calibri" w:hAnsi="Calibri" w:cs="Calibri"/>
          <w:b/>
          <w:sz w:val="52"/>
          <w:szCs w:val="32"/>
        </w:rPr>
        <w:t xml:space="preserve">Příloha I: Rámcové smlouvy o spolupráci a zajištění praxe profesního </w:t>
      </w:r>
      <w:r>
        <w:rPr>
          <w:rFonts w:ascii="Calibri" w:hAnsi="Calibri" w:cs="Calibri"/>
          <w:b/>
          <w:sz w:val="52"/>
          <w:szCs w:val="32"/>
        </w:rPr>
        <w:t>magisterské</w:t>
      </w:r>
      <w:r w:rsidRPr="003C017E">
        <w:rPr>
          <w:rFonts w:ascii="Calibri" w:hAnsi="Calibri" w:cs="Calibri"/>
          <w:b/>
          <w:sz w:val="52"/>
          <w:szCs w:val="32"/>
        </w:rPr>
        <w:t xml:space="preserve">ho studijního programu </w:t>
      </w:r>
      <w:r>
        <w:rPr>
          <w:rFonts w:ascii="Calibri" w:hAnsi="Calibri" w:cs="Calibri"/>
          <w:b/>
          <w:sz w:val="52"/>
          <w:szCs w:val="32"/>
        </w:rPr>
        <w:t>Management udržitelného rozvoje</w:t>
      </w:r>
    </w:p>
    <w:p w14:paraId="1A9EFA24" w14:textId="64CBADD8" w:rsidR="00C94CB6" w:rsidRDefault="00C94CB6" w:rsidP="00C94CB6">
      <w:pPr>
        <w:ind w:left="426"/>
        <w:jc w:val="both"/>
        <w:rPr>
          <w:rFonts w:ascii="Calibri" w:hAnsi="Calibri" w:cs="Calibri"/>
        </w:rPr>
      </w:pPr>
    </w:p>
    <w:p w14:paraId="74D91DBE" w14:textId="4856FFE7" w:rsidR="00373E94" w:rsidRDefault="00373E94" w:rsidP="00C94CB6">
      <w:pPr>
        <w:ind w:left="426"/>
        <w:jc w:val="both"/>
        <w:rPr>
          <w:rFonts w:ascii="Calibri" w:hAnsi="Calibri" w:cs="Calibri"/>
        </w:rPr>
      </w:pPr>
    </w:p>
    <w:p w14:paraId="4CA420C0" w14:textId="4F894BCD" w:rsidR="00373E94" w:rsidRDefault="00373E94" w:rsidP="00C94CB6">
      <w:pPr>
        <w:ind w:left="426"/>
        <w:jc w:val="both"/>
        <w:rPr>
          <w:rFonts w:ascii="Calibri" w:hAnsi="Calibri" w:cs="Calibri"/>
        </w:rPr>
      </w:pPr>
    </w:p>
    <w:p w14:paraId="612DE072" w14:textId="77777777" w:rsidR="00373E94" w:rsidRPr="003C017E" w:rsidRDefault="00373E94" w:rsidP="00C94CB6">
      <w:pPr>
        <w:ind w:left="426"/>
        <w:jc w:val="both"/>
        <w:rPr>
          <w:rFonts w:ascii="Calibri" w:hAnsi="Calibri" w:cs="Calibri"/>
        </w:rPr>
      </w:pPr>
    </w:p>
    <w:p w14:paraId="5FEEFD0F" w14:textId="7F9902D2" w:rsidR="00C94CB6" w:rsidRPr="003C017E" w:rsidRDefault="00F95907" w:rsidP="00C94CB6">
      <w:pPr>
        <w:ind w:left="426"/>
        <w:jc w:val="both"/>
        <w:rPr>
          <w:rFonts w:ascii="Calibri" w:hAnsi="Calibri" w:cs="Calibri"/>
        </w:rPr>
      </w:pPr>
      <w:r>
        <w:rPr>
          <w:rFonts w:ascii="Calibri" w:hAnsi="Calibri" w:cs="Calibri"/>
        </w:rPr>
        <w:t xml:space="preserve">Smlouvy jsou uloženy </w:t>
      </w:r>
      <w:hyperlink r:id="rId167" w:history="1">
        <w:r w:rsidRPr="00F95907">
          <w:rPr>
            <w:rStyle w:val="Hypertextovodkaz"/>
            <w:rFonts w:ascii="Calibri" w:hAnsi="Calibri" w:cs="Calibri"/>
          </w:rPr>
          <w:t>zde</w:t>
        </w:r>
      </w:hyperlink>
      <w:r>
        <w:rPr>
          <w:rFonts w:ascii="Calibri" w:hAnsi="Calibri" w:cs="Calibri"/>
        </w:rPr>
        <w:t>.</w:t>
      </w:r>
    </w:p>
    <w:p w14:paraId="6E6F1B50" w14:textId="77777777" w:rsidR="00C94CB6" w:rsidRPr="003C017E" w:rsidRDefault="00C94CB6" w:rsidP="00C94CB6"/>
    <w:p w14:paraId="3777B75C" w14:textId="77777777" w:rsidR="00C94CB6" w:rsidRPr="004D0C2D" w:rsidRDefault="00C94CB6" w:rsidP="00C94CB6"/>
    <w:p w14:paraId="06C22276" w14:textId="77777777" w:rsidR="00C94CB6" w:rsidRPr="004D0C2D" w:rsidRDefault="00C94CB6" w:rsidP="00C94CB6"/>
    <w:p w14:paraId="60B0BAC5" w14:textId="77777777" w:rsidR="00C94CB6" w:rsidRPr="004D0C2D" w:rsidRDefault="00C94CB6" w:rsidP="00C94CB6"/>
    <w:p w14:paraId="76F9F05A" w14:textId="77777777" w:rsidR="00C94CB6" w:rsidRPr="004D0C2D" w:rsidRDefault="00C94CB6" w:rsidP="00C94CB6"/>
    <w:p w14:paraId="6D86B643" w14:textId="77777777" w:rsidR="00C94CB6" w:rsidRPr="004D0C2D" w:rsidRDefault="00C94CB6" w:rsidP="00C94CB6"/>
    <w:p w14:paraId="640B150F" w14:textId="77777777" w:rsidR="00C94CB6" w:rsidRPr="004D0C2D" w:rsidRDefault="00C94CB6" w:rsidP="00C94CB6"/>
    <w:p w14:paraId="1833CFDF" w14:textId="77777777" w:rsidR="00C94CB6" w:rsidRDefault="00C94CB6" w:rsidP="00C94CB6"/>
    <w:p w14:paraId="16BA5550" w14:textId="77777777" w:rsidR="00C94CB6" w:rsidRDefault="00C94CB6" w:rsidP="00C94CB6"/>
    <w:p w14:paraId="0567937E" w14:textId="77777777" w:rsidR="00C94CB6" w:rsidRDefault="00C94CB6" w:rsidP="00C94CB6"/>
    <w:p w14:paraId="7191E971" w14:textId="77777777" w:rsidR="00C94CB6" w:rsidRDefault="00C94CB6" w:rsidP="00C94CB6"/>
    <w:p w14:paraId="05B57563" w14:textId="77777777" w:rsidR="00C94CB6" w:rsidRDefault="00C94CB6" w:rsidP="00C94CB6"/>
    <w:p w14:paraId="1D6508A5" w14:textId="77777777" w:rsidR="00C94CB6" w:rsidRDefault="00C94CB6" w:rsidP="00C94CB6"/>
    <w:p w14:paraId="480965D4" w14:textId="77777777" w:rsidR="00C94CB6" w:rsidRDefault="00C94CB6" w:rsidP="00C94CB6"/>
    <w:p w14:paraId="2B943F39" w14:textId="77777777" w:rsidR="00C94CB6" w:rsidRPr="00273DD6" w:rsidRDefault="00C94CB6" w:rsidP="00C94CB6"/>
    <w:p w14:paraId="4CB28E76" w14:textId="77777777" w:rsidR="00867FF5" w:rsidRDefault="00867FF5"/>
    <w:sectPr w:rsidR="00867FF5" w:rsidSect="00032EE1">
      <w:headerReference w:type="default" r:id="rId168"/>
      <w:footerReference w:type="default" r:id="rId169"/>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00C7F" w14:textId="77777777" w:rsidR="00644BBC" w:rsidRDefault="00644BBC">
      <w:r>
        <w:separator/>
      </w:r>
    </w:p>
  </w:endnote>
  <w:endnote w:type="continuationSeparator" w:id="0">
    <w:p w14:paraId="71FCE369" w14:textId="77777777" w:rsidR="00644BBC" w:rsidRDefault="0064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charset w:val="EE"/>
    <w:family w:val="auto"/>
    <w:pitch w:val="variable"/>
  </w:font>
  <w:font w:name="TimesNewRoman">
    <w:altName w:val="Yu Gothic U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Narrow">
    <w:panose1 w:val="00000000000000000000"/>
    <w:charset w:val="EE"/>
    <w:family w:val="auto"/>
    <w:notTrueType/>
    <w:pitch w:val="default"/>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amp;quo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319114"/>
      <w:docPartObj>
        <w:docPartGallery w:val="Page Numbers (Bottom of Page)"/>
        <w:docPartUnique/>
      </w:docPartObj>
    </w:sdtPr>
    <w:sdtEndPr/>
    <w:sdtContent>
      <w:p w14:paraId="51451B7E" w14:textId="267EFD3C" w:rsidR="00644BBC" w:rsidRDefault="00644BBC">
        <w:pPr>
          <w:pStyle w:val="Zpat"/>
          <w:jc w:val="center"/>
        </w:pPr>
        <w:r>
          <w:fldChar w:fldCharType="begin"/>
        </w:r>
        <w:r>
          <w:instrText>PAGE   \* MERGEFORMAT</w:instrText>
        </w:r>
        <w:r>
          <w:fldChar w:fldCharType="separate"/>
        </w:r>
        <w:r>
          <w:rPr>
            <w:noProof/>
          </w:rPr>
          <w:t>10</w:t>
        </w:r>
        <w:r>
          <w:fldChar w:fldCharType="end"/>
        </w:r>
      </w:p>
    </w:sdtContent>
  </w:sdt>
  <w:p w14:paraId="633C9853" w14:textId="77777777" w:rsidR="00644BBC" w:rsidRDefault="00644B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B12AD" w14:textId="77777777" w:rsidR="00644BBC" w:rsidRDefault="00644BBC">
      <w:r>
        <w:separator/>
      </w:r>
    </w:p>
  </w:footnote>
  <w:footnote w:type="continuationSeparator" w:id="0">
    <w:p w14:paraId="29C74077" w14:textId="77777777" w:rsidR="00644BBC" w:rsidRDefault="00644BBC">
      <w:r>
        <w:continuationSeparator/>
      </w:r>
    </w:p>
  </w:footnote>
  <w:footnote w:id="1">
    <w:p w14:paraId="56FE4C87" w14:textId="77777777" w:rsidR="00644BBC" w:rsidRPr="003B141A" w:rsidRDefault="00644BBC"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416021">
        <w:rPr>
          <w:rFonts w:ascii="Calibri Light" w:hAnsi="Calibri Light"/>
          <w:sz w:val="18"/>
          <w:szCs w:val="18"/>
        </w:rPr>
        <w:t>https://fame.utb.cz/o-fakulte/mezinarodni-vztahy/</w:t>
      </w:r>
    </w:p>
  </w:footnote>
  <w:footnote w:id="2">
    <w:p w14:paraId="74CAB094" w14:textId="77777777" w:rsidR="00644BBC" w:rsidRPr="003B141A" w:rsidRDefault="00644BBC" w:rsidP="00C94CB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1EE5204B" w14:textId="77777777" w:rsidR="00644BBC" w:rsidRPr="003B141A" w:rsidRDefault="00644BBC" w:rsidP="00C94CB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C68EC" w14:textId="3A035E53" w:rsidR="00644BBC" w:rsidRPr="00AB608D" w:rsidRDefault="00644BBC" w:rsidP="005719E9">
    <w:pPr>
      <w:pStyle w:val="Zhlav"/>
      <w:jc w:val="center"/>
      <w:rPr>
        <w:i/>
      </w:rPr>
    </w:pPr>
    <w:r>
      <w:rPr>
        <w:i/>
      </w:rPr>
      <w:t>MSP Management udržitelného rozvoje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497A"/>
    <w:multiLevelType w:val="hybridMultilevel"/>
    <w:tmpl w:val="205CE960"/>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82B5D"/>
    <w:multiLevelType w:val="hybridMultilevel"/>
    <w:tmpl w:val="97DEB6F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63B2D27"/>
    <w:multiLevelType w:val="hybridMultilevel"/>
    <w:tmpl w:val="D2F8F84E"/>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B212E"/>
    <w:multiLevelType w:val="hybridMultilevel"/>
    <w:tmpl w:val="4836B8C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491C6B"/>
    <w:multiLevelType w:val="hybridMultilevel"/>
    <w:tmpl w:val="CF14B35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C942A41"/>
    <w:multiLevelType w:val="hybridMultilevel"/>
    <w:tmpl w:val="7CAA15D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21277CD"/>
    <w:multiLevelType w:val="hybridMultilevel"/>
    <w:tmpl w:val="6F6AC7DC"/>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14244A70"/>
    <w:multiLevelType w:val="hybridMultilevel"/>
    <w:tmpl w:val="03985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2740E6"/>
    <w:multiLevelType w:val="hybridMultilevel"/>
    <w:tmpl w:val="D7EE54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F417E5"/>
    <w:multiLevelType w:val="hybridMultilevel"/>
    <w:tmpl w:val="E8966FB2"/>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513288"/>
    <w:multiLevelType w:val="hybridMultilevel"/>
    <w:tmpl w:val="9B80046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B931911"/>
    <w:multiLevelType w:val="hybridMultilevel"/>
    <w:tmpl w:val="B35C6DA4"/>
    <w:lvl w:ilvl="0" w:tplc="6A70AB74">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556616"/>
    <w:multiLevelType w:val="hybridMultilevel"/>
    <w:tmpl w:val="30602990"/>
    <w:lvl w:ilvl="0" w:tplc="76448A64">
      <w:start w:val="2017"/>
      <w:numFmt w:val="bullet"/>
      <w:lvlText w:val="-"/>
      <w:lvlJc w:val="left"/>
      <w:pPr>
        <w:ind w:left="720" w:hanging="360"/>
      </w:pPr>
      <w:rPr>
        <w:rFonts w:ascii="Times New Roman" w:eastAsia="Calibr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2514563"/>
    <w:multiLevelType w:val="hybridMultilevel"/>
    <w:tmpl w:val="4ABA5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626F05"/>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1F2327"/>
    <w:multiLevelType w:val="hybridMultilevel"/>
    <w:tmpl w:val="6E88F1BE"/>
    <w:lvl w:ilvl="0" w:tplc="CA440C3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F65EA2"/>
    <w:multiLevelType w:val="hybridMultilevel"/>
    <w:tmpl w:val="556A57BC"/>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283437"/>
    <w:multiLevelType w:val="hybridMultilevel"/>
    <w:tmpl w:val="A4C48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2010A"/>
    <w:multiLevelType w:val="hybridMultilevel"/>
    <w:tmpl w:val="017EA074"/>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B0F27E2"/>
    <w:multiLevelType w:val="hybridMultilevel"/>
    <w:tmpl w:val="92A2D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B9A00BE"/>
    <w:multiLevelType w:val="hybridMultilevel"/>
    <w:tmpl w:val="40B48E9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2F3534AB"/>
    <w:multiLevelType w:val="hybridMultilevel"/>
    <w:tmpl w:val="5044B420"/>
    <w:lvl w:ilvl="0" w:tplc="8C088B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095143"/>
    <w:multiLevelType w:val="hybridMultilevel"/>
    <w:tmpl w:val="957412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71E2FF8"/>
    <w:multiLevelType w:val="hybridMultilevel"/>
    <w:tmpl w:val="FA66E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83A3CB1"/>
    <w:multiLevelType w:val="hybridMultilevel"/>
    <w:tmpl w:val="8D5A1E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8BC3616"/>
    <w:multiLevelType w:val="hybridMultilevel"/>
    <w:tmpl w:val="663ED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A6A437A"/>
    <w:multiLevelType w:val="multilevel"/>
    <w:tmpl w:val="DB42204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5A21B0"/>
    <w:multiLevelType w:val="hybridMultilevel"/>
    <w:tmpl w:val="12328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EAF0ED1"/>
    <w:multiLevelType w:val="hybridMultilevel"/>
    <w:tmpl w:val="1F44E4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40716FAB"/>
    <w:multiLevelType w:val="hybridMultilevel"/>
    <w:tmpl w:val="F20A0AD2"/>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8" w15:restartNumberingAfterBreak="0">
    <w:nsid w:val="41DD767E"/>
    <w:multiLevelType w:val="hybridMultilevel"/>
    <w:tmpl w:val="33C6A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23F3340"/>
    <w:multiLevelType w:val="hybridMultilevel"/>
    <w:tmpl w:val="CE589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33469C6"/>
    <w:multiLevelType w:val="hybridMultilevel"/>
    <w:tmpl w:val="1A4E8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3EF785D"/>
    <w:multiLevelType w:val="hybridMultilevel"/>
    <w:tmpl w:val="D9588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4070762"/>
    <w:multiLevelType w:val="hybridMultilevel"/>
    <w:tmpl w:val="E8D4D3A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48204A42"/>
    <w:multiLevelType w:val="hybridMultilevel"/>
    <w:tmpl w:val="F9B4217E"/>
    <w:lvl w:ilvl="0" w:tplc="A306C40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8510EF7"/>
    <w:multiLevelType w:val="hybridMultilevel"/>
    <w:tmpl w:val="A2D8BBE0"/>
    <w:lvl w:ilvl="0" w:tplc="04050005">
      <w:start w:val="1"/>
      <w:numFmt w:val="bullet"/>
      <w:lvlText w:val=""/>
      <w:lvlJc w:val="left"/>
      <w:pPr>
        <w:ind w:left="1109" w:hanging="360"/>
      </w:pPr>
      <w:rPr>
        <w:rFonts w:ascii="Wingdings" w:hAnsi="Wingdings" w:hint="default"/>
      </w:rPr>
    </w:lvl>
    <w:lvl w:ilvl="1" w:tplc="04050003" w:tentative="1">
      <w:start w:val="1"/>
      <w:numFmt w:val="bullet"/>
      <w:lvlText w:val="o"/>
      <w:lvlJc w:val="left"/>
      <w:pPr>
        <w:ind w:left="1829" w:hanging="360"/>
      </w:pPr>
      <w:rPr>
        <w:rFonts w:ascii="Courier New" w:hAnsi="Courier New" w:cs="Courier New" w:hint="default"/>
      </w:rPr>
    </w:lvl>
    <w:lvl w:ilvl="2" w:tplc="04050005" w:tentative="1">
      <w:start w:val="1"/>
      <w:numFmt w:val="bullet"/>
      <w:lvlText w:val=""/>
      <w:lvlJc w:val="left"/>
      <w:pPr>
        <w:ind w:left="2549" w:hanging="360"/>
      </w:pPr>
      <w:rPr>
        <w:rFonts w:ascii="Wingdings" w:hAnsi="Wingdings" w:hint="default"/>
      </w:rPr>
    </w:lvl>
    <w:lvl w:ilvl="3" w:tplc="04050001" w:tentative="1">
      <w:start w:val="1"/>
      <w:numFmt w:val="bullet"/>
      <w:lvlText w:val=""/>
      <w:lvlJc w:val="left"/>
      <w:pPr>
        <w:ind w:left="3269" w:hanging="360"/>
      </w:pPr>
      <w:rPr>
        <w:rFonts w:ascii="Symbol" w:hAnsi="Symbol" w:hint="default"/>
      </w:rPr>
    </w:lvl>
    <w:lvl w:ilvl="4" w:tplc="04050003" w:tentative="1">
      <w:start w:val="1"/>
      <w:numFmt w:val="bullet"/>
      <w:lvlText w:val="o"/>
      <w:lvlJc w:val="left"/>
      <w:pPr>
        <w:ind w:left="3989" w:hanging="360"/>
      </w:pPr>
      <w:rPr>
        <w:rFonts w:ascii="Courier New" w:hAnsi="Courier New" w:cs="Courier New" w:hint="default"/>
      </w:rPr>
    </w:lvl>
    <w:lvl w:ilvl="5" w:tplc="04050005" w:tentative="1">
      <w:start w:val="1"/>
      <w:numFmt w:val="bullet"/>
      <w:lvlText w:val=""/>
      <w:lvlJc w:val="left"/>
      <w:pPr>
        <w:ind w:left="4709" w:hanging="360"/>
      </w:pPr>
      <w:rPr>
        <w:rFonts w:ascii="Wingdings" w:hAnsi="Wingdings" w:hint="default"/>
      </w:rPr>
    </w:lvl>
    <w:lvl w:ilvl="6" w:tplc="04050001" w:tentative="1">
      <w:start w:val="1"/>
      <w:numFmt w:val="bullet"/>
      <w:lvlText w:val=""/>
      <w:lvlJc w:val="left"/>
      <w:pPr>
        <w:ind w:left="5429" w:hanging="360"/>
      </w:pPr>
      <w:rPr>
        <w:rFonts w:ascii="Symbol" w:hAnsi="Symbol" w:hint="default"/>
      </w:rPr>
    </w:lvl>
    <w:lvl w:ilvl="7" w:tplc="04050003" w:tentative="1">
      <w:start w:val="1"/>
      <w:numFmt w:val="bullet"/>
      <w:lvlText w:val="o"/>
      <w:lvlJc w:val="left"/>
      <w:pPr>
        <w:ind w:left="6149" w:hanging="360"/>
      </w:pPr>
      <w:rPr>
        <w:rFonts w:ascii="Courier New" w:hAnsi="Courier New" w:cs="Courier New" w:hint="default"/>
      </w:rPr>
    </w:lvl>
    <w:lvl w:ilvl="8" w:tplc="04050005" w:tentative="1">
      <w:start w:val="1"/>
      <w:numFmt w:val="bullet"/>
      <w:lvlText w:val=""/>
      <w:lvlJc w:val="left"/>
      <w:pPr>
        <w:ind w:left="6869" w:hanging="360"/>
      </w:pPr>
      <w:rPr>
        <w:rFonts w:ascii="Wingdings" w:hAnsi="Wingdings" w:hint="default"/>
      </w:rPr>
    </w:lvl>
  </w:abstractNum>
  <w:abstractNum w:abstractNumId="45" w15:restartNumberingAfterBreak="0">
    <w:nsid w:val="499056CF"/>
    <w:multiLevelType w:val="hybridMultilevel"/>
    <w:tmpl w:val="C1B84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9A175F6"/>
    <w:multiLevelType w:val="hybridMultilevel"/>
    <w:tmpl w:val="4324462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4A05580D"/>
    <w:multiLevelType w:val="hybridMultilevel"/>
    <w:tmpl w:val="6FE632D4"/>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4A3A4E27"/>
    <w:multiLevelType w:val="hybridMultilevel"/>
    <w:tmpl w:val="DCF64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AD51D12"/>
    <w:multiLevelType w:val="hybridMultilevel"/>
    <w:tmpl w:val="F668B6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1" w15:restartNumberingAfterBreak="0">
    <w:nsid w:val="4CB6215D"/>
    <w:multiLevelType w:val="hybridMultilevel"/>
    <w:tmpl w:val="425AC1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3" w15:restartNumberingAfterBreak="0">
    <w:nsid w:val="4D823703"/>
    <w:multiLevelType w:val="hybridMultilevel"/>
    <w:tmpl w:val="5E5675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5172E2B"/>
    <w:multiLevelType w:val="hybridMultilevel"/>
    <w:tmpl w:val="BDC0086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9" w15:restartNumberingAfterBreak="0">
    <w:nsid w:val="5B1A4D26"/>
    <w:multiLevelType w:val="hybridMultilevel"/>
    <w:tmpl w:val="DACE9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B2E2C68"/>
    <w:multiLevelType w:val="hybridMultilevel"/>
    <w:tmpl w:val="936E64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3B90E11"/>
    <w:multiLevelType w:val="multilevel"/>
    <w:tmpl w:val="C77E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C2C26D7"/>
    <w:multiLevelType w:val="hybridMultilevel"/>
    <w:tmpl w:val="A0C2D576"/>
    <w:lvl w:ilvl="0" w:tplc="6270E7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6AF5B30"/>
    <w:multiLevelType w:val="hybridMultilevel"/>
    <w:tmpl w:val="EDB00708"/>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9"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1" w15:restartNumberingAfterBreak="0">
    <w:nsid w:val="78F77BA5"/>
    <w:multiLevelType w:val="hybridMultilevel"/>
    <w:tmpl w:val="73088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A124A05"/>
    <w:multiLevelType w:val="hybridMultilevel"/>
    <w:tmpl w:val="00AAD884"/>
    <w:lvl w:ilvl="0" w:tplc="BE8C8F5E">
      <w:start w:val="1"/>
      <w:numFmt w:val="lowerLetter"/>
      <w:lvlText w:val="%1)"/>
      <w:lvlJc w:val="left"/>
      <w:pPr>
        <w:ind w:left="1080" w:hanging="360"/>
      </w:pPr>
      <w:rPr>
        <w:rFonts w:ascii="Calibri" w:eastAsia="Calibri" w:hAnsi="Calibri"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7B513016"/>
    <w:multiLevelType w:val="hybridMultilevel"/>
    <w:tmpl w:val="032AA4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9"/>
  </w:num>
  <w:num w:numId="2">
    <w:abstractNumId w:val="62"/>
  </w:num>
  <w:num w:numId="3">
    <w:abstractNumId w:val="0"/>
  </w:num>
  <w:num w:numId="4">
    <w:abstractNumId w:val="2"/>
  </w:num>
  <w:num w:numId="5">
    <w:abstractNumId w:val="45"/>
  </w:num>
  <w:num w:numId="6">
    <w:abstractNumId w:val="60"/>
  </w:num>
  <w:num w:numId="7">
    <w:abstractNumId w:val="18"/>
  </w:num>
  <w:num w:numId="8">
    <w:abstractNumId w:val="30"/>
  </w:num>
  <w:num w:numId="9">
    <w:abstractNumId w:val="14"/>
  </w:num>
  <w:num w:numId="10">
    <w:abstractNumId w:val="34"/>
  </w:num>
  <w:num w:numId="11">
    <w:abstractNumId w:val="33"/>
  </w:num>
  <w:num w:numId="12">
    <w:abstractNumId w:val="7"/>
  </w:num>
  <w:num w:numId="13">
    <w:abstractNumId w:val="48"/>
  </w:num>
  <w:num w:numId="14">
    <w:abstractNumId w:val="4"/>
  </w:num>
  <w:num w:numId="15">
    <w:abstractNumId w:val="6"/>
  </w:num>
  <w:num w:numId="16">
    <w:abstractNumId w:val="11"/>
  </w:num>
  <w:num w:numId="17">
    <w:abstractNumId w:val="73"/>
  </w:num>
  <w:num w:numId="18">
    <w:abstractNumId w:val="57"/>
  </w:num>
  <w:num w:numId="19">
    <w:abstractNumId w:val="25"/>
  </w:num>
  <w:num w:numId="20">
    <w:abstractNumId w:val="35"/>
  </w:num>
  <w:num w:numId="21">
    <w:abstractNumId w:val="23"/>
  </w:num>
  <w:num w:numId="22">
    <w:abstractNumId w:val="41"/>
  </w:num>
  <w:num w:numId="23">
    <w:abstractNumId w:val="5"/>
  </w:num>
  <w:num w:numId="24">
    <w:abstractNumId w:val="40"/>
  </w:num>
  <w:num w:numId="25">
    <w:abstractNumId w:val="59"/>
  </w:num>
  <w:num w:numId="26">
    <w:abstractNumId w:val="36"/>
  </w:num>
  <w:num w:numId="27">
    <w:abstractNumId w:val="38"/>
  </w:num>
  <w:num w:numId="28">
    <w:abstractNumId w:val="42"/>
  </w:num>
  <w:num w:numId="29">
    <w:abstractNumId w:val="22"/>
  </w:num>
  <w:num w:numId="30">
    <w:abstractNumId w:val="12"/>
  </w:num>
  <w:num w:numId="31">
    <w:abstractNumId w:val="65"/>
  </w:num>
  <w:num w:numId="32">
    <w:abstractNumId w:val="71"/>
  </w:num>
  <w:num w:numId="33">
    <w:abstractNumId w:val="26"/>
  </w:num>
  <w:num w:numId="34">
    <w:abstractNumId w:val="63"/>
  </w:num>
  <w:num w:numId="35">
    <w:abstractNumId w:val="10"/>
  </w:num>
  <w:num w:numId="36">
    <w:abstractNumId w:val="69"/>
  </w:num>
  <w:num w:numId="37">
    <w:abstractNumId w:val="24"/>
  </w:num>
  <w:num w:numId="38">
    <w:abstractNumId w:val="50"/>
  </w:num>
  <w:num w:numId="39">
    <w:abstractNumId w:val="13"/>
  </w:num>
  <w:num w:numId="40">
    <w:abstractNumId w:val="58"/>
    <w:lvlOverride w:ilvl="0">
      <w:startOverride w:val="1"/>
    </w:lvlOverride>
  </w:num>
  <w:num w:numId="41">
    <w:abstractNumId w:val="70"/>
  </w:num>
  <w:num w:numId="42">
    <w:abstractNumId w:val="8"/>
  </w:num>
  <w:num w:numId="43">
    <w:abstractNumId w:val="66"/>
  </w:num>
  <w:num w:numId="44">
    <w:abstractNumId w:val="1"/>
  </w:num>
  <w:num w:numId="45">
    <w:abstractNumId w:val="55"/>
  </w:num>
  <w:num w:numId="46">
    <w:abstractNumId w:val="67"/>
  </w:num>
  <w:num w:numId="47">
    <w:abstractNumId w:val="52"/>
  </w:num>
  <w:num w:numId="48">
    <w:abstractNumId w:val="37"/>
  </w:num>
  <w:num w:numId="49">
    <w:abstractNumId w:val="21"/>
  </w:num>
  <w:num w:numId="50">
    <w:abstractNumId w:val="64"/>
  </w:num>
  <w:num w:numId="51">
    <w:abstractNumId w:val="54"/>
  </w:num>
  <w:num w:numId="52">
    <w:abstractNumId w:val="31"/>
  </w:num>
  <w:num w:numId="53">
    <w:abstractNumId w:val="56"/>
  </w:num>
  <w:num w:numId="54">
    <w:abstractNumId w:val="61"/>
  </w:num>
  <w:num w:numId="55">
    <w:abstractNumId w:val="72"/>
  </w:num>
  <w:num w:numId="56">
    <w:abstractNumId w:val="17"/>
  </w:num>
  <w:num w:numId="57">
    <w:abstractNumId w:val="29"/>
  </w:num>
  <w:num w:numId="58">
    <w:abstractNumId w:val="51"/>
  </w:num>
  <w:num w:numId="59">
    <w:abstractNumId w:val="16"/>
  </w:num>
  <w:num w:numId="60">
    <w:abstractNumId w:val="3"/>
  </w:num>
  <w:num w:numId="61">
    <w:abstractNumId w:val="68"/>
  </w:num>
  <w:num w:numId="62">
    <w:abstractNumId w:val="46"/>
  </w:num>
  <w:num w:numId="63">
    <w:abstractNumId w:val="44"/>
  </w:num>
  <w:num w:numId="64">
    <w:abstractNumId w:val="9"/>
  </w:num>
  <w:num w:numId="65">
    <w:abstractNumId w:val="49"/>
  </w:num>
  <w:num w:numId="66">
    <w:abstractNumId w:val="27"/>
  </w:num>
  <w:num w:numId="67">
    <w:abstractNumId w:val="53"/>
  </w:num>
  <w:num w:numId="68">
    <w:abstractNumId w:val="47"/>
  </w:num>
  <w:num w:numId="69">
    <w:abstractNumId w:val="28"/>
  </w:num>
  <w:num w:numId="70">
    <w:abstractNumId w:val="20"/>
  </w:num>
  <w:num w:numId="71">
    <w:abstractNumId w:val="39"/>
  </w:num>
  <w:num w:numId="72">
    <w:abstractNumId w:val="32"/>
  </w:num>
  <w:num w:numId="73">
    <w:abstractNumId w:val="43"/>
  </w:num>
  <w:num w:numId="74">
    <w:abstractNumId w:val="15"/>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la Trefilová">
    <w15:presenceInfo w15:providerId="None" w15:userId="Pavla Trefilová"/>
  </w15:person>
  <w15:person w15:author="Pavla Trefilová [2]">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0757"/>
    <w:rsid w:val="00001E3D"/>
    <w:rsid w:val="00007DF0"/>
    <w:rsid w:val="0002043B"/>
    <w:rsid w:val="00023688"/>
    <w:rsid w:val="00023832"/>
    <w:rsid w:val="000258C8"/>
    <w:rsid w:val="00032EE1"/>
    <w:rsid w:val="00033A8C"/>
    <w:rsid w:val="0004649C"/>
    <w:rsid w:val="00052EC8"/>
    <w:rsid w:val="000576A2"/>
    <w:rsid w:val="0006376A"/>
    <w:rsid w:val="00070B15"/>
    <w:rsid w:val="00073724"/>
    <w:rsid w:val="00084881"/>
    <w:rsid w:val="00086A4B"/>
    <w:rsid w:val="00093999"/>
    <w:rsid w:val="000949F6"/>
    <w:rsid w:val="00094AE7"/>
    <w:rsid w:val="000A772F"/>
    <w:rsid w:val="000A7769"/>
    <w:rsid w:val="000B4B2D"/>
    <w:rsid w:val="000B6A80"/>
    <w:rsid w:val="000D4B5E"/>
    <w:rsid w:val="000E5795"/>
    <w:rsid w:val="000E6DDB"/>
    <w:rsid w:val="000E768A"/>
    <w:rsid w:val="00102E56"/>
    <w:rsid w:val="00106EEA"/>
    <w:rsid w:val="00110EC5"/>
    <w:rsid w:val="00110F40"/>
    <w:rsid w:val="00111127"/>
    <w:rsid w:val="00112D6A"/>
    <w:rsid w:val="001141FE"/>
    <w:rsid w:val="001173EE"/>
    <w:rsid w:val="00123C61"/>
    <w:rsid w:val="001319D4"/>
    <w:rsid w:val="0014333D"/>
    <w:rsid w:val="0014404C"/>
    <w:rsid w:val="00146D33"/>
    <w:rsid w:val="00151F8C"/>
    <w:rsid w:val="00154A5C"/>
    <w:rsid w:val="00161E45"/>
    <w:rsid w:val="00165664"/>
    <w:rsid w:val="00171621"/>
    <w:rsid w:val="00180248"/>
    <w:rsid w:val="001809F7"/>
    <w:rsid w:val="00185D5C"/>
    <w:rsid w:val="001968A7"/>
    <w:rsid w:val="001975E2"/>
    <w:rsid w:val="001A0E38"/>
    <w:rsid w:val="001A64DF"/>
    <w:rsid w:val="001B24CF"/>
    <w:rsid w:val="001E5CFA"/>
    <w:rsid w:val="001E6B7F"/>
    <w:rsid w:val="002038B4"/>
    <w:rsid w:val="002153EF"/>
    <w:rsid w:val="00220AC1"/>
    <w:rsid w:val="00225593"/>
    <w:rsid w:val="00233A90"/>
    <w:rsid w:val="00236C65"/>
    <w:rsid w:val="002400F7"/>
    <w:rsid w:val="002434B9"/>
    <w:rsid w:val="00247417"/>
    <w:rsid w:val="00262B12"/>
    <w:rsid w:val="002702C6"/>
    <w:rsid w:val="00272261"/>
    <w:rsid w:val="00275DF9"/>
    <w:rsid w:val="00276521"/>
    <w:rsid w:val="00277A47"/>
    <w:rsid w:val="00284660"/>
    <w:rsid w:val="00284CD3"/>
    <w:rsid w:val="00293C44"/>
    <w:rsid w:val="00295E23"/>
    <w:rsid w:val="00297B70"/>
    <w:rsid w:val="002B63D3"/>
    <w:rsid w:val="002E77D1"/>
    <w:rsid w:val="002F07B5"/>
    <w:rsid w:val="003031A5"/>
    <w:rsid w:val="00322F08"/>
    <w:rsid w:val="00323660"/>
    <w:rsid w:val="00326C9B"/>
    <w:rsid w:val="00331A46"/>
    <w:rsid w:val="00356083"/>
    <w:rsid w:val="00363848"/>
    <w:rsid w:val="0036578E"/>
    <w:rsid w:val="003668BB"/>
    <w:rsid w:val="00373E94"/>
    <w:rsid w:val="00387BFD"/>
    <w:rsid w:val="00391082"/>
    <w:rsid w:val="00391275"/>
    <w:rsid w:val="003929A7"/>
    <w:rsid w:val="00392DBB"/>
    <w:rsid w:val="003930DD"/>
    <w:rsid w:val="003B57AD"/>
    <w:rsid w:val="003D26CF"/>
    <w:rsid w:val="003D64A8"/>
    <w:rsid w:val="003E299D"/>
    <w:rsid w:val="003F0062"/>
    <w:rsid w:val="003F7EE1"/>
    <w:rsid w:val="00402768"/>
    <w:rsid w:val="004142CD"/>
    <w:rsid w:val="00414BC6"/>
    <w:rsid w:val="00416733"/>
    <w:rsid w:val="00432A4C"/>
    <w:rsid w:val="0043614B"/>
    <w:rsid w:val="00450F09"/>
    <w:rsid w:val="00476AE5"/>
    <w:rsid w:val="00483E9B"/>
    <w:rsid w:val="00484B73"/>
    <w:rsid w:val="00497F59"/>
    <w:rsid w:val="004B390C"/>
    <w:rsid w:val="004B5A96"/>
    <w:rsid w:val="004D767C"/>
    <w:rsid w:val="004E63A2"/>
    <w:rsid w:val="004F667E"/>
    <w:rsid w:val="00505581"/>
    <w:rsid w:val="00506F42"/>
    <w:rsid w:val="005153E5"/>
    <w:rsid w:val="005165C5"/>
    <w:rsid w:val="00525E41"/>
    <w:rsid w:val="00541429"/>
    <w:rsid w:val="00560E40"/>
    <w:rsid w:val="00562230"/>
    <w:rsid w:val="0056468E"/>
    <w:rsid w:val="0056791F"/>
    <w:rsid w:val="005719E9"/>
    <w:rsid w:val="00576940"/>
    <w:rsid w:val="00583A4F"/>
    <w:rsid w:val="0058534E"/>
    <w:rsid w:val="005859DE"/>
    <w:rsid w:val="0059580C"/>
    <w:rsid w:val="005962CB"/>
    <w:rsid w:val="00597A64"/>
    <w:rsid w:val="005A386B"/>
    <w:rsid w:val="005A50D4"/>
    <w:rsid w:val="005A76E2"/>
    <w:rsid w:val="005B0487"/>
    <w:rsid w:val="005B077F"/>
    <w:rsid w:val="005D5C31"/>
    <w:rsid w:val="005E7D30"/>
    <w:rsid w:val="005F158F"/>
    <w:rsid w:val="005F3A79"/>
    <w:rsid w:val="00601242"/>
    <w:rsid w:val="006105E6"/>
    <w:rsid w:val="00626147"/>
    <w:rsid w:val="006277DD"/>
    <w:rsid w:val="00643AA2"/>
    <w:rsid w:val="00644BBC"/>
    <w:rsid w:val="00647D21"/>
    <w:rsid w:val="0065000E"/>
    <w:rsid w:val="00655B17"/>
    <w:rsid w:val="00670CE4"/>
    <w:rsid w:val="00671A60"/>
    <w:rsid w:val="00680F4A"/>
    <w:rsid w:val="006811B1"/>
    <w:rsid w:val="00683540"/>
    <w:rsid w:val="00687D45"/>
    <w:rsid w:val="006A3473"/>
    <w:rsid w:val="006B006A"/>
    <w:rsid w:val="006B7613"/>
    <w:rsid w:val="006D61CC"/>
    <w:rsid w:val="006D6C61"/>
    <w:rsid w:val="006E5FC4"/>
    <w:rsid w:val="006F0B14"/>
    <w:rsid w:val="006F5FD3"/>
    <w:rsid w:val="00700EB4"/>
    <w:rsid w:val="00703A10"/>
    <w:rsid w:val="007079B4"/>
    <w:rsid w:val="007105EC"/>
    <w:rsid w:val="0071578B"/>
    <w:rsid w:val="007158FC"/>
    <w:rsid w:val="00720E77"/>
    <w:rsid w:val="0072742E"/>
    <w:rsid w:val="007335FF"/>
    <w:rsid w:val="007370D7"/>
    <w:rsid w:val="00740A8B"/>
    <w:rsid w:val="00745101"/>
    <w:rsid w:val="00747562"/>
    <w:rsid w:val="00755867"/>
    <w:rsid w:val="0076794E"/>
    <w:rsid w:val="007723F8"/>
    <w:rsid w:val="00774125"/>
    <w:rsid w:val="007769D2"/>
    <w:rsid w:val="00776B30"/>
    <w:rsid w:val="00782E7D"/>
    <w:rsid w:val="0078315B"/>
    <w:rsid w:val="007847F8"/>
    <w:rsid w:val="00793DA4"/>
    <w:rsid w:val="00797982"/>
    <w:rsid w:val="007A49B3"/>
    <w:rsid w:val="007A5355"/>
    <w:rsid w:val="007B30FC"/>
    <w:rsid w:val="007B5EA6"/>
    <w:rsid w:val="007C0D33"/>
    <w:rsid w:val="007C539F"/>
    <w:rsid w:val="007C53B0"/>
    <w:rsid w:val="007C63C2"/>
    <w:rsid w:val="007C6FE8"/>
    <w:rsid w:val="007D6229"/>
    <w:rsid w:val="007E06D2"/>
    <w:rsid w:val="007E146A"/>
    <w:rsid w:val="007E1ADC"/>
    <w:rsid w:val="007E64DE"/>
    <w:rsid w:val="007F3E17"/>
    <w:rsid w:val="00811C23"/>
    <w:rsid w:val="0082428F"/>
    <w:rsid w:val="00826579"/>
    <w:rsid w:val="008333DE"/>
    <w:rsid w:val="00835EB4"/>
    <w:rsid w:val="0085198F"/>
    <w:rsid w:val="00857CAC"/>
    <w:rsid w:val="008619DE"/>
    <w:rsid w:val="00867FF5"/>
    <w:rsid w:val="008751A9"/>
    <w:rsid w:val="00891223"/>
    <w:rsid w:val="00892DFE"/>
    <w:rsid w:val="008B3E02"/>
    <w:rsid w:val="008C5C5A"/>
    <w:rsid w:val="008D0107"/>
    <w:rsid w:val="008D3461"/>
    <w:rsid w:val="008D6D22"/>
    <w:rsid w:val="008E7130"/>
    <w:rsid w:val="008F099C"/>
    <w:rsid w:val="008F3CD9"/>
    <w:rsid w:val="008F6274"/>
    <w:rsid w:val="00907599"/>
    <w:rsid w:val="009314DD"/>
    <w:rsid w:val="0093715F"/>
    <w:rsid w:val="009507E4"/>
    <w:rsid w:val="00954103"/>
    <w:rsid w:val="00962CAF"/>
    <w:rsid w:val="00963185"/>
    <w:rsid w:val="0097418E"/>
    <w:rsid w:val="00976014"/>
    <w:rsid w:val="00976897"/>
    <w:rsid w:val="00984A1D"/>
    <w:rsid w:val="00985402"/>
    <w:rsid w:val="009966FD"/>
    <w:rsid w:val="009A5177"/>
    <w:rsid w:val="009B05CE"/>
    <w:rsid w:val="009B0658"/>
    <w:rsid w:val="009B2314"/>
    <w:rsid w:val="009B7969"/>
    <w:rsid w:val="009B7ED4"/>
    <w:rsid w:val="009C0BF6"/>
    <w:rsid w:val="009C1804"/>
    <w:rsid w:val="009C4B66"/>
    <w:rsid w:val="009D4DFE"/>
    <w:rsid w:val="009E286F"/>
    <w:rsid w:val="009E5283"/>
    <w:rsid w:val="00A015F8"/>
    <w:rsid w:val="00A03A13"/>
    <w:rsid w:val="00A14F59"/>
    <w:rsid w:val="00A23A97"/>
    <w:rsid w:val="00A33350"/>
    <w:rsid w:val="00A34C09"/>
    <w:rsid w:val="00A40458"/>
    <w:rsid w:val="00A46C50"/>
    <w:rsid w:val="00A54450"/>
    <w:rsid w:val="00A6520D"/>
    <w:rsid w:val="00A74A5E"/>
    <w:rsid w:val="00A8129F"/>
    <w:rsid w:val="00A849B6"/>
    <w:rsid w:val="00A873B4"/>
    <w:rsid w:val="00A90A03"/>
    <w:rsid w:val="00AA1503"/>
    <w:rsid w:val="00AA366B"/>
    <w:rsid w:val="00AB4673"/>
    <w:rsid w:val="00AB4E46"/>
    <w:rsid w:val="00AB608D"/>
    <w:rsid w:val="00AC240C"/>
    <w:rsid w:val="00AC33C0"/>
    <w:rsid w:val="00AD6002"/>
    <w:rsid w:val="00AD77A2"/>
    <w:rsid w:val="00AE2A2B"/>
    <w:rsid w:val="00AE423A"/>
    <w:rsid w:val="00AE4E20"/>
    <w:rsid w:val="00AF50D8"/>
    <w:rsid w:val="00AF5673"/>
    <w:rsid w:val="00AF714C"/>
    <w:rsid w:val="00B0354F"/>
    <w:rsid w:val="00B03744"/>
    <w:rsid w:val="00B2159C"/>
    <w:rsid w:val="00B21642"/>
    <w:rsid w:val="00B23BCD"/>
    <w:rsid w:val="00B32D6B"/>
    <w:rsid w:val="00B34CDA"/>
    <w:rsid w:val="00B35FCE"/>
    <w:rsid w:val="00B4114C"/>
    <w:rsid w:val="00B422A7"/>
    <w:rsid w:val="00B42A83"/>
    <w:rsid w:val="00B44BAC"/>
    <w:rsid w:val="00B505CB"/>
    <w:rsid w:val="00B50809"/>
    <w:rsid w:val="00B628AE"/>
    <w:rsid w:val="00B8324D"/>
    <w:rsid w:val="00B91CB0"/>
    <w:rsid w:val="00B9539B"/>
    <w:rsid w:val="00B95A17"/>
    <w:rsid w:val="00B9705E"/>
    <w:rsid w:val="00BA1BB9"/>
    <w:rsid w:val="00BA7A27"/>
    <w:rsid w:val="00BB30D8"/>
    <w:rsid w:val="00BC51A3"/>
    <w:rsid w:val="00BD7394"/>
    <w:rsid w:val="00BE1911"/>
    <w:rsid w:val="00BF2F17"/>
    <w:rsid w:val="00BF58BC"/>
    <w:rsid w:val="00C034BC"/>
    <w:rsid w:val="00C0536C"/>
    <w:rsid w:val="00C10C15"/>
    <w:rsid w:val="00C11847"/>
    <w:rsid w:val="00C13F85"/>
    <w:rsid w:val="00C162FE"/>
    <w:rsid w:val="00C2310D"/>
    <w:rsid w:val="00C30A25"/>
    <w:rsid w:val="00C30D37"/>
    <w:rsid w:val="00C34FBC"/>
    <w:rsid w:val="00C36987"/>
    <w:rsid w:val="00C40F92"/>
    <w:rsid w:val="00C44CA5"/>
    <w:rsid w:val="00C50458"/>
    <w:rsid w:val="00C52167"/>
    <w:rsid w:val="00C65F52"/>
    <w:rsid w:val="00C74BF5"/>
    <w:rsid w:val="00C74FA3"/>
    <w:rsid w:val="00C765CD"/>
    <w:rsid w:val="00C81162"/>
    <w:rsid w:val="00C86F54"/>
    <w:rsid w:val="00C920E0"/>
    <w:rsid w:val="00C94CB6"/>
    <w:rsid w:val="00CA1603"/>
    <w:rsid w:val="00CA2F1B"/>
    <w:rsid w:val="00CA793A"/>
    <w:rsid w:val="00CB41FC"/>
    <w:rsid w:val="00CC3A99"/>
    <w:rsid w:val="00CC576E"/>
    <w:rsid w:val="00CC6EC4"/>
    <w:rsid w:val="00CD1860"/>
    <w:rsid w:val="00CD704D"/>
    <w:rsid w:val="00CD76B2"/>
    <w:rsid w:val="00D004E7"/>
    <w:rsid w:val="00D01CD6"/>
    <w:rsid w:val="00D07181"/>
    <w:rsid w:val="00D11582"/>
    <w:rsid w:val="00D16C08"/>
    <w:rsid w:val="00D338D1"/>
    <w:rsid w:val="00D35A24"/>
    <w:rsid w:val="00D35FCE"/>
    <w:rsid w:val="00D41FE3"/>
    <w:rsid w:val="00D4455E"/>
    <w:rsid w:val="00D54BD3"/>
    <w:rsid w:val="00D6615C"/>
    <w:rsid w:val="00D82CCC"/>
    <w:rsid w:val="00D855CE"/>
    <w:rsid w:val="00D94D7D"/>
    <w:rsid w:val="00D9574A"/>
    <w:rsid w:val="00DA5BB8"/>
    <w:rsid w:val="00DB3638"/>
    <w:rsid w:val="00DB6660"/>
    <w:rsid w:val="00DD5A0E"/>
    <w:rsid w:val="00DD6A1C"/>
    <w:rsid w:val="00DE1BF6"/>
    <w:rsid w:val="00DF6568"/>
    <w:rsid w:val="00E06025"/>
    <w:rsid w:val="00E168A2"/>
    <w:rsid w:val="00E21CF8"/>
    <w:rsid w:val="00E25068"/>
    <w:rsid w:val="00E27E20"/>
    <w:rsid w:val="00E34258"/>
    <w:rsid w:val="00E41BC9"/>
    <w:rsid w:val="00E502A2"/>
    <w:rsid w:val="00E63A21"/>
    <w:rsid w:val="00E73C22"/>
    <w:rsid w:val="00E81838"/>
    <w:rsid w:val="00E82D2D"/>
    <w:rsid w:val="00E84FC1"/>
    <w:rsid w:val="00E87DA3"/>
    <w:rsid w:val="00E91289"/>
    <w:rsid w:val="00EB164F"/>
    <w:rsid w:val="00EB23E5"/>
    <w:rsid w:val="00EB26C1"/>
    <w:rsid w:val="00EB2D0A"/>
    <w:rsid w:val="00EC0121"/>
    <w:rsid w:val="00ED22AE"/>
    <w:rsid w:val="00EE0AE4"/>
    <w:rsid w:val="00EE171C"/>
    <w:rsid w:val="00EF7782"/>
    <w:rsid w:val="00F002EE"/>
    <w:rsid w:val="00F05ADD"/>
    <w:rsid w:val="00F2525B"/>
    <w:rsid w:val="00F335E7"/>
    <w:rsid w:val="00F356C7"/>
    <w:rsid w:val="00F43903"/>
    <w:rsid w:val="00F45DF2"/>
    <w:rsid w:val="00F541A0"/>
    <w:rsid w:val="00F56A39"/>
    <w:rsid w:val="00F6689C"/>
    <w:rsid w:val="00F7654C"/>
    <w:rsid w:val="00F77D1E"/>
    <w:rsid w:val="00F83B9C"/>
    <w:rsid w:val="00F95907"/>
    <w:rsid w:val="00FB5ED1"/>
    <w:rsid w:val="00FB783A"/>
    <w:rsid w:val="00FB7F2B"/>
    <w:rsid w:val="00FC05FB"/>
    <w:rsid w:val="00FD5333"/>
    <w:rsid w:val="00FE1730"/>
    <w:rsid w:val="00FE4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7A09867"/>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34B9"/>
    <w:rPr>
      <w:rFonts w:ascii="Times New Roman" w:eastAsia="Times New Roman" w:hAnsi="Times New Roman" w:cs="Times New Roman"/>
    </w:rPr>
  </w:style>
  <w:style w:type="paragraph" w:styleId="Nadpis1">
    <w:name w:val="heading 1"/>
    <w:basedOn w:val="Normln"/>
    <w:next w:val="Normln"/>
    <w:link w:val="Nadpis1Char"/>
    <w:uiPriority w:val="99"/>
    <w:qFormat/>
    <w:locked/>
    <w:rsid w:val="00C10C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C94CB6"/>
    <w:pPr>
      <w:keepNext/>
      <w:keepLines/>
      <w:spacing w:before="40"/>
      <w:outlineLvl w:val="1"/>
    </w:pPr>
    <w:rPr>
      <w:rFonts w:ascii="Cambria" w:hAnsi="Cambria"/>
      <w:color w:val="365F91"/>
      <w:sz w:val="26"/>
      <w:szCs w:val="26"/>
    </w:rPr>
  </w:style>
  <w:style w:type="paragraph" w:styleId="Nadpis3">
    <w:name w:val="heading 3"/>
    <w:basedOn w:val="Normln"/>
    <w:next w:val="Normln"/>
    <w:link w:val="Nadpis3Char"/>
    <w:uiPriority w:val="99"/>
    <w:unhideWhenUsed/>
    <w:qFormat/>
    <w:locked/>
    <w:rsid w:val="00C10C1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semiHidden/>
    <w:unhideWhenUsed/>
    <w:qFormat/>
    <w:locked/>
    <w:rsid w:val="00C94CB6"/>
    <w:pPr>
      <w:keepNext/>
      <w:keepLines/>
      <w:spacing w:before="40"/>
      <w:outlineLvl w:val="3"/>
    </w:pPr>
    <w:rPr>
      <w:rFonts w:ascii="Cambria" w:hAnsi="Cambria"/>
      <w:i/>
      <w:iCs/>
      <w:color w:val="365F91"/>
    </w:rPr>
  </w:style>
  <w:style w:type="paragraph" w:styleId="Nadpis5">
    <w:name w:val="heading 5"/>
    <w:basedOn w:val="Normln"/>
    <w:next w:val="Normln"/>
    <w:link w:val="Nadpis5Char"/>
    <w:uiPriority w:val="9"/>
    <w:semiHidden/>
    <w:unhideWhenUsed/>
    <w:qFormat/>
    <w:locked/>
    <w:rsid w:val="00C94CB6"/>
    <w:pPr>
      <w:keepNext/>
      <w:keepLines/>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E21CF8"/>
    <w:rPr>
      <w:color w:val="0000FF" w:themeColor="hyperlink"/>
      <w:u w:val="single"/>
    </w:rPr>
  </w:style>
  <w:style w:type="character" w:styleId="Odkaznakoment">
    <w:name w:val="annotation reference"/>
    <w:basedOn w:val="Standardnpsmoodstavce"/>
    <w:uiPriority w:val="99"/>
    <w:semiHidden/>
    <w:unhideWhenUsed/>
    <w:rsid w:val="00793DA4"/>
    <w:rPr>
      <w:sz w:val="16"/>
      <w:szCs w:val="16"/>
    </w:rPr>
  </w:style>
  <w:style w:type="paragraph" w:styleId="Textkomente">
    <w:name w:val="annotation text"/>
    <w:basedOn w:val="Normln"/>
    <w:link w:val="TextkomenteChar"/>
    <w:uiPriority w:val="99"/>
    <w:unhideWhenUsed/>
    <w:rsid w:val="00793DA4"/>
  </w:style>
  <w:style w:type="character" w:customStyle="1" w:styleId="TextkomenteChar">
    <w:name w:val="Text komentáře Char"/>
    <w:basedOn w:val="Standardnpsmoodstavce"/>
    <w:link w:val="Textkomente"/>
    <w:uiPriority w:val="99"/>
    <w:rsid w:val="00793DA4"/>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793DA4"/>
    <w:rPr>
      <w:b/>
      <w:bCs/>
    </w:rPr>
  </w:style>
  <w:style w:type="character" w:customStyle="1" w:styleId="PedmtkomenteChar">
    <w:name w:val="Předmět komentáře Char"/>
    <w:basedOn w:val="TextkomenteChar"/>
    <w:link w:val="Pedmtkomente"/>
    <w:uiPriority w:val="99"/>
    <w:semiHidden/>
    <w:rsid w:val="00793DA4"/>
    <w:rPr>
      <w:rFonts w:ascii="Times New Roman" w:eastAsia="Times New Roman" w:hAnsi="Times New Roman" w:cs="Times New Roman"/>
      <w:b/>
      <w:bCs/>
    </w:rPr>
  </w:style>
  <w:style w:type="paragraph" w:styleId="Odstavecseseznamem">
    <w:name w:val="List Paragraph"/>
    <w:aliases w:val="nad 1,Název grafu,Authors"/>
    <w:basedOn w:val="Normln"/>
    <w:link w:val="OdstavecseseznamemChar"/>
    <w:uiPriority w:val="34"/>
    <w:qFormat/>
    <w:rsid w:val="00F77D1E"/>
    <w:pPr>
      <w:ind w:left="720"/>
      <w:contextualSpacing/>
    </w:pPr>
  </w:style>
  <w:style w:type="character" w:customStyle="1" w:styleId="OdstavecseseznamemChar">
    <w:name w:val="Odstavec se seznamem Char"/>
    <w:aliases w:val="nad 1 Char,Název grafu Char,Authors Char"/>
    <w:link w:val="Odstavecseseznamem"/>
    <w:uiPriority w:val="34"/>
    <w:locked/>
    <w:rsid w:val="00D338D1"/>
    <w:rPr>
      <w:rFonts w:ascii="Times New Roman" w:eastAsia="Times New Roman" w:hAnsi="Times New Roman" w:cs="Times New Roman"/>
    </w:rPr>
  </w:style>
  <w:style w:type="paragraph" w:styleId="Zkladntext">
    <w:name w:val="Body Text"/>
    <w:basedOn w:val="Normln"/>
    <w:link w:val="ZkladntextChar"/>
    <w:rsid w:val="00F77D1E"/>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77D1E"/>
    <w:rPr>
      <w:rFonts w:ascii="Bookman Old Style" w:eastAsia="Times New Roman" w:hAnsi="Bookman Old Style" w:cs="Times New Roman"/>
      <w:i/>
      <w:iCs/>
      <w:sz w:val="24"/>
      <w:szCs w:val="24"/>
    </w:rPr>
  </w:style>
  <w:style w:type="character" w:customStyle="1" w:styleId="Nevyeenzmnka1">
    <w:name w:val="Nevyřešená zmínka1"/>
    <w:basedOn w:val="Standardnpsmoodstavce"/>
    <w:uiPriority w:val="99"/>
    <w:semiHidden/>
    <w:unhideWhenUsed/>
    <w:rsid w:val="00D338D1"/>
    <w:rPr>
      <w:color w:val="605E5C"/>
      <w:shd w:val="clear" w:color="auto" w:fill="E1DFDD"/>
    </w:rPr>
  </w:style>
  <w:style w:type="character" w:customStyle="1" w:styleId="contentpasted3">
    <w:name w:val="contentpasted3"/>
    <w:basedOn w:val="Standardnpsmoodstavce"/>
    <w:rsid w:val="005A386B"/>
  </w:style>
  <w:style w:type="character" w:styleId="Zdraznn">
    <w:name w:val="Emphasis"/>
    <w:basedOn w:val="Standardnpsmoodstavce"/>
    <w:uiPriority w:val="20"/>
    <w:qFormat/>
    <w:locked/>
    <w:rsid w:val="00A46C50"/>
    <w:rPr>
      <w:i/>
      <w:iCs/>
    </w:rPr>
  </w:style>
  <w:style w:type="character" w:customStyle="1" w:styleId="FormtovanvHTMLChar">
    <w:name w:val="Formátovaný v HTML Char"/>
    <w:aliases w:val="Char Char Char,Char Char1"/>
    <w:basedOn w:val="Standardnpsmoodstavce"/>
    <w:link w:val="FormtovanvHTML"/>
    <w:uiPriority w:val="99"/>
    <w:qFormat/>
    <w:rsid w:val="00A46C50"/>
    <w:rPr>
      <w:rFonts w:ascii="Courier New" w:eastAsia="SimSun" w:hAnsi="Courier New" w:cs="Courier New"/>
      <w:lang w:eastAsia="zh-CN" w:bidi="hi-IN"/>
    </w:rPr>
  </w:style>
  <w:style w:type="paragraph" w:styleId="FormtovanvHTML">
    <w:name w:val="HTML Preformatted"/>
    <w:aliases w:val="Char Char,Char"/>
    <w:basedOn w:val="Normln"/>
    <w:link w:val="FormtovanvHTMLChar"/>
    <w:uiPriority w:val="99"/>
    <w:qFormat/>
    <w:rsid w:val="00A4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lang w:eastAsia="zh-CN" w:bidi="hi-IN"/>
    </w:rPr>
  </w:style>
  <w:style w:type="paragraph" w:styleId="Normlnweb">
    <w:name w:val="Normal (Web)"/>
    <w:basedOn w:val="Normln"/>
    <w:uiPriority w:val="99"/>
    <w:qFormat/>
    <w:rsid w:val="00A46C50"/>
    <w:pPr>
      <w:suppressAutoHyphens/>
      <w:spacing w:beforeAutospacing="1" w:afterAutospacing="1"/>
    </w:pPr>
    <w:rPr>
      <w:sz w:val="24"/>
      <w:szCs w:val="24"/>
    </w:rPr>
  </w:style>
  <w:style w:type="character" w:customStyle="1" w:styleId="FormtovanvHTMLChar1">
    <w:name w:val="Formátovaný v HTML Char1"/>
    <w:basedOn w:val="Standardnpsmoodstavce"/>
    <w:uiPriority w:val="99"/>
    <w:semiHidden/>
    <w:rsid w:val="00A46C50"/>
    <w:rPr>
      <w:rFonts w:ascii="Consolas" w:eastAsia="Times New Roman" w:hAnsi="Consolas" w:cs="Times New Roman"/>
    </w:rPr>
  </w:style>
  <w:style w:type="paragraph" w:styleId="Bezmezer">
    <w:name w:val="No Spacing"/>
    <w:uiPriority w:val="1"/>
    <w:qFormat/>
    <w:rsid w:val="00A46C50"/>
    <w:rPr>
      <w:rFonts w:ascii="Times New Roman" w:eastAsia="Times New Roman" w:hAnsi="Times New Roman" w:cs="Times New Roman"/>
    </w:rPr>
  </w:style>
  <w:style w:type="paragraph" w:customStyle="1" w:styleId="a-carousel-card">
    <w:name w:val="a-carousel-card"/>
    <w:basedOn w:val="Normln"/>
    <w:rsid w:val="00A46C50"/>
    <w:pPr>
      <w:spacing w:before="100" w:beforeAutospacing="1" w:after="100" w:afterAutospacing="1"/>
    </w:pPr>
    <w:rPr>
      <w:sz w:val="24"/>
      <w:szCs w:val="24"/>
    </w:rPr>
  </w:style>
  <w:style w:type="character" w:customStyle="1" w:styleId="tooltip">
    <w:name w:val="tooltip"/>
    <w:basedOn w:val="Standardnpsmoodstavce"/>
    <w:rsid w:val="00A46C50"/>
  </w:style>
  <w:style w:type="paragraph" w:customStyle="1" w:styleId="xmsonormal">
    <w:name w:val="x_msonormal"/>
    <w:basedOn w:val="Normln"/>
    <w:rsid w:val="00A46C50"/>
    <w:pPr>
      <w:spacing w:before="100" w:beforeAutospacing="1" w:after="100" w:afterAutospacing="1"/>
    </w:pPr>
    <w:rPr>
      <w:sz w:val="24"/>
      <w:szCs w:val="24"/>
    </w:rPr>
  </w:style>
  <w:style w:type="character" w:customStyle="1" w:styleId="xcontentpasted7">
    <w:name w:val="x_contentpasted7"/>
    <w:basedOn w:val="Standardnpsmoodstavce"/>
    <w:rsid w:val="00A46C50"/>
  </w:style>
  <w:style w:type="character" w:customStyle="1" w:styleId="xcontentpasted10">
    <w:name w:val="x_contentpasted10"/>
    <w:basedOn w:val="Standardnpsmoodstavce"/>
    <w:rsid w:val="00A46C50"/>
  </w:style>
  <w:style w:type="character" w:customStyle="1" w:styleId="xcontentpasted4">
    <w:name w:val="x_contentpasted4"/>
    <w:basedOn w:val="Standardnpsmoodstavce"/>
    <w:rsid w:val="00A46C50"/>
  </w:style>
  <w:style w:type="character" w:customStyle="1" w:styleId="xcontentpasted3">
    <w:name w:val="x_contentpasted3"/>
    <w:basedOn w:val="Standardnpsmoodstavce"/>
    <w:rsid w:val="00A46C50"/>
  </w:style>
  <w:style w:type="character" w:customStyle="1" w:styleId="xcontentpasted2">
    <w:name w:val="x_contentpasted2"/>
    <w:basedOn w:val="Standardnpsmoodstavce"/>
    <w:rsid w:val="00A46C50"/>
  </w:style>
  <w:style w:type="character" w:customStyle="1" w:styleId="xcontentpasted9">
    <w:name w:val="x_contentpasted9"/>
    <w:basedOn w:val="Standardnpsmoodstavce"/>
    <w:rsid w:val="00A46C50"/>
  </w:style>
  <w:style w:type="character" w:customStyle="1" w:styleId="xcontentpasted5">
    <w:name w:val="x_contentpasted5"/>
    <w:basedOn w:val="Standardnpsmoodstavce"/>
    <w:rsid w:val="00A46C50"/>
  </w:style>
  <w:style w:type="character" w:customStyle="1" w:styleId="xcontentpasted11">
    <w:name w:val="x_contentpasted11"/>
    <w:basedOn w:val="Standardnpsmoodstavce"/>
    <w:rsid w:val="00A46C50"/>
  </w:style>
  <w:style w:type="character" w:customStyle="1" w:styleId="xcontentpasted6">
    <w:name w:val="x_contentpasted6"/>
    <w:basedOn w:val="Standardnpsmoodstavce"/>
    <w:rsid w:val="00A46C50"/>
  </w:style>
  <w:style w:type="paragraph" w:styleId="Zkladntext3">
    <w:name w:val="Body Text 3"/>
    <w:basedOn w:val="Normln"/>
    <w:link w:val="Zkladntext3Char"/>
    <w:rsid w:val="00A46C50"/>
    <w:pPr>
      <w:spacing w:after="120"/>
    </w:pPr>
    <w:rPr>
      <w:sz w:val="16"/>
      <w:szCs w:val="16"/>
      <w:lang w:val="en-US" w:eastAsia="en-US"/>
    </w:rPr>
  </w:style>
  <w:style w:type="character" w:customStyle="1" w:styleId="Zkladntext3Char">
    <w:name w:val="Základní text 3 Char"/>
    <w:basedOn w:val="Standardnpsmoodstavce"/>
    <w:link w:val="Zkladntext3"/>
    <w:rsid w:val="00A46C50"/>
    <w:rPr>
      <w:rFonts w:ascii="Times New Roman" w:eastAsia="Times New Roman" w:hAnsi="Times New Roman" w:cs="Times New Roman"/>
      <w:sz w:val="16"/>
      <w:szCs w:val="16"/>
      <w:lang w:val="en-US" w:eastAsia="en-US"/>
    </w:rPr>
  </w:style>
  <w:style w:type="paragraph" w:customStyle="1" w:styleId="xmsolistparagraph">
    <w:name w:val="x_msolistparagraph"/>
    <w:basedOn w:val="Normln"/>
    <w:rsid w:val="00A46C50"/>
    <w:pPr>
      <w:spacing w:before="100" w:beforeAutospacing="1" w:after="100" w:afterAutospacing="1"/>
    </w:pPr>
    <w:rPr>
      <w:sz w:val="24"/>
      <w:szCs w:val="24"/>
    </w:rPr>
  </w:style>
  <w:style w:type="character" w:customStyle="1" w:styleId="Nadpis1Char">
    <w:name w:val="Nadpis 1 Char"/>
    <w:basedOn w:val="Standardnpsmoodstavce"/>
    <w:link w:val="Nadpis1"/>
    <w:uiPriority w:val="99"/>
    <w:rsid w:val="00C10C15"/>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9"/>
    <w:rsid w:val="00C10C15"/>
    <w:rPr>
      <w:rFonts w:asciiTheme="majorHAnsi" w:eastAsiaTheme="majorEastAsia" w:hAnsiTheme="majorHAnsi" w:cstheme="majorBidi"/>
      <w:color w:val="243F60" w:themeColor="accent1" w:themeShade="7F"/>
      <w:sz w:val="24"/>
      <w:szCs w:val="24"/>
    </w:rPr>
  </w:style>
  <w:style w:type="paragraph" w:customStyle="1" w:styleId="KartaC-I">
    <w:name w:val="Karta C-I"/>
    <w:basedOn w:val="Normln"/>
    <w:link w:val="KartaC-IChar"/>
    <w:qFormat/>
    <w:rsid w:val="00C10C15"/>
    <w:pPr>
      <w:suppressAutoHyphens/>
      <w:spacing w:before="120" w:after="120"/>
      <w:jc w:val="both"/>
    </w:pPr>
    <w:rPr>
      <w:kern w:val="1"/>
    </w:rPr>
  </w:style>
  <w:style w:type="character" w:customStyle="1" w:styleId="KartaC-IChar">
    <w:name w:val="Karta C-I Char"/>
    <w:basedOn w:val="Standardnpsmoodstavce"/>
    <w:link w:val="KartaC-I"/>
    <w:rsid w:val="00C10C15"/>
    <w:rPr>
      <w:rFonts w:ascii="Times New Roman" w:eastAsia="Times New Roman" w:hAnsi="Times New Roman" w:cs="Times New Roman"/>
      <w:kern w:val="1"/>
    </w:rPr>
  </w:style>
  <w:style w:type="paragraph" w:customStyle="1" w:styleId="ECVSectionBullet">
    <w:name w:val="_ECV_SectionBullet"/>
    <w:basedOn w:val="Normln"/>
    <w:rsid w:val="00C10C15"/>
    <w:pPr>
      <w:suppressLineNumbers/>
      <w:autoSpaceDE w:val="0"/>
      <w:spacing w:line="100" w:lineRule="atLeast"/>
    </w:pPr>
    <w:rPr>
      <w:rFonts w:ascii="Arial" w:hAnsi="Arial"/>
      <w:color w:val="3F3A38"/>
      <w:spacing w:val="-6"/>
      <w:sz w:val="18"/>
      <w:szCs w:val="22"/>
    </w:rPr>
  </w:style>
  <w:style w:type="character" w:customStyle="1" w:styleId="zvyraznovac">
    <w:name w:val="zvyraznovac"/>
    <w:basedOn w:val="Standardnpsmoodstavce"/>
    <w:rsid w:val="00C10C15"/>
  </w:style>
  <w:style w:type="paragraph" w:customStyle="1" w:styleId="bb">
    <w:name w:val="bb"/>
    <w:basedOn w:val="Normln"/>
    <w:qFormat/>
    <w:rsid w:val="00C10C15"/>
    <w:pPr>
      <w:suppressAutoHyphens/>
      <w:ind w:left="283" w:hanging="283"/>
    </w:pPr>
    <w:rPr>
      <w:color w:val="00000A"/>
    </w:rPr>
  </w:style>
  <w:style w:type="paragraph" w:customStyle="1" w:styleId="Dd">
    <w:name w:val="Dd"/>
    <w:basedOn w:val="Normln"/>
    <w:uiPriority w:val="99"/>
    <w:qFormat/>
    <w:rsid w:val="00C10C15"/>
    <w:pPr>
      <w:suppressAutoHyphens/>
      <w:ind w:left="1134" w:hanging="1134"/>
    </w:pPr>
    <w:rPr>
      <w:color w:val="00000A"/>
    </w:rPr>
  </w:style>
  <w:style w:type="paragraph" w:customStyle="1" w:styleId="Eaoaeaa">
    <w:name w:val="Eaoae?aa"/>
    <w:basedOn w:val="Normln"/>
    <w:rsid w:val="00C10C15"/>
    <w:pPr>
      <w:widowControl w:val="0"/>
      <w:tabs>
        <w:tab w:val="center" w:pos="4153"/>
        <w:tab w:val="right" w:pos="8306"/>
      </w:tabs>
    </w:pPr>
    <w:rPr>
      <w:lang w:val="en-US"/>
    </w:rPr>
  </w:style>
  <w:style w:type="paragraph" w:customStyle="1" w:styleId="Bntext">
    <w:name w:val="Bìžný text"/>
    <w:rsid w:val="00C10C15"/>
    <w:pPr>
      <w:widowControl w:val="0"/>
      <w:tabs>
        <w:tab w:val="left" w:pos="720"/>
        <w:tab w:val="left" w:pos="1440"/>
        <w:tab w:val="left" w:pos="2160"/>
        <w:tab w:val="left" w:pos="2880"/>
        <w:tab w:val="left" w:pos="3600"/>
        <w:tab w:val="left" w:pos="4320"/>
        <w:tab w:val="left" w:pos="5040"/>
        <w:tab w:val="left" w:pos="5760"/>
      </w:tabs>
      <w:overflowPunct w:val="0"/>
      <w:autoSpaceDE w:val="0"/>
      <w:autoSpaceDN w:val="0"/>
      <w:adjustRightInd w:val="0"/>
      <w:spacing w:after="240" w:line="240" w:lineRule="atLeast"/>
      <w:textAlignment w:val="baseline"/>
    </w:pPr>
    <w:rPr>
      <w:rFonts w:ascii="Times New Roman" w:eastAsia="Times New Roman" w:hAnsi="Times New Roman" w:cs="Times New Roman"/>
      <w:b/>
      <w:color w:val="000000"/>
      <w:sz w:val="24"/>
    </w:rPr>
  </w:style>
  <w:style w:type="character" w:customStyle="1" w:styleId="ListLabel214">
    <w:name w:val="ListLabel 214"/>
    <w:qFormat/>
    <w:rsid w:val="00C10C15"/>
  </w:style>
  <w:style w:type="paragraph" w:customStyle="1" w:styleId="kartac-i0">
    <w:name w:val="kartac-i"/>
    <w:basedOn w:val="Normln"/>
    <w:uiPriority w:val="99"/>
    <w:rsid w:val="00C10C15"/>
    <w:rPr>
      <w:rFonts w:eastAsiaTheme="minorHAnsi"/>
      <w:sz w:val="24"/>
      <w:szCs w:val="24"/>
    </w:rPr>
  </w:style>
  <w:style w:type="paragraph" w:customStyle="1" w:styleId="Abstrakt">
    <w:name w:val="Abstrakt"/>
    <w:basedOn w:val="Normln"/>
    <w:rsid w:val="00C10C15"/>
    <w:pPr>
      <w:spacing w:line="360" w:lineRule="auto"/>
    </w:pPr>
    <w:rPr>
      <w:b/>
      <w:sz w:val="24"/>
      <w:szCs w:val="24"/>
      <w:lang w:val="sk-SK"/>
    </w:rPr>
  </w:style>
  <w:style w:type="character" w:customStyle="1" w:styleId="apple-converted-space">
    <w:name w:val="apple-converted-space"/>
    <w:rsid w:val="00C10C15"/>
  </w:style>
  <w:style w:type="character" w:customStyle="1" w:styleId="value">
    <w:name w:val="value"/>
    <w:basedOn w:val="Standardnpsmoodstavce"/>
    <w:rsid w:val="00C10C15"/>
  </w:style>
  <w:style w:type="character" w:customStyle="1" w:styleId="arttitle">
    <w:name w:val="art_title"/>
    <w:basedOn w:val="Standardnpsmoodstavce"/>
    <w:rsid w:val="00C10C15"/>
  </w:style>
  <w:style w:type="character" w:customStyle="1" w:styleId="serialtitle">
    <w:name w:val="serial_title"/>
    <w:basedOn w:val="Standardnpsmoodstavce"/>
    <w:rsid w:val="00C10C15"/>
  </w:style>
  <w:style w:type="character" w:customStyle="1" w:styleId="volumeissue">
    <w:name w:val="volume_issue"/>
    <w:basedOn w:val="Standardnpsmoodstavce"/>
    <w:rsid w:val="00C10C15"/>
  </w:style>
  <w:style w:type="character" w:customStyle="1" w:styleId="pagerange">
    <w:name w:val="page_range"/>
    <w:basedOn w:val="Standardnpsmoodstavce"/>
    <w:rsid w:val="00C10C15"/>
  </w:style>
  <w:style w:type="character" w:customStyle="1" w:styleId="doilink">
    <w:name w:val="doi_link"/>
    <w:basedOn w:val="Standardnpsmoodstavce"/>
    <w:rsid w:val="00C10C15"/>
  </w:style>
  <w:style w:type="paragraph" w:customStyle="1" w:styleId="Default">
    <w:name w:val="Default"/>
    <w:qFormat/>
    <w:rsid w:val="00C10C15"/>
    <w:pPr>
      <w:suppressAutoHyphens/>
    </w:pPr>
    <w:rPr>
      <w:rFonts w:ascii="Times New Roman" w:hAnsi="Times New Roman" w:cs="Times New Roman"/>
      <w:color w:val="000000"/>
      <w:sz w:val="24"/>
      <w:szCs w:val="24"/>
    </w:rPr>
  </w:style>
  <w:style w:type="paragraph" w:customStyle="1" w:styleId="StylOdstavecdkovnjednoduch">
    <w:name w:val="Styl Odstavec + Řádkování:  jednoduché"/>
    <w:basedOn w:val="Normln"/>
    <w:rsid w:val="00C10C15"/>
    <w:pPr>
      <w:snapToGrid w:val="0"/>
      <w:ind w:firstLine="284"/>
      <w:jc w:val="both"/>
    </w:pPr>
    <w:rPr>
      <w:sz w:val="28"/>
    </w:rPr>
  </w:style>
  <w:style w:type="character" w:customStyle="1" w:styleId="hps">
    <w:name w:val="hps"/>
    <w:basedOn w:val="Standardnpsmoodstavce"/>
    <w:rsid w:val="00C10C15"/>
  </w:style>
  <w:style w:type="paragraph" w:customStyle="1" w:styleId="xgmail-msolistparagraph">
    <w:name w:val="x_gmail-msolistparagraph"/>
    <w:basedOn w:val="Normln"/>
    <w:rsid w:val="00C10C1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C10C15"/>
    <w:rPr>
      <w:color w:val="605E5C"/>
      <w:shd w:val="clear" w:color="auto" w:fill="E1DFDD"/>
    </w:rPr>
  </w:style>
  <w:style w:type="character" w:customStyle="1" w:styleId="Zkladntext2">
    <w:name w:val="Základní text (2)_"/>
    <w:basedOn w:val="Standardnpsmoodstavce"/>
    <w:link w:val="Zkladntext20"/>
    <w:uiPriority w:val="99"/>
    <w:locked/>
    <w:rsid w:val="00C10C15"/>
    <w:rPr>
      <w:rFonts w:cs="Times New Roman"/>
      <w:shd w:val="clear" w:color="auto" w:fill="FFFFFF"/>
    </w:rPr>
  </w:style>
  <w:style w:type="paragraph" w:customStyle="1" w:styleId="Zkladntext20">
    <w:name w:val="Základní text (2)"/>
    <w:basedOn w:val="Normln"/>
    <w:link w:val="Zkladntext2"/>
    <w:uiPriority w:val="99"/>
    <w:rsid w:val="00C10C15"/>
    <w:pPr>
      <w:widowControl w:val="0"/>
      <w:shd w:val="clear" w:color="auto" w:fill="FFFFFF"/>
      <w:spacing w:line="240" w:lineRule="atLeast"/>
      <w:ind w:hanging="320"/>
    </w:pPr>
    <w:rPr>
      <w:rFonts w:ascii="Calibri" w:eastAsia="Calibri" w:hAnsi="Calibri"/>
      <w:shd w:val="clear" w:color="auto" w:fill="FFFFFF"/>
    </w:rPr>
  </w:style>
  <w:style w:type="paragraph" w:customStyle="1" w:styleId="paragraph">
    <w:name w:val="paragraph"/>
    <w:basedOn w:val="Normln"/>
    <w:rsid w:val="00C10C15"/>
    <w:pPr>
      <w:spacing w:before="100" w:beforeAutospacing="1" w:after="100" w:afterAutospacing="1"/>
    </w:pPr>
    <w:rPr>
      <w:sz w:val="24"/>
      <w:szCs w:val="24"/>
    </w:rPr>
  </w:style>
  <w:style w:type="character" w:customStyle="1" w:styleId="normaltextrun">
    <w:name w:val="normaltextrun"/>
    <w:basedOn w:val="Standardnpsmoodstavce"/>
    <w:rsid w:val="00C10C15"/>
  </w:style>
  <w:style w:type="character" w:customStyle="1" w:styleId="spellingerror">
    <w:name w:val="spellingerror"/>
    <w:basedOn w:val="Standardnpsmoodstavce"/>
    <w:rsid w:val="00C10C15"/>
  </w:style>
  <w:style w:type="character" w:customStyle="1" w:styleId="contextualspellingandgrammarerror">
    <w:name w:val="contextualspellingandgrammarerror"/>
    <w:basedOn w:val="Standardnpsmoodstavce"/>
    <w:rsid w:val="00C10C15"/>
  </w:style>
  <w:style w:type="character" w:customStyle="1" w:styleId="eop">
    <w:name w:val="eop"/>
    <w:basedOn w:val="Standardnpsmoodstavce"/>
    <w:rsid w:val="00C10C15"/>
  </w:style>
  <w:style w:type="character" w:customStyle="1" w:styleId="Nadpis2Char">
    <w:name w:val="Nadpis 2 Char"/>
    <w:basedOn w:val="Standardnpsmoodstavce"/>
    <w:link w:val="Nadpis2"/>
    <w:uiPriority w:val="99"/>
    <w:rsid w:val="00C94CB6"/>
    <w:rPr>
      <w:rFonts w:ascii="Cambria" w:eastAsia="Times New Roman" w:hAnsi="Cambria" w:cs="Times New Roman"/>
      <w:color w:val="365F91"/>
      <w:sz w:val="26"/>
      <w:szCs w:val="26"/>
    </w:rPr>
  </w:style>
  <w:style w:type="character" w:customStyle="1" w:styleId="Nadpis4Char">
    <w:name w:val="Nadpis 4 Char"/>
    <w:basedOn w:val="Standardnpsmoodstavce"/>
    <w:link w:val="Nadpis4"/>
    <w:semiHidden/>
    <w:rsid w:val="00C94CB6"/>
    <w:rPr>
      <w:rFonts w:ascii="Cambria" w:eastAsia="Times New Roman" w:hAnsi="Cambria" w:cs="Times New Roman"/>
      <w:i/>
      <w:iCs/>
      <w:color w:val="365F91"/>
    </w:rPr>
  </w:style>
  <w:style w:type="character" w:customStyle="1" w:styleId="Nadpis5Char">
    <w:name w:val="Nadpis 5 Char"/>
    <w:basedOn w:val="Standardnpsmoodstavce"/>
    <w:link w:val="Nadpis5"/>
    <w:uiPriority w:val="9"/>
    <w:semiHidden/>
    <w:rsid w:val="00C94CB6"/>
    <w:rPr>
      <w:rFonts w:ascii="Cambria" w:eastAsia="Times New Roman" w:hAnsi="Cambria" w:cs="Times New Roman"/>
      <w:color w:val="365F91"/>
    </w:rPr>
  </w:style>
  <w:style w:type="character" w:styleId="slostrnky">
    <w:name w:val="page number"/>
    <w:uiPriority w:val="99"/>
    <w:rsid w:val="00C94CB6"/>
    <w:rPr>
      <w:rFonts w:cs="Times New Roman"/>
    </w:rPr>
  </w:style>
  <w:style w:type="character" w:styleId="Siln">
    <w:name w:val="Strong"/>
    <w:uiPriority w:val="22"/>
    <w:qFormat/>
    <w:locked/>
    <w:rsid w:val="00C94CB6"/>
    <w:rPr>
      <w:b/>
      <w:bCs/>
    </w:rPr>
  </w:style>
  <w:style w:type="table" w:styleId="Mkatabulky">
    <w:name w:val="Table Grid"/>
    <w:basedOn w:val="Normlntabulka"/>
    <w:uiPriority w:val="99"/>
    <w:locked/>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base">
    <w:name w:val="a-size-base"/>
    <w:rsid w:val="00C94CB6"/>
  </w:style>
  <w:style w:type="paragraph" w:styleId="Textpoznpodarou">
    <w:name w:val="footnote text"/>
    <w:basedOn w:val="Normln"/>
    <w:link w:val="TextpoznpodarouChar"/>
    <w:uiPriority w:val="99"/>
    <w:semiHidden/>
    <w:rsid w:val="00C94CB6"/>
    <w:pPr>
      <w:widowControl w:val="0"/>
    </w:pPr>
  </w:style>
  <w:style w:type="character" w:customStyle="1" w:styleId="TextpoznpodarouChar">
    <w:name w:val="Text pozn. pod čarou Char"/>
    <w:basedOn w:val="Standardnpsmoodstavce"/>
    <w:link w:val="Textpoznpodarou"/>
    <w:uiPriority w:val="99"/>
    <w:semiHidden/>
    <w:rsid w:val="00C94CB6"/>
    <w:rPr>
      <w:rFonts w:ascii="Times New Roman" w:eastAsia="Times New Roman" w:hAnsi="Times New Roman" w:cs="Times New Roman"/>
    </w:rPr>
  </w:style>
  <w:style w:type="character" w:customStyle="1" w:styleId="reference-text">
    <w:name w:val="reference-text"/>
    <w:rsid w:val="00C94CB6"/>
  </w:style>
  <w:style w:type="character" w:customStyle="1" w:styleId="shorttext">
    <w:name w:val="short_text"/>
    <w:rsid w:val="00C94CB6"/>
  </w:style>
  <w:style w:type="paragraph" w:styleId="Prosttext">
    <w:name w:val="Plain Text"/>
    <w:basedOn w:val="Normln"/>
    <w:link w:val="ProsttextChar"/>
    <w:uiPriority w:val="99"/>
    <w:unhideWhenUsed/>
    <w:rsid w:val="00C94CB6"/>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C94CB6"/>
    <w:rPr>
      <w:rFonts w:cs="Times New Roman"/>
      <w:sz w:val="22"/>
      <w:szCs w:val="21"/>
      <w:lang w:eastAsia="en-US"/>
    </w:rPr>
  </w:style>
  <w:style w:type="character" w:customStyle="1" w:styleId="a-size-medium">
    <w:name w:val="a-size-medium"/>
    <w:rsid w:val="00C94CB6"/>
  </w:style>
  <w:style w:type="character" w:customStyle="1" w:styleId="ng-binding">
    <w:name w:val="ng-binding"/>
    <w:rsid w:val="00C94CB6"/>
  </w:style>
  <w:style w:type="character" w:customStyle="1" w:styleId="field260">
    <w:name w:val="field_260"/>
    <w:rsid w:val="00C94CB6"/>
  </w:style>
  <w:style w:type="character" w:customStyle="1" w:styleId="field300">
    <w:name w:val="field_300"/>
    <w:rsid w:val="00C94CB6"/>
  </w:style>
  <w:style w:type="paragraph" w:customStyle="1" w:styleId="odrky">
    <w:name w:val="odrážky"/>
    <w:basedOn w:val="Normln"/>
    <w:uiPriority w:val="99"/>
    <w:rsid w:val="00C94CB6"/>
    <w:pPr>
      <w:tabs>
        <w:tab w:val="num" w:pos="720"/>
      </w:tabs>
      <w:ind w:left="720" w:hanging="360"/>
    </w:pPr>
    <w:rPr>
      <w:sz w:val="24"/>
      <w:szCs w:val="24"/>
    </w:rPr>
  </w:style>
  <w:style w:type="paragraph" w:customStyle="1" w:styleId="Literatura">
    <w:name w:val="Literatura"/>
    <w:basedOn w:val="Normln"/>
    <w:uiPriority w:val="99"/>
    <w:rsid w:val="00C94CB6"/>
    <w:pPr>
      <w:tabs>
        <w:tab w:val="num" w:pos="284"/>
      </w:tabs>
      <w:spacing w:after="120"/>
    </w:pPr>
    <w:rPr>
      <w:sz w:val="28"/>
      <w:szCs w:val="28"/>
    </w:rPr>
  </w:style>
  <w:style w:type="paragraph" w:styleId="Seznam">
    <w:name w:val="List"/>
    <w:basedOn w:val="Normln"/>
    <w:semiHidden/>
    <w:unhideWhenUsed/>
    <w:rsid w:val="00C94CB6"/>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C94CB6"/>
    <w:pPr>
      <w:suppressAutoHyphens/>
      <w:spacing w:after="120"/>
      <w:ind w:left="283"/>
    </w:pPr>
    <w:rPr>
      <w:rFonts w:cs="Arial"/>
      <w:sz w:val="16"/>
      <w:szCs w:val="16"/>
      <w:lang w:eastAsia="ar-SA"/>
    </w:rPr>
  </w:style>
  <w:style w:type="paragraph" w:customStyle="1" w:styleId="Zkladntext21">
    <w:name w:val="Základní text 21"/>
    <w:basedOn w:val="Normln"/>
    <w:rsid w:val="00C94CB6"/>
    <w:pPr>
      <w:suppressAutoHyphens/>
    </w:pPr>
    <w:rPr>
      <w:rFonts w:ascii="Arial" w:hAnsi="Arial" w:cs="Arial"/>
      <w:sz w:val="18"/>
      <w:szCs w:val="24"/>
      <w:lang w:eastAsia="ar-SA"/>
    </w:rPr>
  </w:style>
  <w:style w:type="paragraph" w:customStyle="1" w:styleId="Tab">
    <w:name w:val="Tab"/>
    <w:basedOn w:val="Normln"/>
    <w:rsid w:val="00C94CB6"/>
    <w:pPr>
      <w:tabs>
        <w:tab w:val="left" w:pos="1134"/>
      </w:tabs>
      <w:ind w:left="1134" w:hanging="1134"/>
    </w:pPr>
    <w:rPr>
      <w:rFonts w:eastAsia="Calibri"/>
    </w:rPr>
  </w:style>
  <w:style w:type="paragraph" w:customStyle="1" w:styleId="CVNormal">
    <w:name w:val="CV Normal"/>
    <w:basedOn w:val="Normln"/>
    <w:rsid w:val="00C94CB6"/>
    <w:pPr>
      <w:suppressAutoHyphens/>
      <w:ind w:left="113" w:right="113"/>
    </w:pPr>
    <w:rPr>
      <w:rFonts w:ascii="Arial Narrow" w:hAnsi="Arial Narrow"/>
      <w:lang w:eastAsia="ar-SA"/>
    </w:rPr>
  </w:style>
  <w:style w:type="character" w:customStyle="1" w:styleId="label">
    <w:name w:val="label"/>
    <w:rsid w:val="00C94CB6"/>
  </w:style>
  <w:style w:type="character" w:customStyle="1" w:styleId="databold">
    <w:name w:val="data_bold"/>
    <w:rsid w:val="00C94CB6"/>
  </w:style>
  <w:style w:type="character" w:customStyle="1" w:styleId="field">
    <w:name w:val="field"/>
    <w:rsid w:val="00C94CB6"/>
  </w:style>
  <w:style w:type="paragraph" w:customStyle="1" w:styleId="Dosaenvzdln">
    <w:name w:val="Dosažené vzdělání"/>
    <w:basedOn w:val="Zkladntext"/>
    <w:semiHidden/>
    <w:rsid w:val="00C94CB6"/>
    <w:pPr>
      <w:numPr>
        <w:numId w:val="38"/>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C94CB6"/>
    <w:pPr>
      <w:numPr>
        <w:numId w:val="39"/>
      </w:numPr>
      <w:suppressAutoHyphens/>
    </w:pPr>
    <w:rPr>
      <w:sz w:val="24"/>
    </w:rPr>
  </w:style>
  <w:style w:type="character" w:customStyle="1" w:styleId="article-headermeta-info-label">
    <w:name w:val="article-header__meta-info-label"/>
    <w:rsid w:val="00C94CB6"/>
  </w:style>
  <w:style w:type="character" w:customStyle="1" w:styleId="article-headermeta-info-data">
    <w:name w:val="article-header__meta-info-data"/>
    <w:rsid w:val="00C94CB6"/>
  </w:style>
  <w:style w:type="character" w:customStyle="1" w:styleId="bibliographic-informationvalue">
    <w:name w:val="bibliographic-information__value"/>
    <w:rsid w:val="00C94CB6"/>
  </w:style>
  <w:style w:type="character" w:customStyle="1" w:styleId="paddingr15">
    <w:name w:val="paddingr15"/>
    <w:rsid w:val="00C94CB6"/>
  </w:style>
  <w:style w:type="paragraph" w:customStyle="1" w:styleId="western">
    <w:name w:val="western"/>
    <w:basedOn w:val="Normln"/>
    <w:rsid w:val="00C94CB6"/>
    <w:pPr>
      <w:spacing w:before="100" w:beforeAutospacing="1" w:line="288" w:lineRule="auto"/>
      <w:ind w:left="115"/>
      <w:jc w:val="both"/>
    </w:pPr>
    <w:rPr>
      <w:sz w:val="24"/>
      <w:szCs w:val="24"/>
    </w:rPr>
  </w:style>
  <w:style w:type="character" w:styleId="Znakapoznpodarou">
    <w:name w:val="footnote reference"/>
    <w:uiPriority w:val="99"/>
    <w:semiHidden/>
    <w:unhideWhenUsed/>
    <w:rsid w:val="00C94CB6"/>
    <w:rPr>
      <w:vertAlign w:val="superscript"/>
    </w:rPr>
  </w:style>
  <w:style w:type="paragraph" w:customStyle="1" w:styleId="xxmsonormal">
    <w:name w:val="x_xmsonormal"/>
    <w:basedOn w:val="Normln"/>
    <w:rsid w:val="00C94CB6"/>
    <w:rPr>
      <w:rFonts w:eastAsia="Calibri"/>
      <w:sz w:val="24"/>
      <w:szCs w:val="24"/>
    </w:rPr>
  </w:style>
  <w:style w:type="paragraph" w:customStyle="1" w:styleId="xxxmsonormal">
    <w:name w:val="x_xxmsonormal"/>
    <w:basedOn w:val="Normln"/>
    <w:rsid w:val="00C94CB6"/>
    <w:pPr>
      <w:spacing w:before="100" w:beforeAutospacing="1" w:after="100" w:afterAutospacing="1"/>
    </w:pPr>
    <w:rPr>
      <w:sz w:val="24"/>
      <w:szCs w:val="24"/>
    </w:rPr>
  </w:style>
  <w:style w:type="paragraph" w:customStyle="1" w:styleId="xxxmsolistparagraph">
    <w:name w:val="x_xxmsolistparagraph"/>
    <w:basedOn w:val="Normln"/>
    <w:rsid w:val="00C94CB6"/>
    <w:pPr>
      <w:spacing w:before="100" w:beforeAutospacing="1" w:after="100" w:afterAutospacing="1"/>
    </w:pPr>
    <w:rPr>
      <w:sz w:val="24"/>
      <w:szCs w:val="24"/>
    </w:rPr>
  </w:style>
  <w:style w:type="character" w:styleId="Sledovanodkaz">
    <w:name w:val="FollowedHyperlink"/>
    <w:uiPriority w:val="99"/>
    <w:semiHidden/>
    <w:unhideWhenUsed/>
    <w:rsid w:val="00C94CB6"/>
    <w:rPr>
      <w:color w:val="800080"/>
      <w:u w:val="single"/>
    </w:rPr>
  </w:style>
  <w:style w:type="character" w:customStyle="1" w:styleId="orcid-id-https">
    <w:name w:val="orcid-id-https"/>
    <w:rsid w:val="00C94CB6"/>
  </w:style>
  <w:style w:type="character" w:customStyle="1" w:styleId="author">
    <w:name w:val="author"/>
    <w:rsid w:val="00C94CB6"/>
  </w:style>
  <w:style w:type="character" w:customStyle="1" w:styleId="publisher-date">
    <w:name w:val="publisher-date"/>
    <w:rsid w:val="00C94CB6"/>
  </w:style>
  <w:style w:type="character" w:customStyle="1" w:styleId="publisher">
    <w:name w:val="publisher"/>
    <w:rsid w:val="00C94CB6"/>
  </w:style>
  <w:style w:type="character" w:customStyle="1" w:styleId="Dtum1">
    <w:name w:val="Dátum1"/>
    <w:rsid w:val="00C94CB6"/>
  </w:style>
  <w:style w:type="character" w:customStyle="1" w:styleId="field100">
    <w:name w:val="field_100"/>
    <w:rsid w:val="00C94CB6"/>
  </w:style>
  <w:style w:type="paragraph" w:customStyle="1" w:styleId="xmsolist">
    <w:name w:val="x_msolist"/>
    <w:basedOn w:val="Normln"/>
    <w:uiPriority w:val="99"/>
    <w:rsid w:val="00C94CB6"/>
    <w:rPr>
      <w:rFonts w:eastAsia="Calibri"/>
      <w:sz w:val="24"/>
      <w:szCs w:val="24"/>
    </w:rPr>
  </w:style>
  <w:style w:type="character" w:customStyle="1" w:styleId="xfield">
    <w:name w:val="x_field"/>
    <w:rsid w:val="00C94CB6"/>
  </w:style>
  <w:style w:type="paragraph" w:customStyle="1" w:styleId="Psmenkov2">
    <w:name w:val="Písmenkový 2"/>
    <w:basedOn w:val="Normln"/>
    <w:qFormat/>
    <w:rsid w:val="00C94CB6"/>
    <w:pPr>
      <w:numPr>
        <w:numId w:val="40"/>
      </w:numPr>
      <w:tabs>
        <w:tab w:val="num" w:pos="851"/>
      </w:tabs>
      <w:ind w:left="851" w:hanging="397"/>
      <w:jc w:val="both"/>
    </w:pPr>
    <w:rPr>
      <w:rFonts w:ascii="Calibri" w:eastAsia="Calibri" w:hAnsi="Calibri" w:cs="Calibri"/>
      <w:sz w:val="22"/>
      <w:szCs w:val="24"/>
      <w:lang w:eastAsia="en-US"/>
    </w:rPr>
  </w:style>
  <w:style w:type="character" w:customStyle="1" w:styleId="infolabel">
    <w:name w:val="info_label"/>
    <w:rsid w:val="00C94CB6"/>
  </w:style>
  <w:style w:type="character" w:customStyle="1" w:styleId="infovalue">
    <w:name w:val="info_value"/>
    <w:rsid w:val="00C94CB6"/>
  </w:style>
  <w:style w:type="character" w:customStyle="1" w:styleId="publikacekapitlky">
    <w:name w:val="publikace_kapitálky"/>
    <w:rsid w:val="00C94CB6"/>
    <w:rPr>
      <w:caps w:val="0"/>
      <w:smallCaps/>
    </w:rPr>
  </w:style>
  <w:style w:type="paragraph" w:customStyle="1" w:styleId="Nadpis21">
    <w:name w:val="Nadpis 21"/>
    <w:basedOn w:val="Normln"/>
    <w:next w:val="Normln"/>
    <w:uiPriority w:val="99"/>
    <w:unhideWhenUsed/>
    <w:qFormat/>
    <w:locked/>
    <w:rsid w:val="00C94CB6"/>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C94CB6"/>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C94CB6"/>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C94CB6"/>
  </w:style>
  <w:style w:type="character" w:customStyle="1" w:styleId="printisbn">
    <w:name w:val="printisbn"/>
    <w:rsid w:val="00C94CB6"/>
  </w:style>
  <w:style w:type="paragraph" w:customStyle="1" w:styleId="Bezmezer1">
    <w:name w:val="Bez mezer1"/>
    <w:aliases w:val="E&amp;M-Main title"/>
    <w:next w:val="Bezmezer"/>
    <w:uiPriority w:val="1"/>
    <w:qFormat/>
    <w:rsid w:val="00C94CB6"/>
    <w:rPr>
      <w:rFonts w:cs="Times New Roman"/>
      <w:sz w:val="22"/>
      <w:szCs w:val="22"/>
      <w:lang w:eastAsia="en-US"/>
    </w:rPr>
  </w:style>
  <w:style w:type="paragraph" w:customStyle="1" w:styleId="Prosttext1">
    <w:name w:val="Prostý text1"/>
    <w:basedOn w:val="Normln"/>
    <w:next w:val="Prosttext"/>
    <w:uiPriority w:val="99"/>
    <w:unhideWhenUsed/>
    <w:rsid w:val="00C94CB6"/>
    <w:rPr>
      <w:rFonts w:ascii="Calibri" w:eastAsia="Calibri" w:hAnsi="Calibri"/>
      <w:sz w:val="22"/>
      <w:szCs w:val="21"/>
      <w:lang w:eastAsia="en-US"/>
    </w:rPr>
  </w:style>
  <w:style w:type="character" w:customStyle="1" w:styleId="a-color-secondary">
    <w:name w:val="a-color-secondary"/>
    <w:rsid w:val="00C94CB6"/>
  </w:style>
  <w:style w:type="character" w:customStyle="1" w:styleId="a-size-large">
    <w:name w:val="a-size-large"/>
    <w:rsid w:val="00C94CB6"/>
  </w:style>
  <w:style w:type="character" w:customStyle="1" w:styleId="Sledovanodkaz1">
    <w:name w:val="Sledovaný odkaz1"/>
    <w:uiPriority w:val="99"/>
    <w:semiHidden/>
    <w:unhideWhenUsed/>
    <w:rsid w:val="00C94CB6"/>
    <w:rPr>
      <w:color w:val="800080"/>
      <w:u w:val="single"/>
    </w:rPr>
  </w:style>
  <w:style w:type="character" w:customStyle="1" w:styleId="obdpole50">
    <w:name w:val="obd_pole_50"/>
    <w:rsid w:val="00C94CB6"/>
  </w:style>
  <w:style w:type="paragraph" w:customStyle="1" w:styleId="oiaeaeiyiio2">
    <w:name w:val="oiaeaeiyiio2"/>
    <w:basedOn w:val="Normln"/>
    <w:rsid w:val="00C94CB6"/>
    <w:rPr>
      <w:rFonts w:eastAsia="Calibri"/>
      <w:sz w:val="24"/>
      <w:szCs w:val="24"/>
    </w:rPr>
  </w:style>
  <w:style w:type="character" w:customStyle="1" w:styleId="ProsttextChar1">
    <w:name w:val="Prostý text Char1"/>
    <w:uiPriority w:val="99"/>
    <w:semiHidden/>
    <w:rsid w:val="00C94CB6"/>
    <w:rPr>
      <w:rFonts w:ascii="Consolas" w:eastAsia="Times New Roman" w:hAnsi="Consolas" w:cs="Times New Roman"/>
      <w:sz w:val="21"/>
      <w:szCs w:val="21"/>
      <w:lang w:eastAsia="cs-CZ"/>
    </w:rPr>
  </w:style>
  <w:style w:type="character" w:customStyle="1" w:styleId="Nadpis5Char1">
    <w:name w:val="Nadpis 5 Char1"/>
    <w:uiPriority w:val="9"/>
    <w:semiHidden/>
    <w:rsid w:val="00C94CB6"/>
    <w:rPr>
      <w:rFonts w:ascii="Calibri Light" w:eastAsia="Times New Roman" w:hAnsi="Calibri Light" w:cs="Times New Roman"/>
      <w:color w:val="2E74B5"/>
      <w:sz w:val="20"/>
      <w:szCs w:val="20"/>
      <w:lang w:eastAsia="cs-CZ"/>
    </w:rPr>
  </w:style>
  <w:style w:type="character" w:customStyle="1" w:styleId="Nadpis2Char1">
    <w:name w:val="Nadpis 2 Char1"/>
    <w:uiPriority w:val="9"/>
    <w:semiHidden/>
    <w:rsid w:val="00C94CB6"/>
    <w:rPr>
      <w:rFonts w:ascii="Calibri Light" w:eastAsia="Times New Roman" w:hAnsi="Calibri Light" w:cs="Times New Roman"/>
      <w:color w:val="2E74B5"/>
      <w:sz w:val="26"/>
      <w:szCs w:val="26"/>
      <w:lang w:eastAsia="cs-CZ"/>
    </w:rPr>
  </w:style>
  <w:style w:type="character" w:customStyle="1" w:styleId="Nadpis3Char1">
    <w:name w:val="Nadpis 3 Char1"/>
    <w:uiPriority w:val="9"/>
    <w:semiHidden/>
    <w:rsid w:val="00C94CB6"/>
    <w:rPr>
      <w:rFonts w:ascii="Calibri Light" w:eastAsia="Times New Roman" w:hAnsi="Calibri Light" w:cs="Times New Roman"/>
      <w:color w:val="1F4D78"/>
      <w:sz w:val="24"/>
      <w:szCs w:val="24"/>
      <w:lang w:eastAsia="cs-CZ"/>
    </w:rPr>
  </w:style>
  <w:style w:type="character" w:customStyle="1" w:styleId="a-size-large1">
    <w:name w:val="a-size-large1"/>
    <w:rsid w:val="00C94CB6"/>
    <w:rPr>
      <w:rFonts w:ascii="Arial" w:hAnsi="Arial" w:cs="Arial" w:hint="default"/>
    </w:rPr>
  </w:style>
  <w:style w:type="character" w:customStyle="1" w:styleId="a-declarative">
    <w:name w:val="a-declarative"/>
    <w:rsid w:val="00C94CB6"/>
  </w:style>
  <w:style w:type="table" w:customStyle="1" w:styleId="Mkatabulky1">
    <w:name w:val="Mřížka tabulky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ln"/>
    <w:link w:val="EndNoteBibliographyChar"/>
    <w:rsid w:val="00C94CB6"/>
    <w:pPr>
      <w:spacing w:after="160"/>
    </w:pPr>
    <w:rPr>
      <w:rFonts w:ascii="Calibri" w:eastAsia="Calibri" w:hAnsi="Calibri" w:cs="Calibri"/>
      <w:noProof/>
      <w:sz w:val="22"/>
      <w:szCs w:val="22"/>
      <w:lang w:val="en-US" w:eastAsia="en-US"/>
    </w:rPr>
  </w:style>
  <w:style w:type="character" w:customStyle="1" w:styleId="EndNoteBibliographyChar">
    <w:name w:val="EndNote Bibliography Char"/>
    <w:link w:val="EndNoteBibliography"/>
    <w:rsid w:val="00C94CB6"/>
    <w:rPr>
      <w:rFonts w:cs="Calibri"/>
      <w:noProof/>
      <w:sz w:val="22"/>
      <w:szCs w:val="22"/>
      <w:lang w:val="en-US" w:eastAsia="en-US"/>
    </w:rPr>
  </w:style>
  <w:style w:type="character" w:customStyle="1" w:styleId="fontstyle01">
    <w:name w:val="fontstyle01"/>
    <w:qFormat/>
    <w:rsid w:val="00C94CB6"/>
    <w:rPr>
      <w:rFonts w:ascii="TimesNewRomanPSMT" w:eastAsia="TimesNewRomanPSMT" w:hAnsi="TimesNewRomanPSMT" w:hint="eastAsia"/>
      <w:b w:val="0"/>
      <w:bCs w:val="0"/>
      <w:i w:val="0"/>
      <w:iCs w:val="0"/>
      <w:color w:val="000000"/>
      <w:sz w:val="20"/>
      <w:szCs w:val="20"/>
    </w:rPr>
  </w:style>
  <w:style w:type="character" w:customStyle="1" w:styleId="st">
    <w:name w:val="st"/>
    <w:rsid w:val="00C94CB6"/>
  </w:style>
  <w:style w:type="character" w:customStyle="1" w:styleId="markedcontent">
    <w:name w:val="markedcontent"/>
    <w:rsid w:val="00C94CB6"/>
  </w:style>
  <w:style w:type="character" w:customStyle="1" w:styleId="outputtext">
    <w:name w:val="outputtext"/>
    <w:rsid w:val="00C94CB6"/>
  </w:style>
  <w:style w:type="paragraph" w:customStyle="1" w:styleId="mt-0">
    <w:name w:val="mt-0"/>
    <w:basedOn w:val="Normln"/>
    <w:rsid w:val="00C94CB6"/>
    <w:pPr>
      <w:spacing w:before="100" w:beforeAutospacing="1" w:after="100" w:afterAutospacing="1"/>
    </w:pPr>
    <w:rPr>
      <w:sz w:val="24"/>
      <w:szCs w:val="24"/>
    </w:rPr>
  </w:style>
  <w:style w:type="character" w:customStyle="1" w:styleId="intentjournalissn">
    <w:name w:val="intent_journal_issn"/>
    <w:rsid w:val="00C94CB6"/>
  </w:style>
  <w:style w:type="character" w:customStyle="1" w:styleId="ng-star-inserted">
    <w:name w:val="ng-star-inserted"/>
    <w:rsid w:val="00C94CB6"/>
  </w:style>
  <w:style w:type="paragraph" w:customStyle="1" w:styleId="TimesNewRoman">
    <w:name w:val="TimesNewRoman"/>
    <w:basedOn w:val="Normln"/>
    <w:link w:val="TimesNewRomanChar"/>
    <w:uiPriority w:val="99"/>
    <w:qFormat/>
    <w:rsid w:val="00C94CB6"/>
    <w:rPr>
      <w:rFonts w:eastAsia="Calibri"/>
      <w:sz w:val="24"/>
      <w:szCs w:val="22"/>
      <w:lang w:eastAsia="en-US"/>
    </w:rPr>
  </w:style>
  <w:style w:type="character" w:customStyle="1" w:styleId="TimesNewRomanChar">
    <w:name w:val="TimesNewRoman Char"/>
    <w:link w:val="TimesNewRoman"/>
    <w:uiPriority w:val="99"/>
    <w:rsid w:val="00C94CB6"/>
    <w:rPr>
      <w:rFonts w:ascii="Times New Roman" w:hAnsi="Times New Roman" w:cs="Times New Roman"/>
      <w:sz w:val="24"/>
      <w:szCs w:val="22"/>
      <w:lang w:eastAsia="en-US"/>
    </w:rPr>
  </w:style>
  <w:style w:type="paragraph" w:customStyle="1" w:styleId="bottom-left">
    <w:name w:val="bottom-left"/>
    <w:basedOn w:val="Normln"/>
    <w:rsid w:val="00C94CB6"/>
    <w:pPr>
      <w:spacing w:before="100" w:beforeAutospacing="1" w:after="100" w:afterAutospacing="1"/>
    </w:pPr>
    <w:rPr>
      <w:sz w:val="24"/>
      <w:szCs w:val="24"/>
    </w:rPr>
  </w:style>
  <w:style w:type="numbering" w:customStyle="1" w:styleId="Bezseznamu2">
    <w:name w:val="Bez seznamu2"/>
    <w:next w:val="Bezseznamu"/>
    <w:uiPriority w:val="99"/>
    <w:semiHidden/>
    <w:unhideWhenUsed/>
    <w:rsid w:val="00C94CB6"/>
  </w:style>
  <w:style w:type="table" w:customStyle="1" w:styleId="Mkatabulky4">
    <w:name w:val="Mřížka tabulky4"/>
    <w:basedOn w:val="Normlntabulka"/>
    <w:next w:val="Mkatabulky"/>
    <w:rsid w:val="00C94CB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C94CB6"/>
  </w:style>
  <w:style w:type="table" w:customStyle="1" w:styleId="Mkatabulky11">
    <w:name w:val="Mřížka tabulky11"/>
    <w:basedOn w:val="Normlntabulka"/>
    <w:next w:val="Mkatabulky"/>
    <w:uiPriority w:val="99"/>
    <w:rsid w:val="00C94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39"/>
    <w:rsid w:val="00C94CB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locked/>
    <w:rsid w:val="00C94CB6"/>
    <w:pPr>
      <w:spacing w:before="240" w:after="60"/>
      <w:jc w:val="center"/>
      <w:outlineLvl w:val="0"/>
    </w:pPr>
    <w:rPr>
      <w:rFonts w:ascii="Calibri Light" w:hAnsi="Calibri Light"/>
      <w:b/>
      <w:bCs/>
      <w:kern w:val="28"/>
      <w:sz w:val="32"/>
      <w:szCs w:val="32"/>
    </w:rPr>
  </w:style>
  <w:style w:type="character" w:customStyle="1" w:styleId="NzevChar">
    <w:name w:val="Název Char"/>
    <w:basedOn w:val="Standardnpsmoodstavce"/>
    <w:link w:val="Nzev"/>
    <w:uiPriority w:val="10"/>
    <w:rsid w:val="00C94CB6"/>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4062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85222419">
      <w:bodyDiv w:val="1"/>
      <w:marLeft w:val="0"/>
      <w:marRight w:val="0"/>
      <w:marTop w:val="0"/>
      <w:marBottom w:val="0"/>
      <w:divBdr>
        <w:top w:val="none" w:sz="0" w:space="0" w:color="auto"/>
        <w:left w:val="none" w:sz="0" w:space="0" w:color="auto"/>
        <w:bottom w:val="none" w:sz="0" w:space="0" w:color="auto"/>
        <w:right w:val="none" w:sz="0" w:space="0" w:color="auto"/>
      </w:divBdr>
    </w:div>
    <w:div w:id="779910591">
      <w:bodyDiv w:val="1"/>
      <w:marLeft w:val="0"/>
      <w:marRight w:val="0"/>
      <w:marTop w:val="0"/>
      <w:marBottom w:val="0"/>
      <w:divBdr>
        <w:top w:val="none" w:sz="0" w:space="0" w:color="auto"/>
        <w:left w:val="none" w:sz="0" w:space="0" w:color="auto"/>
        <w:bottom w:val="none" w:sz="0" w:space="0" w:color="auto"/>
        <w:right w:val="none" w:sz="0" w:space="0" w:color="auto"/>
      </w:divBdr>
    </w:div>
    <w:div w:id="802160942">
      <w:bodyDiv w:val="1"/>
      <w:marLeft w:val="0"/>
      <w:marRight w:val="0"/>
      <w:marTop w:val="0"/>
      <w:marBottom w:val="0"/>
      <w:divBdr>
        <w:top w:val="none" w:sz="0" w:space="0" w:color="auto"/>
        <w:left w:val="none" w:sz="0" w:space="0" w:color="auto"/>
        <w:bottom w:val="none" w:sz="0" w:space="0" w:color="auto"/>
        <w:right w:val="none" w:sz="0" w:space="0" w:color="auto"/>
      </w:divBdr>
    </w:div>
    <w:div w:id="176326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posts/smernice-rektora-c-8-2022/" TargetMode="External"/><Relationship Id="rId21" Type="http://schemas.openxmlformats.org/officeDocument/2006/relationships/hyperlink" Target="https://katalog.vsb.cz/documents/37246" TargetMode="External"/><Relationship Id="rId42" Type="http://schemas.openxmlformats.org/officeDocument/2006/relationships/hyperlink" Target="https://doi.org/10.35198/01-2020-001-0004" TargetMode="External"/><Relationship Id="rId63"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4" Type="http://schemas.openxmlformats.org/officeDocument/2006/relationships/hyperlink" Target="https://doi.org/10.2478/mmcks-2018-0022" TargetMode="External"/><Relationship Id="rId138" Type="http://schemas.openxmlformats.org/officeDocument/2006/relationships/hyperlink" Target="https://fame.utb.cz/mdocs-posts/plan-realizace-strategickeho-zameru-fakulty-managementu-a-ekonomiky-utb-ve-zline-na-obdobi-21-pro-rok-2021/" TargetMode="External"/><Relationship Id="rId159" Type="http://schemas.openxmlformats.org/officeDocument/2006/relationships/image" Target="media/image2.png"/><Relationship Id="rId170" Type="http://schemas.openxmlformats.org/officeDocument/2006/relationships/fontTable" Target="fontTable.xml"/><Relationship Id="rId107" Type="http://schemas.openxmlformats.org/officeDocument/2006/relationships/hyperlink" Target="http://digilib.k.utb.cz/" TargetMode="External"/><Relationship Id="rId11" Type="http://schemas.openxmlformats.org/officeDocument/2006/relationships/hyperlink" Target="https://www.utb.cz/univerzita/uredni-deska/vnitrni-normy-a-predpisy/vnitrni-predpisy/" TargetMode="External"/><Relationship Id="rId32" Type="http://schemas.openxmlformats.org/officeDocument/2006/relationships/hyperlink" Target="https://doi.org/10.1016/j.techfore.2018.07.055" TargetMode="External"/><Relationship Id="rId53"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fAA5wcmVkbWV0WmtyUHJhYwAAAAEABVRVRk1JAA5wcmVkbWV0U2VtZXN0cgAAAAEAAkxTAApwcmVkbWV0Um9rAAAAAQAEMjAyMgAOcHJlZG1ldFprclByZWQAAAABAAVUWkFTUAAQcHJvaGxpemVuaUFjdGlvbgAAAAEAPmN6LnpjdS5zdGFnLnBvcnRsZXRzMTY4LnByb2hsaXplbmkucHJlZG1ldC5QcmVkbWV0RGV0YWlsQWN0aW9uAAZkZXRhaWwAAAABAA5wcmVkbWV0U3lsYWJ1cwAHX19FT0ZfXw**&amp;pc_windowstate=normal&amp;pc_navigationalstate=JBPNS_rO0ABXctAAhzdGF0ZUtleQAAAAEAFC05MjIzMzcyMDM2ODU0NzcwMDU0AAdfX0VPRl9f" TargetMode="External"/><Relationship Id="rId74"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LNVB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128" Type="http://schemas.openxmlformats.org/officeDocument/2006/relationships/hyperlink" Target="https://akademickaporadna.utb.cz/" TargetMode="External"/><Relationship Id="rId149" Type="http://schemas.openxmlformats.org/officeDocument/2006/relationships/hyperlink" Target="https://fame.utb.cz/mdocs-posts/sd-01-2018/" TargetMode="External"/><Relationship Id="rId5" Type="http://schemas.openxmlformats.org/officeDocument/2006/relationships/numbering" Target="numbering.xml"/><Relationship Id="rId95" Type="http://schemas.openxmlformats.org/officeDocument/2006/relationships/hyperlink" Target="https://www.sciencedirect.com/science/article/pii/S0263224118300952" TargetMode="External"/><Relationship Id="rId160" Type="http://schemas.openxmlformats.org/officeDocument/2006/relationships/image" Target="media/image3.png"/><Relationship Id="rId22" Type="http://schemas.openxmlformats.org/officeDocument/2006/relationships/hyperlink" Target="https://www.igi-global.com/gateway/book/244616" TargetMode="External"/><Relationship Id="rId43" Type="http://schemas.openxmlformats.org/officeDocument/2006/relationships/hyperlink" Target="https://doi.org/10.35198/01-2021-003-0005" TargetMode="External"/><Relationship Id="rId6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E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8" Type="http://schemas.openxmlformats.org/officeDocument/2006/relationships/hyperlink" Target="https://fame.utb.cz/?mdocs-file=1212" TargetMode="External"/><Relationship Id="rId139" Type="http://schemas.openxmlformats.org/officeDocument/2006/relationships/hyperlink" Target="https://www.utb.cz/mdocs-posts/strategicky-zamer-univerzity-tomase-bati-ve-zline-na-obdobi-21/" TargetMode="External"/><Relationship Id="rId85" Type="http://schemas.openxmlformats.org/officeDocument/2006/relationships/hyperlink" Target="https://doi.org/10.3390/en16010457" TargetMode="External"/><Relationship Id="rId150" Type="http://schemas.openxmlformats.org/officeDocument/2006/relationships/hyperlink" Target="https://fame.utb.cz/mdocs-posts/sd-04-2022/" TargetMode="External"/><Relationship Id="rId171" Type="http://schemas.microsoft.com/office/2011/relationships/people" Target="people.xml"/><Relationship Id="rId12" Type="http://schemas.openxmlformats.org/officeDocument/2006/relationships/hyperlink" Target="https://fame.utb.cz/o-fakulte/uredni-deska/vnitrni-normy-a-predpisy/" TargetMode="External"/><Relationship Id="rId33" Type="http://schemas.openxmlformats.org/officeDocument/2006/relationships/hyperlink" Target="http://dx.doi.org/10.1016/j.ecolind.2010.08.010" TargetMode="External"/><Relationship Id="rId108" Type="http://schemas.openxmlformats.org/officeDocument/2006/relationships/hyperlink" Target="http://publikace.k.utb.cz/" TargetMode="External"/><Relationship Id="rId129" Type="http://schemas.openxmlformats.org/officeDocument/2006/relationships/hyperlink" Target="https://vufind.katalog.k.utb.cz/EDS" TargetMode="External"/><Relationship Id="rId54"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0" Type="http://schemas.openxmlformats.org/officeDocument/2006/relationships/hyperlink" Target="https://doi.org/10.1111/bor.12483" TargetMode="External"/><Relationship Id="rId75"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ETVJ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91" Type="http://schemas.openxmlformats.org/officeDocument/2006/relationships/hyperlink" Target="https://www.mdpi.com/2076-3417/9/9/1846" TargetMode="External"/><Relationship Id="rId96"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TFMACnByZWRtZXRSb2sAAAABAAQyMDIyAA5wcmVkbWV0WmtyUHJlZAAAAAEABVRQNEFT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40" Type="http://schemas.openxmlformats.org/officeDocument/2006/relationships/hyperlink" Target="https://fame.utb.cz/mdocs-posts/plan-realizace-strategickeho-zameru-fakulty-managementu-a-ekonomiky-utb-ve-zline-na-obdobi-21-pro-rok-2022/" TargetMode="External"/><Relationship Id="rId145" Type="http://schemas.openxmlformats.org/officeDocument/2006/relationships/hyperlink" Target="https://fame.utb.cz/mdocs-posts/pravidla-prubehu-studia-ve-studijnich-programech-uskutecnovanych-na-fakulte-managementu-a-ekonomiky/" TargetMode="External"/><Relationship Id="rId161" Type="http://schemas.openxmlformats.org/officeDocument/2006/relationships/hyperlink" Target="https://moodle.utb.cz/login/index.php" TargetMode="External"/><Relationship Id="rId16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search.ebscohost.com/login.aspx?direct=true&amp;scope=site&amp;db=nlebk&amp;AN=2623741&amp;authtype=ip,shib&amp;custid=s3936755" TargetMode="External"/><Relationship Id="rId28" Type="http://schemas.openxmlformats.org/officeDocument/2006/relationships/hyperlink" Target="https://vufind.katalog.k.utb.cz/Record/100557" TargetMode="External"/><Relationship Id="rId49" Type="http://schemas.openxmlformats.org/officeDocument/2006/relationships/hyperlink" Target="https://doi.org/10.1039/D2EW00566B" TargetMode="External"/><Relationship Id="rId114" Type="http://schemas.openxmlformats.org/officeDocument/2006/relationships/image" Target="media/image1.png"/><Relationship Id="rId119" Type="http://schemas.openxmlformats.org/officeDocument/2006/relationships/hyperlink" Target="https://www.utb.cz/mdocs-posts/iv-uplne-zneni-radu-pro-tvorbu-schvalovani-uskutecnovani-a-zmeny-studijnich-programu-utb-ve-zline/" TargetMode="External"/><Relationship Id="rId44" Type="http://schemas.openxmlformats.org/officeDocument/2006/relationships/hyperlink" Target="https://doi.org/10.2478/mmcks-2021-0017" TargetMode="External"/><Relationship Id="rId60"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L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6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E1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1"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VBTRFB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6" Type="http://schemas.openxmlformats.org/officeDocument/2006/relationships/hyperlink" Target="https://doi.org/10.3390/app122010509" TargetMode="External"/><Relationship Id="rId130" Type="http://schemas.openxmlformats.org/officeDocument/2006/relationships/hyperlink" Target="http://portal.k.utb.cz/databases/alphabetical" TargetMode="External"/><Relationship Id="rId135" Type="http://schemas.openxmlformats.org/officeDocument/2006/relationships/hyperlink" Target="https://www.utb.cz/mdocs-posts/strategicky-zamer-univerzity-tomase-bati-ve-zline-na-obdobi-21/" TargetMode="External"/><Relationship Id="rId151" Type="http://schemas.openxmlformats.org/officeDocument/2006/relationships/hyperlink" Target="https://digilib.k.utb.cz" TargetMode="External"/><Relationship Id="rId156" Type="http://schemas.openxmlformats.org/officeDocument/2006/relationships/hyperlink" Target="https://vufind.katalog.k.utb.cz/EDS" TargetMode="External"/><Relationship Id="rId172" Type="http://schemas.openxmlformats.org/officeDocument/2006/relationships/theme" Target="theme/theme1.xml"/><Relationship Id="rId13" Type="http://schemas.openxmlformats.org/officeDocument/2006/relationships/hyperlink" Target="%20https://fame.utb.cz/student/vyuka/odborna-diplomova-praxe/" TargetMode="External"/><Relationship Id="rId18" Type="http://schemas.openxmlformats.org/officeDocument/2006/relationships/hyperlink" Target="https://vufind.katalog.k.utb.cz/Record/92812" TargetMode="External"/><Relationship Id="rId39" Type="http://schemas.openxmlformats.org/officeDocument/2006/relationships/hyperlink" Target="mailto:urbanek@utb.cz" TargetMode="External"/><Relationship Id="rId109" Type="http://schemas.openxmlformats.org/officeDocument/2006/relationships/hyperlink" Target="http://vyuka.flkr.utb.cz/" TargetMode="External"/><Relationship Id="rId34" Type="http://schemas.openxmlformats.org/officeDocument/2006/relationships/hyperlink" Target="https://www.igi-global.com/gateway/book/225845" TargetMode="External"/><Relationship Id="rId50" Type="http://schemas.openxmlformats.org/officeDocument/2006/relationships/hyperlink" Target="https://doi.org/10.1007/s40201-021-00691-0" TargetMode="External"/><Relationship Id="rId55"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VkkADnByZWRtZXRTZW1lc3RyAAAAAQACTFMACnByZWRtZXRSb2sAAAABAAQyMDIyAA5wcmVkbWV0WmtyUHJlZAAAAAEABVRXQklN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6"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dAA5wcmVkbWV0WmtyUHJhYwAAAAEABE1VTU0ADnByZWRtZXRTZW1lc3RyAAAAAQACWlMACnByZWRtZXRSb2sAAAABAAQyMDIyAA5wcmVkbWV0WmtyUHJlZAAAAAEABEtER00AEHByb2hsaXplbmlBY3Rpb24AAAABAD5jei56Y3Uuc3RhZy5wb3J0bGV0czE2OC5wcm9obGl6ZW5pLnByZWRtZXQuUHJlZG1ldERldGFpbEFjdGlvbgAGZGV0YWlsAAAAAQAOcHJlZG1ldFN5bGFidXMAB19fRU9GX18*&amp;pc_windowstate=normal&amp;pc_navigationalstate=JBPNS_rO0ABXctAAhzdGF0ZUtleQAAAAEAFC05MjIzMzcyMDM2ODU0NzcyMDA5AAdfX0VPRl9f" TargetMode="External"/><Relationship Id="rId97"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4" Type="http://schemas.openxmlformats.org/officeDocument/2006/relationships/hyperlink" Target="http://www.batovaskola.cz" TargetMode="External"/><Relationship Id="rId120" Type="http://schemas.openxmlformats.org/officeDocument/2006/relationships/hyperlink" Target="https://www.utb.cz/mdocs-posts/3-uplne-zneni-studijniho-a-zkusebniho-radu-utb-ve-zline/" TargetMode="External"/><Relationship Id="rId125" Type="http://schemas.openxmlformats.org/officeDocument/2006/relationships/hyperlink" Target="https://www.utb.cz/univerzita/uredni-deska/vnitrni-normy-a-predpisy/" TargetMode="External"/><Relationship Id="rId141" Type="http://schemas.openxmlformats.org/officeDocument/2006/relationships/hyperlink" Target="https://fame.utb.cz/o-fakulte/mezinarodni-vztahy/" TargetMode="External"/><Relationship Id="rId146" Type="http://schemas.openxmlformats.org/officeDocument/2006/relationships/hyperlink" Target="https://fame.utb.cz/mdocs-posts/sd-01-2018/" TargetMode="External"/><Relationship Id="rId167" Type="http://schemas.openxmlformats.org/officeDocument/2006/relationships/hyperlink" Target="https://utbcz-my.sharepoint.com/:f:/g/personal/trefilova_utb_cz/El0HqeqY8pNHo4fL5To9aOEBEzbhNEhl0f-kjard7JkuWA?e=HRQlcz" TargetMode="External"/><Relationship Id="rId7" Type="http://schemas.openxmlformats.org/officeDocument/2006/relationships/settings" Target="settings.xml"/><Relationship Id="rId71"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OU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2" Type="http://schemas.openxmlformats.org/officeDocument/2006/relationships/hyperlink" Target="https://www.emerald.com/insight/content/doi/10.1108/BPMJ-04-2020-0161/full/html" TargetMode="External"/><Relationship Id="rId162" Type="http://schemas.openxmlformats.org/officeDocument/2006/relationships/hyperlink" Target="https://moodle.utb.cz/course/view.php?id=20512" TargetMode="External"/><Relationship Id="rId2" Type="http://schemas.openxmlformats.org/officeDocument/2006/relationships/customXml" Target="../customXml/item2.xml"/><Relationship Id="rId29" Type="http://schemas.openxmlformats.org/officeDocument/2006/relationships/hyperlink" Target="https://vufind.katalog.k.utb.cz/Record/89871" TargetMode="External"/><Relationship Id="rId24" Type="http://schemas.openxmlformats.org/officeDocument/2006/relationships/hyperlink" Target="https://onlinelibrary.wiley.com/doi/book/10.1002/9781119434016" TargetMode="External"/><Relationship Id="rId40" Type="http://schemas.openxmlformats.org/officeDocument/2006/relationships/hyperlink" Target="https://doi.org/10.1016/j.biocon.2018.10.004" TargetMode="External"/><Relationship Id="rId45" Type="http://schemas.openxmlformats.org/officeDocument/2006/relationships/hyperlink" Target="https://doi.org/10.35198/01-2020-001-0004" TargetMode="External"/><Relationship Id="rId6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1BI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7" Type="http://schemas.openxmlformats.org/officeDocument/2006/relationships/hyperlink" Target="https://doi.org/10.1155/2021/9918529" TargetMode="External"/><Relationship Id="rId110" Type="http://schemas.openxmlformats.org/officeDocument/2006/relationships/hyperlink" Target="https://vufind.katalog.k.utb.cz/EDS" TargetMode="External"/><Relationship Id="rId115" Type="http://schemas.openxmlformats.org/officeDocument/2006/relationships/hyperlink" Target="https://www.utb.cz/univerzita/o-univerzite/struktura/organy/rada-pro-vnitrni-hodnoceni/" TargetMode="External"/><Relationship Id="rId131" Type="http://schemas.openxmlformats.org/officeDocument/2006/relationships/hyperlink" Target="https://www.utb.cz/mdocs-posts/smernice-rektora-c-16-2021/" TargetMode="External"/><Relationship Id="rId136" Type="http://schemas.openxmlformats.org/officeDocument/2006/relationships/hyperlink" Target="https://www.utb.cz/mdocs-posts/plan-realizace-strategickeho-zameru-utb-ve-zline-pro-rok-2022/" TargetMode="External"/><Relationship Id="rId157" Type="http://schemas.openxmlformats.org/officeDocument/2006/relationships/hyperlink" Target="https://vufind.katalog.k.utb.cz/Content/list-of-databases" TargetMode="External"/><Relationship Id="rId6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OU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2"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FTQkFQ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2" Type="http://schemas.openxmlformats.org/officeDocument/2006/relationships/hyperlink" Target="https://www.utb.cz/mdocs-posts/3-uplne-zneni-studijniho-a-zkusebniho-radu-utb-ve-zline/" TargetMode="External"/><Relationship Id="rId19" Type="http://schemas.openxmlformats.org/officeDocument/2006/relationships/hyperlink" Target="https://vufind.katalog.k.utb.cz/Record/94162" TargetMode="External"/><Relationship Id="rId14" Type="http://schemas.openxmlformats.org/officeDocument/2006/relationships/hyperlink" Target="%20https://fame.utb.cz/student/vyuka/odborna-diplomova-praxe/" TargetMode="External"/><Relationship Id="rId30" Type="http://schemas.openxmlformats.org/officeDocument/2006/relationships/hyperlink" Target="https://vufind.katalog.k.utb.cz/Record/21412" TargetMode="External"/><Relationship Id="rId35" Type="http://schemas.openxmlformats.org/officeDocument/2006/relationships/hyperlink" Target="https://onlinelibrary.wiley.com/doi/book/10.1002/9783527825394" TargetMode="External"/><Relationship Id="rId56"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ta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7"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FFTE9C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00" Type="http://schemas.openxmlformats.org/officeDocument/2006/relationships/hyperlink" Target="https://doi.org/10.3390/su13168889" TargetMode="External"/><Relationship Id="rId105" Type="http://schemas.openxmlformats.org/officeDocument/2006/relationships/hyperlink" Target="http://www.dokbat.utb.cz" TargetMode="External"/><Relationship Id="rId126" Type="http://schemas.openxmlformats.org/officeDocument/2006/relationships/hyperlink" Target="https://fame.utb.cz/o-fakulte/uredni-deska/vnitrni-normy-a-predpisy/" TargetMode="External"/><Relationship Id="rId147" Type="http://schemas.openxmlformats.org/officeDocument/2006/relationships/hyperlink" Target="https://www.utb.cz/?mdocs-file=6492" TargetMode="External"/><Relationship Id="rId16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B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2"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93" Type="http://schemas.openxmlformats.org/officeDocument/2006/relationships/hyperlink" Target="https://www.mdpi.com/1660-4601/16/16/2913" TargetMode="External"/><Relationship Id="rId98"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21" Type="http://schemas.openxmlformats.org/officeDocument/2006/relationships/hyperlink" Target="https://fame.utb.cz/mdocs-posts/pravidla-prubehu-studia-ve-studijnich-programech-uskutecnovanych-na-fakulte-managementu-a-ekonomiky/" TargetMode="External"/><Relationship Id="rId142" Type="http://schemas.openxmlformats.org/officeDocument/2006/relationships/hyperlink" Target="https://www.utb.cz/mdocs-posts/3-uplne-zneni-studijniho-a-zkusebniho-radu-utb-ve-zline/" TargetMode="External"/><Relationship Id="rId163" Type="http://schemas.openxmlformats.org/officeDocument/2006/relationships/hyperlink" Target="https://moodle.utb.cz/course/view.php?id=21097" TargetMode="External"/><Relationship Id="rId3" Type="http://schemas.openxmlformats.org/officeDocument/2006/relationships/customXml" Target="../customXml/item3.xml"/><Relationship Id="rId25" Type="http://schemas.openxmlformats.org/officeDocument/2006/relationships/hyperlink" Target="https://vufind.katalog.k.utb.cz/Record/wob1137736459" TargetMode="External"/><Relationship Id="rId46" Type="http://schemas.openxmlformats.org/officeDocument/2006/relationships/hyperlink" Target="https://doi.org/10.1016/j.jiec.2021.12.001" TargetMode="External"/><Relationship Id="rId6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FN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16" Type="http://schemas.openxmlformats.org/officeDocument/2006/relationships/hyperlink" Target="https://www.utb.cz/mdocs-posts/iv-uplne-zneni-radu-pro-tvorbu-schvalovani-uskutecnovani-a-zmeny-studijnich-programu-utb-ve-zline/" TargetMode="External"/><Relationship Id="rId137" Type="http://schemas.openxmlformats.org/officeDocument/2006/relationships/hyperlink" Target="https://flkr.utb.cz/?mdocs-file=15169" TargetMode="External"/><Relationship Id="rId158" Type="http://schemas.openxmlformats.org/officeDocument/2006/relationships/hyperlink" Target="https://www.utb.cz/mdocs-posts/iv-uplne-zneni-radu-pro-tvorbu-schvalovani-uskutecnovani-a-zmeny-studijnich-programu-utb-ve-zline/" TargetMode="External"/><Relationship Id="rId20" Type="http://schemas.openxmlformats.org/officeDocument/2006/relationships/hyperlink" Target="https://vufind.katalog.k.utb.cz/Record/94162" TargetMode="External"/><Relationship Id="rId41" Type="http://schemas.openxmlformats.org/officeDocument/2006/relationships/hyperlink" Target="https://doi.org/10.1111/ibi.12559" TargetMode="External"/><Relationship Id="rId62"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FN05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3"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UEUADnByZWRtZXRTZW1lc3RyAAAAAQACWlMACnByZWRtZXRSb2sAAAABAAQyMDIyAA5wcmVkbWV0WmtyUHJlZAAAAAEABTFTRFAz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88" Type="http://schemas.openxmlformats.org/officeDocument/2006/relationships/hyperlink" Target="https://doi.org/10.1007/s11130-019-00777-z" TargetMode="External"/><Relationship Id="rId111" Type="http://schemas.openxmlformats.org/officeDocument/2006/relationships/hyperlink" Target="https://vufind.katalog.k.utb.cz/Content/list-of-databases" TargetMode="External"/><Relationship Id="rId132" Type="http://schemas.openxmlformats.org/officeDocument/2006/relationships/hyperlink" Target="https://akademickaporadna.utb.cz/" TargetMode="External"/><Relationship Id="rId153" Type="http://schemas.openxmlformats.org/officeDocument/2006/relationships/hyperlink" Target="https://fame.utb.cz/mdocs-posts/pravidla-prubehu-studia-ve-studijnich-programech-uskutecnovanych-na-fakulte-managementu-a-ekonomiky/" TargetMode="External"/><Relationship Id="rId15" Type="http://schemas.openxmlformats.org/officeDocument/2006/relationships/hyperlink" Target="https://vufind.katalog.k.utb.cz/Record/9187" TargetMode="External"/><Relationship Id="rId36" Type="http://schemas.openxmlformats.org/officeDocument/2006/relationships/hyperlink" Target="https://digilib.k.utb.cz/handle/10563/50140" TargetMode="External"/><Relationship Id="rId57"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VSVAADnByZWRtZXRTZW1lc3RyAAAAAQACWlMACnByZWRtZXRSb2sAAAABAAQyMDIyAA5wcmVkbWV0WmtyUHJlZAAAAAEABVRQMUxU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6" Type="http://schemas.openxmlformats.org/officeDocument/2006/relationships/hyperlink" Target="https://stag.utb.cz/portal/" TargetMode="External"/><Relationship Id="rId127" Type="http://schemas.openxmlformats.org/officeDocument/2006/relationships/hyperlink" Target="https://jobcentrum.utb.cz/" TargetMode="External"/><Relationship Id="rId10" Type="http://schemas.openxmlformats.org/officeDocument/2006/relationships/endnotes" Target="endnotes.xml"/><Relationship Id="rId31" Type="http://schemas.openxmlformats.org/officeDocument/2006/relationships/hyperlink" Target="https://vufind.katalog.k.utb.cz/Record/56393" TargetMode="External"/><Relationship Id="rId52"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UEE0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3" Type="http://schemas.openxmlformats.org/officeDocument/2006/relationships/hyperlink" Target="https://stag.utb.cz/portal/studium/prohlizeni.html?pc_phs=-2121444242&amp;pc_mode=view&amp;pc_windowid=11246&amp;_csrf=9303c9f5-1549-44bc-b7aa-cf65d9a10cd5&amp;pc_phase=action&amp;pc_pagenavigationalstate=AAAAAQAFMTEyNDYTAQAAAAEACHN0YXRlS2V5AAAAAQAULTkyMjMzNzIwMzY4NTQ3Njk1NjkAAAAA&amp;pc_type=portlet&amp;pc_interactionstate=JBPNS_rO0ABXfeAA5wcmVkbWV0WmtyUHJhYwAAAAEABFRDUE0ADnByZWRtZXRTZW1lc3RyAAAAAQACWlMACnByZWRtZXRSb2sAAAABAAQyMDIyAA5wcmVkbWV0WmtyUHJlZAAAAAEABVRQN05OABBwcm9obGl6ZW5pQWN0aW9uAAAAAQA-Y3ouemN1LnN0YWcucG9ydGxldHMxNjgucHJvaGxpemVuaS5wcmVkbWV0LlByZWRtZXREZXRhaWxBY3Rpb24ABmRldGFpbAAAAAEADnByZWRtZXRTeWxhYnVzAAdfX0VPRl9f&amp;pc_windowstate=normal&amp;pc_navigationalstate=JBPNS_rO0ABXctAAhzdGF0ZUtleQAAAAEAFC05MjIzMzcyMDM2ODU0NzY5NTY5AAdfX0VPRl9f" TargetMode="External"/><Relationship Id="rId78"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TFMACnByZWRtZXRSb2sAAAABAAQyMDIyAA5wcmVkbWV0WmtyUHJlZAAAAAEABTRNQ1NF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94" Type="http://schemas.openxmlformats.org/officeDocument/2006/relationships/hyperlink" Target="http://uni-obuda.hu/journal/Hrbackova_Stojanovic_Tucek_Hrusecka_94.pdf" TargetMode="External"/><Relationship Id="rId99" Type="http://schemas.openxmlformats.org/officeDocument/2006/relationships/hyperlink" Target="https://stag.utb.cz/portal/studium/prohlizeni.html?pc_phs=-2121444242&amp;pc_mode=view&amp;pc_windowid=11246&amp;_csrf=97b82841-aa24-4d96-84cb-59565fbe2b07&amp;pc_phase=action&amp;pc_pagenavigationalstate=AAAAAQAFMTEyNDYTAQAAAAEACHN0YXRlS2V5AAAAAQAULTkyMjMzNzIwMzY4NTQ3NzUzNjA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1MzYwAAdfX0VPRl9f" TargetMode="External"/><Relationship Id="rId101" Type="http://schemas.openxmlformats.org/officeDocument/2006/relationships/hyperlink" Target="http://dx.doi.org/10.2139/ssrn.3928321" TargetMode="External"/><Relationship Id="rId122" Type="http://schemas.openxmlformats.org/officeDocument/2006/relationships/hyperlink" Target="https://www.utb.cz/univerzita/uredni-deska/ruzne/zprava-o-vnitrnim-hodnoceni-kvality-utb-ve-zline/" TargetMode="External"/><Relationship Id="rId143" Type="http://schemas.openxmlformats.org/officeDocument/2006/relationships/hyperlink" Target="https://fame.utb.cz/mdocs-posts/pravidla-prubehu-studia-ve-studijnich-programech-uskutecnovanych-na-fakulte-managementu-a-ekonomiky/" TargetMode="External"/><Relationship Id="rId148" Type="http://schemas.openxmlformats.org/officeDocument/2006/relationships/hyperlink" Target="https://fame.utb.cz/?mdocs-file=1673" TargetMode="External"/><Relationship Id="rId164" Type="http://schemas.openxmlformats.org/officeDocument/2006/relationships/hyperlink" Target="https://moodle.utb.cz/course/view.php?id=21117" TargetMode="External"/><Relationship Id="rId16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vufind.katalog.k.utb.cz/Record/wob1227942763" TargetMode="External"/><Relationship Id="rId47" Type="http://schemas.openxmlformats.org/officeDocument/2006/relationships/hyperlink" Target="https://doi.org/10.1016/j.seppur.2020.116914" TargetMode="External"/><Relationship Id="rId6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WlMACnByZWRtZXRSb2sAAAABAAQyMDIyAA5wcmVkbWV0WmtyUHJlZAAAAAEABVRQNVBO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89" Type="http://schemas.openxmlformats.org/officeDocument/2006/relationships/hyperlink" Target="https://doi.org/10.1016/j.foodchem.2019.125784" TargetMode="External"/><Relationship Id="rId112" Type="http://schemas.openxmlformats.org/officeDocument/2006/relationships/hyperlink" Target="http://www.cps.utb.cz" TargetMode="External"/><Relationship Id="rId133" Type="http://schemas.openxmlformats.org/officeDocument/2006/relationships/hyperlink" Target="https://www.utb.cz/?mdocs-file=6496" TargetMode="External"/><Relationship Id="rId154" Type="http://schemas.openxmlformats.org/officeDocument/2006/relationships/hyperlink" Target="https://www.utb.cz/mdocs-posts/3-uplne-zneni-studijniho-a-zkusebniho-radu-utb-ve-zline/" TargetMode="External"/><Relationship Id="rId16" Type="http://schemas.openxmlformats.org/officeDocument/2006/relationships/hyperlink" Target="https://uchop.vscht.cz/files/uzel/0011054/HEDT2006.pdf?redirected" TargetMode="External"/><Relationship Id="rId37" Type="http://schemas.openxmlformats.org/officeDocument/2006/relationships/hyperlink" Target="https://www.igi-global.com/gateway/book/214498" TargetMode="External"/><Relationship Id="rId58"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RU1J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79"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02" Type="http://schemas.openxmlformats.org/officeDocument/2006/relationships/hyperlink" Target="https://doi.org/10.17221/202/2018-SWR" TargetMode="External"/><Relationship Id="rId123" Type="http://schemas.openxmlformats.org/officeDocument/2006/relationships/hyperlink" Target="https://www.utb.cz/univerzita/uredni-deska/ruzne/zprava-o-vnitrnim-hodnoceni-kvality-utb-ve-zline/" TargetMode="External"/><Relationship Id="rId144" Type="http://schemas.openxmlformats.org/officeDocument/2006/relationships/hyperlink" Target="https://www.utb.cz/mdocs-posts/3-uplne-zneni-studijniho-a-zkusebniho-radu-utb-ve-zline/" TargetMode="External"/><Relationship Id="rId90" Type="http://schemas.openxmlformats.org/officeDocument/2006/relationships/hyperlink" Target="https://doi.org/https://doi.org/10.1016/j.fm.2020.103550" TargetMode="External"/><Relationship Id="rId165" Type="http://schemas.openxmlformats.org/officeDocument/2006/relationships/hyperlink" Target="https://moodle.utb.cz/course/view.php?id=21078" TargetMode="External"/><Relationship Id="rId27" Type="http://schemas.openxmlformats.org/officeDocument/2006/relationships/hyperlink" Target="https://vufind.katalog.k.utb.cz/Record/96960" TargetMode="External"/><Relationship Id="rId48" Type="http://schemas.openxmlformats.org/officeDocument/2006/relationships/hyperlink" Target="https://www.sciencedirect.com/science/article/pii/S0144861718306556" TargetMode="External"/><Relationship Id="rId69" Type="http://schemas.openxmlformats.org/officeDocument/2006/relationships/hyperlink" Target="https://doi.org/10.1016/j.dendro.2022.126046" TargetMode="External"/><Relationship Id="rId113" Type="http://schemas.openxmlformats.org/officeDocument/2006/relationships/hyperlink" Target="http://cps.utb.cz/cs/veda-a-vyzkum/pristrojove-vybaveni" TargetMode="External"/><Relationship Id="rId134" Type="http://schemas.openxmlformats.org/officeDocument/2006/relationships/hyperlink" Target="https://www.utb.cz/mdocs-posts/rad_neplatnost_utb/" TargetMode="External"/><Relationship Id="rId80" Type="http://schemas.openxmlformats.org/officeDocument/2006/relationships/hyperlink" Target="https://stag.utb.cz/portal/studium/prohlizeni.html?pc_phs=-2121444242&amp;pc_mode=view&amp;pc_windowid=11246&amp;_csrf=10617271-fd73-419b-b9f7-eab03e08805e&amp;pc_phase=action&amp;pc_pagenavigationalstate=AAAAAQAFMTEyNDYTAQAAAAEACHN0YXRlS2V5AAAAAQAULTkyMjMzNzIwMzY4NTQ3NzIwMDkAAAAA&amp;pc_type=portlet&amp;pc_interactionstate=JBPNS_rO0ABXfeAA5wcmVkbWV0WmtyUHJhYwAAAAEABE1VTU0ADnByZWRtZXRTZW1lc3RyAAAAAQACWlMACnByZWRtZXRSb2sAAAABAAQyMDIyAA5wcmVkbWV0WmtyUHJlZAAAAAEABTJNQVIxABBwcm9obGl6ZW5pQWN0aW9uAAAAAQA-Y3ouemN1LnN0YWcucG9ydGxldHMxNjgucHJvaGxpemVuaS5wcmVkbWV0LlByZWRtZXREZXRhaWxBY3Rpb24ABmRldGFpbAAAAAEADnByZWRtZXRTeWxhYnVzAAdfX0VPRl9f&amp;pc_windowstate=normal&amp;pc_navigationalstate=JBPNS_rO0ABXctAAhzdGF0ZUtleQAAAAEAFC05MjIzMzcyMDM2ODU0NzcyMDA5AAdfX0VPRl9f" TargetMode="External"/><Relationship Id="rId155" Type="http://schemas.openxmlformats.org/officeDocument/2006/relationships/hyperlink" Target="https://fame.utb.cz/mdocs-posts/pravidla-prubehu-studia-ve-studijnich-programech-uskutecnovanych-na-fakulte-managementu-a-ekonomiky/" TargetMode="External"/><Relationship Id="rId17" Type="http://schemas.openxmlformats.org/officeDocument/2006/relationships/hyperlink" Target="https://vufind.katalog.k.utb.cz/Record/92474" TargetMode="External"/><Relationship Id="rId38" Type="http://schemas.openxmlformats.org/officeDocument/2006/relationships/hyperlink" Target="https://onlinelibrary.wiley.com/doi/book/10.1002/9783527816392" TargetMode="External"/><Relationship Id="rId59" Type="http://schemas.openxmlformats.org/officeDocument/2006/relationships/hyperlink" Target="https://stag.utb.cz/portal/studium/prohlizeni.html?pc_phs=-2121444242&amp;pc_mode=view&amp;pc_windowid=11246&amp;_csrf=a1f8008e-5f29-4803-8342-e88e4a838140&amp;pc_phase=action&amp;pc_pagenavigationalstate=AAAAAQAFMTEyNDYTAQAAAAEACHN0YXRlS2V5AAAAAQAULTkyMjMzNzIwMzY4NTQ3NzAwNTQAAAAA&amp;pc_type=portlet&amp;pc_interactionstate=JBPNS_rO0ABXfeAA5wcmVkbWV0WmtyUHJhYwAAAAEABFRDUE0ADnByZWRtZXRTZW1lc3RyAAAAAQACTFMACnByZWRtZXRSb2sAAAABAAQyMDIyAA5wcmVkbWV0WmtyUHJlZAAAAAEABVRXQzRZABBwcm9obGl6ZW5pQWN0aW9uAAAAAQA-Y3ouemN1LnN0YWcucG9ydGxldHMxNjgucHJvaGxpemVuaS5wcmVkbWV0LlByZWRtZXREZXRhaWxBY3Rpb24ABmRldGFpbAAAAAEADnByZWRtZXRTeWxhYnVzAAdfX0VPRl9f&amp;pc_windowstate=normal&amp;pc_navigationalstate=JBPNS_rO0ABXctAAhzdGF0ZUtleQAAAAEAFC05MjIzMzcyMDM2ODU0NzcwMDU0AAdfX0VPRl9f" TargetMode="External"/><Relationship Id="rId103" Type="http://schemas.openxmlformats.org/officeDocument/2006/relationships/hyperlink" Target="http://www.ufu.utb.cz/konference/" TargetMode="External"/><Relationship Id="rId124" Type="http://schemas.openxmlformats.org/officeDocument/2006/relationships/hyperlink" Target="https://stag.utb.cz/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5" ma:contentTypeDescription="Vytvoří nový dokument" ma:contentTypeScope="" ma:versionID="fda6c89dbcfb45cc7c1853b9f1a546a7">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f78a55df7a1f05a44b278aaf5dcda33"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42ba918-abf5-4b24-be86-5971c7630f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EE2D2-DEF3-4BEE-AD62-10301442E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2EE9B-3288-425C-9DA8-EF86D8BFA4E7}">
  <ds:schemaRefs>
    <ds:schemaRef ds:uri="http://schemas.microsoft.com/sharepoint/v3/contenttype/forms"/>
  </ds:schemaRefs>
</ds:datastoreItem>
</file>

<file path=customXml/itemProps3.xml><?xml version="1.0" encoding="utf-8"?>
<ds:datastoreItem xmlns:ds="http://schemas.openxmlformats.org/officeDocument/2006/customXml" ds:itemID="{2F881AA8-7966-4253-9D0B-05973EA3E4F3}">
  <ds:schemaRefs>
    <ds:schemaRef ds:uri="http://schemas.microsoft.com/office/infopath/2007/PartnerControls"/>
    <ds:schemaRef ds:uri="642ba918-abf5-4b24-be86-5971c7630f93"/>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d767f227-c150-40d9-80d4-012dd8b6053b"/>
    <ds:schemaRef ds:uri="http://purl.org/dc/dcmitype/"/>
  </ds:schemaRefs>
</ds:datastoreItem>
</file>

<file path=customXml/itemProps4.xml><?xml version="1.0" encoding="utf-8"?>
<ds:datastoreItem xmlns:ds="http://schemas.openxmlformats.org/officeDocument/2006/customXml" ds:itemID="{C0C907CE-77B5-4F8B-9921-2E5B9181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184</Pages>
  <Words>59360</Words>
  <Characters>425122</Characters>
  <Application>Microsoft Office Word</Application>
  <DocSecurity>0</DocSecurity>
  <Lines>3542</Lines>
  <Paragraphs>967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Pavla Trefilová</cp:lastModifiedBy>
  <cp:revision>7</cp:revision>
  <cp:lastPrinted>2023-03-07T07:54:00Z</cp:lastPrinted>
  <dcterms:created xsi:type="dcterms:W3CDTF">2023-06-05T08:46:00Z</dcterms:created>
  <dcterms:modified xsi:type="dcterms:W3CDTF">2023-06-05T12:22:00Z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y fmtid="{D5CDD505-2E9C-101B-9397-08002B2CF9AE}" pid="3" name="GrammarlyDocumentId">
    <vt:lpwstr>7bbb10a7e8e2494981f905c109b8cac38d8bf00de897d889f377d4457f958cef</vt:lpwstr>
  </property>
</Properties>
</file>