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BDE53" w14:textId="1B19DC45" w:rsidR="00295984" w:rsidRPr="007B1724" w:rsidRDefault="00375C46" w:rsidP="003034BC">
      <w:pPr>
        <w:pStyle w:val="Zkladntext30"/>
        <w:shd w:val="clear" w:color="auto" w:fill="auto"/>
        <w:suppressAutoHyphens/>
        <w:spacing w:afterAutospacing="1"/>
        <w:ind w:left="442"/>
        <w:rPr>
          <w:rFonts w:asciiTheme="majorHAnsi" w:hAnsiTheme="majorHAnsi" w:cs="Times New Roman"/>
          <w:sz w:val="32"/>
          <w:szCs w:val="32"/>
        </w:rPr>
      </w:pPr>
      <w:r w:rsidRPr="007B1724">
        <w:rPr>
          <w:rFonts w:asciiTheme="majorHAnsi" w:hAnsiTheme="majorHAnsi" w:cs="Times New Roman"/>
          <w:sz w:val="32"/>
          <w:szCs w:val="32"/>
        </w:rPr>
        <w:t>Univerzita Tomáše Bati ve Zlíně</w:t>
      </w:r>
      <w:r w:rsidRPr="007B1724">
        <w:rPr>
          <w:rFonts w:asciiTheme="majorHAnsi" w:hAnsiTheme="majorHAnsi" w:cs="Times New Roman"/>
          <w:sz w:val="32"/>
          <w:szCs w:val="32"/>
        </w:rPr>
        <w:br/>
        <w:t xml:space="preserve">Fakulta logistiky </w:t>
      </w:r>
      <w:r w:rsidR="00D31ED1" w:rsidRPr="007B1724">
        <w:rPr>
          <w:rFonts w:asciiTheme="majorHAnsi" w:hAnsiTheme="majorHAnsi" w:cs="Times New Roman"/>
          <w:sz w:val="32"/>
          <w:szCs w:val="32"/>
        </w:rPr>
        <w:t>a </w:t>
      </w:r>
      <w:r w:rsidRPr="007B1724">
        <w:rPr>
          <w:rFonts w:asciiTheme="majorHAnsi" w:hAnsiTheme="majorHAnsi" w:cs="Times New Roman"/>
          <w:sz w:val="32"/>
          <w:szCs w:val="32"/>
        </w:rPr>
        <w:t>krizového řízení</w:t>
      </w:r>
    </w:p>
    <w:p w14:paraId="1B1CD505" w14:textId="77777777" w:rsidR="00295984" w:rsidRDefault="00295984" w:rsidP="003034BC">
      <w:pPr>
        <w:pStyle w:val="Zkladntext30"/>
        <w:shd w:val="clear" w:color="auto" w:fill="auto"/>
        <w:suppressAutoHyphens/>
        <w:spacing w:afterAutospacing="1"/>
        <w:ind w:left="442"/>
        <w:rPr>
          <w:rFonts w:ascii="Times New Roman" w:hAnsi="Times New Roman" w:cs="Times New Roman"/>
          <w:sz w:val="24"/>
          <w:szCs w:val="24"/>
        </w:rPr>
      </w:pPr>
    </w:p>
    <w:p w14:paraId="3CDBFACC" w14:textId="77777777" w:rsidR="008C6435" w:rsidRDefault="008C6435" w:rsidP="003034BC">
      <w:pPr>
        <w:pStyle w:val="Zkladntext30"/>
        <w:shd w:val="clear" w:color="auto" w:fill="auto"/>
        <w:suppressAutoHyphens/>
        <w:spacing w:afterAutospacing="1"/>
        <w:ind w:left="442"/>
        <w:rPr>
          <w:rFonts w:ascii="Times New Roman" w:hAnsi="Times New Roman" w:cs="Times New Roman"/>
          <w:sz w:val="24"/>
          <w:szCs w:val="24"/>
        </w:rPr>
      </w:pPr>
    </w:p>
    <w:p w14:paraId="1FAFC125" w14:textId="77777777" w:rsidR="008C6435" w:rsidRDefault="008C6435" w:rsidP="003034BC">
      <w:pPr>
        <w:pStyle w:val="Zkladntext30"/>
        <w:shd w:val="clear" w:color="auto" w:fill="auto"/>
        <w:suppressAutoHyphens/>
        <w:spacing w:afterAutospacing="1"/>
        <w:ind w:left="442"/>
        <w:rPr>
          <w:rFonts w:ascii="Times New Roman" w:hAnsi="Times New Roman" w:cs="Times New Roman"/>
          <w:sz w:val="24"/>
          <w:szCs w:val="24"/>
        </w:rPr>
      </w:pPr>
    </w:p>
    <w:p w14:paraId="34113721" w14:textId="77777777" w:rsidR="008C6435" w:rsidRPr="008C6435" w:rsidRDefault="008C6435" w:rsidP="003034BC">
      <w:pPr>
        <w:pStyle w:val="Zkladntext30"/>
        <w:shd w:val="clear" w:color="auto" w:fill="auto"/>
        <w:suppressAutoHyphens/>
        <w:spacing w:afterAutospacing="1"/>
        <w:ind w:left="442"/>
        <w:rPr>
          <w:rFonts w:ascii="Times New Roman" w:hAnsi="Times New Roman" w:cs="Times New Roman"/>
          <w:sz w:val="24"/>
          <w:szCs w:val="24"/>
        </w:rPr>
      </w:pPr>
    </w:p>
    <w:p w14:paraId="764C837B" w14:textId="48E80367" w:rsidR="009A5B6C" w:rsidRPr="007B1724" w:rsidRDefault="00375C46" w:rsidP="003034BC">
      <w:pPr>
        <w:pStyle w:val="Zkladntext40"/>
        <w:shd w:val="clear" w:color="auto" w:fill="auto"/>
        <w:suppressAutoHyphens/>
        <w:spacing w:before="0" w:after="78" w:line="360" w:lineRule="auto"/>
        <w:jc w:val="center"/>
        <w:rPr>
          <w:rFonts w:asciiTheme="majorHAnsi" w:hAnsiTheme="majorHAnsi" w:cs="Times New Roman"/>
          <w:sz w:val="40"/>
          <w:szCs w:val="40"/>
        </w:rPr>
      </w:pPr>
      <w:r w:rsidRPr="007B1724">
        <w:rPr>
          <w:rFonts w:asciiTheme="majorHAnsi" w:hAnsiTheme="majorHAnsi" w:cs="Times New Roman"/>
          <w:sz w:val="40"/>
          <w:szCs w:val="40"/>
        </w:rPr>
        <w:t xml:space="preserve">Sebehodnotící zpráva pro </w:t>
      </w:r>
      <w:r w:rsidR="00BC15E4">
        <w:rPr>
          <w:rFonts w:asciiTheme="majorHAnsi" w:hAnsiTheme="majorHAnsi" w:cs="Times New Roman"/>
          <w:sz w:val="40"/>
          <w:szCs w:val="40"/>
        </w:rPr>
        <w:t>prodloužení akreditace</w:t>
      </w:r>
    </w:p>
    <w:p w14:paraId="0C459292" w14:textId="3E57F922" w:rsidR="00295984" w:rsidRPr="007B1724" w:rsidRDefault="00BC15E4" w:rsidP="003034BC">
      <w:pPr>
        <w:pStyle w:val="Zkladntext40"/>
        <w:shd w:val="clear" w:color="auto" w:fill="auto"/>
        <w:suppressAutoHyphens/>
        <w:spacing w:before="0" w:after="78" w:line="360" w:lineRule="auto"/>
        <w:jc w:val="center"/>
        <w:rPr>
          <w:rFonts w:asciiTheme="majorHAnsi" w:hAnsiTheme="majorHAnsi" w:cs="Times New Roman"/>
          <w:sz w:val="40"/>
          <w:szCs w:val="40"/>
        </w:rPr>
      </w:pPr>
      <w:r>
        <w:rPr>
          <w:rFonts w:asciiTheme="majorHAnsi" w:hAnsiTheme="majorHAnsi" w:cs="Times New Roman"/>
          <w:sz w:val="40"/>
          <w:szCs w:val="40"/>
        </w:rPr>
        <w:t>bakalářského studijního programu</w:t>
      </w:r>
    </w:p>
    <w:p w14:paraId="6414923A" w14:textId="6B7AE252" w:rsidR="00295984" w:rsidRPr="007B1724" w:rsidRDefault="00BC15E4" w:rsidP="003034BC">
      <w:pPr>
        <w:pStyle w:val="Zkladntext50"/>
        <w:shd w:val="clear" w:color="auto" w:fill="auto"/>
        <w:suppressAutoHyphens/>
        <w:spacing w:before="0" w:afterAutospacing="1" w:line="360" w:lineRule="auto"/>
        <w:ind w:left="442"/>
        <w:rPr>
          <w:rFonts w:asciiTheme="majorHAnsi" w:hAnsiTheme="majorHAnsi" w:cs="Times New Roman"/>
          <w:b/>
          <w:bCs/>
          <w:sz w:val="48"/>
          <w:szCs w:val="48"/>
        </w:rPr>
      </w:pPr>
      <w:r>
        <w:rPr>
          <w:rFonts w:asciiTheme="majorHAnsi" w:hAnsiTheme="majorHAnsi" w:cs="Times New Roman"/>
          <w:b/>
          <w:bCs/>
          <w:sz w:val="48"/>
          <w:szCs w:val="48"/>
        </w:rPr>
        <w:t>Management rizik</w:t>
      </w:r>
    </w:p>
    <w:p w14:paraId="043A94D7"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566CA072"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205412ED"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0910C88E"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63EAA9CE" w14:textId="3A001C0B" w:rsidR="00295984"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3140A10C" w14:textId="77777777" w:rsidR="007B1724" w:rsidRDefault="007B172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49D5FD25" w14:textId="77777777" w:rsidR="008C6435" w:rsidRPr="008C6435" w:rsidRDefault="008C6435"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3C8122D8" w14:textId="52CD17AD" w:rsidR="00295984" w:rsidRPr="007B1724" w:rsidRDefault="00406C6C" w:rsidP="003034BC">
      <w:pPr>
        <w:pStyle w:val="Zkladntext50"/>
        <w:shd w:val="clear" w:color="auto" w:fill="auto"/>
        <w:suppressAutoHyphens/>
        <w:spacing w:before="0" w:afterAutospacing="1" w:line="360" w:lineRule="auto"/>
        <w:ind w:left="442"/>
        <w:jc w:val="right"/>
        <w:rPr>
          <w:rFonts w:asciiTheme="majorHAnsi" w:hAnsiTheme="majorHAnsi" w:cs="Times New Roman"/>
          <w:sz w:val="28"/>
          <w:szCs w:val="28"/>
        </w:rPr>
      </w:pPr>
      <w:del w:id="0" w:author="Eva Skýbová" w:date="2024-05-13T13:41:00Z">
        <w:r>
          <w:rPr>
            <w:rFonts w:asciiTheme="majorHAnsi" w:hAnsiTheme="majorHAnsi" w:cs="Times New Roman"/>
            <w:sz w:val="28"/>
            <w:szCs w:val="28"/>
          </w:rPr>
          <w:delText>26. března</w:delText>
        </w:r>
      </w:del>
      <w:ins w:id="1" w:author="Eva Skýbová" w:date="2024-05-13T13:41:00Z">
        <w:r w:rsidR="00E24B01">
          <w:rPr>
            <w:rFonts w:asciiTheme="majorHAnsi" w:hAnsiTheme="majorHAnsi" w:cs="Times New Roman"/>
            <w:sz w:val="28"/>
            <w:szCs w:val="28"/>
          </w:rPr>
          <w:t>10. května</w:t>
        </w:r>
      </w:ins>
      <w:r w:rsidR="00E24B01">
        <w:rPr>
          <w:rFonts w:asciiTheme="majorHAnsi" w:hAnsiTheme="majorHAnsi" w:cs="Times New Roman"/>
          <w:sz w:val="28"/>
          <w:szCs w:val="28"/>
        </w:rPr>
        <w:t xml:space="preserve"> 2024</w:t>
      </w:r>
    </w:p>
    <w:p w14:paraId="682B1D29" w14:textId="1518A822" w:rsidR="00295984" w:rsidRPr="007B1724" w:rsidRDefault="00375C46" w:rsidP="003034BC">
      <w:pPr>
        <w:pStyle w:val="Normln1"/>
        <w:suppressAutoHyphens/>
        <w:rPr>
          <w:rFonts w:asciiTheme="majorHAnsi" w:hAnsiTheme="majorHAnsi"/>
          <w:b/>
          <w:bCs/>
          <w:sz w:val="36"/>
          <w:szCs w:val="30"/>
        </w:rPr>
      </w:pPr>
      <w:bookmarkStart w:id="2" w:name="bookmark0"/>
      <w:r w:rsidRPr="007B1724">
        <w:rPr>
          <w:rFonts w:asciiTheme="majorHAnsi" w:hAnsiTheme="majorHAnsi"/>
          <w:b/>
          <w:bCs/>
          <w:sz w:val="36"/>
          <w:szCs w:val="30"/>
        </w:rPr>
        <w:lastRenderedPageBreak/>
        <w:t>Sebehodnotící zpráva pro akreditaci studijních programů</w:t>
      </w:r>
      <w:bookmarkEnd w:id="2"/>
    </w:p>
    <w:p w14:paraId="590A95F8" w14:textId="77777777" w:rsidR="00295984" w:rsidRPr="007B1724" w:rsidRDefault="00375C46" w:rsidP="003034BC">
      <w:pPr>
        <w:pStyle w:val="Normln1"/>
        <w:suppressAutoHyphens/>
        <w:rPr>
          <w:rFonts w:asciiTheme="majorHAnsi" w:hAnsiTheme="majorHAnsi"/>
          <w:sz w:val="28"/>
          <w:szCs w:val="26"/>
        </w:rPr>
      </w:pPr>
      <w:r w:rsidRPr="007B1724">
        <w:rPr>
          <w:rFonts w:asciiTheme="majorHAnsi" w:hAnsiTheme="majorHAnsi"/>
          <w:sz w:val="28"/>
          <w:szCs w:val="26"/>
        </w:rPr>
        <w:t>Příloha E</w:t>
      </w:r>
    </w:p>
    <w:p w14:paraId="06283067" w14:textId="3C2DA55F" w:rsidR="00295984" w:rsidRDefault="00375C46" w:rsidP="003034BC">
      <w:pPr>
        <w:pStyle w:val="Nadpis10"/>
        <w:suppressAutoHyphens/>
        <w:rPr>
          <w:rStyle w:val="Nadpis21"/>
          <w:rFonts w:asciiTheme="majorHAnsi" w:hAnsiTheme="majorHAnsi"/>
          <w:b/>
          <w:color w:val="5B9BD5" w:themeColor="accent1"/>
          <w:sz w:val="32"/>
          <w:shd w:val="clear" w:color="auto" w:fill="auto"/>
        </w:rPr>
      </w:pPr>
      <w:bookmarkStart w:id="3" w:name="bookmark1"/>
      <w:r w:rsidRPr="00F13498">
        <w:rPr>
          <w:rStyle w:val="Nadpis21"/>
          <w:rFonts w:asciiTheme="majorHAnsi" w:hAnsiTheme="majorHAnsi"/>
          <w:b/>
          <w:color w:val="5B9BD5" w:themeColor="accent1"/>
          <w:sz w:val="32"/>
          <w:shd w:val="clear" w:color="auto" w:fill="auto"/>
        </w:rPr>
        <w:t>I. Instituce</w:t>
      </w:r>
      <w:bookmarkEnd w:id="3"/>
    </w:p>
    <w:p w14:paraId="7278AE4B" w14:textId="77777777" w:rsidR="00B02755" w:rsidRDefault="00B02755" w:rsidP="00F13498">
      <w:pPr>
        <w:pStyle w:val="Nadpis2"/>
        <w:jc w:val="both"/>
        <w:rPr>
          <w:rFonts w:asciiTheme="majorHAnsi" w:hAnsiTheme="majorHAnsi"/>
        </w:rPr>
      </w:pPr>
    </w:p>
    <w:p w14:paraId="0C53A83F" w14:textId="0D82EADC" w:rsidR="00F13498" w:rsidRDefault="00F13498" w:rsidP="00F13498">
      <w:pPr>
        <w:pStyle w:val="Nadpis2"/>
        <w:jc w:val="both"/>
        <w:rPr>
          <w:rFonts w:asciiTheme="majorHAnsi" w:hAnsiTheme="majorHAnsi"/>
        </w:rPr>
      </w:pPr>
      <w:r w:rsidRPr="00F13498">
        <w:rPr>
          <w:rFonts w:asciiTheme="majorHAnsi" w:hAnsiTheme="majorHAnsi"/>
        </w:rPr>
        <w:t>Působnost orgánů vysoké školy</w:t>
      </w:r>
    </w:p>
    <w:p w14:paraId="78CD96EF" w14:textId="77777777" w:rsidR="00F13498" w:rsidRPr="00F13498" w:rsidRDefault="00F13498" w:rsidP="00F13498">
      <w:pPr>
        <w:rPr>
          <w:lang w:eastAsia="en-US" w:bidi="ar-SA"/>
        </w:rPr>
      </w:pPr>
    </w:p>
    <w:p w14:paraId="4ED582B5" w14:textId="14DBE423" w:rsidR="00295984" w:rsidRPr="00F13498" w:rsidRDefault="007B1724" w:rsidP="00F13498">
      <w:pPr>
        <w:pStyle w:val="Nadpis3"/>
        <w:numPr>
          <w:ilvl w:val="0"/>
          <w:numId w:val="21"/>
        </w:numPr>
        <w:jc w:val="both"/>
      </w:pPr>
      <w:bookmarkStart w:id="4" w:name="bookmark2"/>
      <w:r w:rsidRPr="00F13498">
        <w:t xml:space="preserve">Standardy 1.1.-1.2 </w:t>
      </w:r>
      <w:bookmarkEnd w:id="4"/>
    </w:p>
    <w:p w14:paraId="52CBC524" w14:textId="77777777" w:rsidR="00F13498" w:rsidRPr="00F13498" w:rsidRDefault="00F13498" w:rsidP="00F13498"/>
    <w:p w14:paraId="059BF4FC" w14:textId="34D88733" w:rsidR="007B7143" w:rsidRPr="00F13498" w:rsidRDefault="00375C46" w:rsidP="003034BC">
      <w:pPr>
        <w:suppressAutoHyphens/>
        <w:rPr>
          <w:rFonts w:asciiTheme="majorHAnsi" w:hAnsiTheme="majorHAnsi"/>
        </w:rPr>
      </w:pPr>
      <w:r w:rsidRPr="00F13498">
        <w:rPr>
          <w:rFonts w:asciiTheme="majorHAnsi" w:hAnsiTheme="majorHAnsi"/>
        </w:rPr>
        <w:t xml:space="preserve">Univerzita Tomáše Bati ve Zlíně (dále jen UTB ve Zlíně) má vymezen orgán vysoké školy, který plní působnost statutárního orgánu, </w:t>
      </w:r>
      <w:r w:rsidR="00D31ED1" w:rsidRPr="00F13498">
        <w:rPr>
          <w:rFonts w:asciiTheme="majorHAnsi" w:hAnsiTheme="majorHAnsi"/>
        </w:rPr>
        <w:t>a </w:t>
      </w:r>
      <w:r w:rsidRPr="00F13498">
        <w:rPr>
          <w:rFonts w:asciiTheme="majorHAnsi" w:hAnsiTheme="majorHAnsi"/>
        </w:rPr>
        <w:t xml:space="preserve">má vymezeny další orgány, včetně jejich působnosti, pravomoci </w:t>
      </w:r>
      <w:r w:rsidR="00D31ED1" w:rsidRPr="00F13498">
        <w:rPr>
          <w:rFonts w:asciiTheme="majorHAnsi" w:hAnsiTheme="majorHAnsi"/>
        </w:rPr>
        <w:t>a </w:t>
      </w:r>
      <w:r w:rsidRPr="00F13498">
        <w:rPr>
          <w:rFonts w:asciiTheme="majorHAnsi" w:hAnsiTheme="majorHAnsi"/>
        </w:rPr>
        <w:t xml:space="preserve">odpovědnosti. Statutární orgán </w:t>
      </w:r>
      <w:r w:rsidR="00D31ED1" w:rsidRPr="00F13498">
        <w:rPr>
          <w:rFonts w:asciiTheme="majorHAnsi" w:hAnsiTheme="majorHAnsi"/>
        </w:rPr>
        <w:t>a </w:t>
      </w:r>
      <w:r w:rsidRPr="00F13498">
        <w:rPr>
          <w:rFonts w:asciiTheme="majorHAnsi" w:hAnsiTheme="majorHAnsi"/>
        </w:rPr>
        <w:t xml:space="preserve">další orgány UTB ve Zlíně jsou vymezeny ve </w:t>
      </w:r>
      <w:r w:rsidRPr="0041256D">
        <w:rPr>
          <w:rFonts w:asciiTheme="majorHAnsi" w:hAnsiTheme="majorHAnsi"/>
        </w:rPr>
        <w:t>„Statutu UTB ve</w:t>
      </w:r>
      <w:r w:rsidR="00A849CA">
        <w:rPr>
          <w:rFonts w:asciiTheme="majorHAnsi" w:hAnsiTheme="majorHAnsi"/>
        </w:rPr>
        <w:t> </w:t>
      </w:r>
      <w:r w:rsidRPr="0041256D">
        <w:rPr>
          <w:rFonts w:asciiTheme="majorHAnsi" w:hAnsiTheme="majorHAnsi"/>
        </w:rPr>
        <w:t xml:space="preserve">Zlíně ze dne </w:t>
      </w:r>
      <w:r w:rsidR="006E3B68">
        <w:rPr>
          <w:rFonts w:asciiTheme="majorHAnsi" w:hAnsiTheme="majorHAnsi"/>
        </w:rPr>
        <w:t>27</w:t>
      </w:r>
      <w:r w:rsidRPr="0041256D">
        <w:rPr>
          <w:rFonts w:asciiTheme="majorHAnsi" w:hAnsiTheme="majorHAnsi"/>
        </w:rPr>
        <w:t xml:space="preserve">. </w:t>
      </w:r>
      <w:r w:rsidR="006E3B68">
        <w:rPr>
          <w:rFonts w:asciiTheme="majorHAnsi" w:hAnsiTheme="majorHAnsi"/>
        </w:rPr>
        <w:t>března</w:t>
      </w:r>
      <w:r w:rsidR="0041256D" w:rsidRPr="0041256D">
        <w:rPr>
          <w:rFonts w:asciiTheme="majorHAnsi" w:hAnsiTheme="majorHAnsi"/>
        </w:rPr>
        <w:t xml:space="preserve"> 202</w:t>
      </w:r>
      <w:r w:rsidR="006E3B68">
        <w:rPr>
          <w:rFonts w:asciiTheme="majorHAnsi" w:hAnsiTheme="majorHAnsi"/>
        </w:rPr>
        <w:t>3</w:t>
      </w:r>
      <w:r w:rsidRPr="0041256D">
        <w:rPr>
          <w:rFonts w:asciiTheme="majorHAnsi" w:hAnsiTheme="majorHAnsi"/>
        </w:rPr>
        <w:t>".</w:t>
      </w:r>
      <w:r w:rsidRPr="0041256D">
        <w:rPr>
          <w:rStyle w:val="Ukotvenpoznmkypodarou"/>
          <w:rFonts w:asciiTheme="majorHAnsi" w:hAnsiTheme="majorHAnsi" w:cs="Times New Roman"/>
        </w:rPr>
        <w:footnoteReference w:id="2"/>
      </w:r>
    </w:p>
    <w:p w14:paraId="0F6AF2B5" w14:textId="77777777" w:rsidR="002563F7" w:rsidRPr="002563F7" w:rsidRDefault="002563F7" w:rsidP="003034BC">
      <w:pPr>
        <w:suppressAutoHyphens/>
      </w:pPr>
    </w:p>
    <w:p w14:paraId="676DF7D6" w14:textId="77777777" w:rsidR="006A0503" w:rsidRPr="00F13498" w:rsidRDefault="00375C46" w:rsidP="00F13498">
      <w:pPr>
        <w:pStyle w:val="Nadpis2"/>
        <w:jc w:val="both"/>
        <w:rPr>
          <w:rFonts w:asciiTheme="majorHAnsi" w:hAnsiTheme="majorHAnsi"/>
        </w:rPr>
      </w:pPr>
      <w:bookmarkStart w:id="5" w:name="bookmark3"/>
      <w:r w:rsidRPr="00F13498">
        <w:rPr>
          <w:rFonts w:asciiTheme="majorHAnsi" w:hAnsiTheme="majorHAnsi"/>
        </w:rPr>
        <w:t>Vnitřní systém zajišťování kvality</w:t>
      </w:r>
      <w:bookmarkEnd w:id="5"/>
    </w:p>
    <w:p w14:paraId="0DFD2560" w14:textId="05BAD163" w:rsidR="00295984" w:rsidRDefault="00F13498" w:rsidP="00F13498">
      <w:pPr>
        <w:pStyle w:val="Nadpis3"/>
        <w:numPr>
          <w:ilvl w:val="0"/>
          <w:numId w:val="21"/>
        </w:numPr>
        <w:jc w:val="both"/>
      </w:pPr>
      <w:r>
        <w:t xml:space="preserve">Standard 1.3 </w:t>
      </w:r>
      <w:r w:rsidR="00375C46" w:rsidRPr="008C6435">
        <w:t xml:space="preserve">Vymezení pravomoci </w:t>
      </w:r>
      <w:r w:rsidR="00D31ED1" w:rsidRPr="008C6435">
        <w:t>a</w:t>
      </w:r>
      <w:r w:rsidR="00D31ED1">
        <w:t> </w:t>
      </w:r>
      <w:r w:rsidR="00375C46" w:rsidRPr="008C6435">
        <w:t>odpovědnost za kvalitu</w:t>
      </w:r>
    </w:p>
    <w:p w14:paraId="17718BA2" w14:textId="77777777" w:rsidR="00F13498" w:rsidRPr="00F13498" w:rsidRDefault="00F13498" w:rsidP="00F13498">
      <w:pPr>
        <w:rPr>
          <w:lang w:eastAsia="en-US" w:bidi="ar-SA"/>
        </w:rPr>
      </w:pPr>
    </w:p>
    <w:p w14:paraId="52C3BCE8" w14:textId="207CAF84" w:rsidR="00185430" w:rsidRDefault="00375C46" w:rsidP="003034BC">
      <w:pPr>
        <w:suppressAutoHyphens/>
        <w:rPr>
          <w:rFonts w:asciiTheme="majorHAnsi" w:hAnsiTheme="majorHAnsi"/>
        </w:rPr>
      </w:pPr>
      <w:r w:rsidRPr="00F13498">
        <w:rPr>
          <w:rFonts w:asciiTheme="majorHAnsi" w:hAnsiTheme="majorHAnsi"/>
        </w:rPr>
        <w:t xml:space="preserve">UTB ve Zlíně má na všech úrovních řízení vysoké školy vymezeny pravomoci </w:t>
      </w:r>
      <w:r w:rsidR="00D31ED1" w:rsidRPr="00F13498">
        <w:rPr>
          <w:rFonts w:asciiTheme="majorHAnsi" w:hAnsiTheme="majorHAnsi"/>
        </w:rPr>
        <w:t>a </w:t>
      </w:r>
      <w:r w:rsidRPr="00F13498">
        <w:rPr>
          <w:rFonts w:asciiTheme="majorHAnsi" w:hAnsiTheme="majorHAnsi"/>
        </w:rPr>
        <w:t>odpovědnost za</w:t>
      </w:r>
      <w:r w:rsidR="00A849CA">
        <w:rPr>
          <w:rFonts w:asciiTheme="majorHAnsi" w:hAnsiTheme="majorHAnsi"/>
        </w:rPr>
        <w:t> </w:t>
      </w:r>
      <w:r w:rsidRPr="00F13498">
        <w:rPr>
          <w:rFonts w:asciiTheme="majorHAnsi" w:hAnsiTheme="majorHAnsi"/>
        </w:rPr>
        <w:t xml:space="preserve">kvalitu vzdělávací činnosti, vědecké </w:t>
      </w:r>
      <w:r w:rsidR="00D31ED1" w:rsidRPr="00F13498">
        <w:rPr>
          <w:rFonts w:asciiTheme="majorHAnsi" w:hAnsiTheme="majorHAnsi"/>
        </w:rPr>
        <w:t>a </w:t>
      </w:r>
      <w:r w:rsidRPr="00F13498">
        <w:rPr>
          <w:rFonts w:asciiTheme="majorHAnsi" w:hAnsiTheme="majorHAnsi"/>
        </w:rPr>
        <w:t xml:space="preserve">výzkumné, vývojové </w:t>
      </w:r>
      <w:r w:rsidR="00D31ED1" w:rsidRPr="00F13498">
        <w:rPr>
          <w:rFonts w:asciiTheme="majorHAnsi" w:hAnsiTheme="majorHAnsi"/>
        </w:rPr>
        <w:t>a </w:t>
      </w:r>
      <w:r w:rsidRPr="00F13498">
        <w:rPr>
          <w:rFonts w:asciiTheme="majorHAnsi" w:hAnsiTheme="majorHAnsi"/>
        </w:rPr>
        <w:t xml:space="preserve">inovační, umělecké nebo další tvůrčí činnosti (dále jen „tvůrčí činnost") </w:t>
      </w:r>
      <w:r w:rsidR="00D31ED1" w:rsidRPr="00F13498">
        <w:rPr>
          <w:rFonts w:asciiTheme="majorHAnsi" w:hAnsiTheme="majorHAnsi"/>
        </w:rPr>
        <w:t>a s </w:t>
      </w:r>
      <w:r w:rsidRPr="00F13498">
        <w:rPr>
          <w:rFonts w:asciiTheme="majorHAnsi" w:hAnsiTheme="majorHAnsi"/>
        </w:rPr>
        <w:t xml:space="preserve">nimi souvisejících činností tak, aby tvořily funkční celek. Tyto pravomoci </w:t>
      </w:r>
      <w:r w:rsidR="00D31ED1" w:rsidRPr="00F13498">
        <w:rPr>
          <w:rFonts w:asciiTheme="majorHAnsi" w:hAnsiTheme="majorHAnsi"/>
        </w:rPr>
        <w:t>a </w:t>
      </w:r>
      <w:r w:rsidRPr="00F13498">
        <w:rPr>
          <w:rFonts w:asciiTheme="majorHAnsi" w:hAnsiTheme="majorHAnsi"/>
        </w:rPr>
        <w:t xml:space="preserve">odpovědnost jsou vymezeny </w:t>
      </w:r>
      <w:r w:rsidR="00D31ED1" w:rsidRPr="00F13498">
        <w:rPr>
          <w:rFonts w:asciiTheme="majorHAnsi" w:hAnsiTheme="majorHAnsi"/>
        </w:rPr>
        <w:t>v </w:t>
      </w:r>
      <w:r w:rsidRPr="00F13498">
        <w:rPr>
          <w:rFonts w:asciiTheme="majorHAnsi" w:hAnsiTheme="majorHAnsi"/>
        </w:rPr>
        <w:t xml:space="preserve">„Pravidlech systému zajišťování kvality vzdělávací, tvůrčí </w:t>
      </w:r>
      <w:r w:rsidR="00D31ED1" w:rsidRPr="00F13498">
        <w:rPr>
          <w:rFonts w:asciiTheme="majorHAnsi" w:hAnsiTheme="majorHAnsi"/>
        </w:rPr>
        <w:t>a s </w:t>
      </w:r>
      <w:r w:rsidRPr="00F13498">
        <w:rPr>
          <w:rFonts w:asciiTheme="majorHAnsi" w:hAnsiTheme="majorHAnsi"/>
        </w:rPr>
        <w:t xml:space="preserve">nimi souvisejících činností </w:t>
      </w:r>
      <w:r w:rsidR="00D31ED1" w:rsidRPr="00F13498">
        <w:rPr>
          <w:rFonts w:asciiTheme="majorHAnsi" w:hAnsiTheme="majorHAnsi"/>
        </w:rPr>
        <w:t>a </w:t>
      </w:r>
      <w:r w:rsidRPr="00F13498">
        <w:rPr>
          <w:rFonts w:asciiTheme="majorHAnsi" w:hAnsiTheme="majorHAnsi"/>
        </w:rPr>
        <w:t xml:space="preserve">vnitřního hodnocení kvality vzdělávací, tvůrčí </w:t>
      </w:r>
      <w:r w:rsidR="00D31ED1" w:rsidRPr="00F13498">
        <w:rPr>
          <w:rFonts w:asciiTheme="majorHAnsi" w:hAnsiTheme="majorHAnsi"/>
        </w:rPr>
        <w:t>a s </w:t>
      </w:r>
      <w:r w:rsidRPr="00F13498">
        <w:rPr>
          <w:rFonts w:asciiTheme="majorHAnsi" w:hAnsiTheme="majorHAnsi"/>
        </w:rPr>
        <w:t xml:space="preserve">nimi souvisejících činností UTB" </w:t>
      </w:r>
      <w:r w:rsidRPr="0041256D">
        <w:rPr>
          <w:rFonts w:asciiTheme="majorHAnsi" w:hAnsiTheme="majorHAnsi"/>
        </w:rPr>
        <w:t xml:space="preserve">ze dne </w:t>
      </w:r>
      <w:r w:rsidR="006E3B68">
        <w:rPr>
          <w:rFonts w:asciiTheme="majorHAnsi" w:hAnsiTheme="majorHAnsi"/>
        </w:rPr>
        <w:t>27</w:t>
      </w:r>
      <w:r w:rsidRPr="0041256D">
        <w:rPr>
          <w:rFonts w:asciiTheme="majorHAnsi" w:hAnsiTheme="majorHAnsi"/>
        </w:rPr>
        <w:t xml:space="preserve">. </w:t>
      </w:r>
      <w:r w:rsidR="006E3B68">
        <w:rPr>
          <w:rFonts w:asciiTheme="majorHAnsi" w:hAnsiTheme="majorHAnsi"/>
        </w:rPr>
        <w:t>března</w:t>
      </w:r>
      <w:r w:rsidR="0041256D" w:rsidRPr="0041256D">
        <w:rPr>
          <w:rFonts w:asciiTheme="majorHAnsi" w:hAnsiTheme="majorHAnsi"/>
        </w:rPr>
        <w:t xml:space="preserve"> 202</w:t>
      </w:r>
      <w:r w:rsidR="006E3B68">
        <w:rPr>
          <w:rFonts w:asciiTheme="majorHAnsi" w:hAnsiTheme="majorHAnsi"/>
        </w:rPr>
        <w:t>3</w:t>
      </w:r>
      <w:r w:rsidR="0041256D">
        <w:rPr>
          <w:rFonts w:asciiTheme="majorHAnsi" w:hAnsiTheme="majorHAnsi"/>
        </w:rPr>
        <w:t xml:space="preserve">. </w:t>
      </w:r>
      <w:r w:rsidRPr="00F13498">
        <w:rPr>
          <w:rStyle w:val="Ukotvenpoznmkypodarou"/>
          <w:rFonts w:asciiTheme="majorHAnsi" w:hAnsiTheme="majorHAnsi" w:cs="Times New Roman"/>
        </w:rPr>
        <w:footnoteReference w:id="3"/>
      </w:r>
      <w:r w:rsidR="002942CF" w:rsidRPr="00F13498">
        <w:rPr>
          <w:rFonts w:asciiTheme="majorHAnsi" w:hAnsiTheme="majorHAnsi"/>
        </w:rPr>
        <w:t xml:space="preserve"> </w:t>
      </w:r>
      <w:r w:rsidRPr="00F13498">
        <w:rPr>
          <w:rFonts w:asciiTheme="majorHAnsi" w:hAnsiTheme="majorHAnsi"/>
        </w:rPr>
        <w:t xml:space="preserve">Pro účely zajišťování kvality má pak jmenovánu </w:t>
      </w:r>
      <w:r w:rsidR="00796A43">
        <w:rPr>
          <w:rFonts w:asciiTheme="majorHAnsi" w:hAnsiTheme="majorHAnsi"/>
        </w:rPr>
        <w:t>patnácti</w:t>
      </w:r>
      <w:r w:rsidRPr="00F13498">
        <w:rPr>
          <w:rFonts w:asciiTheme="majorHAnsi" w:hAnsiTheme="majorHAnsi"/>
        </w:rPr>
        <w:t xml:space="preserve">člennou Radu pro vnitřní hodnocení UTB ve Zlíně, která se řídí Jednacím řádem Rady pro vnitřní hodnocení </w:t>
      </w:r>
      <w:r w:rsidRPr="0041256D">
        <w:rPr>
          <w:rFonts w:asciiTheme="majorHAnsi" w:hAnsiTheme="majorHAnsi"/>
        </w:rPr>
        <w:t xml:space="preserve">UTB (Směrnice rektora č. </w:t>
      </w:r>
      <w:r w:rsidR="006E3B68">
        <w:rPr>
          <w:rFonts w:asciiTheme="majorHAnsi" w:hAnsiTheme="majorHAnsi"/>
        </w:rPr>
        <w:t>9</w:t>
      </w:r>
      <w:r w:rsidRPr="0041256D">
        <w:rPr>
          <w:rFonts w:asciiTheme="majorHAnsi" w:hAnsiTheme="majorHAnsi"/>
        </w:rPr>
        <w:t>/20</w:t>
      </w:r>
      <w:r w:rsidR="006E3B68">
        <w:rPr>
          <w:rFonts w:asciiTheme="majorHAnsi" w:hAnsiTheme="majorHAnsi"/>
        </w:rPr>
        <w:t>23</w:t>
      </w:r>
      <w:r w:rsidRPr="0041256D">
        <w:rPr>
          <w:rFonts w:asciiTheme="majorHAnsi" w:hAnsiTheme="majorHAnsi"/>
        </w:rPr>
        <w:t xml:space="preserve">) ze dne </w:t>
      </w:r>
      <w:r w:rsidR="006E3B68">
        <w:rPr>
          <w:rFonts w:asciiTheme="majorHAnsi" w:hAnsiTheme="majorHAnsi"/>
        </w:rPr>
        <w:t>1. května 2023</w:t>
      </w:r>
      <w:r w:rsidRPr="0041256D">
        <w:rPr>
          <w:rFonts w:asciiTheme="majorHAnsi" w:hAnsiTheme="majorHAnsi"/>
        </w:rPr>
        <w:t>.</w:t>
      </w:r>
      <w:r w:rsidRPr="0041256D">
        <w:rPr>
          <w:rStyle w:val="Ukotvenpoznmkypodarou"/>
          <w:rFonts w:asciiTheme="majorHAnsi" w:hAnsiTheme="majorHAnsi" w:cs="Times New Roman"/>
        </w:rPr>
        <w:footnoteReference w:id="4"/>
      </w:r>
    </w:p>
    <w:p w14:paraId="6342BAB1" w14:textId="74F18399" w:rsidR="00F13498" w:rsidRDefault="00F13498" w:rsidP="003034BC">
      <w:pPr>
        <w:suppressAutoHyphens/>
        <w:rPr>
          <w:rFonts w:asciiTheme="majorHAnsi" w:hAnsiTheme="majorHAnsi"/>
        </w:rPr>
      </w:pPr>
    </w:p>
    <w:p w14:paraId="70527FB0" w14:textId="77777777" w:rsidR="00796A43" w:rsidRPr="00F13498" w:rsidRDefault="00796A43" w:rsidP="003034BC">
      <w:pPr>
        <w:suppressAutoHyphens/>
        <w:rPr>
          <w:rFonts w:asciiTheme="majorHAnsi" w:hAnsiTheme="majorHAnsi"/>
        </w:rPr>
      </w:pPr>
    </w:p>
    <w:p w14:paraId="4D963EF0" w14:textId="28E053BC" w:rsidR="00295984" w:rsidRDefault="00F13498" w:rsidP="00F13498">
      <w:pPr>
        <w:pStyle w:val="Nadpis3"/>
        <w:numPr>
          <w:ilvl w:val="0"/>
          <w:numId w:val="21"/>
        </w:numPr>
        <w:jc w:val="both"/>
      </w:pPr>
      <w:r>
        <w:lastRenderedPageBreak/>
        <w:t xml:space="preserve">Standard 1.4 </w:t>
      </w:r>
      <w:r w:rsidR="00375C46" w:rsidRPr="00945A4E">
        <w:t>Procesy</w:t>
      </w:r>
      <w:r w:rsidR="00375C46" w:rsidRPr="008C6435">
        <w:t xml:space="preserve"> vzniku </w:t>
      </w:r>
      <w:r w:rsidR="00D31ED1" w:rsidRPr="008C6435">
        <w:t>a</w:t>
      </w:r>
      <w:r w:rsidR="00D31ED1">
        <w:t> </w:t>
      </w:r>
      <w:r w:rsidR="00375C46" w:rsidRPr="008C6435">
        <w:t>úprav studijních programů</w:t>
      </w:r>
    </w:p>
    <w:p w14:paraId="40F91948" w14:textId="77777777" w:rsidR="00F13498" w:rsidRPr="00F13498" w:rsidRDefault="00F13498" w:rsidP="00F13498">
      <w:pPr>
        <w:rPr>
          <w:lang w:eastAsia="en-US" w:bidi="ar-SA"/>
        </w:rPr>
      </w:pPr>
    </w:p>
    <w:p w14:paraId="15EE45CA" w14:textId="40CD239D" w:rsidR="00185430" w:rsidRDefault="00375C46" w:rsidP="003034BC">
      <w:pPr>
        <w:suppressAutoHyphens/>
        <w:rPr>
          <w:rFonts w:asciiTheme="majorHAnsi" w:hAnsiTheme="majorHAnsi"/>
        </w:rPr>
      </w:pPr>
      <w:r w:rsidRPr="00F13498">
        <w:rPr>
          <w:rFonts w:asciiTheme="majorHAnsi" w:hAnsiTheme="majorHAnsi"/>
        </w:rPr>
        <w:t xml:space="preserve">UTB ve Zlíně disponuje vnitřním předpisem, který podrobně vymezuje veškeré procesy vzniku, schvalování </w:t>
      </w:r>
      <w:r w:rsidR="00D31ED1" w:rsidRPr="00F13498">
        <w:rPr>
          <w:rFonts w:asciiTheme="majorHAnsi" w:hAnsiTheme="majorHAnsi"/>
        </w:rPr>
        <w:t>a </w:t>
      </w:r>
      <w:r w:rsidRPr="00F13498">
        <w:rPr>
          <w:rFonts w:asciiTheme="majorHAnsi" w:hAnsiTheme="majorHAnsi"/>
        </w:rPr>
        <w:t xml:space="preserve">změn návrhů studijních programů před jejich předložením </w:t>
      </w:r>
      <w:r w:rsidR="00D31ED1" w:rsidRPr="00F13498">
        <w:rPr>
          <w:rFonts w:asciiTheme="majorHAnsi" w:hAnsiTheme="majorHAnsi"/>
        </w:rPr>
        <w:t>k </w:t>
      </w:r>
      <w:r w:rsidRPr="00F13498">
        <w:rPr>
          <w:rFonts w:asciiTheme="majorHAnsi" w:hAnsiTheme="majorHAnsi"/>
        </w:rPr>
        <w:t xml:space="preserve">akreditaci Národnímu akreditačnímu úřadu pro vysoké </w:t>
      </w:r>
      <w:r w:rsidRPr="0041256D">
        <w:rPr>
          <w:rFonts w:asciiTheme="majorHAnsi" w:hAnsiTheme="majorHAnsi"/>
        </w:rPr>
        <w:t xml:space="preserve">školství. Dané procesy jsou popsány </w:t>
      </w:r>
      <w:r w:rsidR="00D31ED1" w:rsidRPr="0041256D">
        <w:rPr>
          <w:rFonts w:asciiTheme="majorHAnsi" w:hAnsiTheme="majorHAnsi"/>
        </w:rPr>
        <w:t>v </w:t>
      </w:r>
      <w:r w:rsidRPr="0041256D">
        <w:rPr>
          <w:rFonts w:asciiTheme="majorHAnsi" w:hAnsiTheme="majorHAnsi"/>
        </w:rPr>
        <w:t xml:space="preserve">„Řádu pro tvorbu, schvalování, uskutečňování </w:t>
      </w:r>
      <w:r w:rsidR="00D31ED1" w:rsidRPr="0041256D">
        <w:rPr>
          <w:rFonts w:asciiTheme="majorHAnsi" w:hAnsiTheme="majorHAnsi"/>
        </w:rPr>
        <w:t>a </w:t>
      </w:r>
      <w:r w:rsidRPr="0041256D">
        <w:rPr>
          <w:rFonts w:asciiTheme="majorHAnsi" w:hAnsiTheme="majorHAnsi"/>
        </w:rPr>
        <w:t>změny studijních programů Univerzity Tomáše Bati ve Zlíně" ze dne</w:t>
      </w:r>
      <w:r w:rsidR="003A6A0E" w:rsidRPr="0041256D">
        <w:rPr>
          <w:rFonts w:asciiTheme="majorHAnsi" w:hAnsiTheme="majorHAnsi"/>
        </w:rPr>
        <w:t xml:space="preserve"> </w:t>
      </w:r>
      <w:r w:rsidR="0041256D" w:rsidRPr="0041256D">
        <w:rPr>
          <w:rFonts w:asciiTheme="majorHAnsi" w:hAnsiTheme="majorHAnsi"/>
        </w:rPr>
        <w:t>19</w:t>
      </w:r>
      <w:r w:rsidRPr="0041256D">
        <w:rPr>
          <w:rFonts w:asciiTheme="majorHAnsi" w:hAnsiTheme="majorHAnsi"/>
        </w:rPr>
        <w:t xml:space="preserve">. </w:t>
      </w:r>
      <w:r w:rsidR="0041256D" w:rsidRPr="0041256D">
        <w:rPr>
          <w:rFonts w:asciiTheme="majorHAnsi" w:hAnsiTheme="majorHAnsi"/>
        </w:rPr>
        <w:t>května 2022</w:t>
      </w:r>
      <w:r w:rsidRPr="0041256D">
        <w:rPr>
          <w:rFonts w:asciiTheme="majorHAnsi" w:hAnsiTheme="majorHAnsi"/>
        </w:rPr>
        <w:t>.</w:t>
      </w:r>
      <w:r w:rsidRPr="0041256D">
        <w:rPr>
          <w:rStyle w:val="Ukotvenpoznmkypodarou"/>
          <w:rFonts w:asciiTheme="majorHAnsi" w:hAnsiTheme="majorHAnsi" w:cs="Times New Roman"/>
        </w:rPr>
        <w:footnoteReference w:id="5"/>
      </w:r>
    </w:p>
    <w:p w14:paraId="3A9D2031" w14:textId="77777777" w:rsidR="00F13498" w:rsidRPr="00F13498" w:rsidRDefault="00F13498" w:rsidP="003034BC">
      <w:pPr>
        <w:suppressAutoHyphens/>
        <w:rPr>
          <w:rFonts w:asciiTheme="majorHAnsi" w:hAnsiTheme="majorHAnsi"/>
        </w:rPr>
      </w:pPr>
    </w:p>
    <w:p w14:paraId="3DE50B73" w14:textId="23A02659" w:rsidR="00B811AF" w:rsidRDefault="00F13498" w:rsidP="00F13498">
      <w:pPr>
        <w:pStyle w:val="Nadpis3"/>
        <w:numPr>
          <w:ilvl w:val="0"/>
          <w:numId w:val="21"/>
        </w:numPr>
        <w:jc w:val="both"/>
      </w:pPr>
      <w:r>
        <w:t>Standard 1.</w:t>
      </w:r>
      <w:r w:rsidR="00B5404E">
        <w:t>5</w:t>
      </w:r>
      <w:r>
        <w:t xml:space="preserve"> </w:t>
      </w:r>
      <w:r w:rsidR="00375C46" w:rsidRPr="008C6435">
        <w:t xml:space="preserve">Principy </w:t>
      </w:r>
      <w:r w:rsidR="00D31ED1" w:rsidRPr="008C6435">
        <w:t>a</w:t>
      </w:r>
      <w:r w:rsidR="00D31ED1">
        <w:t> </w:t>
      </w:r>
      <w:r w:rsidR="00375C46" w:rsidRPr="008C6435">
        <w:t>systém uznávání zahraničního vzdělávání pro přijetí ke studiu</w:t>
      </w:r>
    </w:p>
    <w:p w14:paraId="1700AE88" w14:textId="77777777" w:rsidR="00F13498" w:rsidRPr="00F13498" w:rsidRDefault="00F13498" w:rsidP="00F13498">
      <w:pPr>
        <w:rPr>
          <w:lang w:eastAsia="en-US" w:bidi="ar-SA"/>
        </w:rPr>
      </w:pPr>
    </w:p>
    <w:p w14:paraId="1507323D" w14:textId="0219155D" w:rsidR="00185430" w:rsidRDefault="0041256D" w:rsidP="003034BC">
      <w:pPr>
        <w:suppressAutoHyphens/>
        <w:rPr>
          <w:rFonts w:asciiTheme="majorHAnsi" w:hAnsiTheme="majorHAnsi"/>
        </w:rPr>
      </w:pPr>
      <w:r>
        <w:rPr>
          <w:rFonts w:asciiTheme="majorHAnsi" w:hAnsiTheme="majorHAnsi"/>
        </w:rPr>
        <w:t>U</w:t>
      </w:r>
      <w:r w:rsidR="00375C46" w:rsidRPr="00F13498">
        <w:rPr>
          <w:rFonts w:asciiTheme="majorHAnsi" w:hAnsiTheme="majorHAnsi"/>
        </w:rPr>
        <w:t xml:space="preserve">TB ve Zlíně má vytvořena pravidla </w:t>
      </w:r>
      <w:r w:rsidR="00D31ED1" w:rsidRPr="00F13498">
        <w:rPr>
          <w:rFonts w:asciiTheme="majorHAnsi" w:hAnsiTheme="majorHAnsi"/>
        </w:rPr>
        <w:t>a </w:t>
      </w:r>
      <w:r w:rsidR="00375C46" w:rsidRPr="00F13498">
        <w:rPr>
          <w:rFonts w:asciiTheme="majorHAnsi" w:hAnsiTheme="majorHAnsi"/>
        </w:rPr>
        <w:t xml:space="preserve">stanoveny principy </w:t>
      </w:r>
      <w:r w:rsidR="00375C46" w:rsidRPr="0041256D">
        <w:rPr>
          <w:rFonts w:asciiTheme="majorHAnsi" w:hAnsiTheme="majorHAnsi"/>
        </w:rPr>
        <w:t xml:space="preserve">uznávání zahraničního vzdělávání pro přijetí ke studiu, včetně popsaného procesu posuzování splnění podmínky předchozího vzdělání. Systém </w:t>
      </w:r>
      <w:r w:rsidR="00D31ED1" w:rsidRPr="0041256D">
        <w:rPr>
          <w:rFonts w:asciiTheme="majorHAnsi" w:hAnsiTheme="majorHAnsi"/>
        </w:rPr>
        <w:t>a </w:t>
      </w:r>
      <w:r w:rsidR="00375C46" w:rsidRPr="0041256D">
        <w:rPr>
          <w:rFonts w:asciiTheme="majorHAnsi" w:hAnsiTheme="majorHAnsi"/>
        </w:rPr>
        <w:t xml:space="preserve">principy jsou systematizovány ve směrnici rektora SR/13/2017 „Uznání zahraničního středoškolského </w:t>
      </w:r>
      <w:r w:rsidR="00D31ED1" w:rsidRPr="0041256D">
        <w:rPr>
          <w:rFonts w:asciiTheme="majorHAnsi" w:hAnsiTheme="majorHAnsi"/>
        </w:rPr>
        <w:t>a </w:t>
      </w:r>
      <w:r w:rsidR="00375C46" w:rsidRPr="0041256D">
        <w:rPr>
          <w:rFonts w:asciiTheme="majorHAnsi" w:hAnsiTheme="majorHAnsi"/>
        </w:rPr>
        <w:t xml:space="preserve">vysokoškolského vzdělání </w:t>
      </w:r>
      <w:r w:rsidR="00D31ED1" w:rsidRPr="0041256D">
        <w:rPr>
          <w:rFonts w:asciiTheme="majorHAnsi" w:hAnsiTheme="majorHAnsi"/>
        </w:rPr>
        <w:t>a </w:t>
      </w:r>
      <w:r w:rsidR="000E4D54">
        <w:rPr>
          <w:rFonts w:asciiTheme="majorHAnsi" w:hAnsiTheme="majorHAnsi"/>
        </w:rPr>
        <w:t>kvalifikace"</w:t>
      </w:r>
      <w:r w:rsidR="008410CB" w:rsidRPr="0041256D">
        <w:rPr>
          <w:rStyle w:val="Ukotvenpoznmkypodarou"/>
          <w:rFonts w:asciiTheme="majorHAnsi" w:hAnsiTheme="majorHAnsi" w:cs="Times New Roman"/>
        </w:rPr>
        <w:footnoteReference w:id="6"/>
      </w:r>
      <w:r w:rsidR="000E4D54">
        <w:rPr>
          <w:rFonts w:asciiTheme="majorHAnsi" w:hAnsiTheme="majorHAnsi"/>
        </w:rPr>
        <w:t xml:space="preserve"> ze dne 12. 4. 2017 a dále ve směrnici rektora SR</w:t>
      </w:r>
      <w:r w:rsidR="008410CB">
        <w:rPr>
          <w:rFonts w:asciiTheme="majorHAnsi" w:hAnsiTheme="majorHAnsi"/>
        </w:rPr>
        <w:t>/</w:t>
      </w:r>
      <w:r w:rsidR="00192930">
        <w:rPr>
          <w:rFonts w:asciiTheme="majorHAnsi" w:hAnsiTheme="majorHAnsi"/>
        </w:rPr>
        <w:t>28</w:t>
      </w:r>
      <w:r w:rsidR="008410CB">
        <w:rPr>
          <w:rFonts w:asciiTheme="majorHAnsi" w:hAnsiTheme="majorHAnsi"/>
        </w:rPr>
        <w:t>/202</w:t>
      </w:r>
      <w:r w:rsidR="00192930">
        <w:rPr>
          <w:rFonts w:asciiTheme="majorHAnsi" w:hAnsiTheme="majorHAnsi"/>
        </w:rPr>
        <w:t>3</w:t>
      </w:r>
      <w:r w:rsidR="008410CB">
        <w:rPr>
          <w:rFonts w:asciiTheme="majorHAnsi" w:hAnsiTheme="majorHAnsi"/>
        </w:rPr>
        <w:t xml:space="preserve"> „Pravidla pro posuzování zahraničního středoškolského a vysokoškolského vzdělání v rámci přijímacího řízení na UTB ve Zlíně“</w:t>
      </w:r>
      <w:r w:rsidR="008410CB">
        <w:rPr>
          <w:rStyle w:val="Znakapoznpodarou"/>
          <w:rFonts w:asciiTheme="majorHAnsi" w:hAnsiTheme="majorHAnsi"/>
        </w:rPr>
        <w:footnoteReference w:id="7"/>
      </w:r>
      <w:r w:rsidR="008410CB">
        <w:rPr>
          <w:rFonts w:asciiTheme="majorHAnsi" w:hAnsiTheme="majorHAnsi"/>
        </w:rPr>
        <w:t xml:space="preserve"> ze dne 1</w:t>
      </w:r>
      <w:r w:rsidR="00192930">
        <w:rPr>
          <w:rFonts w:asciiTheme="majorHAnsi" w:hAnsiTheme="majorHAnsi"/>
        </w:rPr>
        <w:t>1</w:t>
      </w:r>
      <w:r w:rsidR="008410CB">
        <w:rPr>
          <w:rFonts w:asciiTheme="majorHAnsi" w:hAnsiTheme="majorHAnsi"/>
        </w:rPr>
        <w:t>. 9. 20</w:t>
      </w:r>
      <w:r w:rsidR="00192930">
        <w:rPr>
          <w:rFonts w:asciiTheme="majorHAnsi" w:hAnsiTheme="majorHAnsi"/>
        </w:rPr>
        <w:t>23</w:t>
      </w:r>
      <w:r w:rsidR="008410CB">
        <w:rPr>
          <w:rFonts w:asciiTheme="majorHAnsi" w:hAnsiTheme="majorHAnsi"/>
        </w:rPr>
        <w:t>, která SR/13/2017 doplňuje.</w:t>
      </w:r>
    </w:p>
    <w:p w14:paraId="63E10181" w14:textId="77777777" w:rsidR="00F13498" w:rsidRPr="00F13498" w:rsidRDefault="00F13498" w:rsidP="003034BC">
      <w:pPr>
        <w:suppressAutoHyphens/>
        <w:rPr>
          <w:rFonts w:asciiTheme="majorHAnsi" w:hAnsiTheme="majorHAnsi"/>
        </w:rPr>
      </w:pPr>
    </w:p>
    <w:p w14:paraId="72B2481A" w14:textId="38A571C5" w:rsidR="00295984" w:rsidRPr="008C6435" w:rsidRDefault="00F13498" w:rsidP="00F13498">
      <w:pPr>
        <w:pStyle w:val="Nadpis3"/>
        <w:numPr>
          <w:ilvl w:val="0"/>
          <w:numId w:val="21"/>
        </w:numPr>
        <w:jc w:val="both"/>
      </w:pPr>
      <w:r>
        <w:t xml:space="preserve">Standard 1.6 </w:t>
      </w:r>
      <w:r w:rsidR="00375C46" w:rsidRPr="008C6435">
        <w:t xml:space="preserve">Vedení kvalifikačních </w:t>
      </w:r>
      <w:r w:rsidR="00D31ED1" w:rsidRPr="008C6435">
        <w:t>a</w:t>
      </w:r>
      <w:r w:rsidR="00D31ED1">
        <w:t> </w:t>
      </w:r>
      <w:r w:rsidR="00375C46" w:rsidRPr="008C6435">
        <w:t>rigorózních prací</w:t>
      </w:r>
    </w:p>
    <w:p w14:paraId="68A9C353" w14:textId="77777777" w:rsidR="00F13498" w:rsidRDefault="00F13498" w:rsidP="003034BC">
      <w:pPr>
        <w:suppressAutoHyphens/>
      </w:pPr>
    </w:p>
    <w:p w14:paraId="53CF4D81" w14:textId="5F0463CA" w:rsidR="00380605" w:rsidRPr="0090296A" w:rsidRDefault="00375C46" w:rsidP="008410CB">
      <w:pPr>
        <w:suppressAutoHyphens/>
        <w:rPr>
          <w:rFonts w:asciiTheme="majorHAnsi" w:hAnsiTheme="majorHAnsi"/>
          <w:color w:val="FF0000"/>
        </w:rPr>
      </w:pPr>
      <w:r w:rsidRPr="00F13498">
        <w:rPr>
          <w:rFonts w:asciiTheme="majorHAnsi" w:hAnsiTheme="majorHAnsi"/>
        </w:rPr>
        <w:t xml:space="preserve">UTB ve Zlíně má přijata dostatečně účinná opatření zajišťující úroveň kvality kvalifikačních prací </w:t>
      </w:r>
      <w:r w:rsidR="00D31ED1" w:rsidRPr="00F13498">
        <w:rPr>
          <w:rFonts w:asciiTheme="majorHAnsi" w:hAnsiTheme="majorHAnsi"/>
        </w:rPr>
        <w:t>a </w:t>
      </w:r>
      <w:r w:rsidRPr="00F13498">
        <w:rPr>
          <w:rFonts w:asciiTheme="majorHAnsi" w:hAnsiTheme="majorHAnsi"/>
        </w:rPr>
        <w:t xml:space="preserve">systematicky dbá na kvalitu obhájených kvalifikačních prací </w:t>
      </w:r>
      <w:r w:rsidR="00D31ED1" w:rsidRPr="00F13498">
        <w:rPr>
          <w:rFonts w:asciiTheme="majorHAnsi" w:hAnsiTheme="majorHAnsi"/>
        </w:rPr>
        <w:t>a </w:t>
      </w:r>
      <w:r w:rsidRPr="00F13498">
        <w:rPr>
          <w:rFonts w:asciiTheme="majorHAnsi" w:hAnsiTheme="majorHAnsi"/>
        </w:rPr>
        <w:t xml:space="preserve">obhájených rigorózních prací. </w:t>
      </w:r>
      <w:r w:rsidR="00185430" w:rsidRPr="00F13498">
        <w:rPr>
          <w:rFonts w:asciiTheme="majorHAnsi" w:hAnsiTheme="majorHAnsi"/>
        </w:rPr>
        <w:br/>
      </w:r>
      <w:r w:rsidR="00D31ED1" w:rsidRPr="00F13498">
        <w:rPr>
          <w:rFonts w:asciiTheme="majorHAnsi" w:hAnsiTheme="majorHAnsi"/>
        </w:rPr>
        <w:t>V </w:t>
      </w:r>
      <w:r w:rsidRPr="00F13498">
        <w:rPr>
          <w:rFonts w:asciiTheme="majorHAnsi" w:hAnsiTheme="majorHAnsi"/>
        </w:rPr>
        <w:t xml:space="preserve">rámci svých pravidel stanovuje požadavky na způsob vedení těchto prací </w:t>
      </w:r>
      <w:r w:rsidR="00D31ED1" w:rsidRPr="00F13498">
        <w:rPr>
          <w:rFonts w:asciiTheme="majorHAnsi" w:hAnsiTheme="majorHAnsi"/>
        </w:rPr>
        <w:t>a </w:t>
      </w:r>
      <w:r w:rsidRPr="00F13498">
        <w:rPr>
          <w:rFonts w:asciiTheme="majorHAnsi" w:hAnsiTheme="majorHAnsi"/>
        </w:rPr>
        <w:t xml:space="preserve">kvalifikační požadavky na osoby, které vedou kvalifikační práce nebo rigorózní práce, </w:t>
      </w:r>
      <w:r w:rsidR="00D31ED1" w:rsidRPr="00F13498">
        <w:rPr>
          <w:rFonts w:asciiTheme="majorHAnsi" w:hAnsiTheme="majorHAnsi"/>
        </w:rPr>
        <w:t>a </w:t>
      </w:r>
      <w:r w:rsidRPr="00F13498">
        <w:rPr>
          <w:rFonts w:asciiTheme="majorHAnsi" w:hAnsiTheme="majorHAnsi"/>
        </w:rPr>
        <w:t>stanovuje nejvyšší počet kvalifikačních prací nebo rigorózních prací, které může vést jedna osoba.</w:t>
      </w:r>
      <w:r w:rsidR="00185430" w:rsidRPr="00F13498">
        <w:rPr>
          <w:rFonts w:asciiTheme="majorHAnsi" w:hAnsiTheme="majorHAnsi"/>
        </w:rPr>
        <w:t xml:space="preserve"> </w:t>
      </w:r>
      <w:r w:rsidRPr="0090296A">
        <w:rPr>
          <w:rFonts w:asciiTheme="majorHAnsi" w:hAnsiTheme="majorHAnsi"/>
        </w:rPr>
        <w:t xml:space="preserve">Danou problematiku upravuje čl. 38 </w:t>
      </w:r>
      <w:r w:rsidR="00D31ED1" w:rsidRPr="0090296A">
        <w:rPr>
          <w:rFonts w:asciiTheme="majorHAnsi" w:hAnsiTheme="majorHAnsi"/>
        </w:rPr>
        <w:t>a </w:t>
      </w:r>
      <w:r w:rsidRPr="0090296A">
        <w:rPr>
          <w:rFonts w:asciiTheme="majorHAnsi" w:hAnsiTheme="majorHAnsi"/>
        </w:rPr>
        <w:t xml:space="preserve">39 „Řádu pro tvorbu, schvalování, uskutečňování </w:t>
      </w:r>
      <w:r w:rsidR="00D31ED1" w:rsidRPr="0090296A">
        <w:rPr>
          <w:rFonts w:asciiTheme="majorHAnsi" w:hAnsiTheme="majorHAnsi"/>
        </w:rPr>
        <w:t>a </w:t>
      </w:r>
      <w:r w:rsidRPr="0090296A">
        <w:rPr>
          <w:rFonts w:asciiTheme="majorHAnsi" w:hAnsiTheme="majorHAnsi"/>
        </w:rPr>
        <w:t xml:space="preserve">změny studijních programů Univerzity Tomáše Bati ve Zlíně" </w:t>
      </w:r>
      <w:r w:rsidR="00D31ED1" w:rsidRPr="0090296A">
        <w:rPr>
          <w:rFonts w:asciiTheme="majorHAnsi" w:hAnsiTheme="majorHAnsi"/>
        </w:rPr>
        <w:t>a </w:t>
      </w:r>
      <w:r w:rsidRPr="0090296A">
        <w:rPr>
          <w:rFonts w:asciiTheme="majorHAnsi" w:hAnsiTheme="majorHAnsi"/>
        </w:rPr>
        <w:t xml:space="preserve">čl. 28 „Studijního </w:t>
      </w:r>
      <w:r w:rsidR="00D31ED1" w:rsidRPr="0090296A">
        <w:rPr>
          <w:rFonts w:asciiTheme="majorHAnsi" w:hAnsiTheme="majorHAnsi"/>
        </w:rPr>
        <w:t>a </w:t>
      </w:r>
      <w:r w:rsidRPr="0090296A">
        <w:rPr>
          <w:rFonts w:asciiTheme="majorHAnsi" w:hAnsiTheme="majorHAnsi"/>
        </w:rPr>
        <w:t xml:space="preserve">zkušebního řádu </w:t>
      </w:r>
      <w:r w:rsidRPr="0090296A">
        <w:rPr>
          <w:rFonts w:asciiTheme="majorHAnsi" w:hAnsiTheme="majorHAnsi"/>
        </w:rPr>
        <w:lastRenderedPageBreak/>
        <w:t>Univerzity Tomáše Bati ve Zlíně".</w:t>
      </w:r>
      <w:r w:rsidRPr="0090296A">
        <w:rPr>
          <w:rStyle w:val="Ukotvenpoznmkypodarou"/>
          <w:rFonts w:asciiTheme="majorHAnsi" w:hAnsiTheme="majorHAnsi" w:cs="Times New Roman"/>
        </w:rPr>
        <w:footnoteReference w:id="8"/>
      </w:r>
      <w:r w:rsidR="0052021F" w:rsidRPr="00F13498">
        <w:rPr>
          <w:rFonts w:asciiTheme="majorHAnsi" w:hAnsiTheme="majorHAnsi"/>
        </w:rPr>
        <w:t xml:space="preserve">  </w:t>
      </w:r>
      <w:r w:rsidR="0041256D" w:rsidRPr="0090296A">
        <w:rPr>
          <w:rFonts w:asciiTheme="majorHAnsi" w:hAnsiTheme="majorHAnsi"/>
        </w:rPr>
        <w:t>Vnitřní normou FLKŘ UTB</w:t>
      </w:r>
      <w:r w:rsidR="0090296A" w:rsidRPr="0090296A">
        <w:rPr>
          <w:rFonts w:asciiTheme="majorHAnsi" w:hAnsiTheme="majorHAnsi"/>
        </w:rPr>
        <w:t xml:space="preserve">, a to směrnicí děkanky SD/01/2021, je stanoven maximální možný počet vedených bakalářských a diplomových prací </w:t>
      </w:r>
      <w:r w:rsidR="008410CB">
        <w:rPr>
          <w:rFonts w:asciiTheme="majorHAnsi" w:hAnsiTheme="majorHAnsi"/>
        </w:rPr>
        <w:t>na FLKŘ, a to</w:t>
      </w:r>
      <w:r w:rsidR="0090296A" w:rsidRPr="0090296A">
        <w:rPr>
          <w:rFonts w:asciiTheme="majorHAnsi" w:hAnsiTheme="majorHAnsi"/>
        </w:rPr>
        <w:t xml:space="preserve"> v celkovém souhrnu na 15. Ve výjimečných případech rozhoduje o změnách počtu vedených prací děkanka FLKŘ. </w:t>
      </w:r>
    </w:p>
    <w:p w14:paraId="730222A8" w14:textId="77777777" w:rsidR="00F13498" w:rsidRPr="00F13498" w:rsidRDefault="00F13498" w:rsidP="003034BC">
      <w:pPr>
        <w:suppressAutoHyphens/>
        <w:rPr>
          <w:rFonts w:asciiTheme="majorHAnsi" w:hAnsiTheme="majorHAnsi"/>
          <w:color w:val="FF0000"/>
        </w:rPr>
      </w:pPr>
    </w:p>
    <w:p w14:paraId="0BA4515C" w14:textId="400E65D1" w:rsidR="00295984" w:rsidRPr="008C6435" w:rsidRDefault="00F13498" w:rsidP="00F13498">
      <w:pPr>
        <w:pStyle w:val="Nadpis3"/>
        <w:numPr>
          <w:ilvl w:val="0"/>
          <w:numId w:val="21"/>
        </w:numPr>
        <w:jc w:val="both"/>
      </w:pPr>
      <w:r>
        <w:t xml:space="preserve">Standard 1.7 </w:t>
      </w:r>
      <w:r w:rsidR="00375C46" w:rsidRPr="008C6435">
        <w:t>Procesy zpětné vazby při hodnocení kvality</w:t>
      </w:r>
    </w:p>
    <w:p w14:paraId="0393C590" w14:textId="77777777" w:rsidR="00F13498" w:rsidRDefault="00F13498" w:rsidP="003034BC">
      <w:pPr>
        <w:suppressAutoHyphens/>
      </w:pPr>
    </w:p>
    <w:p w14:paraId="47571396" w14:textId="4BC299D1" w:rsidR="00295984" w:rsidRPr="00410E3F" w:rsidRDefault="00375C46" w:rsidP="003034BC">
      <w:pPr>
        <w:suppressAutoHyphens/>
        <w:rPr>
          <w:rFonts w:asciiTheme="majorHAnsi" w:hAnsiTheme="majorHAnsi"/>
        </w:rPr>
      </w:pPr>
      <w:r w:rsidRPr="00F13498">
        <w:rPr>
          <w:rFonts w:asciiTheme="majorHAnsi" w:hAnsiTheme="majorHAnsi"/>
        </w:rPr>
        <w:t xml:space="preserve">UTB ve Zlíně disponuje systémem hodnocení kvality vzdělávací, tvůrčí </w:t>
      </w:r>
      <w:r w:rsidR="00D31ED1" w:rsidRPr="00F13498">
        <w:rPr>
          <w:rFonts w:asciiTheme="majorHAnsi" w:hAnsiTheme="majorHAnsi"/>
        </w:rPr>
        <w:t>a s </w:t>
      </w:r>
      <w:r w:rsidRPr="00F13498">
        <w:rPr>
          <w:rFonts w:asciiTheme="majorHAnsi" w:hAnsiTheme="majorHAnsi"/>
        </w:rPr>
        <w:t xml:space="preserve">nimi souvisejících činností, který se opírá </w:t>
      </w:r>
      <w:r w:rsidR="00D31ED1" w:rsidRPr="00F13498">
        <w:rPr>
          <w:rFonts w:asciiTheme="majorHAnsi" w:hAnsiTheme="majorHAnsi"/>
        </w:rPr>
        <w:t>o </w:t>
      </w:r>
      <w:r w:rsidRPr="00F13498">
        <w:rPr>
          <w:rFonts w:asciiTheme="majorHAnsi" w:hAnsiTheme="majorHAnsi"/>
        </w:rPr>
        <w:t xml:space="preserve">procesy zpětné vazby, zejména ankety </w:t>
      </w:r>
      <w:r w:rsidR="00D31ED1" w:rsidRPr="00F13498">
        <w:rPr>
          <w:rFonts w:asciiTheme="majorHAnsi" w:hAnsiTheme="majorHAnsi"/>
        </w:rPr>
        <w:t>a </w:t>
      </w:r>
      <w:r w:rsidRPr="00F13498">
        <w:rPr>
          <w:rFonts w:asciiTheme="majorHAnsi" w:hAnsiTheme="majorHAnsi"/>
        </w:rPr>
        <w:t xml:space="preserve">kvantitativní </w:t>
      </w:r>
      <w:r w:rsidR="00D31ED1" w:rsidRPr="00F13498">
        <w:rPr>
          <w:rFonts w:asciiTheme="majorHAnsi" w:hAnsiTheme="majorHAnsi"/>
        </w:rPr>
        <w:t>a </w:t>
      </w:r>
      <w:r w:rsidRPr="00F13498">
        <w:rPr>
          <w:rFonts w:asciiTheme="majorHAnsi" w:hAnsiTheme="majorHAnsi"/>
        </w:rPr>
        <w:t xml:space="preserve">kvalitativní průzkumy, přičemž do těchto procesů jsou </w:t>
      </w:r>
      <w:r w:rsidR="00D31ED1" w:rsidRPr="00F13498">
        <w:rPr>
          <w:rFonts w:asciiTheme="majorHAnsi" w:hAnsiTheme="majorHAnsi"/>
        </w:rPr>
        <w:t>v </w:t>
      </w:r>
      <w:r w:rsidRPr="00F13498">
        <w:rPr>
          <w:rFonts w:asciiTheme="majorHAnsi" w:hAnsiTheme="majorHAnsi"/>
        </w:rPr>
        <w:t xml:space="preserve">reprezentativní míře zapojeni akademičtí pracovníci, studenti, věcně příslušné profesní komory, oborová sdružení nebo organizace zaměstnavatelů </w:t>
      </w:r>
      <w:r w:rsidRPr="00410E3F">
        <w:rPr>
          <w:rFonts w:asciiTheme="majorHAnsi" w:hAnsiTheme="majorHAnsi"/>
        </w:rPr>
        <w:t xml:space="preserve">nebo další odborníci </w:t>
      </w:r>
      <w:r w:rsidR="00D31ED1" w:rsidRPr="00410E3F">
        <w:rPr>
          <w:rFonts w:asciiTheme="majorHAnsi" w:hAnsiTheme="majorHAnsi"/>
        </w:rPr>
        <w:t>z </w:t>
      </w:r>
      <w:r w:rsidRPr="00410E3F">
        <w:rPr>
          <w:rFonts w:asciiTheme="majorHAnsi" w:hAnsiTheme="majorHAnsi"/>
        </w:rPr>
        <w:t xml:space="preserve">praxe, </w:t>
      </w:r>
      <w:r w:rsidR="00D31ED1" w:rsidRPr="00410E3F">
        <w:rPr>
          <w:rFonts w:asciiTheme="majorHAnsi" w:hAnsiTheme="majorHAnsi"/>
        </w:rPr>
        <w:t>s </w:t>
      </w:r>
      <w:r w:rsidRPr="00410E3F">
        <w:rPr>
          <w:rFonts w:asciiTheme="majorHAnsi" w:hAnsiTheme="majorHAnsi"/>
        </w:rPr>
        <w:t xml:space="preserve">přihlédnutím </w:t>
      </w:r>
      <w:r w:rsidR="00D31ED1" w:rsidRPr="00410E3F">
        <w:rPr>
          <w:rFonts w:asciiTheme="majorHAnsi" w:hAnsiTheme="majorHAnsi"/>
        </w:rPr>
        <w:t>k </w:t>
      </w:r>
      <w:r w:rsidRPr="00410E3F">
        <w:rPr>
          <w:rFonts w:asciiTheme="majorHAnsi" w:hAnsiTheme="majorHAnsi"/>
        </w:rPr>
        <w:t xml:space="preserve">typům </w:t>
      </w:r>
      <w:r w:rsidR="00D31ED1" w:rsidRPr="00410E3F">
        <w:rPr>
          <w:rFonts w:asciiTheme="majorHAnsi" w:hAnsiTheme="majorHAnsi"/>
        </w:rPr>
        <w:t>a </w:t>
      </w:r>
      <w:r w:rsidRPr="00410E3F">
        <w:rPr>
          <w:rFonts w:asciiTheme="majorHAnsi" w:hAnsiTheme="majorHAnsi"/>
        </w:rPr>
        <w:t>případným profilům studijních programů.</w:t>
      </w:r>
    </w:p>
    <w:p w14:paraId="729735EF" w14:textId="0466A86B" w:rsidR="00295984" w:rsidRDefault="00375C46" w:rsidP="003034BC">
      <w:pPr>
        <w:suppressAutoHyphens/>
        <w:rPr>
          <w:rStyle w:val="Zkladntext21"/>
          <w:rFonts w:asciiTheme="majorHAnsi" w:hAnsiTheme="majorHAnsi" w:cs="Times New Roman"/>
          <w:sz w:val="24"/>
          <w:szCs w:val="24"/>
          <w:lang w:val="cs-CZ"/>
        </w:rPr>
      </w:pPr>
      <w:r w:rsidRPr="00410E3F">
        <w:rPr>
          <w:rStyle w:val="Zkladntext21"/>
          <w:rFonts w:asciiTheme="majorHAnsi" w:hAnsiTheme="majorHAnsi" w:cs="Times New Roman"/>
          <w:sz w:val="24"/>
          <w:szCs w:val="24"/>
          <w:lang w:val="cs-CZ"/>
        </w:rPr>
        <w:t xml:space="preserve">- Viz Zpráva </w:t>
      </w:r>
      <w:r w:rsidR="00D31ED1" w:rsidRPr="00410E3F">
        <w:rPr>
          <w:rStyle w:val="Zkladntext21"/>
          <w:rFonts w:asciiTheme="majorHAnsi" w:hAnsiTheme="majorHAnsi" w:cs="Times New Roman"/>
          <w:sz w:val="24"/>
          <w:szCs w:val="24"/>
          <w:lang w:val="cs-CZ"/>
        </w:rPr>
        <w:t>o </w:t>
      </w:r>
      <w:r w:rsidRPr="00410E3F">
        <w:rPr>
          <w:rStyle w:val="Zkladntext21"/>
          <w:rFonts w:asciiTheme="majorHAnsi" w:hAnsiTheme="majorHAnsi" w:cs="Times New Roman"/>
          <w:sz w:val="24"/>
          <w:szCs w:val="24"/>
          <w:lang w:val="cs-CZ"/>
        </w:rPr>
        <w:t>vnitřním hodnocení</w:t>
      </w:r>
      <w:r w:rsidRPr="00410E3F">
        <w:rPr>
          <w:rStyle w:val="Ukotvenpoznmkypodarou"/>
          <w:rFonts w:asciiTheme="majorHAnsi" w:hAnsiTheme="majorHAnsi" w:cs="Times New Roman"/>
        </w:rPr>
        <w:footnoteReference w:id="9"/>
      </w:r>
    </w:p>
    <w:p w14:paraId="7157B73C" w14:textId="77777777" w:rsidR="00F13498" w:rsidRPr="00F13498" w:rsidRDefault="00F13498" w:rsidP="003034BC">
      <w:pPr>
        <w:suppressAutoHyphens/>
        <w:rPr>
          <w:rFonts w:asciiTheme="majorHAnsi" w:hAnsiTheme="majorHAnsi"/>
        </w:rPr>
      </w:pPr>
    </w:p>
    <w:p w14:paraId="5EFD1BA2" w14:textId="31E415D9" w:rsidR="00295984" w:rsidRDefault="00F13498" w:rsidP="00F13498">
      <w:pPr>
        <w:pStyle w:val="Nadpis3"/>
        <w:numPr>
          <w:ilvl w:val="0"/>
          <w:numId w:val="21"/>
        </w:numPr>
        <w:jc w:val="both"/>
      </w:pPr>
      <w:r>
        <w:t>Standard 1.</w:t>
      </w:r>
      <w:r w:rsidR="00B5404E">
        <w:t>8</w:t>
      </w:r>
      <w:r>
        <w:t xml:space="preserve"> </w:t>
      </w:r>
      <w:r w:rsidR="00375C46" w:rsidRPr="008C6435">
        <w:t xml:space="preserve">Sledování úspěšnosti uchazečů </w:t>
      </w:r>
      <w:r w:rsidR="00D31ED1" w:rsidRPr="008C6435">
        <w:t>o</w:t>
      </w:r>
      <w:r w:rsidR="00D31ED1">
        <w:t> </w:t>
      </w:r>
      <w:r w:rsidR="00375C46" w:rsidRPr="008C6435">
        <w:t xml:space="preserve">studium, studentů </w:t>
      </w:r>
      <w:r w:rsidR="00D31ED1" w:rsidRPr="008C6435">
        <w:t>a</w:t>
      </w:r>
      <w:r w:rsidR="00D31ED1">
        <w:t> </w:t>
      </w:r>
      <w:r w:rsidR="00375C46" w:rsidRPr="008C6435">
        <w:t>uplatnitelnosti absolventů</w:t>
      </w:r>
    </w:p>
    <w:p w14:paraId="61D41E35" w14:textId="77777777" w:rsidR="00F13498" w:rsidRPr="00F13498" w:rsidRDefault="00F13498" w:rsidP="00F13498">
      <w:pPr>
        <w:rPr>
          <w:lang w:eastAsia="en-US" w:bidi="ar-SA"/>
        </w:rPr>
      </w:pPr>
    </w:p>
    <w:p w14:paraId="158C1DD7" w14:textId="505F0F20" w:rsidR="00295984" w:rsidRPr="00F13498" w:rsidRDefault="00375C46" w:rsidP="003034BC">
      <w:pPr>
        <w:suppressAutoHyphens/>
        <w:rPr>
          <w:rFonts w:asciiTheme="majorHAnsi" w:hAnsiTheme="majorHAnsi"/>
        </w:rPr>
      </w:pPr>
      <w:r w:rsidRPr="00F13498">
        <w:rPr>
          <w:rStyle w:val="Zkladntext21"/>
          <w:rFonts w:asciiTheme="majorHAnsi" w:hAnsiTheme="majorHAnsi" w:cs="Times New Roman"/>
          <w:sz w:val="24"/>
          <w:szCs w:val="24"/>
          <w:u w:val="none"/>
          <w:lang w:val="cs-CZ"/>
        </w:rPr>
        <w:t xml:space="preserve">UTB ve Zlíně má stanoveny ukazatele, jejichž prostřednictvím sleduje míru úspěšnosti </w:t>
      </w:r>
      <w:r w:rsidR="00D31ED1" w:rsidRPr="00F13498">
        <w:rPr>
          <w:rStyle w:val="Zkladntext21"/>
          <w:rFonts w:asciiTheme="majorHAnsi" w:hAnsiTheme="majorHAnsi" w:cs="Times New Roman"/>
          <w:sz w:val="24"/>
          <w:szCs w:val="24"/>
          <w:u w:val="none"/>
          <w:lang w:val="cs-CZ"/>
        </w:rPr>
        <w:t>v </w:t>
      </w:r>
      <w:r w:rsidRPr="00F13498">
        <w:rPr>
          <w:rStyle w:val="Zkladntext21"/>
          <w:rFonts w:asciiTheme="majorHAnsi" w:hAnsiTheme="majorHAnsi" w:cs="Times New Roman"/>
          <w:sz w:val="24"/>
          <w:szCs w:val="24"/>
          <w:u w:val="none"/>
          <w:lang w:val="cs-CZ"/>
        </w:rPr>
        <w:t xml:space="preserve">přijímacím řízení, studijní neúspěšnost ve studijním programu, míru řádného ukončení studia studijního programu </w:t>
      </w:r>
      <w:r w:rsidR="00D31ED1" w:rsidRPr="00F13498">
        <w:rPr>
          <w:rStyle w:val="Zkladntext21"/>
          <w:rFonts w:asciiTheme="majorHAnsi" w:hAnsiTheme="majorHAnsi" w:cs="Times New Roman"/>
          <w:sz w:val="24"/>
          <w:szCs w:val="24"/>
          <w:u w:val="none"/>
          <w:lang w:val="cs-CZ"/>
        </w:rPr>
        <w:t>a </w:t>
      </w:r>
      <w:r w:rsidRPr="00F13498">
        <w:rPr>
          <w:rStyle w:val="Zkladntext21"/>
          <w:rFonts w:asciiTheme="majorHAnsi" w:hAnsiTheme="majorHAnsi" w:cs="Times New Roman"/>
          <w:sz w:val="24"/>
          <w:szCs w:val="24"/>
          <w:u w:val="none"/>
          <w:lang w:val="cs-CZ"/>
        </w:rPr>
        <w:t>uplatnitelnost absolventů.</w:t>
      </w:r>
      <w:r w:rsidR="00DB43AE" w:rsidRPr="00F13498">
        <w:rPr>
          <w:rFonts w:asciiTheme="majorHAnsi" w:hAnsiTheme="majorHAnsi"/>
        </w:rPr>
        <w:t xml:space="preserve"> </w:t>
      </w:r>
      <w:r w:rsidRPr="00F13498">
        <w:rPr>
          <w:rStyle w:val="Zkladntext21"/>
          <w:rFonts w:asciiTheme="majorHAnsi" w:hAnsiTheme="majorHAnsi" w:cs="Times New Roman"/>
          <w:sz w:val="24"/>
          <w:szCs w:val="24"/>
          <w:lang w:val="cs-CZ"/>
        </w:rPr>
        <w:t xml:space="preserve">- Viz Zpráva </w:t>
      </w:r>
      <w:r w:rsidR="00D31ED1" w:rsidRPr="00F13498">
        <w:rPr>
          <w:rStyle w:val="Zkladntext21"/>
          <w:rFonts w:asciiTheme="majorHAnsi" w:hAnsiTheme="majorHAnsi" w:cs="Times New Roman"/>
          <w:sz w:val="24"/>
          <w:szCs w:val="24"/>
          <w:lang w:val="cs-CZ"/>
        </w:rPr>
        <w:t>o </w:t>
      </w:r>
      <w:r w:rsidRPr="00F13498">
        <w:rPr>
          <w:rStyle w:val="Zkladntext21"/>
          <w:rFonts w:asciiTheme="majorHAnsi" w:hAnsiTheme="majorHAnsi" w:cs="Times New Roman"/>
          <w:sz w:val="24"/>
          <w:szCs w:val="24"/>
          <w:lang w:val="cs-CZ"/>
        </w:rPr>
        <w:t>vnitřním hodnocení</w:t>
      </w:r>
      <w:r w:rsidRPr="00F13498">
        <w:rPr>
          <w:rStyle w:val="Ukotvenpoznmkypodarou"/>
          <w:rFonts w:asciiTheme="majorHAnsi" w:hAnsiTheme="majorHAnsi" w:cs="Times New Roman"/>
        </w:rPr>
        <w:footnoteReference w:id="10"/>
      </w:r>
    </w:p>
    <w:p w14:paraId="278B29BB" w14:textId="77777777" w:rsidR="00295984" w:rsidRPr="00AC7EC0" w:rsidRDefault="00295984" w:rsidP="003034BC">
      <w:pPr>
        <w:pStyle w:val="Zkladntext20"/>
        <w:shd w:val="clear" w:color="auto" w:fill="auto"/>
        <w:suppressAutoHyphens/>
        <w:spacing w:before="0" w:after="0" w:line="210" w:lineRule="exact"/>
        <w:ind w:left="400" w:firstLine="0"/>
        <w:rPr>
          <w:rStyle w:val="Zkladntext21"/>
          <w:rFonts w:ascii="Times New Roman" w:hAnsi="Times New Roman" w:cs="Times New Roman"/>
          <w:sz w:val="24"/>
          <w:szCs w:val="24"/>
          <w:lang w:val="cs-CZ"/>
        </w:rPr>
      </w:pPr>
    </w:p>
    <w:p w14:paraId="5E32F683" w14:textId="1FE321DC" w:rsidR="00DB43AE" w:rsidRPr="003133EF" w:rsidRDefault="00DB43AE" w:rsidP="003034BC">
      <w:pPr>
        <w:widowControl/>
        <w:suppressAutoHyphens/>
        <w:spacing w:line="240" w:lineRule="auto"/>
        <w:jc w:val="left"/>
        <w:rPr>
          <w:rStyle w:val="Nadpis31"/>
          <w:rFonts w:ascii="Times New Roman" w:hAnsi="Times New Roman"/>
          <w:b/>
          <w:sz w:val="28"/>
          <w:szCs w:val="30"/>
        </w:rPr>
      </w:pPr>
      <w:bookmarkStart w:id="6" w:name="bookmark4"/>
      <w:r>
        <w:rPr>
          <w:rStyle w:val="Nadpis31"/>
          <w:rFonts w:ascii="Times New Roman" w:hAnsi="Times New Roman"/>
          <w:sz w:val="28"/>
          <w:szCs w:val="30"/>
        </w:rPr>
        <w:br w:type="page"/>
      </w:r>
    </w:p>
    <w:p w14:paraId="1D891FBF" w14:textId="101AFBE4" w:rsidR="00295984" w:rsidRPr="00F13498" w:rsidRDefault="00375C46" w:rsidP="00F13498">
      <w:pPr>
        <w:pStyle w:val="Nadpis2"/>
        <w:jc w:val="both"/>
        <w:rPr>
          <w:rFonts w:asciiTheme="majorHAnsi" w:hAnsiTheme="majorHAnsi"/>
        </w:rPr>
      </w:pPr>
      <w:r w:rsidRPr="00F13498">
        <w:rPr>
          <w:rFonts w:asciiTheme="majorHAnsi" w:hAnsiTheme="majorHAnsi"/>
        </w:rPr>
        <w:lastRenderedPageBreak/>
        <w:t xml:space="preserve">Vzdělávací </w:t>
      </w:r>
      <w:r w:rsidR="00D31ED1" w:rsidRPr="00F13498">
        <w:rPr>
          <w:rFonts w:asciiTheme="majorHAnsi" w:hAnsiTheme="majorHAnsi"/>
        </w:rPr>
        <w:t>a </w:t>
      </w:r>
      <w:r w:rsidRPr="00F13498">
        <w:rPr>
          <w:rFonts w:asciiTheme="majorHAnsi" w:hAnsiTheme="majorHAnsi"/>
        </w:rPr>
        <w:t>tvůrčí činnost</w:t>
      </w:r>
      <w:bookmarkEnd w:id="6"/>
    </w:p>
    <w:p w14:paraId="3093A11A" w14:textId="5B9879F5" w:rsidR="00295984" w:rsidRDefault="00F13498" w:rsidP="00F13498">
      <w:pPr>
        <w:pStyle w:val="Nadpis3"/>
        <w:numPr>
          <w:ilvl w:val="0"/>
          <w:numId w:val="21"/>
        </w:numPr>
        <w:jc w:val="both"/>
      </w:pPr>
      <w:r>
        <w:t xml:space="preserve">Standard 1.9 </w:t>
      </w:r>
      <w:r w:rsidR="00DB43AE">
        <w:t>M</w:t>
      </w:r>
      <w:r w:rsidR="00375C46" w:rsidRPr="008C6435">
        <w:t xml:space="preserve">ezinárodní rozměr </w:t>
      </w:r>
      <w:r w:rsidR="00D31ED1" w:rsidRPr="008C6435">
        <w:t>a</w:t>
      </w:r>
      <w:r w:rsidR="00D31ED1">
        <w:t> </w:t>
      </w:r>
      <w:r w:rsidR="00375C46" w:rsidRPr="008C6435">
        <w:t>aplikace soudobého stavu poznání</w:t>
      </w:r>
    </w:p>
    <w:p w14:paraId="038B834D" w14:textId="77777777" w:rsidR="00F13498" w:rsidRPr="00F13498" w:rsidRDefault="00F13498" w:rsidP="00F13498">
      <w:pPr>
        <w:rPr>
          <w:lang w:eastAsia="en-US" w:bidi="ar-SA"/>
        </w:rPr>
      </w:pPr>
    </w:p>
    <w:p w14:paraId="2D7E6BFF" w14:textId="6B84E794" w:rsidR="00295984" w:rsidRPr="00F13498" w:rsidRDefault="00375C46" w:rsidP="003034BC">
      <w:pPr>
        <w:suppressAutoHyphens/>
        <w:rPr>
          <w:rFonts w:asciiTheme="majorHAnsi" w:hAnsiTheme="majorHAnsi"/>
        </w:rPr>
      </w:pPr>
      <w:r w:rsidRPr="00F13498">
        <w:rPr>
          <w:rFonts w:asciiTheme="majorHAnsi" w:hAnsiTheme="majorHAnsi"/>
        </w:rPr>
        <w:t xml:space="preserve">UTB ve Zlíně realizuje vzdělávací </w:t>
      </w:r>
      <w:r w:rsidR="00D31ED1" w:rsidRPr="00F13498">
        <w:rPr>
          <w:rFonts w:asciiTheme="majorHAnsi" w:hAnsiTheme="majorHAnsi"/>
        </w:rPr>
        <w:t>a </w:t>
      </w:r>
      <w:r w:rsidRPr="00F13498">
        <w:rPr>
          <w:rFonts w:asciiTheme="majorHAnsi" w:hAnsiTheme="majorHAnsi"/>
        </w:rPr>
        <w:t xml:space="preserve">tvůrčí činnost, která </w:t>
      </w:r>
      <w:r w:rsidR="00D31ED1" w:rsidRPr="00F13498">
        <w:rPr>
          <w:rFonts w:asciiTheme="majorHAnsi" w:hAnsiTheme="majorHAnsi"/>
        </w:rPr>
        <w:t>v </w:t>
      </w:r>
      <w:r w:rsidRPr="00F13498">
        <w:rPr>
          <w:rFonts w:asciiTheme="majorHAnsi" w:hAnsiTheme="majorHAnsi"/>
        </w:rPr>
        <w:t xml:space="preserve">širším kontextu vychází ze soudobých poznatků </w:t>
      </w:r>
      <w:r w:rsidR="00D31ED1" w:rsidRPr="00F13498">
        <w:rPr>
          <w:rFonts w:asciiTheme="majorHAnsi" w:hAnsiTheme="majorHAnsi"/>
        </w:rPr>
        <w:t>a </w:t>
      </w:r>
      <w:r w:rsidRPr="00F13498">
        <w:rPr>
          <w:rFonts w:asciiTheme="majorHAnsi" w:hAnsiTheme="majorHAnsi"/>
        </w:rPr>
        <w:t xml:space="preserve">má mezinárodní charakter </w:t>
      </w:r>
      <w:r w:rsidR="00D31ED1" w:rsidRPr="00F13498">
        <w:rPr>
          <w:rFonts w:asciiTheme="majorHAnsi" w:hAnsiTheme="majorHAnsi"/>
        </w:rPr>
        <w:t>s </w:t>
      </w:r>
      <w:r w:rsidRPr="00F13498">
        <w:rPr>
          <w:rFonts w:asciiTheme="majorHAnsi" w:hAnsiTheme="majorHAnsi"/>
        </w:rPr>
        <w:t xml:space="preserve">přihlédnutím </w:t>
      </w:r>
      <w:r w:rsidR="00D31ED1" w:rsidRPr="00F13498">
        <w:rPr>
          <w:rFonts w:asciiTheme="majorHAnsi" w:hAnsiTheme="majorHAnsi"/>
        </w:rPr>
        <w:t>k </w:t>
      </w:r>
      <w:r w:rsidRPr="00F13498">
        <w:rPr>
          <w:rFonts w:asciiTheme="majorHAnsi" w:hAnsiTheme="majorHAnsi"/>
        </w:rPr>
        <w:t xml:space="preserve">typu </w:t>
      </w:r>
      <w:r w:rsidR="00D31ED1" w:rsidRPr="00F13498">
        <w:rPr>
          <w:rFonts w:asciiTheme="majorHAnsi" w:hAnsiTheme="majorHAnsi"/>
        </w:rPr>
        <w:t>a </w:t>
      </w:r>
      <w:r w:rsidRPr="00F13498">
        <w:rPr>
          <w:rFonts w:asciiTheme="majorHAnsi" w:hAnsiTheme="majorHAnsi"/>
        </w:rPr>
        <w:t xml:space="preserve">případnému profilu studijních programů. </w:t>
      </w:r>
      <w:r w:rsidR="00D31ED1" w:rsidRPr="00F13498">
        <w:rPr>
          <w:rFonts w:asciiTheme="majorHAnsi" w:hAnsiTheme="majorHAnsi"/>
        </w:rPr>
        <w:t>V </w:t>
      </w:r>
      <w:r w:rsidRPr="00F13498">
        <w:rPr>
          <w:rFonts w:asciiTheme="majorHAnsi" w:hAnsiTheme="majorHAnsi"/>
        </w:rPr>
        <w:t xml:space="preserve">tomto ohledu jsou realizovány zahraniční mobility studentů </w:t>
      </w:r>
      <w:r w:rsidR="00D31ED1" w:rsidRPr="00F13498">
        <w:rPr>
          <w:rFonts w:asciiTheme="majorHAnsi" w:hAnsiTheme="majorHAnsi"/>
        </w:rPr>
        <w:t>a </w:t>
      </w:r>
      <w:r w:rsidRPr="00F13498">
        <w:rPr>
          <w:rFonts w:asciiTheme="majorHAnsi" w:hAnsiTheme="majorHAnsi"/>
        </w:rPr>
        <w:t>akademických pracovníků.</w:t>
      </w:r>
    </w:p>
    <w:p w14:paraId="6601CF54" w14:textId="715A783E" w:rsidR="00295984" w:rsidRPr="00F13498" w:rsidRDefault="00375C46" w:rsidP="003034BC">
      <w:pPr>
        <w:suppressAutoHyphens/>
        <w:rPr>
          <w:rFonts w:asciiTheme="majorHAnsi" w:hAnsiTheme="majorHAnsi"/>
        </w:rPr>
      </w:pPr>
      <w:r w:rsidRPr="00F13498">
        <w:rPr>
          <w:rFonts w:asciiTheme="majorHAnsi" w:hAnsiTheme="majorHAnsi"/>
        </w:rPr>
        <w:t>UTB ve Zlíně podporuje rozvoj příležitostí</w:t>
      </w:r>
      <w:r w:rsidR="00000052" w:rsidRPr="00F13498">
        <w:rPr>
          <w:rFonts w:asciiTheme="majorHAnsi" w:hAnsiTheme="majorHAnsi"/>
        </w:rPr>
        <w:t xml:space="preserve"> mobilit</w:t>
      </w:r>
      <w:r w:rsidRPr="00F13498">
        <w:rPr>
          <w:rFonts w:asciiTheme="majorHAnsi" w:hAnsiTheme="majorHAnsi"/>
        </w:rPr>
        <w:t xml:space="preserve"> pro studenty UTB ve Zlíně se zájmem </w:t>
      </w:r>
      <w:r w:rsidR="00D31ED1" w:rsidRPr="00F13498">
        <w:rPr>
          <w:rFonts w:asciiTheme="majorHAnsi" w:hAnsiTheme="majorHAnsi"/>
        </w:rPr>
        <w:t>o </w:t>
      </w:r>
      <w:r w:rsidRPr="00F13498">
        <w:rPr>
          <w:rFonts w:asciiTheme="majorHAnsi" w:hAnsiTheme="majorHAnsi"/>
        </w:rPr>
        <w:t xml:space="preserve">výjezd na studijní pobyt </w:t>
      </w:r>
      <w:r w:rsidR="00D31ED1" w:rsidRPr="00F13498">
        <w:rPr>
          <w:rFonts w:asciiTheme="majorHAnsi" w:hAnsiTheme="majorHAnsi"/>
        </w:rPr>
        <w:t>a </w:t>
      </w:r>
      <w:r w:rsidRPr="00F13498">
        <w:rPr>
          <w:rFonts w:asciiTheme="majorHAnsi" w:hAnsiTheme="majorHAnsi"/>
        </w:rPr>
        <w:t xml:space="preserve">pracovní stáž do zahraničí </w:t>
      </w:r>
      <w:r w:rsidR="00D31ED1" w:rsidRPr="00F13498">
        <w:rPr>
          <w:rFonts w:asciiTheme="majorHAnsi" w:hAnsiTheme="majorHAnsi"/>
        </w:rPr>
        <w:t>v </w:t>
      </w:r>
      <w:r w:rsidRPr="00F13498">
        <w:rPr>
          <w:rFonts w:asciiTheme="majorHAnsi" w:hAnsiTheme="majorHAnsi"/>
        </w:rPr>
        <w:t xml:space="preserve">rámci programů spolupráce vysokých škol. Etablovaným </w:t>
      </w:r>
      <w:r w:rsidR="00D31ED1" w:rsidRPr="00F13498">
        <w:rPr>
          <w:rFonts w:asciiTheme="majorHAnsi" w:hAnsiTheme="majorHAnsi"/>
        </w:rPr>
        <w:t>a </w:t>
      </w:r>
      <w:r w:rsidRPr="00F13498">
        <w:rPr>
          <w:rFonts w:asciiTheme="majorHAnsi" w:hAnsiTheme="majorHAnsi"/>
        </w:rPr>
        <w:t xml:space="preserve">nejvíce využívaným programem je </w:t>
      </w:r>
      <w:r w:rsidR="00D31ED1" w:rsidRPr="00F13498">
        <w:rPr>
          <w:rFonts w:asciiTheme="majorHAnsi" w:hAnsiTheme="majorHAnsi"/>
        </w:rPr>
        <w:t>v </w:t>
      </w:r>
      <w:r w:rsidRPr="00F13498">
        <w:rPr>
          <w:rFonts w:asciiTheme="majorHAnsi" w:hAnsiTheme="majorHAnsi"/>
        </w:rPr>
        <w:t xml:space="preserve">tomto ohledu Erasmus+, </w:t>
      </w:r>
      <w:r w:rsidR="00D31ED1" w:rsidRPr="00F13498">
        <w:rPr>
          <w:rFonts w:asciiTheme="majorHAnsi" w:hAnsiTheme="majorHAnsi"/>
        </w:rPr>
        <w:t>v </w:t>
      </w:r>
      <w:r w:rsidRPr="00F13498">
        <w:rPr>
          <w:rFonts w:asciiTheme="majorHAnsi" w:hAnsiTheme="majorHAnsi"/>
        </w:rPr>
        <w:t xml:space="preserve">němž portfolio partnerských smluv univerzity zahrnuje naprostou většinu programových zemí, </w:t>
      </w:r>
      <w:r w:rsidR="00D31ED1" w:rsidRPr="00F13498">
        <w:rPr>
          <w:rFonts w:asciiTheme="majorHAnsi" w:hAnsiTheme="majorHAnsi"/>
        </w:rPr>
        <w:t>a </w:t>
      </w:r>
      <w:r w:rsidRPr="00F13498">
        <w:rPr>
          <w:rFonts w:asciiTheme="majorHAnsi" w:hAnsiTheme="majorHAnsi"/>
        </w:rPr>
        <w:t>studentům tak nabízí širokou škálu příležitostí</w:t>
      </w:r>
      <w:r w:rsidR="00000052" w:rsidRPr="00F13498">
        <w:rPr>
          <w:rFonts w:asciiTheme="majorHAnsi" w:hAnsiTheme="majorHAnsi"/>
        </w:rPr>
        <w:t xml:space="preserve"> mobili</w:t>
      </w:r>
      <w:r w:rsidR="00034377" w:rsidRPr="00F13498">
        <w:rPr>
          <w:rFonts w:asciiTheme="majorHAnsi" w:hAnsiTheme="majorHAnsi"/>
        </w:rPr>
        <w:t>t</w:t>
      </w:r>
      <w:r w:rsidRPr="00F13498">
        <w:rPr>
          <w:rFonts w:asciiTheme="majorHAnsi" w:hAnsiTheme="majorHAnsi"/>
        </w:rPr>
        <w:t xml:space="preserve">. UTB ve Zlíně navíc podporuje mobility studentů </w:t>
      </w:r>
      <w:r w:rsidR="00D31ED1" w:rsidRPr="00F13498">
        <w:rPr>
          <w:rFonts w:asciiTheme="majorHAnsi" w:hAnsiTheme="majorHAnsi"/>
        </w:rPr>
        <w:t>i </w:t>
      </w:r>
      <w:r w:rsidRPr="00F13498">
        <w:rPr>
          <w:rFonts w:asciiTheme="majorHAnsi" w:hAnsiTheme="majorHAnsi"/>
        </w:rPr>
        <w:t xml:space="preserve">do mimo programových zemí Erasmus+ pomocí finančního zabezpečení ze zdrojů MŠMT. UTB ve Zlíně je pak zapojena </w:t>
      </w:r>
      <w:r w:rsidR="00D31ED1" w:rsidRPr="00F13498">
        <w:rPr>
          <w:rFonts w:asciiTheme="majorHAnsi" w:hAnsiTheme="majorHAnsi"/>
        </w:rPr>
        <w:t>i </w:t>
      </w:r>
      <w:r w:rsidRPr="00F13498">
        <w:rPr>
          <w:rFonts w:asciiTheme="majorHAnsi" w:hAnsiTheme="majorHAnsi"/>
        </w:rPr>
        <w:t>do dalších programů včetně CEEPUS, AKTION či Norských fondů.</w:t>
      </w:r>
      <w:r w:rsidRPr="00F13498">
        <w:rPr>
          <w:rStyle w:val="Ukotvenpoznmkypodarou"/>
          <w:rFonts w:asciiTheme="majorHAnsi" w:hAnsiTheme="majorHAnsi" w:cs="Times New Roman"/>
        </w:rPr>
        <w:footnoteReference w:id="11"/>
      </w:r>
    </w:p>
    <w:p w14:paraId="1D2D3292" w14:textId="50410294" w:rsidR="00295984" w:rsidRPr="00F13498" w:rsidRDefault="00375C46" w:rsidP="003034BC">
      <w:pPr>
        <w:suppressAutoHyphens/>
        <w:rPr>
          <w:rFonts w:asciiTheme="majorHAnsi" w:hAnsiTheme="majorHAnsi"/>
        </w:rPr>
      </w:pPr>
      <w:r w:rsidRPr="00F13498">
        <w:rPr>
          <w:rFonts w:asciiTheme="majorHAnsi" w:hAnsiTheme="majorHAnsi"/>
        </w:rPr>
        <w:t xml:space="preserve">UTB ve Zlíně pro vyšší efektivitu mobilit </w:t>
      </w:r>
      <w:r w:rsidR="00D31ED1" w:rsidRPr="00F13498">
        <w:rPr>
          <w:rFonts w:asciiTheme="majorHAnsi" w:hAnsiTheme="majorHAnsi"/>
        </w:rPr>
        <w:t>a </w:t>
      </w:r>
      <w:r w:rsidRPr="00F13498">
        <w:rPr>
          <w:rFonts w:asciiTheme="majorHAnsi" w:hAnsiTheme="majorHAnsi"/>
        </w:rPr>
        <w:t xml:space="preserve">posílení mezinárodního rozměru studijních programů disponuje speciálním webem, který slouží </w:t>
      </w:r>
      <w:r w:rsidR="00D31ED1" w:rsidRPr="00F13498">
        <w:rPr>
          <w:rFonts w:asciiTheme="majorHAnsi" w:hAnsiTheme="majorHAnsi"/>
        </w:rPr>
        <w:t>k </w:t>
      </w:r>
      <w:r w:rsidRPr="00F13498">
        <w:rPr>
          <w:rFonts w:asciiTheme="majorHAnsi" w:hAnsiTheme="majorHAnsi"/>
        </w:rPr>
        <w:t xml:space="preserve">informování studentů </w:t>
      </w:r>
      <w:r w:rsidR="00D31ED1" w:rsidRPr="00F13498">
        <w:rPr>
          <w:rFonts w:asciiTheme="majorHAnsi" w:hAnsiTheme="majorHAnsi"/>
        </w:rPr>
        <w:t>o </w:t>
      </w:r>
      <w:r w:rsidRPr="00F13498">
        <w:rPr>
          <w:rFonts w:asciiTheme="majorHAnsi" w:hAnsiTheme="majorHAnsi"/>
        </w:rPr>
        <w:t>možnostech výjezdů do</w:t>
      </w:r>
      <w:r w:rsidR="00D742E0">
        <w:rPr>
          <w:rFonts w:asciiTheme="majorHAnsi" w:hAnsiTheme="majorHAnsi"/>
        </w:rPr>
        <w:t> </w:t>
      </w:r>
      <w:r w:rsidRPr="00F13498">
        <w:rPr>
          <w:rFonts w:asciiTheme="majorHAnsi" w:hAnsiTheme="majorHAnsi"/>
        </w:rPr>
        <w:t xml:space="preserve">zahraničí </w:t>
      </w:r>
      <w:r w:rsidR="00D31ED1" w:rsidRPr="00F13498">
        <w:rPr>
          <w:rFonts w:asciiTheme="majorHAnsi" w:hAnsiTheme="majorHAnsi"/>
        </w:rPr>
        <w:t>a </w:t>
      </w:r>
      <w:r w:rsidRPr="00F13498">
        <w:rPr>
          <w:rFonts w:asciiTheme="majorHAnsi" w:hAnsiTheme="majorHAnsi"/>
        </w:rPr>
        <w:t xml:space="preserve">který mimo jiné obsahuje </w:t>
      </w:r>
      <w:r w:rsidR="00D31ED1" w:rsidRPr="00F13498">
        <w:rPr>
          <w:rFonts w:asciiTheme="majorHAnsi" w:hAnsiTheme="majorHAnsi"/>
        </w:rPr>
        <w:t>i </w:t>
      </w:r>
      <w:r w:rsidRPr="00F13498">
        <w:rPr>
          <w:rFonts w:asciiTheme="majorHAnsi" w:hAnsiTheme="majorHAnsi"/>
        </w:rPr>
        <w:t xml:space="preserve">recenze studentů či portfolio partnerských univerzit </w:t>
      </w:r>
      <w:r w:rsidR="00D31ED1" w:rsidRPr="00F13498">
        <w:rPr>
          <w:rFonts w:asciiTheme="majorHAnsi" w:hAnsiTheme="majorHAnsi"/>
        </w:rPr>
        <w:t>s </w:t>
      </w:r>
      <w:r w:rsidRPr="00F13498">
        <w:rPr>
          <w:rFonts w:asciiTheme="majorHAnsi" w:hAnsiTheme="majorHAnsi"/>
        </w:rPr>
        <w:t>jejich popisem.</w:t>
      </w:r>
    </w:p>
    <w:p w14:paraId="69F9D1FE" w14:textId="618FDC4C" w:rsidR="00295984" w:rsidRDefault="00375C46" w:rsidP="003034BC">
      <w:pPr>
        <w:suppressAutoHyphens/>
        <w:rPr>
          <w:rFonts w:asciiTheme="majorHAnsi" w:hAnsiTheme="majorHAnsi" w:cs="Times New Roman"/>
        </w:rPr>
      </w:pPr>
      <w:r w:rsidRPr="00F13498">
        <w:rPr>
          <w:rFonts w:asciiTheme="majorHAnsi" w:hAnsiTheme="majorHAnsi" w:cs="Times New Roman"/>
        </w:rPr>
        <w:t xml:space="preserve">UTB ve Zlíně má rovněž transparentní </w:t>
      </w:r>
      <w:r w:rsidR="00D31ED1" w:rsidRPr="00F13498">
        <w:rPr>
          <w:rFonts w:asciiTheme="majorHAnsi" w:hAnsiTheme="majorHAnsi" w:cs="Times New Roman"/>
        </w:rPr>
        <w:t>a </w:t>
      </w:r>
      <w:r w:rsidRPr="00F13498">
        <w:rPr>
          <w:rFonts w:asciiTheme="majorHAnsi" w:hAnsiTheme="majorHAnsi" w:cs="Times New Roman"/>
        </w:rPr>
        <w:t xml:space="preserve">jasný proces administrace mobilit. Univerzita přitom pečlivě vybírá partnerské instituce na základě kurikul zahraničních studijních programů. Uznávání studia nebo praxe absolvované na zahraniční instituci probíhá </w:t>
      </w:r>
      <w:r w:rsidR="00D31ED1" w:rsidRPr="00F13498">
        <w:rPr>
          <w:rFonts w:asciiTheme="majorHAnsi" w:hAnsiTheme="majorHAnsi" w:cs="Times New Roman"/>
        </w:rPr>
        <w:t>v </w:t>
      </w:r>
      <w:r w:rsidRPr="00F13498">
        <w:rPr>
          <w:rFonts w:asciiTheme="majorHAnsi" w:hAnsiTheme="majorHAnsi" w:cs="Times New Roman"/>
        </w:rPr>
        <w:t>souladu se směrnicí rektora č.</w:t>
      </w:r>
      <w:r w:rsidR="00D742E0">
        <w:rPr>
          <w:rFonts w:asciiTheme="majorHAnsi" w:hAnsiTheme="majorHAnsi" w:cs="Times New Roman"/>
        </w:rPr>
        <w:t> </w:t>
      </w:r>
      <w:r w:rsidR="00140244">
        <w:rPr>
          <w:rFonts w:asciiTheme="majorHAnsi" w:hAnsiTheme="majorHAnsi" w:cs="Times New Roman"/>
        </w:rPr>
        <w:t>13</w:t>
      </w:r>
      <w:r w:rsidRPr="00F13498">
        <w:rPr>
          <w:rFonts w:asciiTheme="majorHAnsi" w:hAnsiTheme="majorHAnsi" w:cs="Times New Roman"/>
        </w:rPr>
        <w:t>/20</w:t>
      </w:r>
      <w:r w:rsidR="00140244">
        <w:rPr>
          <w:rFonts w:asciiTheme="majorHAnsi" w:hAnsiTheme="majorHAnsi" w:cs="Times New Roman"/>
        </w:rPr>
        <w:t>23</w:t>
      </w:r>
      <w:r w:rsidRPr="00F13498">
        <w:rPr>
          <w:rFonts w:asciiTheme="majorHAnsi" w:hAnsiTheme="majorHAnsi" w:cs="Times New Roman"/>
        </w:rPr>
        <w:t xml:space="preserve"> Mobility studentů UTB do zahraničí </w:t>
      </w:r>
      <w:r w:rsidR="00D31ED1" w:rsidRPr="00F13498">
        <w:rPr>
          <w:rFonts w:asciiTheme="majorHAnsi" w:hAnsiTheme="majorHAnsi" w:cs="Times New Roman"/>
        </w:rPr>
        <w:t>a </w:t>
      </w:r>
      <w:r w:rsidRPr="00F13498">
        <w:rPr>
          <w:rFonts w:asciiTheme="majorHAnsi" w:hAnsiTheme="majorHAnsi" w:cs="Times New Roman"/>
        </w:rPr>
        <w:t>zahraničních studentů na UTB.</w:t>
      </w:r>
      <w:r w:rsidRPr="00F13498">
        <w:rPr>
          <w:rStyle w:val="Ukotvenpoznmkypodarou"/>
          <w:rFonts w:asciiTheme="majorHAnsi" w:hAnsiTheme="majorHAnsi" w:cs="Times New Roman"/>
        </w:rPr>
        <w:footnoteReference w:id="12"/>
      </w:r>
    </w:p>
    <w:p w14:paraId="09A5BF66" w14:textId="77777777" w:rsidR="00F13498" w:rsidRPr="00F13498" w:rsidRDefault="00F13498" w:rsidP="003034BC">
      <w:pPr>
        <w:suppressAutoHyphens/>
        <w:rPr>
          <w:rFonts w:asciiTheme="majorHAnsi" w:hAnsiTheme="majorHAnsi" w:cs="Times New Roman"/>
        </w:rPr>
      </w:pPr>
    </w:p>
    <w:p w14:paraId="24922217" w14:textId="445058A1" w:rsidR="00295984" w:rsidRPr="008C6435" w:rsidRDefault="00F13498" w:rsidP="00F13498">
      <w:pPr>
        <w:pStyle w:val="Nadpis3"/>
        <w:numPr>
          <w:ilvl w:val="0"/>
          <w:numId w:val="21"/>
        </w:numPr>
        <w:jc w:val="both"/>
      </w:pPr>
      <w:r>
        <w:t xml:space="preserve">Standard 1.10 </w:t>
      </w:r>
      <w:r w:rsidR="00375C46" w:rsidRPr="008C6435">
        <w:t xml:space="preserve">Spolupráce </w:t>
      </w:r>
      <w:r w:rsidR="00D31ED1" w:rsidRPr="008C6435">
        <w:t>s</w:t>
      </w:r>
      <w:r w:rsidR="00D31ED1">
        <w:t> </w:t>
      </w:r>
      <w:r w:rsidR="00375C46" w:rsidRPr="008C6435">
        <w:t>praxí při uskutečňování studijních programů</w:t>
      </w:r>
    </w:p>
    <w:p w14:paraId="3872797C" w14:textId="77777777" w:rsidR="00F13498" w:rsidRDefault="00F13498" w:rsidP="003034BC">
      <w:pPr>
        <w:suppressAutoHyphens/>
      </w:pPr>
    </w:p>
    <w:p w14:paraId="7585467B" w14:textId="3E720D3C" w:rsidR="00DB43AE" w:rsidRPr="00F13498" w:rsidRDefault="00375C46" w:rsidP="003034BC">
      <w:pPr>
        <w:suppressAutoHyphens/>
        <w:rPr>
          <w:rFonts w:asciiTheme="majorHAnsi" w:hAnsiTheme="majorHAnsi"/>
        </w:rPr>
      </w:pPr>
      <w:r w:rsidRPr="00F13498">
        <w:rPr>
          <w:rFonts w:asciiTheme="majorHAnsi" w:hAnsiTheme="majorHAnsi"/>
        </w:rPr>
        <w:t xml:space="preserve">UTB ve Zlíně dlouhodobě rozvíjí spolupráce </w:t>
      </w:r>
      <w:r w:rsidR="00D31ED1" w:rsidRPr="00F13498">
        <w:rPr>
          <w:rFonts w:asciiTheme="majorHAnsi" w:hAnsiTheme="majorHAnsi"/>
        </w:rPr>
        <w:t>s </w:t>
      </w:r>
      <w:r w:rsidRPr="00F13498">
        <w:rPr>
          <w:rFonts w:asciiTheme="majorHAnsi" w:hAnsiTheme="majorHAnsi"/>
        </w:rPr>
        <w:t xml:space="preserve">praxí </w:t>
      </w:r>
      <w:r w:rsidR="00D31ED1" w:rsidRPr="00F13498">
        <w:rPr>
          <w:rFonts w:asciiTheme="majorHAnsi" w:hAnsiTheme="majorHAnsi"/>
        </w:rPr>
        <w:t>s </w:t>
      </w:r>
      <w:r w:rsidRPr="00F13498">
        <w:rPr>
          <w:rFonts w:asciiTheme="majorHAnsi" w:hAnsiTheme="majorHAnsi"/>
        </w:rPr>
        <w:t xml:space="preserve">přihlédnutím </w:t>
      </w:r>
      <w:r w:rsidR="00D31ED1" w:rsidRPr="00F13498">
        <w:rPr>
          <w:rFonts w:asciiTheme="majorHAnsi" w:hAnsiTheme="majorHAnsi"/>
        </w:rPr>
        <w:t>k </w:t>
      </w:r>
      <w:r w:rsidRPr="00F13498">
        <w:rPr>
          <w:rFonts w:asciiTheme="majorHAnsi" w:hAnsiTheme="majorHAnsi"/>
        </w:rPr>
        <w:t xml:space="preserve">typům </w:t>
      </w:r>
      <w:r w:rsidR="00D31ED1" w:rsidRPr="00F13498">
        <w:rPr>
          <w:rFonts w:asciiTheme="majorHAnsi" w:hAnsiTheme="majorHAnsi"/>
        </w:rPr>
        <w:t>a </w:t>
      </w:r>
      <w:r w:rsidRPr="00F13498">
        <w:rPr>
          <w:rFonts w:asciiTheme="majorHAnsi" w:hAnsiTheme="majorHAnsi"/>
        </w:rPr>
        <w:t xml:space="preserve">případným profilům studijních programů; jde zejména </w:t>
      </w:r>
      <w:r w:rsidR="00D31ED1" w:rsidRPr="00F13498">
        <w:rPr>
          <w:rFonts w:asciiTheme="majorHAnsi" w:hAnsiTheme="majorHAnsi"/>
        </w:rPr>
        <w:t>o </w:t>
      </w:r>
      <w:r w:rsidRPr="00F13498">
        <w:rPr>
          <w:rFonts w:asciiTheme="majorHAnsi" w:hAnsiTheme="majorHAnsi"/>
        </w:rPr>
        <w:t xml:space="preserve">praktickou výuku, zadávání kvalifikačních </w:t>
      </w:r>
      <w:r w:rsidR="00D31ED1" w:rsidRPr="00F13498">
        <w:rPr>
          <w:rFonts w:asciiTheme="majorHAnsi" w:hAnsiTheme="majorHAnsi"/>
        </w:rPr>
        <w:t>a </w:t>
      </w:r>
      <w:r w:rsidRPr="00F13498">
        <w:rPr>
          <w:rFonts w:asciiTheme="majorHAnsi" w:hAnsiTheme="majorHAnsi"/>
        </w:rPr>
        <w:t xml:space="preserve">rigorózních prací, přiznávání stipendií </w:t>
      </w:r>
      <w:r w:rsidR="00D31ED1" w:rsidRPr="00F13498">
        <w:rPr>
          <w:rFonts w:asciiTheme="majorHAnsi" w:hAnsiTheme="majorHAnsi"/>
        </w:rPr>
        <w:t>a </w:t>
      </w:r>
      <w:r w:rsidRPr="00F13498">
        <w:rPr>
          <w:rFonts w:asciiTheme="majorHAnsi" w:hAnsiTheme="majorHAnsi"/>
        </w:rPr>
        <w:t xml:space="preserve">zapojování odborníků </w:t>
      </w:r>
      <w:r w:rsidR="00D31ED1" w:rsidRPr="00F13498">
        <w:rPr>
          <w:rFonts w:asciiTheme="majorHAnsi" w:hAnsiTheme="majorHAnsi"/>
        </w:rPr>
        <w:t>z </w:t>
      </w:r>
      <w:r w:rsidRPr="00F13498">
        <w:rPr>
          <w:rFonts w:asciiTheme="majorHAnsi" w:hAnsiTheme="majorHAnsi"/>
        </w:rPr>
        <w:t>praxe do vzdělávacího procesu.</w:t>
      </w:r>
    </w:p>
    <w:p w14:paraId="74EA31BE" w14:textId="77777777" w:rsidR="009F2B94" w:rsidRPr="00F13498" w:rsidRDefault="009F2B94" w:rsidP="003034BC">
      <w:pPr>
        <w:suppressAutoHyphens/>
        <w:rPr>
          <w:rFonts w:asciiTheme="majorHAnsi" w:hAnsiTheme="majorHAnsi"/>
        </w:rPr>
      </w:pPr>
    </w:p>
    <w:p w14:paraId="6B0E38E1" w14:textId="60CD7CFC" w:rsidR="00295984" w:rsidRPr="008C6435" w:rsidRDefault="00936FE8" w:rsidP="00936FE8">
      <w:pPr>
        <w:pStyle w:val="Nadpis3"/>
        <w:numPr>
          <w:ilvl w:val="0"/>
          <w:numId w:val="21"/>
        </w:numPr>
        <w:jc w:val="both"/>
      </w:pPr>
      <w:r>
        <w:lastRenderedPageBreak/>
        <w:t xml:space="preserve">Standard 1.11 </w:t>
      </w:r>
      <w:r w:rsidR="00375C46" w:rsidRPr="008C6435">
        <w:t xml:space="preserve">Spolupráce </w:t>
      </w:r>
      <w:r w:rsidR="00D31ED1" w:rsidRPr="008C6435">
        <w:t>s</w:t>
      </w:r>
      <w:r w:rsidR="00D31ED1">
        <w:t> </w:t>
      </w:r>
      <w:r w:rsidR="00375C46" w:rsidRPr="008C6435">
        <w:t>praxí při tvorbě studijních programů</w:t>
      </w:r>
    </w:p>
    <w:p w14:paraId="6039B00F" w14:textId="77777777" w:rsidR="00936FE8" w:rsidRDefault="00936FE8" w:rsidP="003034BC">
      <w:pPr>
        <w:suppressAutoHyphens/>
      </w:pPr>
    </w:p>
    <w:p w14:paraId="3F232A51" w14:textId="1D880703" w:rsidR="00295984" w:rsidRPr="00936FE8" w:rsidRDefault="00375C46" w:rsidP="003034BC">
      <w:pPr>
        <w:suppressAutoHyphens/>
        <w:rPr>
          <w:rFonts w:asciiTheme="majorHAnsi" w:hAnsiTheme="majorHAnsi"/>
        </w:rPr>
      </w:pPr>
      <w:r w:rsidRPr="00936FE8">
        <w:rPr>
          <w:rFonts w:asciiTheme="majorHAnsi" w:hAnsiTheme="majorHAnsi"/>
        </w:rPr>
        <w:t xml:space="preserve">UTB ve Zlíně komunikuje </w:t>
      </w:r>
      <w:r w:rsidR="00D31ED1" w:rsidRPr="00936FE8">
        <w:rPr>
          <w:rFonts w:asciiTheme="majorHAnsi" w:hAnsiTheme="majorHAnsi"/>
        </w:rPr>
        <w:t>s </w:t>
      </w:r>
      <w:r w:rsidRPr="00936FE8">
        <w:rPr>
          <w:rFonts w:asciiTheme="majorHAnsi" w:hAnsiTheme="majorHAnsi"/>
        </w:rPr>
        <w:t xml:space="preserve">profesními komorami, oborovými sdruženími, organizacemi zaměstnavatelů nebo dalšími odborníky </w:t>
      </w:r>
      <w:r w:rsidR="00D31ED1" w:rsidRPr="00936FE8">
        <w:rPr>
          <w:rFonts w:asciiTheme="majorHAnsi" w:hAnsiTheme="majorHAnsi"/>
        </w:rPr>
        <w:t>z </w:t>
      </w:r>
      <w:r w:rsidRPr="00936FE8">
        <w:rPr>
          <w:rFonts w:asciiTheme="majorHAnsi" w:hAnsiTheme="majorHAnsi"/>
        </w:rPr>
        <w:t xml:space="preserve">praxe </w:t>
      </w:r>
      <w:r w:rsidR="00D31ED1" w:rsidRPr="00936FE8">
        <w:rPr>
          <w:rFonts w:asciiTheme="majorHAnsi" w:hAnsiTheme="majorHAnsi"/>
        </w:rPr>
        <w:t>a </w:t>
      </w:r>
      <w:r w:rsidRPr="00936FE8">
        <w:rPr>
          <w:rFonts w:asciiTheme="majorHAnsi" w:hAnsiTheme="majorHAnsi"/>
        </w:rPr>
        <w:t xml:space="preserve">zjišťuje jejich očekávání </w:t>
      </w:r>
      <w:r w:rsidR="00D31ED1" w:rsidRPr="00936FE8">
        <w:rPr>
          <w:rFonts w:asciiTheme="majorHAnsi" w:hAnsiTheme="majorHAnsi"/>
        </w:rPr>
        <w:t>a </w:t>
      </w:r>
      <w:r w:rsidRPr="00936FE8">
        <w:rPr>
          <w:rFonts w:asciiTheme="majorHAnsi" w:hAnsiTheme="majorHAnsi"/>
        </w:rPr>
        <w:t>požadavky na</w:t>
      </w:r>
      <w:r w:rsidR="00D742E0">
        <w:rPr>
          <w:rFonts w:asciiTheme="majorHAnsi" w:hAnsiTheme="majorHAnsi"/>
        </w:rPr>
        <w:t> </w:t>
      </w:r>
      <w:r w:rsidRPr="00936FE8">
        <w:rPr>
          <w:rFonts w:asciiTheme="majorHAnsi" w:hAnsiTheme="majorHAnsi"/>
        </w:rPr>
        <w:t xml:space="preserve">absolventy studijních programů. </w:t>
      </w:r>
    </w:p>
    <w:p w14:paraId="065CD0A1" w14:textId="03781511" w:rsidR="00295984" w:rsidRPr="00936FE8" w:rsidRDefault="006A1C69" w:rsidP="003034BC">
      <w:pPr>
        <w:widowControl/>
        <w:suppressAutoHyphens/>
        <w:rPr>
          <w:rFonts w:asciiTheme="majorHAnsi" w:eastAsia="Calibri" w:hAnsiTheme="majorHAnsi" w:cs="Times New Roman"/>
        </w:rPr>
      </w:pPr>
      <w:r w:rsidRPr="00936FE8">
        <w:rPr>
          <w:rFonts w:asciiTheme="majorHAnsi" w:hAnsiTheme="majorHAnsi" w:cs="Times New Roman"/>
        </w:rPr>
        <w:br w:type="page"/>
      </w:r>
    </w:p>
    <w:p w14:paraId="253F564A" w14:textId="1B545935" w:rsidR="00295984" w:rsidRPr="000B79AE" w:rsidRDefault="00375C46" w:rsidP="000B79AE">
      <w:pPr>
        <w:pStyle w:val="Nadpis2"/>
        <w:jc w:val="both"/>
        <w:rPr>
          <w:rFonts w:asciiTheme="majorHAnsi" w:hAnsiTheme="majorHAnsi"/>
        </w:rPr>
      </w:pPr>
      <w:r w:rsidRPr="000B79AE">
        <w:rPr>
          <w:rFonts w:asciiTheme="majorHAnsi" w:hAnsiTheme="majorHAnsi"/>
        </w:rPr>
        <w:lastRenderedPageBreak/>
        <w:t xml:space="preserve">Podpůrné zdroje </w:t>
      </w:r>
      <w:r w:rsidR="00D31ED1" w:rsidRPr="000B79AE">
        <w:rPr>
          <w:rFonts w:asciiTheme="majorHAnsi" w:hAnsiTheme="majorHAnsi"/>
        </w:rPr>
        <w:t>a </w:t>
      </w:r>
      <w:r w:rsidRPr="000B79AE">
        <w:rPr>
          <w:rFonts w:asciiTheme="majorHAnsi" w:hAnsiTheme="majorHAnsi"/>
        </w:rPr>
        <w:t xml:space="preserve">administrativa </w:t>
      </w:r>
    </w:p>
    <w:p w14:paraId="09DE201D" w14:textId="29F1835E" w:rsidR="00295984" w:rsidRPr="008C6435" w:rsidRDefault="00967652" w:rsidP="00967652">
      <w:pPr>
        <w:pStyle w:val="Nadpis3"/>
        <w:numPr>
          <w:ilvl w:val="0"/>
          <w:numId w:val="21"/>
        </w:numPr>
        <w:jc w:val="both"/>
      </w:pPr>
      <w:r>
        <w:t xml:space="preserve">Standard 1.12 </w:t>
      </w:r>
      <w:r w:rsidR="00DB43AE">
        <w:t>I</w:t>
      </w:r>
      <w:r w:rsidR="00375C46" w:rsidRPr="008C6435">
        <w:t>nformační systém</w:t>
      </w:r>
    </w:p>
    <w:p w14:paraId="10B61DC9" w14:textId="77777777" w:rsidR="00967652" w:rsidRDefault="00967652" w:rsidP="003034BC">
      <w:pPr>
        <w:suppressAutoHyphens/>
      </w:pPr>
    </w:p>
    <w:p w14:paraId="172A2874" w14:textId="6FAB10F3" w:rsidR="00295984" w:rsidRPr="00967652" w:rsidRDefault="00375C46" w:rsidP="003034BC">
      <w:pPr>
        <w:suppressAutoHyphens/>
        <w:rPr>
          <w:rFonts w:asciiTheme="majorHAnsi" w:hAnsiTheme="majorHAnsi"/>
        </w:rPr>
      </w:pPr>
      <w:r w:rsidRPr="00967652">
        <w:rPr>
          <w:rFonts w:asciiTheme="majorHAnsi" w:hAnsiTheme="majorHAnsi"/>
        </w:rPr>
        <w:t xml:space="preserve">UTB ve Zlíně má vybudován funkční informační systém </w:t>
      </w:r>
      <w:r w:rsidR="00D31ED1" w:rsidRPr="00967652">
        <w:rPr>
          <w:rFonts w:asciiTheme="majorHAnsi" w:hAnsiTheme="majorHAnsi"/>
        </w:rPr>
        <w:t>a </w:t>
      </w:r>
      <w:r w:rsidRPr="00967652">
        <w:rPr>
          <w:rFonts w:asciiTheme="majorHAnsi" w:hAnsiTheme="majorHAnsi"/>
        </w:rPr>
        <w:t xml:space="preserve">komunikační prostředky, které zajišťují přístup </w:t>
      </w:r>
      <w:r w:rsidR="00D31ED1" w:rsidRPr="00967652">
        <w:rPr>
          <w:rFonts w:asciiTheme="majorHAnsi" w:hAnsiTheme="majorHAnsi"/>
        </w:rPr>
        <w:t>k </w:t>
      </w:r>
      <w:r w:rsidRPr="00967652">
        <w:rPr>
          <w:rFonts w:asciiTheme="majorHAnsi" w:hAnsiTheme="majorHAnsi"/>
        </w:rPr>
        <w:t xml:space="preserve">přesným </w:t>
      </w:r>
      <w:r w:rsidR="00D31ED1" w:rsidRPr="00967652">
        <w:rPr>
          <w:rFonts w:asciiTheme="majorHAnsi" w:hAnsiTheme="majorHAnsi"/>
        </w:rPr>
        <w:t>a </w:t>
      </w:r>
      <w:r w:rsidRPr="00967652">
        <w:rPr>
          <w:rFonts w:asciiTheme="majorHAnsi" w:hAnsiTheme="majorHAnsi"/>
        </w:rPr>
        <w:t xml:space="preserve">srozumitelným informacím </w:t>
      </w:r>
      <w:r w:rsidR="00D31ED1" w:rsidRPr="00967652">
        <w:rPr>
          <w:rFonts w:asciiTheme="majorHAnsi" w:hAnsiTheme="majorHAnsi"/>
        </w:rPr>
        <w:t>o </w:t>
      </w:r>
      <w:r w:rsidRPr="00967652">
        <w:rPr>
          <w:rFonts w:asciiTheme="majorHAnsi" w:hAnsiTheme="majorHAnsi"/>
        </w:rPr>
        <w:t xml:space="preserve">studijních programech, pravidlech studia </w:t>
      </w:r>
      <w:r w:rsidR="00D31ED1" w:rsidRPr="00967652">
        <w:rPr>
          <w:rFonts w:asciiTheme="majorHAnsi" w:hAnsiTheme="majorHAnsi"/>
        </w:rPr>
        <w:t>a </w:t>
      </w:r>
      <w:r w:rsidRPr="00967652">
        <w:rPr>
          <w:rFonts w:asciiTheme="majorHAnsi" w:hAnsiTheme="majorHAnsi"/>
        </w:rPr>
        <w:t>požadavcích spojených se studiem.</w:t>
      </w:r>
    </w:p>
    <w:p w14:paraId="12A0D5C8" w14:textId="02E5C97C" w:rsidR="00295984" w:rsidRPr="00967652" w:rsidRDefault="00375C46" w:rsidP="00D742E0">
      <w:pPr>
        <w:suppressAutoHyphens/>
        <w:spacing w:before="240"/>
        <w:rPr>
          <w:rFonts w:asciiTheme="majorHAnsi" w:hAnsiTheme="majorHAnsi"/>
        </w:rPr>
      </w:pPr>
      <w:r w:rsidRPr="00967652">
        <w:rPr>
          <w:rFonts w:asciiTheme="majorHAnsi" w:hAnsiTheme="majorHAnsi"/>
        </w:rPr>
        <w:t xml:space="preserve">UTB ve Zlíně má </w:t>
      </w:r>
      <w:r w:rsidR="00D31ED1" w:rsidRPr="00967652">
        <w:rPr>
          <w:rFonts w:asciiTheme="majorHAnsi" w:hAnsiTheme="majorHAnsi"/>
        </w:rPr>
        <w:t>s </w:t>
      </w:r>
      <w:r w:rsidRPr="00967652">
        <w:rPr>
          <w:rFonts w:asciiTheme="majorHAnsi" w:hAnsiTheme="majorHAnsi"/>
        </w:rPr>
        <w:t xml:space="preserve">ohledem na to funkční informační systém studijní agendy IS/STAG, který používá od roku 2003. Tvůrcem IS/STAG je ZČU </w:t>
      </w:r>
      <w:r w:rsidR="00D31ED1" w:rsidRPr="00967652">
        <w:rPr>
          <w:rFonts w:asciiTheme="majorHAnsi" w:hAnsiTheme="majorHAnsi"/>
        </w:rPr>
        <w:t>v </w:t>
      </w:r>
      <w:r w:rsidRPr="00967652">
        <w:rPr>
          <w:rFonts w:asciiTheme="majorHAnsi" w:hAnsiTheme="majorHAnsi"/>
        </w:rPr>
        <w:t xml:space="preserve">Plzni </w:t>
      </w:r>
      <w:r w:rsidR="00D31ED1" w:rsidRPr="00967652">
        <w:rPr>
          <w:rFonts w:asciiTheme="majorHAnsi" w:hAnsiTheme="majorHAnsi"/>
        </w:rPr>
        <w:t>a v </w:t>
      </w:r>
      <w:r w:rsidRPr="00967652">
        <w:rPr>
          <w:rFonts w:asciiTheme="majorHAnsi" w:hAnsiTheme="majorHAnsi"/>
        </w:rPr>
        <w:t xml:space="preserve">současné době systém využívá 11 VVŠ </w:t>
      </w:r>
      <w:r w:rsidR="00D31ED1" w:rsidRPr="00967652">
        <w:rPr>
          <w:rFonts w:asciiTheme="majorHAnsi" w:hAnsiTheme="majorHAnsi"/>
        </w:rPr>
        <w:t>v </w:t>
      </w:r>
      <w:r w:rsidRPr="00967652">
        <w:rPr>
          <w:rFonts w:asciiTheme="majorHAnsi" w:hAnsiTheme="majorHAnsi"/>
        </w:rPr>
        <w:t>ČR.</w:t>
      </w:r>
      <w:r w:rsidR="00D742E0">
        <w:rPr>
          <w:rFonts w:asciiTheme="majorHAnsi" w:hAnsiTheme="majorHAnsi"/>
        </w:rPr>
        <w:t xml:space="preserve"> </w:t>
      </w:r>
      <w:r w:rsidRPr="00967652">
        <w:rPr>
          <w:rFonts w:asciiTheme="majorHAnsi" w:hAnsiTheme="majorHAnsi"/>
        </w:rPr>
        <w:t xml:space="preserve">Informační systém IS/STAG pokrývá funkce od přijímacího řízení až po vydání diplomů, eviduje studenty prezenční </w:t>
      </w:r>
      <w:r w:rsidR="00D31ED1" w:rsidRPr="00967652">
        <w:rPr>
          <w:rFonts w:asciiTheme="majorHAnsi" w:hAnsiTheme="majorHAnsi"/>
        </w:rPr>
        <w:t>a </w:t>
      </w:r>
      <w:r w:rsidRPr="00967652">
        <w:rPr>
          <w:rFonts w:asciiTheme="majorHAnsi" w:hAnsiTheme="majorHAnsi"/>
        </w:rPr>
        <w:t xml:space="preserve">kombinované formy studia, studenty celoživotního vzdělávání </w:t>
      </w:r>
      <w:r w:rsidR="00D31ED1" w:rsidRPr="00967652">
        <w:rPr>
          <w:rFonts w:asciiTheme="majorHAnsi" w:hAnsiTheme="majorHAnsi"/>
        </w:rPr>
        <w:t>a </w:t>
      </w:r>
      <w:r w:rsidRPr="00967652">
        <w:rPr>
          <w:rFonts w:asciiTheme="majorHAnsi" w:hAnsiTheme="majorHAnsi"/>
        </w:rPr>
        <w:t>účastníky U3V.</w:t>
      </w:r>
    </w:p>
    <w:p w14:paraId="3F361B85" w14:textId="708C329F" w:rsidR="00295984" w:rsidRPr="00967652" w:rsidRDefault="00375C46" w:rsidP="00D742E0">
      <w:pPr>
        <w:suppressAutoHyphens/>
        <w:spacing w:before="240"/>
        <w:rPr>
          <w:rFonts w:asciiTheme="majorHAnsi" w:hAnsiTheme="majorHAnsi"/>
        </w:rPr>
      </w:pPr>
      <w:r w:rsidRPr="00967652">
        <w:rPr>
          <w:rFonts w:asciiTheme="majorHAnsi" w:hAnsiTheme="majorHAnsi"/>
        </w:rPr>
        <w:t>Informační systém studijní agendy IS/STAG poskytuje studentům (</w:t>
      </w:r>
      <w:r w:rsidR="00D31ED1" w:rsidRPr="00967652">
        <w:rPr>
          <w:rFonts w:asciiTheme="majorHAnsi" w:hAnsiTheme="majorHAnsi"/>
        </w:rPr>
        <w:t>i </w:t>
      </w:r>
      <w:r w:rsidRPr="00967652">
        <w:rPr>
          <w:rFonts w:asciiTheme="majorHAnsi" w:hAnsiTheme="majorHAnsi"/>
        </w:rPr>
        <w:t xml:space="preserve">uchazečům </w:t>
      </w:r>
      <w:r w:rsidR="00D31ED1" w:rsidRPr="00967652">
        <w:rPr>
          <w:rFonts w:asciiTheme="majorHAnsi" w:hAnsiTheme="majorHAnsi"/>
        </w:rPr>
        <w:t>o </w:t>
      </w:r>
      <w:r w:rsidRPr="00967652">
        <w:rPr>
          <w:rFonts w:asciiTheme="majorHAnsi" w:hAnsiTheme="majorHAnsi"/>
        </w:rPr>
        <w:t xml:space="preserve">studium) přesné </w:t>
      </w:r>
      <w:r w:rsidR="00D31ED1" w:rsidRPr="00967652">
        <w:rPr>
          <w:rFonts w:asciiTheme="majorHAnsi" w:hAnsiTheme="majorHAnsi"/>
        </w:rPr>
        <w:t>a </w:t>
      </w:r>
      <w:r w:rsidRPr="00967652">
        <w:rPr>
          <w:rFonts w:asciiTheme="majorHAnsi" w:hAnsiTheme="majorHAnsi"/>
        </w:rPr>
        <w:t xml:space="preserve">srozumitelné informace </w:t>
      </w:r>
      <w:r w:rsidR="00D31ED1" w:rsidRPr="00967652">
        <w:rPr>
          <w:rFonts w:asciiTheme="majorHAnsi" w:hAnsiTheme="majorHAnsi"/>
        </w:rPr>
        <w:t>o </w:t>
      </w:r>
      <w:r w:rsidRPr="00967652">
        <w:rPr>
          <w:rFonts w:asciiTheme="majorHAnsi" w:hAnsiTheme="majorHAnsi"/>
        </w:rPr>
        <w:t xml:space="preserve">studijních programech strukturovanou formou </w:t>
      </w:r>
      <w:r w:rsidR="00D31ED1" w:rsidRPr="00967652">
        <w:rPr>
          <w:rFonts w:asciiTheme="majorHAnsi" w:hAnsiTheme="majorHAnsi"/>
        </w:rPr>
        <w:t>s </w:t>
      </w:r>
      <w:r w:rsidRPr="00967652">
        <w:rPr>
          <w:rFonts w:asciiTheme="majorHAnsi" w:hAnsiTheme="majorHAnsi"/>
        </w:rPr>
        <w:t xml:space="preserve">uvedením všech potřebných údajů včetně vzdělávacích cílů. </w:t>
      </w:r>
      <w:r w:rsidR="00D31ED1" w:rsidRPr="00967652">
        <w:rPr>
          <w:rFonts w:asciiTheme="majorHAnsi" w:hAnsiTheme="majorHAnsi"/>
        </w:rPr>
        <w:t>U </w:t>
      </w:r>
      <w:r w:rsidRPr="00967652">
        <w:rPr>
          <w:rFonts w:asciiTheme="majorHAnsi" w:hAnsiTheme="majorHAnsi"/>
        </w:rPr>
        <w:t xml:space="preserve">odpovídajících studijních plánů mají studenti </w:t>
      </w:r>
      <w:r w:rsidR="00D31ED1" w:rsidRPr="00967652">
        <w:rPr>
          <w:rFonts w:asciiTheme="majorHAnsi" w:hAnsiTheme="majorHAnsi"/>
        </w:rPr>
        <w:t>k </w:t>
      </w:r>
      <w:r w:rsidRPr="00967652">
        <w:rPr>
          <w:rFonts w:asciiTheme="majorHAnsi" w:hAnsiTheme="majorHAnsi"/>
        </w:rPr>
        <w:t xml:space="preserve">dispozici kromě popisných údajů také přehlednou vizualizaci rozdělenou na jednotlivé semestry celého studia, </w:t>
      </w:r>
      <w:r w:rsidR="00D31ED1" w:rsidRPr="00967652">
        <w:rPr>
          <w:rFonts w:asciiTheme="majorHAnsi" w:hAnsiTheme="majorHAnsi"/>
        </w:rPr>
        <w:t>s </w:t>
      </w:r>
      <w:r w:rsidRPr="00967652">
        <w:rPr>
          <w:rFonts w:asciiTheme="majorHAnsi" w:hAnsiTheme="majorHAnsi"/>
        </w:rPr>
        <w:t xml:space="preserve">barevným rozlišením povinných, povinně volitelných </w:t>
      </w:r>
      <w:r w:rsidR="00D31ED1" w:rsidRPr="00967652">
        <w:rPr>
          <w:rFonts w:asciiTheme="majorHAnsi" w:hAnsiTheme="majorHAnsi"/>
        </w:rPr>
        <w:t>a </w:t>
      </w:r>
      <w:r w:rsidRPr="00967652">
        <w:rPr>
          <w:rFonts w:asciiTheme="majorHAnsi" w:hAnsiTheme="majorHAnsi"/>
        </w:rPr>
        <w:t xml:space="preserve">výběrových předmětů </w:t>
      </w:r>
      <w:r w:rsidR="00D31ED1" w:rsidRPr="00967652">
        <w:rPr>
          <w:rFonts w:asciiTheme="majorHAnsi" w:hAnsiTheme="majorHAnsi"/>
        </w:rPr>
        <w:t>a </w:t>
      </w:r>
      <w:r w:rsidRPr="00967652">
        <w:rPr>
          <w:rFonts w:asciiTheme="majorHAnsi" w:hAnsiTheme="majorHAnsi"/>
        </w:rPr>
        <w:t xml:space="preserve">jejich stručný popis obsahující název předmětu, kreditové ohodnocení, vyučovací rozsah </w:t>
      </w:r>
      <w:r w:rsidR="00D31ED1" w:rsidRPr="00967652">
        <w:rPr>
          <w:rFonts w:asciiTheme="majorHAnsi" w:hAnsiTheme="majorHAnsi"/>
        </w:rPr>
        <w:t>a </w:t>
      </w:r>
      <w:r w:rsidRPr="00967652">
        <w:rPr>
          <w:rFonts w:asciiTheme="majorHAnsi" w:hAnsiTheme="majorHAnsi"/>
        </w:rPr>
        <w:t xml:space="preserve">zakončení předmětu. </w:t>
      </w:r>
      <w:r w:rsidR="00000052" w:rsidRPr="00967652">
        <w:rPr>
          <w:rFonts w:asciiTheme="majorHAnsi" w:hAnsiTheme="majorHAnsi"/>
        </w:rPr>
        <w:t xml:space="preserve">Hypertextovým odkazem </w:t>
      </w:r>
      <w:r w:rsidRPr="00967652">
        <w:rPr>
          <w:rFonts w:asciiTheme="majorHAnsi" w:hAnsiTheme="majorHAnsi"/>
        </w:rPr>
        <w:t xml:space="preserve">na sylabus pak studenti získají detailní popisy jednotlivých předmětů včetně cílů (anotace), požadavků na studenta, obsahu předmětu, vyučovacích </w:t>
      </w:r>
      <w:r w:rsidR="00D31ED1" w:rsidRPr="00967652">
        <w:rPr>
          <w:rFonts w:asciiTheme="majorHAnsi" w:hAnsiTheme="majorHAnsi"/>
        </w:rPr>
        <w:t>a </w:t>
      </w:r>
      <w:r w:rsidRPr="00967652">
        <w:rPr>
          <w:rFonts w:asciiTheme="majorHAnsi" w:hAnsiTheme="majorHAnsi"/>
        </w:rPr>
        <w:t>hodnotících metod, získaných způsobilostí.</w:t>
      </w:r>
    </w:p>
    <w:p w14:paraId="19CA8A32" w14:textId="7683803B" w:rsidR="00295984" w:rsidRPr="00967652" w:rsidRDefault="00375C46" w:rsidP="00D742E0">
      <w:pPr>
        <w:suppressAutoHyphens/>
        <w:spacing w:before="240"/>
        <w:rPr>
          <w:rFonts w:asciiTheme="majorHAnsi" w:hAnsiTheme="majorHAnsi"/>
        </w:rPr>
      </w:pPr>
      <w:r w:rsidRPr="00967652">
        <w:rPr>
          <w:rFonts w:asciiTheme="majorHAnsi" w:hAnsiTheme="majorHAnsi"/>
        </w:rPr>
        <w:t xml:space="preserve">Všichni studenti mají umožněn dálkový, časově neomezený přístup </w:t>
      </w:r>
      <w:r w:rsidR="00D31ED1" w:rsidRPr="00967652">
        <w:rPr>
          <w:rFonts w:asciiTheme="majorHAnsi" w:hAnsiTheme="majorHAnsi"/>
        </w:rPr>
        <w:t>k </w:t>
      </w:r>
      <w:r w:rsidRPr="00967652">
        <w:rPr>
          <w:rFonts w:asciiTheme="majorHAnsi" w:hAnsiTheme="majorHAnsi"/>
        </w:rPr>
        <w:t>informacím studijní agendy IS/STAG prostřednictvím portálového rozhraní.</w:t>
      </w:r>
      <w:r w:rsidRPr="00967652">
        <w:rPr>
          <w:rStyle w:val="Ukotvenpoznmkypodarou"/>
          <w:rFonts w:asciiTheme="majorHAnsi" w:hAnsiTheme="majorHAnsi" w:cs="Times New Roman"/>
        </w:rPr>
        <w:footnoteReference w:id="13"/>
      </w:r>
      <w:r w:rsidRPr="00967652">
        <w:rPr>
          <w:rFonts w:asciiTheme="majorHAnsi" w:hAnsiTheme="majorHAnsi"/>
        </w:rPr>
        <w:t xml:space="preserve"> Kromě vlastních zařízení </w:t>
      </w:r>
      <w:r w:rsidR="00D31ED1" w:rsidRPr="00967652">
        <w:rPr>
          <w:rFonts w:asciiTheme="majorHAnsi" w:hAnsiTheme="majorHAnsi"/>
        </w:rPr>
        <w:t>s </w:t>
      </w:r>
      <w:r w:rsidRPr="00967652">
        <w:rPr>
          <w:rFonts w:asciiTheme="majorHAnsi" w:hAnsiTheme="majorHAnsi"/>
        </w:rPr>
        <w:t xml:space="preserve">využitím kvalitní </w:t>
      </w:r>
      <w:r w:rsidR="00D31ED1" w:rsidRPr="00967652">
        <w:rPr>
          <w:rFonts w:asciiTheme="majorHAnsi" w:hAnsiTheme="majorHAnsi"/>
        </w:rPr>
        <w:t>a </w:t>
      </w:r>
      <w:r w:rsidRPr="00967652">
        <w:rPr>
          <w:rFonts w:asciiTheme="majorHAnsi" w:hAnsiTheme="majorHAnsi"/>
        </w:rPr>
        <w:t xml:space="preserve">rozsáhlé bezdrátové infrastruktury vybudované ve všech univerzitních objektech, mohou studenti využívat </w:t>
      </w:r>
      <w:r w:rsidR="00D31ED1" w:rsidRPr="00967652">
        <w:rPr>
          <w:rFonts w:asciiTheme="majorHAnsi" w:hAnsiTheme="majorHAnsi"/>
        </w:rPr>
        <w:t>k </w:t>
      </w:r>
      <w:r w:rsidRPr="00967652">
        <w:rPr>
          <w:rFonts w:asciiTheme="majorHAnsi" w:hAnsiTheme="majorHAnsi"/>
        </w:rPr>
        <w:t xml:space="preserve">přístupu počítačové učebny fakult </w:t>
      </w:r>
      <w:r w:rsidR="00D31ED1" w:rsidRPr="00967652">
        <w:rPr>
          <w:rFonts w:asciiTheme="majorHAnsi" w:hAnsiTheme="majorHAnsi"/>
        </w:rPr>
        <w:t>a </w:t>
      </w:r>
      <w:r w:rsidRPr="00967652">
        <w:rPr>
          <w:rFonts w:asciiTheme="majorHAnsi" w:hAnsiTheme="majorHAnsi"/>
        </w:rPr>
        <w:t xml:space="preserve">studovny </w:t>
      </w:r>
      <w:r w:rsidR="00D31ED1" w:rsidRPr="00967652">
        <w:rPr>
          <w:rFonts w:asciiTheme="majorHAnsi" w:hAnsiTheme="majorHAnsi"/>
        </w:rPr>
        <w:t>v </w:t>
      </w:r>
      <w:r w:rsidRPr="00967652">
        <w:rPr>
          <w:rFonts w:asciiTheme="majorHAnsi" w:hAnsiTheme="majorHAnsi"/>
        </w:rPr>
        <w:t xml:space="preserve">moderní knihovně, která nabízí </w:t>
      </w:r>
      <w:r w:rsidR="00CF71AC">
        <w:rPr>
          <w:rFonts w:asciiTheme="majorHAnsi" w:hAnsiTheme="majorHAnsi"/>
        </w:rPr>
        <w:t>170</w:t>
      </w:r>
      <w:r w:rsidRPr="00967652">
        <w:rPr>
          <w:rFonts w:asciiTheme="majorHAnsi" w:hAnsiTheme="majorHAnsi"/>
        </w:rPr>
        <w:t xml:space="preserve"> klientských stanic </w:t>
      </w:r>
      <w:r w:rsidR="00D31ED1" w:rsidRPr="00967652">
        <w:rPr>
          <w:rFonts w:asciiTheme="majorHAnsi" w:hAnsiTheme="majorHAnsi"/>
        </w:rPr>
        <w:t>s </w:t>
      </w:r>
      <w:r w:rsidRPr="00967652">
        <w:rPr>
          <w:rFonts w:asciiTheme="majorHAnsi" w:hAnsiTheme="majorHAnsi"/>
        </w:rPr>
        <w:t xml:space="preserve">dostupností od 8 do </w:t>
      </w:r>
      <w:r w:rsidR="00CF71AC">
        <w:rPr>
          <w:rFonts w:asciiTheme="majorHAnsi" w:hAnsiTheme="majorHAnsi"/>
        </w:rPr>
        <w:t>19</w:t>
      </w:r>
      <w:r w:rsidRPr="00967652">
        <w:rPr>
          <w:rFonts w:asciiTheme="majorHAnsi" w:hAnsiTheme="majorHAnsi"/>
        </w:rPr>
        <w:t xml:space="preserve"> hodin </w:t>
      </w:r>
      <w:r w:rsidR="00D31ED1" w:rsidRPr="00967652">
        <w:rPr>
          <w:rFonts w:asciiTheme="majorHAnsi" w:hAnsiTheme="majorHAnsi"/>
        </w:rPr>
        <w:t>v </w:t>
      </w:r>
      <w:r w:rsidRPr="00967652">
        <w:rPr>
          <w:rFonts w:asciiTheme="majorHAnsi" w:hAnsiTheme="majorHAnsi"/>
        </w:rPr>
        <w:t xml:space="preserve">pracovních dnech, od </w:t>
      </w:r>
      <w:r w:rsidR="00CF71AC">
        <w:rPr>
          <w:rFonts w:asciiTheme="majorHAnsi" w:hAnsiTheme="majorHAnsi"/>
        </w:rPr>
        <w:t>9</w:t>
      </w:r>
      <w:r w:rsidRPr="00967652">
        <w:rPr>
          <w:rFonts w:asciiTheme="majorHAnsi" w:hAnsiTheme="majorHAnsi"/>
        </w:rPr>
        <w:t xml:space="preserve"> do 14 hodin </w:t>
      </w:r>
      <w:r w:rsidR="00D31ED1" w:rsidRPr="00967652">
        <w:rPr>
          <w:rFonts w:asciiTheme="majorHAnsi" w:hAnsiTheme="majorHAnsi"/>
        </w:rPr>
        <w:t>v </w:t>
      </w:r>
      <w:r w:rsidRPr="00967652">
        <w:rPr>
          <w:rFonts w:asciiTheme="majorHAnsi" w:hAnsiTheme="majorHAnsi"/>
        </w:rPr>
        <w:t>sobotu.</w:t>
      </w:r>
    </w:p>
    <w:p w14:paraId="5A1887DA" w14:textId="63D22D12" w:rsidR="00821B9F" w:rsidRPr="00967652" w:rsidRDefault="00375C46" w:rsidP="00D742E0">
      <w:pPr>
        <w:suppressAutoHyphens/>
        <w:spacing w:before="240"/>
        <w:rPr>
          <w:rFonts w:asciiTheme="majorHAnsi" w:hAnsiTheme="majorHAnsi"/>
        </w:rPr>
      </w:pPr>
      <w:r w:rsidRPr="00967652">
        <w:rPr>
          <w:rFonts w:asciiTheme="majorHAnsi" w:hAnsiTheme="majorHAnsi"/>
        </w:rPr>
        <w:t xml:space="preserve">Prostřednictvím webových stránek UTB ve Zlíně mají studenti </w:t>
      </w:r>
      <w:r w:rsidR="00D31ED1" w:rsidRPr="00967652">
        <w:rPr>
          <w:rFonts w:asciiTheme="majorHAnsi" w:hAnsiTheme="majorHAnsi"/>
        </w:rPr>
        <w:t>a </w:t>
      </w:r>
      <w:r w:rsidRPr="00967652">
        <w:rPr>
          <w:rFonts w:asciiTheme="majorHAnsi" w:hAnsiTheme="majorHAnsi"/>
        </w:rPr>
        <w:t xml:space="preserve">uchazeči </w:t>
      </w:r>
      <w:r w:rsidR="00D31ED1" w:rsidRPr="00967652">
        <w:rPr>
          <w:rFonts w:asciiTheme="majorHAnsi" w:hAnsiTheme="majorHAnsi"/>
        </w:rPr>
        <w:t>o </w:t>
      </w:r>
      <w:r w:rsidRPr="00967652">
        <w:rPr>
          <w:rFonts w:asciiTheme="majorHAnsi" w:hAnsiTheme="majorHAnsi"/>
        </w:rPr>
        <w:t xml:space="preserve">studium přístup </w:t>
      </w:r>
      <w:r w:rsidR="00D31ED1" w:rsidRPr="00967652">
        <w:rPr>
          <w:rFonts w:asciiTheme="majorHAnsi" w:hAnsiTheme="majorHAnsi"/>
        </w:rPr>
        <w:lastRenderedPageBreak/>
        <w:t>k </w:t>
      </w:r>
      <w:r w:rsidRPr="00967652">
        <w:rPr>
          <w:rFonts w:asciiTheme="majorHAnsi" w:hAnsiTheme="majorHAnsi"/>
        </w:rPr>
        <w:t xml:space="preserve">přesným </w:t>
      </w:r>
      <w:r w:rsidR="00D31ED1" w:rsidRPr="00967652">
        <w:rPr>
          <w:rFonts w:asciiTheme="majorHAnsi" w:hAnsiTheme="majorHAnsi"/>
        </w:rPr>
        <w:t>a </w:t>
      </w:r>
      <w:r w:rsidRPr="00967652">
        <w:rPr>
          <w:rFonts w:asciiTheme="majorHAnsi" w:hAnsiTheme="majorHAnsi"/>
        </w:rPr>
        <w:t xml:space="preserve">srozumitelným informacím </w:t>
      </w:r>
      <w:r w:rsidR="00D31ED1" w:rsidRPr="00967652">
        <w:rPr>
          <w:rFonts w:asciiTheme="majorHAnsi" w:hAnsiTheme="majorHAnsi"/>
        </w:rPr>
        <w:t>o </w:t>
      </w:r>
      <w:r w:rsidRPr="00967652">
        <w:rPr>
          <w:rFonts w:asciiTheme="majorHAnsi" w:hAnsiTheme="majorHAnsi"/>
        </w:rPr>
        <w:t xml:space="preserve">pravidlech studia </w:t>
      </w:r>
      <w:r w:rsidR="00D31ED1" w:rsidRPr="00967652">
        <w:rPr>
          <w:rFonts w:asciiTheme="majorHAnsi" w:hAnsiTheme="majorHAnsi"/>
        </w:rPr>
        <w:t>a </w:t>
      </w:r>
      <w:r w:rsidRPr="00967652">
        <w:rPr>
          <w:rFonts w:asciiTheme="majorHAnsi" w:hAnsiTheme="majorHAnsi"/>
        </w:rPr>
        <w:t>požadavcích spojených se studiem, které jsou součástí norem UTB ve Zlíně</w:t>
      </w:r>
      <w:r w:rsidRPr="00967652">
        <w:rPr>
          <w:rStyle w:val="Ukotvenpoznmkypodarou"/>
          <w:rFonts w:asciiTheme="majorHAnsi" w:hAnsiTheme="majorHAnsi" w:cs="Times New Roman"/>
        </w:rPr>
        <w:footnoteReference w:id="14"/>
      </w:r>
      <w:r w:rsidRPr="00967652">
        <w:rPr>
          <w:rFonts w:asciiTheme="majorHAnsi" w:hAnsiTheme="majorHAnsi"/>
        </w:rPr>
        <w:t xml:space="preserve">, případně které jsou součástí norem některé </w:t>
      </w:r>
      <w:r w:rsidR="00D31ED1" w:rsidRPr="00967652">
        <w:rPr>
          <w:rFonts w:asciiTheme="majorHAnsi" w:hAnsiTheme="majorHAnsi"/>
        </w:rPr>
        <w:t>z </w:t>
      </w:r>
      <w:r w:rsidRPr="00967652">
        <w:rPr>
          <w:rFonts w:asciiTheme="majorHAnsi" w:hAnsiTheme="majorHAnsi"/>
        </w:rPr>
        <w:t xml:space="preserve">fakult </w:t>
      </w:r>
    </w:p>
    <w:p w14:paraId="30C03432" w14:textId="67343D17" w:rsidR="00295984" w:rsidRPr="00967652" w:rsidRDefault="00375C46" w:rsidP="003034BC">
      <w:pPr>
        <w:suppressAutoHyphens/>
        <w:rPr>
          <w:rFonts w:asciiTheme="majorHAnsi" w:hAnsiTheme="majorHAnsi"/>
        </w:rPr>
      </w:pPr>
      <w:r w:rsidRPr="00967652">
        <w:rPr>
          <w:rFonts w:asciiTheme="majorHAnsi" w:hAnsiTheme="majorHAnsi"/>
        </w:rPr>
        <w:t>UTB ve Zlíně.</w:t>
      </w:r>
      <w:r w:rsidRPr="00967652">
        <w:rPr>
          <w:rStyle w:val="Ukotvenpoznmkypodarou"/>
          <w:rFonts w:asciiTheme="majorHAnsi" w:hAnsiTheme="majorHAnsi" w:cs="Times New Roman"/>
        </w:rPr>
        <w:footnoteReference w:id="15"/>
      </w:r>
    </w:p>
    <w:p w14:paraId="7D000E38" w14:textId="77EAEC69" w:rsidR="00295984" w:rsidRDefault="00375C46" w:rsidP="00D742E0">
      <w:pPr>
        <w:suppressAutoHyphens/>
        <w:spacing w:before="240"/>
        <w:rPr>
          <w:rFonts w:asciiTheme="majorHAnsi" w:hAnsiTheme="majorHAnsi"/>
        </w:rPr>
      </w:pPr>
      <w:r w:rsidRPr="00967652">
        <w:rPr>
          <w:rFonts w:asciiTheme="majorHAnsi" w:hAnsiTheme="majorHAnsi"/>
        </w:rPr>
        <w:t xml:space="preserve">Na webových stránkách UTB jsou rovněž </w:t>
      </w:r>
      <w:r w:rsidR="00D31ED1" w:rsidRPr="00967652">
        <w:rPr>
          <w:rFonts w:asciiTheme="majorHAnsi" w:hAnsiTheme="majorHAnsi"/>
        </w:rPr>
        <w:t>k </w:t>
      </w:r>
      <w:r w:rsidRPr="00967652">
        <w:rPr>
          <w:rFonts w:asciiTheme="majorHAnsi" w:hAnsiTheme="majorHAnsi"/>
        </w:rPr>
        <w:t xml:space="preserve">dispozici veškeré relevantní informace týkající se informačních </w:t>
      </w:r>
      <w:r w:rsidR="00D31ED1" w:rsidRPr="00967652">
        <w:rPr>
          <w:rFonts w:asciiTheme="majorHAnsi" w:hAnsiTheme="majorHAnsi"/>
        </w:rPr>
        <w:t>a </w:t>
      </w:r>
      <w:r w:rsidRPr="00967652">
        <w:rPr>
          <w:rFonts w:asciiTheme="majorHAnsi" w:hAnsiTheme="majorHAnsi"/>
        </w:rPr>
        <w:t xml:space="preserve">poradenských služeb souvisejících se studiem </w:t>
      </w:r>
      <w:r w:rsidR="00D31ED1" w:rsidRPr="00967652">
        <w:rPr>
          <w:rFonts w:asciiTheme="majorHAnsi" w:hAnsiTheme="majorHAnsi"/>
        </w:rPr>
        <w:t>a </w:t>
      </w:r>
      <w:r w:rsidRPr="00967652">
        <w:rPr>
          <w:rFonts w:asciiTheme="majorHAnsi" w:hAnsiTheme="majorHAnsi"/>
        </w:rPr>
        <w:t xml:space="preserve">možností uplatnění absolventů studijních programů </w:t>
      </w:r>
      <w:r w:rsidR="00D31ED1" w:rsidRPr="00967652">
        <w:rPr>
          <w:rFonts w:asciiTheme="majorHAnsi" w:hAnsiTheme="majorHAnsi"/>
        </w:rPr>
        <w:t>v </w:t>
      </w:r>
      <w:r w:rsidRPr="00967652">
        <w:rPr>
          <w:rFonts w:asciiTheme="majorHAnsi" w:hAnsiTheme="majorHAnsi"/>
        </w:rPr>
        <w:t>praxi. Ty jsou poskytovány jak „Job centrem UTB"</w:t>
      </w:r>
      <w:r w:rsidRPr="00967652">
        <w:rPr>
          <w:rStyle w:val="Ukotvenpoznmkypodarou"/>
          <w:rFonts w:asciiTheme="majorHAnsi" w:hAnsiTheme="majorHAnsi" w:cs="Times New Roman"/>
        </w:rPr>
        <w:footnoteReference w:id="16"/>
      </w:r>
      <w:r w:rsidRPr="00967652">
        <w:rPr>
          <w:rFonts w:asciiTheme="majorHAnsi" w:hAnsiTheme="majorHAnsi"/>
        </w:rPr>
        <w:t xml:space="preserve">, které bylo pro tuto činnost specializovaně zřízeno, tak jeho portálem </w:t>
      </w:r>
      <w:r w:rsidR="00D31ED1" w:rsidRPr="00967652">
        <w:rPr>
          <w:rFonts w:asciiTheme="majorHAnsi" w:hAnsiTheme="majorHAnsi"/>
        </w:rPr>
        <w:t>s </w:t>
      </w:r>
      <w:r w:rsidRPr="00967652">
        <w:rPr>
          <w:rFonts w:asciiTheme="majorHAnsi" w:hAnsiTheme="majorHAnsi"/>
        </w:rPr>
        <w:t xml:space="preserve">nabídkami pracovních příležitostí, stáží </w:t>
      </w:r>
      <w:r w:rsidR="00D31ED1" w:rsidRPr="00967652">
        <w:rPr>
          <w:rFonts w:asciiTheme="majorHAnsi" w:hAnsiTheme="majorHAnsi"/>
        </w:rPr>
        <w:t>a </w:t>
      </w:r>
      <w:r w:rsidRPr="00967652">
        <w:rPr>
          <w:rFonts w:asciiTheme="majorHAnsi" w:hAnsiTheme="majorHAnsi"/>
        </w:rPr>
        <w:t>brigád.</w:t>
      </w:r>
      <w:r w:rsidRPr="00967652">
        <w:rPr>
          <w:rStyle w:val="Ukotvenpoznmkypodarou"/>
          <w:rFonts w:asciiTheme="majorHAnsi" w:hAnsiTheme="majorHAnsi" w:cs="Times New Roman"/>
        </w:rPr>
        <w:footnoteReference w:id="17"/>
      </w:r>
      <w:r w:rsidRPr="00967652">
        <w:rPr>
          <w:rFonts w:asciiTheme="majorHAnsi" w:hAnsiTheme="majorHAnsi"/>
        </w:rPr>
        <w:t xml:space="preserve"> </w:t>
      </w:r>
      <w:r w:rsidR="007146DF" w:rsidRPr="00967652">
        <w:rPr>
          <w:rFonts w:asciiTheme="majorHAnsi" w:hAnsiTheme="majorHAnsi"/>
        </w:rPr>
        <w:t xml:space="preserve">Na </w:t>
      </w:r>
      <w:r w:rsidRPr="00967652">
        <w:rPr>
          <w:rFonts w:asciiTheme="majorHAnsi" w:hAnsiTheme="majorHAnsi"/>
        </w:rPr>
        <w:t xml:space="preserve">UTB také působí </w:t>
      </w:r>
      <w:r w:rsidR="00CF71AC">
        <w:rPr>
          <w:rFonts w:asciiTheme="majorHAnsi" w:hAnsiTheme="majorHAnsi"/>
        </w:rPr>
        <w:t>Poradenské centrum</w:t>
      </w:r>
      <w:r w:rsidRPr="00967652">
        <w:rPr>
          <w:rFonts w:asciiTheme="majorHAnsi" w:hAnsiTheme="majorHAnsi"/>
        </w:rPr>
        <w:t xml:space="preserve"> UTB, kter</w:t>
      </w:r>
      <w:r w:rsidR="00CF71AC">
        <w:rPr>
          <w:rFonts w:asciiTheme="majorHAnsi" w:hAnsiTheme="majorHAnsi"/>
        </w:rPr>
        <w:t>é</w:t>
      </w:r>
      <w:r w:rsidRPr="00967652">
        <w:rPr>
          <w:rFonts w:asciiTheme="majorHAnsi" w:hAnsiTheme="majorHAnsi"/>
        </w:rPr>
        <w:t xml:space="preserve"> má svůj vlastní informační modul.</w:t>
      </w:r>
      <w:r w:rsidRPr="00967652">
        <w:rPr>
          <w:rStyle w:val="Ukotvenpoznmkypodarou"/>
          <w:rFonts w:asciiTheme="majorHAnsi" w:hAnsiTheme="majorHAnsi" w:cs="Times New Roman"/>
        </w:rPr>
        <w:footnoteReference w:id="18"/>
      </w:r>
    </w:p>
    <w:p w14:paraId="34579C1A" w14:textId="77777777" w:rsidR="00967652" w:rsidRPr="00967652" w:rsidRDefault="00967652" w:rsidP="003034BC">
      <w:pPr>
        <w:suppressAutoHyphens/>
        <w:rPr>
          <w:rFonts w:asciiTheme="majorHAnsi" w:hAnsiTheme="majorHAnsi"/>
        </w:rPr>
      </w:pPr>
    </w:p>
    <w:p w14:paraId="0A8B6F0F" w14:textId="162D6002" w:rsidR="00295984" w:rsidRDefault="00967652" w:rsidP="00967652">
      <w:pPr>
        <w:pStyle w:val="Nadpis3"/>
        <w:numPr>
          <w:ilvl w:val="0"/>
          <w:numId w:val="21"/>
        </w:numPr>
        <w:jc w:val="both"/>
      </w:pPr>
      <w:r>
        <w:t xml:space="preserve">Standard 1.13 </w:t>
      </w:r>
      <w:r w:rsidR="00375C46" w:rsidRPr="008C6435">
        <w:t xml:space="preserve">Knihovny </w:t>
      </w:r>
      <w:r w:rsidR="00D31ED1" w:rsidRPr="008C6435">
        <w:t>a</w:t>
      </w:r>
      <w:r w:rsidR="00D31ED1">
        <w:t> </w:t>
      </w:r>
      <w:r w:rsidR="00375C46" w:rsidRPr="008C6435">
        <w:t>elektronické zdroje</w:t>
      </w:r>
    </w:p>
    <w:p w14:paraId="65C8EF09" w14:textId="77777777" w:rsidR="00967652" w:rsidRPr="00967652" w:rsidRDefault="00967652" w:rsidP="00967652">
      <w:pPr>
        <w:rPr>
          <w:lang w:eastAsia="en-US" w:bidi="ar-SA"/>
        </w:rPr>
      </w:pPr>
    </w:p>
    <w:p w14:paraId="623E0CAB" w14:textId="4E8A443A" w:rsidR="008D64C5" w:rsidRPr="00967652" w:rsidRDefault="00375C46" w:rsidP="003034BC">
      <w:pPr>
        <w:suppressAutoHyphens/>
        <w:rPr>
          <w:rFonts w:asciiTheme="majorHAnsi" w:hAnsiTheme="majorHAnsi"/>
        </w:rPr>
      </w:pPr>
      <w:r w:rsidRPr="00967652">
        <w:rPr>
          <w:rFonts w:asciiTheme="majorHAnsi" w:hAnsiTheme="majorHAnsi"/>
        </w:rPr>
        <w:t xml:space="preserve">UTB disponuje moderním </w:t>
      </w:r>
      <w:r w:rsidR="00D31ED1" w:rsidRPr="00967652">
        <w:rPr>
          <w:rFonts w:asciiTheme="majorHAnsi" w:hAnsiTheme="majorHAnsi"/>
        </w:rPr>
        <w:t>a </w:t>
      </w:r>
      <w:r w:rsidRPr="00967652">
        <w:rPr>
          <w:rFonts w:asciiTheme="majorHAnsi" w:hAnsiTheme="majorHAnsi"/>
        </w:rPr>
        <w:t xml:space="preserve">rozsáhlým systémem elektronických zdrojů určených ke vzdělávací </w:t>
      </w:r>
      <w:r w:rsidR="00D31ED1" w:rsidRPr="00967652">
        <w:rPr>
          <w:rFonts w:asciiTheme="majorHAnsi" w:hAnsiTheme="majorHAnsi"/>
        </w:rPr>
        <w:t>a </w:t>
      </w:r>
      <w:r w:rsidRPr="00967652">
        <w:rPr>
          <w:rFonts w:asciiTheme="majorHAnsi" w:hAnsiTheme="majorHAnsi"/>
        </w:rPr>
        <w:t xml:space="preserve">tvůrčí činnosti, stejně jako odpovídajícími knihovními službami. Všechny služby knihoven </w:t>
      </w:r>
      <w:r w:rsidR="00D31ED1" w:rsidRPr="00967652">
        <w:rPr>
          <w:rFonts w:asciiTheme="majorHAnsi" w:hAnsiTheme="majorHAnsi"/>
        </w:rPr>
        <w:t>a </w:t>
      </w:r>
      <w:r w:rsidRPr="00967652">
        <w:rPr>
          <w:rFonts w:asciiTheme="majorHAnsi" w:hAnsiTheme="majorHAnsi"/>
        </w:rPr>
        <w:t xml:space="preserve">elektronické zdroje pro výuku jsou </w:t>
      </w:r>
      <w:r w:rsidR="00D31ED1" w:rsidRPr="00967652">
        <w:rPr>
          <w:rFonts w:asciiTheme="majorHAnsi" w:hAnsiTheme="majorHAnsi"/>
        </w:rPr>
        <w:t>s </w:t>
      </w:r>
      <w:r w:rsidRPr="00967652">
        <w:rPr>
          <w:rFonts w:asciiTheme="majorHAnsi" w:hAnsiTheme="majorHAnsi"/>
        </w:rPr>
        <w:t xml:space="preserve">přihlédnutím </w:t>
      </w:r>
      <w:r w:rsidR="00D31ED1" w:rsidRPr="00967652">
        <w:rPr>
          <w:rFonts w:asciiTheme="majorHAnsi" w:hAnsiTheme="majorHAnsi"/>
        </w:rPr>
        <w:t>k </w:t>
      </w:r>
      <w:r w:rsidRPr="00967652">
        <w:rPr>
          <w:rFonts w:asciiTheme="majorHAnsi" w:hAnsiTheme="majorHAnsi"/>
        </w:rPr>
        <w:t xml:space="preserve">typu </w:t>
      </w:r>
      <w:r w:rsidR="00D31ED1" w:rsidRPr="00967652">
        <w:rPr>
          <w:rFonts w:asciiTheme="majorHAnsi" w:hAnsiTheme="majorHAnsi"/>
        </w:rPr>
        <w:t>a </w:t>
      </w:r>
      <w:r w:rsidRPr="00967652">
        <w:rPr>
          <w:rFonts w:asciiTheme="majorHAnsi" w:hAnsiTheme="majorHAnsi"/>
        </w:rPr>
        <w:t xml:space="preserve">případnému profilu studijního programu dostatečné </w:t>
      </w:r>
      <w:r w:rsidR="00D31ED1" w:rsidRPr="00967652">
        <w:rPr>
          <w:rFonts w:asciiTheme="majorHAnsi" w:hAnsiTheme="majorHAnsi"/>
        </w:rPr>
        <w:t>a </w:t>
      </w:r>
      <w:r w:rsidRPr="00967652">
        <w:rPr>
          <w:rFonts w:asciiTheme="majorHAnsi" w:hAnsiTheme="majorHAnsi"/>
        </w:rPr>
        <w:t xml:space="preserve">dostupné studentům </w:t>
      </w:r>
      <w:r w:rsidR="00D31ED1" w:rsidRPr="00967652">
        <w:rPr>
          <w:rFonts w:asciiTheme="majorHAnsi" w:hAnsiTheme="majorHAnsi"/>
        </w:rPr>
        <w:t>a </w:t>
      </w:r>
      <w:r w:rsidRPr="00967652">
        <w:rPr>
          <w:rFonts w:asciiTheme="majorHAnsi" w:hAnsiTheme="majorHAnsi"/>
        </w:rPr>
        <w:t>akademickým pracovníkům.</w:t>
      </w:r>
    </w:p>
    <w:p w14:paraId="0E7AD805" w14:textId="77777777" w:rsidR="00295984" w:rsidRPr="00967652" w:rsidRDefault="00375C46" w:rsidP="003034BC">
      <w:pPr>
        <w:suppressAutoHyphens/>
        <w:spacing w:before="240"/>
        <w:rPr>
          <w:rFonts w:asciiTheme="majorHAnsi" w:hAnsiTheme="majorHAnsi"/>
          <w:b/>
          <w:bCs/>
          <w:i/>
          <w:iCs/>
        </w:rPr>
      </w:pPr>
      <w:r w:rsidRPr="00967652">
        <w:rPr>
          <w:rFonts w:asciiTheme="majorHAnsi" w:hAnsiTheme="majorHAnsi"/>
          <w:b/>
          <w:bCs/>
          <w:i/>
          <w:iCs/>
        </w:rPr>
        <w:t>Dostupnost knihovního fondu</w:t>
      </w:r>
    </w:p>
    <w:p w14:paraId="19BDFB8E" w14:textId="6EB78706" w:rsidR="00295984" w:rsidRPr="00967652" w:rsidRDefault="00375C46" w:rsidP="003034BC">
      <w:pPr>
        <w:suppressAutoHyphens/>
        <w:rPr>
          <w:rFonts w:asciiTheme="majorHAnsi" w:hAnsiTheme="majorHAnsi"/>
        </w:rPr>
      </w:pPr>
      <w:r w:rsidRPr="00967652">
        <w:rPr>
          <w:rFonts w:asciiTheme="majorHAnsi" w:hAnsiTheme="majorHAnsi"/>
        </w:rPr>
        <w:t xml:space="preserve">Informační zdroje </w:t>
      </w:r>
      <w:r w:rsidR="00D31ED1" w:rsidRPr="00967652">
        <w:rPr>
          <w:rFonts w:asciiTheme="majorHAnsi" w:hAnsiTheme="majorHAnsi"/>
        </w:rPr>
        <w:t>a </w:t>
      </w:r>
      <w:r w:rsidRPr="00967652">
        <w:rPr>
          <w:rFonts w:asciiTheme="majorHAnsi" w:hAnsiTheme="majorHAnsi"/>
        </w:rPr>
        <w:t xml:space="preserve">informační služby pro všechny studijní programy realizované na UTB ve Zlíně zabezpečuje centrálně Knihovna UTB (dále jen „knihovna"). Ta sídlí </w:t>
      </w:r>
      <w:r w:rsidR="00D31ED1" w:rsidRPr="00967652">
        <w:rPr>
          <w:rFonts w:asciiTheme="majorHAnsi" w:hAnsiTheme="majorHAnsi"/>
        </w:rPr>
        <w:t>v </w:t>
      </w:r>
      <w:r w:rsidRPr="00967652">
        <w:rPr>
          <w:rFonts w:asciiTheme="majorHAnsi" w:hAnsiTheme="majorHAnsi"/>
        </w:rPr>
        <w:t xml:space="preserve">moderních prostorách Univerzitního centra </w:t>
      </w:r>
      <w:r w:rsidR="00D31ED1" w:rsidRPr="00967652">
        <w:rPr>
          <w:rFonts w:asciiTheme="majorHAnsi" w:hAnsiTheme="majorHAnsi"/>
        </w:rPr>
        <w:t>a </w:t>
      </w:r>
      <w:r w:rsidRPr="00967652">
        <w:rPr>
          <w:rFonts w:asciiTheme="majorHAnsi" w:hAnsiTheme="majorHAnsi"/>
        </w:rPr>
        <w:t xml:space="preserve">je navštěvována studenty </w:t>
      </w:r>
      <w:r w:rsidR="00D31ED1" w:rsidRPr="00967652">
        <w:rPr>
          <w:rFonts w:asciiTheme="majorHAnsi" w:hAnsiTheme="majorHAnsi"/>
        </w:rPr>
        <w:t>a </w:t>
      </w:r>
      <w:r w:rsidRPr="00967652">
        <w:rPr>
          <w:rFonts w:asciiTheme="majorHAnsi" w:hAnsiTheme="majorHAnsi"/>
        </w:rPr>
        <w:t xml:space="preserve">pedagogy ze všech fakult, ale </w:t>
      </w:r>
      <w:r w:rsidR="00D31ED1" w:rsidRPr="00967652">
        <w:rPr>
          <w:rFonts w:asciiTheme="majorHAnsi" w:hAnsiTheme="majorHAnsi"/>
        </w:rPr>
        <w:t>i </w:t>
      </w:r>
      <w:r w:rsidRPr="00967652">
        <w:rPr>
          <w:rFonts w:asciiTheme="majorHAnsi" w:hAnsiTheme="majorHAnsi"/>
        </w:rPr>
        <w:t xml:space="preserve">čtenáři </w:t>
      </w:r>
      <w:r w:rsidR="00D31ED1" w:rsidRPr="00967652">
        <w:rPr>
          <w:rFonts w:asciiTheme="majorHAnsi" w:hAnsiTheme="majorHAnsi"/>
        </w:rPr>
        <w:t>z </w:t>
      </w:r>
      <w:r w:rsidRPr="00967652">
        <w:rPr>
          <w:rFonts w:asciiTheme="majorHAnsi" w:hAnsiTheme="majorHAnsi"/>
        </w:rPr>
        <w:t xml:space="preserve">řad odborné veřejnosti, neboť se jedná </w:t>
      </w:r>
      <w:r w:rsidR="00D31ED1" w:rsidRPr="00967652">
        <w:rPr>
          <w:rFonts w:asciiTheme="majorHAnsi" w:hAnsiTheme="majorHAnsi"/>
        </w:rPr>
        <w:t>o </w:t>
      </w:r>
      <w:r w:rsidRPr="00967652">
        <w:rPr>
          <w:rFonts w:asciiTheme="majorHAnsi" w:hAnsiTheme="majorHAnsi"/>
        </w:rPr>
        <w:t xml:space="preserve">největší univerzální odbornou knihovnu ve Zlínském kraji. Kromě centrálního pracoviště ve Zlíně provozuje Knihovna UTB ještě </w:t>
      </w:r>
      <w:r w:rsidR="00D31ED1" w:rsidRPr="00967652">
        <w:rPr>
          <w:rFonts w:asciiTheme="majorHAnsi" w:hAnsiTheme="majorHAnsi"/>
        </w:rPr>
        <w:t>i </w:t>
      </w:r>
      <w:r w:rsidRPr="00967652">
        <w:rPr>
          <w:rFonts w:asciiTheme="majorHAnsi" w:hAnsiTheme="majorHAnsi"/>
        </w:rPr>
        <w:t xml:space="preserve">areálovou studovnu </w:t>
      </w:r>
      <w:r w:rsidR="00D31ED1" w:rsidRPr="00967652">
        <w:rPr>
          <w:rFonts w:asciiTheme="majorHAnsi" w:hAnsiTheme="majorHAnsi"/>
        </w:rPr>
        <w:t>v </w:t>
      </w:r>
      <w:r w:rsidRPr="00967652">
        <w:rPr>
          <w:rFonts w:asciiTheme="majorHAnsi" w:hAnsiTheme="majorHAnsi"/>
        </w:rPr>
        <w:t xml:space="preserve">Uherském Hradišti. Zde je deponována stále se rozrůstající sbírka tištěných knih, přičemž je provozována také služba pravidelného dovozu literatury ze </w:t>
      </w:r>
      <w:r w:rsidR="007146DF" w:rsidRPr="00967652">
        <w:rPr>
          <w:rFonts w:asciiTheme="majorHAnsi" w:hAnsiTheme="majorHAnsi"/>
        </w:rPr>
        <w:t>z</w:t>
      </w:r>
      <w:r w:rsidRPr="00967652">
        <w:rPr>
          <w:rFonts w:asciiTheme="majorHAnsi" w:hAnsiTheme="majorHAnsi"/>
        </w:rPr>
        <w:t>línské centrály.</w:t>
      </w:r>
    </w:p>
    <w:p w14:paraId="286831DB" w14:textId="5AD04E6D" w:rsidR="00295984" w:rsidRPr="00967652" w:rsidRDefault="00D31ED1" w:rsidP="003034BC">
      <w:pPr>
        <w:suppressAutoHyphens/>
        <w:rPr>
          <w:rFonts w:asciiTheme="majorHAnsi" w:hAnsiTheme="majorHAnsi"/>
        </w:rPr>
      </w:pPr>
      <w:r w:rsidRPr="00967652">
        <w:rPr>
          <w:rFonts w:asciiTheme="majorHAnsi" w:hAnsiTheme="majorHAnsi"/>
        </w:rPr>
        <w:t>K </w:t>
      </w:r>
      <w:r w:rsidR="00375C46" w:rsidRPr="00967652">
        <w:rPr>
          <w:rFonts w:asciiTheme="majorHAnsi" w:hAnsiTheme="majorHAnsi"/>
        </w:rPr>
        <w:t xml:space="preserve">dispozici je zhruba 500 studijních míst, </w:t>
      </w:r>
      <w:r w:rsidR="00CF71AC">
        <w:rPr>
          <w:rFonts w:asciiTheme="majorHAnsi" w:hAnsiTheme="majorHAnsi"/>
        </w:rPr>
        <w:t>170</w:t>
      </w:r>
      <w:r w:rsidR="00375C46" w:rsidRPr="00967652">
        <w:rPr>
          <w:rFonts w:asciiTheme="majorHAnsi" w:hAnsiTheme="majorHAnsi"/>
        </w:rPr>
        <w:t xml:space="preserve"> počítačů </w:t>
      </w:r>
      <w:r w:rsidRPr="00967652">
        <w:rPr>
          <w:rFonts w:asciiTheme="majorHAnsi" w:hAnsiTheme="majorHAnsi"/>
        </w:rPr>
        <w:t>a </w:t>
      </w:r>
      <w:r w:rsidR="00CF71AC">
        <w:rPr>
          <w:rFonts w:asciiTheme="majorHAnsi" w:hAnsiTheme="majorHAnsi"/>
        </w:rPr>
        <w:t xml:space="preserve">stále se zvyšující </w:t>
      </w:r>
      <w:r w:rsidR="00375C46" w:rsidRPr="00967652">
        <w:rPr>
          <w:rFonts w:asciiTheme="majorHAnsi" w:hAnsiTheme="majorHAnsi"/>
        </w:rPr>
        <w:t xml:space="preserve">množství přípojných míst </w:t>
      </w:r>
      <w:r w:rsidR="00375C46" w:rsidRPr="00967652">
        <w:rPr>
          <w:rFonts w:asciiTheme="majorHAnsi" w:hAnsiTheme="majorHAnsi"/>
        </w:rPr>
        <w:lastRenderedPageBreak/>
        <w:t xml:space="preserve">pro notebooky. Knihovna je vybavena virtuální technologií WMware </w:t>
      </w:r>
      <w:r w:rsidRPr="00967652">
        <w:rPr>
          <w:rFonts w:asciiTheme="majorHAnsi" w:hAnsiTheme="majorHAnsi"/>
        </w:rPr>
        <w:t>s </w:t>
      </w:r>
      <w:r w:rsidR="00375C46" w:rsidRPr="00967652">
        <w:rPr>
          <w:rFonts w:asciiTheme="majorHAnsi" w:hAnsiTheme="majorHAnsi"/>
        </w:rPr>
        <w:t xml:space="preserve">klientskými stanicemi </w:t>
      </w:r>
      <w:r w:rsidR="00CF71AC">
        <w:rPr>
          <w:rFonts w:asciiTheme="majorHAnsi" w:hAnsiTheme="majorHAnsi"/>
        </w:rPr>
        <w:t>Fujitsu Futro</w:t>
      </w:r>
      <w:r w:rsidR="00375C46" w:rsidRPr="00967652">
        <w:rPr>
          <w:rFonts w:asciiTheme="majorHAnsi" w:hAnsiTheme="majorHAnsi"/>
        </w:rPr>
        <w:t xml:space="preserve"> </w:t>
      </w:r>
      <w:r w:rsidR="00CF71AC">
        <w:rPr>
          <w:rFonts w:asciiTheme="majorHAnsi" w:hAnsiTheme="majorHAnsi"/>
        </w:rPr>
        <w:t>S7010</w:t>
      </w:r>
      <w:r w:rsidR="00375C46" w:rsidRPr="00967652">
        <w:rPr>
          <w:rFonts w:asciiTheme="majorHAnsi" w:hAnsiTheme="majorHAnsi"/>
        </w:rPr>
        <w:t xml:space="preserve">. Uživatelé mohou používat při své práci 3 multifunkční tiskárny pro kopírování, tisk </w:t>
      </w:r>
      <w:r w:rsidRPr="00967652">
        <w:rPr>
          <w:rFonts w:asciiTheme="majorHAnsi" w:hAnsiTheme="majorHAnsi"/>
        </w:rPr>
        <w:t>a </w:t>
      </w:r>
      <w:r w:rsidR="00375C46" w:rsidRPr="00967652">
        <w:rPr>
          <w:rFonts w:asciiTheme="majorHAnsi" w:hAnsiTheme="majorHAnsi"/>
        </w:rPr>
        <w:t xml:space="preserve">skenování. </w:t>
      </w:r>
      <w:r w:rsidRPr="00967652">
        <w:rPr>
          <w:rFonts w:asciiTheme="majorHAnsi" w:hAnsiTheme="majorHAnsi"/>
        </w:rPr>
        <w:t>K </w:t>
      </w:r>
      <w:r w:rsidR="00375C46" w:rsidRPr="00967652">
        <w:rPr>
          <w:rFonts w:asciiTheme="majorHAnsi" w:hAnsiTheme="majorHAnsi"/>
        </w:rPr>
        <w:t xml:space="preserve">dispozici je také speciální knižní skener. Knihovna disponuje také dostatečným počtem individuálních studoven pro práci </w:t>
      </w:r>
      <w:r w:rsidRPr="00967652">
        <w:rPr>
          <w:rFonts w:asciiTheme="majorHAnsi" w:hAnsiTheme="majorHAnsi"/>
        </w:rPr>
        <w:t>v </w:t>
      </w:r>
      <w:r w:rsidR="00375C46" w:rsidRPr="00967652">
        <w:rPr>
          <w:rFonts w:asciiTheme="majorHAnsi" w:hAnsiTheme="majorHAnsi"/>
        </w:rPr>
        <w:t xml:space="preserve">menších týmech, ale </w:t>
      </w:r>
      <w:r w:rsidRPr="00967652">
        <w:rPr>
          <w:rFonts w:asciiTheme="majorHAnsi" w:hAnsiTheme="majorHAnsi"/>
        </w:rPr>
        <w:t>i </w:t>
      </w:r>
      <w:r w:rsidR="00375C46" w:rsidRPr="00967652">
        <w:rPr>
          <w:rFonts w:asciiTheme="majorHAnsi" w:hAnsiTheme="majorHAnsi"/>
        </w:rPr>
        <w:t>relaxačními prostory.</w:t>
      </w:r>
    </w:p>
    <w:p w14:paraId="404D6C09" w14:textId="219EC8BA" w:rsidR="00295984" w:rsidRPr="00967652" w:rsidRDefault="00375C46" w:rsidP="00D742E0">
      <w:pPr>
        <w:suppressAutoHyphens/>
        <w:spacing w:before="240"/>
        <w:rPr>
          <w:rFonts w:asciiTheme="majorHAnsi" w:hAnsiTheme="majorHAnsi"/>
        </w:rPr>
      </w:pPr>
      <w:r w:rsidRPr="00967652">
        <w:rPr>
          <w:rFonts w:asciiTheme="majorHAnsi" w:hAnsiTheme="majorHAnsi"/>
        </w:rPr>
        <w:t xml:space="preserve">Knihovna poskytuje kromě standardních výpůjčních služeb (údaje </w:t>
      </w:r>
      <w:r w:rsidR="00D31ED1" w:rsidRPr="00967652">
        <w:rPr>
          <w:rFonts w:asciiTheme="majorHAnsi" w:hAnsiTheme="majorHAnsi"/>
        </w:rPr>
        <w:t>o </w:t>
      </w:r>
      <w:r w:rsidRPr="00967652">
        <w:rPr>
          <w:rFonts w:asciiTheme="majorHAnsi" w:hAnsiTheme="majorHAnsi"/>
        </w:rPr>
        <w:t xml:space="preserve">knihovním fondu viz níže) řadu dalších odborných služeb. Jedná se například </w:t>
      </w:r>
      <w:r w:rsidR="00D31ED1" w:rsidRPr="00967652">
        <w:rPr>
          <w:rFonts w:asciiTheme="majorHAnsi" w:hAnsiTheme="majorHAnsi"/>
        </w:rPr>
        <w:t>o </w:t>
      </w:r>
      <w:r w:rsidRPr="00967652">
        <w:rPr>
          <w:rFonts w:asciiTheme="majorHAnsi" w:hAnsiTheme="majorHAnsi"/>
        </w:rPr>
        <w:t xml:space="preserve">rešeršní službu či meziknihovní výpůjční službu, kdy je možné získat pro uživatele dokumenty </w:t>
      </w:r>
      <w:r w:rsidR="00D31ED1" w:rsidRPr="00967652">
        <w:rPr>
          <w:rFonts w:asciiTheme="majorHAnsi" w:hAnsiTheme="majorHAnsi"/>
        </w:rPr>
        <w:t>z </w:t>
      </w:r>
      <w:r w:rsidRPr="00967652">
        <w:rPr>
          <w:rFonts w:asciiTheme="majorHAnsi" w:hAnsiTheme="majorHAnsi"/>
        </w:rPr>
        <w:t xml:space="preserve">jiných českých, ale </w:t>
      </w:r>
      <w:r w:rsidR="00D31ED1" w:rsidRPr="00967652">
        <w:rPr>
          <w:rFonts w:asciiTheme="majorHAnsi" w:hAnsiTheme="majorHAnsi"/>
        </w:rPr>
        <w:t>i </w:t>
      </w:r>
      <w:r w:rsidRPr="00967652">
        <w:rPr>
          <w:rFonts w:asciiTheme="majorHAnsi" w:hAnsiTheme="majorHAnsi"/>
        </w:rPr>
        <w:t xml:space="preserve">zahraničních knihoven. Další služby se zabývají oblastí informačního vzdělávání, </w:t>
      </w:r>
      <w:r w:rsidR="00D31ED1" w:rsidRPr="00967652">
        <w:rPr>
          <w:rFonts w:asciiTheme="majorHAnsi" w:hAnsiTheme="majorHAnsi"/>
        </w:rPr>
        <w:t>a </w:t>
      </w:r>
      <w:r w:rsidRPr="00967652">
        <w:rPr>
          <w:rFonts w:asciiTheme="majorHAnsi" w:hAnsiTheme="majorHAnsi"/>
        </w:rPr>
        <w:t xml:space="preserve">to jak základními kurzy pro studenty, tak odbornějšími školeními pro akademické pracovníky týkající se například podpory vědeckovýzkumné činnosti, vyhledáváním </w:t>
      </w:r>
      <w:r w:rsidR="00D31ED1" w:rsidRPr="00967652">
        <w:rPr>
          <w:rFonts w:asciiTheme="majorHAnsi" w:hAnsiTheme="majorHAnsi"/>
        </w:rPr>
        <w:t>v </w:t>
      </w:r>
      <w:r w:rsidRPr="00967652">
        <w:rPr>
          <w:rFonts w:asciiTheme="majorHAnsi" w:hAnsiTheme="majorHAnsi"/>
        </w:rPr>
        <w:t xml:space="preserve">databázích nebo publikační </w:t>
      </w:r>
      <w:r w:rsidR="00D31ED1" w:rsidRPr="00967652">
        <w:rPr>
          <w:rFonts w:asciiTheme="majorHAnsi" w:hAnsiTheme="majorHAnsi"/>
        </w:rPr>
        <w:t>a </w:t>
      </w:r>
      <w:r w:rsidRPr="00967652">
        <w:rPr>
          <w:rFonts w:asciiTheme="majorHAnsi" w:hAnsiTheme="majorHAnsi"/>
        </w:rPr>
        <w:t>citační etikou.</w:t>
      </w:r>
    </w:p>
    <w:p w14:paraId="75366810" w14:textId="634E93AE" w:rsidR="00295984" w:rsidRPr="00967652" w:rsidRDefault="00D31ED1" w:rsidP="00D742E0">
      <w:pPr>
        <w:suppressAutoHyphens/>
        <w:spacing w:before="240"/>
        <w:rPr>
          <w:rFonts w:asciiTheme="majorHAnsi" w:hAnsiTheme="majorHAnsi"/>
        </w:rPr>
      </w:pPr>
      <w:r w:rsidRPr="00967652">
        <w:rPr>
          <w:rFonts w:asciiTheme="majorHAnsi" w:hAnsiTheme="majorHAnsi"/>
        </w:rPr>
        <w:t>V </w:t>
      </w:r>
      <w:r w:rsidR="00375C46" w:rsidRPr="00967652">
        <w:rPr>
          <w:rFonts w:asciiTheme="majorHAnsi" w:hAnsiTheme="majorHAnsi"/>
        </w:rPr>
        <w:t xml:space="preserve">knihovním fondu je více než 150 000 knih, přičemž roční přírůstek každoročně přesahuje </w:t>
      </w:r>
      <w:r w:rsidR="00CF71AC">
        <w:rPr>
          <w:rFonts w:asciiTheme="majorHAnsi" w:hAnsiTheme="majorHAnsi"/>
        </w:rPr>
        <w:t>3</w:t>
      </w:r>
      <w:r w:rsidR="00375C46" w:rsidRPr="00967652">
        <w:rPr>
          <w:rFonts w:asciiTheme="majorHAnsi" w:hAnsiTheme="majorHAnsi"/>
        </w:rPr>
        <w:t xml:space="preserve"> 000 </w:t>
      </w:r>
      <w:r w:rsidR="00CF71AC">
        <w:rPr>
          <w:rFonts w:asciiTheme="majorHAnsi" w:hAnsiTheme="majorHAnsi"/>
        </w:rPr>
        <w:t xml:space="preserve">tištěných </w:t>
      </w:r>
      <w:r w:rsidR="00375C46" w:rsidRPr="00967652">
        <w:rPr>
          <w:rFonts w:asciiTheme="majorHAnsi" w:hAnsiTheme="majorHAnsi"/>
        </w:rPr>
        <w:t xml:space="preserve">knižních jednotek. Stále více knih je dostupných </w:t>
      </w:r>
      <w:r w:rsidRPr="00967652">
        <w:rPr>
          <w:rFonts w:asciiTheme="majorHAnsi" w:hAnsiTheme="majorHAnsi"/>
        </w:rPr>
        <w:t>v </w:t>
      </w:r>
      <w:r w:rsidR="00375C46" w:rsidRPr="00967652">
        <w:rPr>
          <w:rFonts w:asciiTheme="majorHAnsi" w:hAnsiTheme="majorHAnsi"/>
        </w:rPr>
        <w:t xml:space="preserve">elektronické podobě. Důležitá je zejména vysoká aktuálnost knihovního fondu, který je </w:t>
      </w:r>
      <w:r w:rsidR="007146DF" w:rsidRPr="00967652">
        <w:rPr>
          <w:rFonts w:asciiTheme="majorHAnsi" w:hAnsiTheme="majorHAnsi"/>
        </w:rPr>
        <w:t>neustále</w:t>
      </w:r>
      <w:r w:rsidR="00375C46" w:rsidRPr="00967652">
        <w:rPr>
          <w:rFonts w:asciiTheme="majorHAnsi" w:hAnsiTheme="majorHAnsi"/>
        </w:rPr>
        <w:t xml:space="preserve"> doplňován. Knihovna odebírá </w:t>
      </w:r>
      <w:r w:rsidR="00CF71AC">
        <w:rPr>
          <w:rFonts w:asciiTheme="majorHAnsi" w:hAnsiTheme="majorHAnsi"/>
        </w:rPr>
        <w:t>přibližně</w:t>
      </w:r>
      <w:r w:rsidR="00375C46" w:rsidRPr="00967652">
        <w:rPr>
          <w:rFonts w:asciiTheme="majorHAnsi" w:hAnsiTheme="majorHAnsi"/>
        </w:rPr>
        <w:t xml:space="preserve"> 200 periodik </w:t>
      </w:r>
      <w:r w:rsidRPr="00967652">
        <w:rPr>
          <w:rFonts w:asciiTheme="majorHAnsi" w:hAnsiTheme="majorHAnsi"/>
        </w:rPr>
        <w:t>v </w:t>
      </w:r>
      <w:r w:rsidR="00375C46" w:rsidRPr="00967652">
        <w:rPr>
          <w:rFonts w:asciiTheme="majorHAnsi" w:hAnsiTheme="majorHAnsi"/>
        </w:rPr>
        <w:t xml:space="preserve">tištěné podobě. Mimo tištěné časopisy knihovna zpřístupňuje cca 50 000 elektronických periodik. Vysoce transparentní je proces nákupu nových knih, které jsou doporučovány pedagogy buď přímo ve spolupráci </w:t>
      </w:r>
      <w:r w:rsidRPr="00967652">
        <w:rPr>
          <w:rFonts w:asciiTheme="majorHAnsi" w:hAnsiTheme="majorHAnsi"/>
        </w:rPr>
        <w:t>s </w:t>
      </w:r>
      <w:r w:rsidR="00375C46" w:rsidRPr="00967652">
        <w:rPr>
          <w:rFonts w:asciiTheme="majorHAnsi" w:hAnsiTheme="majorHAnsi"/>
        </w:rPr>
        <w:t xml:space="preserve">pracovníky knihovny, nebo prostým vyplněním požadované studijní literatury do karet předmětů </w:t>
      </w:r>
      <w:r w:rsidRPr="00967652">
        <w:rPr>
          <w:rFonts w:asciiTheme="majorHAnsi" w:hAnsiTheme="majorHAnsi"/>
        </w:rPr>
        <w:t>v </w:t>
      </w:r>
      <w:r w:rsidR="00375C46" w:rsidRPr="00967652">
        <w:rPr>
          <w:rFonts w:asciiTheme="majorHAnsi" w:hAnsiTheme="majorHAnsi"/>
        </w:rPr>
        <w:t xml:space="preserve">studijním systému STAG. Studenti mohou knihovně podávat návrhy na nákup literatury, která jim ve fondu chybí, skrze online formulář </w:t>
      </w:r>
      <w:r w:rsidRPr="00967652">
        <w:rPr>
          <w:rFonts w:asciiTheme="majorHAnsi" w:hAnsiTheme="majorHAnsi"/>
        </w:rPr>
        <w:t>v </w:t>
      </w:r>
      <w:r w:rsidR="00375C46" w:rsidRPr="00967652">
        <w:rPr>
          <w:rFonts w:asciiTheme="majorHAnsi" w:hAnsiTheme="majorHAnsi"/>
        </w:rPr>
        <w:t xml:space="preserve">katalogu knihovny. Knihovna dále zajišťuje </w:t>
      </w:r>
      <w:r w:rsidRPr="00967652">
        <w:rPr>
          <w:rFonts w:asciiTheme="majorHAnsi" w:hAnsiTheme="majorHAnsi"/>
        </w:rPr>
        <w:t>i </w:t>
      </w:r>
      <w:r w:rsidR="00375C46" w:rsidRPr="00967652">
        <w:rPr>
          <w:rFonts w:asciiTheme="majorHAnsi" w:hAnsiTheme="majorHAnsi"/>
        </w:rPr>
        <w:t xml:space="preserve">přístup </w:t>
      </w:r>
      <w:r w:rsidRPr="00967652">
        <w:rPr>
          <w:rFonts w:asciiTheme="majorHAnsi" w:hAnsiTheme="majorHAnsi"/>
        </w:rPr>
        <w:t>k </w:t>
      </w:r>
      <w:r w:rsidR="00375C46" w:rsidRPr="00967652">
        <w:rPr>
          <w:rFonts w:asciiTheme="majorHAnsi" w:hAnsiTheme="majorHAnsi"/>
        </w:rPr>
        <w:t xml:space="preserve">bakalářským, diplomovým </w:t>
      </w:r>
      <w:r w:rsidRPr="00967652">
        <w:rPr>
          <w:rFonts w:asciiTheme="majorHAnsi" w:hAnsiTheme="majorHAnsi"/>
        </w:rPr>
        <w:t>a </w:t>
      </w:r>
      <w:r w:rsidR="00375C46" w:rsidRPr="00967652">
        <w:rPr>
          <w:rFonts w:asciiTheme="majorHAnsi" w:hAnsiTheme="majorHAnsi"/>
        </w:rPr>
        <w:t xml:space="preserve">disertačním pracím absolventů univerzity, </w:t>
      </w:r>
      <w:r w:rsidRPr="00967652">
        <w:rPr>
          <w:rFonts w:asciiTheme="majorHAnsi" w:hAnsiTheme="majorHAnsi"/>
        </w:rPr>
        <w:t>a </w:t>
      </w:r>
      <w:r w:rsidR="00375C46" w:rsidRPr="00967652">
        <w:rPr>
          <w:rFonts w:asciiTheme="majorHAnsi" w:hAnsiTheme="majorHAnsi"/>
        </w:rPr>
        <w:t xml:space="preserve">to </w:t>
      </w:r>
      <w:r w:rsidRPr="00967652">
        <w:rPr>
          <w:rFonts w:asciiTheme="majorHAnsi" w:hAnsiTheme="majorHAnsi"/>
        </w:rPr>
        <w:t>v </w:t>
      </w:r>
      <w:r w:rsidR="00375C46" w:rsidRPr="00967652">
        <w:rPr>
          <w:rFonts w:asciiTheme="majorHAnsi" w:hAnsiTheme="majorHAnsi"/>
        </w:rPr>
        <w:t>rámci digitální knihovny.</w:t>
      </w:r>
      <w:r w:rsidR="00375C46" w:rsidRPr="00967652">
        <w:rPr>
          <w:rStyle w:val="Ukotvenpoznmkypodarou"/>
          <w:rFonts w:asciiTheme="majorHAnsi" w:hAnsiTheme="majorHAnsi" w:cs="Times New Roman"/>
        </w:rPr>
        <w:footnoteReference w:id="19"/>
      </w:r>
      <w:r w:rsidR="00375C46" w:rsidRPr="00967652">
        <w:rPr>
          <w:rFonts w:asciiTheme="majorHAnsi" w:hAnsiTheme="majorHAnsi"/>
        </w:rPr>
        <w:t xml:space="preserve"> Práce jsou zde zpravidla dostupné volně </w:t>
      </w:r>
      <w:r w:rsidRPr="00967652">
        <w:rPr>
          <w:rFonts w:asciiTheme="majorHAnsi" w:hAnsiTheme="majorHAnsi"/>
        </w:rPr>
        <w:t>v </w:t>
      </w:r>
      <w:r w:rsidR="00375C46" w:rsidRPr="00967652">
        <w:rPr>
          <w:rFonts w:asciiTheme="majorHAnsi" w:hAnsiTheme="majorHAnsi"/>
        </w:rPr>
        <w:t>plném textu. Kromě toho provozuje knihovna také repozitář publikační činnosti akademických pracovníků univerzity.</w:t>
      </w:r>
      <w:r w:rsidR="00375C46" w:rsidRPr="00967652">
        <w:rPr>
          <w:rStyle w:val="Ukotvenpoznmkypodarou"/>
          <w:rFonts w:asciiTheme="majorHAnsi" w:hAnsiTheme="majorHAnsi" w:cs="Times New Roman"/>
        </w:rPr>
        <w:footnoteReference w:id="20"/>
      </w:r>
    </w:p>
    <w:p w14:paraId="5519D416" w14:textId="77777777" w:rsidR="00295984" w:rsidRPr="00967652" w:rsidRDefault="00375C46" w:rsidP="003034BC">
      <w:pPr>
        <w:suppressAutoHyphens/>
        <w:spacing w:before="240"/>
        <w:rPr>
          <w:rFonts w:asciiTheme="majorHAnsi" w:hAnsiTheme="majorHAnsi"/>
          <w:b/>
          <w:bCs/>
          <w:i/>
          <w:iCs/>
        </w:rPr>
      </w:pPr>
      <w:r w:rsidRPr="00967652">
        <w:rPr>
          <w:rFonts w:asciiTheme="majorHAnsi" w:hAnsiTheme="majorHAnsi"/>
          <w:b/>
          <w:bCs/>
          <w:i/>
          <w:iCs/>
        </w:rPr>
        <w:t>Dostupnost elektronických zdrojů</w:t>
      </w:r>
    </w:p>
    <w:p w14:paraId="65D4DC2F" w14:textId="7953D103" w:rsidR="00295984" w:rsidRPr="00967652" w:rsidRDefault="00375C46" w:rsidP="003034BC">
      <w:pPr>
        <w:suppressAutoHyphens/>
        <w:rPr>
          <w:rFonts w:asciiTheme="majorHAnsi" w:hAnsiTheme="majorHAnsi" w:cs="Times New Roman"/>
        </w:rPr>
      </w:pPr>
      <w:r w:rsidRPr="00967652">
        <w:rPr>
          <w:rFonts w:asciiTheme="majorHAnsi" w:hAnsiTheme="majorHAnsi" w:cs="Times New Roman"/>
        </w:rPr>
        <w:t xml:space="preserve">Knihovna UTB si dlouhodobě zakládá na široké nabídce elektronických informačních zdrojů pro účely výuky, ale </w:t>
      </w:r>
      <w:r w:rsidR="00D31ED1" w:rsidRPr="00967652">
        <w:rPr>
          <w:rFonts w:asciiTheme="majorHAnsi" w:hAnsiTheme="majorHAnsi" w:cs="Times New Roman"/>
        </w:rPr>
        <w:t>i </w:t>
      </w:r>
      <w:r w:rsidRPr="00967652">
        <w:rPr>
          <w:rFonts w:asciiTheme="majorHAnsi" w:hAnsiTheme="majorHAnsi" w:cs="Times New Roman"/>
        </w:rPr>
        <w:t xml:space="preserve">podpory vědeckovýzkumného procesu. Zdroje jsou nabízeny prostřednictvím špičkových technologií, které podporují komfortní práci </w:t>
      </w:r>
      <w:r w:rsidR="00D31ED1" w:rsidRPr="00967652">
        <w:rPr>
          <w:rFonts w:asciiTheme="majorHAnsi" w:hAnsiTheme="majorHAnsi" w:cs="Times New Roman"/>
        </w:rPr>
        <w:t>a </w:t>
      </w:r>
      <w:r w:rsidRPr="00967652">
        <w:rPr>
          <w:rFonts w:asciiTheme="majorHAnsi" w:hAnsiTheme="majorHAnsi" w:cs="Times New Roman"/>
        </w:rPr>
        <w:t xml:space="preserve">vysoké využití nabízených databází. </w:t>
      </w:r>
      <w:r w:rsidR="00164500" w:rsidRPr="00967652">
        <w:rPr>
          <w:rFonts w:asciiTheme="majorHAnsi" w:hAnsiTheme="majorHAnsi" w:cs="Times New Roman"/>
        </w:rPr>
        <w:lastRenderedPageBreak/>
        <w:t>Veškeré informační zdroje jsou dostupné</w:t>
      </w:r>
      <w:r w:rsidR="00CF71AC">
        <w:rPr>
          <w:rFonts w:asciiTheme="majorHAnsi" w:hAnsiTheme="majorHAnsi" w:cs="Times New Roman"/>
        </w:rPr>
        <w:t xml:space="preserve"> skrze moderní centrální portál </w:t>
      </w:r>
      <w:hyperlink r:id="rId9" w:history="1">
        <w:r w:rsidR="00CF71AC" w:rsidRPr="00CF71AC">
          <w:rPr>
            <w:rStyle w:val="Hypertextovodkaz"/>
            <w:rFonts w:asciiTheme="majorHAnsi" w:hAnsiTheme="majorHAnsi"/>
          </w:rPr>
          <w:t>https://portal.k.utb.cz/</w:t>
        </w:r>
      </w:hyperlink>
      <w:r w:rsidR="00CF71AC" w:rsidRPr="00CF71AC">
        <w:rPr>
          <w:rStyle w:val="Hypertextovodkaz"/>
          <w:rFonts w:asciiTheme="majorHAnsi" w:hAnsiTheme="majorHAnsi"/>
        </w:rPr>
        <w:t xml:space="preserve">, </w:t>
      </w:r>
      <w:r w:rsidR="00164500" w:rsidRPr="00967652">
        <w:rPr>
          <w:rFonts w:asciiTheme="majorHAnsi" w:hAnsiTheme="majorHAnsi" w:cs="Times New Roman"/>
        </w:rPr>
        <w:t xml:space="preserve">který je postaven na bázi známého discovery systému </w:t>
      </w:r>
      <w:r w:rsidR="00CF71AC">
        <w:rPr>
          <w:rFonts w:asciiTheme="majorHAnsi" w:hAnsiTheme="majorHAnsi" w:cs="Times New Roman"/>
        </w:rPr>
        <w:t>Summon</w:t>
      </w:r>
      <w:r w:rsidR="00164500" w:rsidRPr="00967652">
        <w:rPr>
          <w:rFonts w:asciiTheme="majorHAnsi" w:hAnsiTheme="majorHAnsi" w:cs="Times New Roman"/>
        </w:rPr>
        <w:t xml:space="preserve">. </w:t>
      </w:r>
      <w:r w:rsidRPr="00967652">
        <w:rPr>
          <w:rFonts w:asciiTheme="majorHAnsi" w:hAnsiTheme="majorHAnsi" w:cs="Times New Roman"/>
        </w:rPr>
        <w:t xml:space="preserve">Jednotlivé databáze tedy není potřeba prohledávat separátně. </w:t>
      </w:r>
      <w:r w:rsidR="00164500" w:rsidRPr="00967652">
        <w:rPr>
          <w:rFonts w:asciiTheme="majorHAnsi" w:hAnsiTheme="majorHAnsi" w:cs="Times New Roman"/>
        </w:rPr>
        <w:t xml:space="preserve">K dispozici je také technologie </w:t>
      </w:r>
      <w:r w:rsidR="00CF71AC">
        <w:rPr>
          <w:rFonts w:asciiTheme="majorHAnsi" w:hAnsiTheme="majorHAnsi" w:cs="Times New Roman"/>
        </w:rPr>
        <w:t>SFX</w:t>
      </w:r>
      <w:r w:rsidR="00164500" w:rsidRPr="00967652">
        <w:rPr>
          <w:rFonts w:asciiTheme="majorHAnsi" w:hAnsiTheme="majorHAnsi" w:cs="Times New Roman"/>
        </w:rPr>
        <w:t>, která značně ulehčuje uživatelům práci zejména při dohledávání plných textů dokumentů. Veškeré elektronické zdroje jsou přístupné 24 hodin denně</w:t>
      </w:r>
      <w:r w:rsidR="007146DF" w:rsidRPr="00967652">
        <w:rPr>
          <w:rFonts w:asciiTheme="majorHAnsi" w:hAnsiTheme="majorHAnsi" w:cs="Times New Roman"/>
        </w:rPr>
        <w:t>,</w:t>
      </w:r>
      <w:r w:rsidR="00164500" w:rsidRPr="00967652">
        <w:rPr>
          <w:rFonts w:asciiTheme="majorHAnsi" w:hAnsiTheme="majorHAnsi" w:cs="Times New Roman"/>
        </w:rPr>
        <w:t xml:space="preserve"> </w:t>
      </w:r>
      <w:r w:rsidR="00D31ED1" w:rsidRPr="00967652">
        <w:rPr>
          <w:rFonts w:asciiTheme="majorHAnsi" w:hAnsiTheme="majorHAnsi" w:cs="Times New Roman"/>
        </w:rPr>
        <w:t>a </w:t>
      </w:r>
      <w:r w:rsidR="00164500" w:rsidRPr="00967652">
        <w:rPr>
          <w:rFonts w:asciiTheme="majorHAnsi" w:hAnsiTheme="majorHAnsi" w:cs="Times New Roman"/>
        </w:rPr>
        <w:t xml:space="preserve">to </w:t>
      </w:r>
      <w:r w:rsidR="00D31ED1" w:rsidRPr="00967652">
        <w:rPr>
          <w:rFonts w:asciiTheme="majorHAnsi" w:hAnsiTheme="majorHAnsi" w:cs="Times New Roman"/>
        </w:rPr>
        <w:t>i </w:t>
      </w:r>
      <w:r w:rsidR="00164500" w:rsidRPr="00967652">
        <w:rPr>
          <w:rFonts w:asciiTheme="majorHAnsi" w:hAnsiTheme="majorHAnsi" w:cs="Times New Roman"/>
        </w:rPr>
        <w:t xml:space="preserve">z počítačů mimo univerzitní síť UTB formou tzv. vzdáleného přístupu. </w:t>
      </w:r>
    </w:p>
    <w:p w14:paraId="320FDFAD" w14:textId="77777777" w:rsidR="00295984" w:rsidRPr="0090296A" w:rsidRDefault="00375C46" w:rsidP="003034BC">
      <w:pPr>
        <w:suppressAutoHyphens/>
        <w:spacing w:before="240"/>
        <w:rPr>
          <w:rFonts w:asciiTheme="majorHAnsi" w:hAnsiTheme="majorHAnsi"/>
          <w:u w:val="single"/>
        </w:rPr>
      </w:pPr>
      <w:r w:rsidRPr="0090296A">
        <w:rPr>
          <w:rFonts w:asciiTheme="majorHAnsi" w:hAnsiTheme="majorHAnsi"/>
          <w:u w:val="single"/>
        </w:rPr>
        <w:t>Konkrétní dostupné databáze:</w:t>
      </w:r>
    </w:p>
    <w:p w14:paraId="2604B934" w14:textId="2088FFD5" w:rsidR="00295984" w:rsidRPr="00967652" w:rsidRDefault="00375C46" w:rsidP="003034BC">
      <w:pPr>
        <w:suppressAutoHyphens/>
        <w:rPr>
          <w:rFonts w:asciiTheme="majorHAnsi" w:hAnsiTheme="majorHAnsi"/>
        </w:rPr>
      </w:pPr>
      <w:r w:rsidRPr="00967652">
        <w:rPr>
          <w:rFonts w:asciiTheme="majorHAnsi" w:hAnsiTheme="majorHAnsi"/>
        </w:rPr>
        <w:t xml:space="preserve">Citační databáze Web </w:t>
      </w:r>
      <w:r w:rsidRPr="00967652">
        <w:rPr>
          <w:rFonts w:asciiTheme="majorHAnsi" w:hAnsiTheme="majorHAnsi"/>
          <w:lang w:val="en-US" w:eastAsia="en-US" w:bidi="en-US"/>
        </w:rPr>
        <w:t xml:space="preserve">of </w:t>
      </w:r>
      <w:r w:rsidRPr="00967652">
        <w:rPr>
          <w:rFonts w:asciiTheme="majorHAnsi" w:hAnsiTheme="majorHAnsi"/>
        </w:rPr>
        <w:t xml:space="preserve">Science </w:t>
      </w:r>
      <w:r w:rsidR="00D31ED1" w:rsidRPr="00967652">
        <w:rPr>
          <w:rFonts w:asciiTheme="majorHAnsi" w:hAnsiTheme="majorHAnsi"/>
          <w:lang w:val="en-US" w:eastAsia="en-US" w:bidi="en-US"/>
        </w:rPr>
        <w:t>a </w:t>
      </w:r>
      <w:r w:rsidRPr="00967652">
        <w:rPr>
          <w:rFonts w:asciiTheme="majorHAnsi" w:hAnsiTheme="majorHAnsi"/>
          <w:lang w:val="en-US" w:eastAsia="en-US" w:bidi="en-US"/>
        </w:rPr>
        <w:t>Scopus</w:t>
      </w:r>
    </w:p>
    <w:p w14:paraId="529A8B93" w14:textId="77777777" w:rsidR="00C51843" w:rsidRPr="00967652" w:rsidRDefault="00375C46" w:rsidP="003034BC">
      <w:pPr>
        <w:suppressAutoHyphens/>
        <w:rPr>
          <w:rFonts w:asciiTheme="majorHAnsi" w:hAnsiTheme="majorHAnsi"/>
          <w:lang w:val="en-US" w:eastAsia="en-US" w:bidi="en-US"/>
        </w:rPr>
      </w:pPr>
      <w:r w:rsidRPr="00967652">
        <w:rPr>
          <w:rFonts w:asciiTheme="majorHAnsi" w:hAnsiTheme="majorHAnsi"/>
        </w:rPr>
        <w:t xml:space="preserve">Multioborové kolekce elektronických časopisů </w:t>
      </w:r>
      <w:r w:rsidRPr="00967652">
        <w:rPr>
          <w:rFonts w:asciiTheme="majorHAnsi" w:hAnsiTheme="majorHAnsi"/>
          <w:lang w:val="en-US" w:eastAsia="en-US" w:bidi="en-US"/>
        </w:rPr>
        <w:t xml:space="preserve">Elsevier </w:t>
      </w:r>
      <w:r w:rsidRPr="00967652">
        <w:rPr>
          <w:rFonts w:asciiTheme="majorHAnsi" w:hAnsiTheme="majorHAnsi"/>
        </w:rPr>
        <w:t xml:space="preserve">ScienceDirect, </w:t>
      </w:r>
      <w:r w:rsidRPr="00967652">
        <w:rPr>
          <w:rFonts w:asciiTheme="majorHAnsi" w:hAnsiTheme="majorHAnsi"/>
          <w:lang w:val="en-US" w:eastAsia="en-US" w:bidi="en-US"/>
        </w:rPr>
        <w:t xml:space="preserve">Wiley </w:t>
      </w:r>
      <w:r w:rsidRPr="00967652">
        <w:rPr>
          <w:rFonts w:asciiTheme="majorHAnsi" w:hAnsiTheme="majorHAnsi"/>
        </w:rPr>
        <w:t xml:space="preserve">Online </w:t>
      </w:r>
      <w:r w:rsidRPr="00967652">
        <w:rPr>
          <w:rFonts w:asciiTheme="majorHAnsi" w:hAnsiTheme="majorHAnsi"/>
          <w:lang w:val="en-US" w:eastAsia="en-US" w:bidi="en-US"/>
        </w:rPr>
        <w:t xml:space="preserve">Library, </w:t>
      </w:r>
    </w:p>
    <w:p w14:paraId="1E41D310" w14:textId="5AAC8939" w:rsidR="00295984" w:rsidRPr="00967652" w:rsidRDefault="00375C46" w:rsidP="003034BC">
      <w:pPr>
        <w:suppressAutoHyphens/>
        <w:rPr>
          <w:rFonts w:asciiTheme="majorHAnsi" w:hAnsiTheme="majorHAnsi"/>
        </w:rPr>
      </w:pPr>
      <w:r w:rsidRPr="00967652">
        <w:rPr>
          <w:rFonts w:asciiTheme="majorHAnsi" w:hAnsiTheme="majorHAnsi"/>
        </w:rPr>
        <w:t>SpringerLink</w:t>
      </w:r>
      <w:r w:rsidR="00164500" w:rsidRPr="00967652">
        <w:rPr>
          <w:rFonts w:asciiTheme="majorHAnsi" w:hAnsiTheme="majorHAnsi"/>
        </w:rPr>
        <w:t xml:space="preserve"> </w:t>
      </w:r>
      <w:r w:rsidR="00D31ED1" w:rsidRPr="00967652">
        <w:rPr>
          <w:rFonts w:asciiTheme="majorHAnsi" w:hAnsiTheme="majorHAnsi"/>
        </w:rPr>
        <w:t>a </w:t>
      </w:r>
      <w:r w:rsidR="00164500" w:rsidRPr="00967652">
        <w:rPr>
          <w:rFonts w:asciiTheme="majorHAnsi" w:hAnsiTheme="majorHAnsi"/>
        </w:rPr>
        <w:t>další</w:t>
      </w:r>
    </w:p>
    <w:p w14:paraId="5E4AD81D" w14:textId="01FCF53D" w:rsidR="00295984" w:rsidRPr="00967652" w:rsidRDefault="00375C46" w:rsidP="003034BC">
      <w:pPr>
        <w:suppressAutoHyphens/>
        <w:rPr>
          <w:rFonts w:asciiTheme="majorHAnsi" w:hAnsiTheme="majorHAnsi"/>
        </w:rPr>
      </w:pPr>
      <w:r w:rsidRPr="00967652">
        <w:rPr>
          <w:rFonts w:asciiTheme="majorHAnsi" w:hAnsiTheme="majorHAnsi"/>
        </w:rPr>
        <w:t xml:space="preserve">Multioborové plnotextové databáze Ebsco </w:t>
      </w:r>
      <w:r w:rsidR="00D31ED1" w:rsidRPr="00967652">
        <w:rPr>
          <w:rFonts w:asciiTheme="majorHAnsi" w:hAnsiTheme="majorHAnsi"/>
        </w:rPr>
        <w:t>a </w:t>
      </w:r>
      <w:r w:rsidRPr="00967652">
        <w:rPr>
          <w:rFonts w:asciiTheme="majorHAnsi" w:hAnsiTheme="majorHAnsi"/>
        </w:rPr>
        <w:t>ProQuest</w:t>
      </w:r>
    </w:p>
    <w:p w14:paraId="7851BF6D" w14:textId="77777777" w:rsidR="00164500" w:rsidRPr="00967652" w:rsidRDefault="00164500" w:rsidP="003034BC">
      <w:pPr>
        <w:suppressAutoHyphens/>
        <w:rPr>
          <w:rFonts w:asciiTheme="majorHAnsi" w:hAnsiTheme="majorHAnsi"/>
        </w:rPr>
      </w:pPr>
      <w:r w:rsidRPr="00967652">
        <w:rPr>
          <w:rFonts w:asciiTheme="majorHAnsi" w:hAnsiTheme="majorHAnsi"/>
        </w:rPr>
        <w:t>Významné oborové zdroje jako např. česká digitální knihovna Bookport.</w:t>
      </w:r>
    </w:p>
    <w:p w14:paraId="7329B234" w14:textId="77777777" w:rsidR="00164500" w:rsidRPr="00967652" w:rsidRDefault="00164500" w:rsidP="003034BC">
      <w:pPr>
        <w:pStyle w:val="Zkladntext20"/>
        <w:shd w:val="clear" w:color="auto" w:fill="auto"/>
        <w:tabs>
          <w:tab w:val="left" w:pos="766"/>
        </w:tabs>
        <w:suppressAutoHyphens/>
        <w:spacing w:before="0" w:after="0" w:line="283" w:lineRule="exact"/>
        <w:ind w:left="400" w:firstLine="0"/>
        <w:rPr>
          <w:rFonts w:asciiTheme="majorHAnsi" w:hAnsiTheme="majorHAnsi" w:cs="Times New Roman"/>
          <w:sz w:val="24"/>
          <w:szCs w:val="24"/>
        </w:rPr>
      </w:pPr>
    </w:p>
    <w:p w14:paraId="49D3EADB" w14:textId="61E5BB42" w:rsidR="00CF71AC" w:rsidRPr="00E04C07" w:rsidRDefault="00164500" w:rsidP="00CF71AC">
      <w:pPr>
        <w:textAlignment w:val="baseline"/>
        <w:rPr>
          <w:rFonts w:ascii="Segoe UI" w:hAnsi="Segoe UI" w:cs="Segoe UI"/>
          <w:sz w:val="18"/>
          <w:szCs w:val="18"/>
        </w:rPr>
      </w:pPr>
      <w:r w:rsidRPr="00967652">
        <w:rPr>
          <w:rFonts w:asciiTheme="majorHAnsi" w:hAnsiTheme="majorHAnsi"/>
          <w:iCs/>
        </w:rPr>
        <w:t xml:space="preserve">Seznam všech databází je na </w:t>
      </w:r>
      <w:hyperlink r:id="rId10" w:tgtFrame="_blank" w:history="1">
        <w:r w:rsidR="00CF71AC" w:rsidRPr="00CF71AC">
          <w:rPr>
            <w:rFonts w:asciiTheme="majorHAnsi" w:hAnsiTheme="majorHAnsi"/>
            <w:color w:val="0563C1"/>
            <w:u w:val="single"/>
          </w:rPr>
          <w:t>https://ezdroje.k.utb.cz/</w:t>
        </w:r>
      </w:hyperlink>
      <w:r w:rsidR="00CF71AC" w:rsidRPr="00CF71AC">
        <w:rPr>
          <w:rFonts w:asciiTheme="majorHAnsi" w:hAnsiTheme="majorHAnsi"/>
        </w:rPr>
        <w:t> .</w:t>
      </w:r>
    </w:p>
    <w:p w14:paraId="21A66D9A" w14:textId="1F865B20" w:rsidR="00164500" w:rsidRDefault="00164500" w:rsidP="003034BC">
      <w:pPr>
        <w:suppressAutoHyphens/>
        <w:rPr>
          <w:rStyle w:val="Hypertextovodkaz"/>
          <w:rFonts w:asciiTheme="majorHAnsi" w:hAnsiTheme="majorHAnsi" w:cs="Times New Roman"/>
        </w:rPr>
      </w:pPr>
    </w:p>
    <w:p w14:paraId="2D7C0907" w14:textId="77777777" w:rsidR="00967652" w:rsidRPr="00967652" w:rsidRDefault="00967652" w:rsidP="003034BC">
      <w:pPr>
        <w:suppressAutoHyphens/>
        <w:rPr>
          <w:rFonts w:asciiTheme="majorHAnsi" w:hAnsiTheme="majorHAnsi"/>
        </w:rPr>
      </w:pPr>
    </w:p>
    <w:p w14:paraId="08C77867" w14:textId="556A1E4C" w:rsidR="00295984" w:rsidRPr="008C6435" w:rsidRDefault="00967652" w:rsidP="00967652">
      <w:pPr>
        <w:pStyle w:val="Nadpis3"/>
        <w:numPr>
          <w:ilvl w:val="0"/>
          <w:numId w:val="21"/>
        </w:numPr>
        <w:jc w:val="both"/>
      </w:pPr>
      <w:r>
        <w:t xml:space="preserve">Standard 1.14 </w:t>
      </w:r>
      <w:r w:rsidR="00375C46" w:rsidRPr="008C6435">
        <w:t>Studium studentů se specifickými potřebami</w:t>
      </w:r>
    </w:p>
    <w:p w14:paraId="35773CF0" w14:textId="77777777" w:rsidR="00967652" w:rsidRDefault="00967652" w:rsidP="003034BC">
      <w:pPr>
        <w:suppressAutoHyphens/>
      </w:pPr>
    </w:p>
    <w:p w14:paraId="51275AAF" w14:textId="56031D7E" w:rsidR="00295984" w:rsidRPr="00967652" w:rsidRDefault="00375C46" w:rsidP="003034BC">
      <w:pPr>
        <w:suppressAutoHyphens/>
        <w:rPr>
          <w:rFonts w:asciiTheme="majorHAnsi" w:hAnsiTheme="majorHAnsi"/>
        </w:rPr>
      </w:pPr>
      <w:r w:rsidRPr="00967652">
        <w:rPr>
          <w:rFonts w:asciiTheme="majorHAnsi" w:hAnsiTheme="majorHAnsi"/>
        </w:rPr>
        <w:t xml:space="preserve">UTB ve Zlíně zajišťuje dostupné služby, stipendia </w:t>
      </w:r>
      <w:r w:rsidR="00D31ED1" w:rsidRPr="00967652">
        <w:rPr>
          <w:rFonts w:asciiTheme="majorHAnsi" w:hAnsiTheme="majorHAnsi"/>
        </w:rPr>
        <w:t>a </w:t>
      </w:r>
      <w:r w:rsidRPr="00967652">
        <w:rPr>
          <w:rFonts w:asciiTheme="majorHAnsi" w:hAnsiTheme="majorHAnsi"/>
        </w:rPr>
        <w:t xml:space="preserve">další podpůrná opatření pro vyrovnání příležitostí studovat na vysoké škole pro studenty se specifickými potřebami. Danou problematiku upravuje směrnice rektora </w:t>
      </w:r>
      <w:r w:rsidR="00B965A6" w:rsidRPr="00B965A6">
        <w:rPr>
          <w:rFonts w:asciiTheme="majorHAnsi" w:hAnsiTheme="majorHAnsi"/>
          <w:i/>
        </w:rPr>
        <w:t>„</w:t>
      </w:r>
      <w:r w:rsidRPr="00B965A6">
        <w:rPr>
          <w:rStyle w:val="Zkladntext2Kurzva"/>
          <w:rFonts w:asciiTheme="majorHAnsi" w:hAnsiTheme="majorHAnsi" w:cs="Times New Roman"/>
          <w:i w:val="0"/>
          <w:sz w:val="24"/>
          <w:szCs w:val="24"/>
        </w:rPr>
        <w:t xml:space="preserve">Podpora uchazečů </w:t>
      </w:r>
      <w:r w:rsidR="00D31ED1" w:rsidRPr="00B965A6">
        <w:rPr>
          <w:rStyle w:val="Zkladntext2Kurzva"/>
          <w:rFonts w:asciiTheme="majorHAnsi" w:hAnsiTheme="majorHAnsi" w:cs="Times New Roman"/>
          <w:i w:val="0"/>
          <w:sz w:val="24"/>
          <w:szCs w:val="24"/>
        </w:rPr>
        <w:t>a </w:t>
      </w:r>
      <w:r w:rsidRPr="00B965A6">
        <w:rPr>
          <w:rStyle w:val="Zkladntext2Kurzva"/>
          <w:rFonts w:asciiTheme="majorHAnsi" w:hAnsiTheme="majorHAnsi" w:cs="Times New Roman"/>
          <w:i w:val="0"/>
          <w:sz w:val="24"/>
          <w:szCs w:val="24"/>
        </w:rPr>
        <w:t>studentů se specifickými potřebami na Univerzitě Tomáše Bati ve Zlíně</w:t>
      </w:r>
      <w:r w:rsidR="00B965A6">
        <w:rPr>
          <w:rStyle w:val="Zkladntext2Kurzva"/>
          <w:rFonts w:asciiTheme="majorHAnsi" w:hAnsiTheme="majorHAnsi" w:cs="Times New Roman"/>
          <w:sz w:val="24"/>
          <w:szCs w:val="24"/>
        </w:rPr>
        <w:t>“</w:t>
      </w:r>
      <w:r w:rsidRPr="00967652">
        <w:rPr>
          <w:rFonts w:asciiTheme="majorHAnsi" w:hAnsiTheme="majorHAnsi"/>
        </w:rPr>
        <w:t xml:space="preserve"> č. </w:t>
      </w:r>
      <w:r w:rsidR="00BF11B3">
        <w:rPr>
          <w:rFonts w:asciiTheme="majorHAnsi" w:hAnsiTheme="majorHAnsi"/>
        </w:rPr>
        <w:t>16</w:t>
      </w:r>
      <w:r w:rsidRPr="00967652">
        <w:rPr>
          <w:rFonts w:asciiTheme="majorHAnsi" w:hAnsiTheme="majorHAnsi"/>
        </w:rPr>
        <w:t>/20</w:t>
      </w:r>
      <w:r w:rsidR="00BF11B3">
        <w:rPr>
          <w:rFonts w:asciiTheme="majorHAnsi" w:hAnsiTheme="majorHAnsi"/>
        </w:rPr>
        <w:t>21</w:t>
      </w:r>
      <w:r w:rsidRPr="00967652">
        <w:rPr>
          <w:rFonts w:asciiTheme="majorHAnsi" w:hAnsiTheme="majorHAnsi"/>
        </w:rPr>
        <w:t>.</w:t>
      </w:r>
      <w:r w:rsidRPr="00967652">
        <w:rPr>
          <w:rStyle w:val="Ukotvenpoznmkypodarou"/>
          <w:rFonts w:asciiTheme="majorHAnsi" w:hAnsiTheme="majorHAnsi" w:cs="Times New Roman"/>
        </w:rPr>
        <w:footnoteReference w:id="21"/>
      </w:r>
      <w:r w:rsidRPr="00967652">
        <w:rPr>
          <w:rFonts w:asciiTheme="majorHAnsi" w:hAnsiTheme="majorHAnsi"/>
        </w:rPr>
        <w:t xml:space="preserve"> Pro uchazeče </w:t>
      </w:r>
      <w:r w:rsidR="00D31ED1" w:rsidRPr="00967652">
        <w:rPr>
          <w:rFonts w:asciiTheme="majorHAnsi" w:hAnsiTheme="majorHAnsi"/>
        </w:rPr>
        <w:t>o </w:t>
      </w:r>
      <w:r w:rsidRPr="00967652">
        <w:rPr>
          <w:rFonts w:asciiTheme="majorHAnsi" w:hAnsiTheme="majorHAnsi"/>
        </w:rPr>
        <w:t xml:space="preserve">studium </w:t>
      </w:r>
      <w:r w:rsidR="00D31ED1" w:rsidRPr="00967652">
        <w:rPr>
          <w:rFonts w:asciiTheme="majorHAnsi" w:hAnsiTheme="majorHAnsi"/>
        </w:rPr>
        <w:t>a </w:t>
      </w:r>
      <w:r w:rsidRPr="00967652">
        <w:rPr>
          <w:rFonts w:asciiTheme="majorHAnsi" w:hAnsiTheme="majorHAnsi"/>
        </w:rPr>
        <w:t xml:space="preserve">studenty se specifickými potřebami na UTB ve Zlíně je </w:t>
      </w:r>
      <w:r w:rsidR="00D31ED1" w:rsidRPr="00967652">
        <w:rPr>
          <w:rFonts w:asciiTheme="majorHAnsi" w:hAnsiTheme="majorHAnsi"/>
        </w:rPr>
        <w:t>k </w:t>
      </w:r>
      <w:r w:rsidRPr="00967652">
        <w:rPr>
          <w:rFonts w:asciiTheme="majorHAnsi" w:hAnsiTheme="majorHAnsi"/>
        </w:rPr>
        <w:t xml:space="preserve">dispozici nabídka informačních </w:t>
      </w:r>
      <w:r w:rsidR="00D31ED1" w:rsidRPr="00967652">
        <w:rPr>
          <w:rFonts w:asciiTheme="majorHAnsi" w:hAnsiTheme="majorHAnsi"/>
        </w:rPr>
        <w:t>a </w:t>
      </w:r>
      <w:r w:rsidRPr="00967652">
        <w:rPr>
          <w:rFonts w:asciiTheme="majorHAnsi" w:hAnsiTheme="majorHAnsi"/>
        </w:rPr>
        <w:t xml:space="preserve">poradenských služeb souvisejících se studiem </w:t>
      </w:r>
      <w:r w:rsidR="00D31ED1" w:rsidRPr="00967652">
        <w:rPr>
          <w:rFonts w:asciiTheme="majorHAnsi" w:hAnsiTheme="majorHAnsi"/>
        </w:rPr>
        <w:t>a s </w:t>
      </w:r>
      <w:r w:rsidRPr="00967652">
        <w:rPr>
          <w:rFonts w:asciiTheme="majorHAnsi" w:hAnsiTheme="majorHAnsi"/>
        </w:rPr>
        <w:t xml:space="preserve">možností uplatnění absolventů studijních programů </w:t>
      </w:r>
      <w:r w:rsidR="00D31ED1" w:rsidRPr="00967652">
        <w:rPr>
          <w:rFonts w:asciiTheme="majorHAnsi" w:hAnsiTheme="majorHAnsi"/>
        </w:rPr>
        <w:t>v </w:t>
      </w:r>
      <w:r w:rsidRPr="00967652">
        <w:rPr>
          <w:rFonts w:asciiTheme="majorHAnsi" w:hAnsiTheme="majorHAnsi"/>
        </w:rPr>
        <w:t>praxi.</w:t>
      </w:r>
    </w:p>
    <w:p w14:paraId="2F72B0F3" w14:textId="5782463A" w:rsidR="00295984" w:rsidRPr="00967652" w:rsidRDefault="00D742E0" w:rsidP="003034BC">
      <w:pPr>
        <w:suppressAutoHyphens/>
        <w:rPr>
          <w:rFonts w:asciiTheme="majorHAnsi" w:hAnsiTheme="majorHAnsi"/>
        </w:rPr>
      </w:pPr>
      <w:r>
        <w:rPr>
          <w:rFonts w:asciiTheme="majorHAnsi" w:hAnsiTheme="majorHAnsi"/>
        </w:rPr>
        <w:t xml:space="preserve">V </w:t>
      </w:r>
      <w:r w:rsidR="00375C46" w:rsidRPr="00967652">
        <w:rPr>
          <w:rFonts w:asciiTheme="majorHAnsi" w:hAnsiTheme="majorHAnsi"/>
        </w:rPr>
        <w:t xml:space="preserve">prvé řadě se jedná </w:t>
      </w:r>
      <w:r w:rsidR="00D31ED1" w:rsidRPr="00967652">
        <w:rPr>
          <w:rFonts w:asciiTheme="majorHAnsi" w:hAnsiTheme="majorHAnsi"/>
        </w:rPr>
        <w:t>o </w:t>
      </w:r>
      <w:r w:rsidR="00CF71AC">
        <w:rPr>
          <w:rStyle w:val="Zkladntext2Kurzva"/>
          <w:rFonts w:asciiTheme="majorHAnsi" w:hAnsiTheme="majorHAnsi" w:cs="Times New Roman"/>
          <w:sz w:val="24"/>
          <w:szCs w:val="24"/>
        </w:rPr>
        <w:t>Poradenské centrum</w:t>
      </w:r>
      <w:r w:rsidR="00375C46" w:rsidRPr="00967652">
        <w:rPr>
          <w:rStyle w:val="Zkladntext2Kurzva"/>
          <w:rFonts w:asciiTheme="majorHAnsi" w:hAnsiTheme="majorHAnsi" w:cs="Times New Roman"/>
          <w:sz w:val="24"/>
          <w:szCs w:val="24"/>
        </w:rPr>
        <w:t xml:space="preserve"> UTB ve Zlíně</w:t>
      </w:r>
      <w:r w:rsidR="00375C46" w:rsidRPr="00967652">
        <w:rPr>
          <w:rFonts w:asciiTheme="majorHAnsi" w:hAnsiTheme="majorHAnsi"/>
        </w:rPr>
        <w:t xml:space="preserve"> (dále jen </w:t>
      </w:r>
      <w:r w:rsidR="00CF71AC">
        <w:rPr>
          <w:rFonts w:asciiTheme="majorHAnsi" w:hAnsiTheme="majorHAnsi"/>
        </w:rPr>
        <w:t>PCe</w:t>
      </w:r>
      <w:r w:rsidR="00375C46" w:rsidRPr="00967652">
        <w:rPr>
          <w:rFonts w:asciiTheme="majorHAnsi" w:hAnsiTheme="majorHAnsi"/>
        </w:rPr>
        <w:t xml:space="preserve">), která představuje celouniverzitní pracoviště pro pomoc studentům UTB ve Zlíně, studentům se specifickými potřebami (dále jen SVP), vyučujícím </w:t>
      </w:r>
      <w:r w:rsidR="00D31ED1" w:rsidRPr="00967652">
        <w:rPr>
          <w:rFonts w:asciiTheme="majorHAnsi" w:hAnsiTheme="majorHAnsi"/>
        </w:rPr>
        <w:t>a </w:t>
      </w:r>
      <w:r w:rsidR="00375C46" w:rsidRPr="00967652">
        <w:rPr>
          <w:rFonts w:asciiTheme="majorHAnsi" w:hAnsiTheme="majorHAnsi"/>
        </w:rPr>
        <w:t xml:space="preserve">zaměstnancům UTB ve Zlíně. Hlavním úkolem je zajišťovat, aby studijní obory akreditované na univerzitě byly </w:t>
      </w:r>
      <w:r w:rsidR="00D31ED1" w:rsidRPr="00967652">
        <w:rPr>
          <w:rFonts w:asciiTheme="majorHAnsi" w:hAnsiTheme="majorHAnsi"/>
        </w:rPr>
        <w:t>v </w:t>
      </w:r>
      <w:r w:rsidR="00375C46" w:rsidRPr="00967652">
        <w:rPr>
          <w:rFonts w:asciiTheme="majorHAnsi" w:hAnsiTheme="majorHAnsi"/>
        </w:rPr>
        <w:t xml:space="preserve">největší možné míře přístupné </w:t>
      </w:r>
      <w:r w:rsidR="00D31ED1" w:rsidRPr="00967652">
        <w:rPr>
          <w:rFonts w:asciiTheme="majorHAnsi" w:hAnsiTheme="majorHAnsi"/>
        </w:rPr>
        <w:t>i </w:t>
      </w:r>
      <w:r w:rsidR="00375C46" w:rsidRPr="00967652">
        <w:rPr>
          <w:rFonts w:asciiTheme="majorHAnsi" w:hAnsiTheme="majorHAnsi"/>
        </w:rPr>
        <w:t xml:space="preserve">studentům nevidomým </w:t>
      </w:r>
      <w:r w:rsidR="00D31ED1" w:rsidRPr="00967652">
        <w:rPr>
          <w:rFonts w:asciiTheme="majorHAnsi" w:hAnsiTheme="majorHAnsi"/>
        </w:rPr>
        <w:t>a </w:t>
      </w:r>
      <w:r w:rsidR="00375C46" w:rsidRPr="00967652">
        <w:rPr>
          <w:rFonts w:asciiTheme="majorHAnsi" w:hAnsiTheme="majorHAnsi"/>
        </w:rPr>
        <w:t xml:space="preserve">slabozrakým, neslyšícím </w:t>
      </w:r>
      <w:r w:rsidR="00D31ED1" w:rsidRPr="00967652">
        <w:rPr>
          <w:rFonts w:asciiTheme="majorHAnsi" w:hAnsiTheme="majorHAnsi"/>
        </w:rPr>
        <w:t>a </w:t>
      </w:r>
      <w:r w:rsidR="00375C46" w:rsidRPr="00967652">
        <w:rPr>
          <w:rFonts w:asciiTheme="majorHAnsi" w:hAnsiTheme="majorHAnsi"/>
        </w:rPr>
        <w:t xml:space="preserve">nedoslýchavým, </w:t>
      </w:r>
      <w:r w:rsidR="00D31ED1" w:rsidRPr="00967652">
        <w:rPr>
          <w:rFonts w:asciiTheme="majorHAnsi" w:hAnsiTheme="majorHAnsi"/>
        </w:rPr>
        <w:t>s </w:t>
      </w:r>
      <w:r w:rsidR="00375C46" w:rsidRPr="00967652">
        <w:rPr>
          <w:rFonts w:asciiTheme="majorHAnsi" w:hAnsiTheme="majorHAnsi"/>
        </w:rPr>
        <w:t xml:space="preserve">pohybovým handicapem, psychickými </w:t>
      </w:r>
      <w:r w:rsidR="00D31ED1" w:rsidRPr="00967652">
        <w:rPr>
          <w:rFonts w:asciiTheme="majorHAnsi" w:hAnsiTheme="majorHAnsi"/>
        </w:rPr>
        <w:lastRenderedPageBreak/>
        <w:t>a </w:t>
      </w:r>
      <w:r w:rsidR="00375C46" w:rsidRPr="00967652">
        <w:rPr>
          <w:rFonts w:asciiTheme="majorHAnsi" w:hAnsiTheme="majorHAnsi"/>
        </w:rPr>
        <w:t>dalšími obtížemi.</w:t>
      </w:r>
    </w:p>
    <w:p w14:paraId="5DFB2B20" w14:textId="6C60C569" w:rsidR="00295984" w:rsidRPr="00967652" w:rsidRDefault="00375C46" w:rsidP="00D742E0">
      <w:pPr>
        <w:suppressAutoHyphens/>
        <w:spacing w:before="240" w:after="240"/>
        <w:rPr>
          <w:rFonts w:asciiTheme="majorHAnsi" w:hAnsiTheme="majorHAnsi"/>
        </w:rPr>
      </w:pPr>
      <w:r w:rsidRPr="00967652">
        <w:rPr>
          <w:rFonts w:asciiTheme="majorHAnsi" w:hAnsiTheme="majorHAnsi"/>
        </w:rPr>
        <w:t xml:space="preserve">Nad rámec služeb </w:t>
      </w:r>
      <w:r w:rsidR="00CF71AC">
        <w:rPr>
          <w:rFonts w:asciiTheme="majorHAnsi" w:hAnsiTheme="majorHAnsi"/>
        </w:rPr>
        <w:t>PCe</w:t>
      </w:r>
      <w:r w:rsidR="007146DF" w:rsidRPr="00967652">
        <w:rPr>
          <w:rFonts w:asciiTheme="majorHAnsi" w:hAnsiTheme="majorHAnsi"/>
        </w:rPr>
        <w:t xml:space="preserve"> </w:t>
      </w:r>
      <w:r w:rsidRPr="00967652">
        <w:rPr>
          <w:rFonts w:asciiTheme="majorHAnsi" w:hAnsiTheme="majorHAnsi"/>
        </w:rPr>
        <w:t xml:space="preserve">jsou uchazečům se SPV </w:t>
      </w:r>
      <w:r w:rsidR="00D31ED1" w:rsidRPr="00967652">
        <w:rPr>
          <w:rFonts w:asciiTheme="majorHAnsi" w:hAnsiTheme="majorHAnsi"/>
        </w:rPr>
        <w:t>o </w:t>
      </w:r>
      <w:r w:rsidRPr="00967652">
        <w:rPr>
          <w:rFonts w:asciiTheme="majorHAnsi" w:hAnsiTheme="majorHAnsi"/>
        </w:rPr>
        <w:t xml:space="preserve">studium na UTB ve Zlíně poskytovány služby týkající se předávání informací již před přihlášením na daný obor, informování </w:t>
      </w:r>
      <w:r w:rsidR="00D31ED1" w:rsidRPr="00967652">
        <w:rPr>
          <w:rFonts w:asciiTheme="majorHAnsi" w:hAnsiTheme="majorHAnsi"/>
        </w:rPr>
        <w:t>o </w:t>
      </w:r>
      <w:r w:rsidRPr="00967652">
        <w:rPr>
          <w:rFonts w:asciiTheme="majorHAnsi" w:hAnsiTheme="majorHAnsi"/>
        </w:rPr>
        <w:t xml:space="preserve">možnosti přítomnosti osobního asistenta nebo přepisovatelského servisu </w:t>
      </w:r>
      <w:r w:rsidR="00D31ED1" w:rsidRPr="00967652">
        <w:rPr>
          <w:rFonts w:asciiTheme="majorHAnsi" w:hAnsiTheme="majorHAnsi"/>
        </w:rPr>
        <w:t>v </w:t>
      </w:r>
      <w:r w:rsidRPr="00967652">
        <w:rPr>
          <w:rFonts w:asciiTheme="majorHAnsi" w:hAnsiTheme="majorHAnsi"/>
        </w:rPr>
        <w:t xml:space="preserve">průběhu přijímacího řízení, navýšení časové dotace nad stanovený limit, použití vlastního PC nebo speciálních psacích potřeb. Dále je pro ně zajištěna bezbariérovost budovy </w:t>
      </w:r>
      <w:r w:rsidR="00D31ED1" w:rsidRPr="00967652">
        <w:rPr>
          <w:rFonts w:asciiTheme="majorHAnsi" w:hAnsiTheme="majorHAnsi"/>
        </w:rPr>
        <w:t>a </w:t>
      </w:r>
      <w:r w:rsidRPr="00967652">
        <w:rPr>
          <w:rFonts w:asciiTheme="majorHAnsi" w:hAnsiTheme="majorHAnsi"/>
        </w:rPr>
        <w:t xml:space="preserve">kompenzační pomůcky (dle individuální potřeby) </w:t>
      </w:r>
      <w:r w:rsidR="00D31ED1" w:rsidRPr="00967652">
        <w:rPr>
          <w:rFonts w:asciiTheme="majorHAnsi" w:hAnsiTheme="majorHAnsi"/>
        </w:rPr>
        <w:t>a </w:t>
      </w:r>
      <w:r w:rsidRPr="00967652">
        <w:rPr>
          <w:rFonts w:asciiTheme="majorHAnsi" w:hAnsiTheme="majorHAnsi"/>
        </w:rPr>
        <w:t>asistenční služba.</w:t>
      </w:r>
    </w:p>
    <w:p w14:paraId="07B24418" w14:textId="786E4C71" w:rsidR="00295984" w:rsidRPr="00967652" w:rsidRDefault="00D742E0" w:rsidP="003034BC">
      <w:pPr>
        <w:suppressAutoHyphens/>
        <w:rPr>
          <w:rFonts w:asciiTheme="majorHAnsi" w:hAnsiTheme="majorHAnsi"/>
        </w:rPr>
      </w:pPr>
      <w:r>
        <w:rPr>
          <w:rFonts w:asciiTheme="majorHAnsi" w:hAnsiTheme="majorHAnsi"/>
        </w:rPr>
        <w:t xml:space="preserve">V </w:t>
      </w:r>
      <w:r w:rsidR="00375C46" w:rsidRPr="00967652">
        <w:rPr>
          <w:rFonts w:asciiTheme="majorHAnsi" w:hAnsiTheme="majorHAnsi"/>
        </w:rPr>
        <w:t xml:space="preserve">případě studia studentů </w:t>
      </w:r>
      <w:r w:rsidR="00D31ED1" w:rsidRPr="00967652">
        <w:rPr>
          <w:rFonts w:asciiTheme="majorHAnsi" w:hAnsiTheme="majorHAnsi"/>
        </w:rPr>
        <w:t>s </w:t>
      </w:r>
      <w:r w:rsidR="00375C46" w:rsidRPr="00967652">
        <w:rPr>
          <w:rFonts w:asciiTheme="majorHAnsi" w:hAnsiTheme="majorHAnsi"/>
        </w:rPr>
        <w:t xml:space="preserve">SPV mohou studenti využívat následujících služeb poskytovaných UTB ve Zlíně: konzultace </w:t>
      </w:r>
      <w:r w:rsidR="00D31ED1" w:rsidRPr="00967652">
        <w:rPr>
          <w:rFonts w:asciiTheme="majorHAnsi" w:hAnsiTheme="majorHAnsi"/>
        </w:rPr>
        <w:t>s </w:t>
      </w:r>
      <w:r w:rsidR="00CF71AC">
        <w:rPr>
          <w:rFonts w:asciiTheme="majorHAnsi" w:hAnsiTheme="majorHAnsi"/>
        </w:rPr>
        <w:t>psych</w:t>
      </w:r>
      <w:r w:rsidR="009916CD">
        <w:rPr>
          <w:rFonts w:asciiTheme="majorHAnsi" w:hAnsiTheme="majorHAnsi"/>
        </w:rPr>
        <w:t>o</w:t>
      </w:r>
      <w:r w:rsidR="00CF71AC">
        <w:rPr>
          <w:rFonts w:asciiTheme="majorHAnsi" w:hAnsiTheme="majorHAnsi"/>
        </w:rPr>
        <w:t>logem</w:t>
      </w:r>
      <w:r w:rsidR="00375C46" w:rsidRPr="00967652">
        <w:rPr>
          <w:rFonts w:asciiTheme="majorHAnsi" w:hAnsiTheme="majorHAnsi"/>
        </w:rPr>
        <w:t xml:space="preserve">, zpracování funkční diagnostiky od speciálního pedagoga, spolupráce </w:t>
      </w:r>
      <w:r w:rsidR="00D31ED1" w:rsidRPr="00967652">
        <w:rPr>
          <w:rFonts w:asciiTheme="majorHAnsi" w:hAnsiTheme="majorHAnsi"/>
        </w:rPr>
        <w:t>s </w:t>
      </w:r>
      <w:r w:rsidR="00375C46" w:rsidRPr="00967652">
        <w:rPr>
          <w:rFonts w:asciiTheme="majorHAnsi" w:hAnsiTheme="majorHAnsi"/>
        </w:rPr>
        <w:t xml:space="preserve">tutorem (příp. fakultním koordinátorem) - zohlednění </w:t>
      </w:r>
      <w:r w:rsidR="00D31ED1" w:rsidRPr="00967652">
        <w:rPr>
          <w:rFonts w:asciiTheme="majorHAnsi" w:hAnsiTheme="majorHAnsi"/>
        </w:rPr>
        <w:t>a </w:t>
      </w:r>
      <w:r w:rsidR="00375C46" w:rsidRPr="00967652">
        <w:rPr>
          <w:rFonts w:asciiTheme="majorHAnsi" w:hAnsiTheme="majorHAnsi"/>
        </w:rPr>
        <w:t xml:space="preserve">doporučení pro studium konkrétních předmětů, zprostředkování individuálního kontaktu </w:t>
      </w:r>
      <w:r w:rsidR="00D31ED1" w:rsidRPr="00967652">
        <w:rPr>
          <w:rFonts w:asciiTheme="majorHAnsi" w:hAnsiTheme="majorHAnsi"/>
        </w:rPr>
        <w:t>s </w:t>
      </w:r>
      <w:r w:rsidR="00375C46" w:rsidRPr="00967652">
        <w:rPr>
          <w:rFonts w:asciiTheme="majorHAnsi" w:hAnsiTheme="majorHAnsi"/>
        </w:rPr>
        <w:t xml:space="preserve">vyučujícími, konzultace ohledně doporučení pro studenty se SPV, komunikace se všemi zúčastněnými </w:t>
      </w:r>
      <w:r w:rsidR="00D31ED1" w:rsidRPr="00967652">
        <w:rPr>
          <w:rFonts w:asciiTheme="majorHAnsi" w:hAnsiTheme="majorHAnsi"/>
        </w:rPr>
        <w:t>v </w:t>
      </w:r>
      <w:r w:rsidR="00375C46" w:rsidRPr="00967652">
        <w:rPr>
          <w:rFonts w:asciiTheme="majorHAnsi" w:hAnsiTheme="majorHAnsi"/>
        </w:rPr>
        <w:t xml:space="preserve">průběhu celého studia. Student má dále možnost využití technických pomůcek </w:t>
      </w:r>
      <w:r w:rsidR="00D31ED1" w:rsidRPr="00967652">
        <w:rPr>
          <w:rFonts w:asciiTheme="majorHAnsi" w:hAnsiTheme="majorHAnsi"/>
        </w:rPr>
        <w:t>k </w:t>
      </w:r>
      <w:r w:rsidR="00375C46" w:rsidRPr="00967652">
        <w:rPr>
          <w:rFonts w:asciiTheme="majorHAnsi" w:hAnsiTheme="majorHAnsi"/>
        </w:rPr>
        <w:t xml:space="preserve">získávání informací – diktafon, PC (možnost zapůjčení), dotykové obrazovky, má </w:t>
      </w:r>
      <w:r w:rsidR="00D31ED1" w:rsidRPr="00967652">
        <w:rPr>
          <w:rFonts w:asciiTheme="majorHAnsi" w:hAnsiTheme="majorHAnsi"/>
        </w:rPr>
        <w:t>k </w:t>
      </w:r>
      <w:r w:rsidR="00375C46" w:rsidRPr="00967652">
        <w:rPr>
          <w:rFonts w:asciiTheme="majorHAnsi" w:hAnsiTheme="majorHAnsi"/>
        </w:rPr>
        <w:t xml:space="preserve">dispozici učební podklady </w:t>
      </w:r>
      <w:r w:rsidR="00D31ED1" w:rsidRPr="00967652">
        <w:rPr>
          <w:rFonts w:asciiTheme="majorHAnsi" w:hAnsiTheme="majorHAnsi"/>
        </w:rPr>
        <w:t>v </w:t>
      </w:r>
      <w:r w:rsidR="00375C46" w:rsidRPr="00967652">
        <w:rPr>
          <w:rFonts w:asciiTheme="majorHAnsi" w:hAnsiTheme="majorHAnsi"/>
        </w:rPr>
        <w:t xml:space="preserve">elektronické podobě, které si může vytisknout </w:t>
      </w:r>
      <w:r w:rsidR="00D31ED1" w:rsidRPr="00967652">
        <w:rPr>
          <w:rFonts w:asciiTheme="majorHAnsi" w:hAnsiTheme="majorHAnsi"/>
        </w:rPr>
        <w:t>a </w:t>
      </w:r>
      <w:r w:rsidR="00375C46" w:rsidRPr="00967652">
        <w:rPr>
          <w:rFonts w:asciiTheme="majorHAnsi" w:hAnsiTheme="majorHAnsi"/>
        </w:rPr>
        <w:t xml:space="preserve">dopisovat si do nich poznámky. Studentům </w:t>
      </w:r>
      <w:r w:rsidR="00D31ED1" w:rsidRPr="00967652">
        <w:rPr>
          <w:rFonts w:asciiTheme="majorHAnsi" w:hAnsiTheme="majorHAnsi"/>
        </w:rPr>
        <w:t>s </w:t>
      </w:r>
      <w:r w:rsidR="00375C46" w:rsidRPr="00967652">
        <w:rPr>
          <w:rFonts w:asciiTheme="majorHAnsi" w:hAnsiTheme="majorHAnsi"/>
        </w:rPr>
        <w:t xml:space="preserve">SPV je rovněž nabízena možnost alternativního plnění aktivit spojených se studiem tam, kde je to možné vzhledem </w:t>
      </w:r>
      <w:r w:rsidR="00D31ED1" w:rsidRPr="00967652">
        <w:rPr>
          <w:rFonts w:asciiTheme="majorHAnsi" w:hAnsiTheme="majorHAnsi"/>
        </w:rPr>
        <w:t>k </w:t>
      </w:r>
      <w:r w:rsidR="00375C46" w:rsidRPr="00967652">
        <w:rPr>
          <w:rFonts w:asciiTheme="majorHAnsi" w:hAnsiTheme="majorHAnsi"/>
        </w:rPr>
        <w:t xml:space="preserve">získání dovedností </w:t>
      </w:r>
      <w:r w:rsidR="00D31ED1" w:rsidRPr="00967652">
        <w:rPr>
          <w:rFonts w:asciiTheme="majorHAnsi" w:hAnsiTheme="majorHAnsi"/>
        </w:rPr>
        <w:t>a </w:t>
      </w:r>
      <w:r w:rsidR="00375C46" w:rsidRPr="00967652">
        <w:rPr>
          <w:rFonts w:asciiTheme="majorHAnsi" w:hAnsiTheme="majorHAnsi"/>
        </w:rPr>
        <w:t xml:space="preserve">znalostí srovnatelných </w:t>
      </w:r>
      <w:r w:rsidR="00D31ED1" w:rsidRPr="00967652">
        <w:rPr>
          <w:rFonts w:asciiTheme="majorHAnsi" w:hAnsiTheme="majorHAnsi"/>
        </w:rPr>
        <w:t>s </w:t>
      </w:r>
      <w:r w:rsidR="00375C46" w:rsidRPr="00967652">
        <w:rPr>
          <w:rFonts w:asciiTheme="majorHAnsi" w:hAnsiTheme="majorHAnsi"/>
        </w:rPr>
        <w:t xml:space="preserve">intaktní populací, možnost studijní asistence při manipulaci </w:t>
      </w:r>
      <w:r w:rsidR="00D31ED1" w:rsidRPr="00967652">
        <w:rPr>
          <w:rFonts w:asciiTheme="majorHAnsi" w:hAnsiTheme="majorHAnsi"/>
        </w:rPr>
        <w:t>s </w:t>
      </w:r>
      <w:r w:rsidR="00375C46" w:rsidRPr="00967652">
        <w:rPr>
          <w:rFonts w:asciiTheme="majorHAnsi" w:hAnsiTheme="majorHAnsi"/>
        </w:rPr>
        <w:t xml:space="preserve">přístroji, stroji, laboratorních pracích, možnost využití didaktických </w:t>
      </w:r>
      <w:r w:rsidR="00D31ED1" w:rsidRPr="00967652">
        <w:rPr>
          <w:rFonts w:asciiTheme="majorHAnsi" w:hAnsiTheme="majorHAnsi"/>
        </w:rPr>
        <w:t>a </w:t>
      </w:r>
      <w:r w:rsidR="00375C46" w:rsidRPr="00967652">
        <w:rPr>
          <w:rFonts w:asciiTheme="majorHAnsi" w:hAnsiTheme="majorHAnsi"/>
        </w:rPr>
        <w:t xml:space="preserve">kompenzačních pomůcek. </w:t>
      </w:r>
      <w:r w:rsidR="00D31ED1" w:rsidRPr="00967652">
        <w:rPr>
          <w:rFonts w:asciiTheme="majorHAnsi" w:hAnsiTheme="majorHAnsi"/>
        </w:rPr>
        <w:t>V </w:t>
      </w:r>
      <w:r w:rsidR="00375C46" w:rsidRPr="00967652">
        <w:rPr>
          <w:rFonts w:asciiTheme="majorHAnsi" w:hAnsiTheme="majorHAnsi"/>
        </w:rPr>
        <w:t xml:space="preserve">neposlední řadě je zajištěn individuální přístup jednotlivých vyučujících </w:t>
      </w:r>
      <w:r w:rsidR="00D31ED1" w:rsidRPr="00967652">
        <w:rPr>
          <w:rFonts w:asciiTheme="majorHAnsi" w:hAnsiTheme="majorHAnsi"/>
        </w:rPr>
        <w:t>a </w:t>
      </w:r>
      <w:r w:rsidR="00375C46" w:rsidRPr="00967652">
        <w:rPr>
          <w:rFonts w:asciiTheme="majorHAnsi" w:hAnsiTheme="majorHAnsi"/>
        </w:rPr>
        <w:t>upraveny podmínky při skládání zkoušek, např. delší časový limit, ústní zkoušení, asistent zapisovatel.</w:t>
      </w:r>
    </w:p>
    <w:p w14:paraId="5CEAFB8C" w14:textId="432687D7" w:rsidR="00295984" w:rsidRDefault="00BF11B3" w:rsidP="00D742E0">
      <w:pPr>
        <w:suppressAutoHyphens/>
        <w:spacing w:before="240"/>
        <w:rPr>
          <w:rFonts w:asciiTheme="majorHAnsi" w:hAnsiTheme="majorHAnsi"/>
        </w:rPr>
      </w:pPr>
      <w:r>
        <w:rPr>
          <w:rFonts w:asciiTheme="majorHAnsi" w:hAnsiTheme="majorHAnsi"/>
        </w:rPr>
        <w:t>V období č</w:t>
      </w:r>
      <w:r w:rsidR="00375C46" w:rsidRPr="00967652">
        <w:rPr>
          <w:rFonts w:asciiTheme="majorHAnsi" w:hAnsiTheme="majorHAnsi"/>
        </w:rPr>
        <w:t>ervenec 2017</w:t>
      </w:r>
      <w:r w:rsidR="00DB1C00" w:rsidRPr="00967652">
        <w:rPr>
          <w:rFonts w:asciiTheme="majorHAnsi" w:hAnsiTheme="majorHAnsi"/>
        </w:rPr>
        <w:t xml:space="preserve"> </w:t>
      </w:r>
      <w:r w:rsidR="00375C46" w:rsidRPr="00967652">
        <w:rPr>
          <w:rFonts w:asciiTheme="majorHAnsi" w:hAnsiTheme="majorHAnsi"/>
        </w:rPr>
        <w:t>–</w:t>
      </w:r>
      <w:r w:rsidR="00DB1C00" w:rsidRPr="00967652">
        <w:rPr>
          <w:rFonts w:asciiTheme="majorHAnsi" w:hAnsiTheme="majorHAnsi"/>
        </w:rPr>
        <w:t xml:space="preserve"> </w:t>
      </w:r>
      <w:r w:rsidR="00375C46" w:rsidRPr="00967652">
        <w:rPr>
          <w:rFonts w:asciiTheme="majorHAnsi" w:hAnsiTheme="majorHAnsi"/>
        </w:rPr>
        <w:t xml:space="preserve">červen 2022 </w:t>
      </w:r>
      <w:r>
        <w:rPr>
          <w:rFonts w:asciiTheme="majorHAnsi" w:hAnsiTheme="majorHAnsi"/>
        </w:rPr>
        <w:t xml:space="preserve">byl </w:t>
      </w:r>
      <w:r w:rsidR="00375C46" w:rsidRPr="00967652">
        <w:rPr>
          <w:rFonts w:asciiTheme="majorHAnsi" w:hAnsiTheme="majorHAnsi"/>
        </w:rPr>
        <w:t xml:space="preserve">na UTB ve Zlíně </w:t>
      </w:r>
      <w:r>
        <w:rPr>
          <w:rFonts w:asciiTheme="majorHAnsi" w:hAnsiTheme="majorHAnsi"/>
        </w:rPr>
        <w:t>realizován</w:t>
      </w:r>
      <w:r w:rsidR="00375C46" w:rsidRPr="00967652">
        <w:rPr>
          <w:rFonts w:asciiTheme="majorHAnsi" w:hAnsiTheme="majorHAnsi"/>
        </w:rPr>
        <w:t xml:space="preserve"> Strategick</w:t>
      </w:r>
      <w:r>
        <w:rPr>
          <w:rFonts w:asciiTheme="majorHAnsi" w:hAnsiTheme="majorHAnsi"/>
        </w:rPr>
        <w:t>ý</w:t>
      </w:r>
      <w:r w:rsidR="00375C46" w:rsidRPr="00967652">
        <w:rPr>
          <w:rFonts w:asciiTheme="majorHAnsi" w:hAnsiTheme="majorHAnsi"/>
        </w:rPr>
        <w:t xml:space="preserve"> projektu UTB ve Zlíně (reg. č. CZ/02.2.69/0.0/0.0/16_015/0002204), jehož cílem </w:t>
      </w:r>
      <w:r>
        <w:rPr>
          <w:rFonts w:asciiTheme="majorHAnsi" w:hAnsiTheme="majorHAnsi"/>
        </w:rPr>
        <w:t>bylo</w:t>
      </w:r>
      <w:r w:rsidR="00375C46" w:rsidRPr="00967652">
        <w:rPr>
          <w:rFonts w:asciiTheme="majorHAnsi" w:hAnsiTheme="majorHAnsi"/>
        </w:rPr>
        <w:t xml:space="preserve"> zkvalitnění studia studentů se SVP prostřednictvím modifikace studijních materiálů </w:t>
      </w:r>
      <w:r w:rsidR="00D31ED1" w:rsidRPr="00967652">
        <w:rPr>
          <w:rFonts w:asciiTheme="majorHAnsi" w:hAnsiTheme="majorHAnsi"/>
        </w:rPr>
        <w:t>k </w:t>
      </w:r>
      <w:r w:rsidR="00375C46" w:rsidRPr="00967652">
        <w:rPr>
          <w:rFonts w:asciiTheme="majorHAnsi" w:hAnsiTheme="majorHAnsi"/>
        </w:rPr>
        <w:t xml:space="preserve">výuce cizích jazyků, metodik pro studenty se SVP </w:t>
      </w:r>
      <w:r w:rsidR="00D31ED1" w:rsidRPr="00967652">
        <w:rPr>
          <w:rFonts w:asciiTheme="majorHAnsi" w:hAnsiTheme="majorHAnsi"/>
        </w:rPr>
        <w:t>a </w:t>
      </w:r>
      <w:r w:rsidR="00375C46" w:rsidRPr="00967652">
        <w:rPr>
          <w:rFonts w:asciiTheme="majorHAnsi" w:hAnsiTheme="majorHAnsi"/>
        </w:rPr>
        <w:t xml:space="preserve">metodiky pro intaktní studenty, osvětových </w:t>
      </w:r>
      <w:r w:rsidR="00D31ED1" w:rsidRPr="00967652">
        <w:rPr>
          <w:rFonts w:asciiTheme="majorHAnsi" w:hAnsiTheme="majorHAnsi"/>
        </w:rPr>
        <w:t>a </w:t>
      </w:r>
      <w:r w:rsidR="00375C46" w:rsidRPr="00967652">
        <w:rPr>
          <w:rFonts w:asciiTheme="majorHAnsi" w:hAnsiTheme="majorHAnsi"/>
        </w:rPr>
        <w:t xml:space="preserve">odborných workshopů, dalšího vzdělávání odborného týmu </w:t>
      </w:r>
      <w:r w:rsidR="00D31ED1" w:rsidRPr="00967652">
        <w:rPr>
          <w:rFonts w:asciiTheme="majorHAnsi" w:hAnsiTheme="majorHAnsi"/>
        </w:rPr>
        <w:t>a </w:t>
      </w:r>
      <w:r w:rsidR="00375C46" w:rsidRPr="00967652">
        <w:rPr>
          <w:rFonts w:asciiTheme="majorHAnsi" w:hAnsiTheme="majorHAnsi"/>
        </w:rPr>
        <w:t>mnoha dalších aktivit.</w:t>
      </w:r>
    </w:p>
    <w:p w14:paraId="19B5DB21" w14:textId="77777777" w:rsidR="00071E45" w:rsidRDefault="00071E45" w:rsidP="003034BC">
      <w:pPr>
        <w:suppressAutoHyphens/>
        <w:rPr>
          <w:rFonts w:asciiTheme="majorHAnsi" w:hAnsiTheme="majorHAnsi"/>
        </w:rPr>
      </w:pPr>
    </w:p>
    <w:p w14:paraId="0B2F8314" w14:textId="77777777" w:rsidR="00CF71AC" w:rsidRPr="00967652" w:rsidRDefault="00CF71AC" w:rsidP="003034BC">
      <w:pPr>
        <w:suppressAutoHyphens/>
        <w:rPr>
          <w:rFonts w:asciiTheme="majorHAnsi" w:hAnsiTheme="majorHAnsi"/>
        </w:rPr>
      </w:pPr>
    </w:p>
    <w:p w14:paraId="3DC117DB" w14:textId="50982F4F" w:rsidR="00295984" w:rsidRPr="00071E45" w:rsidRDefault="00071E45" w:rsidP="00071E45">
      <w:pPr>
        <w:pStyle w:val="Nadpis3"/>
        <w:numPr>
          <w:ilvl w:val="0"/>
          <w:numId w:val="21"/>
        </w:numPr>
        <w:jc w:val="both"/>
      </w:pPr>
      <w:r w:rsidRPr="00071E45">
        <w:lastRenderedPageBreak/>
        <w:t>Standard 1</w:t>
      </w:r>
      <w:r>
        <w:t>.</w:t>
      </w:r>
      <w:r w:rsidR="00B5404E">
        <w:t>1</w:t>
      </w:r>
      <w:r w:rsidRPr="00071E45">
        <w:t xml:space="preserve">5 </w:t>
      </w:r>
      <w:r w:rsidR="00375C46" w:rsidRPr="00071E45">
        <w:t xml:space="preserve">Opatření proti neetickému jednání </w:t>
      </w:r>
      <w:r w:rsidR="00D31ED1" w:rsidRPr="00071E45">
        <w:t>a k </w:t>
      </w:r>
      <w:r w:rsidR="00375C46" w:rsidRPr="00071E45">
        <w:t>ochraně duševního vlastnictví</w:t>
      </w:r>
    </w:p>
    <w:p w14:paraId="4E121CEE" w14:textId="77777777" w:rsidR="00071E45" w:rsidRDefault="00071E45" w:rsidP="003034BC">
      <w:pPr>
        <w:suppressAutoHyphens/>
      </w:pPr>
    </w:p>
    <w:p w14:paraId="00519DA5" w14:textId="08B83A9B" w:rsidR="003B0000" w:rsidRPr="008C6435" w:rsidRDefault="00375C46" w:rsidP="00CB3C5F">
      <w:pPr>
        <w:suppressAutoHyphens/>
        <w:rPr>
          <w:rFonts w:cs="Times New Roman"/>
        </w:rPr>
        <w:sectPr w:rsidR="003B0000" w:rsidRPr="008C6435" w:rsidSect="004A0F44">
          <w:headerReference w:type="even" r:id="rId11"/>
          <w:headerReference w:type="default" r:id="rId12"/>
          <w:footerReference w:type="even" r:id="rId13"/>
          <w:footerReference w:type="default" r:id="rId14"/>
          <w:headerReference w:type="first" r:id="rId15"/>
          <w:footerReference w:type="first" r:id="rId16"/>
          <w:pgSz w:w="11906" w:h="16838"/>
          <w:pgMar w:top="1701" w:right="1298" w:bottom="1433" w:left="1332" w:header="0" w:footer="6" w:gutter="0"/>
          <w:pgNumType w:start="1"/>
          <w:cols w:space="708"/>
          <w:formProt w:val="0"/>
          <w:titlePg/>
          <w:docGrid w:linePitch="360"/>
        </w:sectPr>
      </w:pPr>
      <w:r w:rsidRPr="00071E45">
        <w:rPr>
          <w:rFonts w:asciiTheme="majorHAnsi" w:hAnsiTheme="majorHAnsi"/>
        </w:rPr>
        <w:t xml:space="preserve">UTB ve Zlíně má přijata dostatečně účinná opatření </w:t>
      </w:r>
      <w:r w:rsidR="00D31ED1" w:rsidRPr="00071E45">
        <w:rPr>
          <w:rFonts w:asciiTheme="majorHAnsi" w:hAnsiTheme="majorHAnsi"/>
        </w:rPr>
        <w:t>k </w:t>
      </w:r>
      <w:r w:rsidRPr="00071E45">
        <w:rPr>
          <w:rFonts w:asciiTheme="majorHAnsi" w:hAnsiTheme="majorHAnsi"/>
        </w:rPr>
        <w:t xml:space="preserve">ochraně duševního vlastnictví </w:t>
      </w:r>
      <w:r w:rsidR="00D31ED1" w:rsidRPr="00071E45">
        <w:rPr>
          <w:rFonts w:asciiTheme="majorHAnsi" w:hAnsiTheme="majorHAnsi"/>
        </w:rPr>
        <w:t>i </w:t>
      </w:r>
      <w:r w:rsidRPr="00071E45">
        <w:rPr>
          <w:rFonts w:asciiTheme="majorHAnsi" w:hAnsiTheme="majorHAnsi"/>
        </w:rPr>
        <w:t xml:space="preserve">proti úmyslnému jednání proti dobrým mravům při studiu; zejména proti plagiátorství </w:t>
      </w:r>
      <w:r w:rsidR="00D31ED1" w:rsidRPr="00071E45">
        <w:rPr>
          <w:rFonts w:asciiTheme="majorHAnsi" w:hAnsiTheme="majorHAnsi"/>
        </w:rPr>
        <w:t>a </w:t>
      </w:r>
      <w:r w:rsidRPr="00071E45">
        <w:rPr>
          <w:rFonts w:asciiTheme="majorHAnsi" w:hAnsiTheme="majorHAnsi"/>
        </w:rPr>
        <w:t xml:space="preserve">podvodům při studiu. Jedná se </w:t>
      </w:r>
      <w:r w:rsidR="00D31ED1" w:rsidRPr="00071E45">
        <w:rPr>
          <w:rFonts w:asciiTheme="majorHAnsi" w:hAnsiTheme="majorHAnsi"/>
        </w:rPr>
        <w:t>o </w:t>
      </w:r>
      <w:r w:rsidRPr="00071E45">
        <w:rPr>
          <w:rFonts w:asciiTheme="majorHAnsi" w:hAnsiTheme="majorHAnsi"/>
        </w:rPr>
        <w:t xml:space="preserve">„Disciplinární řád pro studenty Univerzity Tomáše Bati ve Zlíně" ze dne 9. února 2017, „Etický kodex UTB (Příloha č. 4 </w:t>
      </w:r>
      <w:r w:rsidR="00D31ED1" w:rsidRPr="00071E45">
        <w:rPr>
          <w:rFonts w:asciiTheme="majorHAnsi" w:hAnsiTheme="majorHAnsi"/>
        </w:rPr>
        <w:t>k </w:t>
      </w:r>
      <w:r w:rsidRPr="00071E45">
        <w:rPr>
          <w:rFonts w:asciiTheme="majorHAnsi" w:hAnsiTheme="majorHAnsi"/>
        </w:rPr>
        <w:t>Statutu UTB ve Zlíně)"</w:t>
      </w:r>
      <w:r w:rsidR="00CB3C5F">
        <w:rPr>
          <w:rFonts w:asciiTheme="majorHAnsi" w:hAnsiTheme="majorHAnsi"/>
        </w:rPr>
        <w:t>,</w:t>
      </w:r>
      <w:r w:rsidR="00D31ED1" w:rsidRPr="00071E45">
        <w:rPr>
          <w:rFonts w:asciiTheme="majorHAnsi" w:hAnsiTheme="majorHAnsi"/>
        </w:rPr>
        <w:t> </w:t>
      </w:r>
      <w:r w:rsidRPr="00071E45">
        <w:rPr>
          <w:rFonts w:asciiTheme="majorHAnsi" w:hAnsiTheme="majorHAnsi"/>
        </w:rPr>
        <w:t xml:space="preserve">„Řád </w:t>
      </w:r>
      <w:r w:rsidR="008F28D3">
        <w:rPr>
          <w:rFonts w:asciiTheme="majorHAnsi" w:hAnsiTheme="majorHAnsi"/>
        </w:rPr>
        <w:t xml:space="preserve">pro řízení </w:t>
      </w:r>
      <w:r w:rsidR="00D31ED1" w:rsidRPr="00071E45">
        <w:rPr>
          <w:rFonts w:asciiTheme="majorHAnsi" w:hAnsiTheme="majorHAnsi"/>
        </w:rPr>
        <w:t>o </w:t>
      </w:r>
      <w:r w:rsidRPr="00071E45">
        <w:rPr>
          <w:rFonts w:asciiTheme="majorHAnsi" w:hAnsiTheme="majorHAnsi"/>
        </w:rPr>
        <w:t xml:space="preserve">vyslovení neplatnosti vykonání státní zkoušky nebo její součásti nebo obhajoby disertační práce </w:t>
      </w:r>
      <w:r w:rsidR="00D31ED1" w:rsidRPr="00071E45">
        <w:rPr>
          <w:rFonts w:asciiTheme="majorHAnsi" w:hAnsiTheme="majorHAnsi"/>
        </w:rPr>
        <w:t>a </w:t>
      </w:r>
      <w:r w:rsidRPr="00071E45">
        <w:rPr>
          <w:rFonts w:asciiTheme="majorHAnsi" w:hAnsiTheme="majorHAnsi"/>
        </w:rPr>
        <w:t xml:space="preserve">pro řízení </w:t>
      </w:r>
      <w:r w:rsidR="00D31ED1" w:rsidRPr="00071E45">
        <w:rPr>
          <w:rFonts w:asciiTheme="majorHAnsi" w:hAnsiTheme="majorHAnsi"/>
        </w:rPr>
        <w:t>o </w:t>
      </w:r>
      <w:r w:rsidRPr="00071E45">
        <w:rPr>
          <w:rFonts w:asciiTheme="majorHAnsi" w:hAnsiTheme="majorHAnsi"/>
        </w:rPr>
        <w:t>vyslovení neplatnosti jmenování docentem na Univerzitě Tomáše Bati</w:t>
      </w:r>
      <w:r w:rsidR="00CB3C5F">
        <w:rPr>
          <w:rFonts w:asciiTheme="majorHAnsi" w:hAnsiTheme="majorHAnsi"/>
        </w:rPr>
        <w:t xml:space="preserve"> ve Zlíně" ze dne 4. dubna 2017</w:t>
      </w:r>
      <w:r w:rsidR="00CB3C5F" w:rsidRPr="00071E45">
        <w:rPr>
          <w:rStyle w:val="Ukotvenpoznmkypodarou"/>
          <w:rFonts w:asciiTheme="majorHAnsi" w:hAnsiTheme="majorHAnsi" w:cs="Times New Roman"/>
        </w:rPr>
        <w:footnoteReference w:id="22"/>
      </w:r>
      <w:r w:rsidR="00CB3C5F" w:rsidRPr="008C6435">
        <w:rPr>
          <w:rFonts w:cs="Times New Roman"/>
        </w:rPr>
        <w:t xml:space="preserve"> </w:t>
      </w:r>
      <w:r w:rsidR="00CB3C5F">
        <w:rPr>
          <w:rFonts w:asciiTheme="majorHAnsi" w:hAnsiTheme="majorHAnsi"/>
        </w:rPr>
        <w:t xml:space="preserve"> a dále o </w:t>
      </w:r>
      <w:r w:rsidR="00CB3C5F" w:rsidRPr="00CB3C5F">
        <w:rPr>
          <w:rFonts w:asciiTheme="minorHAnsi" w:hAnsiTheme="minorHAnsi" w:cstheme="minorHAnsi"/>
          <w:sz w:val="18"/>
          <w:szCs w:val="18"/>
        </w:rPr>
        <w:t>směrnici</w:t>
      </w:r>
      <w:r w:rsidR="00CB3C5F">
        <w:rPr>
          <w:rFonts w:asciiTheme="majorHAnsi" w:hAnsiTheme="majorHAnsi"/>
        </w:rPr>
        <w:t xml:space="preserve"> rektora SR/</w:t>
      </w:r>
      <w:r w:rsidR="00CF71AC">
        <w:rPr>
          <w:rFonts w:asciiTheme="majorHAnsi" w:hAnsiTheme="majorHAnsi"/>
        </w:rPr>
        <w:t>06</w:t>
      </w:r>
      <w:r w:rsidR="00CB3C5F">
        <w:rPr>
          <w:rFonts w:asciiTheme="majorHAnsi" w:hAnsiTheme="majorHAnsi"/>
        </w:rPr>
        <w:t>/20</w:t>
      </w:r>
      <w:r w:rsidR="00CF71AC">
        <w:rPr>
          <w:rFonts w:asciiTheme="majorHAnsi" w:hAnsiTheme="majorHAnsi"/>
        </w:rPr>
        <w:t>24</w:t>
      </w:r>
      <w:r w:rsidR="00CB3C5F">
        <w:rPr>
          <w:rFonts w:asciiTheme="majorHAnsi" w:hAnsiTheme="majorHAnsi"/>
        </w:rPr>
        <w:t xml:space="preserve">  Jednací řád Etické komise UTB.</w:t>
      </w:r>
      <w:r w:rsidR="00CB3C5F">
        <w:rPr>
          <w:rStyle w:val="Znakapoznpodarou"/>
          <w:rFonts w:asciiTheme="majorHAnsi" w:hAnsiTheme="majorHAnsi"/>
        </w:rPr>
        <w:footnoteReference w:id="23"/>
      </w:r>
    </w:p>
    <w:p w14:paraId="50FB51E5" w14:textId="71F06B74" w:rsidR="00295984" w:rsidRPr="00071E45" w:rsidRDefault="00375C46" w:rsidP="003034BC">
      <w:pPr>
        <w:pStyle w:val="Nadpis10"/>
        <w:suppressAutoHyphens/>
        <w:rPr>
          <w:rStyle w:val="Nadpis21"/>
          <w:rFonts w:asciiTheme="majorHAnsi" w:hAnsiTheme="majorHAnsi"/>
          <w:b/>
          <w:color w:val="5B9BD5" w:themeColor="accent1"/>
          <w:sz w:val="32"/>
          <w:shd w:val="clear" w:color="auto" w:fill="auto"/>
        </w:rPr>
      </w:pPr>
      <w:bookmarkStart w:id="7" w:name="bookmark5"/>
      <w:r w:rsidRPr="00071E45">
        <w:rPr>
          <w:rStyle w:val="Nadpis21"/>
          <w:rFonts w:asciiTheme="majorHAnsi" w:hAnsiTheme="majorHAnsi"/>
          <w:b/>
          <w:color w:val="5B9BD5" w:themeColor="accent1"/>
          <w:sz w:val="32"/>
          <w:shd w:val="clear" w:color="auto" w:fill="auto"/>
        </w:rPr>
        <w:lastRenderedPageBreak/>
        <w:t>II. Studijní program</w:t>
      </w:r>
      <w:bookmarkEnd w:id="7"/>
    </w:p>
    <w:p w14:paraId="665AD90C" w14:textId="6AFF80C7" w:rsidR="00DE31A2" w:rsidRPr="003C1388" w:rsidRDefault="00DE31A2" w:rsidP="00DE31A2">
      <w:pPr>
        <w:rPr>
          <w:rFonts w:asciiTheme="majorHAnsi" w:hAnsiTheme="majorHAnsi" w:cstheme="majorHAnsi"/>
          <w:color w:val="auto"/>
        </w:rPr>
      </w:pPr>
      <w:r w:rsidRPr="003C1388">
        <w:rPr>
          <w:rFonts w:asciiTheme="majorHAnsi" w:hAnsiTheme="majorHAnsi" w:cstheme="majorHAnsi"/>
          <w:color w:val="auto"/>
        </w:rPr>
        <w:t>Výuka v</w:t>
      </w:r>
      <w:r w:rsidR="00062182">
        <w:rPr>
          <w:rFonts w:asciiTheme="majorHAnsi" w:hAnsiTheme="majorHAnsi" w:cstheme="majorHAnsi"/>
          <w:color w:val="auto"/>
        </w:rPr>
        <w:t> bakalářském studijním programu</w:t>
      </w:r>
      <w:r w:rsidRPr="003C1388">
        <w:rPr>
          <w:rFonts w:asciiTheme="majorHAnsi" w:hAnsiTheme="majorHAnsi" w:cstheme="majorHAnsi"/>
          <w:color w:val="auto"/>
        </w:rPr>
        <w:t xml:space="preserve"> </w:t>
      </w:r>
      <w:r w:rsidR="00062182">
        <w:rPr>
          <w:rFonts w:asciiTheme="majorHAnsi" w:hAnsiTheme="majorHAnsi" w:cstheme="majorHAnsi"/>
          <w:color w:val="auto"/>
        </w:rPr>
        <w:t>Management rizik</w:t>
      </w:r>
      <w:r w:rsidRPr="003C1388">
        <w:rPr>
          <w:rFonts w:asciiTheme="majorHAnsi" w:hAnsiTheme="majorHAnsi" w:cstheme="majorHAnsi"/>
          <w:color w:val="auto"/>
        </w:rPr>
        <w:t xml:space="preserve">, o jehož </w:t>
      </w:r>
      <w:r w:rsidR="00062182">
        <w:rPr>
          <w:rFonts w:asciiTheme="majorHAnsi" w:hAnsiTheme="majorHAnsi" w:cstheme="majorHAnsi"/>
          <w:color w:val="auto"/>
        </w:rPr>
        <w:t>prodloužení platnosti akreditace</w:t>
      </w:r>
      <w:r w:rsidRPr="003C1388">
        <w:rPr>
          <w:rFonts w:asciiTheme="majorHAnsi" w:hAnsiTheme="majorHAnsi" w:cstheme="majorHAnsi"/>
          <w:color w:val="auto"/>
        </w:rPr>
        <w:t xml:space="preserve"> Fakulta logistiky a krizového řízení žádá, byla zahájena v akademickém roce </w:t>
      </w:r>
      <w:r w:rsidR="00D613E6">
        <w:rPr>
          <w:rFonts w:asciiTheme="majorHAnsi" w:hAnsiTheme="majorHAnsi" w:cstheme="majorHAnsi"/>
          <w:color w:val="auto"/>
        </w:rPr>
        <w:t>2020/2021</w:t>
      </w:r>
      <w:r w:rsidRPr="003C1388">
        <w:rPr>
          <w:rFonts w:asciiTheme="majorHAnsi" w:hAnsiTheme="majorHAnsi" w:cstheme="majorHAnsi"/>
          <w:color w:val="auto"/>
        </w:rPr>
        <w:t>. Od</w:t>
      </w:r>
      <w:r w:rsidR="00D742E0" w:rsidRPr="003C1388">
        <w:rPr>
          <w:rFonts w:asciiTheme="majorHAnsi" w:hAnsiTheme="majorHAnsi" w:cstheme="majorHAnsi"/>
          <w:color w:val="auto"/>
        </w:rPr>
        <w:t> </w:t>
      </w:r>
      <w:r w:rsidRPr="003C1388">
        <w:rPr>
          <w:rFonts w:asciiTheme="majorHAnsi" w:hAnsiTheme="majorHAnsi" w:cstheme="majorHAnsi"/>
          <w:color w:val="auto"/>
        </w:rPr>
        <w:t xml:space="preserve">zahájení výuky v jednotlivých akademických letech byly ke studiu zapsány následující počty studentů: </w:t>
      </w:r>
    </w:p>
    <w:p w14:paraId="284A0E67" w14:textId="77777777" w:rsidR="00D613E6" w:rsidRPr="006179BF" w:rsidRDefault="00D613E6" w:rsidP="006179BF">
      <w:pPr>
        <w:pStyle w:val="Odstavecseseznamem"/>
        <w:numPr>
          <w:ilvl w:val="0"/>
          <w:numId w:val="24"/>
        </w:numPr>
        <w:rPr>
          <w:rFonts w:asciiTheme="majorHAnsi" w:hAnsiTheme="majorHAnsi"/>
          <w:bCs/>
        </w:rPr>
      </w:pPr>
      <w:r w:rsidRPr="006179BF">
        <w:rPr>
          <w:rFonts w:asciiTheme="majorHAnsi" w:hAnsiTheme="majorHAnsi"/>
          <w:bCs/>
        </w:rPr>
        <w:t>AR 2020/2021: prezenční forma – 66, kombinovaná forma – 72</w:t>
      </w:r>
    </w:p>
    <w:p w14:paraId="3C174149" w14:textId="77777777" w:rsidR="00D613E6" w:rsidRPr="006179BF" w:rsidRDefault="00D613E6" w:rsidP="006179BF">
      <w:pPr>
        <w:pStyle w:val="Odstavecseseznamem"/>
        <w:numPr>
          <w:ilvl w:val="0"/>
          <w:numId w:val="24"/>
        </w:numPr>
        <w:rPr>
          <w:rFonts w:asciiTheme="majorHAnsi" w:hAnsiTheme="majorHAnsi"/>
          <w:bCs/>
        </w:rPr>
      </w:pPr>
      <w:r w:rsidRPr="006179BF">
        <w:rPr>
          <w:rFonts w:asciiTheme="majorHAnsi" w:hAnsiTheme="majorHAnsi"/>
          <w:bCs/>
        </w:rPr>
        <w:t>AR 2021/2022: prezenční forma – 46, kombinovaná forma – 98</w:t>
      </w:r>
    </w:p>
    <w:p w14:paraId="63306C60" w14:textId="77777777" w:rsidR="00D613E6" w:rsidRPr="006179BF" w:rsidRDefault="00D613E6" w:rsidP="006179BF">
      <w:pPr>
        <w:pStyle w:val="Odstavecseseznamem"/>
        <w:numPr>
          <w:ilvl w:val="0"/>
          <w:numId w:val="24"/>
        </w:numPr>
        <w:rPr>
          <w:rFonts w:asciiTheme="majorHAnsi" w:hAnsiTheme="majorHAnsi"/>
          <w:bCs/>
        </w:rPr>
      </w:pPr>
      <w:r w:rsidRPr="006179BF">
        <w:rPr>
          <w:rFonts w:asciiTheme="majorHAnsi" w:hAnsiTheme="majorHAnsi"/>
          <w:bCs/>
        </w:rPr>
        <w:t>AR 2022/2023: prezenční forma – 61, kombinovaná forma – 83</w:t>
      </w:r>
    </w:p>
    <w:p w14:paraId="53BA9D6E" w14:textId="77777777" w:rsidR="00D613E6" w:rsidRPr="006179BF" w:rsidRDefault="00D613E6" w:rsidP="006179BF">
      <w:pPr>
        <w:pStyle w:val="Odstavecseseznamem"/>
        <w:numPr>
          <w:ilvl w:val="0"/>
          <w:numId w:val="24"/>
        </w:numPr>
        <w:rPr>
          <w:rFonts w:asciiTheme="majorHAnsi" w:hAnsiTheme="majorHAnsi"/>
          <w:bCs/>
        </w:rPr>
      </w:pPr>
      <w:r w:rsidRPr="006179BF">
        <w:rPr>
          <w:rFonts w:asciiTheme="majorHAnsi" w:hAnsiTheme="majorHAnsi"/>
          <w:bCs/>
        </w:rPr>
        <w:t>AR 2023/2024: prezenční forma – 63, kombinovaná forma – 79</w:t>
      </w:r>
    </w:p>
    <w:p w14:paraId="1458F6CC" w14:textId="2CCEFC43" w:rsidR="00DE31A2" w:rsidRPr="003C1388" w:rsidRDefault="00DE31A2" w:rsidP="00DE31A2">
      <w:pPr>
        <w:rPr>
          <w:rFonts w:asciiTheme="majorHAnsi" w:hAnsiTheme="majorHAnsi" w:cstheme="majorHAnsi"/>
          <w:color w:val="auto"/>
        </w:rPr>
      </w:pPr>
      <w:r w:rsidRPr="003C1388">
        <w:rPr>
          <w:rFonts w:asciiTheme="majorHAnsi" w:hAnsiTheme="majorHAnsi" w:cstheme="majorHAnsi"/>
          <w:color w:val="auto"/>
        </w:rPr>
        <w:t xml:space="preserve">V akademickém roce </w:t>
      </w:r>
      <w:r w:rsidR="00730020">
        <w:rPr>
          <w:rFonts w:asciiTheme="majorHAnsi" w:hAnsiTheme="majorHAnsi" w:cstheme="majorHAnsi"/>
          <w:color w:val="auto"/>
        </w:rPr>
        <w:t>2022/2023</w:t>
      </w:r>
      <w:r w:rsidRPr="003C1388">
        <w:rPr>
          <w:rFonts w:asciiTheme="majorHAnsi" w:hAnsiTheme="majorHAnsi" w:cstheme="majorHAnsi"/>
          <w:color w:val="auto"/>
        </w:rPr>
        <w:t xml:space="preserve"> se uskutečnily poprvé státní závěrečné zkoušky </w:t>
      </w:r>
      <w:r w:rsidR="00730020">
        <w:rPr>
          <w:rFonts w:asciiTheme="majorHAnsi" w:hAnsiTheme="majorHAnsi" w:cstheme="majorHAnsi"/>
          <w:color w:val="auto"/>
        </w:rPr>
        <w:t>a studium úspěšně ukončilo 12 studentů prezenční formy studia a 21 studentů kombinované formy studia.</w:t>
      </w:r>
    </w:p>
    <w:p w14:paraId="008475D7" w14:textId="15CB4CF4" w:rsidR="00DE31A2" w:rsidRPr="00055DEA" w:rsidRDefault="00DE31A2" w:rsidP="00055DEA">
      <w:pPr>
        <w:spacing w:before="240"/>
        <w:rPr>
          <w:rFonts w:asciiTheme="majorHAnsi" w:hAnsiTheme="majorHAnsi" w:cstheme="majorHAnsi"/>
          <w:color w:val="auto"/>
        </w:rPr>
      </w:pPr>
      <w:r w:rsidRPr="00055DEA">
        <w:rPr>
          <w:rFonts w:asciiTheme="majorHAnsi" w:hAnsiTheme="majorHAnsi" w:cstheme="majorHAnsi"/>
          <w:color w:val="auto"/>
        </w:rPr>
        <w:t>Kvalita výuky byla a je pravidelně každoročně vyhodnocována, a to 2x za akademický rok, vždy po zimním a letním semestru. Hodnocení probíhá na základě položek uvedených v systému IS/STAG. Výsledky hodnocení jsou rozeslány děkanům a proděkanům. S výsledky jsou seznámeni akademičtí funkcionáři na poradách proděkanů, kolegiu rektora, AS UTB, RVH UTB, VR UTB.  Na úrovni fakulty je vytvořena zpráva o výsledcích hodnocení (účast, připomínky, hlavní výsledky, další postup a realizace konkrétních opatření).  Výsledky jsou rovněž představeny na kolegiu děkanky, AS FLKŘ, poradách ústavů. Studentům je zasílán e-mail s výslednou souhrnnou zprávou. Na webu fakulty je zveřejněna tisková zpráva. Fakulta uskutečňuje setkání se studenty po jednotlivých studijních programech, na které se diskutují opatření pro zlepšení výuky.</w:t>
      </w:r>
    </w:p>
    <w:p w14:paraId="1FDA62C8" w14:textId="7206F2AD" w:rsidR="00DE31A2" w:rsidRPr="00055DEA" w:rsidRDefault="00DE31A2" w:rsidP="00055DEA">
      <w:pPr>
        <w:spacing w:before="240"/>
        <w:rPr>
          <w:rFonts w:asciiTheme="majorHAnsi" w:hAnsiTheme="majorHAnsi" w:cstheme="majorHAnsi"/>
          <w:color w:val="auto"/>
        </w:rPr>
      </w:pPr>
      <w:r w:rsidRPr="00055DEA">
        <w:rPr>
          <w:rFonts w:asciiTheme="majorHAnsi" w:hAnsiTheme="majorHAnsi" w:cstheme="majorHAnsi"/>
          <w:color w:val="auto"/>
        </w:rPr>
        <w:t>Souhrnné výsledky se doposud pohybovaly nad hodnotou 4 bodů na Likertově hodnotící škále od 1 do 5, kde 5 představuje nejvyšší míru spokojenosti či souhlasu s daným tvrzením. Řada studentů vložila</w:t>
      </w:r>
      <w:r w:rsidR="00C61403" w:rsidRPr="00055DEA">
        <w:rPr>
          <w:rFonts w:asciiTheme="majorHAnsi" w:hAnsiTheme="majorHAnsi" w:cstheme="majorHAnsi"/>
          <w:color w:val="auto"/>
        </w:rPr>
        <w:t xml:space="preserve"> při svém hodnocení</w:t>
      </w:r>
      <w:r w:rsidRPr="00055DEA">
        <w:rPr>
          <w:rFonts w:asciiTheme="majorHAnsi" w:hAnsiTheme="majorHAnsi" w:cstheme="majorHAnsi"/>
          <w:color w:val="auto"/>
        </w:rPr>
        <w:t xml:space="preserve"> k danému předmětu i volný komentář (anonymně i</w:t>
      </w:r>
      <w:r w:rsidR="00D742E0">
        <w:rPr>
          <w:rFonts w:asciiTheme="majorHAnsi" w:hAnsiTheme="majorHAnsi" w:cstheme="majorHAnsi"/>
          <w:color w:val="auto"/>
        </w:rPr>
        <w:t> </w:t>
      </w:r>
      <w:r w:rsidRPr="00055DEA">
        <w:rPr>
          <w:rFonts w:asciiTheme="majorHAnsi" w:hAnsiTheme="majorHAnsi" w:cstheme="majorHAnsi"/>
          <w:color w:val="auto"/>
        </w:rPr>
        <w:t>neanonymně). Nedostatky nebo negativní připomínky studentů</w:t>
      </w:r>
      <w:r w:rsidR="00C61403" w:rsidRPr="00055DEA">
        <w:rPr>
          <w:rFonts w:asciiTheme="majorHAnsi" w:hAnsiTheme="majorHAnsi" w:cstheme="majorHAnsi"/>
          <w:color w:val="auto"/>
        </w:rPr>
        <w:t>,</w:t>
      </w:r>
      <w:r w:rsidRPr="00055DEA">
        <w:rPr>
          <w:rFonts w:asciiTheme="majorHAnsi" w:hAnsiTheme="majorHAnsi" w:cstheme="majorHAnsi"/>
          <w:color w:val="auto"/>
        </w:rPr>
        <w:t xml:space="preserve"> uvedené ve volném komentáři k jednotlivým vyučujícím či danému předmětu</w:t>
      </w:r>
      <w:r w:rsidR="00C61403" w:rsidRPr="00055DEA">
        <w:rPr>
          <w:rFonts w:asciiTheme="majorHAnsi" w:hAnsiTheme="majorHAnsi" w:cstheme="majorHAnsi"/>
          <w:color w:val="auto"/>
        </w:rPr>
        <w:t>,</w:t>
      </w:r>
      <w:r w:rsidRPr="00055DEA">
        <w:rPr>
          <w:rFonts w:asciiTheme="majorHAnsi" w:hAnsiTheme="majorHAnsi" w:cstheme="majorHAnsi"/>
          <w:color w:val="auto"/>
        </w:rPr>
        <w:t xml:space="preserve"> </w:t>
      </w:r>
      <w:r w:rsidR="00C61403" w:rsidRPr="00055DEA">
        <w:rPr>
          <w:rFonts w:asciiTheme="majorHAnsi" w:hAnsiTheme="majorHAnsi" w:cstheme="majorHAnsi"/>
          <w:color w:val="auto"/>
        </w:rPr>
        <w:t xml:space="preserve">jsou </w:t>
      </w:r>
      <w:r w:rsidRPr="00055DEA">
        <w:rPr>
          <w:rFonts w:asciiTheme="majorHAnsi" w:hAnsiTheme="majorHAnsi" w:cstheme="majorHAnsi"/>
          <w:color w:val="auto"/>
        </w:rPr>
        <w:t>projedná</w:t>
      </w:r>
      <w:r w:rsidR="00C61403" w:rsidRPr="00055DEA">
        <w:rPr>
          <w:rFonts w:asciiTheme="majorHAnsi" w:hAnsiTheme="majorHAnsi" w:cstheme="majorHAnsi"/>
          <w:color w:val="auto"/>
        </w:rPr>
        <w:t>vány</w:t>
      </w:r>
      <w:r w:rsidRPr="00055DEA">
        <w:rPr>
          <w:rFonts w:asciiTheme="majorHAnsi" w:hAnsiTheme="majorHAnsi" w:cstheme="majorHAnsi"/>
          <w:color w:val="auto"/>
        </w:rPr>
        <w:t xml:space="preserve"> formou individuálních pohovorů. Ředitelé ústavů prováděli</w:t>
      </w:r>
      <w:r w:rsidR="00C61403" w:rsidRPr="00055DEA">
        <w:rPr>
          <w:rFonts w:asciiTheme="majorHAnsi" w:hAnsiTheme="majorHAnsi" w:cstheme="majorHAnsi"/>
          <w:color w:val="auto"/>
        </w:rPr>
        <w:t xml:space="preserve"> a provádějí</w:t>
      </w:r>
      <w:r w:rsidRPr="00055DEA">
        <w:rPr>
          <w:rFonts w:asciiTheme="majorHAnsi" w:hAnsiTheme="majorHAnsi" w:cstheme="majorHAnsi"/>
          <w:color w:val="auto"/>
        </w:rPr>
        <w:t xml:space="preserve"> kontrolu kvality výuky dotčených zaměstnanců a </w:t>
      </w:r>
      <w:r w:rsidR="00C61403" w:rsidRPr="00055DEA">
        <w:rPr>
          <w:rFonts w:asciiTheme="majorHAnsi" w:hAnsiTheme="majorHAnsi" w:cstheme="majorHAnsi"/>
          <w:color w:val="auto"/>
        </w:rPr>
        <w:t>jsou</w:t>
      </w:r>
      <w:r w:rsidRPr="00055DEA">
        <w:rPr>
          <w:rFonts w:asciiTheme="majorHAnsi" w:hAnsiTheme="majorHAnsi" w:cstheme="majorHAnsi"/>
          <w:color w:val="auto"/>
        </w:rPr>
        <w:t xml:space="preserve"> přijata nápravná opatření. Výsledky hodnocení akademických pracovníků jsou zobrazeny v jejich kariérním hodnocení ze strany ředitele ústavu, který je zároveň garantem studijního programu. V případě stížnosti na koncepci vyučovaného předmětu </w:t>
      </w:r>
      <w:r w:rsidR="00C61403" w:rsidRPr="00055DEA">
        <w:rPr>
          <w:rFonts w:asciiTheme="majorHAnsi" w:hAnsiTheme="majorHAnsi" w:cstheme="majorHAnsi"/>
          <w:color w:val="auto"/>
        </w:rPr>
        <w:t>je při řešení stížnosti</w:t>
      </w:r>
      <w:r w:rsidRPr="00055DEA">
        <w:rPr>
          <w:rFonts w:asciiTheme="majorHAnsi" w:hAnsiTheme="majorHAnsi" w:cstheme="majorHAnsi"/>
          <w:color w:val="auto"/>
        </w:rPr>
        <w:t xml:space="preserve"> důraz kladen na to, aby předmět studenta obohatil o nové poznatky a postoje.</w:t>
      </w:r>
    </w:p>
    <w:p w14:paraId="71516AF4" w14:textId="286B1E82" w:rsidR="00DE31A2" w:rsidRPr="00AC7EC0" w:rsidRDefault="00C61403" w:rsidP="00943DB3">
      <w:pPr>
        <w:spacing w:before="120" w:after="120"/>
        <w:rPr>
          <w:rFonts w:asciiTheme="majorHAnsi" w:hAnsiTheme="majorHAnsi" w:cstheme="majorHAnsi"/>
          <w:color w:val="auto"/>
        </w:rPr>
      </w:pPr>
      <w:r w:rsidRPr="00AC7EC0">
        <w:rPr>
          <w:rFonts w:asciiTheme="majorHAnsi" w:hAnsiTheme="majorHAnsi" w:cstheme="majorHAnsi"/>
          <w:color w:val="auto"/>
        </w:rPr>
        <w:lastRenderedPageBreak/>
        <w:t xml:space="preserve">Při přípravě </w:t>
      </w:r>
      <w:r w:rsidR="0093043D">
        <w:rPr>
          <w:rFonts w:asciiTheme="majorHAnsi" w:hAnsiTheme="majorHAnsi" w:cstheme="majorHAnsi"/>
          <w:color w:val="auto"/>
        </w:rPr>
        <w:t>žádosti o prodloužení akreditace</w:t>
      </w:r>
      <w:r w:rsidRPr="00AC7EC0">
        <w:rPr>
          <w:rFonts w:asciiTheme="majorHAnsi" w:hAnsiTheme="majorHAnsi" w:cstheme="majorHAnsi"/>
          <w:color w:val="auto"/>
        </w:rPr>
        <w:t xml:space="preserve"> studijního programu fakulta vycházela ze zkušeností z jeho stávající realizace, hodnocení studentů a akademických pracovníků a vývoje oblasti bezpečnosti v předchozích let</w:t>
      </w:r>
      <w:r w:rsidR="00D613E6" w:rsidRPr="00AC7EC0">
        <w:rPr>
          <w:rFonts w:asciiTheme="majorHAnsi" w:hAnsiTheme="majorHAnsi" w:cstheme="majorHAnsi"/>
          <w:color w:val="auto"/>
        </w:rPr>
        <w:t>ech</w:t>
      </w:r>
      <w:r w:rsidRPr="00AC7EC0">
        <w:rPr>
          <w:rFonts w:asciiTheme="majorHAnsi" w:hAnsiTheme="majorHAnsi" w:cstheme="majorHAnsi"/>
          <w:color w:val="auto"/>
        </w:rPr>
        <w:t>, včetně změn v požadavcích na absolventy bezpečnostních oborů.</w:t>
      </w:r>
    </w:p>
    <w:p w14:paraId="505FC8F2" w14:textId="32908F5C" w:rsidR="00AC7EC0" w:rsidRDefault="00AC7EC0" w:rsidP="004F66EC">
      <w:pPr>
        <w:spacing w:after="240"/>
        <w:rPr>
          <w:rFonts w:asciiTheme="majorHAnsi" w:hAnsiTheme="majorHAnsi" w:cstheme="majorHAnsi"/>
          <w:color w:val="auto"/>
        </w:rPr>
      </w:pPr>
      <w:r>
        <w:rPr>
          <w:rFonts w:asciiTheme="majorHAnsi" w:hAnsiTheme="majorHAnsi" w:cstheme="majorHAnsi"/>
          <w:color w:val="auto"/>
        </w:rPr>
        <w:t xml:space="preserve">Nejzásadnější změnou oproti původní akreditaci bylo vytvoření dvou specializací v rámci studijního programu. Tato změna reflektuje potřebu odlišit v rámci studijního programu řízení rizik ve veřejné správě, kde jsou uplatňovány některé specifické přístupy, např. posuzování rizik území nebo využití geografických informačních systémů při řízení rizik, od managementu rizik v podnikové sféře. Do specializace </w:t>
      </w:r>
      <w:r w:rsidRPr="00AC7EC0">
        <w:rPr>
          <w:rFonts w:asciiTheme="majorHAnsi" w:hAnsiTheme="majorHAnsi" w:cstheme="majorHAnsi"/>
          <w:i/>
          <w:iCs/>
          <w:color w:val="auto"/>
        </w:rPr>
        <w:t>Řízení rizik ve veřejné správě</w:t>
      </w:r>
      <w:r>
        <w:rPr>
          <w:rFonts w:asciiTheme="majorHAnsi" w:hAnsiTheme="majorHAnsi" w:cstheme="majorHAnsi"/>
          <w:color w:val="auto"/>
        </w:rPr>
        <w:t xml:space="preserve"> byly proto zařazeny studijní předměty, jejichž absolvováním získají studenti znalosti a dovednosti v oblasti využití geografických informačních systémů při posuzování rizik území,</w:t>
      </w:r>
      <w:r w:rsidR="00B37B25">
        <w:rPr>
          <w:rFonts w:asciiTheme="majorHAnsi" w:hAnsiTheme="majorHAnsi" w:cstheme="majorHAnsi"/>
          <w:color w:val="auto"/>
        </w:rPr>
        <w:t xml:space="preserve"> územního plánování, analýzy dat nebo aplikované informatiky. Specializace </w:t>
      </w:r>
      <w:r w:rsidR="00B37B25" w:rsidRPr="00B37B25">
        <w:rPr>
          <w:rFonts w:asciiTheme="majorHAnsi" w:hAnsiTheme="majorHAnsi" w:cstheme="majorHAnsi"/>
          <w:i/>
          <w:iCs/>
          <w:color w:val="auto"/>
        </w:rPr>
        <w:t>Bezpečnost provozu</w:t>
      </w:r>
      <w:r w:rsidR="00B37B25">
        <w:rPr>
          <w:rFonts w:asciiTheme="majorHAnsi" w:hAnsiTheme="majorHAnsi" w:cstheme="majorHAnsi"/>
          <w:color w:val="auto"/>
        </w:rPr>
        <w:t xml:space="preserve"> je naproti tomu zaměřena na řízení rizik v podnikové sféře a zahrnuje proto studijní předměty zaměřené na oblast bezpečnosti a ochrany zdraví při práci, ergonomie, bezpečnosti strojních zařízení, řízení finančních rizik, řízení lidských zdrojů </w:t>
      </w:r>
      <w:r w:rsidR="004B29A0">
        <w:rPr>
          <w:rFonts w:asciiTheme="majorHAnsi" w:hAnsiTheme="majorHAnsi" w:cstheme="majorHAnsi"/>
          <w:color w:val="auto"/>
        </w:rPr>
        <w:t>a další.</w:t>
      </w:r>
    </w:p>
    <w:p w14:paraId="0F3A67F1" w14:textId="69DFCAC6" w:rsidR="00251045" w:rsidRDefault="008C2AAA" w:rsidP="004F66EC">
      <w:pPr>
        <w:spacing w:after="240"/>
        <w:rPr>
          <w:rFonts w:asciiTheme="majorHAnsi" w:hAnsiTheme="majorHAnsi" w:cstheme="majorHAnsi"/>
          <w:color w:val="auto"/>
        </w:rPr>
      </w:pPr>
      <w:r w:rsidRPr="00AC7EC0">
        <w:rPr>
          <w:rFonts w:asciiTheme="majorHAnsi" w:hAnsiTheme="majorHAnsi" w:cstheme="majorHAnsi"/>
          <w:color w:val="auto"/>
        </w:rPr>
        <w:t xml:space="preserve">Další významnou změnou je </w:t>
      </w:r>
      <w:r w:rsidR="00864AE7">
        <w:rPr>
          <w:rFonts w:asciiTheme="majorHAnsi" w:hAnsiTheme="majorHAnsi" w:cstheme="majorHAnsi"/>
          <w:color w:val="auto"/>
        </w:rPr>
        <w:t>zařazení nových studijních</w:t>
      </w:r>
      <w:r w:rsidR="00B37B25">
        <w:rPr>
          <w:rFonts w:asciiTheme="majorHAnsi" w:hAnsiTheme="majorHAnsi" w:cstheme="majorHAnsi"/>
          <w:color w:val="auto"/>
        </w:rPr>
        <w:t xml:space="preserve"> předmětů </w:t>
      </w:r>
      <w:r w:rsidR="00864AE7">
        <w:rPr>
          <w:rFonts w:asciiTheme="majorHAnsi" w:hAnsiTheme="majorHAnsi" w:cstheme="majorHAnsi"/>
          <w:color w:val="auto"/>
        </w:rPr>
        <w:t xml:space="preserve">ve vztahu k tematickým okruhům </w:t>
      </w:r>
      <w:r w:rsidR="004240BD" w:rsidRPr="00AC7EC0">
        <w:rPr>
          <w:rFonts w:asciiTheme="majorHAnsi" w:hAnsiTheme="majorHAnsi" w:cstheme="majorHAnsi"/>
          <w:color w:val="auto"/>
        </w:rPr>
        <w:t xml:space="preserve">v souladu s požadavky Ministerstva vnitra na studijní programy vysokých škol se zaměřením na ochranu obyvatelstva a krizové řízení (Modul II) dle aktuální </w:t>
      </w:r>
      <w:r w:rsidR="004240BD" w:rsidRPr="00AC7EC0">
        <w:rPr>
          <w:rFonts w:asciiTheme="majorHAnsi" w:hAnsiTheme="majorHAnsi" w:cstheme="majorHAnsi"/>
          <w:i/>
          <w:iCs/>
          <w:color w:val="auto"/>
        </w:rPr>
        <w:t>Metodiky pro tvorbu studijních programů vysokých škol v oblasti bezpečnosti České republiky v působnosti Ministerstva vnitra</w:t>
      </w:r>
      <w:r w:rsidR="00415578" w:rsidRPr="00AC7EC0">
        <w:rPr>
          <w:rFonts w:asciiTheme="majorHAnsi" w:hAnsiTheme="majorHAnsi" w:cstheme="majorHAnsi"/>
          <w:color w:val="auto"/>
        </w:rPr>
        <w:t xml:space="preserve">, kde jsou tato témata považována za tzv. Společné minimum. </w:t>
      </w:r>
      <w:r w:rsidR="00864AE7">
        <w:rPr>
          <w:rFonts w:asciiTheme="majorHAnsi" w:hAnsiTheme="majorHAnsi" w:cstheme="majorHAnsi"/>
          <w:color w:val="auto"/>
        </w:rPr>
        <w:t xml:space="preserve">V původní akreditaci byly ve vztahu k těmto studijním okruhům vyučovány pouze povinné předměty </w:t>
      </w:r>
      <w:r w:rsidR="00864AE7" w:rsidRPr="00864AE7">
        <w:rPr>
          <w:rFonts w:asciiTheme="majorHAnsi" w:hAnsiTheme="majorHAnsi" w:cstheme="majorHAnsi"/>
          <w:i/>
          <w:iCs/>
          <w:color w:val="auto"/>
        </w:rPr>
        <w:t>Krizový management a bezpečnostní systém ČR</w:t>
      </w:r>
      <w:r w:rsidR="00864AE7" w:rsidRPr="00C07F93">
        <w:rPr>
          <w:rFonts w:asciiTheme="majorHAnsi" w:hAnsiTheme="majorHAnsi" w:cstheme="majorHAnsi"/>
          <w:color w:val="auto"/>
        </w:rPr>
        <w:t xml:space="preserve">, </w:t>
      </w:r>
      <w:r w:rsidR="00C07F93">
        <w:rPr>
          <w:rFonts w:asciiTheme="majorHAnsi" w:hAnsiTheme="majorHAnsi" w:cstheme="majorHAnsi"/>
          <w:i/>
          <w:iCs/>
          <w:color w:val="auto"/>
        </w:rPr>
        <w:t>Krizové plánování</w:t>
      </w:r>
      <w:r w:rsidR="00C07F93" w:rsidRPr="00C07F93">
        <w:rPr>
          <w:rFonts w:asciiTheme="majorHAnsi" w:hAnsiTheme="majorHAnsi" w:cstheme="majorHAnsi"/>
          <w:color w:val="auto"/>
        </w:rPr>
        <w:t>,</w:t>
      </w:r>
      <w:r w:rsidR="00C07F93">
        <w:rPr>
          <w:rFonts w:asciiTheme="majorHAnsi" w:hAnsiTheme="majorHAnsi" w:cstheme="majorHAnsi"/>
          <w:i/>
          <w:iCs/>
          <w:color w:val="auto"/>
        </w:rPr>
        <w:t xml:space="preserve"> </w:t>
      </w:r>
      <w:r w:rsidR="00864AE7" w:rsidRPr="00864AE7">
        <w:rPr>
          <w:rFonts w:asciiTheme="majorHAnsi" w:hAnsiTheme="majorHAnsi" w:cstheme="majorHAnsi"/>
          <w:i/>
          <w:iCs/>
          <w:color w:val="auto"/>
        </w:rPr>
        <w:t>Ochrana obyvatelstva a IZS</w:t>
      </w:r>
      <w:r w:rsidR="00864AE7" w:rsidRPr="00FE543A">
        <w:rPr>
          <w:rFonts w:asciiTheme="majorHAnsi" w:hAnsiTheme="majorHAnsi" w:cstheme="majorHAnsi"/>
          <w:i/>
          <w:iCs/>
          <w:color w:val="auto"/>
        </w:rPr>
        <w:t xml:space="preserve">, </w:t>
      </w:r>
      <w:r w:rsidR="00251045">
        <w:rPr>
          <w:rFonts w:asciiTheme="majorHAnsi" w:hAnsiTheme="majorHAnsi" w:cstheme="majorHAnsi"/>
          <w:i/>
          <w:iCs/>
          <w:color w:val="auto"/>
        </w:rPr>
        <w:t xml:space="preserve">Procesy hodnocení a ovládání rizik, </w:t>
      </w:r>
      <w:r w:rsidR="00864AE7" w:rsidRPr="00864AE7">
        <w:rPr>
          <w:rFonts w:asciiTheme="majorHAnsi" w:hAnsiTheme="majorHAnsi" w:cstheme="majorHAnsi"/>
          <w:i/>
          <w:iCs/>
          <w:color w:val="auto"/>
        </w:rPr>
        <w:t>Provozní havárie a jejich prevence</w:t>
      </w:r>
      <w:r w:rsidR="00FE543A" w:rsidRPr="00FE543A">
        <w:rPr>
          <w:rFonts w:asciiTheme="majorHAnsi" w:hAnsiTheme="majorHAnsi" w:cstheme="majorHAnsi"/>
          <w:i/>
          <w:iCs/>
          <w:color w:val="auto"/>
        </w:rPr>
        <w:t xml:space="preserve">, </w:t>
      </w:r>
      <w:r w:rsidR="00864AE7" w:rsidRPr="00864AE7">
        <w:rPr>
          <w:rFonts w:asciiTheme="majorHAnsi" w:hAnsiTheme="majorHAnsi" w:cstheme="majorHAnsi"/>
          <w:i/>
          <w:iCs/>
          <w:color w:val="auto"/>
        </w:rPr>
        <w:t>Bezpečnost a ochrana objektů a osob</w:t>
      </w:r>
      <w:r w:rsidR="00C07F93">
        <w:rPr>
          <w:rFonts w:asciiTheme="majorHAnsi" w:hAnsiTheme="majorHAnsi" w:cstheme="majorHAnsi"/>
          <w:i/>
          <w:iCs/>
          <w:color w:val="auto"/>
        </w:rPr>
        <w:t>,</w:t>
      </w:r>
      <w:r w:rsidR="00FE543A">
        <w:rPr>
          <w:rFonts w:asciiTheme="majorHAnsi" w:hAnsiTheme="majorHAnsi" w:cstheme="majorHAnsi"/>
          <w:i/>
          <w:iCs/>
          <w:color w:val="auto"/>
        </w:rPr>
        <w:t xml:space="preserve"> Ekonomika krizových situací</w:t>
      </w:r>
      <w:r w:rsidR="00C07F93">
        <w:rPr>
          <w:rFonts w:asciiTheme="majorHAnsi" w:hAnsiTheme="majorHAnsi" w:cstheme="majorHAnsi"/>
          <w:color w:val="auto"/>
        </w:rPr>
        <w:t xml:space="preserve"> a </w:t>
      </w:r>
      <w:r w:rsidR="00C07F93" w:rsidRPr="00C07F93">
        <w:rPr>
          <w:rFonts w:asciiTheme="majorHAnsi" w:hAnsiTheme="majorHAnsi" w:cstheme="majorHAnsi"/>
          <w:i/>
          <w:iCs/>
          <w:color w:val="auto"/>
        </w:rPr>
        <w:t xml:space="preserve">Veřejné právo a </w:t>
      </w:r>
      <w:r w:rsidR="00C07F93">
        <w:rPr>
          <w:rFonts w:asciiTheme="majorHAnsi" w:hAnsiTheme="majorHAnsi" w:cstheme="majorHAnsi"/>
          <w:i/>
          <w:iCs/>
          <w:color w:val="auto"/>
        </w:rPr>
        <w:t xml:space="preserve">základní </w:t>
      </w:r>
      <w:r w:rsidR="00C07F93" w:rsidRPr="00C07F93">
        <w:rPr>
          <w:rFonts w:asciiTheme="majorHAnsi" w:hAnsiTheme="majorHAnsi" w:cstheme="majorHAnsi"/>
          <w:i/>
          <w:iCs/>
          <w:color w:val="auto"/>
        </w:rPr>
        <w:t>související předpisy</w:t>
      </w:r>
      <w:r w:rsidR="00C07F93">
        <w:rPr>
          <w:rFonts w:asciiTheme="majorHAnsi" w:hAnsiTheme="majorHAnsi" w:cstheme="majorHAnsi"/>
          <w:color w:val="auto"/>
        </w:rPr>
        <w:t>.</w:t>
      </w:r>
      <w:r w:rsidR="00FE543A">
        <w:rPr>
          <w:rFonts w:asciiTheme="majorHAnsi" w:hAnsiTheme="majorHAnsi" w:cstheme="majorHAnsi"/>
          <w:color w:val="auto"/>
        </w:rPr>
        <w:t xml:space="preserve"> </w:t>
      </w:r>
      <w:r w:rsidR="00251045">
        <w:rPr>
          <w:rFonts w:asciiTheme="majorHAnsi" w:hAnsiTheme="majorHAnsi" w:cstheme="majorHAnsi"/>
          <w:color w:val="auto"/>
        </w:rPr>
        <w:t>Jejich č</w:t>
      </w:r>
      <w:r w:rsidR="00FE543A">
        <w:rPr>
          <w:rFonts w:asciiTheme="majorHAnsi" w:hAnsiTheme="majorHAnsi" w:cstheme="majorHAnsi"/>
          <w:color w:val="auto"/>
        </w:rPr>
        <w:t>asová dotace</w:t>
      </w:r>
      <w:r w:rsidR="00251045">
        <w:rPr>
          <w:rFonts w:asciiTheme="majorHAnsi" w:hAnsiTheme="majorHAnsi" w:cstheme="majorHAnsi"/>
          <w:color w:val="auto"/>
        </w:rPr>
        <w:t xml:space="preserve"> těchto předmětů</w:t>
      </w:r>
      <w:r w:rsidR="00FE543A">
        <w:rPr>
          <w:rFonts w:asciiTheme="majorHAnsi" w:hAnsiTheme="majorHAnsi" w:cstheme="majorHAnsi"/>
          <w:color w:val="auto"/>
        </w:rPr>
        <w:t xml:space="preserve"> ani </w:t>
      </w:r>
      <w:r w:rsidR="00251045">
        <w:rPr>
          <w:rFonts w:asciiTheme="majorHAnsi" w:hAnsiTheme="majorHAnsi" w:cstheme="majorHAnsi"/>
          <w:color w:val="auto"/>
        </w:rPr>
        <w:t xml:space="preserve">vyučovaná témata neodpovídala aktuálním dle </w:t>
      </w:r>
      <w:r w:rsidR="00251045" w:rsidRPr="00AC7EC0">
        <w:rPr>
          <w:rFonts w:asciiTheme="majorHAnsi" w:hAnsiTheme="majorHAnsi" w:cstheme="majorHAnsi"/>
          <w:i/>
          <w:iCs/>
          <w:color w:val="auto"/>
        </w:rPr>
        <w:t>Metodiky pro tvorbu studijních programů vysokých škol v oblasti bezpečnosti České republiky v působnosti Ministerstva vnitra</w:t>
      </w:r>
      <w:r w:rsidR="00251045" w:rsidRPr="00251045">
        <w:rPr>
          <w:rFonts w:asciiTheme="majorHAnsi" w:hAnsiTheme="majorHAnsi" w:cstheme="majorHAnsi"/>
          <w:color w:val="auto"/>
        </w:rPr>
        <w:t>.</w:t>
      </w:r>
      <w:r w:rsidR="00251045">
        <w:rPr>
          <w:rFonts w:asciiTheme="majorHAnsi" w:hAnsiTheme="majorHAnsi" w:cstheme="majorHAnsi"/>
          <w:color w:val="auto"/>
        </w:rPr>
        <w:t xml:space="preserve"> Z tohoto důvodu byl provedeny níže uvedené změny: </w:t>
      </w:r>
    </w:p>
    <w:p w14:paraId="6B8FE4FC" w14:textId="58BB7D7D" w:rsidR="00251045" w:rsidRDefault="00251045" w:rsidP="004F66EC">
      <w:pPr>
        <w:spacing w:after="240"/>
        <w:rPr>
          <w:rFonts w:asciiTheme="majorHAnsi" w:hAnsiTheme="majorHAnsi" w:cstheme="majorHAnsi"/>
          <w:color w:val="auto"/>
        </w:rPr>
      </w:pPr>
      <w:r>
        <w:rPr>
          <w:rFonts w:asciiTheme="majorHAnsi" w:hAnsiTheme="majorHAnsi" w:cstheme="majorHAnsi"/>
          <w:color w:val="auto"/>
        </w:rPr>
        <w:t xml:space="preserve">1. Předmět </w:t>
      </w:r>
      <w:r w:rsidRPr="00251045">
        <w:rPr>
          <w:rFonts w:asciiTheme="majorHAnsi" w:hAnsiTheme="majorHAnsi" w:cstheme="majorHAnsi"/>
          <w:i/>
          <w:iCs/>
          <w:color w:val="auto"/>
        </w:rPr>
        <w:t>Ochrana obyvatelstva a IZS</w:t>
      </w:r>
      <w:r>
        <w:rPr>
          <w:rFonts w:asciiTheme="majorHAnsi" w:hAnsiTheme="majorHAnsi" w:cstheme="majorHAnsi"/>
          <w:color w:val="auto"/>
        </w:rPr>
        <w:t xml:space="preserve"> </w:t>
      </w:r>
      <w:r w:rsidR="004B29A0">
        <w:rPr>
          <w:rFonts w:asciiTheme="majorHAnsi" w:hAnsiTheme="majorHAnsi" w:cstheme="majorHAnsi"/>
          <w:color w:val="auto"/>
        </w:rPr>
        <w:t xml:space="preserve">byl </w:t>
      </w:r>
      <w:r>
        <w:rPr>
          <w:rFonts w:asciiTheme="majorHAnsi" w:hAnsiTheme="majorHAnsi" w:cstheme="majorHAnsi"/>
          <w:color w:val="auto"/>
        </w:rPr>
        <w:t xml:space="preserve">nahrazen povinnými studijními předměty </w:t>
      </w:r>
      <w:r w:rsidRPr="00251045">
        <w:rPr>
          <w:rFonts w:asciiTheme="majorHAnsi" w:hAnsiTheme="majorHAnsi" w:cstheme="majorHAnsi"/>
          <w:i/>
          <w:iCs/>
          <w:color w:val="auto"/>
        </w:rPr>
        <w:t>Ochrana obyvatelstva I</w:t>
      </w:r>
      <w:r>
        <w:rPr>
          <w:rFonts w:asciiTheme="majorHAnsi" w:hAnsiTheme="majorHAnsi" w:cstheme="majorHAnsi"/>
          <w:color w:val="auto"/>
        </w:rPr>
        <w:t>. a </w:t>
      </w:r>
      <w:r w:rsidRPr="00251045">
        <w:rPr>
          <w:rFonts w:asciiTheme="majorHAnsi" w:hAnsiTheme="majorHAnsi" w:cstheme="majorHAnsi"/>
          <w:i/>
          <w:iCs/>
          <w:color w:val="auto"/>
        </w:rPr>
        <w:t>Integrovaný záchranný systém I</w:t>
      </w:r>
      <w:r>
        <w:rPr>
          <w:rFonts w:asciiTheme="majorHAnsi" w:hAnsiTheme="majorHAnsi" w:cstheme="majorHAnsi"/>
          <w:color w:val="auto"/>
        </w:rPr>
        <w:t xml:space="preserve">. V rámci specializace </w:t>
      </w:r>
      <w:r w:rsidRPr="00251045">
        <w:rPr>
          <w:rFonts w:asciiTheme="majorHAnsi" w:hAnsiTheme="majorHAnsi" w:cstheme="majorHAnsi"/>
          <w:i/>
          <w:iCs/>
          <w:color w:val="auto"/>
        </w:rPr>
        <w:t xml:space="preserve">Řízení rizik ve veřejné </w:t>
      </w:r>
      <w:r w:rsidRPr="00251045">
        <w:rPr>
          <w:rFonts w:asciiTheme="majorHAnsi" w:hAnsiTheme="majorHAnsi" w:cstheme="majorHAnsi"/>
          <w:i/>
          <w:iCs/>
          <w:color w:val="auto"/>
        </w:rPr>
        <w:lastRenderedPageBreak/>
        <w:t>správě</w:t>
      </w:r>
      <w:r>
        <w:rPr>
          <w:rFonts w:asciiTheme="majorHAnsi" w:hAnsiTheme="majorHAnsi" w:cstheme="majorHAnsi"/>
          <w:color w:val="auto"/>
        </w:rPr>
        <w:t xml:space="preserve"> byly mezi povinně volitelně předměty zařazeny rovněž </w:t>
      </w:r>
      <w:r w:rsidRPr="00251045">
        <w:rPr>
          <w:rFonts w:asciiTheme="majorHAnsi" w:hAnsiTheme="majorHAnsi" w:cstheme="majorHAnsi"/>
          <w:i/>
          <w:iCs/>
          <w:color w:val="auto"/>
        </w:rPr>
        <w:t>Ochrana obyvatelstva I</w:t>
      </w:r>
      <w:r>
        <w:rPr>
          <w:rFonts w:asciiTheme="majorHAnsi" w:hAnsiTheme="majorHAnsi" w:cstheme="majorHAnsi"/>
          <w:i/>
          <w:iCs/>
          <w:color w:val="auto"/>
        </w:rPr>
        <w:t>I</w:t>
      </w:r>
      <w:r>
        <w:rPr>
          <w:rFonts w:asciiTheme="majorHAnsi" w:hAnsiTheme="majorHAnsi" w:cstheme="majorHAnsi"/>
          <w:color w:val="auto"/>
        </w:rPr>
        <w:t>. a </w:t>
      </w:r>
      <w:r w:rsidRPr="00251045">
        <w:rPr>
          <w:rFonts w:asciiTheme="majorHAnsi" w:hAnsiTheme="majorHAnsi" w:cstheme="majorHAnsi"/>
          <w:i/>
          <w:iCs/>
          <w:color w:val="auto"/>
        </w:rPr>
        <w:t>Integrovaný záchranný systém I</w:t>
      </w:r>
      <w:r>
        <w:rPr>
          <w:rFonts w:asciiTheme="majorHAnsi" w:hAnsiTheme="majorHAnsi" w:cstheme="majorHAnsi"/>
          <w:i/>
          <w:iCs/>
          <w:color w:val="auto"/>
        </w:rPr>
        <w:t>I</w:t>
      </w:r>
      <w:r>
        <w:rPr>
          <w:rFonts w:asciiTheme="majorHAnsi" w:hAnsiTheme="majorHAnsi" w:cstheme="majorHAnsi"/>
          <w:color w:val="auto"/>
        </w:rPr>
        <w:t>.</w:t>
      </w:r>
    </w:p>
    <w:p w14:paraId="138B6AD8" w14:textId="23E8C241" w:rsidR="00853EE0" w:rsidRDefault="00251045" w:rsidP="004F66EC">
      <w:pPr>
        <w:spacing w:after="240"/>
        <w:rPr>
          <w:rFonts w:asciiTheme="majorHAnsi" w:hAnsiTheme="majorHAnsi" w:cstheme="majorHAnsi"/>
          <w:i/>
          <w:iCs/>
          <w:color w:val="auto"/>
        </w:rPr>
      </w:pPr>
      <w:r>
        <w:rPr>
          <w:rFonts w:asciiTheme="majorHAnsi" w:hAnsiTheme="majorHAnsi" w:cstheme="majorHAnsi"/>
          <w:color w:val="auto"/>
        </w:rPr>
        <w:t xml:space="preserve">2. Předmět </w:t>
      </w:r>
      <w:r>
        <w:rPr>
          <w:rFonts w:asciiTheme="majorHAnsi" w:hAnsiTheme="majorHAnsi" w:cstheme="majorHAnsi"/>
          <w:i/>
          <w:iCs/>
          <w:color w:val="auto"/>
        </w:rPr>
        <w:t>Procesy hodnocení a ovládání rizik</w:t>
      </w:r>
      <w:r>
        <w:rPr>
          <w:rFonts w:asciiTheme="majorHAnsi" w:hAnsiTheme="majorHAnsi" w:cstheme="majorHAnsi"/>
          <w:color w:val="auto"/>
        </w:rPr>
        <w:t xml:space="preserve"> byl nahrazen povinnými studijními předměty </w:t>
      </w:r>
      <w:r w:rsidRPr="00251045">
        <w:rPr>
          <w:rFonts w:asciiTheme="majorHAnsi" w:hAnsiTheme="majorHAnsi" w:cstheme="majorHAnsi"/>
          <w:i/>
          <w:iCs/>
          <w:color w:val="auto"/>
        </w:rPr>
        <w:t>Řízení rizik I.</w:t>
      </w:r>
      <w:r w:rsidR="00B651BC">
        <w:rPr>
          <w:rFonts w:asciiTheme="majorHAnsi" w:hAnsiTheme="majorHAnsi" w:cstheme="majorHAnsi"/>
          <w:color w:val="auto"/>
        </w:rPr>
        <w:t xml:space="preserve">, </w:t>
      </w:r>
      <w:r w:rsidRPr="00251045">
        <w:rPr>
          <w:rFonts w:asciiTheme="majorHAnsi" w:hAnsiTheme="majorHAnsi" w:cstheme="majorHAnsi"/>
          <w:i/>
          <w:iCs/>
          <w:color w:val="auto"/>
        </w:rPr>
        <w:t>Řízení rizik II.</w:t>
      </w:r>
      <w:r w:rsidR="00B651BC">
        <w:rPr>
          <w:rFonts w:asciiTheme="majorHAnsi" w:hAnsiTheme="majorHAnsi" w:cstheme="majorHAnsi"/>
          <w:i/>
          <w:iCs/>
          <w:color w:val="auto"/>
        </w:rPr>
        <w:t xml:space="preserve"> </w:t>
      </w:r>
      <w:r w:rsidR="00B651BC" w:rsidRPr="00B651BC">
        <w:rPr>
          <w:rFonts w:asciiTheme="majorHAnsi" w:hAnsiTheme="majorHAnsi" w:cstheme="majorHAnsi"/>
          <w:color w:val="auto"/>
        </w:rPr>
        <w:t xml:space="preserve">a </w:t>
      </w:r>
      <w:r w:rsidR="00B651BC">
        <w:rPr>
          <w:rFonts w:asciiTheme="majorHAnsi" w:hAnsiTheme="majorHAnsi" w:cstheme="majorHAnsi"/>
          <w:i/>
          <w:iCs/>
          <w:color w:val="auto"/>
        </w:rPr>
        <w:t>Rozhodování za rizika a nejistoty.</w:t>
      </w:r>
    </w:p>
    <w:p w14:paraId="4AE8507D" w14:textId="0DD2A166" w:rsidR="00251045" w:rsidRDefault="00251045" w:rsidP="004F66EC">
      <w:pPr>
        <w:spacing w:after="240"/>
        <w:rPr>
          <w:rFonts w:asciiTheme="majorHAnsi" w:hAnsiTheme="majorHAnsi" w:cstheme="majorHAnsi"/>
          <w:color w:val="auto"/>
        </w:rPr>
      </w:pPr>
      <w:r>
        <w:rPr>
          <w:rFonts w:asciiTheme="majorHAnsi" w:hAnsiTheme="majorHAnsi" w:cstheme="majorHAnsi"/>
          <w:color w:val="auto"/>
        </w:rPr>
        <w:t>3. Předmět</w:t>
      </w:r>
      <w:r w:rsidR="00C07F93">
        <w:rPr>
          <w:rFonts w:asciiTheme="majorHAnsi" w:hAnsiTheme="majorHAnsi" w:cstheme="majorHAnsi"/>
          <w:color w:val="auto"/>
        </w:rPr>
        <w:t>y</w:t>
      </w:r>
      <w:r>
        <w:rPr>
          <w:rFonts w:asciiTheme="majorHAnsi" w:hAnsiTheme="majorHAnsi" w:cstheme="majorHAnsi"/>
          <w:color w:val="auto"/>
        </w:rPr>
        <w:t xml:space="preserve"> </w:t>
      </w:r>
      <w:r w:rsidRPr="00864AE7">
        <w:rPr>
          <w:rFonts w:asciiTheme="majorHAnsi" w:hAnsiTheme="majorHAnsi" w:cstheme="majorHAnsi"/>
          <w:i/>
          <w:iCs/>
          <w:color w:val="auto"/>
        </w:rPr>
        <w:t>Krizový management a bezpečnostní systém ČR</w:t>
      </w:r>
      <w:r w:rsidR="00B651BC">
        <w:rPr>
          <w:rFonts w:asciiTheme="majorHAnsi" w:hAnsiTheme="majorHAnsi" w:cstheme="majorHAnsi"/>
          <w:color w:val="auto"/>
        </w:rPr>
        <w:t xml:space="preserve"> </w:t>
      </w:r>
      <w:r w:rsidR="00C07F93">
        <w:rPr>
          <w:rFonts w:asciiTheme="majorHAnsi" w:hAnsiTheme="majorHAnsi" w:cstheme="majorHAnsi"/>
          <w:color w:val="auto"/>
        </w:rPr>
        <w:t xml:space="preserve">a </w:t>
      </w:r>
      <w:r w:rsidR="00C07F93" w:rsidRPr="00C07F93">
        <w:rPr>
          <w:rFonts w:asciiTheme="majorHAnsi" w:hAnsiTheme="majorHAnsi" w:cstheme="majorHAnsi"/>
          <w:i/>
          <w:iCs/>
          <w:color w:val="auto"/>
        </w:rPr>
        <w:t>Krizové plánování</w:t>
      </w:r>
      <w:r w:rsidR="00C07F93">
        <w:rPr>
          <w:rFonts w:asciiTheme="majorHAnsi" w:hAnsiTheme="majorHAnsi" w:cstheme="majorHAnsi"/>
          <w:color w:val="auto"/>
        </w:rPr>
        <w:t xml:space="preserve"> </w:t>
      </w:r>
      <w:r w:rsidR="00B651BC">
        <w:rPr>
          <w:rFonts w:asciiTheme="majorHAnsi" w:hAnsiTheme="majorHAnsi" w:cstheme="majorHAnsi"/>
          <w:color w:val="auto"/>
        </w:rPr>
        <w:t>byl</w:t>
      </w:r>
      <w:r w:rsidR="00C07F93">
        <w:rPr>
          <w:rFonts w:asciiTheme="majorHAnsi" w:hAnsiTheme="majorHAnsi" w:cstheme="majorHAnsi"/>
          <w:color w:val="auto"/>
        </w:rPr>
        <w:t>y</w:t>
      </w:r>
      <w:r w:rsidR="00B651BC">
        <w:rPr>
          <w:rFonts w:asciiTheme="majorHAnsi" w:hAnsiTheme="majorHAnsi" w:cstheme="majorHAnsi"/>
          <w:color w:val="auto"/>
        </w:rPr>
        <w:t xml:space="preserve"> nahrazen</w:t>
      </w:r>
      <w:r w:rsidR="00C07F93">
        <w:rPr>
          <w:rFonts w:asciiTheme="majorHAnsi" w:hAnsiTheme="majorHAnsi" w:cstheme="majorHAnsi"/>
          <w:color w:val="auto"/>
        </w:rPr>
        <w:t>y</w:t>
      </w:r>
      <w:r w:rsidR="00B651BC">
        <w:rPr>
          <w:rFonts w:asciiTheme="majorHAnsi" w:hAnsiTheme="majorHAnsi" w:cstheme="majorHAnsi"/>
          <w:color w:val="auto"/>
        </w:rPr>
        <w:t xml:space="preserve"> povinnými studijními předměty </w:t>
      </w:r>
      <w:r w:rsidR="00B651BC" w:rsidRPr="00B651BC">
        <w:rPr>
          <w:rFonts w:asciiTheme="majorHAnsi" w:hAnsiTheme="majorHAnsi" w:cstheme="majorHAnsi"/>
          <w:i/>
          <w:iCs/>
          <w:color w:val="auto"/>
        </w:rPr>
        <w:t>Bezpečnosti politika a bezpečnostní systém státu</w:t>
      </w:r>
      <w:r w:rsidR="00B651BC">
        <w:rPr>
          <w:rFonts w:asciiTheme="majorHAnsi" w:hAnsiTheme="majorHAnsi" w:cstheme="majorHAnsi"/>
          <w:color w:val="auto"/>
        </w:rPr>
        <w:t xml:space="preserve"> a </w:t>
      </w:r>
      <w:r w:rsidR="00B651BC" w:rsidRPr="00B651BC">
        <w:rPr>
          <w:rFonts w:asciiTheme="majorHAnsi" w:hAnsiTheme="majorHAnsi" w:cstheme="majorHAnsi"/>
          <w:i/>
          <w:iCs/>
          <w:color w:val="auto"/>
        </w:rPr>
        <w:t>Krizové řízení a obrana státu</w:t>
      </w:r>
      <w:r w:rsidR="00B651BC">
        <w:rPr>
          <w:rFonts w:asciiTheme="majorHAnsi" w:hAnsiTheme="majorHAnsi" w:cstheme="majorHAnsi"/>
          <w:color w:val="auto"/>
        </w:rPr>
        <w:t>.</w:t>
      </w:r>
      <w:r w:rsidR="00C07F93">
        <w:rPr>
          <w:rFonts w:asciiTheme="majorHAnsi" w:hAnsiTheme="majorHAnsi" w:cstheme="majorHAnsi"/>
          <w:color w:val="auto"/>
        </w:rPr>
        <w:t xml:space="preserve"> V rámci specializace </w:t>
      </w:r>
      <w:r w:rsidR="00C07F93" w:rsidRPr="00251045">
        <w:rPr>
          <w:rFonts w:asciiTheme="majorHAnsi" w:hAnsiTheme="majorHAnsi" w:cstheme="majorHAnsi"/>
          <w:i/>
          <w:iCs/>
          <w:color w:val="auto"/>
        </w:rPr>
        <w:t>Řízení rizik ve veřejné správě</w:t>
      </w:r>
      <w:r w:rsidR="00C07F93">
        <w:rPr>
          <w:rFonts w:asciiTheme="majorHAnsi" w:hAnsiTheme="majorHAnsi" w:cstheme="majorHAnsi"/>
          <w:color w:val="auto"/>
        </w:rPr>
        <w:t xml:space="preserve"> byly mezi povinně volitelně předměty zařazeny rovněž </w:t>
      </w:r>
      <w:r w:rsidR="00C07F93">
        <w:rPr>
          <w:rFonts w:asciiTheme="majorHAnsi" w:hAnsiTheme="majorHAnsi" w:cstheme="majorHAnsi"/>
          <w:i/>
          <w:iCs/>
          <w:color w:val="auto"/>
        </w:rPr>
        <w:t>Krizové řízení a plánování</w:t>
      </w:r>
      <w:r w:rsidR="00C07F93" w:rsidRPr="00251045">
        <w:rPr>
          <w:rFonts w:asciiTheme="majorHAnsi" w:hAnsiTheme="majorHAnsi" w:cstheme="majorHAnsi"/>
          <w:i/>
          <w:iCs/>
          <w:color w:val="auto"/>
        </w:rPr>
        <w:t xml:space="preserve"> I</w:t>
      </w:r>
      <w:r w:rsidR="00C07F93">
        <w:rPr>
          <w:rFonts w:asciiTheme="majorHAnsi" w:hAnsiTheme="majorHAnsi" w:cstheme="majorHAnsi"/>
          <w:color w:val="auto"/>
        </w:rPr>
        <w:t>. a </w:t>
      </w:r>
      <w:r w:rsidR="00C07F93">
        <w:rPr>
          <w:rFonts w:asciiTheme="majorHAnsi" w:hAnsiTheme="majorHAnsi" w:cstheme="majorHAnsi"/>
          <w:i/>
          <w:iCs/>
          <w:color w:val="auto"/>
        </w:rPr>
        <w:t xml:space="preserve">Krizové řízení a plánování </w:t>
      </w:r>
      <w:r w:rsidR="00C07F93" w:rsidRPr="00251045">
        <w:rPr>
          <w:rFonts w:asciiTheme="majorHAnsi" w:hAnsiTheme="majorHAnsi" w:cstheme="majorHAnsi"/>
          <w:i/>
          <w:iCs/>
          <w:color w:val="auto"/>
        </w:rPr>
        <w:t>I</w:t>
      </w:r>
      <w:r w:rsidR="00C07F93">
        <w:rPr>
          <w:rFonts w:asciiTheme="majorHAnsi" w:hAnsiTheme="majorHAnsi" w:cstheme="majorHAnsi"/>
          <w:i/>
          <w:iCs/>
          <w:color w:val="auto"/>
        </w:rPr>
        <w:t>I</w:t>
      </w:r>
      <w:r w:rsidR="00C07F93">
        <w:rPr>
          <w:rFonts w:asciiTheme="majorHAnsi" w:hAnsiTheme="majorHAnsi" w:cstheme="majorHAnsi"/>
          <w:color w:val="auto"/>
        </w:rPr>
        <w:t>.</w:t>
      </w:r>
    </w:p>
    <w:p w14:paraId="70B92B82" w14:textId="1643E0BB" w:rsidR="00B651BC" w:rsidRPr="00B651BC" w:rsidRDefault="00B651BC" w:rsidP="004F66EC">
      <w:pPr>
        <w:spacing w:after="240"/>
        <w:rPr>
          <w:rFonts w:asciiTheme="majorHAnsi" w:hAnsiTheme="majorHAnsi" w:cstheme="majorHAnsi"/>
          <w:color w:val="auto"/>
        </w:rPr>
      </w:pPr>
      <w:r>
        <w:rPr>
          <w:rFonts w:asciiTheme="majorHAnsi" w:hAnsiTheme="majorHAnsi" w:cstheme="majorHAnsi"/>
          <w:color w:val="auto"/>
        </w:rPr>
        <w:t xml:space="preserve">4. Předmět </w:t>
      </w:r>
      <w:r w:rsidRPr="00864AE7">
        <w:rPr>
          <w:rFonts w:asciiTheme="majorHAnsi" w:hAnsiTheme="majorHAnsi" w:cstheme="majorHAnsi"/>
          <w:i/>
          <w:iCs/>
          <w:color w:val="auto"/>
        </w:rPr>
        <w:t>Bezpečnost a ochrana objektů a osob</w:t>
      </w:r>
      <w:r>
        <w:rPr>
          <w:rFonts w:asciiTheme="majorHAnsi" w:hAnsiTheme="majorHAnsi" w:cstheme="majorHAnsi"/>
          <w:color w:val="auto"/>
        </w:rPr>
        <w:t xml:space="preserve"> byl nahrazen povinným studijním předmětem </w:t>
      </w:r>
      <w:r w:rsidRPr="00B651BC">
        <w:rPr>
          <w:rFonts w:asciiTheme="majorHAnsi" w:hAnsiTheme="majorHAnsi" w:cstheme="majorHAnsi"/>
          <w:i/>
          <w:iCs/>
          <w:color w:val="auto"/>
        </w:rPr>
        <w:t>Vnitřní pořádek a bezpečnost</w:t>
      </w:r>
      <w:r>
        <w:rPr>
          <w:rFonts w:asciiTheme="majorHAnsi" w:hAnsiTheme="majorHAnsi" w:cstheme="majorHAnsi"/>
          <w:color w:val="auto"/>
        </w:rPr>
        <w:t>.</w:t>
      </w:r>
    </w:p>
    <w:p w14:paraId="6BB9878A" w14:textId="66CD1900" w:rsidR="00CD6F3F" w:rsidRPr="00B651BC" w:rsidRDefault="0042491F" w:rsidP="00D31EDD">
      <w:pPr>
        <w:rPr>
          <w:rFonts w:asciiTheme="majorHAnsi" w:hAnsiTheme="majorHAnsi" w:cstheme="majorHAnsi"/>
          <w:color w:val="auto"/>
        </w:rPr>
      </w:pPr>
      <w:r w:rsidRPr="00B651BC">
        <w:rPr>
          <w:rFonts w:asciiTheme="majorHAnsi" w:hAnsiTheme="majorHAnsi" w:cstheme="majorHAnsi"/>
          <w:color w:val="auto"/>
        </w:rPr>
        <w:t xml:space="preserve">Primárním důvodem pro realizaci těchto změn bylo naplnění požadavků </w:t>
      </w:r>
      <w:r w:rsidR="00CD6F3F" w:rsidRPr="00B651BC">
        <w:rPr>
          <w:rFonts w:asciiTheme="majorHAnsi" w:hAnsiTheme="majorHAnsi" w:cstheme="majorHAnsi"/>
          <w:color w:val="auto"/>
        </w:rPr>
        <w:t xml:space="preserve">Ministerstva vnitra na studijní programy vysokých škol se zaměřením na ochranu obyvatelstva a krizové řízení (Modul II) dle aktuální </w:t>
      </w:r>
      <w:r w:rsidR="00CD6F3F" w:rsidRPr="00B651BC">
        <w:rPr>
          <w:rFonts w:asciiTheme="majorHAnsi" w:hAnsiTheme="majorHAnsi" w:cstheme="majorHAnsi"/>
          <w:i/>
          <w:iCs/>
          <w:color w:val="auto"/>
        </w:rPr>
        <w:t>Metodiky pro tvorbu studijních programů vysokých škol v oblasti bezpečnosti České republiky v působnosti Ministerstva vnitra</w:t>
      </w:r>
      <w:r w:rsidR="00CD6F3F" w:rsidRPr="00B651BC">
        <w:rPr>
          <w:rFonts w:asciiTheme="majorHAnsi" w:hAnsiTheme="majorHAnsi" w:cstheme="majorHAnsi"/>
          <w:color w:val="auto"/>
        </w:rPr>
        <w:t>.</w:t>
      </w:r>
      <w:r w:rsidR="004654DE" w:rsidRPr="00B651BC">
        <w:rPr>
          <w:rFonts w:asciiTheme="majorHAnsi" w:hAnsiTheme="majorHAnsi" w:cstheme="majorHAnsi"/>
          <w:color w:val="auto"/>
        </w:rPr>
        <w:t xml:space="preserve"> V důsledku těchto změn lze konstatovat, že upravený studijní program je plně v souladu s výše uvedenou metodikou</w:t>
      </w:r>
      <w:r w:rsidR="00DB48F8" w:rsidRPr="00B651BC">
        <w:rPr>
          <w:rFonts w:asciiTheme="majorHAnsi" w:hAnsiTheme="majorHAnsi" w:cstheme="majorHAnsi"/>
          <w:color w:val="auto"/>
        </w:rPr>
        <w:t>.</w:t>
      </w:r>
    </w:p>
    <w:p w14:paraId="2348E039" w14:textId="001D2410" w:rsidR="00B651BC" w:rsidRPr="00055DEA" w:rsidRDefault="00B651BC" w:rsidP="00D31EDD">
      <w:pPr>
        <w:rPr>
          <w:rFonts w:asciiTheme="majorHAnsi" w:hAnsiTheme="majorHAnsi" w:cstheme="majorHAnsi"/>
          <w:color w:val="auto"/>
        </w:rPr>
      </w:pPr>
      <w:r w:rsidRPr="00B651BC">
        <w:rPr>
          <w:rFonts w:asciiTheme="majorHAnsi" w:hAnsiTheme="majorHAnsi" w:cstheme="majorHAnsi"/>
          <w:color w:val="auto"/>
        </w:rPr>
        <w:t>Vedle výše uvedených zásadních změn byly provedeny rovněž dílčí změny v názvu a obsahu některých studijních předmětů</w:t>
      </w:r>
      <w:r w:rsidR="004B29A0">
        <w:rPr>
          <w:rFonts w:asciiTheme="majorHAnsi" w:hAnsiTheme="majorHAnsi" w:cstheme="majorHAnsi"/>
          <w:color w:val="auto"/>
        </w:rPr>
        <w:t>.</w:t>
      </w:r>
    </w:p>
    <w:p w14:paraId="6C07E1F6" w14:textId="0D1F8360" w:rsidR="00C1005C" w:rsidRDefault="00C1005C" w:rsidP="00D31EDD">
      <w:pPr>
        <w:rPr>
          <w:rFonts w:asciiTheme="majorHAnsi" w:hAnsiTheme="majorHAnsi" w:cstheme="majorHAnsi"/>
          <w:color w:val="auto"/>
        </w:rPr>
      </w:pPr>
      <w:r w:rsidRPr="00C1005C">
        <w:rPr>
          <w:rFonts w:asciiTheme="majorHAnsi" w:hAnsiTheme="majorHAnsi" w:cstheme="majorHAnsi"/>
          <w:color w:val="auto"/>
        </w:rPr>
        <w:t>V rámci přípravy žádosti o prodloužení platnosti akreditace fakulta zpracovala i analýzu silných a slabých stránek studijního programu, viz níže.</w:t>
      </w:r>
    </w:p>
    <w:p w14:paraId="0CFFB3DF" w14:textId="77777777" w:rsidR="002E167C" w:rsidRPr="00C1005C" w:rsidRDefault="002E167C" w:rsidP="00D31EDD">
      <w:pPr>
        <w:rPr>
          <w:rFonts w:asciiTheme="majorHAnsi" w:hAnsiTheme="majorHAnsi" w:cstheme="majorHAnsi"/>
          <w:color w:val="auto"/>
        </w:rPr>
      </w:pPr>
    </w:p>
    <w:p w14:paraId="42DBB5E6" w14:textId="6A68233B" w:rsidR="00C1005C" w:rsidRPr="00C1005C" w:rsidRDefault="00C1005C" w:rsidP="00C1005C">
      <w:pPr>
        <w:pStyle w:val="Nadpis3"/>
        <w:spacing w:before="120" w:after="120"/>
        <w:jc w:val="both"/>
        <w:rPr>
          <w:rFonts w:asciiTheme="majorHAnsi" w:hAnsiTheme="majorHAnsi" w:cstheme="majorHAnsi"/>
          <w:u w:val="single"/>
        </w:rPr>
      </w:pPr>
      <w:r w:rsidRPr="00C1005C">
        <w:rPr>
          <w:rFonts w:asciiTheme="majorHAnsi" w:hAnsiTheme="majorHAnsi" w:cstheme="majorHAnsi"/>
          <w:u w:val="single"/>
        </w:rPr>
        <w:t>Silné stránky:</w:t>
      </w:r>
    </w:p>
    <w:p w14:paraId="01DE164B" w14:textId="77777777" w:rsidR="00C1005C" w:rsidRPr="00C1005C" w:rsidRDefault="00C1005C" w:rsidP="00C1005C">
      <w:pPr>
        <w:pStyle w:val="Odstavecseseznamem"/>
        <w:numPr>
          <w:ilvl w:val="0"/>
          <w:numId w:val="29"/>
        </w:numPr>
        <w:spacing w:after="160" w:line="259" w:lineRule="auto"/>
        <w:jc w:val="left"/>
        <w:rPr>
          <w:rFonts w:asciiTheme="majorHAnsi" w:hAnsiTheme="majorHAnsi" w:cstheme="majorHAnsi"/>
          <w:sz w:val="24"/>
          <w:szCs w:val="24"/>
        </w:rPr>
      </w:pPr>
      <w:r w:rsidRPr="00C1005C">
        <w:rPr>
          <w:rFonts w:asciiTheme="majorHAnsi" w:hAnsiTheme="majorHAnsi" w:cstheme="majorHAnsi"/>
          <w:sz w:val="24"/>
          <w:szCs w:val="24"/>
        </w:rPr>
        <w:t>Unikátnost</w:t>
      </w:r>
    </w:p>
    <w:p w14:paraId="4009F7A3" w14:textId="77777777" w:rsidR="00C1005C" w:rsidRPr="00C1005C" w:rsidRDefault="00C1005C" w:rsidP="00C1005C">
      <w:pPr>
        <w:pStyle w:val="Odstavecseseznamem"/>
        <w:ind w:left="0"/>
        <w:rPr>
          <w:rFonts w:asciiTheme="majorHAnsi" w:hAnsiTheme="majorHAnsi" w:cstheme="majorHAnsi"/>
          <w:sz w:val="24"/>
          <w:szCs w:val="24"/>
        </w:rPr>
      </w:pPr>
      <w:r w:rsidRPr="00C1005C">
        <w:rPr>
          <w:rFonts w:asciiTheme="majorHAnsi" w:hAnsiTheme="majorHAnsi" w:cstheme="majorHAnsi"/>
          <w:sz w:val="24"/>
          <w:szCs w:val="24"/>
        </w:rPr>
        <w:t>Studijní program je v rámci České republiky unikátní. Při provedeném průzkumu nebyl v rámci České republiky identifikován žádný srovnatelný studijní program komplexně zaměřený na Management rizik. Na ostatních vysokých školách je Management rizik zpravidla zařazen pouze jako studijní předmět v rámci jiných studijních programů.</w:t>
      </w:r>
    </w:p>
    <w:p w14:paraId="596E117D" w14:textId="77777777" w:rsidR="00C1005C" w:rsidRPr="00C1005C" w:rsidRDefault="00C1005C" w:rsidP="00C1005C">
      <w:pPr>
        <w:pStyle w:val="Odstavecseseznamem"/>
        <w:ind w:left="0"/>
        <w:rPr>
          <w:rFonts w:asciiTheme="majorHAnsi" w:hAnsiTheme="majorHAnsi" w:cstheme="majorHAnsi"/>
          <w:sz w:val="24"/>
          <w:szCs w:val="24"/>
        </w:rPr>
      </w:pPr>
    </w:p>
    <w:p w14:paraId="6EA1E11E" w14:textId="77777777" w:rsidR="00C1005C" w:rsidRPr="00C1005C" w:rsidRDefault="00C1005C" w:rsidP="00C1005C">
      <w:pPr>
        <w:pStyle w:val="Odstavecseseznamem"/>
        <w:numPr>
          <w:ilvl w:val="0"/>
          <w:numId w:val="30"/>
        </w:numPr>
        <w:spacing w:after="160" w:line="259" w:lineRule="auto"/>
        <w:jc w:val="left"/>
        <w:rPr>
          <w:rFonts w:asciiTheme="majorHAnsi" w:hAnsiTheme="majorHAnsi" w:cstheme="majorHAnsi"/>
          <w:sz w:val="24"/>
          <w:szCs w:val="24"/>
        </w:rPr>
      </w:pPr>
      <w:r w:rsidRPr="00C1005C">
        <w:rPr>
          <w:rFonts w:asciiTheme="majorHAnsi" w:hAnsiTheme="majorHAnsi" w:cstheme="majorHAnsi"/>
          <w:sz w:val="24"/>
          <w:szCs w:val="24"/>
        </w:rPr>
        <w:t>Univerzálnost</w:t>
      </w:r>
    </w:p>
    <w:p w14:paraId="53462DA4" w14:textId="77777777" w:rsidR="00C1005C" w:rsidRPr="00C1005C" w:rsidRDefault="00C1005C" w:rsidP="00C1005C">
      <w:pPr>
        <w:pStyle w:val="Odstavecseseznamem"/>
        <w:ind w:left="0"/>
        <w:rPr>
          <w:rFonts w:asciiTheme="majorHAnsi" w:hAnsiTheme="majorHAnsi" w:cstheme="majorHAnsi"/>
          <w:sz w:val="24"/>
          <w:szCs w:val="24"/>
        </w:rPr>
      </w:pPr>
      <w:r w:rsidRPr="00C1005C">
        <w:rPr>
          <w:rFonts w:asciiTheme="majorHAnsi" w:hAnsiTheme="majorHAnsi" w:cstheme="majorHAnsi"/>
          <w:sz w:val="24"/>
          <w:szCs w:val="24"/>
        </w:rPr>
        <w:t xml:space="preserve">Absolventi studijního programů získají ucelený přehled o obecných postupech a procesech řízení rizik a metodách posuzování rizik. Získají rovněž širokou škálu obecných znalostí a dovedností z oblasti matematiky, informatiky, ekonomie, managementu, aplikované statistiky a </w:t>
      </w:r>
      <w:r w:rsidRPr="00C1005C">
        <w:rPr>
          <w:rFonts w:asciiTheme="majorHAnsi" w:hAnsiTheme="majorHAnsi" w:cstheme="majorHAnsi"/>
          <w:sz w:val="24"/>
          <w:szCs w:val="24"/>
        </w:rPr>
        <w:lastRenderedPageBreak/>
        <w:t>dalších. Díky tomu jsou absolventi studijního programu široce uplatnitelní na trhu práce ve všech odvětvích, kde je vyžadováno řízení rizik.</w:t>
      </w:r>
    </w:p>
    <w:p w14:paraId="4651BC3A" w14:textId="77777777" w:rsidR="00C1005C" w:rsidRPr="00C1005C" w:rsidRDefault="00C1005C" w:rsidP="00C1005C">
      <w:pPr>
        <w:pStyle w:val="Odstavecseseznamem"/>
        <w:ind w:left="0"/>
        <w:rPr>
          <w:rFonts w:asciiTheme="majorHAnsi" w:hAnsiTheme="majorHAnsi" w:cstheme="majorHAnsi"/>
          <w:sz w:val="24"/>
          <w:szCs w:val="24"/>
        </w:rPr>
      </w:pPr>
    </w:p>
    <w:p w14:paraId="48AEDA22" w14:textId="77777777" w:rsidR="00C1005C" w:rsidRPr="00C1005C" w:rsidRDefault="00C1005C" w:rsidP="00C1005C">
      <w:pPr>
        <w:pStyle w:val="Odstavecseseznamem"/>
        <w:numPr>
          <w:ilvl w:val="0"/>
          <w:numId w:val="31"/>
        </w:numPr>
        <w:spacing w:after="160" w:line="259" w:lineRule="auto"/>
        <w:jc w:val="left"/>
        <w:rPr>
          <w:rFonts w:asciiTheme="majorHAnsi" w:hAnsiTheme="majorHAnsi" w:cstheme="majorHAnsi"/>
          <w:sz w:val="24"/>
          <w:szCs w:val="24"/>
        </w:rPr>
      </w:pPr>
      <w:r w:rsidRPr="00C1005C">
        <w:rPr>
          <w:rFonts w:asciiTheme="majorHAnsi" w:hAnsiTheme="majorHAnsi" w:cstheme="majorHAnsi"/>
          <w:sz w:val="24"/>
          <w:szCs w:val="24"/>
        </w:rPr>
        <w:t>Uplatnitelnost na trhu práce</w:t>
      </w:r>
    </w:p>
    <w:p w14:paraId="76F314C1" w14:textId="77777777" w:rsidR="00C1005C" w:rsidRPr="00C1005C" w:rsidRDefault="00C1005C" w:rsidP="00C1005C">
      <w:pPr>
        <w:pStyle w:val="Odstavecseseznamem"/>
        <w:ind w:left="0"/>
        <w:rPr>
          <w:rFonts w:asciiTheme="majorHAnsi" w:hAnsiTheme="majorHAnsi" w:cstheme="majorHAnsi"/>
          <w:sz w:val="24"/>
          <w:szCs w:val="24"/>
        </w:rPr>
      </w:pPr>
      <w:r w:rsidRPr="00C1005C">
        <w:rPr>
          <w:rFonts w:asciiTheme="majorHAnsi" w:hAnsiTheme="majorHAnsi" w:cstheme="majorHAnsi"/>
          <w:sz w:val="24"/>
          <w:szCs w:val="24"/>
        </w:rPr>
        <w:t>Absolventi studijního programu Management rizik jsou uplatnitelní na širokém spektru pozic v rámci soukromoprávních subjektů i organizací veřejné správy, zejména v rámci správních úřadů, orgánů samospráv a složek integrovaného záchranného systému.</w:t>
      </w:r>
    </w:p>
    <w:p w14:paraId="6670181D" w14:textId="77777777" w:rsidR="00C1005C" w:rsidRPr="00C1005C" w:rsidRDefault="00C1005C" w:rsidP="00C1005C">
      <w:pPr>
        <w:pStyle w:val="Odstavecseseznamem"/>
        <w:ind w:left="0"/>
        <w:rPr>
          <w:rFonts w:asciiTheme="majorHAnsi" w:hAnsiTheme="majorHAnsi" w:cstheme="majorHAnsi"/>
          <w:sz w:val="24"/>
          <w:szCs w:val="24"/>
        </w:rPr>
      </w:pPr>
    </w:p>
    <w:p w14:paraId="7559EEDE" w14:textId="77777777" w:rsidR="00C1005C" w:rsidRPr="00C1005C" w:rsidRDefault="00C1005C" w:rsidP="00C1005C">
      <w:pPr>
        <w:pStyle w:val="Odstavecseseznamem"/>
        <w:numPr>
          <w:ilvl w:val="0"/>
          <w:numId w:val="32"/>
        </w:numPr>
        <w:spacing w:after="160" w:line="259" w:lineRule="auto"/>
        <w:jc w:val="left"/>
        <w:rPr>
          <w:rFonts w:asciiTheme="majorHAnsi" w:hAnsiTheme="majorHAnsi" w:cstheme="majorHAnsi"/>
          <w:sz w:val="24"/>
          <w:szCs w:val="24"/>
        </w:rPr>
      </w:pPr>
      <w:r w:rsidRPr="00C1005C">
        <w:rPr>
          <w:rFonts w:asciiTheme="majorHAnsi" w:hAnsiTheme="majorHAnsi" w:cstheme="majorHAnsi"/>
          <w:sz w:val="24"/>
          <w:szCs w:val="24"/>
        </w:rPr>
        <w:t>Interdisciplinarita</w:t>
      </w:r>
    </w:p>
    <w:p w14:paraId="162DAECA" w14:textId="77777777" w:rsidR="00C1005C" w:rsidRPr="00C1005C" w:rsidRDefault="00C1005C" w:rsidP="00C1005C">
      <w:pPr>
        <w:pStyle w:val="Odstavecseseznamem"/>
        <w:ind w:left="0"/>
        <w:rPr>
          <w:rFonts w:asciiTheme="majorHAnsi" w:hAnsiTheme="majorHAnsi" w:cstheme="majorHAnsi"/>
          <w:sz w:val="24"/>
          <w:szCs w:val="24"/>
        </w:rPr>
      </w:pPr>
      <w:r w:rsidRPr="00C1005C">
        <w:rPr>
          <w:rFonts w:asciiTheme="majorHAnsi" w:hAnsiTheme="majorHAnsi" w:cstheme="majorHAnsi"/>
          <w:sz w:val="24"/>
          <w:szCs w:val="24"/>
        </w:rPr>
        <w:t xml:space="preserve">Studijní program je zaměřen do dvou oblastí vzdělávání, tj. </w:t>
      </w:r>
      <w:r w:rsidRPr="00C1005C">
        <w:rPr>
          <w:rFonts w:asciiTheme="majorHAnsi" w:hAnsiTheme="majorHAnsi" w:cstheme="majorHAnsi"/>
          <w:i/>
          <w:iCs/>
          <w:sz w:val="24"/>
          <w:szCs w:val="24"/>
        </w:rPr>
        <w:t>Bezpečnostní obory</w:t>
      </w:r>
      <w:r w:rsidRPr="00C1005C">
        <w:rPr>
          <w:rFonts w:asciiTheme="majorHAnsi" w:hAnsiTheme="majorHAnsi" w:cstheme="majorHAnsi"/>
          <w:sz w:val="24"/>
          <w:szCs w:val="24"/>
        </w:rPr>
        <w:t xml:space="preserve"> a </w:t>
      </w:r>
      <w:r w:rsidRPr="00C1005C">
        <w:rPr>
          <w:rFonts w:asciiTheme="majorHAnsi" w:hAnsiTheme="majorHAnsi" w:cstheme="majorHAnsi"/>
          <w:i/>
          <w:iCs/>
          <w:sz w:val="24"/>
          <w:szCs w:val="24"/>
        </w:rPr>
        <w:t>Ekonomické obory</w:t>
      </w:r>
      <w:r w:rsidRPr="00C1005C">
        <w:rPr>
          <w:rFonts w:asciiTheme="majorHAnsi" w:hAnsiTheme="majorHAnsi" w:cstheme="majorHAnsi"/>
          <w:sz w:val="24"/>
          <w:szCs w:val="24"/>
        </w:rPr>
        <w:t>. V závislosti na zvolené specializaci však získají studenti základní znalosti a dovednosti také z dalších oborů, např. z oblasti informatiky, geografie a psychologie. To dále zvyšuje možnou aplikovatelnost získaných znalostí a dovedností v různých odvětvích.</w:t>
      </w:r>
    </w:p>
    <w:p w14:paraId="53125B62" w14:textId="77777777" w:rsidR="00C1005C" w:rsidRPr="00C1005C" w:rsidRDefault="00C1005C" w:rsidP="00C1005C">
      <w:pPr>
        <w:pStyle w:val="Odstavecseseznamem"/>
        <w:ind w:left="0"/>
        <w:rPr>
          <w:rFonts w:asciiTheme="majorHAnsi" w:hAnsiTheme="majorHAnsi" w:cstheme="majorHAnsi"/>
          <w:sz w:val="24"/>
          <w:szCs w:val="24"/>
        </w:rPr>
      </w:pPr>
    </w:p>
    <w:p w14:paraId="02489526" w14:textId="77777777" w:rsidR="00C1005C" w:rsidRPr="00C1005C" w:rsidRDefault="00C1005C" w:rsidP="00C1005C">
      <w:pPr>
        <w:pStyle w:val="Odstavecseseznamem"/>
        <w:numPr>
          <w:ilvl w:val="0"/>
          <w:numId w:val="33"/>
        </w:numPr>
        <w:spacing w:after="160" w:line="259" w:lineRule="auto"/>
        <w:jc w:val="left"/>
        <w:rPr>
          <w:rFonts w:asciiTheme="majorHAnsi" w:hAnsiTheme="majorHAnsi" w:cstheme="majorHAnsi"/>
          <w:sz w:val="24"/>
          <w:szCs w:val="24"/>
        </w:rPr>
      </w:pPr>
      <w:r w:rsidRPr="00C1005C">
        <w:rPr>
          <w:rFonts w:asciiTheme="majorHAnsi" w:hAnsiTheme="majorHAnsi" w:cstheme="majorHAnsi"/>
          <w:sz w:val="24"/>
          <w:szCs w:val="24"/>
        </w:rPr>
        <w:t>Spolupráce s podniky</w:t>
      </w:r>
    </w:p>
    <w:p w14:paraId="358E7E6A" w14:textId="77777777" w:rsidR="00C1005C" w:rsidRPr="00C1005C" w:rsidRDefault="00C1005C" w:rsidP="00C1005C">
      <w:pPr>
        <w:pStyle w:val="Odstavecseseznamem"/>
        <w:ind w:left="0"/>
        <w:rPr>
          <w:rFonts w:asciiTheme="majorHAnsi" w:hAnsiTheme="majorHAnsi" w:cstheme="majorHAnsi"/>
          <w:sz w:val="24"/>
          <w:szCs w:val="24"/>
        </w:rPr>
      </w:pPr>
      <w:r w:rsidRPr="00C1005C">
        <w:rPr>
          <w:rFonts w:asciiTheme="majorHAnsi" w:hAnsiTheme="majorHAnsi" w:cstheme="majorHAnsi"/>
          <w:sz w:val="24"/>
          <w:szCs w:val="24"/>
        </w:rPr>
        <w:t>Studenti bakalářského studijního programu Management rizik mají možnost využít dlouhodobé spolupráce, kterou fakulta navázala a rozvíjí s řadou podniků ve Zlínském kraji. To umožňuje studentům rozvíjet své obecné znalosti a dovednosti v rámci podmínek a potřeb konkrétních podniků.</w:t>
      </w:r>
    </w:p>
    <w:p w14:paraId="36947769" w14:textId="1B207219" w:rsidR="00C1005C" w:rsidRDefault="00C1005C" w:rsidP="00C1005C">
      <w:pPr>
        <w:pStyle w:val="Odstavecseseznamem"/>
        <w:ind w:left="0"/>
        <w:rPr>
          <w:rFonts w:asciiTheme="majorHAnsi" w:hAnsiTheme="majorHAnsi" w:cstheme="majorHAnsi"/>
          <w:sz w:val="24"/>
          <w:szCs w:val="24"/>
        </w:rPr>
      </w:pPr>
    </w:p>
    <w:p w14:paraId="46C5F4C2" w14:textId="77777777" w:rsidR="002E167C" w:rsidRDefault="002E167C" w:rsidP="00C1005C">
      <w:pPr>
        <w:pStyle w:val="Odstavecseseznamem"/>
        <w:ind w:left="0"/>
        <w:rPr>
          <w:rFonts w:asciiTheme="majorHAnsi" w:hAnsiTheme="majorHAnsi" w:cstheme="majorHAnsi"/>
          <w:sz w:val="24"/>
          <w:szCs w:val="24"/>
        </w:rPr>
      </w:pPr>
    </w:p>
    <w:p w14:paraId="78B5CBE3" w14:textId="77777777" w:rsidR="00C1005C" w:rsidRPr="00C1005C" w:rsidRDefault="00C1005C" w:rsidP="00C1005C">
      <w:pPr>
        <w:pStyle w:val="Nadpis3"/>
        <w:spacing w:before="120" w:after="120"/>
        <w:jc w:val="both"/>
        <w:rPr>
          <w:rFonts w:asciiTheme="majorHAnsi" w:hAnsiTheme="majorHAnsi" w:cstheme="majorHAnsi"/>
          <w:u w:val="single"/>
        </w:rPr>
      </w:pPr>
      <w:r w:rsidRPr="00C1005C">
        <w:rPr>
          <w:rFonts w:asciiTheme="majorHAnsi" w:hAnsiTheme="majorHAnsi" w:cstheme="majorHAnsi"/>
          <w:u w:val="single"/>
        </w:rPr>
        <w:t>Slabé stránky:</w:t>
      </w:r>
    </w:p>
    <w:p w14:paraId="715BAE03" w14:textId="77777777" w:rsidR="00C1005C" w:rsidRPr="00C1005C" w:rsidRDefault="00C1005C" w:rsidP="00C1005C">
      <w:pPr>
        <w:pStyle w:val="Odstavecseseznamem"/>
        <w:numPr>
          <w:ilvl w:val="0"/>
          <w:numId w:val="34"/>
        </w:numPr>
        <w:spacing w:after="160" w:line="259" w:lineRule="auto"/>
        <w:jc w:val="left"/>
        <w:rPr>
          <w:rFonts w:asciiTheme="majorHAnsi" w:hAnsiTheme="majorHAnsi" w:cstheme="majorHAnsi"/>
          <w:sz w:val="24"/>
          <w:szCs w:val="24"/>
        </w:rPr>
      </w:pPr>
      <w:r w:rsidRPr="00C1005C">
        <w:rPr>
          <w:rFonts w:asciiTheme="majorHAnsi" w:hAnsiTheme="majorHAnsi" w:cstheme="majorHAnsi"/>
          <w:sz w:val="24"/>
          <w:szCs w:val="24"/>
        </w:rPr>
        <w:t>Omezený mezinárodní přesah některých studijních předmětů</w:t>
      </w:r>
    </w:p>
    <w:p w14:paraId="652F8E51" w14:textId="77777777" w:rsidR="00C1005C" w:rsidRPr="00C1005C" w:rsidRDefault="00C1005C" w:rsidP="00C1005C">
      <w:pPr>
        <w:pStyle w:val="Odstavecseseznamem"/>
        <w:ind w:left="0"/>
        <w:rPr>
          <w:rFonts w:asciiTheme="majorHAnsi" w:hAnsiTheme="majorHAnsi" w:cstheme="majorHAnsi"/>
          <w:sz w:val="24"/>
          <w:szCs w:val="24"/>
        </w:rPr>
      </w:pPr>
      <w:r w:rsidRPr="00C1005C">
        <w:rPr>
          <w:rFonts w:asciiTheme="majorHAnsi" w:hAnsiTheme="majorHAnsi" w:cstheme="majorHAnsi"/>
          <w:sz w:val="24"/>
          <w:szCs w:val="24"/>
        </w:rPr>
        <w:t xml:space="preserve">Některé studijní předměty vyučované v rámci studijního programu Management rizik jsou svým obsahem zaměřeny především na prostředí České republiky a nereflektují dostatečně přístupy uplatňované v zahraničí. Toto omezení nicméně plyne z nutnosti zohlednit tematické okruhy dané </w:t>
      </w:r>
      <w:r w:rsidRPr="00C1005C">
        <w:rPr>
          <w:rFonts w:asciiTheme="majorHAnsi" w:hAnsiTheme="majorHAnsi" w:cstheme="majorHAnsi"/>
          <w:i/>
          <w:iCs/>
          <w:sz w:val="24"/>
          <w:szCs w:val="24"/>
        </w:rPr>
        <w:t>Metodikou pro tvorbu studijních programů vysokých škol v oblasti bezpečnosti České republiky v působnosti Ministerstva vnitra</w:t>
      </w:r>
      <w:r w:rsidRPr="00C1005C">
        <w:rPr>
          <w:rFonts w:asciiTheme="majorHAnsi" w:hAnsiTheme="majorHAnsi" w:cstheme="majorHAnsi"/>
          <w:sz w:val="24"/>
          <w:szCs w:val="24"/>
        </w:rPr>
        <w:t>, která je závazná pro studijní programy akreditované v oblasti bezpečnosti.</w:t>
      </w:r>
    </w:p>
    <w:p w14:paraId="6C73A28C" w14:textId="77777777" w:rsidR="00C1005C" w:rsidRPr="00C1005C" w:rsidRDefault="00C1005C" w:rsidP="00C1005C">
      <w:pPr>
        <w:pStyle w:val="Odstavecseseznamem"/>
        <w:ind w:left="0"/>
        <w:rPr>
          <w:rFonts w:asciiTheme="majorHAnsi" w:hAnsiTheme="majorHAnsi" w:cstheme="majorHAnsi"/>
          <w:sz w:val="24"/>
          <w:szCs w:val="24"/>
        </w:rPr>
      </w:pPr>
    </w:p>
    <w:p w14:paraId="2B2FCEFE" w14:textId="77777777" w:rsidR="00C1005C" w:rsidRPr="00C1005C" w:rsidRDefault="00C1005C" w:rsidP="00C1005C">
      <w:pPr>
        <w:pStyle w:val="Odstavecseseznamem"/>
        <w:numPr>
          <w:ilvl w:val="0"/>
          <w:numId w:val="35"/>
        </w:numPr>
        <w:spacing w:after="160" w:line="259" w:lineRule="auto"/>
        <w:jc w:val="left"/>
        <w:rPr>
          <w:rFonts w:asciiTheme="majorHAnsi" w:hAnsiTheme="majorHAnsi" w:cstheme="majorHAnsi"/>
          <w:sz w:val="24"/>
          <w:szCs w:val="24"/>
        </w:rPr>
      </w:pPr>
      <w:r w:rsidRPr="00C1005C">
        <w:rPr>
          <w:rFonts w:asciiTheme="majorHAnsi" w:hAnsiTheme="majorHAnsi" w:cstheme="majorHAnsi"/>
          <w:sz w:val="24"/>
          <w:szCs w:val="24"/>
        </w:rPr>
        <w:t>Neexistence navazujícího magisterského studijního programu Management rizik na fakultě</w:t>
      </w:r>
    </w:p>
    <w:p w14:paraId="6424C31C" w14:textId="77777777" w:rsidR="00C1005C" w:rsidRPr="00C1005C" w:rsidRDefault="00C1005C" w:rsidP="00C1005C">
      <w:pPr>
        <w:pStyle w:val="Odstavecseseznamem"/>
        <w:ind w:left="0"/>
        <w:rPr>
          <w:rFonts w:asciiTheme="majorHAnsi" w:hAnsiTheme="majorHAnsi" w:cstheme="majorHAnsi"/>
          <w:sz w:val="24"/>
          <w:szCs w:val="24"/>
        </w:rPr>
      </w:pPr>
      <w:r w:rsidRPr="00C1005C">
        <w:rPr>
          <w:rFonts w:asciiTheme="majorHAnsi" w:hAnsiTheme="majorHAnsi" w:cstheme="majorHAnsi"/>
          <w:sz w:val="24"/>
          <w:szCs w:val="24"/>
        </w:rPr>
        <w:t>Na fakultě není v současnosti uskutečňován samostatný navazující magisterský studijní program Management rizik. Absolventi bakalářského studijního programu Management rizik mají nicméně možnost pokračovat v navazujícím magisterském studijním programu Bezpečnost společnosti, který zahrnuje specializaci Inženýrství rizik. Tato specializace vhodným způsobem rozšiřuje znalosti a dovednosti absolventů bakalářského studijního programu Management rizik.</w:t>
      </w:r>
    </w:p>
    <w:p w14:paraId="1C489B07" w14:textId="36DE9418" w:rsidR="00C1005C" w:rsidRDefault="00C1005C" w:rsidP="00C1005C">
      <w:pPr>
        <w:pStyle w:val="Odstavecseseznamem"/>
        <w:ind w:left="0"/>
        <w:rPr>
          <w:rFonts w:asciiTheme="majorHAnsi" w:hAnsiTheme="majorHAnsi" w:cstheme="majorHAnsi"/>
          <w:sz w:val="24"/>
          <w:szCs w:val="24"/>
        </w:rPr>
      </w:pPr>
    </w:p>
    <w:p w14:paraId="13E42B52" w14:textId="77777777" w:rsidR="002E167C" w:rsidRPr="00C1005C" w:rsidRDefault="002E167C" w:rsidP="00C1005C">
      <w:pPr>
        <w:pStyle w:val="Odstavecseseznamem"/>
        <w:ind w:left="0"/>
        <w:rPr>
          <w:rFonts w:asciiTheme="majorHAnsi" w:hAnsiTheme="majorHAnsi" w:cstheme="majorHAnsi"/>
          <w:sz w:val="24"/>
          <w:szCs w:val="24"/>
        </w:rPr>
      </w:pPr>
    </w:p>
    <w:p w14:paraId="3A285845" w14:textId="77777777" w:rsidR="00C1005C" w:rsidRPr="00C1005C" w:rsidRDefault="00C1005C" w:rsidP="00C1005C">
      <w:pPr>
        <w:pStyle w:val="Odstavecseseznamem"/>
        <w:numPr>
          <w:ilvl w:val="0"/>
          <w:numId w:val="36"/>
        </w:numPr>
        <w:spacing w:after="160" w:line="259" w:lineRule="auto"/>
        <w:jc w:val="left"/>
        <w:rPr>
          <w:rFonts w:asciiTheme="majorHAnsi" w:hAnsiTheme="majorHAnsi" w:cstheme="majorHAnsi"/>
          <w:sz w:val="24"/>
          <w:szCs w:val="24"/>
        </w:rPr>
      </w:pPr>
      <w:r w:rsidRPr="00C1005C">
        <w:rPr>
          <w:rFonts w:asciiTheme="majorHAnsi" w:hAnsiTheme="majorHAnsi" w:cstheme="majorHAnsi"/>
          <w:sz w:val="24"/>
          <w:szCs w:val="24"/>
        </w:rPr>
        <w:lastRenderedPageBreak/>
        <w:t>Široce zaměřená specializace Bezpečnost provozu</w:t>
      </w:r>
    </w:p>
    <w:p w14:paraId="38CF2C5A" w14:textId="77777777" w:rsidR="00C1005C" w:rsidRPr="00C1005C" w:rsidRDefault="00C1005C" w:rsidP="00C1005C">
      <w:pPr>
        <w:pStyle w:val="Odstavecseseznamem"/>
        <w:ind w:left="0"/>
        <w:rPr>
          <w:rFonts w:asciiTheme="majorHAnsi" w:hAnsiTheme="majorHAnsi" w:cstheme="majorHAnsi"/>
          <w:sz w:val="24"/>
          <w:szCs w:val="24"/>
        </w:rPr>
      </w:pPr>
      <w:r w:rsidRPr="00C1005C">
        <w:rPr>
          <w:rFonts w:asciiTheme="majorHAnsi" w:hAnsiTheme="majorHAnsi" w:cstheme="majorHAnsi"/>
          <w:sz w:val="24"/>
          <w:szCs w:val="24"/>
        </w:rPr>
        <w:t>Specializace Bezpečnost provozu vymezená v rámci studijního programu Management rizik je koncipována poměrně široce. Zahrnuje řízení rizik mimo jiné v rámci bezpečnosti a ochrany zdraví při práci, požární ochrany, prevence závažných havárií, provozu strojních zařízení i oblasti finančních rizik, přičemž není zaměřena na konkrétní sektor. Tento stav nicméně odráží stávající akademické zaměření bakalářského studijního programu Management rizik.</w:t>
      </w:r>
    </w:p>
    <w:p w14:paraId="13533E90" w14:textId="77777777" w:rsidR="00C1005C" w:rsidRDefault="00C1005C" w:rsidP="00C1005C">
      <w:pPr>
        <w:rPr>
          <w:rFonts w:asciiTheme="minorHAnsi" w:hAnsiTheme="minorHAnsi" w:cstheme="minorHAnsi"/>
          <w:color w:val="7030A0"/>
        </w:rPr>
      </w:pPr>
    </w:p>
    <w:p w14:paraId="5481AF8F" w14:textId="5069F381" w:rsidR="00295984" w:rsidRDefault="00375C46" w:rsidP="000B79AE">
      <w:pPr>
        <w:pStyle w:val="Nadpis2"/>
        <w:jc w:val="both"/>
        <w:rPr>
          <w:rFonts w:asciiTheme="majorHAnsi" w:hAnsiTheme="majorHAnsi"/>
        </w:rPr>
      </w:pPr>
      <w:bookmarkStart w:id="8" w:name="bookmark6"/>
      <w:r w:rsidRPr="000B79AE">
        <w:rPr>
          <w:rFonts w:asciiTheme="majorHAnsi" w:hAnsiTheme="majorHAnsi"/>
        </w:rPr>
        <w:t xml:space="preserve">Soulad studijního programu </w:t>
      </w:r>
      <w:r w:rsidR="00D31ED1" w:rsidRPr="000B79AE">
        <w:rPr>
          <w:rFonts w:asciiTheme="majorHAnsi" w:hAnsiTheme="majorHAnsi"/>
        </w:rPr>
        <w:t>s </w:t>
      </w:r>
      <w:r w:rsidRPr="000B79AE">
        <w:rPr>
          <w:rFonts w:asciiTheme="majorHAnsi" w:hAnsiTheme="majorHAnsi"/>
        </w:rPr>
        <w:t xml:space="preserve">posláním vysoké školy </w:t>
      </w:r>
      <w:r w:rsidR="00D31ED1" w:rsidRPr="000B79AE">
        <w:rPr>
          <w:rFonts w:asciiTheme="majorHAnsi" w:hAnsiTheme="majorHAnsi"/>
        </w:rPr>
        <w:t>a </w:t>
      </w:r>
      <w:r w:rsidRPr="000B79AE">
        <w:rPr>
          <w:rFonts w:asciiTheme="majorHAnsi" w:hAnsiTheme="majorHAnsi"/>
        </w:rPr>
        <w:t>mezinárodní rozměr studijního programu</w:t>
      </w:r>
      <w:bookmarkEnd w:id="8"/>
    </w:p>
    <w:p w14:paraId="0BAF827B" w14:textId="77777777" w:rsidR="00C1005C" w:rsidRPr="00C1005C" w:rsidRDefault="00C1005C" w:rsidP="00C1005C">
      <w:pPr>
        <w:rPr>
          <w:lang w:eastAsia="en-US" w:bidi="ar-SA"/>
        </w:rPr>
      </w:pPr>
    </w:p>
    <w:p w14:paraId="3528B4D3" w14:textId="0A18BC34" w:rsidR="00295984" w:rsidRPr="008C6435" w:rsidRDefault="00071E45" w:rsidP="00071E45">
      <w:pPr>
        <w:pStyle w:val="Nadpis3"/>
        <w:numPr>
          <w:ilvl w:val="0"/>
          <w:numId w:val="21"/>
        </w:numPr>
        <w:jc w:val="both"/>
      </w:pPr>
      <w:r>
        <w:t xml:space="preserve">Standard 2.1 </w:t>
      </w:r>
      <w:r w:rsidR="00375C46" w:rsidRPr="008C6435">
        <w:t xml:space="preserve">Soulad studijního programu </w:t>
      </w:r>
      <w:r w:rsidR="00D31ED1" w:rsidRPr="008C6435">
        <w:t>s</w:t>
      </w:r>
      <w:r w:rsidR="00D31ED1">
        <w:t> </w:t>
      </w:r>
      <w:r w:rsidR="00375C46" w:rsidRPr="008C6435">
        <w:t xml:space="preserve">posláním </w:t>
      </w:r>
      <w:r w:rsidR="00D31ED1" w:rsidRPr="008C6435">
        <w:t>a</w:t>
      </w:r>
      <w:r w:rsidR="00D31ED1">
        <w:t> </w:t>
      </w:r>
      <w:r w:rsidR="00375C46" w:rsidRPr="008C6435">
        <w:t>strategickými dokumenty vysoké školy</w:t>
      </w:r>
    </w:p>
    <w:p w14:paraId="274FE4FB" w14:textId="77777777" w:rsidR="00071E45" w:rsidRDefault="00071E45" w:rsidP="00071E45">
      <w:pPr>
        <w:pStyle w:val="Normln1"/>
        <w:suppressAutoHyphens/>
        <w:jc w:val="left"/>
        <w:rPr>
          <w:rFonts w:cs="Times New Roman"/>
          <w:color w:val="FF0000"/>
        </w:rPr>
      </w:pPr>
    </w:p>
    <w:p w14:paraId="3C3BF53B" w14:textId="6AEBF486" w:rsidR="00DB1C00" w:rsidRDefault="00375C46" w:rsidP="003034BC">
      <w:pPr>
        <w:suppressAutoHyphens/>
        <w:rPr>
          <w:rFonts w:asciiTheme="majorHAnsi" w:hAnsiTheme="majorHAnsi"/>
        </w:rPr>
      </w:pPr>
      <w:r w:rsidRPr="00071E45">
        <w:rPr>
          <w:rFonts w:asciiTheme="majorHAnsi" w:hAnsiTheme="majorHAnsi"/>
        </w:rPr>
        <w:t xml:space="preserve">Studijní program je </w:t>
      </w:r>
      <w:r w:rsidR="00D31ED1" w:rsidRPr="00071E45">
        <w:rPr>
          <w:rFonts w:asciiTheme="majorHAnsi" w:hAnsiTheme="majorHAnsi"/>
        </w:rPr>
        <w:t>z </w:t>
      </w:r>
      <w:r w:rsidRPr="00071E45">
        <w:rPr>
          <w:rFonts w:asciiTheme="majorHAnsi" w:hAnsiTheme="majorHAnsi"/>
        </w:rPr>
        <w:t xml:space="preserve">hlediska typu, formy </w:t>
      </w:r>
      <w:r w:rsidR="00D31ED1" w:rsidRPr="00071E45">
        <w:rPr>
          <w:rFonts w:asciiTheme="majorHAnsi" w:hAnsiTheme="majorHAnsi"/>
        </w:rPr>
        <w:t>a </w:t>
      </w:r>
      <w:r w:rsidRPr="00071E45">
        <w:rPr>
          <w:rFonts w:asciiTheme="majorHAnsi" w:hAnsiTheme="majorHAnsi"/>
        </w:rPr>
        <w:t xml:space="preserve"> profilu </w:t>
      </w:r>
      <w:r w:rsidR="00D31ED1" w:rsidRPr="00071E45">
        <w:rPr>
          <w:rFonts w:asciiTheme="majorHAnsi" w:hAnsiTheme="majorHAnsi"/>
        </w:rPr>
        <w:t>v </w:t>
      </w:r>
      <w:r w:rsidRPr="00071E45">
        <w:rPr>
          <w:rFonts w:asciiTheme="majorHAnsi" w:hAnsiTheme="majorHAnsi"/>
        </w:rPr>
        <w:t>souladu se Strategický</w:t>
      </w:r>
      <w:r w:rsidR="00960A14" w:rsidRPr="00071E45">
        <w:rPr>
          <w:rFonts w:asciiTheme="majorHAnsi" w:hAnsiTheme="majorHAnsi"/>
        </w:rPr>
        <w:t>m</w:t>
      </w:r>
      <w:r w:rsidRPr="00071E45">
        <w:rPr>
          <w:rFonts w:asciiTheme="majorHAnsi" w:hAnsiTheme="majorHAnsi"/>
        </w:rPr>
        <w:t xml:space="preserve"> záměrem</w:t>
      </w:r>
      <w:r w:rsidR="00925C38" w:rsidRPr="00071E45">
        <w:rPr>
          <w:rFonts w:asciiTheme="majorHAnsi" w:hAnsiTheme="majorHAnsi"/>
        </w:rPr>
        <w:t xml:space="preserve"> </w:t>
      </w:r>
      <w:r w:rsidRPr="00071E45">
        <w:rPr>
          <w:rFonts w:asciiTheme="majorHAnsi" w:hAnsiTheme="majorHAnsi"/>
        </w:rPr>
        <w:t>Univerzity Tomáše Bati ve Zlíně na období 21+ (dále jen „strategický záměr vysoké školy")</w:t>
      </w:r>
      <w:r w:rsidRPr="00071E45">
        <w:rPr>
          <w:rStyle w:val="Ukotvenpoznmkypodarou"/>
          <w:rFonts w:asciiTheme="majorHAnsi" w:hAnsiTheme="majorHAnsi" w:cs="Times New Roman"/>
        </w:rPr>
        <w:footnoteReference w:id="24"/>
      </w:r>
      <w:r w:rsidRPr="00071E45">
        <w:rPr>
          <w:rFonts w:asciiTheme="majorHAnsi" w:hAnsiTheme="majorHAnsi"/>
        </w:rPr>
        <w:t xml:space="preserve"> </w:t>
      </w:r>
      <w:r w:rsidR="00D31ED1" w:rsidRPr="00071E45">
        <w:rPr>
          <w:rFonts w:asciiTheme="majorHAnsi" w:hAnsiTheme="majorHAnsi"/>
        </w:rPr>
        <w:t>a </w:t>
      </w:r>
      <w:r w:rsidRPr="00071E45">
        <w:rPr>
          <w:rFonts w:asciiTheme="majorHAnsi" w:hAnsiTheme="majorHAnsi"/>
        </w:rPr>
        <w:t xml:space="preserve">její součástí Plánem realizace Strategického záměru Univerzity Tomáše Bati ve Zlíně na období 21+ pro rok </w:t>
      </w:r>
      <w:r w:rsidR="00BB25B8">
        <w:rPr>
          <w:rFonts w:asciiTheme="majorHAnsi" w:hAnsiTheme="majorHAnsi"/>
        </w:rPr>
        <w:t>2024</w:t>
      </w:r>
      <w:r w:rsidR="00BB25B8" w:rsidRPr="00071E45">
        <w:rPr>
          <w:rFonts w:asciiTheme="majorHAnsi" w:hAnsiTheme="majorHAnsi"/>
        </w:rPr>
        <w:t xml:space="preserve"> </w:t>
      </w:r>
      <w:r w:rsidR="00D31ED1" w:rsidRPr="00071E45">
        <w:rPr>
          <w:rFonts w:asciiTheme="majorHAnsi" w:hAnsiTheme="majorHAnsi"/>
        </w:rPr>
        <w:t>a </w:t>
      </w:r>
      <w:r w:rsidRPr="00071E45">
        <w:rPr>
          <w:rFonts w:asciiTheme="majorHAnsi" w:hAnsiTheme="majorHAnsi"/>
        </w:rPr>
        <w:t xml:space="preserve">také </w:t>
      </w:r>
      <w:r w:rsidR="00D31ED1" w:rsidRPr="00071E45">
        <w:rPr>
          <w:rFonts w:asciiTheme="majorHAnsi" w:hAnsiTheme="majorHAnsi"/>
        </w:rPr>
        <w:t>s</w:t>
      </w:r>
      <w:r w:rsidR="003B0000">
        <w:rPr>
          <w:rFonts w:asciiTheme="majorHAnsi" w:hAnsiTheme="majorHAnsi"/>
        </w:rPr>
        <w:t>e</w:t>
      </w:r>
      <w:r w:rsidR="00D31ED1" w:rsidRPr="00071E45">
        <w:rPr>
          <w:rFonts w:asciiTheme="majorHAnsi" w:hAnsiTheme="majorHAnsi"/>
        </w:rPr>
        <w:t> </w:t>
      </w:r>
      <w:r w:rsidR="003B0000">
        <w:rPr>
          <w:rFonts w:asciiTheme="majorHAnsi" w:hAnsiTheme="majorHAnsi"/>
        </w:rPr>
        <w:t xml:space="preserve">Strategickým záměrem </w:t>
      </w:r>
      <w:r w:rsidRPr="00071E45">
        <w:rPr>
          <w:rFonts w:asciiTheme="majorHAnsi" w:hAnsiTheme="majorHAnsi"/>
        </w:rPr>
        <w:t xml:space="preserve">Fakulty logistiky </w:t>
      </w:r>
      <w:r w:rsidR="00D31ED1" w:rsidRPr="00071E45">
        <w:rPr>
          <w:rFonts w:asciiTheme="majorHAnsi" w:hAnsiTheme="majorHAnsi"/>
        </w:rPr>
        <w:t>a </w:t>
      </w:r>
      <w:r w:rsidRPr="00071E45">
        <w:rPr>
          <w:rFonts w:asciiTheme="majorHAnsi" w:hAnsiTheme="majorHAnsi"/>
        </w:rPr>
        <w:t xml:space="preserve">krizového řízení Univerzity Tomáše Bati ve Zlíně na období </w:t>
      </w:r>
      <w:r w:rsidR="003B0000">
        <w:rPr>
          <w:rFonts w:asciiTheme="majorHAnsi" w:hAnsiTheme="majorHAnsi"/>
        </w:rPr>
        <w:t>2021+</w:t>
      </w:r>
      <w:r w:rsidRPr="00071E45">
        <w:rPr>
          <w:rFonts w:asciiTheme="majorHAnsi" w:hAnsiTheme="majorHAnsi"/>
        </w:rPr>
        <w:t xml:space="preserve"> (dále jen „Dlouhodobý záměr FLKŘ").</w:t>
      </w:r>
      <w:r w:rsidRPr="00071E45">
        <w:rPr>
          <w:rStyle w:val="Ukotvenpoznmkypodarou"/>
          <w:rFonts w:asciiTheme="majorHAnsi" w:hAnsiTheme="majorHAnsi" w:cs="Times New Roman"/>
        </w:rPr>
        <w:footnoteReference w:id="25"/>
      </w:r>
      <w:r w:rsidRPr="00071E45">
        <w:rPr>
          <w:rFonts w:asciiTheme="majorHAnsi" w:hAnsiTheme="majorHAnsi"/>
        </w:rPr>
        <w:t xml:space="preserve"> Zaměření </w:t>
      </w:r>
      <w:r w:rsidR="00D31ED1" w:rsidRPr="00071E45">
        <w:rPr>
          <w:rFonts w:asciiTheme="majorHAnsi" w:hAnsiTheme="majorHAnsi"/>
        </w:rPr>
        <w:t>a </w:t>
      </w:r>
      <w:r w:rsidRPr="00071E45">
        <w:rPr>
          <w:rFonts w:asciiTheme="majorHAnsi" w:hAnsiTheme="majorHAnsi"/>
        </w:rPr>
        <w:t xml:space="preserve">orientace předloženého studijního programu je také </w:t>
      </w:r>
      <w:r w:rsidR="00D31ED1" w:rsidRPr="00071E45">
        <w:rPr>
          <w:rFonts w:asciiTheme="majorHAnsi" w:hAnsiTheme="majorHAnsi"/>
        </w:rPr>
        <w:t>v </w:t>
      </w:r>
      <w:r w:rsidRPr="00071E45">
        <w:rPr>
          <w:rFonts w:asciiTheme="majorHAnsi" w:hAnsiTheme="majorHAnsi"/>
        </w:rPr>
        <w:t xml:space="preserve">souladu se strategickým dokumentem Statutem Fakulty logistiky </w:t>
      </w:r>
      <w:r w:rsidR="00D31ED1" w:rsidRPr="00071E45">
        <w:rPr>
          <w:rFonts w:asciiTheme="majorHAnsi" w:hAnsiTheme="majorHAnsi"/>
        </w:rPr>
        <w:t>a </w:t>
      </w:r>
      <w:r w:rsidRPr="00071E45">
        <w:rPr>
          <w:rFonts w:asciiTheme="majorHAnsi" w:hAnsiTheme="majorHAnsi"/>
        </w:rPr>
        <w:t>krizového řízení Univerzity Tomáše Bati ve Zlíně.</w:t>
      </w:r>
      <w:r w:rsidRPr="00071E45">
        <w:rPr>
          <w:rStyle w:val="Ukotvenpoznmkypodarou"/>
          <w:rFonts w:asciiTheme="majorHAnsi" w:hAnsiTheme="majorHAnsi" w:cs="Times New Roman"/>
        </w:rPr>
        <w:footnoteReference w:id="26"/>
      </w:r>
      <w:r w:rsidRPr="00071E45">
        <w:rPr>
          <w:rFonts w:asciiTheme="majorHAnsi" w:hAnsiTheme="majorHAnsi"/>
          <w:vertAlign w:val="superscript"/>
        </w:rPr>
        <w:t xml:space="preserve"> </w:t>
      </w:r>
      <w:r w:rsidR="00D31ED1" w:rsidRPr="00071E45">
        <w:rPr>
          <w:rFonts w:asciiTheme="majorHAnsi" w:hAnsiTheme="majorHAnsi"/>
        </w:rPr>
        <w:t>V </w:t>
      </w:r>
      <w:r w:rsidRPr="00071E45">
        <w:rPr>
          <w:rFonts w:asciiTheme="majorHAnsi" w:hAnsiTheme="majorHAnsi"/>
        </w:rPr>
        <w:t xml:space="preserve">článcích 2 </w:t>
      </w:r>
      <w:r w:rsidR="00D31ED1" w:rsidRPr="00071E45">
        <w:rPr>
          <w:rFonts w:asciiTheme="majorHAnsi" w:hAnsiTheme="majorHAnsi"/>
        </w:rPr>
        <w:t>a </w:t>
      </w:r>
      <w:r w:rsidRPr="00071E45">
        <w:rPr>
          <w:rFonts w:asciiTheme="majorHAnsi" w:hAnsiTheme="majorHAnsi"/>
        </w:rPr>
        <w:t xml:space="preserve">3 jsou vymezeny vědní disciplíny zaměřené na krizové řízení, ochranu obyvatelstva, logistiku, environmentální bezpečnost </w:t>
      </w:r>
      <w:r w:rsidR="00D31ED1" w:rsidRPr="00071E45">
        <w:rPr>
          <w:rFonts w:asciiTheme="majorHAnsi" w:hAnsiTheme="majorHAnsi"/>
        </w:rPr>
        <w:t>a </w:t>
      </w:r>
      <w:r w:rsidRPr="00071E45">
        <w:rPr>
          <w:rFonts w:asciiTheme="majorHAnsi" w:hAnsiTheme="majorHAnsi"/>
        </w:rPr>
        <w:t xml:space="preserve"> bezpečnost společnosti. Předkládaný návrh </w:t>
      </w:r>
      <w:r w:rsidR="00BB25B8">
        <w:rPr>
          <w:rFonts w:asciiTheme="majorHAnsi" w:hAnsiTheme="majorHAnsi"/>
        </w:rPr>
        <w:t xml:space="preserve">žádosti o prodloužení platnosti akreditace </w:t>
      </w:r>
      <w:r w:rsidRPr="00071E45">
        <w:rPr>
          <w:rFonts w:asciiTheme="majorHAnsi" w:hAnsiTheme="majorHAnsi"/>
        </w:rPr>
        <w:t>studijního programu navazuje na</w:t>
      </w:r>
      <w:r w:rsidR="00660EC1">
        <w:rPr>
          <w:rFonts w:asciiTheme="majorHAnsi" w:hAnsiTheme="majorHAnsi"/>
        </w:rPr>
        <w:t xml:space="preserve"> aktuálně na fakultě realizovaný akademicky zaměřený </w:t>
      </w:r>
      <w:r w:rsidR="00BB25B8">
        <w:rPr>
          <w:rFonts w:asciiTheme="majorHAnsi" w:hAnsiTheme="majorHAnsi"/>
        </w:rPr>
        <w:t>bakalářský studijní program Management rizik</w:t>
      </w:r>
      <w:r w:rsidR="00660EC1">
        <w:rPr>
          <w:rFonts w:asciiTheme="majorHAnsi" w:hAnsiTheme="majorHAnsi"/>
        </w:rPr>
        <w:t>, přičemž akcentuje změny ve stavu a</w:t>
      </w:r>
      <w:r w:rsidR="00D742E0">
        <w:rPr>
          <w:rFonts w:asciiTheme="majorHAnsi" w:hAnsiTheme="majorHAnsi"/>
        </w:rPr>
        <w:t> </w:t>
      </w:r>
      <w:r w:rsidR="00660EC1">
        <w:rPr>
          <w:rFonts w:asciiTheme="majorHAnsi" w:hAnsiTheme="majorHAnsi"/>
        </w:rPr>
        <w:t xml:space="preserve">potřebách bezpečnostního prostřední v posledních letech. </w:t>
      </w:r>
      <w:r w:rsidR="003E3F1E">
        <w:rPr>
          <w:rFonts w:asciiTheme="majorHAnsi" w:hAnsiTheme="majorHAnsi"/>
        </w:rPr>
        <w:t xml:space="preserve">Podporuje </w:t>
      </w:r>
      <w:r w:rsidR="00660EC1">
        <w:rPr>
          <w:rFonts w:asciiTheme="majorHAnsi" w:hAnsiTheme="majorHAnsi"/>
        </w:rPr>
        <w:t>dlouhodobou</w:t>
      </w:r>
      <w:r w:rsidRPr="00071E45">
        <w:rPr>
          <w:rFonts w:asciiTheme="majorHAnsi" w:hAnsiTheme="majorHAnsi"/>
        </w:rPr>
        <w:t xml:space="preserve"> vědeckou, výzkumnou </w:t>
      </w:r>
      <w:r w:rsidR="00D31ED1" w:rsidRPr="00071E45">
        <w:rPr>
          <w:rFonts w:asciiTheme="majorHAnsi" w:hAnsiTheme="majorHAnsi"/>
        </w:rPr>
        <w:t>a </w:t>
      </w:r>
      <w:r w:rsidRPr="00071E45">
        <w:rPr>
          <w:rFonts w:asciiTheme="majorHAnsi" w:hAnsiTheme="majorHAnsi"/>
        </w:rPr>
        <w:t xml:space="preserve">vývojovou práci akademických pracovníků univerzity </w:t>
      </w:r>
      <w:r w:rsidR="00D31ED1" w:rsidRPr="00071E45">
        <w:rPr>
          <w:rFonts w:asciiTheme="majorHAnsi" w:hAnsiTheme="majorHAnsi"/>
        </w:rPr>
        <w:t>a v </w:t>
      </w:r>
      <w:r w:rsidRPr="00071E45">
        <w:rPr>
          <w:rFonts w:asciiTheme="majorHAnsi" w:hAnsiTheme="majorHAnsi"/>
        </w:rPr>
        <w:t>souladu se strategií UTB efektivně využívá ve výuce specialisty jednotlivých fakult.</w:t>
      </w:r>
    </w:p>
    <w:p w14:paraId="2761FEA5" w14:textId="34FCB706" w:rsidR="00071E45" w:rsidRDefault="00071E45" w:rsidP="003034BC">
      <w:pPr>
        <w:suppressAutoHyphens/>
        <w:rPr>
          <w:rFonts w:asciiTheme="majorHAnsi" w:hAnsiTheme="majorHAnsi"/>
        </w:rPr>
      </w:pPr>
    </w:p>
    <w:p w14:paraId="5E062BBB" w14:textId="77777777" w:rsidR="00C1005C" w:rsidRPr="00071E45" w:rsidRDefault="00C1005C" w:rsidP="003034BC">
      <w:pPr>
        <w:suppressAutoHyphens/>
        <w:rPr>
          <w:rFonts w:asciiTheme="majorHAnsi" w:hAnsiTheme="majorHAnsi"/>
        </w:rPr>
      </w:pPr>
    </w:p>
    <w:p w14:paraId="633BACF3" w14:textId="46C30A30" w:rsidR="00295984" w:rsidRPr="008C6435" w:rsidRDefault="00071E45" w:rsidP="00071E45">
      <w:pPr>
        <w:pStyle w:val="Nadpis3"/>
        <w:numPr>
          <w:ilvl w:val="0"/>
          <w:numId w:val="21"/>
        </w:numPr>
        <w:jc w:val="both"/>
      </w:pPr>
      <w:r>
        <w:lastRenderedPageBreak/>
        <w:t xml:space="preserve">Standard 2.2a </w:t>
      </w:r>
      <w:r w:rsidR="00375C46" w:rsidRPr="008C6435">
        <w:t xml:space="preserve">Souvislost </w:t>
      </w:r>
      <w:r w:rsidR="00D31ED1" w:rsidRPr="008C6435">
        <w:t>s</w:t>
      </w:r>
      <w:r w:rsidR="00D31ED1">
        <w:t> </w:t>
      </w:r>
      <w:r w:rsidR="00375C46" w:rsidRPr="008C6435">
        <w:t>tvůrčí činností vysoké školy</w:t>
      </w:r>
    </w:p>
    <w:p w14:paraId="186B3958" w14:textId="77777777" w:rsidR="00C61403" w:rsidRDefault="00C61403" w:rsidP="003034BC">
      <w:pPr>
        <w:suppressAutoHyphens/>
        <w:rPr>
          <w:rFonts w:asciiTheme="majorHAnsi" w:hAnsiTheme="majorHAnsi"/>
        </w:rPr>
      </w:pPr>
      <w:bookmarkStart w:id="9" w:name="_Hlk127738742"/>
    </w:p>
    <w:p w14:paraId="37262892" w14:textId="0D75772F" w:rsidR="00295984" w:rsidRDefault="00375C46" w:rsidP="003034BC">
      <w:pPr>
        <w:suppressAutoHyphens/>
        <w:rPr>
          <w:rFonts w:asciiTheme="majorHAnsi" w:hAnsiTheme="majorHAnsi"/>
          <w:color w:val="auto"/>
        </w:rPr>
      </w:pPr>
      <w:r w:rsidRPr="00055DEA">
        <w:rPr>
          <w:rFonts w:asciiTheme="majorHAnsi" w:hAnsiTheme="majorHAnsi"/>
          <w:color w:val="auto"/>
        </w:rPr>
        <w:t xml:space="preserve">Fakulta logistiky </w:t>
      </w:r>
      <w:r w:rsidR="00D31ED1" w:rsidRPr="00055DEA">
        <w:rPr>
          <w:rFonts w:asciiTheme="majorHAnsi" w:hAnsiTheme="majorHAnsi"/>
          <w:color w:val="auto"/>
        </w:rPr>
        <w:t>a </w:t>
      </w:r>
      <w:r w:rsidRPr="00055DEA">
        <w:rPr>
          <w:rFonts w:asciiTheme="majorHAnsi" w:hAnsiTheme="majorHAnsi"/>
          <w:color w:val="auto"/>
        </w:rPr>
        <w:t xml:space="preserve">krizového řízení Univerzity Tomáše Bati ve Zlíně uskutečňuje tvůrčí činnost </w:t>
      </w:r>
      <w:r w:rsidR="00E87887" w:rsidRPr="00055DEA">
        <w:rPr>
          <w:rFonts w:asciiTheme="majorHAnsi" w:hAnsiTheme="majorHAnsi"/>
          <w:color w:val="auto"/>
        </w:rPr>
        <w:t>zejména v kategoriích Natural Sciences, Engineering and Technology a Social Sciences dle FORD, což odpovídá</w:t>
      </w:r>
      <w:r w:rsidRPr="00055DEA">
        <w:rPr>
          <w:rFonts w:asciiTheme="majorHAnsi" w:hAnsiTheme="majorHAnsi"/>
          <w:color w:val="auto"/>
        </w:rPr>
        <w:t xml:space="preserve"> oblasti vzdělávání</w:t>
      </w:r>
      <w:r w:rsidR="000739A4" w:rsidRPr="00055DEA">
        <w:rPr>
          <w:rFonts w:asciiTheme="majorHAnsi" w:hAnsiTheme="majorHAnsi"/>
          <w:color w:val="auto"/>
        </w:rPr>
        <w:t xml:space="preserve"> (Bezpečnostní obory)</w:t>
      </w:r>
      <w:r w:rsidRPr="00055DEA">
        <w:rPr>
          <w:rFonts w:asciiTheme="majorHAnsi" w:hAnsiTheme="majorHAnsi"/>
          <w:color w:val="auto"/>
        </w:rPr>
        <w:t xml:space="preserve">, </w:t>
      </w:r>
      <w:r w:rsidR="00D31ED1" w:rsidRPr="00055DEA">
        <w:rPr>
          <w:rFonts w:asciiTheme="majorHAnsi" w:hAnsiTheme="majorHAnsi"/>
          <w:color w:val="auto"/>
        </w:rPr>
        <w:t>v </w:t>
      </w:r>
      <w:r w:rsidR="008F4970" w:rsidRPr="00055DEA">
        <w:rPr>
          <w:rFonts w:asciiTheme="majorHAnsi" w:hAnsiTheme="majorHAnsi"/>
          <w:color w:val="auto"/>
        </w:rPr>
        <w:t>rámci</w:t>
      </w:r>
      <w:r w:rsidRPr="00055DEA">
        <w:rPr>
          <w:rFonts w:asciiTheme="majorHAnsi" w:hAnsiTheme="majorHAnsi"/>
          <w:color w:val="auto"/>
        </w:rPr>
        <w:t xml:space="preserve"> které </w:t>
      </w:r>
      <w:r w:rsidR="00E87887" w:rsidRPr="00055DEA">
        <w:rPr>
          <w:rFonts w:asciiTheme="majorHAnsi" w:hAnsiTheme="majorHAnsi"/>
          <w:color w:val="auto"/>
        </w:rPr>
        <w:t>je</w:t>
      </w:r>
      <w:r w:rsidRPr="00055DEA">
        <w:rPr>
          <w:rFonts w:asciiTheme="majorHAnsi" w:hAnsiTheme="majorHAnsi"/>
          <w:color w:val="auto"/>
        </w:rPr>
        <w:t xml:space="preserve"> studijní program</w:t>
      </w:r>
      <w:bookmarkEnd w:id="9"/>
      <w:r w:rsidR="00E87887" w:rsidRPr="00055DEA">
        <w:rPr>
          <w:rFonts w:asciiTheme="majorHAnsi" w:hAnsiTheme="majorHAnsi"/>
          <w:color w:val="auto"/>
        </w:rPr>
        <w:t xml:space="preserve"> uskutečňován. </w:t>
      </w:r>
      <w:r w:rsidRPr="00055DEA">
        <w:rPr>
          <w:rFonts w:asciiTheme="majorHAnsi" w:hAnsiTheme="majorHAnsi"/>
          <w:color w:val="auto"/>
        </w:rPr>
        <w:t xml:space="preserve">Tvůrčí činnost je na fakultě systematicky </w:t>
      </w:r>
      <w:r w:rsidR="00D31ED1" w:rsidRPr="00055DEA">
        <w:rPr>
          <w:rFonts w:asciiTheme="majorHAnsi" w:hAnsiTheme="majorHAnsi"/>
          <w:color w:val="auto"/>
        </w:rPr>
        <w:t>a </w:t>
      </w:r>
      <w:r w:rsidRPr="00055DEA">
        <w:rPr>
          <w:rFonts w:asciiTheme="majorHAnsi" w:hAnsiTheme="majorHAnsi"/>
          <w:color w:val="auto"/>
        </w:rPr>
        <w:t xml:space="preserve">dlouhodobě rozvíjena. Zapojení pracovníků je zřejmé </w:t>
      </w:r>
      <w:r w:rsidR="00D31ED1" w:rsidRPr="00055DEA">
        <w:rPr>
          <w:rFonts w:asciiTheme="majorHAnsi" w:hAnsiTheme="majorHAnsi"/>
          <w:color w:val="auto"/>
        </w:rPr>
        <w:t>z </w:t>
      </w:r>
      <w:r w:rsidRPr="00055DEA">
        <w:rPr>
          <w:rFonts w:asciiTheme="majorHAnsi" w:hAnsiTheme="majorHAnsi"/>
          <w:color w:val="auto"/>
        </w:rPr>
        <w:t>Centrální evidence projektů</w:t>
      </w:r>
      <w:r w:rsidRPr="00055DEA">
        <w:rPr>
          <w:rStyle w:val="Ukotvenpoznmkypodarou"/>
          <w:rFonts w:asciiTheme="majorHAnsi" w:hAnsiTheme="majorHAnsi" w:cs="Times New Roman"/>
          <w:color w:val="auto"/>
        </w:rPr>
        <w:footnoteReference w:id="27"/>
      </w:r>
      <w:r w:rsidRPr="00055DEA">
        <w:rPr>
          <w:rFonts w:asciiTheme="majorHAnsi" w:hAnsiTheme="majorHAnsi"/>
          <w:color w:val="auto"/>
        </w:rPr>
        <w:t xml:space="preserve"> </w:t>
      </w:r>
      <w:r w:rsidR="00D31ED1" w:rsidRPr="00055DEA">
        <w:rPr>
          <w:rFonts w:asciiTheme="majorHAnsi" w:hAnsiTheme="majorHAnsi"/>
          <w:color w:val="auto"/>
        </w:rPr>
        <w:t>a </w:t>
      </w:r>
      <w:r w:rsidRPr="00055DEA">
        <w:rPr>
          <w:rFonts w:asciiTheme="majorHAnsi" w:hAnsiTheme="majorHAnsi"/>
          <w:color w:val="auto"/>
        </w:rPr>
        <w:t xml:space="preserve">průběžně </w:t>
      </w:r>
      <w:r w:rsidR="00D31ED1" w:rsidRPr="00055DEA">
        <w:rPr>
          <w:rFonts w:asciiTheme="majorHAnsi" w:hAnsiTheme="majorHAnsi"/>
          <w:color w:val="auto"/>
        </w:rPr>
        <w:t>z </w:t>
      </w:r>
      <w:r w:rsidRPr="00055DEA">
        <w:rPr>
          <w:rFonts w:asciiTheme="majorHAnsi" w:hAnsiTheme="majorHAnsi"/>
          <w:color w:val="auto"/>
        </w:rPr>
        <w:t>Výročních zpráv fakulty</w:t>
      </w:r>
      <w:r w:rsidRPr="00055DEA">
        <w:rPr>
          <w:rStyle w:val="Ukotvenpoznmkypodarou"/>
          <w:rFonts w:asciiTheme="majorHAnsi" w:hAnsiTheme="majorHAnsi" w:cs="Times New Roman"/>
          <w:color w:val="auto"/>
        </w:rPr>
        <w:footnoteReference w:id="28"/>
      </w:r>
      <w:r w:rsidRPr="00055DEA">
        <w:rPr>
          <w:rFonts w:asciiTheme="majorHAnsi" w:hAnsiTheme="majorHAnsi"/>
          <w:color w:val="auto"/>
        </w:rPr>
        <w:t xml:space="preserve"> </w:t>
      </w:r>
      <w:r w:rsidR="00D31ED1" w:rsidRPr="00055DEA">
        <w:rPr>
          <w:rFonts w:asciiTheme="majorHAnsi" w:hAnsiTheme="majorHAnsi"/>
          <w:color w:val="auto"/>
        </w:rPr>
        <w:t>a </w:t>
      </w:r>
      <w:r w:rsidRPr="00055DEA">
        <w:rPr>
          <w:rFonts w:asciiTheme="majorHAnsi" w:hAnsiTheme="majorHAnsi"/>
          <w:color w:val="auto"/>
        </w:rPr>
        <w:t>Výročních zpráv UTB.</w:t>
      </w:r>
      <w:r w:rsidRPr="00055DEA">
        <w:rPr>
          <w:rStyle w:val="Ukotvenpoznmkypodarou"/>
          <w:rFonts w:asciiTheme="majorHAnsi" w:hAnsiTheme="majorHAnsi" w:cs="Times New Roman"/>
          <w:color w:val="auto"/>
        </w:rPr>
        <w:footnoteReference w:id="29"/>
      </w:r>
      <w:r w:rsidRPr="00055DEA">
        <w:rPr>
          <w:rFonts w:asciiTheme="majorHAnsi" w:hAnsiTheme="majorHAnsi"/>
          <w:color w:val="auto"/>
        </w:rPr>
        <w:t xml:space="preserve"> Předkládaný návrh </w:t>
      </w:r>
      <w:r w:rsidR="00BB25B8">
        <w:rPr>
          <w:rFonts w:asciiTheme="majorHAnsi" w:hAnsiTheme="majorHAnsi"/>
          <w:color w:val="auto"/>
        </w:rPr>
        <w:t>žádosti o prodloužení platnosti akreditace</w:t>
      </w:r>
      <w:r w:rsidR="00BB25B8" w:rsidRPr="00055DEA">
        <w:rPr>
          <w:rFonts w:asciiTheme="majorHAnsi" w:hAnsiTheme="majorHAnsi"/>
          <w:color w:val="auto"/>
        </w:rPr>
        <w:t xml:space="preserve"> </w:t>
      </w:r>
      <w:r w:rsidRPr="00055DEA">
        <w:rPr>
          <w:rFonts w:asciiTheme="majorHAnsi" w:hAnsiTheme="majorHAnsi"/>
          <w:color w:val="auto"/>
        </w:rPr>
        <w:t xml:space="preserve">je koncipován pro posílení tvůrčí činnosti fakulty </w:t>
      </w:r>
      <w:r w:rsidR="00D31ED1" w:rsidRPr="00055DEA">
        <w:rPr>
          <w:rFonts w:asciiTheme="majorHAnsi" w:hAnsiTheme="majorHAnsi"/>
          <w:color w:val="auto"/>
        </w:rPr>
        <w:t>a </w:t>
      </w:r>
      <w:r w:rsidRPr="00055DEA">
        <w:rPr>
          <w:rFonts w:asciiTheme="majorHAnsi" w:hAnsiTheme="majorHAnsi"/>
          <w:color w:val="auto"/>
        </w:rPr>
        <w:t xml:space="preserve">její rozvoj </w:t>
      </w:r>
      <w:r w:rsidR="00D31ED1" w:rsidRPr="00055DEA">
        <w:rPr>
          <w:rFonts w:asciiTheme="majorHAnsi" w:hAnsiTheme="majorHAnsi"/>
          <w:color w:val="auto"/>
        </w:rPr>
        <w:t>i </w:t>
      </w:r>
      <w:r w:rsidRPr="00055DEA">
        <w:rPr>
          <w:rFonts w:asciiTheme="majorHAnsi" w:hAnsiTheme="majorHAnsi"/>
          <w:color w:val="auto"/>
        </w:rPr>
        <w:t xml:space="preserve">do budoucna. </w:t>
      </w:r>
    </w:p>
    <w:p w14:paraId="657EA431" w14:textId="54C21D92" w:rsidR="00386C25" w:rsidRDefault="00386C25" w:rsidP="003034BC">
      <w:pPr>
        <w:suppressAutoHyphens/>
        <w:rPr>
          <w:rFonts w:asciiTheme="majorHAnsi" w:hAnsiTheme="majorHAnsi"/>
          <w:color w:val="auto"/>
        </w:rPr>
      </w:pPr>
      <w:r>
        <w:rPr>
          <w:rFonts w:asciiTheme="majorHAnsi" w:hAnsiTheme="majorHAnsi"/>
          <w:color w:val="auto"/>
        </w:rPr>
        <w:t>V organizační struktuře fakulty jsou 4 ústavy, které se v rámci tvůrčí činnosti profilují dle svého zaměření, zároveň však úzce spolupracují na těch vědeckých projektech a výstupech, které mají interdisciplinární charakter.</w:t>
      </w:r>
    </w:p>
    <w:p w14:paraId="688166E5" w14:textId="77777777" w:rsidR="00636F94" w:rsidRDefault="00636F94" w:rsidP="003034BC">
      <w:pPr>
        <w:suppressAutoHyphens/>
        <w:rPr>
          <w:rFonts w:asciiTheme="majorHAnsi" w:hAnsiTheme="majorHAnsi"/>
          <w:color w:val="auto"/>
        </w:rPr>
      </w:pPr>
    </w:p>
    <w:p w14:paraId="09CCF1BB" w14:textId="26DADD12" w:rsidR="00972616" w:rsidRDefault="00291FED" w:rsidP="003034BC">
      <w:pPr>
        <w:suppressAutoHyphens/>
        <w:rPr>
          <w:rFonts w:asciiTheme="majorHAnsi" w:hAnsiTheme="majorHAnsi"/>
          <w:color w:val="auto"/>
        </w:rPr>
      </w:pPr>
      <w:r w:rsidRPr="00291FED">
        <w:rPr>
          <w:rFonts w:asciiTheme="majorHAnsi" w:hAnsiTheme="majorHAnsi"/>
          <w:b/>
          <w:bCs/>
          <w:color w:val="auto"/>
        </w:rPr>
        <w:t>Ústav krizového řízení</w:t>
      </w:r>
      <w:r>
        <w:rPr>
          <w:rFonts w:asciiTheme="majorHAnsi" w:hAnsiTheme="majorHAnsi"/>
          <w:color w:val="auto"/>
        </w:rPr>
        <w:t xml:space="preserve"> se v oblasti výzkumu orientuje zejména na řízení a posuzování rizik, analýzu ekonomických dopadů mimořádných událostí a krizových situací, bezpečnost a ochranu zdraví při práci a ochranu měkkých cílů.</w:t>
      </w:r>
      <w:r w:rsidR="00C07F93">
        <w:rPr>
          <w:rFonts w:asciiTheme="majorHAnsi" w:hAnsiTheme="majorHAnsi"/>
          <w:color w:val="auto"/>
        </w:rPr>
        <w:t xml:space="preserve"> Výzkumné aktivity jednotlivých akademických pracovníků ústavu jsou přitom zaměřeny na krizové řízení a řízení rizik v rámci veřejné správy i v podnikové sféře. Ústav zajišťuje výuku studijních předmětů zejména v oblasti </w:t>
      </w:r>
      <w:r w:rsidR="00896E6C">
        <w:rPr>
          <w:rFonts w:asciiTheme="majorHAnsi" w:hAnsiTheme="majorHAnsi"/>
          <w:color w:val="auto"/>
        </w:rPr>
        <w:t xml:space="preserve">řízení rizik, </w:t>
      </w:r>
      <w:r w:rsidR="00C07F93">
        <w:rPr>
          <w:rFonts w:asciiTheme="majorHAnsi" w:hAnsiTheme="majorHAnsi"/>
          <w:color w:val="auto"/>
        </w:rPr>
        <w:t>krizového řízení, krizové komunikace, řízení lidských zdrojů, bezpečnosti a ochrany zdraví při práci</w:t>
      </w:r>
      <w:r w:rsidR="00896E6C">
        <w:rPr>
          <w:rFonts w:asciiTheme="majorHAnsi" w:hAnsiTheme="majorHAnsi"/>
          <w:color w:val="auto"/>
        </w:rPr>
        <w:t>.</w:t>
      </w:r>
    </w:p>
    <w:p w14:paraId="13FED20E" w14:textId="77777777" w:rsidR="00291FED" w:rsidRDefault="00291FED" w:rsidP="003034BC">
      <w:pPr>
        <w:suppressAutoHyphens/>
        <w:rPr>
          <w:rFonts w:asciiTheme="majorHAnsi" w:hAnsiTheme="majorHAnsi"/>
          <w:color w:val="auto"/>
        </w:rPr>
      </w:pPr>
    </w:p>
    <w:p w14:paraId="39C069D7" w14:textId="63083734" w:rsidR="005025D6" w:rsidRPr="00282529" w:rsidRDefault="005025D6" w:rsidP="00282529">
      <w:pPr>
        <w:rPr>
          <w:rFonts w:asciiTheme="majorHAnsi" w:hAnsiTheme="majorHAnsi" w:cstheme="minorHAnsi"/>
          <w:color w:val="auto"/>
        </w:rPr>
      </w:pPr>
      <w:r w:rsidRPr="008B58A4">
        <w:rPr>
          <w:rFonts w:asciiTheme="majorHAnsi" w:hAnsiTheme="majorHAnsi" w:cstheme="minorHAnsi"/>
          <w:b/>
        </w:rPr>
        <w:t>Ústav ochrany obyvatelstva</w:t>
      </w:r>
      <w:r w:rsidRPr="008B58A4">
        <w:rPr>
          <w:rFonts w:asciiTheme="majorHAnsi" w:hAnsiTheme="majorHAnsi" w:cstheme="minorHAnsi"/>
        </w:rPr>
        <w:t xml:space="preserve"> se v oblasti výzkumu orientuje na následující oblasti</w:t>
      </w:r>
      <w:r w:rsidRPr="008B58A4">
        <w:rPr>
          <w:rFonts w:asciiTheme="majorHAnsi" w:hAnsiTheme="majorHAnsi" w:cstheme="minorHAnsi"/>
          <w:color w:val="auto"/>
        </w:rPr>
        <w:t>: ochrana obyvatelstva v oblasti krizového a havarijního plánování, oblast požární ochrany, využití umělé inteligence ve prospěch složek Integrovaného záchranného systému, oblast kybernetické bezpečnosti, včetně zabezpečení informačních systémů jednotlivých složek Integrovaného záchranného systému, dále rozvoji teoretických znalostí a praktických dovedností studentů studijního programu Ochrana obyvatelstva pro práci s </w:t>
      </w:r>
      <w:r w:rsidR="00386C25" w:rsidRPr="008B58A4">
        <w:rPr>
          <w:rFonts w:asciiTheme="majorHAnsi" w:hAnsiTheme="majorHAnsi" w:cstheme="minorHAnsi"/>
          <w:color w:val="auto"/>
        </w:rPr>
        <w:t>měřicí</w:t>
      </w:r>
      <w:r w:rsidRPr="008B58A4">
        <w:rPr>
          <w:rFonts w:asciiTheme="majorHAnsi" w:hAnsiTheme="majorHAnsi" w:cstheme="minorHAnsi"/>
          <w:color w:val="auto"/>
        </w:rPr>
        <w:t xml:space="preserve"> technikou a prostředky hasičského záchranného sboru k monitorování aktuální situace při mimořádných událostech a krizových </w:t>
      </w:r>
      <w:r w:rsidRPr="008B58A4">
        <w:rPr>
          <w:rFonts w:asciiTheme="majorHAnsi" w:hAnsiTheme="majorHAnsi" w:cstheme="minorHAnsi"/>
          <w:color w:val="auto"/>
        </w:rPr>
        <w:lastRenderedPageBreak/>
        <w:t xml:space="preserve">stavech a jejich vyhodnocování, dále se zaměřuje na rozvoj znalostí v oblasti udržitelnosti vody v krajině. </w:t>
      </w:r>
    </w:p>
    <w:p w14:paraId="046C03AC" w14:textId="26DD3908" w:rsidR="005025D6" w:rsidRPr="00282529" w:rsidRDefault="005025D6" w:rsidP="00282529">
      <w:pPr>
        <w:widowControl/>
        <w:spacing w:before="100" w:beforeAutospacing="1" w:after="100" w:afterAutospacing="1"/>
        <w:rPr>
          <w:rFonts w:asciiTheme="majorHAnsi" w:hAnsiTheme="majorHAnsi" w:cstheme="minorHAnsi"/>
          <w:color w:val="auto"/>
        </w:rPr>
      </w:pPr>
      <w:r w:rsidRPr="000E0B2E">
        <w:rPr>
          <w:rFonts w:asciiTheme="majorHAnsi" w:hAnsiTheme="majorHAnsi" w:cstheme="minorHAnsi"/>
          <w:b/>
          <w:color w:val="auto"/>
        </w:rPr>
        <w:t>Ústav logistiky</w:t>
      </w:r>
      <w:r w:rsidR="00282529" w:rsidRPr="00282529">
        <w:rPr>
          <w:rFonts w:asciiTheme="majorHAnsi" w:hAnsiTheme="majorHAnsi" w:cstheme="minorHAnsi"/>
          <w:color w:val="auto"/>
        </w:rPr>
        <w:t xml:space="preserve"> se primárně z</w:t>
      </w:r>
      <w:r w:rsidR="00282529">
        <w:rPr>
          <w:rFonts w:asciiTheme="majorHAnsi" w:hAnsiTheme="majorHAnsi" w:cstheme="minorHAnsi"/>
          <w:color w:val="auto"/>
        </w:rPr>
        <w:t> </w:t>
      </w:r>
      <w:r w:rsidR="00282529" w:rsidRPr="00282529">
        <w:rPr>
          <w:rFonts w:asciiTheme="majorHAnsi" w:hAnsiTheme="majorHAnsi" w:cstheme="minorHAnsi"/>
          <w:color w:val="auto"/>
        </w:rPr>
        <w:t>oblasti</w:t>
      </w:r>
      <w:r w:rsidR="00282529">
        <w:rPr>
          <w:rFonts w:asciiTheme="majorHAnsi" w:hAnsiTheme="majorHAnsi" w:cstheme="minorHAnsi"/>
          <w:color w:val="auto"/>
        </w:rPr>
        <w:t xml:space="preserve"> aplikovaného</w:t>
      </w:r>
      <w:r w:rsidR="00282529" w:rsidRPr="00282529">
        <w:rPr>
          <w:rFonts w:asciiTheme="majorHAnsi" w:hAnsiTheme="majorHAnsi" w:cstheme="minorHAnsi"/>
          <w:color w:val="auto"/>
        </w:rPr>
        <w:t xml:space="preserve"> výzkumu věnuje modelování, simulaci a</w:t>
      </w:r>
      <w:r w:rsidR="002E167C">
        <w:rPr>
          <w:rFonts w:asciiTheme="majorHAnsi" w:hAnsiTheme="majorHAnsi" w:cstheme="minorHAnsi"/>
          <w:color w:val="auto"/>
        </w:rPr>
        <w:t> </w:t>
      </w:r>
      <w:r w:rsidR="00282529" w:rsidRPr="00282529">
        <w:rPr>
          <w:rFonts w:asciiTheme="majorHAnsi" w:hAnsiTheme="majorHAnsi" w:cstheme="minorHAnsi"/>
          <w:color w:val="auto"/>
        </w:rPr>
        <w:t xml:space="preserve">optimalizaci logistických procesů. </w:t>
      </w:r>
      <w:r w:rsidR="00282529">
        <w:rPr>
          <w:rFonts w:asciiTheme="majorHAnsi" w:hAnsiTheme="majorHAnsi" w:cstheme="minorHAnsi"/>
          <w:color w:val="auto"/>
        </w:rPr>
        <w:t>V</w:t>
      </w:r>
      <w:r w:rsidR="00282529" w:rsidRPr="00282529">
        <w:rPr>
          <w:rFonts w:asciiTheme="majorHAnsi" w:hAnsiTheme="majorHAnsi" w:cstheme="minorHAnsi"/>
          <w:color w:val="auto"/>
        </w:rPr>
        <w:t>zhledem k zaměření fakulty se zaměstnanci ústavu</w:t>
      </w:r>
      <w:r w:rsidR="00282529">
        <w:rPr>
          <w:rFonts w:asciiTheme="majorHAnsi" w:hAnsiTheme="majorHAnsi" w:cstheme="minorHAnsi"/>
          <w:color w:val="auto"/>
        </w:rPr>
        <w:t xml:space="preserve"> věnují také ř</w:t>
      </w:r>
      <w:r w:rsidR="00282529" w:rsidRPr="00282529">
        <w:rPr>
          <w:rFonts w:asciiTheme="majorHAnsi" w:hAnsiTheme="majorHAnsi" w:cstheme="minorHAnsi"/>
          <w:color w:val="auto"/>
        </w:rPr>
        <w:t xml:space="preserve">ízení rizik v logistických procesech. </w:t>
      </w:r>
    </w:p>
    <w:p w14:paraId="639E3871" w14:textId="609FFA5C" w:rsidR="00636F94" w:rsidRPr="008B58A4" w:rsidRDefault="00636F94" w:rsidP="00282529">
      <w:pPr>
        <w:suppressAutoHyphens/>
        <w:rPr>
          <w:rFonts w:asciiTheme="majorHAnsi" w:hAnsiTheme="majorHAnsi"/>
          <w:color w:val="auto"/>
        </w:rPr>
      </w:pPr>
      <w:r w:rsidRPr="008B58A4">
        <w:rPr>
          <w:rFonts w:asciiTheme="majorHAnsi" w:hAnsiTheme="majorHAnsi"/>
          <w:b/>
          <w:bCs/>
        </w:rPr>
        <w:t>Ústav environmentální bezpečnosti</w:t>
      </w:r>
      <w:r w:rsidRPr="008B58A4">
        <w:rPr>
          <w:rFonts w:asciiTheme="majorHAnsi" w:hAnsiTheme="majorHAnsi"/>
        </w:rPr>
        <w:t xml:space="preserve"> se v oblasti výzkumu soustředí především na analýzu rizik v</w:t>
      </w:r>
      <w:r w:rsidR="002E167C">
        <w:rPr>
          <w:rFonts w:asciiTheme="majorHAnsi" w:hAnsiTheme="majorHAnsi"/>
        </w:rPr>
        <w:t> </w:t>
      </w:r>
      <w:r w:rsidRPr="008B58A4">
        <w:rPr>
          <w:rFonts w:asciiTheme="majorHAnsi" w:hAnsiTheme="majorHAnsi"/>
        </w:rPr>
        <w:t>krajinné sféře a to jak v přírodním (fyzickogeografickém) tak společenském (humánněgeografickém) kontextu. Doplňuje to extenzivním základním i průmyslovým výzkumem v oblasti chemie a potravinářství za podpory inovativních technologií.</w:t>
      </w:r>
    </w:p>
    <w:p w14:paraId="7E001122" w14:textId="77777777" w:rsidR="00636F94" w:rsidRDefault="00636F94" w:rsidP="003034BC">
      <w:pPr>
        <w:suppressAutoHyphens/>
        <w:rPr>
          <w:rFonts w:asciiTheme="majorHAnsi" w:hAnsiTheme="majorHAnsi"/>
          <w:color w:val="auto"/>
        </w:rPr>
      </w:pPr>
    </w:p>
    <w:p w14:paraId="28B91C50" w14:textId="0981C6B5" w:rsidR="00295984" w:rsidRPr="008C6435" w:rsidRDefault="00071E45" w:rsidP="00071E45">
      <w:pPr>
        <w:pStyle w:val="Nadpis3"/>
        <w:numPr>
          <w:ilvl w:val="0"/>
          <w:numId w:val="21"/>
        </w:numPr>
        <w:jc w:val="both"/>
      </w:pPr>
      <w:r>
        <w:t xml:space="preserve">Standard 2.3 </w:t>
      </w:r>
      <w:r w:rsidR="00375C46" w:rsidRPr="008C6435">
        <w:t>Mezinárodní rozměr studijního programu</w:t>
      </w:r>
    </w:p>
    <w:p w14:paraId="41CE4F38" w14:textId="77777777" w:rsidR="00071E45" w:rsidRDefault="00071E45" w:rsidP="003034BC">
      <w:pPr>
        <w:pStyle w:val="Normln1"/>
        <w:suppressAutoHyphens/>
        <w:rPr>
          <w:rFonts w:cs="Times New Roman"/>
          <w:color w:val="FF0000"/>
        </w:rPr>
      </w:pPr>
    </w:p>
    <w:p w14:paraId="266732D9" w14:textId="26158806" w:rsidR="00295984" w:rsidRPr="00071E45" w:rsidRDefault="00375C46" w:rsidP="003034BC">
      <w:pPr>
        <w:suppressAutoHyphens/>
        <w:rPr>
          <w:rFonts w:asciiTheme="majorHAnsi" w:hAnsiTheme="majorHAnsi"/>
          <w:color w:val="auto"/>
          <w:lang w:eastAsia="en-US"/>
        </w:rPr>
      </w:pPr>
      <w:r w:rsidRPr="00071E45">
        <w:rPr>
          <w:rFonts w:asciiTheme="majorHAnsi" w:hAnsiTheme="majorHAnsi"/>
        </w:rPr>
        <w:t xml:space="preserve">Internacionalizace studijních programů je jedním </w:t>
      </w:r>
      <w:r w:rsidR="00D31ED1" w:rsidRPr="00071E45">
        <w:rPr>
          <w:rFonts w:asciiTheme="majorHAnsi" w:hAnsiTheme="majorHAnsi"/>
        </w:rPr>
        <w:t>z </w:t>
      </w:r>
      <w:r w:rsidRPr="00071E45">
        <w:rPr>
          <w:rFonts w:asciiTheme="majorHAnsi" w:hAnsiTheme="majorHAnsi"/>
        </w:rPr>
        <w:t xml:space="preserve">prioritních cílů UTB ve Zlíně, což je zakotveno </w:t>
      </w:r>
      <w:r w:rsidR="00D31ED1" w:rsidRPr="00071E45">
        <w:rPr>
          <w:rFonts w:asciiTheme="majorHAnsi" w:hAnsiTheme="majorHAnsi"/>
        </w:rPr>
        <w:t>i v </w:t>
      </w:r>
      <w:r w:rsidRPr="00071E45">
        <w:rPr>
          <w:rFonts w:asciiTheme="majorHAnsi" w:hAnsiTheme="majorHAnsi"/>
        </w:rPr>
        <w:t xml:space="preserve">Strategickém záměru Univerzity Tomáše Bati ve Zlíně na období 21+. Cílem je, aby studenti </w:t>
      </w:r>
      <w:r w:rsidR="00660EC1">
        <w:rPr>
          <w:rFonts w:asciiTheme="majorHAnsi" w:hAnsiTheme="majorHAnsi"/>
        </w:rPr>
        <w:t xml:space="preserve">všech </w:t>
      </w:r>
      <w:r w:rsidRPr="00071E45">
        <w:rPr>
          <w:rFonts w:asciiTheme="majorHAnsi" w:hAnsiTheme="majorHAnsi"/>
        </w:rPr>
        <w:t xml:space="preserve">studijních programů byli </w:t>
      </w:r>
      <w:r w:rsidR="00D31ED1" w:rsidRPr="00071E45">
        <w:rPr>
          <w:rFonts w:asciiTheme="majorHAnsi" w:hAnsiTheme="majorHAnsi"/>
        </w:rPr>
        <w:t>v </w:t>
      </w:r>
      <w:r w:rsidRPr="00071E45">
        <w:rPr>
          <w:rFonts w:asciiTheme="majorHAnsi" w:hAnsiTheme="majorHAnsi"/>
        </w:rPr>
        <w:t xml:space="preserve">rámci svého studia vysíláni na studijní pobyt nebo stáž </w:t>
      </w:r>
      <w:r w:rsidR="00D31ED1" w:rsidRPr="00071E45">
        <w:rPr>
          <w:rFonts w:asciiTheme="majorHAnsi" w:hAnsiTheme="majorHAnsi"/>
        </w:rPr>
        <w:t>v </w:t>
      </w:r>
      <w:r w:rsidRPr="00071E45">
        <w:rPr>
          <w:rFonts w:asciiTheme="majorHAnsi" w:hAnsiTheme="majorHAnsi"/>
        </w:rPr>
        <w:t>zahraničí trvající alespoň 14 dnů. Podporu má rovněž mezinárodní výměna akademických pracovníků</w:t>
      </w:r>
      <w:r w:rsidR="008F4970">
        <w:rPr>
          <w:rFonts w:asciiTheme="majorHAnsi" w:hAnsiTheme="majorHAnsi"/>
        </w:rPr>
        <w:t xml:space="preserve">. </w:t>
      </w:r>
      <w:r w:rsidRPr="00071E45">
        <w:rPr>
          <w:rFonts w:asciiTheme="majorHAnsi" w:hAnsiTheme="majorHAnsi"/>
        </w:rPr>
        <w:t xml:space="preserve">Na úrovni UTB je pozornost věnovaná internacionalizaci poměrně výrazně, což je dále dokumentováno obsahem webových stránek </w:t>
      </w:r>
      <w:hyperlink r:id="rId17">
        <w:r w:rsidRPr="00071E45">
          <w:rPr>
            <w:rStyle w:val="Internetovodkaz"/>
            <w:rFonts w:asciiTheme="majorHAnsi" w:hAnsiTheme="majorHAnsi" w:cs="Times New Roman"/>
          </w:rPr>
          <w:t>https://www.utb.cz/univerzita/mezinarodni-vztahy/studenti/mobility-studentu/</w:t>
        </w:r>
      </w:hyperlink>
      <w:r w:rsidRPr="00AC7EC0">
        <w:rPr>
          <w:rFonts w:asciiTheme="majorHAnsi" w:hAnsiTheme="majorHAnsi"/>
          <w:color w:val="000080"/>
          <w:u w:val="single"/>
          <w:lang w:eastAsia="en-US"/>
        </w:rPr>
        <w:t xml:space="preserve">, </w:t>
      </w:r>
      <w:r w:rsidRPr="00071E45">
        <w:rPr>
          <w:rFonts w:asciiTheme="majorHAnsi" w:hAnsiTheme="majorHAnsi"/>
          <w:color w:val="auto"/>
          <w:lang w:eastAsia="en-US"/>
        </w:rPr>
        <w:t xml:space="preserve">kde se studenti dozvědí všechny potřebné informace týkající se možnosti studia </w:t>
      </w:r>
      <w:r w:rsidR="00D31ED1" w:rsidRPr="00071E45">
        <w:rPr>
          <w:rFonts w:asciiTheme="majorHAnsi" w:hAnsiTheme="majorHAnsi"/>
          <w:color w:val="auto"/>
          <w:lang w:eastAsia="en-US"/>
        </w:rPr>
        <w:t>v </w:t>
      </w:r>
      <w:r w:rsidRPr="00071E45">
        <w:rPr>
          <w:rFonts w:asciiTheme="majorHAnsi" w:hAnsiTheme="majorHAnsi"/>
          <w:color w:val="auto"/>
          <w:lang w:eastAsia="en-US"/>
        </w:rPr>
        <w:t xml:space="preserve">zahraničí. Fakulta logistiky </w:t>
      </w:r>
      <w:r w:rsidR="00D31ED1" w:rsidRPr="00071E45">
        <w:rPr>
          <w:rFonts w:asciiTheme="majorHAnsi" w:hAnsiTheme="majorHAnsi"/>
          <w:color w:val="auto"/>
          <w:lang w:eastAsia="en-US"/>
        </w:rPr>
        <w:t>a </w:t>
      </w:r>
      <w:r w:rsidRPr="00071E45">
        <w:rPr>
          <w:rFonts w:asciiTheme="majorHAnsi" w:hAnsiTheme="majorHAnsi"/>
          <w:color w:val="auto"/>
          <w:lang w:eastAsia="en-US"/>
        </w:rPr>
        <w:t xml:space="preserve">krizového řízení má uzavřenu řadu bilaterálních dohod </w:t>
      </w:r>
      <w:r w:rsidR="00D31ED1" w:rsidRPr="00071E45">
        <w:rPr>
          <w:rFonts w:asciiTheme="majorHAnsi" w:hAnsiTheme="majorHAnsi"/>
          <w:color w:val="auto"/>
          <w:lang w:eastAsia="en-US"/>
        </w:rPr>
        <w:t>v </w:t>
      </w:r>
      <w:r w:rsidRPr="00071E45">
        <w:rPr>
          <w:rFonts w:asciiTheme="majorHAnsi" w:hAnsiTheme="majorHAnsi"/>
          <w:color w:val="auto"/>
          <w:lang w:eastAsia="en-US"/>
        </w:rPr>
        <w:t xml:space="preserve">rámci programu Erasmus+ </w:t>
      </w:r>
      <w:r w:rsidR="00D31ED1" w:rsidRPr="00071E45">
        <w:rPr>
          <w:rFonts w:asciiTheme="majorHAnsi" w:hAnsiTheme="majorHAnsi"/>
          <w:color w:val="auto"/>
          <w:lang w:eastAsia="en-US"/>
        </w:rPr>
        <w:t>s </w:t>
      </w:r>
      <w:r w:rsidRPr="00071E45">
        <w:rPr>
          <w:rFonts w:asciiTheme="majorHAnsi" w:hAnsiTheme="majorHAnsi"/>
          <w:color w:val="auto"/>
          <w:lang w:eastAsia="en-US"/>
        </w:rPr>
        <w:t xml:space="preserve">partnerskými školami, kde mohou studenti využít studijních programů </w:t>
      </w:r>
      <w:r w:rsidR="00D31ED1" w:rsidRPr="00071E45">
        <w:rPr>
          <w:rFonts w:asciiTheme="majorHAnsi" w:hAnsiTheme="majorHAnsi"/>
          <w:color w:val="auto"/>
          <w:lang w:eastAsia="en-US"/>
        </w:rPr>
        <w:t>s </w:t>
      </w:r>
      <w:r w:rsidRPr="00071E45">
        <w:rPr>
          <w:rFonts w:asciiTheme="majorHAnsi" w:hAnsiTheme="majorHAnsi"/>
          <w:color w:val="auto"/>
          <w:lang w:eastAsia="en-US"/>
        </w:rPr>
        <w:t xml:space="preserve">obdobným odborným zaměřením. Tyto instituce jsou uvedeny na webových stránkách </w:t>
      </w:r>
      <w:hyperlink r:id="rId18">
        <w:r w:rsidRPr="00071E45">
          <w:rPr>
            <w:rStyle w:val="Internetovodkaz"/>
            <w:rFonts w:asciiTheme="majorHAnsi" w:hAnsiTheme="majorHAnsi" w:cs="Times New Roman"/>
          </w:rPr>
          <w:t>https://www.utb.cz/univerzita/mezinarodni-vztahy/partneri-a-projekty/partneri/</w:t>
        </w:r>
      </w:hyperlink>
      <w:r w:rsidRPr="00071E45">
        <w:rPr>
          <w:rFonts w:asciiTheme="majorHAnsi" w:hAnsiTheme="majorHAnsi"/>
          <w:color w:val="auto"/>
          <w:lang w:eastAsia="en-US"/>
        </w:rPr>
        <w:t xml:space="preserve"> .</w:t>
      </w:r>
    </w:p>
    <w:p w14:paraId="31786646" w14:textId="77777777" w:rsidR="009431E2" w:rsidRDefault="00D31ED1" w:rsidP="009431E2">
      <w:pPr>
        <w:rPr>
          <w:rFonts w:asciiTheme="majorHAnsi" w:hAnsiTheme="majorHAnsi"/>
          <w:color w:val="auto"/>
        </w:rPr>
      </w:pPr>
      <w:r w:rsidRPr="00071E45">
        <w:rPr>
          <w:rFonts w:asciiTheme="majorHAnsi" w:hAnsiTheme="majorHAnsi"/>
          <w:color w:val="auto"/>
          <w:lang w:eastAsia="en-US"/>
        </w:rPr>
        <w:t>V </w:t>
      </w:r>
      <w:r w:rsidR="00375C46" w:rsidRPr="00071E45">
        <w:rPr>
          <w:rFonts w:asciiTheme="majorHAnsi" w:hAnsiTheme="majorHAnsi"/>
          <w:color w:val="auto"/>
          <w:lang w:eastAsia="en-US"/>
        </w:rPr>
        <w:t>rámci programu Freemover</w:t>
      </w:r>
      <w:r w:rsidR="003B66C5">
        <w:rPr>
          <w:rFonts w:asciiTheme="majorHAnsi" w:hAnsiTheme="majorHAnsi"/>
          <w:color w:val="auto"/>
          <w:lang w:eastAsia="en-US"/>
        </w:rPr>
        <w:t>s</w:t>
      </w:r>
      <w:r w:rsidR="00375C46" w:rsidRPr="00071E45">
        <w:rPr>
          <w:rFonts w:asciiTheme="majorHAnsi" w:hAnsiTheme="majorHAnsi"/>
          <w:color w:val="auto"/>
          <w:lang w:eastAsia="en-US"/>
        </w:rPr>
        <w:t xml:space="preserve"> mohou studenti využít dalších partnerských pracovišť. Na Fakultě logistiky </w:t>
      </w:r>
      <w:r w:rsidRPr="00071E45">
        <w:rPr>
          <w:rFonts w:asciiTheme="majorHAnsi" w:hAnsiTheme="majorHAnsi"/>
          <w:color w:val="auto"/>
          <w:lang w:eastAsia="en-US"/>
        </w:rPr>
        <w:t>a </w:t>
      </w:r>
      <w:r w:rsidR="00375C46" w:rsidRPr="00071E45">
        <w:rPr>
          <w:rFonts w:asciiTheme="majorHAnsi" w:hAnsiTheme="majorHAnsi"/>
          <w:color w:val="auto"/>
          <w:lang w:eastAsia="en-US"/>
        </w:rPr>
        <w:t xml:space="preserve">krizového řízení </w:t>
      </w:r>
      <w:r w:rsidRPr="00071E45">
        <w:rPr>
          <w:rFonts w:asciiTheme="majorHAnsi" w:hAnsiTheme="majorHAnsi"/>
          <w:color w:val="auto"/>
          <w:lang w:eastAsia="en-US"/>
        </w:rPr>
        <w:t>v </w:t>
      </w:r>
      <w:r w:rsidR="00375C46" w:rsidRPr="00071E45">
        <w:rPr>
          <w:rFonts w:asciiTheme="majorHAnsi" w:hAnsiTheme="majorHAnsi"/>
          <w:color w:val="auto"/>
          <w:lang w:eastAsia="en-US"/>
        </w:rPr>
        <w:t xml:space="preserve">současnosti probíhá projekt </w:t>
      </w:r>
      <w:r w:rsidR="009431E2">
        <w:rPr>
          <w:rFonts w:asciiTheme="majorHAnsi" w:hAnsiTheme="majorHAnsi"/>
          <w:color w:val="auto"/>
        </w:rPr>
        <w:t xml:space="preserve">CEEPUS (RS-1011-09-2324 Fostering sustainable partnership between academia and industry in improving applicability of logistics thinking (FINALIST); RS-1412-05-2324 - Interdisciplinary approach for enhancing knowledge in supply chain analytics (SCAN), CZ-1901-01-2425Teaching and Research in Sustainable Materials, Technologies and Circular Economy (STECE); PL-0901-10-2324 - Teaching and research in </w:t>
      </w:r>
      <w:r w:rsidR="009431E2">
        <w:rPr>
          <w:rFonts w:asciiTheme="majorHAnsi" w:hAnsiTheme="majorHAnsi"/>
          <w:color w:val="auto"/>
        </w:rPr>
        <w:lastRenderedPageBreak/>
        <w:t>advanced manufacturing).</w:t>
      </w:r>
    </w:p>
    <w:p w14:paraId="1A66D665" w14:textId="4B846736" w:rsidR="001F73E5" w:rsidRDefault="00375C46" w:rsidP="00D742E0">
      <w:pPr>
        <w:suppressAutoHyphens/>
        <w:spacing w:before="240"/>
        <w:rPr>
          <w:rFonts w:asciiTheme="majorHAnsi" w:hAnsiTheme="majorHAnsi"/>
          <w:color w:val="auto"/>
          <w:lang w:eastAsia="en-US"/>
        </w:rPr>
      </w:pPr>
      <w:r w:rsidRPr="00055DEA">
        <w:rPr>
          <w:rFonts w:asciiTheme="majorHAnsi" w:hAnsiTheme="majorHAnsi"/>
          <w:color w:val="auto"/>
          <w:lang w:eastAsia="en-US"/>
        </w:rPr>
        <w:t>Konkrétní počty studentů, kteří se</w:t>
      </w:r>
      <w:r w:rsidRPr="00071E45">
        <w:rPr>
          <w:rFonts w:asciiTheme="majorHAnsi" w:hAnsiTheme="majorHAnsi"/>
          <w:color w:val="auto"/>
          <w:lang w:eastAsia="en-US"/>
        </w:rPr>
        <w:t xml:space="preserve"> zapojují do programů mezinárodní spolupráce ve vzdělávání</w:t>
      </w:r>
      <w:r w:rsidR="00C61403">
        <w:rPr>
          <w:rFonts w:asciiTheme="majorHAnsi" w:hAnsiTheme="majorHAnsi"/>
          <w:color w:val="auto"/>
          <w:lang w:eastAsia="en-US"/>
        </w:rPr>
        <w:t>,</w:t>
      </w:r>
      <w:r w:rsidRPr="00071E45">
        <w:rPr>
          <w:rFonts w:asciiTheme="majorHAnsi" w:hAnsiTheme="majorHAnsi"/>
          <w:color w:val="auto"/>
          <w:lang w:eastAsia="en-US"/>
        </w:rPr>
        <w:t xml:space="preserve"> jsou uvedeny ve výročních zprávách Fakulty logistiky </w:t>
      </w:r>
      <w:r w:rsidR="00D31ED1" w:rsidRPr="00071E45">
        <w:rPr>
          <w:rFonts w:asciiTheme="majorHAnsi" w:hAnsiTheme="majorHAnsi"/>
          <w:color w:val="auto"/>
          <w:lang w:eastAsia="en-US"/>
        </w:rPr>
        <w:t>a </w:t>
      </w:r>
      <w:r w:rsidRPr="00071E45">
        <w:rPr>
          <w:rFonts w:asciiTheme="majorHAnsi" w:hAnsiTheme="majorHAnsi"/>
          <w:color w:val="auto"/>
          <w:lang w:eastAsia="en-US"/>
        </w:rPr>
        <w:t>krizového řízení.</w:t>
      </w:r>
    </w:p>
    <w:p w14:paraId="3F05A1A0" w14:textId="217C6F24" w:rsidR="00386C25" w:rsidRPr="00D37A11" w:rsidRDefault="00386C25" w:rsidP="00386C25">
      <w:pPr>
        <w:spacing w:after="120"/>
        <w:rPr>
          <w:rFonts w:asciiTheme="majorHAnsi" w:hAnsiTheme="majorHAnsi" w:cstheme="majorHAnsi"/>
        </w:rPr>
      </w:pPr>
      <w:r w:rsidRPr="00D37A11">
        <w:rPr>
          <w:rFonts w:asciiTheme="majorHAnsi" w:hAnsiTheme="majorHAnsi" w:cstheme="majorHAnsi"/>
        </w:rPr>
        <w:t xml:space="preserve">V oblasti mezinárodních projektů jsou pracovníci zapojeni do řady projektů financovaných z prostředků programů EU. Fakulta klade důraz na mezinárodní spolupráci a vytváření mezinárodních výzkumných týmů. Část publikačních výstupů fakulty je tak připravována ve spolupráci se zahraničními partnery. Mezi zahraniční partnerské univerzity lze zařadit: (Technická univerzita Košice - </w:t>
      </w:r>
      <w:hyperlink r:id="rId19" w:tgtFrame="_blank" w:history="1">
        <w:r w:rsidRPr="00D37A11">
          <w:rPr>
            <w:rFonts w:asciiTheme="majorHAnsi" w:hAnsiTheme="majorHAnsi" w:cstheme="majorHAnsi"/>
          </w:rPr>
          <w:t>Fakulta baníctva, ekológie, riadenia a geotechnológií</w:t>
        </w:r>
      </w:hyperlink>
      <w:r w:rsidRPr="00D37A11">
        <w:rPr>
          <w:rFonts w:asciiTheme="majorHAnsi" w:hAnsiTheme="majorHAnsi" w:cstheme="majorHAnsi"/>
        </w:rPr>
        <w:t xml:space="preserve"> a Strojnícka fakulta</w:t>
      </w:r>
      <w:r w:rsidR="00C1005C">
        <w:rPr>
          <w:rFonts w:asciiTheme="majorHAnsi" w:hAnsiTheme="majorHAnsi" w:cstheme="majorHAnsi"/>
        </w:rPr>
        <w:t xml:space="preserve"> a další).</w:t>
      </w:r>
    </w:p>
    <w:p w14:paraId="5C5B8B8E" w14:textId="77777777" w:rsidR="00386C25" w:rsidRDefault="00386C25" w:rsidP="00D742E0">
      <w:pPr>
        <w:suppressAutoHyphens/>
        <w:spacing w:before="240"/>
        <w:rPr>
          <w:rFonts w:asciiTheme="majorHAnsi" w:hAnsiTheme="majorHAnsi"/>
          <w:color w:val="auto"/>
          <w:lang w:eastAsia="en-US"/>
        </w:rPr>
      </w:pPr>
    </w:p>
    <w:p w14:paraId="26903590" w14:textId="77777777" w:rsidR="00055DEA" w:rsidRDefault="00055DEA" w:rsidP="000B79AE">
      <w:pPr>
        <w:pStyle w:val="Nadpis2"/>
        <w:jc w:val="both"/>
        <w:rPr>
          <w:rFonts w:asciiTheme="majorHAnsi" w:hAnsiTheme="majorHAnsi"/>
        </w:rPr>
      </w:pPr>
      <w:bookmarkStart w:id="10" w:name="bookmark10"/>
    </w:p>
    <w:p w14:paraId="38F1263D" w14:textId="102640CA" w:rsidR="00295984" w:rsidRPr="000B79AE" w:rsidRDefault="00375C46" w:rsidP="000B79AE">
      <w:pPr>
        <w:pStyle w:val="Nadpis2"/>
        <w:jc w:val="both"/>
        <w:rPr>
          <w:rFonts w:asciiTheme="majorHAnsi" w:hAnsiTheme="majorHAnsi"/>
        </w:rPr>
      </w:pPr>
      <w:r w:rsidRPr="000B79AE">
        <w:rPr>
          <w:rFonts w:asciiTheme="majorHAnsi" w:hAnsiTheme="majorHAnsi"/>
        </w:rPr>
        <w:t xml:space="preserve">Profil absolventa </w:t>
      </w:r>
      <w:r w:rsidR="00D31ED1" w:rsidRPr="000B79AE">
        <w:rPr>
          <w:rFonts w:asciiTheme="majorHAnsi" w:hAnsiTheme="majorHAnsi"/>
        </w:rPr>
        <w:t>a </w:t>
      </w:r>
      <w:r w:rsidRPr="000B79AE">
        <w:rPr>
          <w:rFonts w:asciiTheme="majorHAnsi" w:hAnsiTheme="majorHAnsi"/>
        </w:rPr>
        <w:t>obsah studia</w:t>
      </w:r>
      <w:bookmarkEnd w:id="10"/>
    </w:p>
    <w:p w14:paraId="1654C3D6" w14:textId="164F4974" w:rsidR="00295984" w:rsidRDefault="00071E45" w:rsidP="003B66C5">
      <w:pPr>
        <w:pStyle w:val="Nadpis3"/>
        <w:numPr>
          <w:ilvl w:val="0"/>
          <w:numId w:val="21"/>
        </w:numPr>
        <w:spacing w:before="0"/>
        <w:jc w:val="both"/>
      </w:pPr>
      <w:r>
        <w:t xml:space="preserve">Standard 2.4 </w:t>
      </w:r>
      <w:r w:rsidR="00375C46" w:rsidRPr="008C6435">
        <w:t xml:space="preserve">Soulad získaných odborných znalostí, dovedností </w:t>
      </w:r>
      <w:r w:rsidR="00D31ED1" w:rsidRPr="008C6435">
        <w:t>a</w:t>
      </w:r>
      <w:r w:rsidR="00D31ED1">
        <w:t> </w:t>
      </w:r>
      <w:r w:rsidR="00375C46" w:rsidRPr="008C6435">
        <w:t xml:space="preserve">způsobilostí </w:t>
      </w:r>
      <w:r w:rsidR="00D31ED1" w:rsidRPr="008C6435">
        <w:t>s</w:t>
      </w:r>
      <w:r w:rsidR="00D31ED1">
        <w:t> </w:t>
      </w:r>
      <w:r w:rsidR="00375C46" w:rsidRPr="008C6435">
        <w:t xml:space="preserve">typem </w:t>
      </w:r>
      <w:r w:rsidR="00D31ED1" w:rsidRPr="008C6435">
        <w:t>a</w:t>
      </w:r>
      <w:r w:rsidR="00D31ED1">
        <w:t> </w:t>
      </w:r>
      <w:r w:rsidR="00375C46" w:rsidRPr="008C6435">
        <w:t>profilem studijního programu</w:t>
      </w:r>
    </w:p>
    <w:p w14:paraId="7AC19A9D" w14:textId="77777777" w:rsidR="004F66EC" w:rsidRPr="004F66EC" w:rsidRDefault="004F66EC" w:rsidP="003B66C5">
      <w:pPr>
        <w:rPr>
          <w:lang w:eastAsia="en-US" w:bidi="ar-SA"/>
        </w:rPr>
      </w:pPr>
    </w:p>
    <w:p w14:paraId="4110EB12" w14:textId="77777777" w:rsidR="00BD3B90" w:rsidRPr="009431E2" w:rsidRDefault="00BD3B90" w:rsidP="00BD3B90">
      <w:pPr>
        <w:tabs>
          <w:tab w:val="left" w:pos="2835"/>
        </w:tabs>
        <w:spacing w:before="120" w:after="120"/>
        <w:rPr>
          <w:rFonts w:asciiTheme="majorHAnsi" w:hAnsiTheme="majorHAnsi" w:cstheme="majorHAnsi"/>
        </w:rPr>
      </w:pPr>
      <w:r w:rsidRPr="009431E2">
        <w:rPr>
          <w:rFonts w:asciiTheme="majorHAnsi" w:hAnsiTheme="majorHAnsi" w:cstheme="majorHAnsi"/>
        </w:rPr>
        <w:t xml:space="preserve">Odborné znalosti, dovednosti a obecné způsobilosti absolventů studijního programu Bezpečnost společnosti jsou v souladu s typem a profilem uvedeného studijního programu. Obsah studijních předmětů společného základu je koncipován plně v souladu s požadavky Ministerstva vnitra na studijní programy vysokých škol se zaměřením na ochranu obyvatelstva a krizové řízení (Modul II) dle aktuální </w:t>
      </w:r>
      <w:r w:rsidRPr="009431E2">
        <w:rPr>
          <w:rFonts w:asciiTheme="majorHAnsi" w:hAnsiTheme="majorHAnsi" w:cstheme="majorHAnsi"/>
          <w:i/>
          <w:iCs/>
        </w:rPr>
        <w:t>Metodiky pro tvorbu studijních programů vysokých škol v oblasti bezpečnosti České republiky v působnosti Ministerstva vnitra</w:t>
      </w:r>
      <w:r w:rsidRPr="009431E2">
        <w:rPr>
          <w:rFonts w:asciiTheme="majorHAnsi" w:hAnsiTheme="majorHAnsi" w:cstheme="majorHAnsi"/>
        </w:rPr>
        <w:t xml:space="preserve">. Výuka příslušných tematických okruhů je koncentrována primárně do studijních předmětů </w:t>
      </w:r>
      <w:r w:rsidRPr="009431E2">
        <w:rPr>
          <w:rFonts w:asciiTheme="majorHAnsi" w:hAnsiTheme="majorHAnsi" w:cstheme="majorHAnsi"/>
          <w:i/>
          <w:iCs/>
        </w:rPr>
        <w:t>Řízení rizik I.</w:t>
      </w:r>
      <w:r w:rsidRPr="009431E2">
        <w:rPr>
          <w:rFonts w:asciiTheme="majorHAnsi" w:hAnsiTheme="majorHAnsi" w:cstheme="majorHAnsi"/>
        </w:rPr>
        <w:t xml:space="preserve">, </w:t>
      </w:r>
      <w:r w:rsidRPr="009431E2">
        <w:rPr>
          <w:rFonts w:asciiTheme="majorHAnsi" w:hAnsiTheme="majorHAnsi" w:cstheme="majorHAnsi"/>
          <w:i/>
          <w:iCs/>
        </w:rPr>
        <w:t>Řízení rizik II.</w:t>
      </w:r>
      <w:r w:rsidRPr="009431E2">
        <w:rPr>
          <w:rFonts w:asciiTheme="majorHAnsi" w:hAnsiTheme="majorHAnsi" w:cstheme="majorHAnsi"/>
        </w:rPr>
        <w:t xml:space="preserve">, </w:t>
      </w:r>
      <w:r w:rsidRPr="009431E2">
        <w:rPr>
          <w:rFonts w:asciiTheme="majorHAnsi" w:hAnsiTheme="majorHAnsi" w:cstheme="majorHAnsi"/>
          <w:i/>
          <w:iCs/>
        </w:rPr>
        <w:t>Bezpečnostní politika a bezpečnostní systém státu</w:t>
      </w:r>
      <w:r w:rsidRPr="009431E2">
        <w:rPr>
          <w:rFonts w:asciiTheme="majorHAnsi" w:hAnsiTheme="majorHAnsi" w:cstheme="majorHAnsi"/>
        </w:rPr>
        <w:t xml:space="preserve">, </w:t>
      </w:r>
      <w:r w:rsidRPr="009431E2">
        <w:rPr>
          <w:rFonts w:asciiTheme="majorHAnsi" w:hAnsiTheme="majorHAnsi" w:cstheme="majorHAnsi"/>
          <w:i/>
          <w:iCs/>
        </w:rPr>
        <w:t>Integrovaný záchranný systém I</w:t>
      </w:r>
      <w:r w:rsidRPr="009431E2">
        <w:rPr>
          <w:rFonts w:asciiTheme="majorHAnsi" w:hAnsiTheme="majorHAnsi" w:cstheme="majorHAnsi"/>
        </w:rPr>
        <w:t xml:space="preserve">, </w:t>
      </w:r>
      <w:r w:rsidRPr="009431E2">
        <w:rPr>
          <w:rFonts w:asciiTheme="majorHAnsi" w:hAnsiTheme="majorHAnsi" w:cstheme="majorHAnsi"/>
          <w:i/>
          <w:iCs/>
        </w:rPr>
        <w:t>Integrovaný záchranný systém II</w:t>
      </w:r>
      <w:r w:rsidRPr="009431E2">
        <w:rPr>
          <w:rFonts w:asciiTheme="majorHAnsi" w:hAnsiTheme="majorHAnsi" w:cstheme="majorHAnsi"/>
        </w:rPr>
        <w:t xml:space="preserve">, </w:t>
      </w:r>
      <w:r w:rsidRPr="009431E2">
        <w:rPr>
          <w:rFonts w:asciiTheme="majorHAnsi" w:hAnsiTheme="majorHAnsi" w:cstheme="majorHAnsi"/>
          <w:i/>
          <w:iCs/>
        </w:rPr>
        <w:t>Krizové řízení a obrana státu</w:t>
      </w:r>
      <w:r w:rsidRPr="009431E2">
        <w:rPr>
          <w:rFonts w:asciiTheme="majorHAnsi" w:hAnsiTheme="majorHAnsi" w:cstheme="majorHAnsi"/>
        </w:rPr>
        <w:t xml:space="preserve">, </w:t>
      </w:r>
      <w:r w:rsidRPr="009431E2">
        <w:rPr>
          <w:rFonts w:asciiTheme="majorHAnsi" w:hAnsiTheme="majorHAnsi" w:cstheme="majorHAnsi"/>
          <w:i/>
          <w:iCs/>
        </w:rPr>
        <w:t>Ochrana obyvatelstva I</w:t>
      </w:r>
      <w:r w:rsidRPr="009431E2">
        <w:rPr>
          <w:rFonts w:asciiTheme="majorHAnsi" w:hAnsiTheme="majorHAnsi" w:cstheme="majorHAnsi"/>
        </w:rPr>
        <w:t xml:space="preserve">, </w:t>
      </w:r>
      <w:r w:rsidRPr="009431E2">
        <w:rPr>
          <w:rFonts w:asciiTheme="majorHAnsi" w:hAnsiTheme="majorHAnsi" w:cstheme="majorHAnsi"/>
          <w:i/>
          <w:iCs/>
        </w:rPr>
        <w:t>Požární ochrana</w:t>
      </w:r>
      <w:r w:rsidRPr="009431E2">
        <w:rPr>
          <w:rFonts w:asciiTheme="majorHAnsi" w:hAnsiTheme="majorHAnsi" w:cstheme="majorHAnsi"/>
        </w:rPr>
        <w:t xml:space="preserve">, </w:t>
      </w:r>
      <w:r w:rsidRPr="009431E2">
        <w:rPr>
          <w:rFonts w:asciiTheme="majorHAnsi" w:hAnsiTheme="majorHAnsi" w:cstheme="majorHAnsi"/>
          <w:i/>
          <w:iCs/>
        </w:rPr>
        <w:t>Veřejná správa</w:t>
      </w:r>
      <w:r w:rsidRPr="009431E2">
        <w:rPr>
          <w:rFonts w:asciiTheme="majorHAnsi" w:hAnsiTheme="majorHAnsi" w:cstheme="majorHAnsi"/>
        </w:rPr>
        <w:t xml:space="preserve">, </w:t>
      </w:r>
      <w:r w:rsidRPr="009431E2">
        <w:rPr>
          <w:rFonts w:asciiTheme="majorHAnsi" w:hAnsiTheme="majorHAnsi" w:cstheme="majorHAnsi"/>
          <w:i/>
          <w:iCs/>
        </w:rPr>
        <w:t>Veřejné právo a základní související předpisy</w:t>
      </w:r>
      <w:r w:rsidRPr="009431E2">
        <w:rPr>
          <w:rFonts w:asciiTheme="majorHAnsi" w:hAnsiTheme="majorHAnsi" w:cstheme="majorHAnsi"/>
        </w:rPr>
        <w:t xml:space="preserve"> a </w:t>
      </w:r>
      <w:r w:rsidRPr="009431E2">
        <w:rPr>
          <w:rFonts w:asciiTheme="majorHAnsi" w:hAnsiTheme="majorHAnsi" w:cstheme="majorHAnsi"/>
          <w:i/>
          <w:iCs/>
        </w:rPr>
        <w:t>Vnitřní pořádek a bezpečnosti</w:t>
      </w:r>
      <w:r w:rsidRPr="009431E2">
        <w:rPr>
          <w:rFonts w:asciiTheme="majorHAnsi" w:hAnsiTheme="majorHAnsi" w:cstheme="majorHAnsi"/>
        </w:rPr>
        <w:t>. Většina výše uvedených předmětů je řazena mezi studijní předměty profilujícího</w:t>
      </w:r>
      <w:r>
        <w:rPr>
          <w:rFonts w:asciiTheme="minorHAnsi" w:hAnsiTheme="minorHAnsi" w:cstheme="minorHAnsi"/>
        </w:rPr>
        <w:t xml:space="preserve"> </w:t>
      </w:r>
      <w:r w:rsidRPr="009431E2">
        <w:rPr>
          <w:rFonts w:asciiTheme="majorHAnsi" w:hAnsiTheme="majorHAnsi" w:cstheme="majorHAnsi"/>
        </w:rPr>
        <w:t xml:space="preserve">základu a jsou součástí státní závěrečné zkoušky. Základní tematické okruhy z oblasti vzdělávání </w:t>
      </w:r>
      <w:r w:rsidRPr="009431E2">
        <w:rPr>
          <w:rFonts w:asciiTheme="majorHAnsi" w:hAnsiTheme="majorHAnsi" w:cstheme="majorHAnsi"/>
          <w:i/>
          <w:iCs/>
        </w:rPr>
        <w:t>Ekonomické obory</w:t>
      </w:r>
      <w:r w:rsidRPr="009431E2">
        <w:rPr>
          <w:rFonts w:asciiTheme="majorHAnsi" w:hAnsiTheme="majorHAnsi" w:cstheme="majorHAnsi"/>
        </w:rPr>
        <w:t xml:space="preserve"> jsou vyučovány v rámci studijních předmětů </w:t>
      </w:r>
      <w:r w:rsidRPr="009431E2">
        <w:rPr>
          <w:rFonts w:asciiTheme="majorHAnsi" w:hAnsiTheme="majorHAnsi" w:cstheme="majorHAnsi"/>
          <w:i/>
          <w:iCs/>
        </w:rPr>
        <w:t>Makroekonomie</w:t>
      </w:r>
      <w:r w:rsidRPr="009431E2">
        <w:rPr>
          <w:rFonts w:asciiTheme="majorHAnsi" w:hAnsiTheme="majorHAnsi" w:cstheme="majorHAnsi"/>
        </w:rPr>
        <w:t xml:space="preserve">, </w:t>
      </w:r>
      <w:r w:rsidRPr="009431E2">
        <w:rPr>
          <w:rFonts w:asciiTheme="majorHAnsi" w:hAnsiTheme="majorHAnsi" w:cstheme="majorHAnsi"/>
          <w:i/>
          <w:iCs/>
        </w:rPr>
        <w:t>Management</w:t>
      </w:r>
      <w:r w:rsidRPr="009431E2">
        <w:rPr>
          <w:rFonts w:asciiTheme="majorHAnsi" w:hAnsiTheme="majorHAnsi" w:cstheme="majorHAnsi"/>
        </w:rPr>
        <w:t xml:space="preserve">, </w:t>
      </w:r>
      <w:r w:rsidRPr="009431E2">
        <w:rPr>
          <w:rFonts w:asciiTheme="majorHAnsi" w:hAnsiTheme="majorHAnsi" w:cstheme="majorHAnsi"/>
          <w:i/>
          <w:iCs/>
        </w:rPr>
        <w:t>Mikroekonomie</w:t>
      </w:r>
      <w:r w:rsidRPr="009431E2">
        <w:rPr>
          <w:rFonts w:asciiTheme="majorHAnsi" w:hAnsiTheme="majorHAnsi" w:cstheme="majorHAnsi"/>
        </w:rPr>
        <w:t xml:space="preserve">, </w:t>
      </w:r>
      <w:r w:rsidRPr="009431E2">
        <w:rPr>
          <w:rFonts w:asciiTheme="majorHAnsi" w:hAnsiTheme="majorHAnsi" w:cstheme="majorHAnsi"/>
          <w:i/>
          <w:iCs/>
        </w:rPr>
        <w:t>Podniková ekonomika, Projektový management, Provozní management</w:t>
      </w:r>
      <w:r w:rsidRPr="009431E2">
        <w:rPr>
          <w:rFonts w:asciiTheme="majorHAnsi" w:hAnsiTheme="majorHAnsi" w:cstheme="majorHAnsi"/>
        </w:rPr>
        <w:t xml:space="preserve"> a </w:t>
      </w:r>
      <w:r w:rsidRPr="009431E2">
        <w:rPr>
          <w:rFonts w:asciiTheme="majorHAnsi" w:hAnsiTheme="majorHAnsi" w:cstheme="majorHAnsi"/>
          <w:i/>
          <w:iCs/>
        </w:rPr>
        <w:t>Řízení finančních rizik</w:t>
      </w:r>
      <w:r w:rsidRPr="009431E2">
        <w:rPr>
          <w:rFonts w:asciiTheme="majorHAnsi" w:hAnsiTheme="majorHAnsi" w:cstheme="majorHAnsi"/>
        </w:rPr>
        <w:t>.</w:t>
      </w:r>
    </w:p>
    <w:p w14:paraId="3ACDE04D" w14:textId="599F1490" w:rsidR="00071E45" w:rsidRPr="008C6435" w:rsidRDefault="00071E45" w:rsidP="00257CB8">
      <w:pPr>
        <w:suppressAutoHyphens/>
      </w:pPr>
    </w:p>
    <w:p w14:paraId="2727277B" w14:textId="7019A481" w:rsidR="00295984" w:rsidRPr="008C6435" w:rsidRDefault="00071E45" w:rsidP="00071E45">
      <w:pPr>
        <w:pStyle w:val="Nadpis3"/>
        <w:numPr>
          <w:ilvl w:val="0"/>
          <w:numId w:val="21"/>
        </w:numPr>
        <w:jc w:val="both"/>
      </w:pPr>
      <w:r>
        <w:lastRenderedPageBreak/>
        <w:t xml:space="preserve">Standard 2.5 </w:t>
      </w:r>
      <w:r w:rsidR="00375C46" w:rsidRPr="008C6435">
        <w:t>Jazykové kompetence</w:t>
      </w:r>
    </w:p>
    <w:p w14:paraId="3A8F2B1B" w14:textId="77777777" w:rsidR="00071E45" w:rsidRDefault="00071E45" w:rsidP="003034BC">
      <w:pPr>
        <w:suppressAutoHyphens/>
        <w:rPr>
          <w:rFonts w:cs="Times New Roman"/>
          <w:color w:val="FF0000"/>
        </w:rPr>
      </w:pPr>
    </w:p>
    <w:p w14:paraId="75999817" w14:textId="6A0462CC" w:rsidR="00660EC1" w:rsidRDefault="00660EC1" w:rsidP="00972616">
      <w:pPr>
        <w:rPr>
          <w:rFonts w:asciiTheme="majorHAnsi" w:hAnsiTheme="majorHAnsi"/>
        </w:rPr>
      </w:pPr>
      <w:r w:rsidRPr="00660EC1">
        <w:rPr>
          <w:rFonts w:asciiTheme="majorHAnsi" w:hAnsiTheme="majorHAnsi"/>
        </w:rPr>
        <w:t xml:space="preserve">Jazykové kompetence studentů </w:t>
      </w:r>
      <w:r w:rsidR="009916CD">
        <w:rPr>
          <w:rFonts w:asciiTheme="majorHAnsi" w:hAnsiTheme="majorHAnsi"/>
        </w:rPr>
        <w:t>v bakalářském studijním programu jsou</w:t>
      </w:r>
      <w:r w:rsidRPr="00660EC1">
        <w:rPr>
          <w:rFonts w:asciiTheme="majorHAnsi" w:hAnsiTheme="majorHAnsi"/>
        </w:rPr>
        <w:t xml:space="preserve"> rozvíjeny ve</w:t>
      </w:r>
      <w:r w:rsidR="00D742E0">
        <w:rPr>
          <w:rFonts w:asciiTheme="majorHAnsi" w:hAnsiTheme="majorHAnsi"/>
        </w:rPr>
        <w:t> </w:t>
      </w:r>
      <w:r w:rsidR="009916CD">
        <w:rPr>
          <w:rFonts w:asciiTheme="majorHAnsi" w:hAnsiTheme="majorHAnsi"/>
        </w:rPr>
        <w:t>třech</w:t>
      </w:r>
      <w:r w:rsidR="009916CD" w:rsidRPr="00660EC1">
        <w:rPr>
          <w:rFonts w:asciiTheme="majorHAnsi" w:hAnsiTheme="majorHAnsi"/>
        </w:rPr>
        <w:t xml:space="preserve"> </w:t>
      </w:r>
      <w:r w:rsidRPr="00660EC1">
        <w:rPr>
          <w:rFonts w:asciiTheme="majorHAnsi" w:hAnsiTheme="majorHAnsi"/>
        </w:rPr>
        <w:t>semestrech povinného odborného anglického jazyka</w:t>
      </w:r>
      <w:r w:rsidR="009916CD">
        <w:rPr>
          <w:rFonts w:asciiTheme="majorHAnsi" w:hAnsiTheme="majorHAnsi"/>
        </w:rPr>
        <w:t xml:space="preserve">. </w:t>
      </w:r>
      <w:r w:rsidR="00C53DBD">
        <w:rPr>
          <w:rFonts w:asciiTheme="majorHAnsi" w:hAnsiTheme="majorHAnsi"/>
        </w:rPr>
        <w:t>S</w:t>
      </w:r>
      <w:r w:rsidRPr="00660EC1">
        <w:rPr>
          <w:rFonts w:asciiTheme="majorHAnsi" w:hAnsiTheme="majorHAnsi"/>
        </w:rPr>
        <w:t xml:space="preserve">tudentům </w:t>
      </w:r>
      <w:r w:rsidR="00C53DBD">
        <w:rPr>
          <w:rFonts w:asciiTheme="majorHAnsi" w:hAnsiTheme="majorHAnsi"/>
        </w:rPr>
        <w:t xml:space="preserve">je </w:t>
      </w:r>
      <w:r w:rsidR="003940D3">
        <w:rPr>
          <w:rFonts w:asciiTheme="majorHAnsi" w:hAnsiTheme="majorHAnsi"/>
        </w:rPr>
        <w:t xml:space="preserve">dále </w:t>
      </w:r>
      <w:r w:rsidRPr="00660EC1">
        <w:rPr>
          <w:rFonts w:asciiTheme="majorHAnsi" w:hAnsiTheme="majorHAnsi"/>
        </w:rPr>
        <w:t xml:space="preserve">umožněno studovat v rámci programu </w:t>
      </w:r>
      <w:r w:rsidR="003940D3">
        <w:rPr>
          <w:rFonts w:asciiTheme="majorHAnsi" w:hAnsiTheme="majorHAnsi"/>
        </w:rPr>
        <w:t xml:space="preserve">2 </w:t>
      </w:r>
      <w:r w:rsidRPr="00660EC1">
        <w:rPr>
          <w:rFonts w:asciiTheme="majorHAnsi" w:hAnsiTheme="majorHAnsi"/>
        </w:rPr>
        <w:t>předmět</w:t>
      </w:r>
      <w:r w:rsidR="003940D3">
        <w:rPr>
          <w:rFonts w:asciiTheme="majorHAnsi" w:hAnsiTheme="majorHAnsi"/>
        </w:rPr>
        <w:t>y</w:t>
      </w:r>
      <w:r w:rsidRPr="00660EC1">
        <w:rPr>
          <w:rFonts w:asciiTheme="majorHAnsi" w:hAnsiTheme="majorHAnsi"/>
        </w:rPr>
        <w:t xml:space="preserve"> v anglickém jazyce </w:t>
      </w:r>
      <w:r w:rsidRPr="003940D3">
        <w:rPr>
          <w:rFonts w:asciiTheme="majorHAnsi" w:hAnsiTheme="majorHAnsi"/>
        </w:rPr>
        <w:t>(</w:t>
      </w:r>
      <w:r w:rsidR="003940D3" w:rsidRPr="00972616">
        <w:rPr>
          <w:rFonts w:asciiTheme="majorHAnsi" w:hAnsiTheme="majorHAnsi"/>
        </w:rPr>
        <w:t>Soft Targets Protection a Modelling in Population Protection)</w:t>
      </w:r>
      <w:r w:rsidR="00972616">
        <w:rPr>
          <w:rFonts w:asciiTheme="majorHAnsi" w:hAnsiTheme="majorHAnsi"/>
        </w:rPr>
        <w:t xml:space="preserve"> </w:t>
      </w:r>
      <w:r w:rsidRPr="003940D3">
        <w:rPr>
          <w:rFonts w:asciiTheme="majorHAnsi" w:hAnsiTheme="majorHAnsi"/>
        </w:rPr>
        <w:t>ve</w:t>
      </w:r>
      <w:r w:rsidR="00D742E0" w:rsidRPr="003940D3">
        <w:rPr>
          <w:rFonts w:asciiTheme="majorHAnsi" w:hAnsiTheme="majorHAnsi"/>
        </w:rPr>
        <w:t> </w:t>
      </w:r>
      <w:r w:rsidRPr="003940D3">
        <w:rPr>
          <w:rFonts w:asciiTheme="majorHAnsi" w:hAnsiTheme="majorHAnsi"/>
        </w:rPr>
        <w:t xml:space="preserve">specializaci </w:t>
      </w:r>
      <w:r w:rsidR="003940D3" w:rsidRPr="003940D3">
        <w:rPr>
          <w:rFonts w:asciiTheme="majorHAnsi" w:hAnsiTheme="majorHAnsi"/>
        </w:rPr>
        <w:t>Řízení rizik ve veřejné správě a ve specializ</w:t>
      </w:r>
      <w:r w:rsidR="003940D3">
        <w:rPr>
          <w:rFonts w:asciiTheme="majorHAnsi" w:hAnsiTheme="majorHAnsi"/>
        </w:rPr>
        <w:t>ac</w:t>
      </w:r>
      <w:r w:rsidR="003940D3" w:rsidRPr="003940D3">
        <w:rPr>
          <w:rFonts w:asciiTheme="majorHAnsi" w:hAnsiTheme="majorHAnsi"/>
        </w:rPr>
        <w:t>i Bezpečnost provozu</w:t>
      </w:r>
      <w:r w:rsidR="003940D3">
        <w:rPr>
          <w:rFonts w:asciiTheme="majorHAnsi" w:hAnsiTheme="majorHAnsi"/>
        </w:rPr>
        <w:t xml:space="preserve"> pak předmět Soft Targets Protection</w:t>
      </w:r>
      <w:r w:rsidRPr="00660EC1">
        <w:rPr>
          <w:rFonts w:asciiTheme="majorHAnsi" w:hAnsiTheme="majorHAnsi"/>
        </w:rPr>
        <w:t xml:space="preserve">. </w:t>
      </w:r>
      <w:r w:rsidR="003940D3">
        <w:rPr>
          <w:rFonts w:asciiTheme="majorHAnsi" w:hAnsiTheme="majorHAnsi"/>
        </w:rPr>
        <w:t>Tyto</w:t>
      </w:r>
      <w:r w:rsidR="003940D3" w:rsidRPr="00660EC1">
        <w:rPr>
          <w:rFonts w:asciiTheme="majorHAnsi" w:hAnsiTheme="majorHAnsi"/>
        </w:rPr>
        <w:t xml:space="preserve"> </w:t>
      </w:r>
      <w:r w:rsidRPr="00660EC1">
        <w:rPr>
          <w:rFonts w:asciiTheme="majorHAnsi" w:hAnsiTheme="majorHAnsi"/>
        </w:rPr>
        <w:t>předmět</w:t>
      </w:r>
      <w:r w:rsidR="003940D3">
        <w:rPr>
          <w:rFonts w:asciiTheme="majorHAnsi" w:hAnsiTheme="majorHAnsi"/>
        </w:rPr>
        <w:t>y</w:t>
      </w:r>
      <w:r w:rsidRPr="00660EC1">
        <w:rPr>
          <w:rFonts w:asciiTheme="majorHAnsi" w:hAnsiTheme="majorHAnsi"/>
        </w:rPr>
        <w:t xml:space="preserve"> významně rozšíří jazykové znalosti studentů ve studovaném oboru (viz B-III Charakteristika studijního předmětu). Dále je potřeba připomenout skutečnost, že v rámci posílení odbornosti studentů zaměřené na zvládání problematiky </w:t>
      </w:r>
      <w:r w:rsidR="008F4970" w:rsidRPr="00660EC1">
        <w:rPr>
          <w:rFonts w:asciiTheme="majorHAnsi" w:hAnsiTheme="majorHAnsi"/>
        </w:rPr>
        <w:t>v cizím</w:t>
      </w:r>
      <w:r w:rsidRPr="00660EC1">
        <w:rPr>
          <w:rFonts w:asciiTheme="majorHAnsi" w:hAnsiTheme="majorHAnsi"/>
        </w:rPr>
        <w:t xml:space="preserve"> jazyce studenti mohou vypracovat svou </w:t>
      </w:r>
      <w:r w:rsidR="007C266C">
        <w:rPr>
          <w:rFonts w:asciiTheme="majorHAnsi" w:hAnsiTheme="majorHAnsi"/>
        </w:rPr>
        <w:t>bakalářskou práci</w:t>
      </w:r>
      <w:r w:rsidR="007C266C" w:rsidRPr="00660EC1">
        <w:rPr>
          <w:rFonts w:asciiTheme="majorHAnsi" w:hAnsiTheme="majorHAnsi"/>
        </w:rPr>
        <w:t xml:space="preserve"> </w:t>
      </w:r>
      <w:r w:rsidRPr="00660EC1">
        <w:rPr>
          <w:rFonts w:asciiTheme="majorHAnsi" w:hAnsiTheme="majorHAnsi"/>
        </w:rPr>
        <w:t xml:space="preserve">v anglickém jazyce, což dále rozšiřuje jejich jazykové dovednosti. </w:t>
      </w:r>
      <w:r w:rsidR="003940D3">
        <w:rPr>
          <w:rFonts w:asciiTheme="majorHAnsi" w:hAnsiTheme="majorHAnsi"/>
        </w:rPr>
        <w:t>Rovněž</w:t>
      </w:r>
      <w:r w:rsidR="00C53DBD">
        <w:rPr>
          <w:rFonts w:asciiTheme="majorHAnsi" w:hAnsiTheme="majorHAnsi"/>
        </w:rPr>
        <w:t xml:space="preserve"> si studenti mohou vybrat povinně volitelný předmět Student Research and Professional Activity, při kterém zpracují a prezentují odbornou práci v anglickém jazyce. </w:t>
      </w:r>
      <w:r w:rsidRPr="00660EC1">
        <w:rPr>
          <w:rFonts w:asciiTheme="majorHAnsi" w:hAnsiTheme="majorHAnsi"/>
        </w:rPr>
        <w:t xml:space="preserve">Neformálním způsobem své schopnosti rovněž rozvíjejí při studiu a zpracování semestrálních nebo seminárních prací, jelikož </w:t>
      </w:r>
      <w:r w:rsidR="003940D3">
        <w:rPr>
          <w:rFonts w:asciiTheme="majorHAnsi" w:hAnsiTheme="majorHAnsi"/>
        </w:rPr>
        <w:t>některé</w:t>
      </w:r>
      <w:r w:rsidR="003940D3" w:rsidRPr="00660EC1">
        <w:rPr>
          <w:rFonts w:asciiTheme="majorHAnsi" w:hAnsiTheme="majorHAnsi"/>
        </w:rPr>
        <w:t xml:space="preserve"> </w:t>
      </w:r>
      <w:r w:rsidRPr="00660EC1">
        <w:rPr>
          <w:rFonts w:asciiTheme="majorHAnsi" w:hAnsiTheme="majorHAnsi"/>
        </w:rPr>
        <w:t xml:space="preserve">studijní </w:t>
      </w:r>
      <w:r w:rsidR="003940D3" w:rsidRPr="00660EC1">
        <w:rPr>
          <w:rFonts w:asciiTheme="majorHAnsi" w:hAnsiTheme="majorHAnsi"/>
        </w:rPr>
        <w:t>materiál</w:t>
      </w:r>
      <w:r w:rsidR="003940D3">
        <w:rPr>
          <w:rFonts w:asciiTheme="majorHAnsi" w:hAnsiTheme="majorHAnsi"/>
        </w:rPr>
        <w:t>y</w:t>
      </w:r>
      <w:r w:rsidR="003940D3" w:rsidRPr="00660EC1">
        <w:rPr>
          <w:rFonts w:asciiTheme="majorHAnsi" w:hAnsiTheme="majorHAnsi"/>
        </w:rPr>
        <w:t xml:space="preserve"> </w:t>
      </w:r>
      <w:r w:rsidRPr="00660EC1">
        <w:rPr>
          <w:rFonts w:asciiTheme="majorHAnsi" w:hAnsiTheme="majorHAnsi"/>
        </w:rPr>
        <w:t>a</w:t>
      </w:r>
      <w:r w:rsidR="002E167C">
        <w:rPr>
          <w:rFonts w:asciiTheme="majorHAnsi" w:hAnsiTheme="majorHAnsi"/>
        </w:rPr>
        <w:t> </w:t>
      </w:r>
      <w:r w:rsidR="003940D3" w:rsidRPr="00660EC1">
        <w:rPr>
          <w:rFonts w:asciiTheme="majorHAnsi" w:hAnsiTheme="majorHAnsi"/>
        </w:rPr>
        <w:t>publikac</w:t>
      </w:r>
      <w:r w:rsidR="003940D3">
        <w:rPr>
          <w:rFonts w:asciiTheme="majorHAnsi" w:hAnsiTheme="majorHAnsi"/>
        </w:rPr>
        <w:t>e</w:t>
      </w:r>
      <w:r w:rsidR="003940D3" w:rsidRPr="00660EC1">
        <w:rPr>
          <w:rFonts w:asciiTheme="majorHAnsi" w:hAnsiTheme="majorHAnsi"/>
        </w:rPr>
        <w:t xml:space="preserve"> </w:t>
      </w:r>
      <w:r w:rsidRPr="00660EC1">
        <w:rPr>
          <w:rFonts w:asciiTheme="majorHAnsi" w:hAnsiTheme="majorHAnsi"/>
        </w:rPr>
        <w:t xml:space="preserve">k dané problematice </w:t>
      </w:r>
      <w:r w:rsidR="003940D3" w:rsidRPr="00660EC1">
        <w:rPr>
          <w:rFonts w:asciiTheme="majorHAnsi" w:hAnsiTheme="majorHAnsi"/>
        </w:rPr>
        <w:t>existuj</w:t>
      </w:r>
      <w:r w:rsidR="003940D3">
        <w:rPr>
          <w:rFonts w:asciiTheme="majorHAnsi" w:hAnsiTheme="majorHAnsi"/>
        </w:rPr>
        <w:t>í</w:t>
      </w:r>
      <w:r w:rsidR="003940D3" w:rsidRPr="00660EC1">
        <w:rPr>
          <w:rFonts w:asciiTheme="majorHAnsi" w:hAnsiTheme="majorHAnsi"/>
        </w:rPr>
        <w:t xml:space="preserve"> </w:t>
      </w:r>
      <w:r w:rsidRPr="00660EC1">
        <w:rPr>
          <w:rFonts w:asciiTheme="majorHAnsi" w:hAnsiTheme="majorHAnsi"/>
        </w:rPr>
        <w:t>výhradně v anglickém jazyce</w:t>
      </w:r>
      <w:r w:rsidR="00C53DBD">
        <w:rPr>
          <w:rFonts w:asciiTheme="majorHAnsi" w:hAnsiTheme="majorHAnsi"/>
        </w:rPr>
        <w:t>, literatura v anglickém jazyce je rovněž zastoupena v kartách většiny předmětů v rámci povinné a doporučen</w:t>
      </w:r>
      <w:r w:rsidR="003940D3">
        <w:rPr>
          <w:rFonts w:asciiTheme="majorHAnsi" w:hAnsiTheme="majorHAnsi"/>
        </w:rPr>
        <w:t>é</w:t>
      </w:r>
      <w:r w:rsidR="00C53DBD">
        <w:rPr>
          <w:rFonts w:asciiTheme="majorHAnsi" w:hAnsiTheme="majorHAnsi"/>
        </w:rPr>
        <w:t xml:space="preserve"> literatury</w:t>
      </w:r>
      <w:r w:rsidRPr="00660EC1">
        <w:rPr>
          <w:rFonts w:asciiTheme="majorHAnsi" w:hAnsiTheme="majorHAnsi"/>
        </w:rPr>
        <w:t xml:space="preserve">. </w:t>
      </w:r>
    </w:p>
    <w:p w14:paraId="162CB379" w14:textId="77777777" w:rsidR="00660EC1" w:rsidRPr="00660EC1" w:rsidRDefault="00660EC1" w:rsidP="00660EC1">
      <w:pPr>
        <w:suppressAutoHyphens/>
        <w:rPr>
          <w:rFonts w:asciiTheme="majorHAnsi" w:hAnsiTheme="majorHAnsi"/>
        </w:rPr>
      </w:pPr>
    </w:p>
    <w:p w14:paraId="6E0FE0DB" w14:textId="54EBFB90" w:rsidR="00295984" w:rsidRPr="008C6435" w:rsidRDefault="00071E45" w:rsidP="00071E45">
      <w:pPr>
        <w:pStyle w:val="Nadpis3"/>
        <w:numPr>
          <w:ilvl w:val="0"/>
          <w:numId w:val="21"/>
        </w:numPr>
        <w:jc w:val="both"/>
      </w:pPr>
      <w:r>
        <w:t xml:space="preserve">Standard 2.6 </w:t>
      </w:r>
      <w:r w:rsidR="00375C46" w:rsidRPr="008C6435">
        <w:t xml:space="preserve">Pravidla </w:t>
      </w:r>
      <w:r w:rsidR="00D31ED1" w:rsidRPr="008C6435">
        <w:t>a</w:t>
      </w:r>
      <w:r w:rsidR="00D31ED1">
        <w:t> </w:t>
      </w:r>
      <w:r w:rsidR="00375C46" w:rsidRPr="008C6435">
        <w:t>podmínky utváření studijních plánů</w:t>
      </w:r>
    </w:p>
    <w:p w14:paraId="79F48E8C" w14:textId="77777777" w:rsidR="00071E45" w:rsidRDefault="00071E45" w:rsidP="003034BC">
      <w:pPr>
        <w:suppressAutoHyphens/>
        <w:rPr>
          <w:rFonts w:cs="Times New Roman"/>
          <w:color w:val="FF0000"/>
        </w:rPr>
      </w:pPr>
    </w:p>
    <w:p w14:paraId="5F8CDED9" w14:textId="0555B90B" w:rsidR="00660EC1" w:rsidRPr="0031514A" w:rsidRDefault="00660EC1" w:rsidP="00660EC1">
      <w:pPr>
        <w:pStyle w:val="Zkladntext210"/>
        <w:shd w:val="clear" w:color="auto" w:fill="auto"/>
        <w:spacing w:before="0" w:after="120" w:line="360" w:lineRule="auto"/>
        <w:ind w:firstLine="0"/>
        <w:jc w:val="both"/>
        <w:rPr>
          <w:rFonts w:asciiTheme="majorHAnsi" w:hAnsiTheme="majorHAnsi"/>
          <w:sz w:val="24"/>
          <w:szCs w:val="24"/>
        </w:rPr>
      </w:pPr>
      <w:r w:rsidRPr="0031514A">
        <w:rPr>
          <w:rFonts w:asciiTheme="majorHAnsi" w:hAnsiTheme="majorHAnsi"/>
          <w:sz w:val="24"/>
          <w:szCs w:val="24"/>
        </w:rPr>
        <w:t>Fakulta logistiky a krizového řízení má v souladu se Studijním a zkušebním řádem Univerzity Tomáše Bati ve Zlíně</w:t>
      </w:r>
      <w:r w:rsidRPr="0031514A">
        <w:rPr>
          <w:rFonts w:asciiTheme="majorHAnsi" w:hAnsiTheme="majorHAnsi"/>
          <w:sz w:val="24"/>
          <w:szCs w:val="24"/>
          <w:vertAlign w:val="superscript"/>
        </w:rPr>
        <w:footnoteReference w:id="30"/>
      </w:r>
      <w:r w:rsidRPr="0031514A">
        <w:rPr>
          <w:rFonts w:asciiTheme="majorHAnsi" w:hAnsiTheme="majorHAnsi"/>
          <w:sz w:val="24"/>
          <w:szCs w:val="24"/>
          <w:vertAlign w:val="superscript"/>
        </w:rPr>
        <w:t xml:space="preserve"> </w:t>
      </w:r>
      <w:r w:rsidRPr="0031514A">
        <w:rPr>
          <w:rFonts w:asciiTheme="majorHAnsi" w:hAnsiTheme="majorHAnsi"/>
          <w:sz w:val="24"/>
          <w:szCs w:val="24"/>
        </w:rPr>
        <w:t xml:space="preserve">ustanovenou Radu studijních programů Fakulty logistiky a krizového řízení </w:t>
      </w:r>
      <w:r w:rsidRPr="0031514A">
        <w:rPr>
          <w:rFonts w:asciiTheme="majorHAnsi" w:hAnsiTheme="majorHAnsi"/>
          <w:sz w:val="24"/>
          <w:szCs w:val="24"/>
          <w:vertAlign w:val="superscript"/>
        </w:rPr>
        <w:footnoteReference w:id="31"/>
      </w:r>
      <w:r w:rsidRPr="0031514A">
        <w:rPr>
          <w:rFonts w:asciiTheme="majorHAnsi" w:hAnsiTheme="majorHAnsi"/>
          <w:sz w:val="24"/>
          <w:szCs w:val="24"/>
        </w:rPr>
        <w:t>. V souladu se Studijním a zkušebním řádem Univerzity je jedním z úkolů Rady studijních programů navrhovat studijní plány studijních programů a změny v jejich struktuře.</w:t>
      </w:r>
    </w:p>
    <w:p w14:paraId="3A4E2291" w14:textId="45407EEB" w:rsidR="00660EC1" w:rsidRPr="0031514A" w:rsidRDefault="00660EC1" w:rsidP="004F66EC">
      <w:pPr>
        <w:spacing w:before="240"/>
        <w:rPr>
          <w:rFonts w:asciiTheme="majorHAnsi" w:hAnsiTheme="majorHAnsi" w:cs="Calibri"/>
          <w:color w:val="auto"/>
        </w:rPr>
      </w:pPr>
      <w:r w:rsidRPr="0031514A">
        <w:rPr>
          <w:rFonts w:asciiTheme="majorHAnsi" w:hAnsiTheme="majorHAnsi" w:cs="Calibri"/>
          <w:color w:val="auto"/>
        </w:rPr>
        <w:t xml:space="preserve">Studijní plán, který je obsažen v předkládaném akreditačním materiálu, je sestaven tak, aby umožnil studentům získat především obecné teoretické znalosti ve stěžejních předmětech studovaného programu (základní teoretické předměty profilujícího základu ZT), které jsou potřebné pro výkon povolání. Dále studenti získají znalosti, které rozšíří a doplní jejich odborný profil (předměty profilujícího základu PZ). Studijní program klade rovněž důraz na získání </w:t>
      </w:r>
      <w:r w:rsidRPr="0031514A">
        <w:rPr>
          <w:rFonts w:asciiTheme="majorHAnsi" w:hAnsiTheme="majorHAnsi" w:cs="Calibri"/>
          <w:color w:val="auto"/>
        </w:rPr>
        <w:lastRenderedPageBreak/>
        <w:t>praktických dovedností zařazením semestrálních prací a  případových studií, ve kterých mohou studenti využívat už získané vědomosti.</w:t>
      </w:r>
      <w:r w:rsidR="001F3B79">
        <w:rPr>
          <w:rFonts w:asciiTheme="majorHAnsi" w:hAnsiTheme="majorHAnsi" w:cs="Calibri"/>
          <w:color w:val="auto"/>
        </w:rPr>
        <w:t xml:space="preserve"> Studenti prezenční formy studia se rovněž v rámci výuky účastní exkurzí ve firmách a organizacích a dále jsou povinni absolvovat v rámci příslušného předmětu odbornou praxi v rozsahu 80 hodin. </w:t>
      </w:r>
      <w:r w:rsidRPr="0031514A">
        <w:rPr>
          <w:rFonts w:asciiTheme="majorHAnsi" w:hAnsiTheme="majorHAnsi" w:cs="Calibri"/>
          <w:color w:val="auto"/>
        </w:rPr>
        <w:t xml:space="preserve"> Struktura studijního plánu </w:t>
      </w:r>
      <w:r w:rsidR="001F3B79">
        <w:rPr>
          <w:rFonts w:asciiTheme="majorHAnsi" w:hAnsiTheme="majorHAnsi" w:cs="Calibri"/>
          <w:color w:val="auto"/>
        </w:rPr>
        <w:t>bakalářského</w:t>
      </w:r>
      <w:r w:rsidRPr="0031514A">
        <w:rPr>
          <w:rFonts w:asciiTheme="majorHAnsi" w:hAnsiTheme="majorHAnsi" w:cs="Calibri"/>
          <w:color w:val="auto"/>
        </w:rPr>
        <w:t xml:space="preserve"> programu </w:t>
      </w:r>
      <w:r w:rsidR="001F3B79">
        <w:rPr>
          <w:rFonts w:asciiTheme="majorHAnsi" w:hAnsiTheme="majorHAnsi" w:cs="Calibri"/>
          <w:color w:val="auto"/>
        </w:rPr>
        <w:t>Management rizik</w:t>
      </w:r>
      <w:r w:rsidRPr="0031514A">
        <w:rPr>
          <w:rFonts w:asciiTheme="majorHAnsi" w:hAnsiTheme="majorHAnsi" w:cs="Calibri"/>
          <w:color w:val="auto"/>
        </w:rPr>
        <w:t xml:space="preserve"> je tvořena povinnými předměty a povinně</w:t>
      </w:r>
      <w:r w:rsidR="001F3B79">
        <w:rPr>
          <w:rFonts w:asciiTheme="majorHAnsi" w:hAnsiTheme="majorHAnsi" w:cs="Calibri"/>
          <w:color w:val="auto"/>
        </w:rPr>
        <w:t xml:space="preserve"> </w:t>
      </w:r>
      <w:r w:rsidRPr="0031514A">
        <w:rPr>
          <w:rFonts w:asciiTheme="majorHAnsi" w:hAnsiTheme="majorHAnsi" w:cs="Calibri"/>
          <w:color w:val="auto"/>
        </w:rPr>
        <w:t xml:space="preserve">volitelnými předměty. </w:t>
      </w:r>
    </w:p>
    <w:p w14:paraId="6290F88E" w14:textId="10D3ADA8" w:rsidR="00660EC1" w:rsidRPr="0031514A" w:rsidRDefault="00660EC1" w:rsidP="004F66EC">
      <w:pPr>
        <w:spacing w:before="240"/>
        <w:rPr>
          <w:rFonts w:asciiTheme="majorHAnsi" w:hAnsiTheme="majorHAnsi" w:cs="Calibri"/>
          <w:color w:val="auto"/>
        </w:rPr>
      </w:pPr>
      <w:r w:rsidRPr="0031514A">
        <w:rPr>
          <w:rFonts w:asciiTheme="majorHAnsi" w:hAnsiTheme="majorHAnsi" w:cs="Calibri"/>
          <w:color w:val="auto"/>
        </w:rPr>
        <w:t>V prvním roce studia student studuje předměty společného základu</w:t>
      </w:r>
      <w:r w:rsidR="001F3B79">
        <w:rPr>
          <w:rFonts w:asciiTheme="majorHAnsi" w:hAnsiTheme="majorHAnsi" w:cs="Calibri"/>
          <w:color w:val="auto"/>
        </w:rPr>
        <w:t>. V dalších letech studia se studijní program dělí na dvě specializace, v rámci kterých studenti studují jednak předměty společného základu, ale zejména předměty specializace, které vedou k naplnění profilu absolventa příslušné specializace.</w:t>
      </w:r>
      <w:r w:rsidRPr="0031514A">
        <w:rPr>
          <w:rFonts w:asciiTheme="majorHAnsi" w:hAnsiTheme="majorHAnsi" w:cs="Calibri"/>
          <w:color w:val="auto"/>
        </w:rPr>
        <w:t xml:space="preserve"> V letním semestru </w:t>
      </w:r>
      <w:r w:rsidR="001F3B79">
        <w:rPr>
          <w:rFonts w:asciiTheme="majorHAnsi" w:hAnsiTheme="majorHAnsi" w:cs="Calibri"/>
          <w:color w:val="auto"/>
        </w:rPr>
        <w:t xml:space="preserve">třetího ročníku studia </w:t>
      </w:r>
      <w:r w:rsidR="00BE4079">
        <w:rPr>
          <w:rFonts w:asciiTheme="majorHAnsi" w:hAnsiTheme="majorHAnsi" w:cs="Calibri"/>
          <w:color w:val="auto"/>
        </w:rPr>
        <w:t xml:space="preserve">je zařazen 1 předmět společného základu (Krizová komunikace), 2-3 předměty specializace a dále dostatečný počet povinně volitelných předmětů tak, aby studenti měli možnost doplnit předměty k dosažení celkového požadovaného počtu kreditů. Důraz je pak kladen na vypracování a odevzdání bakalářské práce. </w:t>
      </w:r>
      <w:r w:rsidRPr="0031514A">
        <w:rPr>
          <w:rFonts w:asciiTheme="majorHAnsi" w:hAnsiTheme="majorHAnsi" w:cs="Calibri"/>
          <w:color w:val="auto"/>
        </w:rPr>
        <w:t xml:space="preserve"> </w:t>
      </w:r>
    </w:p>
    <w:p w14:paraId="6E9C3E4B" w14:textId="789C9681" w:rsidR="00660EC1" w:rsidRPr="0047677D" w:rsidRDefault="00660EC1" w:rsidP="004F66EC">
      <w:pPr>
        <w:spacing w:before="240"/>
        <w:rPr>
          <w:rFonts w:asciiTheme="majorHAnsi" w:hAnsiTheme="majorHAnsi" w:cs="Calibri"/>
          <w:color w:val="auto"/>
        </w:rPr>
      </w:pPr>
      <w:r w:rsidRPr="0031514A">
        <w:rPr>
          <w:rFonts w:asciiTheme="majorHAnsi" w:hAnsiTheme="majorHAnsi" w:cs="Calibri"/>
          <w:color w:val="auto"/>
        </w:rPr>
        <w:t xml:space="preserve">Ve studijním programu je využíván kreditový systém ECTS, představující studijní zátěž 30 hodin/1 kredit. V rámci </w:t>
      </w:r>
      <w:r w:rsidR="00BE4079">
        <w:rPr>
          <w:rFonts w:asciiTheme="majorHAnsi" w:hAnsiTheme="majorHAnsi" w:cs="Calibri"/>
          <w:color w:val="auto"/>
        </w:rPr>
        <w:t>bakalářského</w:t>
      </w:r>
      <w:r w:rsidRPr="0031514A">
        <w:rPr>
          <w:rFonts w:asciiTheme="majorHAnsi" w:hAnsiTheme="majorHAnsi" w:cs="Calibri"/>
          <w:color w:val="auto"/>
        </w:rPr>
        <w:t xml:space="preserve"> programu se standardní délkou studia </w:t>
      </w:r>
      <w:r w:rsidR="00BE4079">
        <w:rPr>
          <w:rFonts w:asciiTheme="majorHAnsi" w:hAnsiTheme="majorHAnsi" w:cs="Calibri"/>
          <w:color w:val="auto"/>
        </w:rPr>
        <w:t>3</w:t>
      </w:r>
      <w:r w:rsidR="00BE4079" w:rsidRPr="0031514A">
        <w:rPr>
          <w:rFonts w:asciiTheme="majorHAnsi" w:hAnsiTheme="majorHAnsi" w:cs="Calibri"/>
          <w:color w:val="auto"/>
        </w:rPr>
        <w:t> </w:t>
      </w:r>
      <w:r w:rsidRPr="0031514A">
        <w:rPr>
          <w:rFonts w:asciiTheme="majorHAnsi" w:hAnsiTheme="majorHAnsi" w:cs="Calibri"/>
          <w:color w:val="auto"/>
        </w:rPr>
        <w:t xml:space="preserve">roky </w:t>
      </w:r>
      <w:r w:rsidR="00457408">
        <w:rPr>
          <w:rFonts w:asciiTheme="majorHAnsi" w:hAnsiTheme="majorHAnsi" w:cs="Calibri"/>
          <w:color w:val="auto"/>
        </w:rPr>
        <w:t>musejí studenti</w:t>
      </w:r>
      <w:r w:rsidRPr="0031514A">
        <w:rPr>
          <w:rFonts w:asciiTheme="majorHAnsi" w:hAnsiTheme="majorHAnsi" w:cs="Calibri"/>
          <w:color w:val="auto"/>
        </w:rPr>
        <w:t xml:space="preserve"> získat</w:t>
      </w:r>
      <w:r w:rsidR="00457408">
        <w:rPr>
          <w:rFonts w:asciiTheme="majorHAnsi" w:hAnsiTheme="majorHAnsi" w:cs="Calibri"/>
          <w:color w:val="auto"/>
        </w:rPr>
        <w:t xml:space="preserve"> celkem</w:t>
      </w:r>
      <w:r w:rsidRPr="0031514A">
        <w:rPr>
          <w:rFonts w:asciiTheme="majorHAnsi" w:hAnsiTheme="majorHAnsi" w:cs="Calibri"/>
          <w:color w:val="auto"/>
        </w:rPr>
        <w:t xml:space="preserve"> </w:t>
      </w:r>
      <w:r w:rsidR="00BE4079">
        <w:rPr>
          <w:rFonts w:asciiTheme="majorHAnsi" w:hAnsiTheme="majorHAnsi" w:cs="Calibri"/>
          <w:color w:val="auto"/>
        </w:rPr>
        <w:t>180</w:t>
      </w:r>
      <w:r w:rsidR="0047677D">
        <w:rPr>
          <w:rFonts w:asciiTheme="majorHAnsi" w:hAnsiTheme="majorHAnsi" w:cs="Calibri"/>
          <w:color w:val="auto"/>
        </w:rPr>
        <w:t xml:space="preserve"> </w:t>
      </w:r>
      <w:r w:rsidRPr="0047677D">
        <w:rPr>
          <w:rFonts w:asciiTheme="majorHAnsi" w:hAnsiTheme="majorHAnsi" w:cs="Calibri"/>
          <w:color w:val="auto"/>
        </w:rPr>
        <w:t>kreditů, a to:</w:t>
      </w:r>
    </w:p>
    <w:p w14:paraId="7B402CB2" w14:textId="2A07A026" w:rsidR="0047677D" w:rsidRPr="0047677D" w:rsidRDefault="00457408" w:rsidP="0047677D">
      <w:pPr>
        <w:pStyle w:val="Odstavecseseznamem"/>
        <w:numPr>
          <w:ilvl w:val="0"/>
          <w:numId w:val="27"/>
        </w:numPr>
        <w:spacing w:before="240"/>
        <w:rPr>
          <w:rFonts w:asciiTheme="majorHAnsi" w:hAnsiTheme="majorHAnsi" w:cs="Calibri"/>
          <w:sz w:val="24"/>
          <w:szCs w:val="24"/>
        </w:rPr>
      </w:pPr>
      <w:r>
        <w:rPr>
          <w:rFonts w:asciiTheme="majorHAnsi" w:hAnsiTheme="majorHAnsi" w:cs="Calibri"/>
          <w:sz w:val="24"/>
          <w:szCs w:val="24"/>
        </w:rPr>
        <w:t>v</w:t>
      </w:r>
      <w:r w:rsidR="004875AC">
        <w:rPr>
          <w:rFonts w:asciiTheme="majorHAnsi" w:hAnsiTheme="majorHAnsi" w:cs="Calibri"/>
          <w:sz w:val="24"/>
          <w:szCs w:val="24"/>
        </w:rPr>
        <w:t xml:space="preserve"> rámci specializace </w:t>
      </w:r>
      <w:r w:rsidR="004875AC" w:rsidRPr="0047677D">
        <w:rPr>
          <w:rFonts w:asciiTheme="majorHAnsi" w:hAnsiTheme="majorHAnsi" w:cs="Calibri"/>
          <w:i/>
          <w:iCs/>
          <w:sz w:val="24"/>
          <w:szCs w:val="24"/>
        </w:rPr>
        <w:t>Řízení rizik ve veřejné správě</w:t>
      </w:r>
      <w:r w:rsidR="004875AC">
        <w:rPr>
          <w:rFonts w:asciiTheme="majorHAnsi" w:hAnsiTheme="majorHAnsi" w:cs="Calibri"/>
          <w:sz w:val="24"/>
          <w:szCs w:val="24"/>
        </w:rPr>
        <w:t xml:space="preserve"> </w:t>
      </w:r>
      <w:r w:rsidR="0047677D">
        <w:rPr>
          <w:rFonts w:asciiTheme="majorHAnsi" w:hAnsiTheme="majorHAnsi" w:cs="Calibri"/>
          <w:sz w:val="24"/>
          <w:szCs w:val="24"/>
        </w:rPr>
        <w:t>164 kreditů absolvováním povinných studijních předmětů a nejméně 16 kreditů absolvováním povinně volitelných předmětů.</w:t>
      </w:r>
    </w:p>
    <w:p w14:paraId="2EA6028B" w14:textId="58FC5CA3" w:rsidR="004875AC" w:rsidRPr="0047677D" w:rsidRDefault="00457408" w:rsidP="004875AC">
      <w:pPr>
        <w:pStyle w:val="Odstavecseseznamem"/>
        <w:numPr>
          <w:ilvl w:val="0"/>
          <w:numId w:val="27"/>
        </w:numPr>
        <w:spacing w:before="240"/>
        <w:rPr>
          <w:rFonts w:asciiTheme="majorHAnsi" w:hAnsiTheme="majorHAnsi" w:cs="Calibri"/>
          <w:sz w:val="24"/>
          <w:szCs w:val="24"/>
        </w:rPr>
      </w:pPr>
      <w:r>
        <w:rPr>
          <w:rFonts w:asciiTheme="majorHAnsi" w:hAnsiTheme="majorHAnsi" w:cs="Calibri"/>
          <w:sz w:val="24"/>
          <w:szCs w:val="24"/>
        </w:rPr>
        <w:t>v</w:t>
      </w:r>
      <w:r w:rsidR="004875AC">
        <w:rPr>
          <w:rFonts w:asciiTheme="majorHAnsi" w:hAnsiTheme="majorHAnsi" w:cs="Calibri"/>
          <w:sz w:val="24"/>
          <w:szCs w:val="24"/>
        </w:rPr>
        <w:t xml:space="preserve"> rámci specializace </w:t>
      </w:r>
      <w:r w:rsidR="004875AC">
        <w:rPr>
          <w:rFonts w:asciiTheme="majorHAnsi" w:hAnsiTheme="majorHAnsi" w:cs="Calibri"/>
          <w:i/>
          <w:iCs/>
          <w:sz w:val="24"/>
          <w:szCs w:val="24"/>
        </w:rPr>
        <w:t>Bezpečnost provozu</w:t>
      </w:r>
      <w:r w:rsidR="004875AC">
        <w:rPr>
          <w:rFonts w:asciiTheme="majorHAnsi" w:hAnsiTheme="majorHAnsi" w:cs="Calibri"/>
          <w:sz w:val="24"/>
          <w:szCs w:val="24"/>
        </w:rPr>
        <w:t xml:space="preserve"> 171 kreditů absolvováním povinných studijních předmětů a nejméně 9 kreditů absolvováním povinně volitelných předmětů.</w:t>
      </w:r>
    </w:p>
    <w:p w14:paraId="5351BFDB" w14:textId="6BC9EB28" w:rsidR="00660EC1" w:rsidRDefault="00660EC1" w:rsidP="00660EC1">
      <w:pPr>
        <w:rPr>
          <w:rFonts w:asciiTheme="majorHAnsi" w:hAnsiTheme="majorHAnsi" w:cs="Calibri"/>
          <w:color w:val="auto"/>
        </w:rPr>
      </w:pPr>
      <w:r w:rsidRPr="0031514A">
        <w:rPr>
          <w:rFonts w:asciiTheme="majorHAnsi" w:hAnsiTheme="majorHAnsi" w:cs="Calibri"/>
          <w:color w:val="auto"/>
        </w:rPr>
        <w:t>Výuka je standardně realizována v</w:t>
      </w:r>
      <w:r w:rsidR="00FC176A">
        <w:rPr>
          <w:rFonts w:asciiTheme="majorHAnsi" w:hAnsiTheme="majorHAnsi" w:cs="Calibri"/>
          <w:color w:val="auto"/>
        </w:rPr>
        <w:t>e</w:t>
      </w:r>
      <w:r w:rsidRPr="0031514A">
        <w:rPr>
          <w:rFonts w:asciiTheme="majorHAnsi" w:hAnsiTheme="majorHAnsi" w:cs="Calibri"/>
          <w:color w:val="auto"/>
        </w:rPr>
        <w:t xml:space="preserve"> dvouhodinových výukových blocích v délce 100 min., přičemž 1 výuková hodina představuje 50 min.</w:t>
      </w:r>
    </w:p>
    <w:p w14:paraId="3C4F59EA" w14:textId="77777777" w:rsidR="0093043D" w:rsidRPr="0031514A" w:rsidRDefault="0093043D" w:rsidP="00660EC1">
      <w:pPr>
        <w:rPr>
          <w:rFonts w:asciiTheme="majorHAnsi" w:hAnsiTheme="majorHAnsi" w:cs="Calibri"/>
          <w:color w:val="auto"/>
        </w:rPr>
      </w:pPr>
    </w:p>
    <w:p w14:paraId="4571DA6F" w14:textId="65BCA414" w:rsidR="00295984" w:rsidRDefault="00071E45" w:rsidP="00071E45">
      <w:pPr>
        <w:pStyle w:val="Nadpis3"/>
        <w:numPr>
          <w:ilvl w:val="0"/>
          <w:numId w:val="21"/>
        </w:numPr>
        <w:jc w:val="both"/>
      </w:pPr>
      <w:r>
        <w:t xml:space="preserve">Standard 2.7 </w:t>
      </w:r>
      <w:r w:rsidR="00375C46" w:rsidRPr="008C6435">
        <w:t>Vymezení uplatnění absolventů</w:t>
      </w:r>
    </w:p>
    <w:p w14:paraId="10EF8323" w14:textId="77777777" w:rsidR="00071E45" w:rsidRPr="00071E45" w:rsidRDefault="00071E45" w:rsidP="00071E45">
      <w:pPr>
        <w:rPr>
          <w:lang w:eastAsia="en-US" w:bidi="ar-SA"/>
        </w:rPr>
      </w:pPr>
    </w:p>
    <w:p w14:paraId="64369F53" w14:textId="51AD557D" w:rsidR="00E87032" w:rsidRPr="0093043D" w:rsidRDefault="00E87032" w:rsidP="00E87032">
      <w:pPr>
        <w:rPr>
          <w:rFonts w:asciiTheme="majorHAnsi" w:hAnsiTheme="majorHAnsi" w:cstheme="majorHAnsi"/>
        </w:rPr>
      </w:pPr>
      <w:r w:rsidRPr="0093043D">
        <w:rPr>
          <w:rFonts w:asciiTheme="majorHAnsi" w:hAnsiTheme="majorHAnsi" w:cstheme="majorHAnsi"/>
        </w:rPr>
        <w:t>Absolventi studijního programu jsou předurčeni k působení na nižších a středních úrovních v</w:t>
      </w:r>
      <w:r w:rsidR="0093043D">
        <w:rPr>
          <w:rFonts w:asciiTheme="majorHAnsi" w:hAnsiTheme="majorHAnsi" w:cstheme="majorHAnsi"/>
        </w:rPr>
        <w:t> </w:t>
      </w:r>
      <w:r w:rsidRPr="0093043D">
        <w:rPr>
          <w:rFonts w:asciiTheme="majorHAnsi" w:hAnsiTheme="majorHAnsi" w:cstheme="majorHAnsi"/>
        </w:rPr>
        <w:t xml:space="preserve"> oblasti řízení rizik a zajišťování bezpečnosti procesů v rámci soukromoprávních subjektů i</w:t>
      </w:r>
      <w:r w:rsidR="0093043D">
        <w:rPr>
          <w:rFonts w:asciiTheme="majorHAnsi" w:hAnsiTheme="majorHAnsi" w:cstheme="majorHAnsi"/>
        </w:rPr>
        <w:t> </w:t>
      </w:r>
      <w:r w:rsidRPr="0093043D">
        <w:rPr>
          <w:rFonts w:asciiTheme="majorHAnsi" w:hAnsiTheme="majorHAnsi" w:cstheme="majorHAnsi"/>
        </w:rPr>
        <w:t>organizací veřejné správy, zejména v rámci správních úřadů, orgánů samospráv a složek integrovaného záchranného systému.</w:t>
      </w:r>
    </w:p>
    <w:p w14:paraId="0B7502F2" w14:textId="77777777" w:rsidR="00BD07E4" w:rsidRDefault="00BD07E4" w:rsidP="00BD07E4">
      <w:pPr>
        <w:rPr>
          <w:ins w:id="11" w:author="Eva Skýbová" w:date="2024-05-13T13:41:00Z"/>
          <w:rFonts w:asciiTheme="majorHAnsi" w:hAnsiTheme="majorHAnsi" w:cstheme="majorHAnsi"/>
        </w:rPr>
      </w:pPr>
    </w:p>
    <w:p w14:paraId="2D98F5F8" w14:textId="4BE4A55C" w:rsidR="00BD07E4" w:rsidRPr="00BD07E4" w:rsidRDefault="00BD07E4" w:rsidP="00BD07E4">
      <w:pPr>
        <w:rPr>
          <w:ins w:id="12" w:author="Eva Skýbová" w:date="2024-05-13T13:41:00Z"/>
          <w:rFonts w:asciiTheme="majorHAnsi" w:hAnsiTheme="majorHAnsi" w:cstheme="majorHAnsi"/>
          <w:color w:val="auto"/>
        </w:rPr>
      </w:pPr>
      <w:ins w:id="13" w:author="Eva Skýbová" w:date="2024-05-13T13:41:00Z">
        <w:r w:rsidRPr="00BD07E4">
          <w:rPr>
            <w:rFonts w:asciiTheme="majorHAnsi" w:hAnsiTheme="majorHAnsi" w:cstheme="majorHAnsi"/>
            <w:color w:val="auto"/>
          </w:rPr>
          <w:lastRenderedPageBreak/>
          <w:t>Absolvent specializace Řízení rizik ve veřejné právě se uplatní především na příslušných pozicích v rámci správních úřadů, orgánů územní samosprávy, složek integrovaného záchranného systému, subjektů kritické infrastruktury a dalších organizací, pro jejichž činnost je vyžadováno řízení rizik nebo posuzování rizik území s využitím geografických informačních systémů a</w:t>
        </w:r>
        <w:r>
          <w:rPr>
            <w:rFonts w:asciiTheme="majorHAnsi" w:hAnsiTheme="majorHAnsi" w:cstheme="majorHAnsi"/>
            <w:color w:val="auto"/>
          </w:rPr>
          <w:t> </w:t>
        </w:r>
        <w:r w:rsidRPr="00BD07E4">
          <w:rPr>
            <w:rFonts w:asciiTheme="majorHAnsi" w:hAnsiTheme="majorHAnsi" w:cstheme="majorHAnsi"/>
            <w:color w:val="auto"/>
          </w:rPr>
          <w:t xml:space="preserve">specializovaných softwarových nástrojů. </w:t>
        </w:r>
      </w:ins>
    </w:p>
    <w:p w14:paraId="5CD3A084" w14:textId="730E4A86" w:rsidR="00E87032" w:rsidRPr="0093043D" w:rsidRDefault="00E87032" w:rsidP="00E87032">
      <w:pPr>
        <w:rPr>
          <w:rFonts w:asciiTheme="majorHAnsi" w:hAnsiTheme="majorHAnsi" w:cstheme="majorHAnsi"/>
        </w:rPr>
      </w:pPr>
      <w:r w:rsidRPr="0093043D">
        <w:rPr>
          <w:rFonts w:asciiTheme="majorHAnsi" w:hAnsiTheme="majorHAnsi" w:cstheme="majorHAnsi"/>
        </w:rPr>
        <w:t>Absolvent specializace Bezpečnost provozu se dle Národní soustavy povolání uplatní především jako provozní manažer, procesní konzultant, návrhář podnikových procesů a po splnění podmínek pro získání odborné způsobilosti také jako odborně způsobilá osoba v prevenci rizik BOZP.</w:t>
      </w:r>
    </w:p>
    <w:p w14:paraId="2112353F" w14:textId="77777777" w:rsidR="00E87032" w:rsidRPr="0093043D" w:rsidRDefault="00E87032" w:rsidP="00E87032">
      <w:pPr>
        <w:rPr>
          <w:del w:id="14" w:author="Eva Skýbová" w:date="2024-05-13T13:41:00Z"/>
          <w:rFonts w:asciiTheme="majorHAnsi" w:hAnsiTheme="majorHAnsi" w:cstheme="majorHAnsi"/>
        </w:rPr>
      </w:pPr>
      <w:del w:id="15" w:author="Eva Skýbová" w:date="2024-05-13T13:41:00Z">
        <w:r w:rsidRPr="0093043D">
          <w:rPr>
            <w:rFonts w:asciiTheme="majorHAnsi" w:hAnsiTheme="majorHAnsi" w:cstheme="majorHAnsi"/>
          </w:rPr>
          <w:delText>Absolvent specializace Řízení rizik ve veřejné právě se uplatní především na příslušných pozicích v rámci Hasičského záchranného sboru České republiky v oblasti využití geografických informačních systémů při posuzování rizik území.</w:delText>
        </w:r>
      </w:del>
    </w:p>
    <w:p w14:paraId="667ED712" w14:textId="0BAE4782" w:rsidR="00257CB8" w:rsidRPr="00E95A9A" w:rsidRDefault="00257CB8">
      <w:pPr>
        <w:rPr>
          <w:rFonts w:asciiTheme="majorHAnsi" w:hAnsiTheme="majorHAnsi"/>
          <w:color w:val="auto"/>
        </w:rPr>
        <w:pPrChange w:id="16" w:author="Eva Skýbová" w:date="2024-05-13T13:41:00Z">
          <w:pPr>
            <w:pStyle w:val="Zkladntext210"/>
            <w:shd w:val="clear" w:color="auto" w:fill="auto"/>
            <w:spacing w:before="0" w:after="120" w:line="360" w:lineRule="auto"/>
            <w:ind w:firstLine="0"/>
            <w:jc w:val="both"/>
          </w:pPr>
        </w:pPrChange>
      </w:pPr>
      <w:r w:rsidRPr="00E95A9A">
        <w:rPr>
          <w:rFonts w:asciiTheme="majorHAnsi" w:hAnsiTheme="majorHAnsi"/>
          <w:color w:val="auto"/>
        </w:rPr>
        <w:t>V rámci studijního programu získají studenti znalosti, dovednosti a způsobilosti rovněž ve vztahu k řešení současných bezpečnostních hrozeb a využití aktuálních specializovaných simulačních, výpočetních a informačních softwarových nástrojů při řízení bezpečnosti. Cílem tohoto přístupu je zvýšení uplatnitelnosti absolventů na trhu práce.</w:t>
      </w:r>
    </w:p>
    <w:p w14:paraId="189DDE2A" w14:textId="75F581BB" w:rsidR="00295984" w:rsidRDefault="00295984" w:rsidP="003034BC">
      <w:pPr>
        <w:suppressAutoHyphens/>
        <w:rPr>
          <w:rFonts w:asciiTheme="majorHAnsi" w:hAnsiTheme="majorHAnsi"/>
        </w:rPr>
      </w:pPr>
    </w:p>
    <w:p w14:paraId="0ADEFE7C" w14:textId="61C36D59" w:rsidR="00295984" w:rsidRPr="008C6435" w:rsidRDefault="00071E45" w:rsidP="00071E45">
      <w:pPr>
        <w:pStyle w:val="Nadpis3"/>
        <w:numPr>
          <w:ilvl w:val="0"/>
          <w:numId w:val="21"/>
        </w:numPr>
        <w:jc w:val="both"/>
      </w:pPr>
      <w:r>
        <w:t xml:space="preserve">Standard 2.8 </w:t>
      </w:r>
      <w:r w:rsidR="00375C46" w:rsidRPr="008C6435">
        <w:t>Standardní doba studia</w:t>
      </w:r>
    </w:p>
    <w:p w14:paraId="1DB1952E" w14:textId="77777777" w:rsidR="00071E45" w:rsidRDefault="00071E45" w:rsidP="003034BC">
      <w:pPr>
        <w:pStyle w:val="Normln1"/>
        <w:suppressAutoHyphens/>
        <w:rPr>
          <w:rFonts w:cs="Times New Roman"/>
          <w:color w:val="FF0000"/>
        </w:rPr>
      </w:pPr>
    </w:p>
    <w:p w14:paraId="44B2D468" w14:textId="7043C48A" w:rsidR="00295984" w:rsidRDefault="00375C46" w:rsidP="003034BC">
      <w:pPr>
        <w:suppressAutoHyphens/>
        <w:rPr>
          <w:rFonts w:asciiTheme="majorHAnsi" w:hAnsiTheme="majorHAnsi"/>
        </w:rPr>
      </w:pPr>
      <w:r w:rsidRPr="00071E45">
        <w:rPr>
          <w:rFonts w:asciiTheme="majorHAnsi" w:hAnsiTheme="majorHAnsi"/>
        </w:rPr>
        <w:t xml:space="preserve">Standardní doba studia odpovídá průměrné studijní zátěži povinných </w:t>
      </w:r>
      <w:r w:rsidR="00D31ED1" w:rsidRPr="00071E45">
        <w:rPr>
          <w:rFonts w:asciiTheme="majorHAnsi" w:hAnsiTheme="majorHAnsi"/>
        </w:rPr>
        <w:t>a </w:t>
      </w:r>
      <w:r w:rsidRPr="00071E45">
        <w:rPr>
          <w:rFonts w:asciiTheme="majorHAnsi" w:hAnsiTheme="majorHAnsi"/>
        </w:rPr>
        <w:t xml:space="preserve">povinně volitelných předmětů, obsahu </w:t>
      </w:r>
      <w:r w:rsidR="00D31ED1" w:rsidRPr="00071E45">
        <w:rPr>
          <w:rFonts w:asciiTheme="majorHAnsi" w:hAnsiTheme="majorHAnsi"/>
        </w:rPr>
        <w:t>a </w:t>
      </w:r>
      <w:r w:rsidRPr="00071E45">
        <w:rPr>
          <w:rFonts w:asciiTheme="majorHAnsi" w:hAnsiTheme="majorHAnsi"/>
        </w:rPr>
        <w:t xml:space="preserve">cílům studia </w:t>
      </w:r>
      <w:r w:rsidR="00D31ED1" w:rsidRPr="00071E45">
        <w:rPr>
          <w:rFonts w:asciiTheme="majorHAnsi" w:hAnsiTheme="majorHAnsi"/>
        </w:rPr>
        <w:t>a </w:t>
      </w:r>
      <w:r w:rsidRPr="00071E45">
        <w:rPr>
          <w:rFonts w:asciiTheme="majorHAnsi" w:hAnsiTheme="majorHAnsi"/>
        </w:rPr>
        <w:t xml:space="preserve">profilu absolventa studijního programu. Studijní zátěž je promítnuta do kreditů za jednotlivé předměty </w:t>
      </w:r>
      <w:r w:rsidR="00D31ED1" w:rsidRPr="00071E45">
        <w:rPr>
          <w:rFonts w:asciiTheme="majorHAnsi" w:hAnsiTheme="majorHAnsi"/>
        </w:rPr>
        <w:t>a </w:t>
      </w:r>
      <w:r w:rsidRPr="00071E45">
        <w:rPr>
          <w:rFonts w:asciiTheme="majorHAnsi" w:hAnsiTheme="majorHAnsi"/>
        </w:rPr>
        <w:t>odpovídá požadavkům dle ECTS. Studijní zátěž pro</w:t>
      </w:r>
      <w:r w:rsidR="00D31ED1" w:rsidRPr="00071E45">
        <w:rPr>
          <w:rFonts w:asciiTheme="majorHAnsi" w:hAnsiTheme="majorHAnsi"/>
        </w:rPr>
        <w:t xml:space="preserve"> </w:t>
      </w:r>
      <w:r w:rsidRPr="00071E45">
        <w:rPr>
          <w:rFonts w:asciiTheme="majorHAnsi" w:hAnsiTheme="majorHAnsi"/>
        </w:rPr>
        <w:t xml:space="preserve">studium v akademickém roku představuje 60 kreditů. Standardní doba studia </w:t>
      </w:r>
      <w:r w:rsidR="00E87032">
        <w:rPr>
          <w:rFonts w:asciiTheme="majorHAnsi" w:hAnsiTheme="majorHAnsi"/>
        </w:rPr>
        <w:t>bakalářského studijního programu</w:t>
      </w:r>
      <w:r w:rsidRPr="00071E45">
        <w:rPr>
          <w:rFonts w:asciiTheme="majorHAnsi" w:hAnsiTheme="majorHAnsi"/>
        </w:rPr>
        <w:t xml:space="preserve"> je </w:t>
      </w:r>
      <w:r w:rsidR="00E87032">
        <w:rPr>
          <w:rFonts w:asciiTheme="majorHAnsi" w:hAnsiTheme="majorHAnsi"/>
        </w:rPr>
        <w:t>3</w:t>
      </w:r>
      <w:r w:rsidR="00E87032" w:rsidRPr="00071E45">
        <w:rPr>
          <w:rFonts w:asciiTheme="majorHAnsi" w:hAnsiTheme="majorHAnsi"/>
        </w:rPr>
        <w:t xml:space="preserve"> </w:t>
      </w:r>
      <w:r w:rsidRPr="00071E45">
        <w:rPr>
          <w:rFonts w:asciiTheme="majorHAnsi" w:hAnsiTheme="majorHAnsi"/>
        </w:rPr>
        <w:t>roky.</w:t>
      </w:r>
    </w:p>
    <w:p w14:paraId="05AC56EE" w14:textId="77777777" w:rsidR="00071E45" w:rsidRPr="00071E45" w:rsidRDefault="00071E45" w:rsidP="003034BC">
      <w:pPr>
        <w:suppressAutoHyphens/>
        <w:rPr>
          <w:rFonts w:asciiTheme="majorHAnsi" w:hAnsiTheme="majorHAnsi"/>
        </w:rPr>
      </w:pPr>
    </w:p>
    <w:p w14:paraId="1B8B726D" w14:textId="0D10BE8F" w:rsidR="00295984" w:rsidRPr="0093043D" w:rsidRDefault="00071E45" w:rsidP="00071E45">
      <w:pPr>
        <w:pStyle w:val="Nadpis3"/>
        <w:numPr>
          <w:ilvl w:val="0"/>
          <w:numId w:val="21"/>
        </w:numPr>
        <w:jc w:val="both"/>
      </w:pPr>
      <w:r w:rsidRPr="0093043D">
        <w:t xml:space="preserve">Standard 2.9 </w:t>
      </w:r>
      <w:r w:rsidR="00375C46" w:rsidRPr="0093043D">
        <w:t xml:space="preserve">Soulad obsahu studia </w:t>
      </w:r>
      <w:r w:rsidR="00D31ED1" w:rsidRPr="0093043D">
        <w:t>s </w:t>
      </w:r>
      <w:r w:rsidR="00375C46" w:rsidRPr="0093043D">
        <w:t xml:space="preserve">cíli studia </w:t>
      </w:r>
      <w:r w:rsidR="00D31ED1" w:rsidRPr="0093043D">
        <w:t>a </w:t>
      </w:r>
      <w:r w:rsidR="00375C46" w:rsidRPr="0093043D">
        <w:t>profilem absolventa</w:t>
      </w:r>
    </w:p>
    <w:p w14:paraId="566B3CDA" w14:textId="77777777" w:rsidR="00071E45" w:rsidRPr="00071E45" w:rsidRDefault="00071E45" w:rsidP="00071E45">
      <w:pPr>
        <w:rPr>
          <w:lang w:eastAsia="en-US" w:bidi="ar-SA"/>
        </w:rPr>
      </w:pPr>
    </w:p>
    <w:p w14:paraId="6364A6CB" w14:textId="3A0DAB03" w:rsidR="00257CB8" w:rsidRDefault="00257CB8" w:rsidP="00055DEA">
      <w:pPr>
        <w:pStyle w:val="Zkladntext210"/>
        <w:spacing w:before="0" w:after="60" w:line="360" w:lineRule="auto"/>
        <w:ind w:firstLine="0"/>
        <w:jc w:val="both"/>
        <w:rPr>
          <w:rFonts w:asciiTheme="majorHAnsi" w:hAnsiTheme="majorHAnsi"/>
          <w:color w:val="auto"/>
          <w:sz w:val="24"/>
          <w:szCs w:val="24"/>
        </w:rPr>
      </w:pPr>
      <w:r w:rsidRPr="00CF5529">
        <w:rPr>
          <w:rFonts w:asciiTheme="majorHAnsi" w:hAnsiTheme="majorHAnsi"/>
          <w:color w:val="auto"/>
          <w:sz w:val="24"/>
          <w:szCs w:val="24"/>
        </w:rPr>
        <w:t xml:space="preserve">Soulad mezi cíli studia a obsahem studia je zřejmý z obsahu předložených akreditačních dokumentů. Cíle studia a profil absolventa jsou popsány v části B-I – Charakteristika studijního programu. Těmto cílům odpovídá skladba i obsah studijních předmětů (část B-IIa – Studijní plány a návrh témat </w:t>
      </w:r>
      <w:r w:rsidRPr="00636F94">
        <w:rPr>
          <w:rFonts w:asciiTheme="majorHAnsi" w:hAnsiTheme="majorHAnsi"/>
          <w:color w:val="auto"/>
          <w:sz w:val="24"/>
          <w:szCs w:val="24"/>
        </w:rPr>
        <w:t xml:space="preserve">prací), směřující k dosažení uvedeného profilu absolventa studijního programu. </w:t>
      </w:r>
      <w:r w:rsidR="00FC176A">
        <w:rPr>
          <w:rFonts w:asciiTheme="majorHAnsi" w:hAnsiTheme="majorHAnsi"/>
          <w:color w:val="auto"/>
          <w:sz w:val="24"/>
          <w:szCs w:val="24"/>
        </w:rPr>
        <w:lastRenderedPageBreak/>
        <w:t xml:space="preserve">Bakalářský </w:t>
      </w:r>
      <w:r w:rsidRPr="00636F94">
        <w:rPr>
          <w:rFonts w:asciiTheme="majorHAnsi" w:hAnsiTheme="majorHAnsi"/>
          <w:color w:val="auto"/>
          <w:sz w:val="24"/>
          <w:szCs w:val="24"/>
        </w:rPr>
        <w:t xml:space="preserve">studijní program rozvíjí systémové a kritické myšlení studentů ve vazbě na způsoby řešení odborných úkolů v oblasti </w:t>
      </w:r>
      <w:r w:rsidR="00FC176A">
        <w:rPr>
          <w:rFonts w:asciiTheme="majorHAnsi" w:hAnsiTheme="majorHAnsi"/>
          <w:color w:val="auto"/>
          <w:sz w:val="24"/>
          <w:szCs w:val="24"/>
        </w:rPr>
        <w:t xml:space="preserve">řízení rizik </w:t>
      </w:r>
      <w:r w:rsidRPr="00636F94">
        <w:rPr>
          <w:rFonts w:asciiTheme="majorHAnsi" w:hAnsiTheme="majorHAnsi"/>
          <w:color w:val="auto"/>
          <w:sz w:val="24"/>
          <w:szCs w:val="24"/>
        </w:rPr>
        <w:t>s využitím nejnověj</w:t>
      </w:r>
      <w:r w:rsidRPr="005025D6">
        <w:rPr>
          <w:rFonts w:asciiTheme="majorHAnsi" w:hAnsiTheme="majorHAnsi"/>
          <w:color w:val="auto"/>
          <w:sz w:val="24"/>
          <w:szCs w:val="24"/>
        </w:rPr>
        <w:t>ších vědeckých poznatků a</w:t>
      </w:r>
      <w:r w:rsidR="003A75C3">
        <w:rPr>
          <w:rFonts w:asciiTheme="majorHAnsi" w:hAnsiTheme="majorHAnsi"/>
          <w:color w:val="auto"/>
          <w:sz w:val="24"/>
          <w:szCs w:val="24"/>
        </w:rPr>
        <w:t> </w:t>
      </w:r>
      <w:r w:rsidRPr="005025D6">
        <w:rPr>
          <w:rFonts w:asciiTheme="majorHAnsi" w:hAnsiTheme="majorHAnsi"/>
          <w:color w:val="auto"/>
          <w:sz w:val="24"/>
          <w:szCs w:val="24"/>
        </w:rPr>
        <w:t xml:space="preserve">specializovaných softwarových nástrojů. </w:t>
      </w:r>
      <w:r w:rsidRPr="00386C25">
        <w:rPr>
          <w:rFonts w:asciiTheme="majorHAnsi" w:hAnsiTheme="majorHAnsi"/>
          <w:color w:val="auto"/>
          <w:sz w:val="24"/>
          <w:szCs w:val="24"/>
        </w:rPr>
        <w:t>Při výuce jsou široce využívány relevantní simulační, výpočetní a</w:t>
      </w:r>
      <w:r w:rsidR="00D742E0" w:rsidRPr="00386C25">
        <w:rPr>
          <w:rFonts w:asciiTheme="majorHAnsi" w:hAnsiTheme="majorHAnsi"/>
          <w:color w:val="auto"/>
          <w:sz w:val="24"/>
          <w:szCs w:val="24"/>
        </w:rPr>
        <w:t> i</w:t>
      </w:r>
      <w:r w:rsidRPr="00386C25">
        <w:rPr>
          <w:rFonts w:asciiTheme="majorHAnsi" w:hAnsiTheme="majorHAnsi"/>
          <w:color w:val="auto"/>
          <w:sz w:val="24"/>
          <w:szCs w:val="24"/>
        </w:rPr>
        <w:t xml:space="preserve">nformační softwarové nástroje využívané při řízení </w:t>
      </w:r>
      <w:r w:rsidR="00BB597D">
        <w:rPr>
          <w:rFonts w:asciiTheme="majorHAnsi" w:hAnsiTheme="majorHAnsi"/>
          <w:color w:val="auto"/>
          <w:sz w:val="24"/>
          <w:szCs w:val="24"/>
        </w:rPr>
        <w:t>rizik</w:t>
      </w:r>
      <w:r w:rsidRPr="00386C25">
        <w:rPr>
          <w:rFonts w:asciiTheme="majorHAnsi" w:hAnsiTheme="majorHAnsi"/>
          <w:color w:val="auto"/>
          <w:sz w:val="24"/>
          <w:szCs w:val="24"/>
        </w:rPr>
        <w:t xml:space="preserve"> v České republice i v zahraničí. Zařazeny jsou rovněž studijní předměty a dílčí témata reflektující aktuální bezpečnostní hrozby</w:t>
      </w:r>
      <w:r w:rsidR="00FC176A">
        <w:rPr>
          <w:rFonts w:asciiTheme="majorHAnsi" w:hAnsiTheme="majorHAnsi"/>
          <w:color w:val="auto"/>
          <w:sz w:val="24"/>
          <w:szCs w:val="24"/>
        </w:rPr>
        <w:t>, např. řízení rizik v rámci ochrany měkkých cílů</w:t>
      </w:r>
      <w:r w:rsidR="003A75C3">
        <w:rPr>
          <w:rFonts w:asciiTheme="majorHAnsi" w:hAnsiTheme="majorHAnsi"/>
          <w:color w:val="auto"/>
          <w:sz w:val="24"/>
          <w:szCs w:val="24"/>
        </w:rPr>
        <w:t>.</w:t>
      </w:r>
    </w:p>
    <w:p w14:paraId="00BC0300" w14:textId="266D3BFC" w:rsidR="001A3429" w:rsidRDefault="001A3429" w:rsidP="00055DEA">
      <w:pPr>
        <w:pStyle w:val="Zkladntext210"/>
        <w:spacing w:before="0" w:after="60" w:line="360" w:lineRule="auto"/>
        <w:ind w:firstLine="0"/>
        <w:jc w:val="both"/>
        <w:rPr>
          <w:rFonts w:asciiTheme="majorHAnsi" w:hAnsiTheme="majorHAnsi"/>
          <w:color w:val="auto"/>
          <w:sz w:val="24"/>
          <w:szCs w:val="24"/>
        </w:rPr>
      </w:pPr>
      <w:r>
        <w:rPr>
          <w:rFonts w:asciiTheme="majorHAnsi" w:hAnsiTheme="majorHAnsi"/>
          <w:color w:val="auto"/>
          <w:sz w:val="24"/>
          <w:szCs w:val="24"/>
        </w:rPr>
        <w:t xml:space="preserve">V rámci specializace </w:t>
      </w:r>
      <w:r w:rsidRPr="001A3429">
        <w:rPr>
          <w:rFonts w:asciiTheme="majorHAnsi" w:hAnsiTheme="majorHAnsi"/>
          <w:i/>
          <w:iCs/>
          <w:color w:val="auto"/>
          <w:sz w:val="24"/>
          <w:szCs w:val="24"/>
        </w:rPr>
        <w:t>Řízení rizik ve veřejné správě</w:t>
      </w:r>
      <w:r>
        <w:rPr>
          <w:rFonts w:asciiTheme="majorHAnsi" w:hAnsiTheme="majorHAnsi"/>
          <w:color w:val="auto"/>
          <w:sz w:val="24"/>
          <w:szCs w:val="24"/>
        </w:rPr>
        <w:t xml:space="preserve"> získají studenti odborné znalosti, dovednosti a obecné způsobilosti především ve vztahu k posuzování rizik území s využitím geografických informačních systémů a analýz</w:t>
      </w:r>
      <w:r w:rsidR="00BB597D">
        <w:rPr>
          <w:rFonts w:asciiTheme="majorHAnsi" w:hAnsiTheme="majorHAnsi"/>
          <w:color w:val="auto"/>
          <w:sz w:val="24"/>
          <w:szCs w:val="24"/>
        </w:rPr>
        <w:t>e</w:t>
      </w:r>
      <w:r>
        <w:rPr>
          <w:rFonts w:asciiTheme="majorHAnsi" w:hAnsiTheme="majorHAnsi"/>
          <w:color w:val="auto"/>
          <w:sz w:val="24"/>
          <w:szCs w:val="24"/>
        </w:rPr>
        <w:t xml:space="preserve"> dat pomocí moderních softwarových nástrojů. Za tímto účelem byly do této specializace zařazeny zejména studijní předměty profilujícího základu </w:t>
      </w:r>
      <w:r w:rsidRPr="001A3429">
        <w:rPr>
          <w:rFonts w:asciiTheme="majorHAnsi" w:hAnsiTheme="majorHAnsi"/>
          <w:i/>
          <w:iCs/>
          <w:color w:val="auto"/>
          <w:sz w:val="24"/>
          <w:szCs w:val="24"/>
        </w:rPr>
        <w:t>Geografické informační systémy a posuzování rizik území I.</w:t>
      </w:r>
      <w:r>
        <w:rPr>
          <w:rFonts w:asciiTheme="majorHAnsi" w:hAnsiTheme="majorHAnsi"/>
          <w:color w:val="auto"/>
          <w:sz w:val="24"/>
          <w:szCs w:val="24"/>
        </w:rPr>
        <w:t xml:space="preserve"> a </w:t>
      </w:r>
      <w:r w:rsidRPr="001A3429">
        <w:rPr>
          <w:rFonts w:asciiTheme="majorHAnsi" w:hAnsiTheme="majorHAnsi"/>
          <w:i/>
          <w:iCs/>
          <w:color w:val="auto"/>
          <w:sz w:val="24"/>
          <w:szCs w:val="24"/>
        </w:rPr>
        <w:t>Geografické informační systémy a posuzování rizik území II.</w:t>
      </w:r>
      <w:r>
        <w:rPr>
          <w:rFonts w:asciiTheme="majorHAnsi" w:hAnsiTheme="majorHAnsi"/>
          <w:color w:val="auto"/>
          <w:sz w:val="24"/>
          <w:szCs w:val="24"/>
        </w:rPr>
        <w:t xml:space="preserve"> a povinné předměty </w:t>
      </w:r>
      <w:r w:rsidRPr="001A3429">
        <w:rPr>
          <w:rFonts w:asciiTheme="majorHAnsi" w:hAnsiTheme="majorHAnsi"/>
          <w:i/>
          <w:iCs/>
          <w:color w:val="auto"/>
          <w:sz w:val="24"/>
          <w:szCs w:val="24"/>
        </w:rPr>
        <w:t>Aplikovaná statistika a analýza dat</w:t>
      </w:r>
      <w:r>
        <w:rPr>
          <w:rFonts w:asciiTheme="majorHAnsi" w:hAnsiTheme="majorHAnsi"/>
          <w:color w:val="auto"/>
          <w:sz w:val="24"/>
          <w:szCs w:val="24"/>
        </w:rPr>
        <w:t xml:space="preserve">, </w:t>
      </w:r>
      <w:r w:rsidRPr="001A3429">
        <w:rPr>
          <w:rFonts w:asciiTheme="majorHAnsi" w:hAnsiTheme="majorHAnsi"/>
          <w:i/>
          <w:iCs/>
          <w:color w:val="auto"/>
          <w:sz w:val="24"/>
          <w:szCs w:val="24"/>
        </w:rPr>
        <w:t>Aplikovaná informatika</w:t>
      </w:r>
      <w:r>
        <w:rPr>
          <w:rFonts w:asciiTheme="majorHAnsi" w:hAnsiTheme="majorHAnsi"/>
          <w:i/>
          <w:iCs/>
          <w:color w:val="auto"/>
          <w:sz w:val="24"/>
          <w:szCs w:val="24"/>
        </w:rPr>
        <w:t xml:space="preserve"> </w:t>
      </w:r>
      <w:r w:rsidRPr="001A3429">
        <w:rPr>
          <w:rFonts w:asciiTheme="majorHAnsi" w:hAnsiTheme="majorHAnsi"/>
          <w:color w:val="auto"/>
          <w:sz w:val="24"/>
          <w:szCs w:val="24"/>
        </w:rPr>
        <w:t>a</w:t>
      </w:r>
      <w:r>
        <w:rPr>
          <w:rFonts w:asciiTheme="majorHAnsi" w:hAnsiTheme="majorHAnsi"/>
          <w:i/>
          <w:iCs/>
          <w:color w:val="auto"/>
          <w:sz w:val="24"/>
          <w:szCs w:val="24"/>
        </w:rPr>
        <w:t> Základy programování</w:t>
      </w:r>
      <w:r>
        <w:rPr>
          <w:rFonts w:asciiTheme="majorHAnsi" w:hAnsiTheme="majorHAnsi"/>
          <w:color w:val="auto"/>
          <w:sz w:val="24"/>
          <w:szCs w:val="24"/>
        </w:rPr>
        <w:t>. Absolvování těchto předmětů umožní studentům řešit komplexně složité úlohy ve vztahu k posuzování rizik území.</w:t>
      </w:r>
    </w:p>
    <w:p w14:paraId="36741D48" w14:textId="21FA6D50" w:rsidR="001A3429" w:rsidRPr="001A3429" w:rsidRDefault="001A3429" w:rsidP="00055DEA">
      <w:pPr>
        <w:pStyle w:val="Zkladntext210"/>
        <w:spacing w:before="0" w:after="60" w:line="360" w:lineRule="auto"/>
        <w:ind w:firstLine="0"/>
        <w:jc w:val="both"/>
        <w:rPr>
          <w:rFonts w:asciiTheme="majorHAnsi" w:hAnsiTheme="majorHAnsi"/>
          <w:color w:val="auto"/>
          <w:sz w:val="24"/>
          <w:szCs w:val="24"/>
        </w:rPr>
      </w:pPr>
      <w:r>
        <w:rPr>
          <w:rFonts w:asciiTheme="majorHAnsi" w:hAnsiTheme="majorHAnsi"/>
          <w:color w:val="auto"/>
          <w:sz w:val="24"/>
          <w:szCs w:val="24"/>
        </w:rPr>
        <w:t xml:space="preserve">V rámci specializace </w:t>
      </w:r>
      <w:r w:rsidRPr="008A658D">
        <w:rPr>
          <w:rFonts w:asciiTheme="majorHAnsi" w:hAnsiTheme="majorHAnsi"/>
          <w:i/>
          <w:iCs/>
          <w:color w:val="auto"/>
          <w:sz w:val="24"/>
          <w:szCs w:val="24"/>
        </w:rPr>
        <w:t>Bezpečnost provozu</w:t>
      </w:r>
      <w:r>
        <w:rPr>
          <w:rFonts w:asciiTheme="majorHAnsi" w:hAnsiTheme="majorHAnsi"/>
          <w:color w:val="auto"/>
          <w:sz w:val="24"/>
          <w:szCs w:val="24"/>
        </w:rPr>
        <w:t xml:space="preserve"> získají studenti odborné znalosti, dovednosti a obecné způsobilosti </w:t>
      </w:r>
      <w:r w:rsidR="008A658D">
        <w:rPr>
          <w:rFonts w:asciiTheme="majorHAnsi" w:hAnsiTheme="majorHAnsi"/>
          <w:color w:val="auto"/>
          <w:sz w:val="24"/>
          <w:szCs w:val="24"/>
        </w:rPr>
        <w:t>ve vztahu k zajišťování různých aspektů řízení rizik v podnikové sféře, zejména ve vztahu k řízení rizik v rámci bezpečnosti a ochrany zdraví při práci, požární ochran</w:t>
      </w:r>
      <w:r w:rsidR="00BB597D">
        <w:rPr>
          <w:rFonts w:asciiTheme="majorHAnsi" w:hAnsiTheme="majorHAnsi"/>
          <w:color w:val="auto"/>
          <w:sz w:val="24"/>
          <w:szCs w:val="24"/>
        </w:rPr>
        <w:t>y</w:t>
      </w:r>
      <w:r w:rsidR="008A658D">
        <w:rPr>
          <w:rFonts w:asciiTheme="majorHAnsi" w:hAnsiTheme="majorHAnsi"/>
          <w:color w:val="auto"/>
          <w:sz w:val="24"/>
          <w:szCs w:val="24"/>
        </w:rPr>
        <w:t xml:space="preserve">, řízení lidských zdrojů a v oblasti řízení finančních rizik. Za tímto účelem byly do této specializace zařazeny zejména studijní předměty profilujícího základu </w:t>
      </w:r>
      <w:r w:rsidR="008A658D">
        <w:rPr>
          <w:rFonts w:asciiTheme="majorHAnsi" w:hAnsiTheme="majorHAnsi"/>
          <w:i/>
          <w:iCs/>
          <w:color w:val="auto"/>
          <w:sz w:val="24"/>
          <w:szCs w:val="24"/>
        </w:rPr>
        <w:t>Bezpečnost a ochrana zdraví při práci</w:t>
      </w:r>
      <w:r w:rsidR="008A658D" w:rsidRPr="008A658D">
        <w:rPr>
          <w:rFonts w:asciiTheme="majorHAnsi" w:hAnsiTheme="majorHAnsi"/>
          <w:color w:val="auto"/>
          <w:sz w:val="24"/>
          <w:szCs w:val="24"/>
        </w:rPr>
        <w:t>,</w:t>
      </w:r>
      <w:r w:rsidR="008A658D">
        <w:rPr>
          <w:rFonts w:asciiTheme="majorHAnsi" w:hAnsiTheme="majorHAnsi"/>
          <w:i/>
          <w:iCs/>
          <w:color w:val="auto"/>
          <w:sz w:val="24"/>
          <w:szCs w:val="24"/>
        </w:rPr>
        <w:t xml:space="preserve"> Řízení lidských zdrojů</w:t>
      </w:r>
      <w:r w:rsidR="008A658D">
        <w:rPr>
          <w:rFonts w:asciiTheme="majorHAnsi" w:hAnsiTheme="majorHAnsi"/>
          <w:color w:val="auto"/>
          <w:sz w:val="24"/>
          <w:szCs w:val="24"/>
        </w:rPr>
        <w:t xml:space="preserve"> a </w:t>
      </w:r>
      <w:r w:rsidR="008A658D">
        <w:rPr>
          <w:rFonts w:asciiTheme="majorHAnsi" w:hAnsiTheme="majorHAnsi"/>
          <w:i/>
          <w:iCs/>
          <w:color w:val="auto"/>
          <w:sz w:val="24"/>
          <w:szCs w:val="24"/>
        </w:rPr>
        <w:t>Metody posuzování rizik na pracovišti</w:t>
      </w:r>
      <w:r w:rsidR="008A658D">
        <w:rPr>
          <w:rFonts w:asciiTheme="majorHAnsi" w:hAnsiTheme="majorHAnsi"/>
          <w:color w:val="auto"/>
          <w:sz w:val="24"/>
          <w:szCs w:val="24"/>
        </w:rPr>
        <w:t xml:space="preserve"> a povinné předměty </w:t>
      </w:r>
      <w:r w:rsidR="008A658D">
        <w:rPr>
          <w:rFonts w:asciiTheme="majorHAnsi" w:hAnsiTheme="majorHAnsi"/>
          <w:i/>
          <w:iCs/>
          <w:color w:val="auto"/>
          <w:sz w:val="24"/>
          <w:szCs w:val="24"/>
        </w:rPr>
        <w:t>Požární ochrana</w:t>
      </w:r>
      <w:r w:rsidR="008A658D">
        <w:rPr>
          <w:rFonts w:asciiTheme="majorHAnsi" w:hAnsiTheme="majorHAnsi"/>
          <w:color w:val="auto"/>
          <w:sz w:val="24"/>
          <w:szCs w:val="24"/>
        </w:rPr>
        <w:t xml:space="preserve">, </w:t>
      </w:r>
      <w:r w:rsidR="008A658D" w:rsidRPr="008A658D">
        <w:rPr>
          <w:rFonts w:asciiTheme="majorHAnsi" w:hAnsiTheme="majorHAnsi"/>
          <w:i/>
          <w:iCs/>
          <w:color w:val="auto"/>
          <w:sz w:val="24"/>
          <w:szCs w:val="24"/>
        </w:rPr>
        <w:t>Výrobní systémy</w:t>
      </w:r>
      <w:r w:rsidR="008A658D" w:rsidRPr="008A658D">
        <w:rPr>
          <w:rFonts w:asciiTheme="majorHAnsi" w:hAnsiTheme="majorHAnsi"/>
          <w:color w:val="auto"/>
          <w:sz w:val="24"/>
          <w:szCs w:val="24"/>
        </w:rPr>
        <w:t xml:space="preserve">, </w:t>
      </w:r>
      <w:r w:rsidR="008A658D">
        <w:rPr>
          <w:rFonts w:asciiTheme="majorHAnsi" w:hAnsiTheme="majorHAnsi"/>
          <w:i/>
          <w:iCs/>
          <w:color w:val="auto"/>
          <w:sz w:val="24"/>
          <w:szCs w:val="24"/>
        </w:rPr>
        <w:t>Metody posuzování zdravotních rizik</w:t>
      </w:r>
      <w:r w:rsidR="008A658D">
        <w:rPr>
          <w:rFonts w:asciiTheme="majorHAnsi" w:hAnsiTheme="majorHAnsi"/>
          <w:color w:val="auto"/>
          <w:sz w:val="24"/>
          <w:szCs w:val="24"/>
        </w:rPr>
        <w:t xml:space="preserve"> a </w:t>
      </w:r>
      <w:r w:rsidR="008A658D" w:rsidRPr="008A658D">
        <w:rPr>
          <w:rFonts w:asciiTheme="majorHAnsi" w:hAnsiTheme="majorHAnsi"/>
          <w:i/>
          <w:iCs/>
          <w:color w:val="auto"/>
          <w:sz w:val="24"/>
          <w:szCs w:val="24"/>
        </w:rPr>
        <w:t>Řízení finančních rizik</w:t>
      </w:r>
      <w:r w:rsidR="00BB597D">
        <w:rPr>
          <w:rFonts w:asciiTheme="majorHAnsi" w:hAnsiTheme="majorHAnsi"/>
          <w:color w:val="auto"/>
          <w:sz w:val="24"/>
          <w:szCs w:val="24"/>
        </w:rPr>
        <w:t>.</w:t>
      </w:r>
      <w:r w:rsidR="005F1A03">
        <w:rPr>
          <w:rFonts w:asciiTheme="majorHAnsi" w:hAnsiTheme="majorHAnsi"/>
          <w:color w:val="auto"/>
          <w:sz w:val="24"/>
          <w:szCs w:val="24"/>
        </w:rPr>
        <w:t xml:space="preserve"> Absolvování těchto </w:t>
      </w:r>
      <w:r w:rsidR="00182472">
        <w:rPr>
          <w:rFonts w:asciiTheme="majorHAnsi" w:hAnsiTheme="majorHAnsi"/>
          <w:color w:val="auto"/>
          <w:sz w:val="24"/>
          <w:szCs w:val="24"/>
        </w:rPr>
        <w:t xml:space="preserve">studijních </w:t>
      </w:r>
      <w:r w:rsidR="005F1A03">
        <w:rPr>
          <w:rFonts w:asciiTheme="majorHAnsi" w:hAnsiTheme="majorHAnsi"/>
          <w:color w:val="auto"/>
          <w:sz w:val="24"/>
          <w:szCs w:val="24"/>
        </w:rPr>
        <w:t>předmětů umožní studentů</w:t>
      </w:r>
      <w:r w:rsidR="00182472">
        <w:rPr>
          <w:rFonts w:asciiTheme="majorHAnsi" w:hAnsiTheme="majorHAnsi"/>
          <w:color w:val="auto"/>
          <w:sz w:val="24"/>
          <w:szCs w:val="24"/>
        </w:rPr>
        <w:t>m</w:t>
      </w:r>
      <w:r w:rsidR="00AA12A5">
        <w:rPr>
          <w:rFonts w:asciiTheme="majorHAnsi" w:hAnsiTheme="majorHAnsi"/>
          <w:color w:val="auto"/>
          <w:sz w:val="24"/>
          <w:szCs w:val="24"/>
        </w:rPr>
        <w:t xml:space="preserve"> řeš</w:t>
      </w:r>
      <w:r w:rsidR="00182472">
        <w:rPr>
          <w:rFonts w:asciiTheme="majorHAnsi" w:hAnsiTheme="majorHAnsi"/>
          <w:color w:val="auto"/>
          <w:sz w:val="24"/>
          <w:szCs w:val="24"/>
        </w:rPr>
        <w:t>it</w:t>
      </w:r>
      <w:r w:rsidR="00AA12A5">
        <w:rPr>
          <w:rFonts w:asciiTheme="majorHAnsi" w:hAnsiTheme="majorHAnsi"/>
          <w:color w:val="auto"/>
          <w:sz w:val="24"/>
          <w:szCs w:val="24"/>
        </w:rPr>
        <w:t xml:space="preserve"> úlohy ve vztahu k řízení širokého spektra rizik v rámci provozu podniku</w:t>
      </w:r>
      <w:r w:rsidR="00182472">
        <w:rPr>
          <w:rFonts w:asciiTheme="majorHAnsi" w:hAnsiTheme="majorHAnsi"/>
          <w:color w:val="auto"/>
          <w:sz w:val="24"/>
          <w:szCs w:val="24"/>
        </w:rPr>
        <w:t>.</w:t>
      </w:r>
    </w:p>
    <w:p w14:paraId="275FAFC3" w14:textId="71E6A1A6" w:rsidR="00257CB8" w:rsidRPr="00055DEA" w:rsidRDefault="00257CB8" w:rsidP="00257CB8">
      <w:pPr>
        <w:pStyle w:val="Zkladntext210"/>
        <w:spacing w:after="60" w:line="360" w:lineRule="auto"/>
        <w:ind w:firstLine="0"/>
        <w:jc w:val="both"/>
        <w:rPr>
          <w:rFonts w:asciiTheme="majorHAnsi" w:hAnsiTheme="majorHAnsi"/>
          <w:color w:val="auto"/>
          <w:sz w:val="24"/>
          <w:szCs w:val="24"/>
        </w:rPr>
      </w:pPr>
      <w:r w:rsidRPr="00CF5529">
        <w:rPr>
          <w:rFonts w:asciiTheme="majorHAnsi" w:hAnsiTheme="majorHAnsi"/>
          <w:color w:val="auto"/>
          <w:sz w:val="24"/>
          <w:szCs w:val="24"/>
        </w:rPr>
        <w:t xml:space="preserve">Cíle studia v maximální možné míře reflektují </w:t>
      </w:r>
      <w:r w:rsidRPr="00CF5529">
        <w:rPr>
          <w:rFonts w:asciiTheme="majorHAnsi" w:hAnsiTheme="majorHAnsi"/>
          <w:i/>
          <w:iCs/>
          <w:color w:val="auto"/>
          <w:sz w:val="24"/>
          <w:szCs w:val="24"/>
        </w:rPr>
        <w:t>Strategický záměr ministerstva pro oblast vysokých škol na období od roku 2021</w:t>
      </w:r>
      <w:r w:rsidRPr="00CF5529">
        <w:rPr>
          <w:rFonts w:asciiTheme="majorHAnsi" w:hAnsiTheme="majorHAnsi"/>
          <w:color w:val="auto"/>
          <w:sz w:val="24"/>
          <w:szCs w:val="24"/>
        </w:rPr>
        <w:t xml:space="preserve"> Ministerstva školství, mládeže a tělovýchovy, zejména s ohledem na prioritní cíl 1: „Rozvíjet kompetence přímo relevantní pro život a praxi v 21. století“. Akreditace je také připravovaná v souladu s cílem Strategického projektu UTB ve Zlíně, registrační číslo: CZ.02.2.69/0.0/0.0/16_015/0002204 (Výzva č. 02_16_015 pro ESF pro vysoké školy v prioritní ose 2 OP)</w:t>
      </w:r>
      <w:r w:rsidR="003A75C3">
        <w:rPr>
          <w:rFonts w:asciiTheme="majorHAnsi" w:hAnsiTheme="majorHAnsi"/>
          <w:color w:val="auto"/>
          <w:sz w:val="24"/>
          <w:szCs w:val="24"/>
        </w:rPr>
        <w:t>.</w:t>
      </w:r>
    </w:p>
    <w:p w14:paraId="3E1C383D" w14:textId="3E642BDE" w:rsidR="00071E45" w:rsidRDefault="00071E45" w:rsidP="003034BC">
      <w:pPr>
        <w:suppressAutoHyphens/>
        <w:rPr>
          <w:rFonts w:asciiTheme="majorHAnsi" w:hAnsiTheme="majorHAnsi"/>
        </w:rPr>
      </w:pPr>
    </w:p>
    <w:p w14:paraId="350C94B4" w14:textId="069106BA" w:rsidR="00295984" w:rsidRPr="008C6435" w:rsidRDefault="00071E45" w:rsidP="00071E45">
      <w:pPr>
        <w:pStyle w:val="Nadpis3"/>
        <w:numPr>
          <w:ilvl w:val="0"/>
          <w:numId w:val="21"/>
        </w:numPr>
        <w:jc w:val="both"/>
      </w:pPr>
      <w:r>
        <w:lastRenderedPageBreak/>
        <w:t xml:space="preserve">Standard 2.12 </w:t>
      </w:r>
      <w:r w:rsidR="00375C46" w:rsidRPr="008C6435">
        <w:t xml:space="preserve">Struktura </w:t>
      </w:r>
      <w:r w:rsidR="00D31ED1" w:rsidRPr="008C6435">
        <w:t>a</w:t>
      </w:r>
      <w:r w:rsidR="00D31ED1">
        <w:t> </w:t>
      </w:r>
      <w:r w:rsidR="00375C46" w:rsidRPr="008C6435">
        <w:t>rozsah studijních předmětů</w:t>
      </w:r>
    </w:p>
    <w:p w14:paraId="068D7F61" w14:textId="77777777" w:rsidR="00CC6D0B" w:rsidRDefault="00CC6D0B" w:rsidP="00257CB8">
      <w:pPr>
        <w:rPr>
          <w:rFonts w:asciiTheme="majorHAnsi" w:hAnsiTheme="majorHAnsi" w:cs="Calibri"/>
          <w:color w:val="2E74B5" w:themeColor="accent1" w:themeShade="BF"/>
        </w:rPr>
      </w:pPr>
    </w:p>
    <w:p w14:paraId="325C4FE0" w14:textId="3A30A384" w:rsidR="00257CB8" w:rsidRPr="00055DEA" w:rsidRDefault="00257CB8" w:rsidP="00257CB8">
      <w:pPr>
        <w:rPr>
          <w:rFonts w:asciiTheme="majorHAnsi" w:hAnsiTheme="majorHAnsi" w:cs="Calibri"/>
          <w:color w:val="auto"/>
        </w:rPr>
      </w:pPr>
      <w:r w:rsidRPr="00055DEA">
        <w:rPr>
          <w:rFonts w:asciiTheme="majorHAnsi" w:hAnsiTheme="majorHAnsi" w:cs="Calibri"/>
          <w:color w:val="auto"/>
        </w:rPr>
        <w:t xml:space="preserve">Struktura studijních předmětů je souhrnně uvedena v části B-IIa </w:t>
      </w:r>
      <w:r w:rsidRPr="00055DEA">
        <w:rPr>
          <w:rFonts w:asciiTheme="majorHAnsi" w:hAnsiTheme="majorHAnsi"/>
          <w:color w:val="auto"/>
        </w:rPr>
        <w:t xml:space="preserve">– </w:t>
      </w:r>
      <w:r w:rsidRPr="00055DEA">
        <w:rPr>
          <w:rFonts w:asciiTheme="majorHAnsi" w:hAnsiTheme="majorHAnsi" w:cs="Calibri"/>
          <w:color w:val="auto"/>
        </w:rPr>
        <w:t xml:space="preserve">Studijní plány a návrh témat prací akreditačních materiálů. Podrobněji je každý z předmětů charakterizován v příslušném formuláři B-III </w:t>
      </w:r>
      <w:r w:rsidRPr="00055DEA">
        <w:rPr>
          <w:rFonts w:asciiTheme="majorHAnsi" w:hAnsiTheme="majorHAnsi"/>
          <w:color w:val="auto"/>
        </w:rPr>
        <w:t xml:space="preserve">– </w:t>
      </w:r>
      <w:r w:rsidRPr="00055DEA">
        <w:rPr>
          <w:rFonts w:asciiTheme="majorHAnsi" w:hAnsiTheme="majorHAnsi" w:cs="Calibri"/>
          <w:color w:val="auto"/>
        </w:rPr>
        <w:t>Charakteristika studijního předmětu. V souladu s požadavky Národního akreditačního úřadu jsou předměty členěny na základní teoretické předměty profilujícího základu a předměty profilujícího základu studijního programu. Studijní plán tvoří povinné předměty a skupiny povinně volitelných předmětů. V druhém roce studia</w:t>
      </w:r>
      <w:r w:rsidR="00AD5F83" w:rsidRPr="00055DEA">
        <w:rPr>
          <w:rFonts w:asciiTheme="majorHAnsi" w:hAnsiTheme="majorHAnsi" w:cs="Calibri"/>
          <w:color w:val="auto"/>
        </w:rPr>
        <w:t xml:space="preserve"> </w:t>
      </w:r>
      <w:r w:rsidR="00E87032">
        <w:rPr>
          <w:rFonts w:asciiTheme="majorHAnsi" w:hAnsiTheme="majorHAnsi" w:cs="Calibri"/>
          <w:color w:val="auto"/>
        </w:rPr>
        <w:t>již</w:t>
      </w:r>
      <w:r w:rsidRPr="00055DEA">
        <w:rPr>
          <w:rFonts w:asciiTheme="majorHAnsi" w:hAnsiTheme="majorHAnsi" w:cs="Calibri"/>
          <w:color w:val="auto"/>
        </w:rPr>
        <w:t xml:space="preserve"> </w:t>
      </w:r>
      <w:r w:rsidR="00AD5F83" w:rsidRPr="00055DEA">
        <w:rPr>
          <w:rFonts w:asciiTheme="majorHAnsi" w:hAnsiTheme="majorHAnsi" w:cs="Calibri"/>
          <w:color w:val="auto"/>
        </w:rPr>
        <w:t xml:space="preserve">studují studenti předměty vybrané specializace. </w:t>
      </w:r>
      <w:r w:rsidRPr="00055DEA">
        <w:rPr>
          <w:rFonts w:asciiTheme="majorHAnsi" w:hAnsiTheme="majorHAnsi" w:cs="Calibri"/>
          <w:color w:val="auto"/>
        </w:rPr>
        <w:t xml:space="preserve">Tyto specializace navazují na základní teoretické i  profilové předměty společného základu a dále tento základ rozšiřují v oblastech </w:t>
      </w:r>
      <w:r w:rsidR="00E87032">
        <w:rPr>
          <w:rFonts w:asciiTheme="majorHAnsi" w:hAnsiTheme="majorHAnsi" w:cs="Calibri"/>
          <w:color w:val="auto"/>
        </w:rPr>
        <w:t>Řízení rizik ve ve</w:t>
      </w:r>
      <w:r w:rsidR="009272A4">
        <w:rPr>
          <w:rFonts w:asciiTheme="majorHAnsi" w:hAnsiTheme="majorHAnsi" w:cs="Calibri"/>
          <w:color w:val="auto"/>
        </w:rPr>
        <w:t>ř</w:t>
      </w:r>
      <w:r w:rsidR="00E87032">
        <w:rPr>
          <w:rFonts w:asciiTheme="majorHAnsi" w:hAnsiTheme="majorHAnsi" w:cs="Calibri"/>
          <w:color w:val="auto"/>
        </w:rPr>
        <w:t xml:space="preserve">ejné správě a Bezpečnost provozu. </w:t>
      </w:r>
      <w:r w:rsidRPr="00055DEA">
        <w:rPr>
          <w:rFonts w:asciiTheme="majorHAnsi" w:hAnsiTheme="majorHAnsi" w:cs="Calibri"/>
          <w:color w:val="auto"/>
        </w:rPr>
        <w:t>V</w:t>
      </w:r>
      <w:r w:rsidR="004F66EC">
        <w:rPr>
          <w:rFonts w:asciiTheme="majorHAnsi" w:hAnsiTheme="majorHAnsi" w:cs="Calibri"/>
          <w:color w:val="auto"/>
        </w:rPr>
        <w:t> </w:t>
      </w:r>
      <w:r w:rsidRPr="00055DEA">
        <w:rPr>
          <w:rFonts w:asciiTheme="majorHAnsi" w:hAnsiTheme="majorHAnsi" w:cs="Calibri"/>
          <w:color w:val="auto"/>
        </w:rPr>
        <w:t xml:space="preserve">rozsahu studijních předmětů je zohledněno trvání semestru v délce </w:t>
      </w:r>
      <w:r w:rsidR="00E87032">
        <w:rPr>
          <w:rFonts w:asciiTheme="majorHAnsi" w:hAnsiTheme="majorHAnsi" w:cs="Calibri"/>
          <w:color w:val="auto"/>
        </w:rPr>
        <w:t>14</w:t>
      </w:r>
      <w:r w:rsidR="00E87032" w:rsidRPr="00055DEA">
        <w:rPr>
          <w:rFonts w:asciiTheme="majorHAnsi" w:hAnsiTheme="majorHAnsi" w:cs="Calibri"/>
          <w:color w:val="auto"/>
        </w:rPr>
        <w:t xml:space="preserve"> </w:t>
      </w:r>
      <w:r w:rsidRPr="00055DEA">
        <w:rPr>
          <w:rFonts w:asciiTheme="majorHAnsi" w:hAnsiTheme="majorHAnsi" w:cs="Calibri"/>
          <w:color w:val="auto"/>
        </w:rPr>
        <w:t>týdnů, vyjma</w:t>
      </w:r>
      <w:r w:rsidR="00E87032">
        <w:rPr>
          <w:rFonts w:asciiTheme="majorHAnsi" w:hAnsiTheme="majorHAnsi" w:cs="Calibri"/>
          <w:color w:val="auto"/>
        </w:rPr>
        <w:t xml:space="preserve"> letního semestru</w:t>
      </w:r>
      <w:r w:rsidRPr="00055DEA">
        <w:rPr>
          <w:rFonts w:asciiTheme="majorHAnsi" w:hAnsiTheme="majorHAnsi" w:cs="Calibri"/>
          <w:color w:val="auto"/>
        </w:rPr>
        <w:t xml:space="preserve"> </w:t>
      </w:r>
      <w:r w:rsidR="00E87032">
        <w:rPr>
          <w:rFonts w:asciiTheme="majorHAnsi" w:hAnsiTheme="majorHAnsi" w:cs="Calibri"/>
          <w:color w:val="auto"/>
        </w:rPr>
        <w:t>třetího ročníku, který je v rozsahu 10 týdnů</w:t>
      </w:r>
      <w:r w:rsidRPr="00055DEA">
        <w:rPr>
          <w:rFonts w:asciiTheme="majorHAnsi" w:hAnsiTheme="majorHAnsi" w:cs="Calibri"/>
          <w:color w:val="auto"/>
        </w:rPr>
        <w:t xml:space="preserve">. Počty kreditů získané za splnění jednotlivých předmětů jsou odrazem studijní náročnosti daného předmětu, roční studijní zátěž představuje </w:t>
      </w:r>
      <w:r w:rsidR="00E87032">
        <w:rPr>
          <w:rFonts w:asciiTheme="majorHAnsi" w:hAnsiTheme="majorHAnsi" w:cs="Calibri"/>
          <w:color w:val="auto"/>
        </w:rPr>
        <w:t xml:space="preserve">průměrně </w:t>
      </w:r>
      <w:r w:rsidRPr="00055DEA">
        <w:rPr>
          <w:rFonts w:asciiTheme="majorHAnsi" w:hAnsiTheme="majorHAnsi" w:cs="Calibri"/>
          <w:color w:val="auto"/>
        </w:rPr>
        <w:t>60 kreditů.</w:t>
      </w:r>
    </w:p>
    <w:p w14:paraId="030D8E35" w14:textId="77777777" w:rsidR="00295984" w:rsidRPr="00071E45" w:rsidRDefault="00295984" w:rsidP="003034BC">
      <w:pPr>
        <w:suppressAutoHyphens/>
        <w:spacing w:line="288" w:lineRule="exact"/>
        <w:rPr>
          <w:rFonts w:asciiTheme="majorHAnsi" w:eastAsia="Calibri" w:hAnsiTheme="majorHAnsi" w:cs="Times New Roman"/>
          <w:color w:val="auto"/>
        </w:rPr>
      </w:pPr>
    </w:p>
    <w:p w14:paraId="68443A9B" w14:textId="1FCCFB9E" w:rsidR="00295984" w:rsidRPr="008C6435" w:rsidRDefault="008D42B6" w:rsidP="00071E45">
      <w:pPr>
        <w:pStyle w:val="Nadpis3"/>
        <w:numPr>
          <w:ilvl w:val="0"/>
          <w:numId w:val="21"/>
        </w:numPr>
        <w:jc w:val="both"/>
      </w:pPr>
      <w:r>
        <w:t xml:space="preserve">Standard </w:t>
      </w:r>
      <w:r w:rsidR="00071E45">
        <w:t xml:space="preserve">2.14 </w:t>
      </w:r>
      <w:r w:rsidR="00375C46" w:rsidRPr="008C6435">
        <w:t xml:space="preserve">Soulad obsahu studijních předmětů, státních zkoušek </w:t>
      </w:r>
      <w:r w:rsidR="00D31ED1" w:rsidRPr="008C6435">
        <w:t>a</w:t>
      </w:r>
      <w:r w:rsidR="00D31ED1">
        <w:t> </w:t>
      </w:r>
      <w:r w:rsidR="00375C46" w:rsidRPr="008C6435">
        <w:t xml:space="preserve">kvalifikačních prací </w:t>
      </w:r>
      <w:r w:rsidR="00D31ED1" w:rsidRPr="008C6435">
        <w:t>s</w:t>
      </w:r>
      <w:r w:rsidR="00D31ED1">
        <w:t> </w:t>
      </w:r>
      <w:r w:rsidR="00375C46" w:rsidRPr="008C6435">
        <w:t xml:space="preserve">výsledky učení </w:t>
      </w:r>
      <w:r w:rsidR="00D31ED1" w:rsidRPr="008C6435">
        <w:t>a</w:t>
      </w:r>
      <w:r w:rsidR="00D31ED1">
        <w:t> </w:t>
      </w:r>
      <w:r w:rsidR="00375C46" w:rsidRPr="008C6435">
        <w:t>profilem absolventa</w:t>
      </w:r>
    </w:p>
    <w:p w14:paraId="610C6461" w14:textId="77777777" w:rsidR="008D42B6" w:rsidRDefault="008D42B6" w:rsidP="003034BC">
      <w:pPr>
        <w:pStyle w:val="Normln1"/>
        <w:suppressAutoHyphens/>
        <w:rPr>
          <w:rFonts w:cs="Times New Roman"/>
          <w:color w:val="FF0000"/>
        </w:rPr>
      </w:pPr>
    </w:p>
    <w:p w14:paraId="3B2B4C8B" w14:textId="3BD76597" w:rsidR="00257CB8" w:rsidRPr="00747593" w:rsidRDefault="00257CB8" w:rsidP="00055DEA">
      <w:pPr>
        <w:rPr>
          <w:rFonts w:asciiTheme="majorHAnsi" w:hAnsiTheme="majorHAnsi" w:cs="Calibri"/>
          <w:color w:val="auto"/>
        </w:rPr>
      </w:pPr>
      <w:r w:rsidRPr="00747593">
        <w:rPr>
          <w:rFonts w:asciiTheme="majorHAnsi" w:hAnsiTheme="majorHAnsi" w:cs="Calibri"/>
          <w:color w:val="auto"/>
        </w:rPr>
        <w:t xml:space="preserve">Náplň studijních předmětů je nejdůležitějším faktorem, který určuje a tvoří profil absolventa studijního programu s ohledem na konkrétní specializaci. Z něj poté vychází obsah státních zkoušek, témata a  zaměření kvalifikačních prací. Státní zkoušky zahrnují obhajobu diplomové práce a povinné předměty, které jsou pro studijní program </w:t>
      </w:r>
      <w:r w:rsidR="00E87032">
        <w:rPr>
          <w:rFonts w:asciiTheme="majorHAnsi" w:hAnsiTheme="majorHAnsi" w:cs="Calibri"/>
          <w:color w:val="auto"/>
        </w:rPr>
        <w:t>Management rizik</w:t>
      </w:r>
      <w:r w:rsidRPr="00747593">
        <w:rPr>
          <w:rFonts w:asciiTheme="majorHAnsi" w:hAnsiTheme="majorHAnsi" w:cs="Calibri"/>
          <w:color w:val="auto"/>
        </w:rPr>
        <w:t xml:space="preserve"> uvedeny v</w:t>
      </w:r>
      <w:r w:rsidR="00D742E0">
        <w:rPr>
          <w:rFonts w:asciiTheme="majorHAnsi" w:hAnsiTheme="majorHAnsi" w:cs="Calibri"/>
          <w:color w:val="auto"/>
        </w:rPr>
        <w:t> </w:t>
      </w:r>
      <w:r w:rsidRPr="00747593">
        <w:rPr>
          <w:rFonts w:asciiTheme="majorHAnsi" w:hAnsiTheme="majorHAnsi" w:cs="Calibri"/>
          <w:color w:val="auto"/>
        </w:rPr>
        <w:t xml:space="preserve">části B-IIa-Studijní plány a návrh témat prací. Témata </w:t>
      </w:r>
      <w:r w:rsidR="00E87032">
        <w:rPr>
          <w:rFonts w:asciiTheme="majorHAnsi" w:hAnsiTheme="majorHAnsi" w:cs="Calibri"/>
          <w:color w:val="auto"/>
        </w:rPr>
        <w:t>bakalářských</w:t>
      </w:r>
      <w:r w:rsidR="00E87032" w:rsidRPr="00747593">
        <w:rPr>
          <w:rFonts w:asciiTheme="majorHAnsi" w:hAnsiTheme="majorHAnsi" w:cs="Calibri"/>
          <w:color w:val="auto"/>
        </w:rPr>
        <w:t xml:space="preserve"> </w:t>
      </w:r>
      <w:r w:rsidRPr="00747593">
        <w:rPr>
          <w:rFonts w:asciiTheme="majorHAnsi" w:hAnsiTheme="majorHAnsi" w:cs="Calibri"/>
          <w:color w:val="auto"/>
        </w:rPr>
        <w:t>prací jsou navrhována tak, aby co nejvíce umožnila studentům aplikovat vědomosti</w:t>
      </w:r>
      <w:r w:rsidR="00AD5F83" w:rsidRPr="00747593">
        <w:rPr>
          <w:rFonts w:asciiTheme="majorHAnsi" w:hAnsiTheme="majorHAnsi" w:cs="Calibri"/>
          <w:color w:val="auto"/>
        </w:rPr>
        <w:t xml:space="preserve"> a dovednosti získané</w:t>
      </w:r>
      <w:r w:rsidRPr="00747593">
        <w:rPr>
          <w:rFonts w:asciiTheme="majorHAnsi" w:hAnsiTheme="majorHAnsi" w:cs="Calibri"/>
          <w:color w:val="auto"/>
        </w:rPr>
        <w:t xml:space="preserve"> studiem předmětů zařazených do studijního programu</w:t>
      </w:r>
      <w:r w:rsidR="00AD5F83" w:rsidRPr="00747593">
        <w:rPr>
          <w:rFonts w:asciiTheme="majorHAnsi" w:hAnsiTheme="majorHAnsi" w:cs="Calibri"/>
          <w:color w:val="auto"/>
        </w:rPr>
        <w:t>.</w:t>
      </w:r>
    </w:p>
    <w:p w14:paraId="31F1FF37" w14:textId="4C8C47AC" w:rsidR="00171A2E" w:rsidRDefault="00257CB8" w:rsidP="004F66EC">
      <w:pPr>
        <w:spacing w:before="240" w:after="407"/>
        <w:rPr>
          <w:rFonts w:asciiTheme="majorHAnsi" w:hAnsiTheme="majorHAnsi" w:cs="Calibri"/>
          <w:color w:val="auto"/>
        </w:rPr>
      </w:pPr>
      <w:r w:rsidRPr="00747593">
        <w:rPr>
          <w:rFonts w:asciiTheme="majorHAnsi" w:hAnsiTheme="majorHAnsi" w:cs="Calibri"/>
          <w:color w:val="auto"/>
        </w:rPr>
        <w:t>Metod</w:t>
      </w:r>
      <w:r w:rsidR="00AD5F83" w:rsidRPr="00747593">
        <w:rPr>
          <w:rFonts w:asciiTheme="majorHAnsi" w:hAnsiTheme="majorHAnsi" w:cs="Calibri"/>
          <w:color w:val="auto"/>
        </w:rPr>
        <w:t>y</w:t>
      </w:r>
      <w:r w:rsidRPr="00747593">
        <w:rPr>
          <w:rFonts w:asciiTheme="majorHAnsi" w:hAnsiTheme="majorHAnsi" w:cs="Calibri"/>
          <w:color w:val="auto"/>
        </w:rPr>
        <w:t xml:space="preserve"> a způsoby výuky jsou zejména přednášky, semináře, laboratorní cvičení</w:t>
      </w:r>
      <w:r w:rsidR="00AD5F83" w:rsidRPr="00747593">
        <w:rPr>
          <w:rFonts w:asciiTheme="majorHAnsi" w:hAnsiTheme="majorHAnsi" w:cs="Calibri"/>
          <w:color w:val="auto"/>
        </w:rPr>
        <w:t xml:space="preserve">. Studenti mají k dispozici také LMS Moodle, který slouží mimo jiné i ke komunikaci s vyučujícími. </w:t>
      </w:r>
    </w:p>
    <w:p w14:paraId="09063FE8" w14:textId="1132EC1D" w:rsidR="00171A2E" w:rsidRPr="000B79AE" w:rsidRDefault="00375C46" w:rsidP="000B79AE">
      <w:pPr>
        <w:pStyle w:val="Nadpis2"/>
        <w:jc w:val="both"/>
        <w:rPr>
          <w:rFonts w:asciiTheme="majorHAnsi" w:hAnsiTheme="majorHAnsi"/>
        </w:rPr>
      </w:pPr>
      <w:r w:rsidRPr="000B79AE">
        <w:rPr>
          <w:rFonts w:asciiTheme="majorHAnsi" w:hAnsiTheme="majorHAnsi"/>
        </w:rPr>
        <w:t xml:space="preserve">Vzdělávací </w:t>
      </w:r>
      <w:r w:rsidR="00D31ED1" w:rsidRPr="000B79AE">
        <w:rPr>
          <w:rFonts w:asciiTheme="majorHAnsi" w:hAnsiTheme="majorHAnsi"/>
        </w:rPr>
        <w:t>a </w:t>
      </w:r>
      <w:r w:rsidRPr="000B79AE">
        <w:rPr>
          <w:rFonts w:asciiTheme="majorHAnsi" w:hAnsiTheme="majorHAnsi"/>
        </w:rPr>
        <w:t>tvůrčí činnost ve studijním programu</w:t>
      </w:r>
    </w:p>
    <w:p w14:paraId="0A7DAE6B" w14:textId="4A2DACA2" w:rsidR="00295984" w:rsidRDefault="008D42B6" w:rsidP="008D42B6">
      <w:pPr>
        <w:pStyle w:val="Nadpis3"/>
        <w:numPr>
          <w:ilvl w:val="0"/>
          <w:numId w:val="21"/>
        </w:numPr>
        <w:jc w:val="both"/>
      </w:pPr>
      <w:r>
        <w:t xml:space="preserve">Standardy 3.1.-3.4 </w:t>
      </w:r>
      <w:r w:rsidR="00375C46" w:rsidRPr="00171A2E">
        <w:t xml:space="preserve">Metody výuky </w:t>
      </w:r>
      <w:r w:rsidR="00D31ED1" w:rsidRPr="00171A2E">
        <w:t>a</w:t>
      </w:r>
      <w:r w:rsidR="00D31ED1">
        <w:t> </w:t>
      </w:r>
      <w:r w:rsidR="00375C46" w:rsidRPr="00171A2E">
        <w:t>hodnocení výsledků studia</w:t>
      </w:r>
    </w:p>
    <w:p w14:paraId="5544926D" w14:textId="77777777" w:rsidR="008D42B6" w:rsidRPr="008D42B6" w:rsidRDefault="008D42B6" w:rsidP="008D42B6">
      <w:pPr>
        <w:rPr>
          <w:lang w:eastAsia="en-US" w:bidi="ar-SA"/>
        </w:rPr>
      </w:pPr>
    </w:p>
    <w:p w14:paraId="4174824D" w14:textId="29C19235" w:rsidR="00CE7BC2" w:rsidRPr="008D42B6" w:rsidRDefault="00375C46" w:rsidP="00CC6D0B">
      <w:pPr>
        <w:pStyle w:val="Normln1"/>
        <w:suppressAutoHyphens/>
        <w:jc w:val="both"/>
        <w:rPr>
          <w:rFonts w:asciiTheme="majorHAnsi" w:hAnsiTheme="majorHAnsi"/>
        </w:rPr>
      </w:pPr>
      <w:r w:rsidRPr="008D42B6">
        <w:rPr>
          <w:rFonts w:asciiTheme="majorHAnsi" w:hAnsiTheme="majorHAnsi"/>
        </w:rPr>
        <w:t xml:space="preserve">Na přednáškách je ve většině předmětů </w:t>
      </w:r>
      <w:r w:rsidR="00D31ED1" w:rsidRPr="008D42B6">
        <w:rPr>
          <w:rFonts w:asciiTheme="majorHAnsi" w:hAnsiTheme="majorHAnsi"/>
        </w:rPr>
        <w:t>v </w:t>
      </w:r>
      <w:r w:rsidRPr="008D42B6">
        <w:rPr>
          <w:rFonts w:asciiTheme="majorHAnsi" w:hAnsiTheme="majorHAnsi"/>
        </w:rPr>
        <w:t xml:space="preserve">úvodu výkladu využívána informačně receptivní </w:t>
      </w:r>
      <w:r w:rsidRPr="008D42B6">
        <w:rPr>
          <w:rFonts w:asciiTheme="majorHAnsi" w:hAnsiTheme="majorHAnsi"/>
        </w:rPr>
        <w:lastRenderedPageBreak/>
        <w:t xml:space="preserve">metoda, která umožňuje vstup do probírané tematiky. Jde tedy zejména </w:t>
      </w:r>
      <w:r w:rsidR="00D31ED1" w:rsidRPr="008D42B6">
        <w:rPr>
          <w:rFonts w:asciiTheme="majorHAnsi" w:hAnsiTheme="majorHAnsi"/>
        </w:rPr>
        <w:t>o </w:t>
      </w:r>
      <w:r w:rsidRPr="008D42B6">
        <w:rPr>
          <w:rFonts w:asciiTheme="majorHAnsi" w:hAnsiTheme="majorHAnsi"/>
        </w:rPr>
        <w:t xml:space="preserve">slovní metody (popis, vysvětlování, výklad), metody názorně demonstrační (znázornění grafické </w:t>
      </w:r>
      <w:r w:rsidR="00D31ED1" w:rsidRPr="008D42B6">
        <w:rPr>
          <w:rFonts w:asciiTheme="majorHAnsi" w:hAnsiTheme="majorHAnsi"/>
        </w:rPr>
        <w:t>a </w:t>
      </w:r>
      <w:r w:rsidRPr="008D42B6">
        <w:rPr>
          <w:rFonts w:asciiTheme="majorHAnsi" w:hAnsiTheme="majorHAnsi"/>
        </w:rPr>
        <w:t xml:space="preserve">schematické, dynamická projekce, obrazový materiál </w:t>
      </w:r>
      <w:r w:rsidR="00D31ED1" w:rsidRPr="008D42B6">
        <w:rPr>
          <w:rFonts w:asciiTheme="majorHAnsi" w:hAnsiTheme="majorHAnsi"/>
        </w:rPr>
        <w:t>a </w:t>
      </w:r>
      <w:r w:rsidRPr="008D42B6">
        <w:rPr>
          <w:rFonts w:asciiTheme="majorHAnsi" w:hAnsiTheme="majorHAnsi"/>
        </w:rPr>
        <w:t xml:space="preserve">instruktáž </w:t>
      </w:r>
      <w:r w:rsidR="00D31ED1" w:rsidRPr="008D42B6">
        <w:rPr>
          <w:rFonts w:asciiTheme="majorHAnsi" w:hAnsiTheme="majorHAnsi"/>
        </w:rPr>
        <w:t>k </w:t>
      </w:r>
      <w:r w:rsidRPr="008D42B6">
        <w:rPr>
          <w:rFonts w:asciiTheme="majorHAnsi" w:hAnsiTheme="majorHAnsi"/>
        </w:rPr>
        <w:t xml:space="preserve">výpočtům). Následně je ve výuce využívána aplikace na konkrétní příklady </w:t>
      </w:r>
      <w:r w:rsidR="00D31ED1" w:rsidRPr="008D42B6">
        <w:rPr>
          <w:rFonts w:asciiTheme="majorHAnsi" w:hAnsiTheme="majorHAnsi"/>
        </w:rPr>
        <w:t>a </w:t>
      </w:r>
      <w:r w:rsidRPr="008D42B6">
        <w:rPr>
          <w:rFonts w:asciiTheme="majorHAnsi" w:hAnsiTheme="majorHAnsi"/>
        </w:rPr>
        <w:t xml:space="preserve">snahy </w:t>
      </w:r>
      <w:r w:rsidR="00D31ED1" w:rsidRPr="008D42B6">
        <w:rPr>
          <w:rFonts w:asciiTheme="majorHAnsi" w:hAnsiTheme="majorHAnsi"/>
        </w:rPr>
        <w:t>o </w:t>
      </w:r>
      <w:r w:rsidRPr="008D42B6">
        <w:rPr>
          <w:rFonts w:asciiTheme="majorHAnsi" w:hAnsiTheme="majorHAnsi"/>
        </w:rPr>
        <w:t xml:space="preserve">vyřešení </w:t>
      </w:r>
      <w:r w:rsidR="00C51331">
        <w:rPr>
          <w:rFonts w:asciiTheme="majorHAnsi" w:hAnsiTheme="majorHAnsi"/>
        </w:rPr>
        <w:t>daného</w:t>
      </w:r>
      <w:r w:rsidRPr="008D42B6">
        <w:rPr>
          <w:rFonts w:asciiTheme="majorHAnsi" w:hAnsiTheme="majorHAnsi"/>
        </w:rPr>
        <w:t xml:space="preserve"> problému, jeho alternativ řešení </w:t>
      </w:r>
      <w:r w:rsidR="00D31ED1" w:rsidRPr="008D42B6">
        <w:rPr>
          <w:rFonts w:asciiTheme="majorHAnsi" w:hAnsiTheme="majorHAnsi"/>
        </w:rPr>
        <w:t>a </w:t>
      </w:r>
      <w:r w:rsidRPr="008D42B6">
        <w:rPr>
          <w:rFonts w:asciiTheme="majorHAnsi" w:hAnsiTheme="majorHAnsi"/>
        </w:rPr>
        <w:t xml:space="preserve">taktéž jeho verifikaci či vyvrácení. Dále jsou se studenty hledány další modifikace řešení. Studenti jsou vedeni </w:t>
      </w:r>
      <w:r w:rsidR="00D31ED1" w:rsidRPr="008D42B6">
        <w:rPr>
          <w:rFonts w:asciiTheme="majorHAnsi" w:hAnsiTheme="majorHAnsi"/>
        </w:rPr>
        <w:t>k </w:t>
      </w:r>
      <w:r w:rsidRPr="008D42B6">
        <w:rPr>
          <w:rFonts w:asciiTheme="majorHAnsi" w:hAnsiTheme="majorHAnsi"/>
        </w:rPr>
        <w:t xml:space="preserve">následným praktickým aplikacím získaných teoretických znalostí při řešení semestrálních projektů. </w:t>
      </w:r>
      <w:r w:rsidR="00D31ED1" w:rsidRPr="008D42B6">
        <w:rPr>
          <w:rFonts w:asciiTheme="majorHAnsi" w:hAnsiTheme="majorHAnsi"/>
        </w:rPr>
        <w:t>Z </w:t>
      </w:r>
      <w:r w:rsidRPr="008D42B6">
        <w:rPr>
          <w:rFonts w:asciiTheme="majorHAnsi" w:hAnsiTheme="majorHAnsi"/>
        </w:rPr>
        <w:t xml:space="preserve">pohledu metod </w:t>
      </w:r>
      <w:r w:rsidR="00D31ED1" w:rsidRPr="008D42B6">
        <w:rPr>
          <w:rFonts w:asciiTheme="majorHAnsi" w:hAnsiTheme="majorHAnsi"/>
        </w:rPr>
        <w:t>z </w:t>
      </w:r>
      <w:r w:rsidRPr="008D42B6">
        <w:rPr>
          <w:rFonts w:asciiTheme="majorHAnsi" w:hAnsiTheme="majorHAnsi"/>
        </w:rPr>
        <w:t xml:space="preserve">hlediska pramene poznání </w:t>
      </w:r>
      <w:r w:rsidR="00D31ED1" w:rsidRPr="008D42B6">
        <w:rPr>
          <w:rFonts w:asciiTheme="majorHAnsi" w:hAnsiTheme="majorHAnsi"/>
        </w:rPr>
        <w:t>a </w:t>
      </w:r>
      <w:r w:rsidRPr="008D42B6">
        <w:rPr>
          <w:rFonts w:asciiTheme="majorHAnsi" w:hAnsiTheme="majorHAnsi"/>
        </w:rPr>
        <w:t xml:space="preserve">typu poznatků jsou využívány slovní </w:t>
      </w:r>
      <w:r w:rsidR="00D31ED1" w:rsidRPr="008D42B6">
        <w:rPr>
          <w:rFonts w:asciiTheme="majorHAnsi" w:hAnsiTheme="majorHAnsi"/>
        </w:rPr>
        <w:t>i </w:t>
      </w:r>
      <w:r w:rsidRPr="008D42B6">
        <w:rPr>
          <w:rFonts w:asciiTheme="majorHAnsi" w:hAnsiTheme="majorHAnsi"/>
        </w:rPr>
        <w:t xml:space="preserve">monologické metody </w:t>
      </w:r>
      <w:r w:rsidR="00D31ED1" w:rsidRPr="008D42B6">
        <w:rPr>
          <w:rFonts w:asciiTheme="majorHAnsi" w:hAnsiTheme="majorHAnsi"/>
        </w:rPr>
        <w:t>v </w:t>
      </w:r>
      <w:r w:rsidRPr="008D42B6">
        <w:rPr>
          <w:rFonts w:asciiTheme="majorHAnsi" w:hAnsiTheme="majorHAnsi"/>
        </w:rPr>
        <w:t xml:space="preserve">podobě klasické přednášky </w:t>
      </w:r>
      <w:r w:rsidR="00D31ED1" w:rsidRPr="008D42B6">
        <w:rPr>
          <w:rFonts w:asciiTheme="majorHAnsi" w:hAnsiTheme="majorHAnsi"/>
        </w:rPr>
        <w:t>a </w:t>
      </w:r>
      <w:r w:rsidRPr="008D42B6">
        <w:rPr>
          <w:rFonts w:asciiTheme="majorHAnsi" w:hAnsiTheme="majorHAnsi"/>
        </w:rPr>
        <w:t xml:space="preserve">taktéž metody dovednostně-praktické (práce </w:t>
      </w:r>
      <w:r w:rsidR="00D31ED1" w:rsidRPr="008D42B6">
        <w:rPr>
          <w:rFonts w:asciiTheme="majorHAnsi" w:hAnsiTheme="majorHAnsi"/>
        </w:rPr>
        <w:t>v </w:t>
      </w:r>
      <w:r w:rsidRPr="008D42B6">
        <w:rPr>
          <w:rFonts w:asciiTheme="majorHAnsi" w:hAnsiTheme="majorHAnsi"/>
        </w:rPr>
        <w:t>laboratořích).</w:t>
      </w:r>
    </w:p>
    <w:p w14:paraId="1FDE984C" w14:textId="2F15B3F2" w:rsidR="00295984" w:rsidRPr="008D42B6" w:rsidRDefault="00375C46" w:rsidP="003034BC">
      <w:pPr>
        <w:suppressAutoHyphens/>
        <w:spacing w:before="240"/>
        <w:rPr>
          <w:rFonts w:asciiTheme="majorHAnsi" w:hAnsiTheme="majorHAnsi"/>
        </w:rPr>
      </w:pPr>
      <w:r w:rsidRPr="008D42B6">
        <w:rPr>
          <w:rFonts w:asciiTheme="majorHAnsi" w:hAnsiTheme="majorHAnsi"/>
        </w:rPr>
        <w:t xml:space="preserve">Na cvičeních </w:t>
      </w:r>
      <w:r w:rsidR="00D31ED1" w:rsidRPr="008D42B6">
        <w:rPr>
          <w:rFonts w:asciiTheme="majorHAnsi" w:hAnsiTheme="majorHAnsi"/>
        </w:rPr>
        <w:t>a </w:t>
      </w:r>
      <w:r w:rsidRPr="008D42B6">
        <w:rPr>
          <w:rFonts w:asciiTheme="majorHAnsi" w:hAnsiTheme="majorHAnsi"/>
        </w:rPr>
        <w:t xml:space="preserve">seminářích se využívá celá řada interaktivních metod, zejména: </w:t>
      </w:r>
    </w:p>
    <w:p w14:paraId="39856E08" w14:textId="749E6CFF"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metoda problémového výkladu, </w:t>
      </w:r>
    </w:p>
    <w:p w14:paraId="41E5B7FE" w14:textId="4E819789" w:rsidR="00295984" w:rsidRPr="008D42B6" w:rsidRDefault="00375C46" w:rsidP="003034BC">
      <w:pPr>
        <w:pStyle w:val="Odstavecseseznamem"/>
        <w:numPr>
          <w:ilvl w:val="0"/>
          <w:numId w:val="20"/>
        </w:numPr>
        <w:suppressAutoHyphens/>
        <w:spacing w:after="0" w:line="360" w:lineRule="auto"/>
        <w:rPr>
          <w:rFonts w:asciiTheme="majorHAnsi" w:eastAsiaTheme="minorEastAsia" w:hAnsiTheme="majorHAnsi" w:cs="Times New Roman"/>
          <w:sz w:val="24"/>
          <w:szCs w:val="24"/>
        </w:rPr>
      </w:pPr>
      <w:r w:rsidRPr="008D42B6">
        <w:rPr>
          <w:rFonts w:asciiTheme="majorHAnsi" w:hAnsiTheme="majorHAnsi" w:cs="Times New Roman"/>
          <w:sz w:val="24"/>
          <w:szCs w:val="24"/>
        </w:rPr>
        <w:t xml:space="preserve">heuristická metoda, </w:t>
      </w:r>
    </w:p>
    <w:p w14:paraId="24D05AC6"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slovní metody, zejm. dialogické (rozhovor, diskuse), </w:t>
      </w:r>
    </w:p>
    <w:p w14:paraId="68372D0D"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metody názorně demonstrační (postihováni reality prostřednictvím schémat, znaků, symbolů, abstraktních modelů), </w:t>
      </w:r>
    </w:p>
    <w:p w14:paraId="27C844BC" w14:textId="4DE5E316"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metody praktické (sestrojování grafů, modelů, vlastní výpočty, testování </w:t>
      </w:r>
      <w:r w:rsidR="00D31ED1" w:rsidRPr="008D42B6">
        <w:rPr>
          <w:rFonts w:asciiTheme="majorHAnsi" w:hAnsiTheme="majorHAnsi" w:cs="Times New Roman"/>
          <w:sz w:val="24"/>
          <w:szCs w:val="24"/>
        </w:rPr>
        <w:t>a </w:t>
      </w:r>
      <w:r w:rsidRPr="008D42B6">
        <w:rPr>
          <w:rFonts w:asciiTheme="majorHAnsi" w:hAnsiTheme="majorHAnsi" w:cs="Times New Roman"/>
          <w:sz w:val="24"/>
          <w:szCs w:val="24"/>
        </w:rPr>
        <w:t xml:space="preserve">ladění navržených softwarových systémů </w:t>
      </w:r>
      <w:r w:rsidR="00D31ED1" w:rsidRPr="008D42B6">
        <w:rPr>
          <w:rFonts w:asciiTheme="majorHAnsi" w:hAnsiTheme="majorHAnsi" w:cs="Times New Roman"/>
          <w:sz w:val="24"/>
          <w:szCs w:val="24"/>
        </w:rPr>
        <w:t>s </w:t>
      </w:r>
      <w:r w:rsidRPr="008D42B6">
        <w:rPr>
          <w:rFonts w:asciiTheme="majorHAnsi" w:hAnsiTheme="majorHAnsi" w:cs="Times New Roman"/>
          <w:sz w:val="24"/>
          <w:szCs w:val="24"/>
        </w:rPr>
        <w:t xml:space="preserve">využitím simulací), </w:t>
      </w:r>
    </w:p>
    <w:p w14:paraId="4901A12F" w14:textId="75E11B38"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participativní metody (dialog </w:t>
      </w:r>
      <w:r w:rsidR="00D31ED1" w:rsidRPr="008D42B6">
        <w:rPr>
          <w:rFonts w:asciiTheme="majorHAnsi" w:hAnsiTheme="majorHAnsi" w:cs="Times New Roman"/>
          <w:sz w:val="24"/>
          <w:szCs w:val="24"/>
        </w:rPr>
        <w:t>v </w:t>
      </w:r>
      <w:r w:rsidRPr="008D42B6">
        <w:rPr>
          <w:rFonts w:asciiTheme="majorHAnsi" w:hAnsiTheme="majorHAnsi" w:cs="Times New Roman"/>
          <w:sz w:val="24"/>
          <w:szCs w:val="24"/>
        </w:rPr>
        <w:t xml:space="preserve">celé skupině, brainstorming </w:t>
      </w:r>
      <w:r w:rsidR="00D31ED1" w:rsidRPr="008D42B6">
        <w:rPr>
          <w:rFonts w:asciiTheme="majorHAnsi" w:hAnsiTheme="majorHAnsi" w:cs="Times New Roman"/>
          <w:sz w:val="24"/>
          <w:szCs w:val="24"/>
        </w:rPr>
        <w:t>a </w:t>
      </w:r>
      <w:r w:rsidRPr="008D42B6">
        <w:rPr>
          <w:rFonts w:asciiTheme="majorHAnsi" w:hAnsiTheme="majorHAnsi" w:cs="Times New Roman"/>
          <w:sz w:val="24"/>
          <w:szCs w:val="24"/>
        </w:rPr>
        <w:t>využití myšlenkových map),</w:t>
      </w:r>
    </w:p>
    <w:p w14:paraId="5E916D73"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metoda konfrontace,</w:t>
      </w:r>
    </w:p>
    <w:p w14:paraId="0C20CBC4"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metody simulační (simulace abstraktního modelu určitého systému).</w:t>
      </w:r>
    </w:p>
    <w:p w14:paraId="6135E2C3" w14:textId="277C817F" w:rsidR="00295984" w:rsidRPr="008D42B6" w:rsidRDefault="00D31ED1" w:rsidP="003034BC">
      <w:pPr>
        <w:suppressAutoHyphens/>
        <w:spacing w:before="240"/>
        <w:rPr>
          <w:rFonts w:asciiTheme="majorHAnsi" w:hAnsiTheme="majorHAnsi"/>
        </w:rPr>
      </w:pPr>
      <w:r w:rsidRPr="008D42B6">
        <w:rPr>
          <w:rFonts w:asciiTheme="majorHAnsi" w:hAnsiTheme="majorHAnsi"/>
        </w:rPr>
        <w:t>V </w:t>
      </w:r>
      <w:r w:rsidR="00375C46" w:rsidRPr="008D42B6">
        <w:rPr>
          <w:rFonts w:asciiTheme="majorHAnsi" w:hAnsiTheme="majorHAnsi"/>
        </w:rPr>
        <w:t xml:space="preserve">maximální míře jsou využívány moderní technologie (interaktivní tabule </w:t>
      </w:r>
      <w:r w:rsidRPr="008D42B6">
        <w:rPr>
          <w:rFonts w:asciiTheme="majorHAnsi" w:hAnsiTheme="majorHAnsi"/>
        </w:rPr>
        <w:t>a </w:t>
      </w:r>
      <w:r w:rsidR="00375C46" w:rsidRPr="008D42B6">
        <w:rPr>
          <w:rFonts w:asciiTheme="majorHAnsi" w:hAnsiTheme="majorHAnsi"/>
        </w:rPr>
        <w:t xml:space="preserve">pera, práce </w:t>
      </w:r>
      <w:r w:rsidRPr="008D42B6">
        <w:rPr>
          <w:rFonts w:asciiTheme="majorHAnsi" w:hAnsiTheme="majorHAnsi"/>
        </w:rPr>
        <w:t>s </w:t>
      </w:r>
      <w:r w:rsidR="00375C46" w:rsidRPr="008D42B6">
        <w:rPr>
          <w:rFonts w:asciiTheme="majorHAnsi" w:hAnsiTheme="majorHAnsi"/>
        </w:rPr>
        <w:t xml:space="preserve">internetem, on-line zpětná vazba </w:t>
      </w:r>
      <w:r w:rsidRPr="008D42B6">
        <w:rPr>
          <w:rFonts w:asciiTheme="majorHAnsi" w:hAnsiTheme="majorHAnsi"/>
        </w:rPr>
        <w:t>v </w:t>
      </w:r>
      <w:r w:rsidR="00375C46" w:rsidRPr="008D42B6">
        <w:rPr>
          <w:rFonts w:asciiTheme="majorHAnsi" w:hAnsiTheme="majorHAnsi"/>
        </w:rPr>
        <w:t xml:space="preserve">průběhu výuky </w:t>
      </w:r>
      <w:r w:rsidRPr="008D42B6">
        <w:rPr>
          <w:rFonts w:asciiTheme="majorHAnsi" w:hAnsiTheme="majorHAnsi"/>
        </w:rPr>
        <w:t>k </w:t>
      </w:r>
      <w:r w:rsidR="00375C46" w:rsidRPr="008D42B6">
        <w:rPr>
          <w:rFonts w:asciiTheme="majorHAnsi" w:hAnsiTheme="majorHAnsi"/>
        </w:rPr>
        <w:t xml:space="preserve">probírané problematice). Při zpracování seminárních prací či případových studií jsou využívány </w:t>
      </w:r>
      <w:r w:rsidRPr="008D42B6">
        <w:rPr>
          <w:rFonts w:asciiTheme="majorHAnsi" w:hAnsiTheme="majorHAnsi"/>
        </w:rPr>
        <w:t>i </w:t>
      </w:r>
      <w:r w:rsidR="00375C46" w:rsidRPr="008D42B6">
        <w:rPr>
          <w:rFonts w:asciiTheme="majorHAnsi" w:hAnsiTheme="majorHAnsi"/>
        </w:rPr>
        <w:t xml:space="preserve">základní výzkumné metody, například metoda analýzy, syntézy, dedukce, abstrakce, komparace </w:t>
      </w:r>
      <w:r w:rsidRPr="008D42B6">
        <w:rPr>
          <w:rFonts w:asciiTheme="majorHAnsi" w:hAnsiTheme="majorHAnsi"/>
        </w:rPr>
        <w:t>a </w:t>
      </w:r>
      <w:r w:rsidR="00375C46" w:rsidRPr="008D42B6">
        <w:rPr>
          <w:rFonts w:asciiTheme="majorHAnsi" w:hAnsiTheme="majorHAnsi"/>
        </w:rPr>
        <w:t>základní statistické metody. Do</w:t>
      </w:r>
      <w:r w:rsidR="00D742E0">
        <w:rPr>
          <w:rFonts w:asciiTheme="majorHAnsi" w:hAnsiTheme="majorHAnsi"/>
        </w:rPr>
        <w:t> </w:t>
      </w:r>
      <w:r w:rsidR="00375C46" w:rsidRPr="008D42B6">
        <w:rPr>
          <w:rFonts w:asciiTheme="majorHAnsi" w:hAnsiTheme="majorHAnsi"/>
        </w:rPr>
        <w:t xml:space="preserve">studijního plánu </w:t>
      </w:r>
      <w:r w:rsidR="00B17904">
        <w:rPr>
          <w:rFonts w:asciiTheme="majorHAnsi" w:hAnsiTheme="majorHAnsi"/>
        </w:rPr>
        <w:t xml:space="preserve">budou </w:t>
      </w:r>
      <w:r w:rsidR="00B17904" w:rsidRPr="008D42B6">
        <w:rPr>
          <w:rFonts w:asciiTheme="majorHAnsi" w:hAnsiTheme="majorHAnsi"/>
        </w:rPr>
        <w:t>také</w:t>
      </w:r>
      <w:r w:rsidR="00375C46" w:rsidRPr="008D42B6">
        <w:rPr>
          <w:rFonts w:asciiTheme="majorHAnsi" w:hAnsiTheme="majorHAnsi"/>
        </w:rPr>
        <w:t xml:space="preserve"> zařaz</w:t>
      </w:r>
      <w:r w:rsidR="00C51331">
        <w:rPr>
          <w:rFonts w:asciiTheme="majorHAnsi" w:hAnsiTheme="majorHAnsi"/>
        </w:rPr>
        <w:t>eny</w:t>
      </w:r>
      <w:r w:rsidR="00375C46" w:rsidRPr="008D42B6">
        <w:rPr>
          <w:rFonts w:asciiTheme="majorHAnsi" w:hAnsiTheme="majorHAnsi"/>
        </w:rPr>
        <w:t xml:space="preserve"> přednášky odborníků </w:t>
      </w:r>
      <w:r w:rsidRPr="008D42B6">
        <w:rPr>
          <w:rFonts w:asciiTheme="majorHAnsi" w:hAnsiTheme="majorHAnsi"/>
        </w:rPr>
        <w:t>z </w:t>
      </w:r>
      <w:r w:rsidR="00375C46" w:rsidRPr="008D42B6">
        <w:rPr>
          <w:rFonts w:asciiTheme="majorHAnsi" w:hAnsiTheme="majorHAnsi"/>
        </w:rPr>
        <w:t xml:space="preserve">praxe, jejichž cílem je seznámit studenty </w:t>
      </w:r>
      <w:r w:rsidRPr="008D42B6">
        <w:rPr>
          <w:rFonts w:asciiTheme="majorHAnsi" w:hAnsiTheme="majorHAnsi"/>
        </w:rPr>
        <w:t>s </w:t>
      </w:r>
      <w:r w:rsidR="00375C46" w:rsidRPr="008D42B6">
        <w:rPr>
          <w:rFonts w:asciiTheme="majorHAnsi" w:hAnsiTheme="majorHAnsi"/>
        </w:rPr>
        <w:t xml:space="preserve">aktuálními tématy </w:t>
      </w:r>
      <w:r w:rsidRPr="008D42B6">
        <w:rPr>
          <w:rFonts w:asciiTheme="majorHAnsi" w:hAnsiTheme="majorHAnsi"/>
        </w:rPr>
        <w:t>z </w:t>
      </w:r>
      <w:r w:rsidR="00375C46" w:rsidRPr="008D42B6">
        <w:rPr>
          <w:rFonts w:asciiTheme="majorHAnsi" w:hAnsiTheme="majorHAnsi"/>
        </w:rPr>
        <w:t xml:space="preserve">oblasti </w:t>
      </w:r>
      <w:r w:rsidR="007F4B95">
        <w:rPr>
          <w:rFonts w:asciiTheme="majorHAnsi" w:hAnsiTheme="majorHAnsi"/>
        </w:rPr>
        <w:t>bezpečnosti</w:t>
      </w:r>
      <w:r w:rsidR="00375C46" w:rsidRPr="008D42B6">
        <w:rPr>
          <w:rFonts w:asciiTheme="majorHAnsi" w:hAnsiTheme="majorHAnsi"/>
        </w:rPr>
        <w:t xml:space="preserve">, přičemž přednášky jsou do výuky zařazovány plně </w:t>
      </w:r>
      <w:r w:rsidRPr="008D42B6">
        <w:rPr>
          <w:rFonts w:asciiTheme="majorHAnsi" w:hAnsiTheme="majorHAnsi"/>
        </w:rPr>
        <w:t>v </w:t>
      </w:r>
      <w:r w:rsidR="00375C46" w:rsidRPr="008D42B6">
        <w:rPr>
          <w:rFonts w:asciiTheme="majorHAnsi" w:hAnsiTheme="majorHAnsi"/>
        </w:rPr>
        <w:t>kontextu aktuálně vyučovaných témat. Výuku</w:t>
      </w:r>
      <w:r w:rsidR="00DF1C7D">
        <w:rPr>
          <w:rFonts w:asciiTheme="majorHAnsi" w:hAnsiTheme="majorHAnsi"/>
        </w:rPr>
        <w:t xml:space="preserve"> dále</w:t>
      </w:r>
      <w:r w:rsidR="00375C46" w:rsidRPr="008D42B6">
        <w:rPr>
          <w:rFonts w:asciiTheme="majorHAnsi" w:hAnsiTheme="majorHAnsi"/>
        </w:rPr>
        <w:t xml:space="preserve"> doplňují individuální konzultace</w:t>
      </w:r>
      <w:r w:rsidR="00DF1C7D">
        <w:rPr>
          <w:rFonts w:asciiTheme="majorHAnsi" w:hAnsiTheme="majorHAnsi"/>
        </w:rPr>
        <w:t xml:space="preserve"> s akademickými </w:t>
      </w:r>
      <w:r w:rsidR="00B17904">
        <w:rPr>
          <w:rFonts w:asciiTheme="majorHAnsi" w:hAnsiTheme="majorHAnsi"/>
        </w:rPr>
        <w:t xml:space="preserve">pracovníky </w:t>
      </w:r>
      <w:r w:rsidR="00B17904" w:rsidRPr="008D42B6">
        <w:rPr>
          <w:rFonts w:asciiTheme="majorHAnsi" w:hAnsiTheme="majorHAnsi"/>
        </w:rPr>
        <w:t>a</w:t>
      </w:r>
      <w:r w:rsidRPr="008D42B6">
        <w:rPr>
          <w:rFonts w:asciiTheme="majorHAnsi" w:hAnsiTheme="majorHAnsi"/>
        </w:rPr>
        <w:t> </w:t>
      </w:r>
      <w:r w:rsidR="00375C46" w:rsidRPr="008D42B6">
        <w:rPr>
          <w:rFonts w:asciiTheme="majorHAnsi" w:hAnsiTheme="majorHAnsi"/>
        </w:rPr>
        <w:t xml:space="preserve">nedílnou součástí studijních činností studenta je zadávaná vlastní samostatná práce. Způsob ověřování </w:t>
      </w:r>
      <w:r w:rsidRPr="008D42B6">
        <w:rPr>
          <w:rFonts w:asciiTheme="majorHAnsi" w:hAnsiTheme="majorHAnsi"/>
        </w:rPr>
        <w:t>a </w:t>
      </w:r>
      <w:r w:rsidR="00375C46" w:rsidRPr="008D42B6">
        <w:rPr>
          <w:rFonts w:asciiTheme="majorHAnsi" w:hAnsiTheme="majorHAnsi"/>
        </w:rPr>
        <w:t xml:space="preserve">hodnocení studentů je </w:t>
      </w:r>
      <w:r w:rsidRPr="008D42B6">
        <w:rPr>
          <w:rFonts w:asciiTheme="majorHAnsi" w:hAnsiTheme="majorHAnsi"/>
        </w:rPr>
        <w:t>v </w:t>
      </w:r>
      <w:r w:rsidR="00375C46" w:rsidRPr="008D42B6">
        <w:rPr>
          <w:rFonts w:asciiTheme="majorHAnsi" w:hAnsiTheme="majorHAnsi"/>
        </w:rPr>
        <w:t xml:space="preserve">obecné rovině určen Studijním </w:t>
      </w:r>
      <w:r w:rsidRPr="008D42B6">
        <w:rPr>
          <w:rFonts w:asciiTheme="majorHAnsi" w:hAnsiTheme="majorHAnsi"/>
        </w:rPr>
        <w:t>a </w:t>
      </w:r>
      <w:r w:rsidR="00375C46" w:rsidRPr="008D42B6">
        <w:rPr>
          <w:rFonts w:asciiTheme="majorHAnsi" w:hAnsiTheme="majorHAnsi"/>
        </w:rPr>
        <w:t xml:space="preserve">zkušebním řádem Univerzity Tomáše Bati ve Zlíně, konkrétně je pak způsob hodnocení </w:t>
      </w:r>
      <w:r w:rsidR="00375C46" w:rsidRPr="008D42B6">
        <w:rPr>
          <w:rFonts w:asciiTheme="majorHAnsi" w:hAnsiTheme="majorHAnsi"/>
        </w:rPr>
        <w:lastRenderedPageBreak/>
        <w:t xml:space="preserve">studentů </w:t>
      </w:r>
      <w:r w:rsidRPr="008D42B6">
        <w:rPr>
          <w:rFonts w:asciiTheme="majorHAnsi" w:hAnsiTheme="majorHAnsi"/>
        </w:rPr>
        <w:t>v </w:t>
      </w:r>
      <w:r w:rsidR="00375C46" w:rsidRPr="008D42B6">
        <w:rPr>
          <w:rFonts w:asciiTheme="majorHAnsi" w:hAnsiTheme="majorHAnsi"/>
        </w:rPr>
        <w:t xml:space="preserve">jednotlivých předmětech uveden </w:t>
      </w:r>
      <w:r w:rsidRPr="008D42B6">
        <w:rPr>
          <w:rFonts w:asciiTheme="majorHAnsi" w:hAnsiTheme="majorHAnsi"/>
        </w:rPr>
        <w:t>v </w:t>
      </w:r>
      <w:r w:rsidR="00375C46" w:rsidRPr="008D42B6">
        <w:rPr>
          <w:rFonts w:asciiTheme="majorHAnsi" w:hAnsiTheme="majorHAnsi"/>
        </w:rPr>
        <w:t xml:space="preserve">B-III, která je také zveřejněna prostřednictvím IS/STAG jako karta předmětu. Vše vytváří logický </w:t>
      </w:r>
      <w:r w:rsidRPr="008D42B6">
        <w:rPr>
          <w:rFonts w:asciiTheme="majorHAnsi" w:hAnsiTheme="majorHAnsi"/>
        </w:rPr>
        <w:t>a </w:t>
      </w:r>
      <w:r w:rsidR="00375C46" w:rsidRPr="008D42B6">
        <w:rPr>
          <w:rFonts w:asciiTheme="majorHAnsi" w:hAnsiTheme="majorHAnsi"/>
        </w:rPr>
        <w:t>propojený celek, jehož cílem je připravit studenta se znalostmi odpovídajícími definovanému profilu.</w:t>
      </w:r>
    </w:p>
    <w:p w14:paraId="6B493465" w14:textId="1ABA9329" w:rsidR="00295984" w:rsidRPr="008D42B6" w:rsidRDefault="00375C46" w:rsidP="004F66EC">
      <w:pPr>
        <w:suppressAutoHyphens/>
        <w:spacing w:before="240"/>
        <w:rPr>
          <w:rFonts w:asciiTheme="majorHAnsi" w:hAnsiTheme="majorHAnsi"/>
        </w:rPr>
      </w:pPr>
      <w:r w:rsidRPr="008D42B6">
        <w:rPr>
          <w:rFonts w:asciiTheme="majorHAnsi" w:hAnsiTheme="majorHAnsi"/>
        </w:rPr>
        <w:t xml:space="preserve">Skladba studijní literatury </w:t>
      </w:r>
      <w:r w:rsidR="00D31ED1" w:rsidRPr="008D42B6">
        <w:rPr>
          <w:rFonts w:asciiTheme="majorHAnsi" w:hAnsiTheme="majorHAnsi"/>
        </w:rPr>
        <w:t>a </w:t>
      </w:r>
      <w:r w:rsidRPr="008D42B6">
        <w:rPr>
          <w:rFonts w:asciiTheme="majorHAnsi" w:hAnsiTheme="majorHAnsi"/>
        </w:rPr>
        <w:t xml:space="preserve">dále skladba výukových zdrojů </w:t>
      </w:r>
      <w:r w:rsidR="00D31ED1" w:rsidRPr="008D42B6">
        <w:rPr>
          <w:rFonts w:asciiTheme="majorHAnsi" w:hAnsiTheme="majorHAnsi"/>
        </w:rPr>
        <w:t>a </w:t>
      </w:r>
      <w:r w:rsidRPr="008D42B6">
        <w:rPr>
          <w:rFonts w:asciiTheme="majorHAnsi" w:hAnsiTheme="majorHAnsi"/>
        </w:rPr>
        <w:t xml:space="preserve">souborů informací, které nahradí studentovi přímou výuku, které jsou uvedeny </w:t>
      </w:r>
      <w:r w:rsidR="00D31ED1" w:rsidRPr="008D42B6">
        <w:rPr>
          <w:rFonts w:asciiTheme="majorHAnsi" w:hAnsiTheme="majorHAnsi"/>
        </w:rPr>
        <w:t>v </w:t>
      </w:r>
      <w:r w:rsidRPr="008D42B6">
        <w:rPr>
          <w:rFonts w:asciiTheme="majorHAnsi" w:hAnsiTheme="majorHAnsi"/>
        </w:rPr>
        <w:t xml:space="preserve">požadavcích studijních předmětů profilujícího základu, odráží aktuální stav poznání </w:t>
      </w:r>
      <w:r w:rsidR="00D31ED1" w:rsidRPr="008D42B6">
        <w:rPr>
          <w:rFonts w:asciiTheme="majorHAnsi" w:hAnsiTheme="majorHAnsi"/>
        </w:rPr>
        <w:t>a </w:t>
      </w:r>
      <w:r w:rsidRPr="008D42B6">
        <w:rPr>
          <w:rFonts w:asciiTheme="majorHAnsi" w:hAnsiTheme="majorHAnsi"/>
        </w:rPr>
        <w:t xml:space="preserve">zohledňují mezinárodní rozměr studia. Studentům je zajištěna dostupnost studijní literatury </w:t>
      </w:r>
      <w:r w:rsidR="00D31ED1" w:rsidRPr="008D42B6">
        <w:rPr>
          <w:rFonts w:asciiTheme="majorHAnsi" w:hAnsiTheme="majorHAnsi"/>
        </w:rPr>
        <w:t>a </w:t>
      </w:r>
      <w:r w:rsidRPr="008D42B6">
        <w:rPr>
          <w:rFonts w:asciiTheme="majorHAnsi" w:hAnsiTheme="majorHAnsi"/>
        </w:rPr>
        <w:t xml:space="preserve">studijních opor, které jsou uváděny </w:t>
      </w:r>
      <w:r w:rsidR="00D31ED1" w:rsidRPr="008D42B6">
        <w:rPr>
          <w:rFonts w:asciiTheme="majorHAnsi" w:hAnsiTheme="majorHAnsi"/>
        </w:rPr>
        <w:t>v </w:t>
      </w:r>
      <w:r w:rsidRPr="008D42B6">
        <w:rPr>
          <w:rFonts w:asciiTheme="majorHAnsi" w:hAnsiTheme="majorHAnsi"/>
        </w:rPr>
        <w:t xml:space="preserve">požadavcích studijních předmětů profilujícího základu. Studentům je zajištěna dostupnost studijní literatury </w:t>
      </w:r>
      <w:r w:rsidR="00D31ED1" w:rsidRPr="008D42B6">
        <w:rPr>
          <w:rFonts w:asciiTheme="majorHAnsi" w:hAnsiTheme="majorHAnsi"/>
        </w:rPr>
        <w:t>v </w:t>
      </w:r>
      <w:r w:rsidRPr="008D42B6">
        <w:rPr>
          <w:rFonts w:asciiTheme="majorHAnsi" w:hAnsiTheme="majorHAnsi"/>
        </w:rPr>
        <w:t>univerzitní knihovně</w:t>
      </w:r>
      <w:r w:rsidRPr="008D42B6">
        <w:rPr>
          <w:rStyle w:val="Ukotvenpoznmkypodarou"/>
          <w:rFonts w:asciiTheme="majorHAnsi" w:eastAsia="Calibri" w:hAnsiTheme="majorHAnsi" w:cs="Times New Roman"/>
          <w:color w:val="auto"/>
        </w:rPr>
        <w:footnoteReference w:id="32"/>
      </w:r>
      <w:r w:rsidRPr="008D42B6">
        <w:rPr>
          <w:rFonts w:asciiTheme="majorHAnsi" w:hAnsiTheme="majorHAnsi"/>
        </w:rPr>
        <w:t>.</w:t>
      </w:r>
    </w:p>
    <w:p w14:paraId="326BB24E" w14:textId="6D603C30" w:rsidR="00295984" w:rsidRDefault="00375C46" w:rsidP="003034BC">
      <w:pPr>
        <w:suppressAutoHyphens/>
        <w:rPr>
          <w:rFonts w:asciiTheme="majorHAnsi" w:hAnsiTheme="majorHAnsi"/>
        </w:rPr>
      </w:pPr>
      <w:r w:rsidRPr="008D42B6">
        <w:rPr>
          <w:rFonts w:asciiTheme="majorHAnsi" w:hAnsiTheme="majorHAnsi"/>
        </w:rPr>
        <w:t xml:space="preserve">Fakulta </w:t>
      </w:r>
      <w:r w:rsidR="00D31ED1" w:rsidRPr="008D42B6">
        <w:rPr>
          <w:rFonts w:asciiTheme="majorHAnsi" w:hAnsiTheme="majorHAnsi"/>
        </w:rPr>
        <w:t>v </w:t>
      </w:r>
      <w:r w:rsidRPr="008D42B6">
        <w:rPr>
          <w:rFonts w:asciiTheme="majorHAnsi" w:hAnsiTheme="majorHAnsi"/>
        </w:rPr>
        <w:t xml:space="preserve">rámci organizace studia </w:t>
      </w:r>
      <w:r w:rsidR="00D31ED1" w:rsidRPr="008D42B6">
        <w:rPr>
          <w:rFonts w:asciiTheme="majorHAnsi" w:hAnsiTheme="majorHAnsi"/>
        </w:rPr>
        <w:t>a </w:t>
      </w:r>
      <w:r w:rsidRPr="008D42B6">
        <w:rPr>
          <w:rFonts w:asciiTheme="majorHAnsi" w:hAnsiTheme="majorHAnsi"/>
        </w:rPr>
        <w:t xml:space="preserve">výuky uplatňuje kritéria stanovená Studijním </w:t>
      </w:r>
      <w:r w:rsidR="00D31ED1" w:rsidRPr="008D42B6">
        <w:rPr>
          <w:rFonts w:asciiTheme="majorHAnsi" w:hAnsiTheme="majorHAnsi"/>
        </w:rPr>
        <w:t>a </w:t>
      </w:r>
      <w:r w:rsidRPr="008D42B6">
        <w:rPr>
          <w:rFonts w:asciiTheme="majorHAnsi" w:hAnsiTheme="majorHAnsi"/>
        </w:rPr>
        <w:t xml:space="preserve">zkušebním řádem Univerzity Tomáše Bati ve Zlíně </w:t>
      </w:r>
      <w:r w:rsidR="00D31ED1" w:rsidRPr="008D42B6">
        <w:rPr>
          <w:rFonts w:asciiTheme="majorHAnsi" w:hAnsiTheme="majorHAnsi"/>
        </w:rPr>
        <w:t>a </w:t>
      </w:r>
      <w:r w:rsidRPr="008D42B6">
        <w:rPr>
          <w:rFonts w:asciiTheme="majorHAnsi" w:hAnsiTheme="majorHAnsi"/>
        </w:rPr>
        <w:t xml:space="preserve">Pravidly průběhu studia ve studijních programech uskutečňovaných na Fakultě logistiky </w:t>
      </w:r>
      <w:r w:rsidR="00D31ED1" w:rsidRPr="008D42B6">
        <w:rPr>
          <w:rFonts w:asciiTheme="majorHAnsi" w:hAnsiTheme="majorHAnsi"/>
        </w:rPr>
        <w:t>a </w:t>
      </w:r>
      <w:r w:rsidRPr="008D42B6">
        <w:rPr>
          <w:rFonts w:asciiTheme="majorHAnsi" w:hAnsiTheme="majorHAnsi"/>
        </w:rPr>
        <w:t>krizového řízení</w:t>
      </w:r>
      <w:r w:rsidRPr="008D42B6">
        <w:rPr>
          <w:rStyle w:val="Ukotvenpoznmkypodarou"/>
          <w:rFonts w:asciiTheme="majorHAnsi" w:eastAsia="Calibri" w:hAnsiTheme="majorHAnsi" w:cs="Times New Roman"/>
          <w:color w:val="auto"/>
        </w:rPr>
        <w:footnoteReference w:id="33"/>
      </w:r>
      <w:r w:rsidRPr="008D42B6">
        <w:rPr>
          <w:rFonts w:asciiTheme="majorHAnsi" w:hAnsiTheme="majorHAnsi"/>
        </w:rPr>
        <w:t xml:space="preserve">, která odpovídají cílům studia, umožňují jeho objektivní hodnocení </w:t>
      </w:r>
      <w:r w:rsidR="00D31ED1" w:rsidRPr="008D42B6">
        <w:rPr>
          <w:rFonts w:asciiTheme="majorHAnsi" w:hAnsiTheme="majorHAnsi"/>
        </w:rPr>
        <w:t>a </w:t>
      </w:r>
      <w:r w:rsidRPr="008D42B6">
        <w:rPr>
          <w:rFonts w:asciiTheme="majorHAnsi" w:hAnsiTheme="majorHAnsi"/>
        </w:rPr>
        <w:t xml:space="preserve">jsou využívána </w:t>
      </w:r>
      <w:r w:rsidR="00D31ED1" w:rsidRPr="008D42B6">
        <w:rPr>
          <w:rFonts w:asciiTheme="majorHAnsi" w:hAnsiTheme="majorHAnsi"/>
        </w:rPr>
        <w:t>k </w:t>
      </w:r>
      <w:r w:rsidRPr="008D42B6">
        <w:rPr>
          <w:rFonts w:asciiTheme="majorHAnsi" w:hAnsiTheme="majorHAnsi"/>
        </w:rPr>
        <w:t xml:space="preserve">hodnocení studentů. UTB ve Zlíně </w:t>
      </w:r>
      <w:r w:rsidR="00D31ED1" w:rsidRPr="008D42B6">
        <w:rPr>
          <w:rFonts w:asciiTheme="majorHAnsi" w:hAnsiTheme="majorHAnsi"/>
        </w:rPr>
        <w:t>a </w:t>
      </w:r>
      <w:r w:rsidRPr="008D42B6">
        <w:rPr>
          <w:rFonts w:asciiTheme="majorHAnsi" w:hAnsiTheme="majorHAnsi"/>
        </w:rPr>
        <w:t xml:space="preserve">Fakulta logistiky </w:t>
      </w:r>
      <w:r w:rsidR="00D31ED1" w:rsidRPr="008D42B6">
        <w:rPr>
          <w:rFonts w:asciiTheme="majorHAnsi" w:hAnsiTheme="majorHAnsi"/>
        </w:rPr>
        <w:t>a </w:t>
      </w:r>
      <w:r w:rsidRPr="008D42B6">
        <w:rPr>
          <w:rFonts w:asciiTheme="majorHAnsi" w:hAnsiTheme="majorHAnsi"/>
        </w:rPr>
        <w:t xml:space="preserve">krizového řízení zveřejňuje </w:t>
      </w:r>
      <w:r w:rsidR="00D31ED1" w:rsidRPr="008D42B6">
        <w:rPr>
          <w:rFonts w:asciiTheme="majorHAnsi" w:hAnsiTheme="majorHAnsi"/>
        </w:rPr>
        <w:t>v </w:t>
      </w:r>
      <w:r w:rsidRPr="008D42B6">
        <w:rPr>
          <w:rFonts w:asciiTheme="majorHAnsi" w:hAnsiTheme="majorHAnsi"/>
        </w:rPr>
        <w:t xml:space="preserve">portále IS/STAG podmínky hodnocení studentů, jako jsou zejména podmínky udělení zápočtů, klasifikovaných zápočtů </w:t>
      </w:r>
      <w:r w:rsidR="00D31ED1" w:rsidRPr="008D42B6">
        <w:rPr>
          <w:rFonts w:asciiTheme="majorHAnsi" w:hAnsiTheme="majorHAnsi"/>
        </w:rPr>
        <w:t>a </w:t>
      </w:r>
      <w:r w:rsidRPr="008D42B6">
        <w:rPr>
          <w:rFonts w:asciiTheme="majorHAnsi" w:hAnsiTheme="majorHAnsi"/>
        </w:rPr>
        <w:t>zkoušek. Podmínky úspěšného ukončení studia budou zveřejněny ve studijních plánech ve veřejné části internetových stránek fakulty</w:t>
      </w:r>
      <w:r w:rsidRPr="008D42B6">
        <w:rPr>
          <w:rStyle w:val="Ukotvenpoznmkypodarou"/>
          <w:rFonts w:asciiTheme="majorHAnsi" w:eastAsia="Calibri" w:hAnsiTheme="majorHAnsi" w:cs="Times New Roman"/>
          <w:color w:val="auto"/>
        </w:rPr>
        <w:footnoteReference w:id="34"/>
      </w:r>
      <w:r w:rsidRPr="008D42B6">
        <w:rPr>
          <w:rFonts w:asciiTheme="majorHAnsi" w:hAnsiTheme="majorHAnsi"/>
        </w:rPr>
        <w:t xml:space="preserve">, </w:t>
      </w:r>
      <w:r w:rsidR="00D31ED1" w:rsidRPr="008D42B6">
        <w:rPr>
          <w:rFonts w:asciiTheme="majorHAnsi" w:hAnsiTheme="majorHAnsi"/>
        </w:rPr>
        <w:t>a </w:t>
      </w:r>
      <w:r w:rsidRPr="008D42B6">
        <w:rPr>
          <w:rFonts w:asciiTheme="majorHAnsi" w:hAnsiTheme="majorHAnsi"/>
        </w:rPr>
        <w:t>dále příslušným pokynem děkana, který je každoročně aktualizován.</w:t>
      </w:r>
    </w:p>
    <w:p w14:paraId="1FF1F925" w14:textId="77777777" w:rsidR="008D42B6" w:rsidRPr="008D42B6" w:rsidRDefault="008D42B6" w:rsidP="003034BC">
      <w:pPr>
        <w:suppressAutoHyphens/>
        <w:rPr>
          <w:rFonts w:asciiTheme="majorHAnsi" w:hAnsiTheme="majorHAnsi"/>
        </w:rPr>
      </w:pPr>
    </w:p>
    <w:p w14:paraId="731316E7" w14:textId="288D8F17" w:rsidR="00295984" w:rsidRDefault="008D42B6" w:rsidP="008D42B6">
      <w:pPr>
        <w:pStyle w:val="Nadpis3"/>
        <w:numPr>
          <w:ilvl w:val="0"/>
          <w:numId w:val="21"/>
        </w:numPr>
        <w:jc w:val="both"/>
      </w:pPr>
      <w:r>
        <w:t>Standard 3.5</w:t>
      </w:r>
      <w:r w:rsidR="00282529">
        <w:t xml:space="preserve"> </w:t>
      </w:r>
      <w:r w:rsidR="00375C46" w:rsidRPr="008C6435">
        <w:t>Tvůrčí činnost vztahující se ke studijnímu programu</w:t>
      </w:r>
    </w:p>
    <w:p w14:paraId="34ACE0BB" w14:textId="77777777" w:rsidR="008D42B6" w:rsidRPr="008D42B6" w:rsidRDefault="008D42B6" w:rsidP="008D42B6">
      <w:pPr>
        <w:rPr>
          <w:lang w:eastAsia="en-US" w:bidi="ar-SA"/>
        </w:rPr>
      </w:pPr>
    </w:p>
    <w:p w14:paraId="197858AB" w14:textId="77777777" w:rsidR="006B5752" w:rsidRPr="009431E2" w:rsidRDefault="006B5752" w:rsidP="006B5752">
      <w:pPr>
        <w:tabs>
          <w:tab w:val="left" w:pos="2835"/>
        </w:tabs>
        <w:spacing w:before="120" w:after="120"/>
        <w:rPr>
          <w:rFonts w:asciiTheme="majorHAnsi" w:hAnsiTheme="majorHAnsi" w:cstheme="majorHAnsi"/>
        </w:rPr>
      </w:pPr>
      <w:r w:rsidRPr="009431E2">
        <w:rPr>
          <w:rFonts w:asciiTheme="majorHAnsi" w:hAnsiTheme="majorHAnsi" w:cstheme="majorHAnsi"/>
        </w:rPr>
        <w:t xml:space="preserve">Fakulta logistiky a krizového řízení Univerzity Tomáše Bati ve Zlíně uskutečňuje vědeckou činnost, která odpovídá oblastem vzdělávání, ve kterých má být bakalářský studijní program uskutečňován, a hodnotí její výstupy s ohledem na profil studijního programu. Během posledních 5 let byly publikovány významné výstupy vědecké činnosti zejména ve vztahu k posuzování rizik mimořádných událostí a krizových situací a hodnocení ekonomických dopadů krizových situací. Výsledky tvůrčí činnosti jsou pravidelně publikovány </w:t>
      </w:r>
      <w:r w:rsidRPr="009431E2">
        <w:rPr>
          <w:rFonts w:asciiTheme="majorHAnsi" w:hAnsiTheme="majorHAnsi" w:cstheme="majorHAnsi"/>
          <w:bCs/>
        </w:rPr>
        <w:t xml:space="preserve">v časopisech evidovaných </w:t>
      </w:r>
      <w:r w:rsidRPr="009431E2">
        <w:rPr>
          <w:rFonts w:asciiTheme="majorHAnsi" w:hAnsiTheme="majorHAnsi" w:cstheme="majorHAnsi"/>
          <w:bCs/>
        </w:rPr>
        <w:lastRenderedPageBreak/>
        <w:t xml:space="preserve">v databázích Web of Science (WoS) a SCOPUS. Zapojení jednotlivých pracovníků do publikační činnosti je zřejmé z formuláře C-I Personální zabezpečení. </w:t>
      </w:r>
      <w:r w:rsidRPr="009431E2">
        <w:rPr>
          <w:rFonts w:asciiTheme="majorHAnsi" w:hAnsiTheme="majorHAnsi" w:cstheme="majorHAnsi"/>
        </w:rPr>
        <w:t xml:space="preserve">Fakulta byla v letech 2020–2023 rovněž hlavním příjemcem projektu financovaného Technologickou agenturou České republiky (TA ČR) </w:t>
      </w:r>
      <w:r w:rsidRPr="009431E2">
        <w:rPr>
          <w:rFonts w:asciiTheme="majorHAnsi" w:hAnsiTheme="majorHAnsi" w:cstheme="majorHAnsi"/>
          <w:i/>
          <w:iCs/>
        </w:rPr>
        <w:t>Posílení resilience venkova prostřednictvím aktivizace lokálních aktérů a vlastníků půdy</w:t>
      </w:r>
      <w:r w:rsidRPr="009431E2">
        <w:rPr>
          <w:rFonts w:asciiTheme="majorHAnsi" w:hAnsiTheme="majorHAnsi" w:cstheme="majorHAnsi"/>
        </w:rPr>
        <w:t xml:space="preserve"> (TL03000007) a v letech 2021–2022 hlavním příjemcem projektu bezpečnostního výzkumu </w:t>
      </w:r>
      <w:r w:rsidRPr="009431E2">
        <w:rPr>
          <w:rFonts w:asciiTheme="majorHAnsi" w:hAnsiTheme="majorHAnsi" w:cstheme="majorHAnsi"/>
          <w:i/>
          <w:iCs/>
        </w:rPr>
        <w:t>Informační platforma krizové logistiky</w:t>
      </w:r>
      <w:r w:rsidRPr="009431E2">
        <w:rPr>
          <w:rFonts w:asciiTheme="majorHAnsi" w:hAnsiTheme="majorHAnsi" w:cstheme="majorHAnsi"/>
        </w:rPr>
        <w:t xml:space="preserve"> (VI04000080). V roce 2023 byla fakulta zhotovitelem dvou navazujících smluvních výzkumů realizovaných pro generální ředitelství Hasičského záchranného sboru České republiky – Ministerstvo vnitra </w:t>
      </w:r>
      <w:r w:rsidRPr="009431E2">
        <w:rPr>
          <w:rFonts w:asciiTheme="majorHAnsi" w:hAnsiTheme="majorHAnsi" w:cstheme="majorHAnsi"/>
          <w:i/>
          <w:iCs/>
        </w:rPr>
        <w:t>Metodický postup pro predikci vývoje mimořádných událostí a krizových situací</w:t>
      </w:r>
      <w:r w:rsidRPr="009431E2">
        <w:rPr>
          <w:rFonts w:asciiTheme="majorHAnsi" w:hAnsiTheme="majorHAnsi" w:cstheme="majorHAnsi"/>
        </w:rPr>
        <w:t xml:space="preserve"> a </w:t>
      </w:r>
      <w:r w:rsidRPr="009431E2">
        <w:rPr>
          <w:rFonts w:asciiTheme="majorHAnsi" w:hAnsiTheme="majorHAnsi" w:cstheme="majorHAnsi"/>
          <w:i/>
          <w:iCs/>
        </w:rPr>
        <w:t>Software pro predikci vývoje mimořádných událostí a krizových situací</w:t>
      </w:r>
      <w:r w:rsidRPr="009431E2">
        <w:rPr>
          <w:rFonts w:asciiTheme="majorHAnsi" w:hAnsiTheme="majorHAnsi" w:cstheme="majorHAnsi"/>
        </w:rPr>
        <w:t>. Uvedené projekty a realizované smluvní výzkumy se svým obsahem vztahují k zaměření bakalářského studijního programu Management rizik.</w:t>
      </w:r>
    </w:p>
    <w:p w14:paraId="38EE53B1" w14:textId="77777777" w:rsidR="006B5752" w:rsidRPr="009431E2" w:rsidRDefault="006B5752" w:rsidP="006B5752">
      <w:pPr>
        <w:tabs>
          <w:tab w:val="left" w:pos="2835"/>
        </w:tabs>
        <w:spacing w:before="120" w:after="120"/>
        <w:rPr>
          <w:rFonts w:asciiTheme="majorHAnsi" w:hAnsiTheme="majorHAnsi" w:cstheme="majorHAnsi"/>
        </w:rPr>
      </w:pPr>
      <w:r w:rsidRPr="009431E2">
        <w:rPr>
          <w:rFonts w:asciiTheme="majorHAnsi" w:hAnsiTheme="majorHAnsi" w:cstheme="majorHAnsi"/>
        </w:rPr>
        <w:t>K podpoře tvůrčí a vědecké činnosti slouží na fakultě zejména dva interní nástroje – Interní grantová agentura (IGA), resp. podpora vědecko-výzkumných záměrů, ve kterých jsou do tvůrčích činností pravidelně zapojováni i studenti zejména ve vztahu ke svým kvalifikačním pracím. Důkazem je potom přítomnost studentů jako členů autorských kolektivů uvedených článků. Druhým nástrojem jsou rozvojové interní projekty založené na využití podpory na dlouhodobý koncepční rozvoj výzkumné organizace (DKRVO), např. tzv. specifický výzkum uskutečňovaný ve spolupráci ústavních týmů v rámci fakulty apod.</w:t>
      </w:r>
    </w:p>
    <w:p w14:paraId="487C022C" w14:textId="77777777" w:rsidR="00B53B8B" w:rsidRPr="004348C3" w:rsidRDefault="00D37A11" w:rsidP="00B53B8B">
      <w:pPr>
        <w:rPr>
          <w:rFonts w:asciiTheme="majorHAnsi" w:hAnsiTheme="majorHAnsi" w:cstheme="majorHAnsi"/>
        </w:rPr>
      </w:pPr>
      <w:r w:rsidRPr="009431E2">
        <w:rPr>
          <w:rFonts w:asciiTheme="majorHAnsi" w:hAnsiTheme="majorHAnsi" w:cstheme="majorHAnsi"/>
          <w:color w:val="auto"/>
        </w:rPr>
        <w:t>Mezi další mezinárodní aktivity, které mají významný dopad nejen na kvalitu studijního programu Bezpečnost společnosti, patří zapojení fakulty do čtyř sítí programu CEEPUS (RS-1011-09-2324 Fostering sustainable partnership between academia and industry in improving applicability of logistics thinking (FINALIST); RS-1412-05-2324 - Interdisciplinary approach for enhancing knowledge in supply chain analytics (SCAN), CZ-1901-01-2425Teaching and Research in Sustainable Materials, Technologies and Circular Economy (STECE); PL-0901-10-2324 - Teaching and research in advanced manufacturing).</w:t>
      </w:r>
      <w:r w:rsidR="00B53B8B">
        <w:rPr>
          <w:rFonts w:asciiTheme="majorHAnsi" w:hAnsiTheme="majorHAnsi" w:cstheme="majorHAnsi"/>
          <w:color w:val="auto"/>
        </w:rPr>
        <w:t xml:space="preserve"> </w:t>
      </w:r>
      <w:r w:rsidR="00B53B8B">
        <w:rPr>
          <w:rFonts w:asciiTheme="majorHAnsi" w:hAnsiTheme="majorHAnsi"/>
          <w:color w:val="000000" w:themeColor="text1"/>
        </w:rPr>
        <w:t>V roce 2023 fakulta získala – a od roku 2024 realizuje projekt HORIZON EUROPE „</w:t>
      </w:r>
      <w:r w:rsidR="00B53B8B" w:rsidRPr="004348C3">
        <w:rPr>
          <w:rFonts w:asciiTheme="majorHAnsi" w:hAnsiTheme="majorHAnsi" w:cstheme="majorHAnsi"/>
        </w:rPr>
        <w:t>Agroecology Partnership - European partnership on accelerating farming systems transition - agroecology living labs and research infrastructures</w:t>
      </w:r>
      <w:r w:rsidR="00B53B8B">
        <w:rPr>
          <w:rFonts w:asciiTheme="majorHAnsi" w:hAnsiTheme="majorHAnsi" w:cstheme="majorHAnsi"/>
        </w:rPr>
        <w:t>“.</w:t>
      </w:r>
    </w:p>
    <w:p w14:paraId="714C2568" w14:textId="17B2F398" w:rsidR="00D37A11" w:rsidRPr="009431E2" w:rsidRDefault="00D37A11" w:rsidP="00D37A11">
      <w:pPr>
        <w:rPr>
          <w:rFonts w:asciiTheme="majorHAnsi" w:hAnsiTheme="majorHAnsi" w:cstheme="majorHAnsi"/>
          <w:color w:val="auto"/>
        </w:rPr>
      </w:pPr>
    </w:p>
    <w:p w14:paraId="24E4AD07" w14:textId="34503C33" w:rsidR="00111E76" w:rsidRPr="008D42B6" w:rsidRDefault="00111E76" w:rsidP="003034BC">
      <w:pPr>
        <w:widowControl/>
        <w:suppressAutoHyphens/>
        <w:spacing w:line="240" w:lineRule="auto"/>
        <w:jc w:val="left"/>
        <w:rPr>
          <w:rStyle w:val="Zkladntext71"/>
          <w:rFonts w:asciiTheme="majorHAnsi" w:hAnsiTheme="majorHAnsi"/>
          <w:b/>
          <w:sz w:val="28"/>
          <w:szCs w:val="30"/>
        </w:rPr>
      </w:pPr>
    </w:p>
    <w:p w14:paraId="05F38B0D" w14:textId="205E3F7D" w:rsidR="00295984" w:rsidRPr="000B79AE" w:rsidRDefault="00375C46" w:rsidP="000B79AE">
      <w:pPr>
        <w:pStyle w:val="Nadpis2"/>
        <w:jc w:val="both"/>
        <w:rPr>
          <w:rFonts w:asciiTheme="majorHAnsi" w:hAnsiTheme="majorHAnsi"/>
        </w:rPr>
      </w:pPr>
      <w:r w:rsidRPr="000B79AE">
        <w:rPr>
          <w:rFonts w:asciiTheme="majorHAnsi" w:hAnsiTheme="majorHAnsi"/>
        </w:rPr>
        <w:lastRenderedPageBreak/>
        <w:t xml:space="preserve">Finanční, materiální </w:t>
      </w:r>
      <w:r w:rsidR="00D31ED1" w:rsidRPr="000B79AE">
        <w:rPr>
          <w:rFonts w:asciiTheme="majorHAnsi" w:hAnsiTheme="majorHAnsi"/>
        </w:rPr>
        <w:t>a </w:t>
      </w:r>
      <w:r w:rsidRPr="000B79AE">
        <w:rPr>
          <w:rFonts w:asciiTheme="majorHAnsi" w:hAnsiTheme="majorHAnsi"/>
        </w:rPr>
        <w:t xml:space="preserve">další zabezpečení studijního programu </w:t>
      </w:r>
    </w:p>
    <w:p w14:paraId="6B2A2FC3" w14:textId="251B312E" w:rsidR="00295984" w:rsidRPr="008C6435" w:rsidRDefault="008D42B6" w:rsidP="008D42B6">
      <w:pPr>
        <w:pStyle w:val="Nadpis3"/>
        <w:numPr>
          <w:ilvl w:val="0"/>
          <w:numId w:val="21"/>
        </w:numPr>
        <w:jc w:val="both"/>
      </w:pPr>
      <w:r>
        <w:t xml:space="preserve">Standard 4.1 </w:t>
      </w:r>
      <w:r w:rsidR="00375C46" w:rsidRPr="008C6435">
        <w:t>Finanční zabezpečení studijního programu</w:t>
      </w:r>
    </w:p>
    <w:p w14:paraId="4E8221BA" w14:textId="77777777" w:rsidR="00CC6D0B" w:rsidRDefault="00CC6D0B" w:rsidP="003034BC">
      <w:pPr>
        <w:suppressAutoHyphens/>
        <w:rPr>
          <w:rFonts w:asciiTheme="majorHAnsi" w:hAnsiTheme="majorHAnsi"/>
        </w:rPr>
      </w:pPr>
    </w:p>
    <w:p w14:paraId="1437BB94" w14:textId="5A5AB845" w:rsidR="00295984" w:rsidRDefault="00375C46" w:rsidP="003034BC">
      <w:pPr>
        <w:suppressAutoHyphens/>
        <w:rPr>
          <w:rFonts w:asciiTheme="majorHAnsi" w:hAnsiTheme="majorHAnsi"/>
          <w:vertAlign w:val="superscript"/>
        </w:rPr>
      </w:pPr>
      <w:r w:rsidRPr="008D42B6">
        <w:rPr>
          <w:rFonts w:asciiTheme="majorHAnsi" w:hAnsiTheme="majorHAnsi"/>
        </w:rPr>
        <w:t xml:space="preserve">Fakulta logistiky </w:t>
      </w:r>
      <w:r w:rsidR="00D31ED1" w:rsidRPr="008D42B6">
        <w:rPr>
          <w:rFonts w:asciiTheme="majorHAnsi" w:hAnsiTheme="majorHAnsi"/>
        </w:rPr>
        <w:t>a </w:t>
      </w:r>
      <w:r w:rsidRPr="008D42B6">
        <w:rPr>
          <w:rFonts w:asciiTheme="majorHAnsi" w:hAnsiTheme="majorHAnsi"/>
        </w:rPr>
        <w:t xml:space="preserve">krizového řízení Univerzity Tomáše Bati ve Zlíně má zajištěnu infrastrukturu pro výuku ve studijním programu, zejména odpovídající materiální </w:t>
      </w:r>
      <w:r w:rsidR="00D31ED1" w:rsidRPr="008D42B6">
        <w:rPr>
          <w:rFonts w:asciiTheme="majorHAnsi" w:hAnsiTheme="majorHAnsi"/>
        </w:rPr>
        <w:t>a </w:t>
      </w:r>
      <w:r w:rsidRPr="008D42B6">
        <w:rPr>
          <w:rFonts w:asciiTheme="majorHAnsi" w:hAnsiTheme="majorHAnsi"/>
        </w:rPr>
        <w:t xml:space="preserve">technické zabezpečení, dostatečné </w:t>
      </w:r>
      <w:r w:rsidR="00D31ED1" w:rsidRPr="008D42B6">
        <w:rPr>
          <w:rFonts w:asciiTheme="majorHAnsi" w:hAnsiTheme="majorHAnsi"/>
        </w:rPr>
        <w:t>a </w:t>
      </w:r>
      <w:r w:rsidRPr="008D42B6">
        <w:rPr>
          <w:rFonts w:asciiTheme="majorHAnsi" w:hAnsiTheme="majorHAnsi"/>
        </w:rPr>
        <w:t xml:space="preserve">provozuschopné výukové </w:t>
      </w:r>
      <w:r w:rsidR="00D31ED1" w:rsidRPr="008D42B6">
        <w:rPr>
          <w:rFonts w:asciiTheme="majorHAnsi" w:hAnsiTheme="majorHAnsi"/>
        </w:rPr>
        <w:t>a </w:t>
      </w:r>
      <w:r w:rsidRPr="008D42B6">
        <w:rPr>
          <w:rFonts w:asciiTheme="majorHAnsi" w:hAnsiTheme="majorHAnsi"/>
        </w:rPr>
        <w:t xml:space="preserve">studijní prostory, vybavení učeben </w:t>
      </w:r>
      <w:r w:rsidR="00D31ED1" w:rsidRPr="008D42B6">
        <w:rPr>
          <w:rFonts w:asciiTheme="majorHAnsi" w:hAnsiTheme="majorHAnsi"/>
        </w:rPr>
        <w:t>a </w:t>
      </w:r>
      <w:r w:rsidRPr="008D42B6">
        <w:rPr>
          <w:rFonts w:asciiTheme="majorHAnsi" w:hAnsiTheme="majorHAnsi"/>
        </w:rPr>
        <w:t xml:space="preserve">laboratoří pomůckami </w:t>
      </w:r>
      <w:r w:rsidR="00D31ED1" w:rsidRPr="008D42B6">
        <w:rPr>
          <w:rFonts w:asciiTheme="majorHAnsi" w:hAnsiTheme="majorHAnsi"/>
        </w:rPr>
        <w:t>a </w:t>
      </w:r>
      <w:r w:rsidRPr="008D42B6">
        <w:rPr>
          <w:rFonts w:asciiTheme="majorHAnsi" w:hAnsiTheme="majorHAnsi"/>
        </w:rPr>
        <w:t xml:space="preserve">laboratorním </w:t>
      </w:r>
      <w:r w:rsidR="00D31ED1" w:rsidRPr="008D42B6">
        <w:rPr>
          <w:rFonts w:asciiTheme="majorHAnsi" w:hAnsiTheme="majorHAnsi"/>
        </w:rPr>
        <w:t>a </w:t>
      </w:r>
      <w:r w:rsidRPr="008D42B6">
        <w:rPr>
          <w:rFonts w:asciiTheme="majorHAnsi" w:hAnsiTheme="majorHAnsi"/>
        </w:rPr>
        <w:t xml:space="preserve">výukovým zařízením, které odpovídá danému typu studijního programu, jeho obsahu, cílům </w:t>
      </w:r>
      <w:r w:rsidR="00D31ED1" w:rsidRPr="008D42B6">
        <w:rPr>
          <w:rFonts w:asciiTheme="majorHAnsi" w:hAnsiTheme="majorHAnsi"/>
        </w:rPr>
        <w:t>a </w:t>
      </w:r>
      <w:r w:rsidRPr="008D42B6">
        <w:rPr>
          <w:rFonts w:asciiTheme="majorHAnsi" w:hAnsiTheme="majorHAnsi"/>
        </w:rPr>
        <w:t xml:space="preserve">příslušné oblasti vzdělávání </w:t>
      </w:r>
      <w:r w:rsidR="00D31ED1" w:rsidRPr="008D42B6">
        <w:rPr>
          <w:rFonts w:asciiTheme="majorHAnsi" w:hAnsiTheme="majorHAnsi"/>
        </w:rPr>
        <w:t>i </w:t>
      </w:r>
      <w:r w:rsidRPr="008D42B6">
        <w:rPr>
          <w:rFonts w:asciiTheme="majorHAnsi" w:hAnsiTheme="majorHAnsi"/>
        </w:rPr>
        <w:t xml:space="preserve">profilu studijního programu, stejně jako počtu studentů. Fakulta průběžně sleduje předpokládané finanční prostředky zajištění výuky </w:t>
      </w:r>
      <w:r w:rsidR="00D31ED1" w:rsidRPr="008D42B6">
        <w:rPr>
          <w:rFonts w:asciiTheme="majorHAnsi" w:hAnsiTheme="majorHAnsi"/>
        </w:rPr>
        <w:t>a </w:t>
      </w:r>
      <w:r w:rsidRPr="008D42B6">
        <w:rPr>
          <w:rFonts w:asciiTheme="majorHAnsi" w:hAnsiTheme="majorHAnsi"/>
        </w:rPr>
        <w:t xml:space="preserve">hodnotí náklady spojené </w:t>
      </w:r>
      <w:r w:rsidR="00D31ED1" w:rsidRPr="008D42B6">
        <w:rPr>
          <w:rFonts w:asciiTheme="majorHAnsi" w:hAnsiTheme="majorHAnsi"/>
        </w:rPr>
        <w:t>s </w:t>
      </w:r>
      <w:r w:rsidRPr="008D42B6">
        <w:rPr>
          <w:rFonts w:asciiTheme="majorHAnsi" w:hAnsiTheme="majorHAnsi"/>
        </w:rPr>
        <w:t>uskutečňováním studijního programu, zejména náklady na</w:t>
      </w:r>
      <w:r w:rsidR="00D742E0">
        <w:rPr>
          <w:rFonts w:asciiTheme="majorHAnsi" w:hAnsiTheme="majorHAnsi"/>
        </w:rPr>
        <w:t> </w:t>
      </w:r>
      <w:r w:rsidRPr="008D42B6">
        <w:rPr>
          <w:rFonts w:asciiTheme="majorHAnsi" w:hAnsiTheme="majorHAnsi"/>
        </w:rPr>
        <w:t xml:space="preserve">přístrojové vybavení </w:t>
      </w:r>
      <w:r w:rsidR="00D31ED1" w:rsidRPr="008D42B6">
        <w:rPr>
          <w:rFonts w:asciiTheme="majorHAnsi" w:hAnsiTheme="majorHAnsi"/>
        </w:rPr>
        <w:t>a </w:t>
      </w:r>
      <w:r w:rsidRPr="008D42B6">
        <w:rPr>
          <w:rFonts w:asciiTheme="majorHAnsi" w:hAnsiTheme="majorHAnsi"/>
        </w:rPr>
        <w:t xml:space="preserve">jeho provoz, náklady na materiální </w:t>
      </w:r>
      <w:r w:rsidR="00D31ED1" w:rsidRPr="008D42B6">
        <w:rPr>
          <w:rFonts w:asciiTheme="majorHAnsi" w:hAnsiTheme="majorHAnsi"/>
        </w:rPr>
        <w:t>a </w:t>
      </w:r>
      <w:r w:rsidRPr="008D42B6">
        <w:rPr>
          <w:rFonts w:asciiTheme="majorHAnsi" w:hAnsiTheme="majorHAnsi"/>
        </w:rPr>
        <w:t xml:space="preserve">technické vybavení </w:t>
      </w:r>
      <w:r w:rsidR="00D31ED1" w:rsidRPr="008D42B6">
        <w:rPr>
          <w:rFonts w:asciiTheme="majorHAnsi" w:hAnsiTheme="majorHAnsi"/>
        </w:rPr>
        <w:t>a </w:t>
      </w:r>
      <w:r w:rsidRPr="008D42B6">
        <w:rPr>
          <w:rFonts w:asciiTheme="majorHAnsi" w:hAnsiTheme="majorHAnsi"/>
        </w:rPr>
        <w:t xml:space="preserve">jeho modernizaci, </w:t>
      </w:r>
      <w:r w:rsidR="00D31ED1" w:rsidRPr="008D42B6">
        <w:rPr>
          <w:rFonts w:asciiTheme="majorHAnsi" w:hAnsiTheme="majorHAnsi"/>
        </w:rPr>
        <w:t>v </w:t>
      </w:r>
      <w:r w:rsidRPr="008D42B6">
        <w:rPr>
          <w:rFonts w:asciiTheme="majorHAnsi" w:hAnsiTheme="majorHAnsi"/>
        </w:rPr>
        <w:t xml:space="preserve">neposlední řadě osobní náklady, náklady dalšího vzdělávání akademických pracovníků </w:t>
      </w:r>
      <w:r w:rsidR="00D31ED1" w:rsidRPr="008D42B6">
        <w:rPr>
          <w:rFonts w:asciiTheme="majorHAnsi" w:hAnsiTheme="majorHAnsi"/>
        </w:rPr>
        <w:t>a </w:t>
      </w:r>
      <w:r w:rsidRPr="008D42B6">
        <w:rPr>
          <w:rFonts w:asciiTheme="majorHAnsi" w:hAnsiTheme="majorHAnsi"/>
        </w:rPr>
        <w:t xml:space="preserve">výdaje na inovace. Výuka je financována </w:t>
      </w:r>
      <w:r w:rsidR="00D31ED1" w:rsidRPr="008D42B6">
        <w:rPr>
          <w:rFonts w:asciiTheme="majorHAnsi" w:hAnsiTheme="majorHAnsi"/>
        </w:rPr>
        <w:t>z </w:t>
      </w:r>
      <w:r w:rsidRPr="008D42B6">
        <w:rPr>
          <w:rFonts w:asciiTheme="majorHAnsi" w:hAnsiTheme="majorHAnsi"/>
        </w:rPr>
        <w:t xml:space="preserve">příspěvku státu na vzdělávací činnost </w:t>
      </w:r>
      <w:r w:rsidR="00D31ED1" w:rsidRPr="008D42B6">
        <w:rPr>
          <w:rFonts w:asciiTheme="majorHAnsi" w:hAnsiTheme="majorHAnsi"/>
        </w:rPr>
        <w:t>a z </w:t>
      </w:r>
      <w:r w:rsidRPr="008D42B6">
        <w:rPr>
          <w:rFonts w:asciiTheme="majorHAnsi" w:hAnsiTheme="majorHAnsi"/>
        </w:rPr>
        <w:t xml:space="preserve">tohoto pohledu má fakulta zajištěny odpovídající zdroje na pokrytí těchto nákladů </w:t>
      </w:r>
      <w:r w:rsidR="00D31ED1" w:rsidRPr="008D42B6">
        <w:rPr>
          <w:rFonts w:asciiTheme="majorHAnsi" w:hAnsiTheme="majorHAnsi"/>
        </w:rPr>
        <w:t>i </w:t>
      </w:r>
      <w:r w:rsidRPr="008D42B6">
        <w:rPr>
          <w:rFonts w:asciiTheme="majorHAnsi" w:hAnsiTheme="majorHAnsi"/>
        </w:rPr>
        <w:t xml:space="preserve">se střednědobým výhledem na vývoj financí. Výroční zpráva </w:t>
      </w:r>
      <w:r w:rsidR="00D31ED1" w:rsidRPr="008D42B6">
        <w:rPr>
          <w:rFonts w:asciiTheme="majorHAnsi" w:hAnsiTheme="majorHAnsi"/>
        </w:rPr>
        <w:t>o </w:t>
      </w:r>
      <w:r w:rsidRPr="008D42B6">
        <w:rPr>
          <w:rFonts w:asciiTheme="majorHAnsi" w:hAnsiTheme="majorHAnsi"/>
        </w:rPr>
        <w:t>hospodaření fakulty je veřejný dokument</w:t>
      </w:r>
      <w:r w:rsidR="00673E0A" w:rsidRPr="008D42B6">
        <w:rPr>
          <w:rFonts w:asciiTheme="majorHAnsi" w:hAnsiTheme="majorHAnsi"/>
        </w:rPr>
        <w:t>.</w:t>
      </w:r>
      <w:r w:rsidRPr="008D42B6">
        <w:rPr>
          <w:rStyle w:val="Ukotvenpoznmkypodarou"/>
          <w:rFonts w:asciiTheme="majorHAnsi" w:hAnsiTheme="majorHAnsi" w:cs="Times New Roman"/>
        </w:rPr>
        <w:footnoteReference w:id="35"/>
      </w:r>
      <w:r w:rsidRPr="008D42B6">
        <w:rPr>
          <w:rFonts w:asciiTheme="majorHAnsi" w:hAnsiTheme="majorHAnsi"/>
          <w:vertAlign w:val="superscript"/>
        </w:rPr>
        <w:t>.</w:t>
      </w:r>
    </w:p>
    <w:p w14:paraId="1661DBA9" w14:textId="77777777" w:rsidR="008D42B6" w:rsidRPr="008D42B6" w:rsidRDefault="008D42B6" w:rsidP="003034BC">
      <w:pPr>
        <w:suppressAutoHyphens/>
        <w:rPr>
          <w:rFonts w:asciiTheme="majorHAnsi" w:hAnsiTheme="majorHAnsi"/>
          <w:vertAlign w:val="superscript"/>
        </w:rPr>
      </w:pPr>
    </w:p>
    <w:p w14:paraId="29B7C760" w14:textId="44D04130" w:rsidR="00295984" w:rsidRDefault="008D42B6" w:rsidP="008D42B6">
      <w:pPr>
        <w:pStyle w:val="Nadpis3"/>
        <w:numPr>
          <w:ilvl w:val="0"/>
          <w:numId w:val="21"/>
        </w:numPr>
        <w:jc w:val="both"/>
      </w:pPr>
      <w:r>
        <w:t xml:space="preserve">Standard 4.2 </w:t>
      </w:r>
      <w:r w:rsidR="00375C46" w:rsidRPr="008C6435">
        <w:t xml:space="preserve">Materiální </w:t>
      </w:r>
      <w:r w:rsidR="00D31ED1" w:rsidRPr="008C6435">
        <w:t>a</w:t>
      </w:r>
      <w:r w:rsidR="00D31ED1">
        <w:t> </w:t>
      </w:r>
      <w:r w:rsidR="00375C46" w:rsidRPr="008C6435">
        <w:t>technické zabezpečení studijního programu</w:t>
      </w:r>
    </w:p>
    <w:p w14:paraId="0461A668" w14:textId="77777777" w:rsidR="008D42B6" w:rsidRPr="008D42B6" w:rsidRDefault="008D42B6" w:rsidP="008D42B6">
      <w:pPr>
        <w:rPr>
          <w:lang w:eastAsia="en-US" w:bidi="ar-SA"/>
        </w:rPr>
      </w:pPr>
    </w:p>
    <w:p w14:paraId="6901CFA9" w14:textId="3E941070" w:rsidR="008D42B6" w:rsidRDefault="00375C46" w:rsidP="003034BC">
      <w:pPr>
        <w:suppressAutoHyphens/>
        <w:rPr>
          <w:rFonts w:asciiTheme="majorHAnsi" w:hAnsiTheme="majorHAnsi"/>
        </w:rPr>
      </w:pPr>
      <w:r w:rsidRPr="008D42B6">
        <w:rPr>
          <w:rFonts w:asciiTheme="majorHAnsi" w:hAnsiTheme="majorHAnsi"/>
        </w:rPr>
        <w:t xml:space="preserve">Fakulta logistiky </w:t>
      </w:r>
      <w:r w:rsidR="00D31ED1" w:rsidRPr="008D42B6">
        <w:rPr>
          <w:rFonts w:asciiTheme="majorHAnsi" w:hAnsiTheme="majorHAnsi"/>
        </w:rPr>
        <w:t>a </w:t>
      </w:r>
      <w:r w:rsidRPr="008D42B6">
        <w:rPr>
          <w:rFonts w:asciiTheme="majorHAnsi" w:hAnsiTheme="majorHAnsi"/>
        </w:rPr>
        <w:t>krizového řízení se nachází v objektech mimo město Zlín</w:t>
      </w:r>
      <w:r w:rsidR="007F4B95">
        <w:rPr>
          <w:rFonts w:asciiTheme="majorHAnsi" w:hAnsiTheme="majorHAnsi"/>
        </w:rPr>
        <w:t>,</w:t>
      </w:r>
      <w:r w:rsidRPr="008D42B6">
        <w:rPr>
          <w:rFonts w:asciiTheme="majorHAnsi" w:hAnsiTheme="majorHAnsi"/>
        </w:rPr>
        <w:t xml:space="preserve"> </w:t>
      </w:r>
      <w:r w:rsidR="00D31ED1" w:rsidRPr="008D42B6">
        <w:rPr>
          <w:rFonts w:asciiTheme="majorHAnsi" w:hAnsiTheme="majorHAnsi"/>
        </w:rPr>
        <w:t>a </w:t>
      </w:r>
      <w:r w:rsidRPr="008D42B6">
        <w:rPr>
          <w:rFonts w:asciiTheme="majorHAnsi" w:hAnsiTheme="majorHAnsi"/>
        </w:rPr>
        <w:t>to ve městě Uherské Hradiště</w:t>
      </w:r>
      <w:r w:rsidR="003D3588" w:rsidRPr="008D42B6">
        <w:rPr>
          <w:rFonts w:asciiTheme="majorHAnsi" w:hAnsiTheme="majorHAnsi"/>
        </w:rPr>
        <w:t>.</w:t>
      </w:r>
      <w:r w:rsidRPr="008D42B6">
        <w:rPr>
          <w:rFonts w:asciiTheme="majorHAnsi" w:hAnsiTheme="majorHAnsi"/>
        </w:rPr>
        <w:t xml:space="preserve"> Tyto objekty vznikly rekonstrukcí bývalých kasáren </w:t>
      </w:r>
      <w:r w:rsidR="00D31ED1" w:rsidRPr="008D42B6">
        <w:rPr>
          <w:rFonts w:asciiTheme="majorHAnsi" w:hAnsiTheme="majorHAnsi"/>
        </w:rPr>
        <w:t>v </w:t>
      </w:r>
      <w:r w:rsidRPr="008D42B6">
        <w:rPr>
          <w:rFonts w:asciiTheme="majorHAnsi" w:hAnsiTheme="majorHAnsi"/>
        </w:rPr>
        <w:t xml:space="preserve">Uherském Hradišti </w:t>
      </w:r>
      <w:r w:rsidR="00D31ED1" w:rsidRPr="008D42B6">
        <w:rPr>
          <w:rFonts w:asciiTheme="majorHAnsi" w:hAnsiTheme="majorHAnsi"/>
        </w:rPr>
        <w:t>z </w:t>
      </w:r>
      <w:r w:rsidRPr="008D42B6">
        <w:rPr>
          <w:rFonts w:asciiTheme="majorHAnsi" w:hAnsiTheme="majorHAnsi"/>
        </w:rPr>
        <w:t xml:space="preserve">prostředků Evropské unie </w:t>
      </w:r>
      <w:r w:rsidR="00D31ED1" w:rsidRPr="008D42B6">
        <w:rPr>
          <w:rFonts w:asciiTheme="majorHAnsi" w:hAnsiTheme="majorHAnsi"/>
        </w:rPr>
        <w:t>a </w:t>
      </w:r>
      <w:r w:rsidRPr="008D42B6">
        <w:rPr>
          <w:rFonts w:asciiTheme="majorHAnsi" w:hAnsiTheme="majorHAnsi"/>
        </w:rPr>
        <w:t xml:space="preserve">Města Uherské Hradiště (cca. 320 mil Kč) pro potřeby vysokoškolského zařízení. Město Uherské Hradiště pronajímá tyto prostory FLKŘ za velmi výhodných podmínek po dobu její existence. Vysokoškolský areál sestává z </w:t>
      </w:r>
      <w:r w:rsidR="007F4B95">
        <w:rPr>
          <w:rFonts w:asciiTheme="majorHAnsi" w:hAnsiTheme="majorHAnsi"/>
        </w:rPr>
        <w:t>pěti</w:t>
      </w:r>
      <w:r w:rsidRPr="008D42B6">
        <w:rPr>
          <w:rFonts w:asciiTheme="majorHAnsi" w:hAnsiTheme="majorHAnsi"/>
        </w:rPr>
        <w:t xml:space="preserve"> objektů, z toho </w:t>
      </w:r>
      <w:r w:rsidR="007F4B95">
        <w:rPr>
          <w:rFonts w:asciiTheme="majorHAnsi" w:hAnsiTheme="majorHAnsi"/>
        </w:rPr>
        <w:t>tři</w:t>
      </w:r>
      <w:r w:rsidRPr="008D42B6">
        <w:rPr>
          <w:rFonts w:asciiTheme="majorHAnsi" w:hAnsiTheme="majorHAnsi"/>
        </w:rPr>
        <w:t xml:space="preserve"> jsou určeny pro výuku, v ostatních dvou je stravovací </w:t>
      </w:r>
      <w:r w:rsidR="00D31ED1" w:rsidRPr="008D42B6">
        <w:rPr>
          <w:rFonts w:asciiTheme="majorHAnsi" w:hAnsiTheme="majorHAnsi"/>
        </w:rPr>
        <w:t>a </w:t>
      </w:r>
      <w:r w:rsidRPr="008D42B6">
        <w:rPr>
          <w:rFonts w:asciiTheme="majorHAnsi" w:hAnsiTheme="majorHAnsi"/>
        </w:rPr>
        <w:t xml:space="preserve">ubytovací zařízení pro studenty. Studentům Fakulty logistiky </w:t>
      </w:r>
      <w:r w:rsidR="00D31ED1" w:rsidRPr="008D42B6">
        <w:rPr>
          <w:rFonts w:asciiTheme="majorHAnsi" w:hAnsiTheme="majorHAnsi"/>
        </w:rPr>
        <w:t>a </w:t>
      </w:r>
      <w:r w:rsidRPr="008D42B6">
        <w:rPr>
          <w:rFonts w:asciiTheme="majorHAnsi" w:hAnsiTheme="majorHAnsi"/>
        </w:rPr>
        <w:t xml:space="preserve">krizového řízení jsou </w:t>
      </w:r>
      <w:r w:rsidR="00D31ED1" w:rsidRPr="008D42B6">
        <w:rPr>
          <w:rFonts w:asciiTheme="majorHAnsi" w:hAnsiTheme="majorHAnsi"/>
        </w:rPr>
        <w:t>k </w:t>
      </w:r>
      <w:r w:rsidRPr="008D42B6">
        <w:rPr>
          <w:rFonts w:asciiTheme="majorHAnsi" w:hAnsiTheme="majorHAnsi"/>
        </w:rPr>
        <w:t xml:space="preserve">dispozici také </w:t>
      </w:r>
      <w:r w:rsidR="00CE4819" w:rsidRPr="008D42B6">
        <w:rPr>
          <w:rFonts w:asciiTheme="majorHAnsi" w:hAnsiTheme="majorHAnsi"/>
        </w:rPr>
        <w:t>Laboratoř chemie, Laboratoř geografických informačních systémů -</w:t>
      </w:r>
      <w:r w:rsidRPr="008D42B6">
        <w:rPr>
          <w:rFonts w:asciiTheme="majorHAnsi" w:hAnsiTheme="majorHAnsi"/>
        </w:rPr>
        <w:t xml:space="preserve"> OSGeoLab CZ, Laboratoř </w:t>
      </w:r>
      <w:r w:rsidR="00CE4819" w:rsidRPr="008D42B6">
        <w:rPr>
          <w:rFonts w:asciiTheme="majorHAnsi" w:hAnsiTheme="majorHAnsi"/>
        </w:rPr>
        <w:t>informační podpory ochrany obyvatelstva, Laboratoř kybernetické bezpečnosti</w:t>
      </w:r>
      <w:r w:rsidR="00B02F52">
        <w:rPr>
          <w:rFonts w:asciiTheme="majorHAnsi" w:hAnsiTheme="majorHAnsi"/>
        </w:rPr>
        <w:t xml:space="preserve">, </w:t>
      </w:r>
      <w:r w:rsidR="00D31ED1" w:rsidRPr="008D42B6">
        <w:rPr>
          <w:rFonts w:asciiTheme="majorHAnsi" w:hAnsiTheme="majorHAnsi"/>
        </w:rPr>
        <w:t> </w:t>
      </w:r>
      <w:r w:rsidR="00CE4819" w:rsidRPr="008D42B6">
        <w:rPr>
          <w:rFonts w:asciiTheme="majorHAnsi" w:hAnsiTheme="majorHAnsi"/>
        </w:rPr>
        <w:t>Laboratoř pokročilých technologií</w:t>
      </w:r>
      <w:r w:rsidR="00B02F52">
        <w:rPr>
          <w:rFonts w:asciiTheme="majorHAnsi" w:hAnsiTheme="majorHAnsi"/>
        </w:rPr>
        <w:t xml:space="preserve"> Laboratoř open source technologií</w:t>
      </w:r>
      <w:r w:rsidR="00CE4819" w:rsidRPr="008D42B6">
        <w:rPr>
          <w:rFonts w:asciiTheme="majorHAnsi" w:hAnsiTheme="majorHAnsi"/>
        </w:rPr>
        <w:t>.</w:t>
      </w:r>
      <w:r w:rsidRPr="008D42B6">
        <w:rPr>
          <w:rFonts w:asciiTheme="majorHAnsi" w:hAnsiTheme="majorHAnsi"/>
        </w:rPr>
        <w:t xml:space="preserve"> Blíže specifikováno </w:t>
      </w:r>
      <w:r w:rsidR="00D31ED1" w:rsidRPr="008D42B6">
        <w:rPr>
          <w:rFonts w:asciiTheme="majorHAnsi" w:hAnsiTheme="majorHAnsi"/>
        </w:rPr>
        <w:t>v </w:t>
      </w:r>
      <w:r w:rsidRPr="008D42B6">
        <w:rPr>
          <w:rFonts w:asciiTheme="majorHAnsi" w:hAnsiTheme="majorHAnsi"/>
        </w:rPr>
        <w:t xml:space="preserve">části C-IV Materiální zabezpečení studijního </w:t>
      </w:r>
      <w:r w:rsidRPr="008D42B6">
        <w:rPr>
          <w:rFonts w:asciiTheme="majorHAnsi" w:hAnsiTheme="majorHAnsi"/>
        </w:rPr>
        <w:lastRenderedPageBreak/>
        <w:t>programu.</w:t>
      </w:r>
    </w:p>
    <w:p w14:paraId="64E98325" w14:textId="1289199A" w:rsidR="00295984" w:rsidRDefault="00375C46" w:rsidP="003034BC">
      <w:pPr>
        <w:suppressAutoHyphens/>
        <w:rPr>
          <w:rFonts w:asciiTheme="majorHAnsi" w:hAnsiTheme="majorHAnsi"/>
        </w:rPr>
      </w:pPr>
      <w:r w:rsidRPr="008D42B6">
        <w:rPr>
          <w:rFonts w:asciiTheme="majorHAnsi" w:hAnsiTheme="majorHAnsi"/>
        </w:rPr>
        <w:t xml:space="preserve"> </w:t>
      </w:r>
    </w:p>
    <w:p w14:paraId="30A7E9D6" w14:textId="77777777" w:rsidR="00BD07E4" w:rsidRPr="008D42B6" w:rsidRDefault="00BD07E4" w:rsidP="003034BC">
      <w:pPr>
        <w:suppressAutoHyphens/>
        <w:rPr>
          <w:ins w:id="18" w:author="Eva Skýbová" w:date="2024-05-13T13:41:00Z"/>
          <w:rFonts w:asciiTheme="majorHAnsi" w:hAnsiTheme="majorHAnsi"/>
        </w:rPr>
      </w:pPr>
    </w:p>
    <w:p w14:paraId="0D28E16C" w14:textId="615AAAB9" w:rsidR="00295984" w:rsidRDefault="008D42B6" w:rsidP="008D42B6">
      <w:pPr>
        <w:pStyle w:val="Nadpis3"/>
        <w:numPr>
          <w:ilvl w:val="0"/>
          <w:numId w:val="21"/>
        </w:numPr>
        <w:jc w:val="both"/>
      </w:pPr>
      <w:r>
        <w:t xml:space="preserve">Standard 4.3 </w:t>
      </w:r>
      <w:r w:rsidR="00375C46" w:rsidRPr="008C6435">
        <w:t xml:space="preserve">Odborná literatura </w:t>
      </w:r>
      <w:r w:rsidR="00D31ED1" w:rsidRPr="008C6435">
        <w:t>a</w:t>
      </w:r>
      <w:r w:rsidR="00D31ED1">
        <w:t> </w:t>
      </w:r>
      <w:r w:rsidR="00375C46" w:rsidRPr="008C6435">
        <w:t>elektronické databáze odpovídající studijnímu programu</w:t>
      </w:r>
    </w:p>
    <w:p w14:paraId="6E546873" w14:textId="77777777" w:rsidR="008D42B6" w:rsidRPr="008D42B6" w:rsidRDefault="008D42B6" w:rsidP="008D42B6">
      <w:pPr>
        <w:rPr>
          <w:lang w:eastAsia="en-US" w:bidi="ar-SA"/>
        </w:rPr>
      </w:pPr>
    </w:p>
    <w:p w14:paraId="743F9F5E" w14:textId="5CCCF9FE" w:rsidR="00401632" w:rsidRPr="008D42B6" w:rsidRDefault="00375C46" w:rsidP="00401632">
      <w:pPr>
        <w:shd w:val="clear" w:color="auto" w:fill="FFFFFF"/>
        <w:rPr>
          <w:rFonts w:asciiTheme="majorHAnsi" w:hAnsiTheme="majorHAnsi"/>
          <w:color w:val="auto"/>
        </w:rPr>
      </w:pPr>
      <w:r w:rsidRPr="008D42B6">
        <w:rPr>
          <w:rFonts w:asciiTheme="majorHAnsi" w:hAnsiTheme="majorHAnsi"/>
        </w:rPr>
        <w:t xml:space="preserve">Studenti mají dostatečný přístup </w:t>
      </w:r>
      <w:r w:rsidR="00D31ED1" w:rsidRPr="008D42B6">
        <w:rPr>
          <w:rFonts w:asciiTheme="majorHAnsi" w:hAnsiTheme="majorHAnsi"/>
        </w:rPr>
        <w:t>k </w:t>
      </w:r>
      <w:r w:rsidRPr="008D42B6">
        <w:rPr>
          <w:rFonts w:asciiTheme="majorHAnsi" w:hAnsiTheme="majorHAnsi"/>
        </w:rPr>
        <w:t xml:space="preserve">domácí </w:t>
      </w:r>
      <w:r w:rsidR="00D31ED1" w:rsidRPr="008D42B6">
        <w:rPr>
          <w:rFonts w:asciiTheme="majorHAnsi" w:hAnsiTheme="majorHAnsi"/>
        </w:rPr>
        <w:t>i </w:t>
      </w:r>
      <w:r w:rsidRPr="008D42B6">
        <w:rPr>
          <w:rFonts w:asciiTheme="majorHAnsi" w:hAnsiTheme="majorHAnsi"/>
        </w:rPr>
        <w:t xml:space="preserve">zahraniční odborné literatuře </w:t>
      </w:r>
      <w:r w:rsidR="00D31ED1" w:rsidRPr="008D42B6">
        <w:rPr>
          <w:rFonts w:asciiTheme="majorHAnsi" w:hAnsiTheme="majorHAnsi"/>
        </w:rPr>
        <w:t>a </w:t>
      </w:r>
      <w:r w:rsidRPr="008D42B6">
        <w:rPr>
          <w:rFonts w:asciiTheme="majorHAnsi" w:hAnsiTheme="majorHAnsi"/>
        </w:rPr>
        <w:t xml:space="preserve">dalším informačním zdrojům odpovídajícím danému typu studijního programu </w:t>
      </w:r>
      <w:r w:rsidR="00D31ED1" w:rsidRPr="008D42B6">
        <w:rPr>
          <w:rFonts w:asciiTheme="majorHAnsi" w:hAnsiTheme="majorHAnsi"/>
        </w:rPr>
        <w:t>i </w:t>
      </w:r>
      <w:r w:rsidRPr="008D42B6">
        <w:rPr>
          <w:rFonts w:asciiTheme="majorHAnsi" w:hAnsiTheme="majorHAnsi"/>
        </w:rPr>
        <w:t xml:space="preserve">profilu studijního programu. Informační zdroje </w:t>
      </w:r>
      <w:r w:rsidR="00D31ED1" w:rsidRPr="008D42B6">
        <w:rPr>
          <w:rFonts w:asciiTheme="majorHAnsi" w:hAnsiTheme="majorHAnsi"/>
        </w:rPr>
        <w:t>a </w:t>
      </w:r>
      <w:r w:rsidRPr="008D42B6">
        <w:rPr>
          <w:rFonts w:asciiTheme="majorHAnsi" w:hAnsiTheme="majorHAnsi"/>
        </w:rPr>
        <w:t xml:space="preserve">informační služby pro všechny studijní programy realizované na UTB ve Zlíně zabezpečuje centrálně Knihovna UTB. Ta sídlí </w:t>
      </w:r>
      <w:r w:rsidR="00D31ED1" w:rsidRPr="008D42B6">
        <w:rPr>
          <w:rFonts w:asciiTheme="majorHAnsi" w:hAnsiTheme="majorHAnsi"/>
        </w:rPr>
        <w:t>v </w:t>
      </w:r>
      <w:r w:rsidRPr="008D42B6">
        <w:rPr>
          <w:rFonts w:asciiTheme="majorHAnsi" w:hAnsiTheme="majorHAnsi"/>
        </w:rPr>
        <w:t xml:space="preserve">moderních prostorách Univerzitního centra </w:t>
      </w:r>
      <w:r w:rsidR="00D31ED1" w:rsidRPr="008D42B6">
        <w:rPr>
          <w:rFonts w:asciiTheme="majorHAnsi" w:hAnsiTheme="majorHAnsi"/>
        </w:rPr>
        <w:t>a </w:t>
      </w:r>
      <w:r w:rsidRPr="008D42B6">
        <w:rPr>
          <w:rFonts w:asciiTheme="majorHAnsi" w:hAnsiTheme="majorHAnsi"/>
        </w:rPr>
        <w:t xml:space="preserve">je navštěvována studenty </w:t>
      </w:r>
      <w:r w:rsidR="00D31ED1" w:rsidRPr="008D42B6">
        <w:rPr>
          <w:rFonts w:asciiTheme="majorHAnsi" w:hAnsiTheme="majorHAnsi"/>
        </w:rPr>
        <w:t>a </w:t>
      </w:r>
      <w:r w:rsidRPr="008D42B6">
        <w:rPr>
          <w:rFonts w:asciiTheme="majorHAnsi" w:hAnsiTheme="majorHAnsi"/>
        </w:rPr>
        <w:t xml:space="preserve">pedagogy ze všech fakult, ale </w:t>
      </w:r>
      <w:r w:rsidR="00D31ED1" w:rsidRPr="008D42B6">
        <w:rPr>
          <w:rFonts w:asciiTheme="majorHAnsi" w:hAnsiTheme="majorHAnsi"/>
        </w:rPr>
        <w:t>i </w:t>
      </w:r>
      <w:r w:rsidRPr="008D42B6">
        <w:rPr>
          <w:rFonts w:asciiTheme="majorHAnsi" w:hAnsiTheme="majorHAnsi"/>
        </w:rPr>
        <w:t xml:space="preserve">čtenáři </w:t>
      </w:r>
      <w:r w:rsidR="00D31ED1" w:rsidRPr="008D42B6">
        <w:rPr>
          <w:rFonts w:asciiTheme="majorHAnsi" w:hAnsiTheme="majorHAnsi"/>
        </w:rPr>
        <w:t>z </w:t>
      </w:r>
      <w:r w:rsidRPr="008D42B6">
        <w:rPr>
          <w:rFonts w:asciiTheme="majorHAnsi" w:hAnsiTheme="majorHAnsi"/>
        </w:rPr>
        <w:t xml:space="preserve">řad odborné veřejnosti, neboť se jedná </w:t>
      </w:r>
      <w:r w:rsidR="00D31ED1" w:rsidRPr="008D42B6">
        <w:rPr>
          <w:rFonts w:asciiTheme="majorHAnsi" w:hAnsiTheme="majorHAnsi"/>
        </w:rPr>
        <w:t>o </w:t>
      </w:r>
      <w:r w:rsidRPr="008D42B6">
        <w:rPr>
          <w:rFonts w:asciiTheme="majorHAnsi" w:hAnsiTheme="majorHAnsi"/>
        </w:rPr>
        <w:t xml:space="preserve">největší univerzální odbornou knihovnu ve Zlínském kraji. Studenti Fakulty logistiky </w:t>
      </w:r>
      <w:r w:rsidR="00D31ED1" w:rsidRPr="008D42B6">
        <w:rPr>
          <w:rFonts w:asciiTheme="majorHAnsi" w:hAnsiTheme="majorHAnsi"/>
        </w:rPr>
        <w:t>a </w:t>
      </w:r>
      <w:r w:rsidRPr="008D42B6">
        <w:rPr>
          <w:rFonts w:asciiTheme="majorHAnsi" w:hAnsiTheme="majorHAnsi"/>
        </w:rPr>
        <w:t xml:space="preserve">krizového řízení mají možnost si objednat knihy z centrální knihovny, které jsou jim každý týden v prostorách Fakulty logistiky </w:t>
      </w:r>
      <w:r w:rsidR="00D31ED1" w:rsidRPr="008D42B6">
        <w:rPr>
          <w:rFonts w:asciiTheme="majorHAnsi" w:hAnsiTheme="majorHAnsi"/>
        </w:rPr>
        <w:t>a </w:t>
      </w:r>
      <w:r w:rsidRPr="008D42B6">
        <w:rPr>
          <w:rFonts w:asciiTheme="majorHAnsi" w:hAnsiTheme="majorHAnsi"/>
        </w:rPr>
        <w:t xml:space="preserve">krizového řízení vydávány </w:t>
      </w:r>
      <w:r w:rsidR="00D31ED1" w:rsidRPr="008D42B6">
        <w:rPr>
          <w:rFonts w:asciiTheme="majorHAnsi" w:hAnsiTheme="majorHAnsi"/>
        </w:rPr>
        <w:t>a </w:t>
      </w:r>
      <w:r w:rsidRPr="008D42B6">
        <w:rPr>
          <w:rFonts w:asciiTheme="majorHAnsi" w:hAnsiTheme="majorHAnsi"/>
        </w:rPr>
        <w:t xml:space="preserve">zde také sbírány zpět. Konkrétní e-zdroje jsou popsány jednak </w:t>
      </w:r>
      <w:r w:rsidR="00D31ED1" w:rsidRPr="008D42B6">
        <w:rPr>
          <w:rFonts w:asciiTheme="majorHAnsi" w:hAnsiTheme="majorHAnsi"/>
        </w:rPr>
        <w:t>v </w:t>
      </w:r>
      <w:r w:rsidRPr="008D42B6">
        <w:rPr>
          <w:rFonts w:asciiTheme="majorHAnsi" w:hAnsiTheme="majorHAnsi"/>
        </w:rPr>
        <w:t xml:space="preserve">části C III akreditačního spisu, </w:t>
      </w:r>
      <w:r w:rsidR="00D31ED1" w:rsidRPr="008D42B6">
        <w:rPr>
          <w:rFonts w:asciiTheme="majorHAnsi" w:hAnsiTheme="majorHAnsi"/>
        </w:rPr>
        <w:t>a </w:t>
      </w:r>
      <w:r w:rsidRPr="008D42B6">
        <w:rPr>
          <w:rFonts w:asciiTheme="majorHAnsi" w:hAnsiTheme="majorHAnsi"/>
        </w:rPr>
        <w:t xml:space="preserve">také zde, </w:t>
      </w:r>
      <w:r w:rsidR="00D31ED1" w:rsidRPr="008D42B6">
        <w:rPr>
          <w:rFonts w:asciiTheme="majorHAnsi" w:hAnsiTheme="majorHAnsi"/>
        </w:rPr>
        <w:t>v </w:t>
      </w:r>
      <w:r w:rsidRPr="008D42B6">
        <w:rPr>
          <w:rFonts w:asciiTheme="majorHAnsi" w:hAnsiTheme="majorHAnsi"/>
        </w:rPr>
        <w:t xml:space="preserve">komentáři standardu 1.13. </w:t>
      </w:r>
      <w:r w:rsidR="00401632" w:rsidRPr="008D42B6">
        <w:rPr>
          <w:rFonts w:asciiTheme="majorHAnsi" w:hAnsiTheme="majorHAnsi"/>
        </w:rPr>
        <w:t>Studentům je navíc v řadě již existujících předmětů umožněno využívat studijních materiálů i z jiných celofakultních kurzů a to s využitím platformy LMS Moodle.</w:t>
      </w:r>
    </w:p>
    <w:p w14:paraId="20E6551A" w14:textId="2022DB31" w:rsidR="00295984" w:rsidRPr="008C6435" w:rsidRDefault="00295984" w:rsidP="003034BC">
      <w:pPr>
        <w:suppressAutoHyphens/>
      </w:pPr>
    </w:p>
    <w:p w14:paraId="3F5B841D" w14:textId="1091875D" w:rsidR="00295984" w:rsidRPr="008C6435" w:rsidRDefault="008D42B6" w:rsidP="008D42B6">
      <w:pPr>
        <w:pStyle w:val="Nadpis3"/>
        <w:numPr>
          <w:ilvl w:val="0"/>
          <w:numId w:val="21"/>
        </w:numPr>
        <w:jc w:val="both"/>
      </w:pPr>
      <w:r>
        <w:t xml:space="preserve">Standard 4.4 </w:t>
      </w:r>
      <w:r w:rsidR="00375C46" w:rsidRPr="008C6435">
        <w:t xml:space="preserve">Materiální </w:t>
      </w:r>
      <w:r w:rsidR="00D31ED1" w:rsidRPr="008C6435">
        <w:t>a</w:t>
      </w:r>
      <w:r w:rsidR="00D31ED1">
        <w:t> </w:t>
      </w:r>
      <w:r w:rsidR="00375C46" w:rsidRPr="008C6435">
        <w:t>technické zabezpečení studijního programu uskutečňovaného mimo sídlo vysoké školy</w:t>
      </w:r>
    </w:p>
    <w:p w14:paraId="7154B1EA" w14:textId="77777777" w:rsidR="00CC6D0B" w:rsidRDefault="00CC6D0B" w:rsidP="003034BC">
      <w:pPr>
        <w:suppressAutoHyphens/>
        <w:rPr>
          <w:rFonts w:asciiTheme="majorHAnsi" w:hAnsiTheme="majorHAnsi"/>
        </w:rPr>
      </w:pPr>
    </w:p>
    <w:p w14:paraId="7973C54C" w14:textId="05222EF2" w:rsidR="00CE4819" w:rsidRDefault="00375C46" w:rsidP="003034BC">
      <w:pPr>
        <w:suppressAutoHyphens/>
        <w:rPr>
          <w:rFonts w:asciiTheme="majorHAnsi" w:hAnsiTheme="majorHAnsi"/>
        </w:rPr>
      </w:pPr>
      <w:r w:rsidRPr="008D42B6">
        <w:rPr>
          <w:rFonts w:asciiTheme="majorHAnsi" w:hAnsiTheme="majorHAnsi"/>
        </w:rPr>
        <w:t xml:space="preserve">Výuka ve </w:t>
      </w:r>
      <w:r w:rsidR="008D42B6">
        <w:rPr>
          <w:rFonts w:asciiTheme="majorHAnsi" w:hAnsiTheme="majorHAnsi"/>
        </w:rPr>
        <w:t>studijním programu</w:t>
      </w:r>
      <w:r w:rsidRPr="008D42B6">
        <w:rPr>
          <w:rFonts w:asciiTheme="majorHAnsi" w:hAnsiTheme="majorHAnsi"/>
        </w:rPr>
        <w:t xml:space="preserve"> je plně uskutečňována </w:t>
      </w:r>
      <w:r w:rsidR="00D31ED1" w:rsidRPr="008D42B6">
        <w:rPr>
          <w:rFonts w:asciiTheme="majorHAnsi" w:hAnsiTheme="majorHAnsi"/>
        </w:rPr>
        <w:t>v </w:t>
      </w:r>
      <w:r w:rsidRPr="008D42B6">
        <w:rPr>
          <w:rFonts w:asciiTheme="majorHAnsi" w:hAnsiTheme="majorHAnsi"/>
        </w:rPr>
        <w:t xml:space="preserve">místě sídla </w:t>
      </w:r>
      <w:r w:rsidR="008D42B6">
        <w:rPr>
          <w:rFonts w:asciiTheme="majorHAnsi" w:hAnsiTheme="majorHAnsi"/>
        </w:rPr>
        <w:t>Fakulty logistiky a krizového řízení (Uherské Hradiště) a plně využívá potenciál jejich prostor, zařízení a vybavení.</w:t>
      </w:r>
      <w:r w:rsidRPr="008D42B6">
        <w:rPr>
          <w:rFonts w:asciiTheme="majorHAnsi" w:hAnsiTheme="majorHAnsi"/>
        </w:rPr>
        <w:t xml:space="preserve"> </w:t>
      </w:r>
      <w:r w:rsidR="008D42B6">
        <w:rPr>
          <w:rFonts w:asciiTheme="majorHAnsi" w:hAnsiTheme="majorHAnsi"/>
        </w:rPr>
        <w:t>V</w:t>
      </w:r>
      <w:r w:rsidRPr="008D42B6">
        <w:rPr>
          <w:rFonts w:asciiTheme="majorHAnsi" w:hAnsiTheme="majorHAnsi"/>
        </w:rPr>
        <w:t>ýjimkou je realizace praxí či výměnných studijních pobytů</w:t>
      </w:r>
      <w:r w:rsidR="00E35AFE">
        <w:rPr>
          <w:rFonts w:asciiTheme="majorHAnsi" w:hAnsiTheme="majorHAnsi"/>
        </w:rPr>
        <w:t>. T</w:t>
      </w:r>
      <w:r w:rsidRPr="008D42B6">
        <w:rPr>
          <w:rFonts w:asciiTheme="majorHAnsi" w:hAnsiTheme="majorHAnsi"/>
        </w:rPr>
        <w:t xml:space="preserve">yto aktivity jsou zajišťovány případ od případu </w:t>
      </w:r>
      <w:r w:rsidR="00D31ED1" w:rsidRPr="008D42B6">
        <w:rPr>
          <w:rFonts w:asciiTheme="majorHAnsi" w:hAnsiTheme="majorHAnsi"/>
        </w:rPr>
        <w:t>a </w:t>
      </w:r>
      <w:r w:rsidRPr="008D42B6">
        <w:rPr>
          <w:rFonts w:asciiTheme="majorHAnsi" w:hAnsiTheme="majorHAnsi"/>
        </w:rPr>
        <w:t>relevantní vybavenost pracovišť je hodnocena garantem studijního programu</w:t>
      </w:r>
      <w:r w:rsidR="00657CAE">
        <w:rPr>
          <w:rFonts w:asciiTheme="majorHAnsi" w:hAnsiTheme="majorHAnsi"/>
        </w:rPr>
        <w:t xml:space="preserve"> a je smluvně zajištěna.</w:t>
      </w:r>
    </w:p>
    <w:p w14:paraId="0B6FB928" w14:textId="581EF2B2" w:rsidR="00747593" w:rsidRDefault="00747593" w:rsidP="003034BC">
      <w:pPr>
        <w:suppressAutoHyphens/>
        <w:rPr>
          <w:rFonts w:asciiTheme="majorHAnsi" w:hAnsiTheme="majorHAnsi" w:cs="Times New Roman"/>
        </w:rPr>
      </w:pPr>
    </w:p>
    <w:p w14:paraId="36517539" w14:textId="1BC3F2E6" w:rsidR="00747593" w:rsidRDefault="00747593" w:rsidP="003034BC">
      <w:pPr>
        <w:suppressAutoHyphens/>
        <w:rPr>
          <w:rFonts w:asciiTheme="majorHAnsi" w:hAnsiTheme="majorHAnsi" w:cs="Times New Roman"/>
        </w:rPr>
      </w:pPr>
    </w:p>
    <w:p w14:paraId="5F953261" w14:textId="52B1C524" w:rsidR="00295984" w:rsidRPr="000B79AE" w:rsidRDefault="00375C46" w:rsidP="000B79AE">
      <w:pPr>
        <w:pStyle w:val="Nadpis2"/>
        <w:jc w:val="both"/>
        <w:rPr>
          <w:rFonts w:asciiTheme="majorHAnsi" w:hAnsiTheme="majorHAnsi"/>
        </w:rPr>
      </w:pPr>
      <w:bookmarkStart w:id="19" w:name="bookmark25"/>
      <w:r w:rsidRPr="000B79AE">
        <w:rPr>
          <w:rFonts w:asciiTheme="majorHAnsi" w:hAnsiTheme="majorHAnsi"/>
        </w:rPr>
        <w:t>Garant studijního programu</w:t>
      </w:r>
      <w:bookmarkEnd w:id="19"/>
    </w:p>
    <w:p w14:paraId="79BA9A7C" w14:textId="328E64AE" w:rsidR="00295984" w:rsidRPr="008C6435" w:rsidRDefault="008D42B6" w:rsidP="008D42B6">
      <w:pPr>
        <w:pStyle w:val="Nadpis3"/>
        <w:numPr>
          <w:ilvl w:val="0"/>
          <w:numId w:val="21"/>
        </w:numPr>
        <w:jc w:val="both"/>
      </w:pPr>
      <w:r>
        <w:t xml:space="preserve">Standard 5.1 </w:t>
      </w:r>
      <w:r w:rsidR="00375C46" w:rsidRPr="008C6435">
        <w:t xml:space="preserve">Pravomoci </w:t>
      </w:r>
      <w:r w:rsidR="00D31ED1" w:rsidRPr="008C6435">
        <w:t>a</w:t>
      </w:r>
      <w:r w:rsidR="00D31ED1">
        <w:t> </w:t>
      </w:r>
      <w:r w:rsidR="00375C46" w:rsidRPr="008C6435">
        <w:t>odpovědnost garanta</w:t>
      </w:r>
    </w:p>
    <w:p w14:paraId="593A3F0A" w14:textId="77777777" w:rsidR="00CC6D0B" w:rsidRDefault="00CC6D0B" w:rsidP="003034BC">
      <w:pPr>
        <w:suppressAutoHyphens/>
        <w:rPr>
          <w:rFonts w:asciiTheme="majorHAnsi" w:hAnsiTheme="majorHAnsi"/>
        </w:rPr>
      </w:pPr>
    </w:p>
    <w:p w14:paraId="649D2014" w14:textId="282FE033" w:rsidR="00295984" w:rsidRDefault="00375C46" w:rsidP="003034BC">
      <w:pPr>
        <w:suppressAutoHyphens/>
        <w:rPr>
          <w:rFonts w:asciiTheme="majorHAnsi" w:hAnsiTheme="majorHAnsi"/>
        </w:rPr>
      </w:pPr>
      <w:r w:rsidRPr="008D42B6">
        <w:rPr>
          <w:rFonts w:asciiTheme="majorHAnsi" w:hAnsiTheme="majorHAnsi"/>
        </w:rPr>
        <w:lastRenderedPageBreak/>
        <w:t>Pozice garanta studijního programu je dána zákonem č. 111/1998 S</w:t>
      </w:r>
      <w:r w:rsidR="00775C34" w:rsidRPr="008D42B6">
        <w:rPr>
          <w:rFonts w:asciiTheme="majorHAnsi" w:hAnsiTheme="majorHAnsi"/>
        </w:rPr>
        <w:t>b</w:t>
      </w:r>
      <w:r w:rsidRPr="008D42B6">
        <w:rPr>
          <w:rFonts w:asciiTheme="majorHAnsi" w:hAnsiTheme="majorHAnsi"/>
        </w:rPr>
        <w:t xml:space="preserve">., </w:t>
      </w:r>
      <w:r w:rsidR="00D31ED1" w:rsidRPr="008D42B6">
        <w:rPr>
          <w:rFonts w:asciiTheme="majorHAnsi" w:hAnsiTheme="majorHAnsi"/>
        </w:rPr>
        <w:t>o </w:t>
      </w:r>
      <w:r w:rsidRPr="008D42B6">
        <w:rPr>
          <w:rFonts w:asciiTheme="majorHAnsi" w:hAnsiTheme="majorHAnsi"/>
        </w:rPr>
        <w:t>vysokých školách</w:t>
      </w:r>
      <w:r w:rsidRPr="008D42B6">
        <w:rPr>
          <w:rStyle w:val="Ukotvenpoznmkypodarou"/>
          <w:rFonts w:asciiTheme="majorHAnsi" w:hAnsiTheme="majorHAnsi" w:cs="Times New Roman"/>
        </w:rPr>
        <w:footnoteReference w:id="36"/>
      </w:r>
      <w:r w:rsidRPr="008D42B6">
        <w:rPr>
          <w:rFonts w:asciiTheme="majorHAnsi" w:hAnsiTheme="majorHAnsi"/>
        </w:rPr>
        <w:t xml:space="preserve">, </w:t>
      </w:r>
      <w:r w:rsidR="00D31ED1" w:rsidRPr="008D42B6">
        <w:rPr>
          <w:rFonts w:asciiTheme="majorHAnsi" w:hAnsiTheme="majorHAnsi"/>
        </w:rPr>
        <w:t>v </w:t>
      </w:r>
      <w:r w:rsidRPr="008D42B6">
        <w:rPr>
          <w:rFonts w:asciiTheme="majorHAnsi" w:hAnsiTheme="majorHAnsi"/>
        </w:rPr>
        <w:t xml:space="preserve">platném znění </w:t>
      </w:r>
      <w:r w:rsidR="00D31ED1" w:rsidRPr="008D42B6">
        <w:rPr>
          <w:rFonts w:asciiTheme="majorHAnsi" w:hAnsiTheme="majorHAnsi"/>
        </w:rPr>
        <w:t>a </w:t>
      </w:r>
      <w:r w:rsidRPr="008D42B6">
        <w:rPr>
          <w:rFonts w:asciiTheme="majorHAnsi" w:hAnsiTheme="majorHAnsi"/>
        </w:rPr>
        <w:t xml:space="preserve">na univerzitní úrovni jsou pravomoci </w:t>
      </w:r>
      <w:r w:rsidR="00D31ED1" w:rsidRPr="008D42B6">
        <w:rPr>
          <w:rFonts w:asciiTheme="majorHAnsi" w:hAnsiTheme="majorHAnsi"/>
        </w:rPr>
        <w:t>a </w:t>
      </w:r>
      <w:r w:rsidRPr="008D42B6">
        <w:rPr>
          <w:rFonts w:asciiTheme="majorHAnsi" w:hAnsiTheme="majorHAnsi"/>
        </w:rPr>
        <w:t xml:space="preserve">odpovědnost garanta stanovena především vnitřním předpisem </w:t>
      </w:r>
      <w:r w:rsidRPr="00D96A82">
        <w:rPr>
          <w:rFonts w:asciiTheme="majorHAnsi" w:hAnsiTheme="majorHAnsi"/>
        </w:rPr>
        <w:t xml:space="preserve">Řád pro tvorbu, schvalování, uskutečňování </w:t>
      </w:r>
      <w:r w:rsidR="00D31ED1" w:rsidRPr="00D96A82">
        <w:rPr>
          <w:rFonts w:asciiTheme="majorHAnsi" w:hAnsiTheme="majorHAnsi"/>
        </w:rPr>
        <w:t>a </w:t>
      </w:r>
      <w:r w:rsidRPr="00D96A82">
        <w:rPr>
          <w:rFonts w:asciiTheme="majorHAnsi" w:hAnsiTheme="majorHAnsi"/>
        </w:rPr>
        <w:t>změny studijních programů UTB</w:t>
      </w:r>
      <w:r w:rsidRPr="00D96A82">
        <w:rPr>
          <w:rStyle w:val="Ukotvenpoznmkypodarou"/>
          <w:rFonts w:asciiTheme="majorHAnsi" w:hAnsiTheme="majorHAnsi" w:cs="Times New Roman"/>
        </w:rPr>
        <w:footnoteReference w:id="37"/>
      </w:r>
      <w:r w:rsidRPr="00D96A82">
        <w:rPr>
          <w:rFonts w:asciiTheme="majorHAnsi" w:hAnsiTheme="majorHAnsi"/>
        </w:rPr>
        <w:t xml:space="preserve"> ve Zlíně </w:t>
      </w:r>
      <w:r w:rsidR="00D31ED1" w:rsidRPr="00D96A82">
        <w:rPr>
          <w:rFonts w:asciiTheme="majorHAnsi" w:hAnsiTheme="majorHAnsi"/>
        </w:rPr>
        <w:t>v </w:t>
      </w:r>
      <w:r w:rsidRPr="00D96A82">
        <w:rPr>
          <w:rFonts w:asciiTheme="majorHAnsi" w:hAnsiTheme="majorHAnsi"/>
        </w:rPr>
        <w:t xml:space="preserve">čl. 8. </w:t>
      </w:r>
      <w:r w:rsidR="00D31ED1" w:rsidRPr="00D96A82">
        <w:rPr>
          <w:rFonts w:asciiTheme="majorHAnsi" w:hAnsiTheme="majorHAnsi"/>
        </w:rPr>
        <w:t>a </w:t>
      </w:r>
      <w:r w:rsidRPr="00D96A82">
        <w:rPr>
          <w:rFonts w:asciiTheme="majorHAnsi" w:hAnsiTheme="majorHAnsi"/>
        </w:rPr>
        <w:t>směrnicí rektora SR/</w:t>
      </w:r>
      <w:r w:rsidR="00D96A82" w:rsidRPr="00D96A82">
        <w:rPr>
          <w:rFonts w:asciiTheme="majorHAnsi" w:hAnsiTheme="majorHAnsi"/>
        </w:rPr>
        <w:t>8</w:t>
      </w:r>
      <w:r w:rsidRPr="00D96A82">
        <w:rPr>
          <w:rFonts w:asciiTheme="majorHAnsi" w:hAnsiTheme="majorHAnsi"/>
        </w:rPr>
        <w:t>/20</w:t>
      </w:r>
      <w:r w:rsidR="00D96A82" w:rsidRPr="00D96A82">
        <w:rPr>
          <w:rFonts w:asciiTheme="majorHAnsi" w:hAnsiTheme="majorHAnsi"/>
        </w:rPr>
        <w:t>22</w:t>
      </w:r>
      <w:r w:rsidRPr="00D96A82">
        <w:rPr>
          <w:rFonts w:asciiTheme="majorHAnsi" w:hAnsiTheme="majorHAnsi"/>
        </w:rPr>
        <w:t xml:space="preserve"> „Standardy studijních programů UTB ve Zlíně“.</w:t>
      </w:r>
    </w:p>
    <w:p w14:paraId="68F99DB6" w14:textId="77777777" w:rsidR="00D1598A" w:rsidRPr="008D42B6" w:rsidRDefault="00D1598A" w:rsidP="003034BC">
      <w:pPr>
        <w:suppressAutoHyphens/>
        <w:rPr>
          <w:rFonts w:asciiTheme="majorHAnsi" w:hAnsiTheme="majorHAnsi"/>
        </w:rPr>
      </w:pPr>
    </w:p>
    <w:p w14:paraId="2910590D" w14:textId="3452D8A1" w:rsidR="00295984" w:rsidRDefault="00D1598A" w:rsidP="00D1598A">
      <w:pPr>
        <w:pStyle w:val="Nadpis3"/>
        <w:numPr>
          <w:ilvl w:val="0"/>
          <w:numId w:val="21"/>
        </w:numPr>
        <w:jc w:val="both"/>
      </w:pPr>
      <w:r>
        <w:t xml:space="preserve">Standardy 5.2.-5.4. </w:t>
      </w:r>
      <w:r w:rsidR="00375C46" w:rsidRPr="008C6435">
        <w:t xml:space="preserve">Zhodnocení osoby garanta </w:t>
      </w:r>
      <w:r w:rsidR="00D31ED1" w:rsidRPr="008C6435">
        <w:t>z</w:t>
      </w:r>
      <w:r w:rsidR="00D31ED1">
        <w:t> </w:t>
      </w:r>
      <w:r w:rsidR="00375C46" w:rsidRPr="008C6435">
        <w:t>hlediska naplnění standardů</w:t>
      </w:r>
    </w:p>
    <w:p w14:paraId="62034CFD" w14:textId="77777777" w:rsidR="00D1598A" w:rsidRPr="00D1598A" w:rsidRDefault="00D1598A" w:rsidP="00D1598A">
      <w:pPr>
        <w:rPr>
          <w:lang w:eastAsia="en-US" w:bidi="ar-SA"/>
        </w:rPr>
      </w:pPr>
    </w:p>
    <w:p w14:paraId="38D2FB8A" w14:textId="38FBC273" w:rsidR="006B5752" w:rsidRPr="009431E2" w:rsidRDefault="006B5752" w:rsidP="006B5752">
      <w:pPr>
        <w:spacing w:before="120" w:after="120"/>
        <w:rPr>
          <w:rFonts w:asciiTheme="majorHAnsi" w:hAnsiTheme="majorHAnsi" w:cstheme="majorHAnsi"/>
        </w:rPr>
      </w:pPr>
      <w:bookmarkStart w:id="20" w:name="bookmark28"/>
      <w:r w:rsidRPr="009431E2">
        <w:rPr>
          <w:rFonts w:asciiTheme="majorHAnsi" w:hAnsiTheme="majorHAnsi" w:cstheme="majorHAnsi"/>
        </w:rPr>
        <w:t xml:space="preserve">Garantem bakalářského studijního programu Management rizik byl dne 26. dubna 2023, po projednání v radě studijního programu a ve vedení Fakulty logistiky a krizového řízení, jmenován </w:t>
      </w:r>
      <w:r w:rsidRPr="00F70FC7">
        <w:rPr>
          <w:rFonts w:asciiTheme="majorHAnsi" w:hAnsiTheme="majorHAnsi" w:cstheme="majorHAnsi"/>
          <w:b/>
        </w:rPr>
        <w:t>doc. Mgr. Tomáš Zeman, Ph.D. et Ph.D.</w:t>
      </w:r>
      <w:r w:rsidRPr="009431E2">
        <w:rPr>
          <w:rFonts w:asciiTheme="majorHAnsi" w:hAnsiTheme="majorHAnsi" w:cstheme="majorHAnsi"/>
        </w:rPr>
        <w:t>, narozen 1. 11. 1986. Garant absolvoval doktorské studium v roce 2015 na Univerzitě obrany v Brně v oboru Ochrana obyvatelstva a následně v</w:t>
      </w:r>
      <w:r w:rsidR="002E167C">
        <w:rPr>
          <w:rFonts w:asciiTheme="majorHAnsi" w:hAnsiTheme="majorHAnsi" w:cstheme="majorHAnsi"/>
        </w:rPr>
        <w:t> </w:t>
      </w:r>
      <w:r w:rsidRPr="009431E2">
        <w:rPr>
          <w:rFonts w:asciiTheme="majorHAnsi" w:hAnsiTheme="majorHAnsi" w:cstheme="majorHAnsi"/>
        </w:rPr>
        <w:t xml:space="preserve">roce 2017 na Univerzitě Komenského v Bratislave v oboru </w:t>
      </w:r>
      <w:r w:rsidRPr="009431E2">
        <w:rPr>
          <w:rFonts w:asciiTheme="majorHAnsi" w:hAnsiTheme="majorHAnsi" w:cstheme="majorHAnsi"/>
          <w:lang w:val="sk-SK"/>
        </w:rPr>
        <w:t>Všeobecná ekológia a ekológia jedinca a populácií</w:t>
      </w:r>
      <w:r w:rsidRPr="009431E2">
        <w:rPr>
          <w:rFonts w:asciiTheme="majorHAnsi" w:hAnsiTheme="majorHAnsi" w:cstheme="majorHAnsi"/>
        </w:rPr>
        <w:t>. V roce 2022 byl na Univerzitě obrany jmenován docentem pro obor Ochrana vojsk a obyvatelstva.</w:t>
      </w:r>
    </w:p>
    <w:p w14:paraId="1108BFBE" w14:textId="77777777" w:rsidR="006B5752" w:rsidRPr="009431E2" w:rsidRDefault="006B5752" w:rsidP="006B5752">
      <w:pPr>
        <w:spacing w:before="120" w:after="120"/>
        <w:rPr>
          <w:rFonts w:asciiTheme="majorHAnsi" w:hAnsiTheme="majorHAnsi" w:cstheme="majorHAnsi"/>
        </w:rPr>
      </w:pPr>
      <w:r w:rsidRPr="009431E2">
        <w:rPr>
          <w:rFonts w:asciiTheme="majorHAnsi" w:hAnsiTheme="majorHAnsi" w:cstheme="majorHAnsi"/>
        </w:rPr>
        <w:t xml:space="preserve">Na Fakultě logistiky a krizového řízení Univerzity Tomáše Bati ve Zlíně je zaměstnán jako akademický pracovník od roku 2022. </w:t>
      </w:r>
      <w:r w:rsidRPr="009431E2">
        <w:rPr>
          <w:rFonts w:asciiTheme="majorHAnsi" w:hAnsiTheme="majorHAnsi" w:cstheme="majorHAnsi"/>
          <w:bCs/>
        </w:rPr>
        <w:t>Působí zde na základě uzavřené pracovní smlouvy s celkovou týdenní pracovní dobou odpovídající stanovené týdenní pracovní době podle § 79 zákoníku práce</w:t>
      </w:r>
      <w:r w:rsidRPr="009431E2">
        <w:rPr>
          <w:rFonts w:asciiTheme="majorHAnsi" w:hAnsiTheme="majorHAnsi" w:cstheme="majorHAnsi"/>
        </w:rPr>
        <w:t>. Svou profesní dráhu zahájil v roce 2015 na Ústavu živočišné fyziologie a genetiky AV ČR, v.v.i., kde působí doposud jako vědecký pracovník (rozsah pracovní doby je aktuálně 4 hodiny týdně). Od roku 2016 je zaměstnán rovněž jako akademický pracovník na Fakultě vojenského leadershipu Univerzity obrany. Současně se zahájením působení doc. Zemana na Fakultě logistiky a krizového řízení Univerzity Tomáše Bati ve Zlíně došlo ke snížení rozsahu jeho pracovní doby na Fakultě vojenského leadershipu Univerzity obrany na 20 hodin týdně. Součet týdenní pracovní doby garanta ze všech uzavřených pracovních poměru na činnost akademického pracovníka tak nepřesahuje 1,5násobek stanovené týdenní pracovní doby podle §79 zákoníku práce.</w:t>
      </w:r>
    </w:p>
    <w:p w14:paraId="17B09100" w14:textId="77777777" w:rsidR="006B5752" w:rsidRPr="009431E2" w:rsidRDefault="006B5752" w:rsidP="006B5752">
      <w:pPr>
        <w:spacing w:before="120" w:after="120"/>
        <w:rPr>
          <w:rFonts w:asciiTheme="majorHAnsi" w:hAnsiTheme="majorHAnsi" w:cstheme="majorHAnsi"/>
        </w:rPr>
      </w:pPr>
      <w:r w:rsidRPr="009431E2">
        <w:rPr>
          <w:rFonts w:asciiTheme="majorHAnsi" w:hAnsiTheme="majorHAnsi" w:cstheme="majorHAnsi"/>
        </w:rPr>
        <w:t xml:space="preserve">Doc. Zeman je současně garantem navazujícího magisterského studijního programu Bezpečnost </w:t>
      </w:r>
      <w:r w:rsidRPr="009431E2">
        <w:rPr>
          <w:rFonts w:asciiTheme="majorHAnsi" w:hAnsiTheme="majorHAnsi" w:cstheme="majorHAnsi"/>
        </w:rPr>
        <w:lastRenderedPageBreak/>
        <w:t>společnosti uskutečňovaného na Fakultě logistiky a krizového řízení Univerzity Tomáše Bati ve Zlíně. Obsahové zaměření uvedeného studijního programu je blízké bakalářskému studijnímu programu Management rizik, na který tento studijní program přímo navazuje.</w:t>
      </w:r>
    </w:p>
    <w:p w14:paraId="6BB77095" w14:textId="5D45FC99" w:rsidR="006B5752" w:rsidRPr="009431E2" w:rsidRDefault="006B5752" w:rsidP="006B5752">
      <w:pPr>
        <w:spacing w:before="120" w:after="120"/>
        <w:rPr>
          <w:rFonts w:asciiTheme="majorHAnsi" w:hAnsiTheme="majorHAnsi" w:cstheme="majorHAnsi"/>
          <w:bCs/>
        </w:rPr>
      </w:pPr>
      <w:r w:rsidRPr="009431E2">
        <w:rPr>
          <w:rFonts w:asciiTheme="majorHAnsi" w:hAnsiTheme="majorHAnsi" w:cstheme="majorHAnsi"/>
          <w:bCs/>
        </w:rPr>
        <w:t>Ve své vědecko-výzkumné činnost se garant zaměřuje zejména na oblast posuzování rizik ve vztahu k ochraně měkkých cílů před hrozbou mezinárodního terorismu a posuzování rizik, a</w:t>
      </w:r>
      <w:r w:rsidR="002E167C">
        <w:rPr>
          <w:rFonts w:asciiTheme="majorHAnsi" w:hAnsiTheme="majorHAnsi" w:cstheme="majorHAnsi"/>
          <w:bCs/>
        </w:rPr>
        <w:t> </w:t>
      </w:r>
      <w:r w:rsidRPr="009431E2">
        <w:rPr>
          <w:rFonts w:asciiTheme="majorHAnsi" w:hAnsiTheme="majorHAnsi" w:cstheme="majorHAnsi"/>
          <w:bCs/>
        </w:rPr>
        <w:t>to zejména ve vztahu k rizikům spojených s inhalovanými jemnými a ultrajemnými částicemi v</w:t>
      </w:r>
      <w:r w:rsidR="002E167C">
        <w:rPr>
          <w:rFonts w:asciiTheme="majorHAnsi" w:hAnsiTheme="majorHAnsi" w:cstheme="majorHAnsi"/>
          <w:bCs/>
        </w:rPr>
        <w:t> </w:t>
      </w:r>
      <w:r w:rsidRPr="009431E2">
        <w:rPr>
          <w:rFonts w:asciiTheme="majorHAnsi" w:hAnsiTheme="majorHAnsi" w:cstheme="majorHAnsi"/>
          <w:bCs/>
        </w:rPr>
        <w:t xml:space="preserve">pracovním prostředí a rizikům výskytu neurodegenerativních onemocnění. Výsledky vědecko-výzkumné činnosti garant pravidelně publikuje v časopisech evidovaných v databázích Web of Science (WoS) a SCOPUS. Během posledních 5 let publikoval 8 recenzovaných odborných článků evidovaných na WoS (Jimp) a 4 kapitoly v odborných knihách evidované v databázi SCOPUS (C). Je rovněž spoluautorem certifikované metodiky s názvem </w:t>
      </w:r>
      <w:r w:rsidRPr="009431E2">
        <w:rPr>
          <w:rFonts w:asciiTheme="majorHAnsi" w:hAnsiTheme="majorHAnsi" w:cstheme="majorHAnsi"/>
          <w:bCs/>
          <w:i/>
          <w:iCs/>
        </w:rPr>
        <w:t>Metodika zvyšování bezpečnosti pracovního prostředí zatíženého částicemi &lt; 2.5 μm</w:t>
      </w:r>
      <w:r w:rsidRPr="009431E2">
        <w:rPr>
          <w:rFonts w:asciiTheme="majorHAnsi" w:hAnsiTheme="majorHAnsi" w:cstheme="majorHAnsi"/>
          <w:bCs/>
        </w:rPr>
        <w:t xml:space="preserve"> (NmetC) vydané v roce 2021 a </w:t>
      </w:r>
      <w:r w:rsidRPr="009431E2">
        <w:rPr>
          <w:rFonts w:asciiTheme="majorHAnsi" w:hAnsiTheme="majorHAnsi" w:cstheme="majorHAnsi"/>
          <w:i/>
          <w:iCs/>
        </w:rPr>
        <w:t>Softwaru pro predikcí vývoje mimořádných událostí a krizových situací</w:t>
      </w:r>
      <w:r w:rsidRPr="009431E2">
        <w:rPr>
          <w:rFonts w:asciiTheme="majorHAnsi" w:hAnsiTheme="majorHAnsi" w:cstheme="majorHAnsi"/>
        </w:rPr>
        <w:t xml:space="preserve"> vytvořeného Fakultou logistiky a</w:t>
      </w:r>
      <w:r w:rsidR="002E167C">
        <w:rPr>
          <w:rFonts w:asciiTheme="majorHAnsi" w:hAnsiTheme="majorHAnsi" w:cstheme="majorHAnsi"/>
        </w:rPr>
        <w:t> </w:t>
      </w:r>
      <w:r w:rsidRPr="009431E2">
        <w:rPr>
          <w:rFonts w:asciiTheme="majorHAnsi" w:hAnsiTheme="majorHAnsi" w:cstheme="majorHAnsi"/>
        </w:rPr>
        <w:t>krizového řízení Univerzity Tomáše Bati ve Zlíně pro generální ředitelství Hasičského záchranného sboru České republiky – Ministerstvo vnitra na základě smluvního výzkumu realizovaného v roce 2023</w:t>
      </w:r>
      <w:r w:rsidRPr="009431E2">
        <w:rPr>
          <w:rFonts w:asciiTheme="majorHAnsi" w:hAnsiTheme="majorHAnsi" w:cstheme="majorHAnsi"/>
          <w:bCs/>
        </w:rPr>
        <w:t>. Uvedené výsledky svým zaměřením spadají mezi základní tematické okruhy v rámci Bezpečnostních oborů dle nařízení vlády č. 275/2016 Sb., o oblastech vzdělávání ve vysokém školství. Garantem publikované výsledky jsou často citovány, přičemž v databázi WoS je evidováno celkem 201 citací (h-index 9) a v databázi SCOPUS celkem 259 citací (h-index 10).</w:t>
      </w:r>
    </w:p>
    <w:p w14:paraId="7766FE2F" w14:textId="6C07A0CC" w:rsidR="006B5752" w:rsidRPr="009431E2" w:rsidRDefault="006B5752" w:rsidP="006B5752">
      <w:pPr>
        <w:spacing w:before="120" w:after="120"/>
        <w:rPr>
          <w:rFonts w:asciiTheme="majorHAnsi" w:hAnsiTheme="majorHAnsi" w:cstheme="majorHAnsi"/>
          <w:bCs/>
        </w:rPr>
      </w:pPr>
      <w:r w:rsidRPr="009431E2">
        <w:rPr>
          <w:rFonts w:asciiTheme="majorHAnsi" w:hAnsiTheme="majorHAnsi" w:cstheme="majorHAnsi"/>
          <w:bCs/>
        </w:rPr>
        <w:t xml:space="preserve">V průběhu poslední 5 let se garant podílí nebo podílel na řešení 5 projektů účelové podpory různých poskytovatelů, které svým zaměřením spadají mezi základní tematické okruhy v rámci Bezpečnostních oborů dle nařízení vlády č. 275/2016 Sb., o oblastech vzdělávání ve vysokém školství. V současnosti je hlavním řešitelem projektu bezpečnostního výzkumu v rámci programu </w:t>
      </w:r>
      <w:r w:rsidRPr="009431E2">
        <w:rPr>
          <w:rFonts w:asciiTheme="majorHAnsi" w:hAnsiTheme="majorHAnsi" w:cstheme="majorHAnsi"/>
          <w:bCs/>
          <w:i/>
          <w:iCs/>
        </w:rPr>
        <w:t>Otevřené výzvy v bezpečnostním výzkumu 2023–2029</w:t>
      </w:r>
      <w:r w:rsidRPr="009431E2">
        <w:rPr>
          <w:rFonts w:asciiTheme="majorHAnsi" w:hAnsiTheme="majorHAnsi" w:cstheme="majorHAnsi"/>
          <w:bCs/>
        </w:rPr>
        <w:t xml:space="preserve"> (OPSEC) Ministerstva vnitra s názvem </w:t>
      </w:r>
      <w:r w:rsidRPr="009431E2">
        <w:rPr>
          <w:rFonts w:asciiTheme="majorHAnsi" w:hAnsiTheme="majorHAnsi" w:cstheme="majorHAnsi"/>
          <w:bCs/>
          <w:i/>
          <w:iCs/>
        </w:rPr>
        <w:t>Plánování a evidence improvizovaných úkrytů</w:t>
      </w:r>
      <w:r w:rsidRPr="009431E2">
        <w:rPr>
          <w:rFonts w:asciiTheme="majorHAnsi" w:hAnsiTheme="majorHAnsi" w:cstheme="majorHAnsi"/>
          <w:bCs/>
        </w:rPr>
        <w:t xml:space="preserve"> (VK01030082). Byl členem řešitelského týmu projektů bezpečnostního výzkumu </w:t>
      </w:r>
      <w:r w:rsidRPr="009431E2">
        <w:rPr>
          <w:rFonts w:asciiTheme="majorHAnsi" w:hAnsiTheme="majorHAnsi" w:cstheme="majorHAnsi"/>
          <w:bCs/>
          <w:i/>
          <w:iCs/>
        </w:rPr>
        <w:t>Ochrana měkkých cílů v bezpečnostním prostředí ČR</w:t>
      </w:r>
      <w:r w:rsidRPr="009431E2">
        <w:rPr>
          <w:rFonts w:asciiTheme="majorHAnsi" w:hAnsiTheme="majorHAnsi" w:cstheme="majorHAnsi"/>
          <w:bCs/>
        </w:rPr>
        <w:t xml:space="preserve"> (VI20192022118) a </w:t>
      </w:r>
      <w:r w:rsidRPr="009431E2">
        <w:rPr>
          <w:rFonts w:asciiTheme="majorHAnsi" w:hAnsiTheme="majorHAnsi" w:cstheme="majorHAnsi"/>
          <w:bCs/>
          <w:i/>
          <w:iCs/>
        </w:rPr>
        <w:t>Systém pro vzorkování a detekci koronaviru a dalších původců respiračních onemocnění ze vzduchu</w:t>
      </w:r>
      <w:r w:rsidRPr="009431E2">
        <w:rPr>
          <w:rFonts w:asciiTheme="majorHAnsi" w:hAnsiTheme="majorHAnsi" w:cstheme="majorHAnsi"/>
          <w:bCs/>
        </w:rPr>
        <w:t xml:space="preserve"> (VI04000071). Dalšími významnými projekty zaměřenými na oblast řízení bezpečnosti, na jejichž řešení se garant podílel, byly projekty financované Technologickou </w:t>
      </w:r>
      <w:r w:rsidRPr="009431E2">
        <w:rPr>
          <w:rFonts w:asciiTheme="majorHAnsi" w:hAnsiTheme="majorHAnsi" w:cstheme="majorHAnsi"/>
          <w:bCs/>
        </w:rPr>
        <w:lastRenderedPageBreak/>
        <w:t xml:space="preserve">agenturou České republiky (TA ČR) </w:t>
      </w:r>
      <w:r w:rsidRPr="009431E2">
        <w:rPr>
          <w:rFonts w:asciiTheme="majorHAnsi" w:hAnsiTheme="majorHAnsi" w:cstheme="majorHAnsi"/>
          <w:bCs/>
          <w:i/>
          <w:iCs/>
        </w:rPr>
        <w:t>Zvyšování úrovně managementu BOZP v provozech s</w:t>
      </w:r>
      <w:r w:rsidR="002E167C">
        <w:rPr>
          <w:rFonts w:asciiTheme="majorHAnsi" w:hAnsiTheme="majorHAnsi" w:cstheme="majorHAnsi"/>
          <w:bCs/>
          <w:i/>
          <w:iCs/>
        </w:rPr>
        <w:t> </w:t>
      </w:r>
      <w:r w:rsidRPr="009431E2">
        <w:rPr>
          <w:rFonts w:asciiTheme="majorHAnsi" w:hAnsiTheme="majorHAnsi" w:cstheme="majorHAnsi"/>
          <w:bCs/>
          <w:i/>
          <w:iCs/>
        </w:rPr>
        <w:t>výskytem jemných a ultra jemných částic</w:t>
      </w:r>
      <w:r w:rsidRPr="009431E2">
        <w:rPr>
          <w:rFonts w:asciiTheme="majorHAnsi" w:hAnsiTheme="majorHAnsi" w:cstheme="majorHAnsi"/>
          <w:bCs/>
        </w:rPr>
        <w:t xml:space="preserve"> (TL02000240) a </w:t>
      </w:r>
      <w:r w:rsidRPr="009431E2">
        <w:rPr>
          <w:rFonts w:asciiTheme="majorHAnsi" w:hAnsiTheme="majorHAnsi" w:cstheme="majorHAnsi"/>
          <w:bCs/>
          <w:i/>
          <w:iCs/>
        </w:rPr>
        <w:t>Zvýšení kvality života v domovech pro seniory v období nouzového stavu</w:t>
      </w:r>
      <w:r w:rsidRPr="009431E2">
        <w:rPr>
          <w:rFonts w:asciiTheme="majorHAnsi" w:hAnsiTheme="majorHAnsi" w:cstheme="majorHAnsi"/>
          <w:bCs/>
        </w:rPr>
        <w:t xml:space="preserve"> (TL05000480). Byl zapojen rovněž do řešení mezinárodního projektu </w:t>
      </w:r>
      <w:r w:rsidRPr="009431E2">
        <w:rPr>
          <w:rFonts w:asciiTheme="majorHAnsi" w:hAnsiTheme="majorHAnsi" w:cstheme="majorHAnsi"/>
          <w:bCs/>
          <w:i/>
          <w:iCs/>
          <w:lang w:val="en-GB"/>
        </w:rPr>
        <w:t>Public Service Development Establishing Good Governance</w:t>
      </w:r>
      <w:r w:rsidRPr="009431E2">
        <w:rPr>
          <w:rFonts w:asciiTheme="majorHAnsi" w:hAnsiTheme="majorHAnsi" w:cstheme="majorHAnsi"/>
          <w:bCs/>
          <w:lang w:val="en-GB"/>
        </w:rPr>
        <w:t xml:space="preserve"> </w:t>
      </w:r>
      <w:r w:rsidRPr="009431E2">
        <w:rPr>
          <w:rFonts w:asciiTheme="majorHAnsi" w:hAnsiTheme="majorHAnsi" w:cstheme="majorHAnsi"/>
          <w:bCs/>
        </w:rPr>
        <w:t>(KÖFOP-2.1.2.-VEKOP-15-2016-00001). Všechny projekty účelové podpory, na nichž se garant v minulosti podílel, byly úspěšně ukončeny.</w:t>
      </w:r>
    </w:p>
    <w:p w14:paraId="45324D3B" w14:textId="77777777" w:rsidR="006B5752" w:rsidRPr="009431E2" w:rsidRDefault="006B5752" w:rsidP="006B5752">
      <w:pPr>
        <w:spacing w:before="120" w:after="120"/>
        <w:rPr>
          <w:rFonts w:asciiTheme="majorHAnsi" w:hAnsiTheme="majorHAnsi" w:cstheme="majorHAnsi"/>
          <w:bCs/>
        </w:rPr>
      </w:pPr>
      <w:r w:rsidRPr="009431E2">
        <w:rPr>
          <w:rFonts w:asciiTheme="majorHAnsi" w:hAnsiTheme="majorHAnsi" w:cstheme="majorHAnsi"/>
          <w:bCs/>
        </w:rPr>
        <w:t>Výše uvedené vědecko-výzkumné aktivity garanta odpovídají zaměření bakalářské studijního programu Management rizik.</w:t>
      </w:r>
    </w:p>
    <w:p w14:paraId="6CE18B47" w14:textId="715D14B4" w:rsidR="002E790D" w:rsidRDefault="002E790D" w:rsidP="00D30471">
      <w:pPr>
        <w:suppressAutoHyphens/>
        <w:spacing w:before="240"/>
        <w:rPr>
          <w:rFonts w:asciiTheme="majorHAnsi" w:eastAsia="Times New Roman" w:hAnsiTheme="majorHAnsi" w:cs="Times New Roman"/>
          <w:color w:val="5B9BD5"/>
          <w:sz w:val="26"/>
          <w:szCs w:val="26"/>
          <w:lang w:eastAsia="en-US" w:bidi="ar-SA"/>
        </w:rPr>
      </w:pPr>
    </w:p>
    <w:p w14:paraId="3C8BD59C" w14:textId="094D1314" w:rsidR="00295984" w:rsidRPr="000B79AE" w:rsidRDefault="00375C46" w:rsidP="00D30471">
      <w:pPr>
        <w:suppressAutoHyphens/>
        <w:spacing w:before="240"/>
        <w:rPr>
          <w:rFonts w:asciiTheme="majorHAnsi" w:eastAsia="Times New Roman" w:hAnsiTheme="majorHAnsi" w:cs="Times New Roman"/>
          <w:color w:val="5B9BD5"/>
          <w:sz w:val="26"/>
          <w:szCs w:val="26"/>
          <w:lang w:eastAsia="en-US" w:bidi="ar-SA"/>
        </w:rPr>
      </w:pPr>
      <w:r w:rsidRPr="000B79AE">
        <w:rPr>
          <w:rFonts w:asciiTheme="majorHAnsi" w:eastAsia="Times New Roman" w:hAnsiTheme="majorHAnsi" w:cs="Times New Roman"/>
          <w:color w:val="5B9BD5"/>
          <w:sz w:val="26"/>
          <w:szCs w:val="26"/>
          <w:lang w:eastAsia="en-US" w:bidi="ar-SA"/>
        </w:rPr>
        <w:t>Personální zabezpečení studijního programu</w:t>
      </w:r>
      <w:bookmarkEnd w:id="20"/>
    </w:p>
    <w:p w14:paraId="5B8E8E06" w14:textId="5337793B" w:rsidR="00295984" w:rsidRDefault="00D1598A" w:rsidP="00D1598A">
      <w:pPr>
        <w:pStyle w:val="Nadpis3"/>
        <w:numPr>
          <w:ilvl w:val="0"/>
          <w:numId w:val="21"/>
        </w:numPr>
        <w:jc w:val="both"/>
      </w:pPr>
      <w:r>
        <w:t xml:space="preserve">Standardy 6.1-6.2, 6.8 </w:t>
      </w:r>
      <w:r w:rsidR="00375C46" w:rsidRPr="008C6435">
        <w:t xml:space="preserve">Zhodnocení celkového personálního zabezpečení studijního programu </w:t>
      </w:r>
      <w:r w:rsidR="00D31ED1" w:rsidRPr="008C6435">
        <w:t>z</w:t>
      </w:r>
      <w:r w:rsidR="00D31ED1">
        <w:t> </w:t>
      </w:r>
      <w:r w:rsidR="00375C46" w:rsidRPr="008C6435">
        <w:t>hlediska naplnění standardů</w:t>
      </w:r>
    </w:p>
    <w:p w14:paraId="5C28E747" w14:textId="77777777" w:rsidR="0088383A" w:rsidRPr="0088383A" w:rsidRDefault="0088383A" w:rsidP="0088383A"/>
    <w:p w14:paraId="4E1D8903" w14:textId="60A165EB" w:rsidR="00D96A82" w:rsidRPr="00D96A82" w:rsidRDefault="00D96A82" w:rsidP="00D96A82">
      <w:pPr>
        <w:pStyle w:val="Zkladntext210"/>
        <w:shd w:val="clear" w:color="auto" w:fill="auto"/>
        <w:spacing w:before="0" w:after="60" w:line="360" w:lineRule="auto"/>
        <w:ind w:firstLine="0"/>
        <w:jc w:val="both"/>
        <w:rPr>
          <w:rFonts w:asciiTheme="majorHAnsi" w:hAnsiTheme="majorHAnsi"/>
          <w:sz w:val="24"/>
          <w:szCs w:val="24"/>
        </w:rPr>
      </w:pPr>
      <w:r w:rsidRPr="00D96A82">
        <w:rPr>
          <w:rFonts w:asciiTheme="majorHAnsi" w:hAnsiTheme="majorHAnsi"/>
          <w:sz w:val="24"/>
          <w:szCs w:val="24"/>
        </w:rPr>
        <w:t xml:space="preserve">Zabezpečení kvality výuky studijního programu souvisí s celkovým personálním zabezpečením výuky na Fakultě logistiky a krizového řízení UTB ve Zlíně. Personální zabezpečení studijního programu </w:t>
      </w:r>
      <w:r w:rsidR="00CF5529">
        <w:rPr>
          <w:rFonts w:asciiTheme="majorHAnsi" w:hAnsiTheme="majorHAnsi"/>
          <w:sz w:val="24"/>
          <w:szCs w:val="24"/>
        </w:rPr>
        <w:t>Managemen</w:t>
      </w:r>
      <w:r w:rsidR="005025D6">
        <w:rPr>
          <w:rFonts w:asciiTheme="majorHAnsi" w:hAnsiTheme="majorHAnsi"/>
          <w:sz w:val="24"/>
          <w:szCs w:val="24"/>
        </w:rPr>
        <w:t>t</w:t>
      </w:r>
      <w:r w:rsidR="00CF5529">
        <w:rPr>
          <w:rFonts w:asciiTheme="majorHAnsi" w:hAnsiTheme="majorHAnsi"/>
          <w:sz w:val="24"/>
          <w:szCs w:val="24"/>
        </w:rPr>
        <w:t xml:space="preserve"> rizik</w:t>
      </w:r>
      <w:r w:rsidRPr="00D96A82">
        <w:rPr>
          <w:rFonts w:asciiTheme="majorHAnsi" w:hAnsiTheme="majorHAnsi"/>
          <w:sz w:val="24"/>
          <w:szCs w:val="24"/>
        </w:rPr>
        <w:t xml:space="preserve"> splňuje požadavky standardů pro akreditaci daného typu studijního </w:t>
      </w:r>
      <w:r w:rsidR="00D06B61" w:rsidRPr="00D96A82">
        <w:rPr>
          <w:rFonts w:asciiTheme="majorHAnsi" w:hAnsiTheme="majorHAnsi"/>
          <w:sz w:val="24"/>
          <w:szCs w:val="24"/>
        </w:rPr>
        <w:t>programu,</w:t>
      </w:r>
      <w:r w:rsidRPr="00D96A82">
        <w:rPr>
          <w:rFonts w:asciiTheme="majorHAnsi" w:hAnsiTheme="majorHAnsi"/>
          <w:sz w:val="24"/>
          <w:szCs w:val="24"/>
        </w:rPr>
        <w:t xml:space="preserve"> co se týká pracovní doby akademických pracovníků. Všichni garanti a</w:t>
      </w:r>
      <w:r w:rsidR="00D742E0">
        <w:rPr>
          <w:rFonts w:asciiTheme="majorHAnsi" w:hAnsiTheme="majorHAnsi"/>
          <w:sz w:val="24"/>
          <w:szCs w:val="24"/>
        </w:rPr>
        <w:t> </w:t>
      </w:r>
      <w:r w:rsidRPr="00D96A82">
        <w:rPr>
          <w:rFonts w:asciiTheme="majorHAnsi" w:hAnsiTheme="majorHAnsi"/>
          <w:sz w:val="24"/>
          <w:szCs w:val="24"/>
        </w:rPr>
        <w:t>klíčoví vyučující jsou zaměstnanci UTB ve Zlíně s celkovou týdenní pracovní dobou odpovídající stanovené týdenní pracovní době podle § 79 zákoníku práce, s pracovn</w:t>
      </w:r>
      <w:r w:rsidR="002E167C">
        <w:rPr>
          <w:rFonts w:asciiTheme="majorHAnsi" w:hAnsiTheme="majorHAnsi"/>
          <w:sz w:val="24"/>
          <w:szCs w:val="24"/>
        </w:rPr>
        <w:t>í smlouvou na dobu neurčitou. V </w:t>
      </w:r>
      <w:r w:rsidRPr="00D96A82">
        <w:rPr>
          <w:rFonts w:asciiTheme="majorHAnsi" w:hAnsiTheme="majorHAnsi"/>
          <w:sz w:val="24"/>
          <w:szCs w:val="24"/>
        </w:rPr>
        <w:t>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w:t>
      </w:r>
    </w:p>
    <w:p w14:paraId="2491497C" w14:textId="083667CA" w:rsidR="00CC6D0B" w:rsidRPr="00747593" w:rsidRDefault="00D96A82" w:rsidP="004F66EC">
      <w:pPr>
        <w:spacing w:before="240"/>
        <w:rPr>
          <w:rFonts w:asciiTheme="majorHAnsi" w:hAnsiTheme="majorHAnsi" w:cstheme="majorHAnsi"/>
          <w:color w:val="auto"/>
        </w:rPr>
      </w:pPr>
      <w:r w:rsidRPr="00D96A82">
        <w:rPr>
          <w:rFonts w:asciiTheme="majorHAnsi" w:hAnsiTheme="majorHAnsi"/>
        </w:rPr>
        <w:t xml:space="preserve">Počet akademických pracovníků zabezpečujících studijní program </w:t>
      </w:r>
      <w:r w:rsidR="00CF5529">
        <w:rPr>
          <w:rFonts w:asciiTheme="majorHAnsi" w:hAnsiTheme="majorHAnsi"/>
        </w:rPr>
        <w:t>Management rizik</w:t>
      </w:r>
      <w:r w:rsidRPr="00D96A82">
        <w:rPr>
          <w:rFonts w:asciiTheme="majorHAnsi" w:hAnsiTheme="majorHAnsi"/>
        </w:rPr>
        <w:t xml:space="preserve"> odpovídá typu studijního programu, oblasti vzdělávání Bezpečnost společnosti, formě studia, metodám výuky a  předpokládanému</w:t>
      </w:r>
      <w:r w:rsidR="00C44471">
        <w:rPr>
          <w:rFonts w:asciiTheme="majorHAnsi" w:hAnsiTheme="majorHAnsi"/>
        </w:rPr>
        <w:t xml:space="preserve"> i skutečnému</w:t>
      </w:r>
      <w:r w:rsidRPr="00D96A82">
        <w:rPr>
          <w:rFonts w:asciiTheme="majorHAnsi" w:hAnsiTheme="majorHAnsi"/>
        </w:rPr>
        <w:t xml:space="preserve"> počtu studentů. </w:t>
      </w:r>
      <w:r w:rsidR="00CC6D0B" w:rsidRPr="00747593">
        <w:rPr>
          <w:rFonts w:asciiTheme="majorHAnsi" w:hAnsiTheme="majorHAnsi" w:cstheme="majorHAnsi"/>
          <w:color w:val="auto"/>
        </w:rPr>
        <w:t xml:space="preserve">UTB ve Zlíně má zpracovánu Strategii rozvoje lidských zdrojů, a to na období 2022-2025. Principy této strategie jsou uplatňovány i na FLKŘ UTB. Hodnocení a řízení rozvoje pedagogických, tvůrčích, řídících a dalších činností akademických a vědeckých pracovníků UTB je upraveno ve směrnici rektora SR/07/2022. </w:t>
      </w:r>
      <w:r w:rsidR="00CC6D0B" w:rsidRPr="00747593">
        <w:rPr>
          <w:rFonts w:asciiTheme="majorHAnsi" w:hAnsiTheme="majorHAnsi" w:cstheme="majorHAnsi"/>
          <w:color w:val="auto"/>
        </w:rPr>
        <w:lastRenderedPageBreak/>
        <w:t>V rámci fakulty tuto oblast doplňuje SD/01/2021, a dále RD/16/2022 a RD/19/2022, kterými se stanovují zásady pro tvorbu osobních příplatků a dalších odměn zaměstnanců FLKŘ. RD/07/2020 stanovuje principy udělení mimořádných odměn pro akademické a vědecké pracovníky fakulty za tvůrčí a ostatní činnosti a motivuje tak zaměstnance fakulty k dalšímu rozvoji.</w:t>
      </w:r>
    </w:p>
    <w:p w14:paraId="5E1E0424" w14:textId="2A386EA6" w:rsidR="00D96A82" w:rsidRPr="00D96A82" w:rsidRDefault="00D96A82" w:rsidP="004F66EC">
      <w:pPr>
        <w:pStyle w:val="Zkladntext210"/>
        <w:spacing w:after="60" w:line="360" w:lineRule="auto"/>
        <w:ind w:firstLine="0"/>
        <w:jc w:val="both"/>
        <w:rPr>
          <w:rFonts w:asciiTheme="majorHAnsi" w:hAnsiTheme="majorHAnsi"/>
          <w:sz w:val="24"/>
          <w:szCs w:val="24"/>
        </w:rPr>
      </w:pPr>
      <w:r w:rsidRPr="00D96A82">
        <w:rPr>
          <w:rFonts w:asciiTheme="majorHAnsi" w:hAnsiTheme="majorHAnsi"/>
          <w:sz w:val="24"/>
          <w:szCs w:val="24"/>
        </w:rPr>
        <w:t xml:space="preserve">Personální rozvoj je úzce spojen s možnostmi, které UTB ve Zlíně poskytuje svým akademickým pracovníkům, kteří se ucházejí o  jmenování docentem nebo profesorem. Univerzita rovněž podporuje vzdělávání v  doktorském stupni studia, ve kterém jsou vychováváni noví a kvalitní pedagogičtí a tvůrčí pracovníci. Jednotlivé stupně kariérního postupu (asistent </w:t>
      </w:r>
      <w:r w:rsidR="00C44471" w:rsidRPr="00D96A82">
        <w:rPr>
          <w:rFonts w:asciiTheme="majorHAnsi" w:hAnsiTheme="majorHAnsi"/>
          <w:sz w:val="24"/>
          <w:szCs w:val="24"/>
        </w:rPr>
        <w:t>–</w:t>
      </w:r>
      <w:r w:rsidRPr="00D96A82">
        <w:rPr>
          <w:rFonts w:asciiTheme="majorHAnsi" w:hAnsiTheme="majorHAnsi"/>
          <w:sz w:val="24"/>
          <w:szCs w:val="24"/>
        </w:rPr>
        <w:t xml:space="preserve"> odborný asistent – docent - profesor) se pak odrážejí v  odpovídajícím odměňování (Mzdový předpis UTB ve Zlíně).</w:t>
      </w:r>
      <w:r w:rsidRPr="00D96A82">
        <w:rPr>
          <w:rStyle w:val="Znakapoznpodarou"/>
          <w:rFonts w:asciiTheme="majorHAnsi" w:hAnsiTheme="majorHAnsi"/>
          <w:sz w:val="24"/>
          <w:szCs w:val="24"/>
        </w:rPr>
        <w:footnoteReference w:id="38"/>
      </w:r>
    </w:p>
    <w:p w14:paraId="27F4D848" w14:textId="18F44F27" w:rsidR="00636F94" w:rsidRDefault="00D96A82" w:rsidP="004F66EC">
      <w:pPr>
        <w:pStyle w:val="Zkladntext210"/>
        <w:shd w:val="clear" w:color="auto" w:fill="auto"/>
        <w:spacing w:after="60" w:line="360" w:lineRule="auto"/>
        <w:ind w:firstLine="0"/>
        <w:jc w:val="both"/>
        <w:rPr>
          <w:rFonts w:asciiTheme="majorHAnsi" w:hAnsiTheme="majorHAnsi"/>
          <w:sz w:val="24"/>
          <w:szCs w:val="24"/>
        </w:rPr>
      </w:pPr>
      <w:r w:rsidRPr="00D96A82">
        <w:rPr>
          <w:rFonts w:asciiTheme="majorHAnsi" w:hAnsiTheme="majorHAnsi"/>
          <w:sz w:val="24"/>
          <w:szCs w:val="24"/>
        </w:rPr>
        <w:t>Ve studijním programu vyučují akademičtí pracovníci s titulem profesor, docent</w:t>
      </w:r>
      <w:r w:rsidR="004038A4">
        <w:rPr>
          <w:rFonts w:asciiTheme="majorHAnsi" w:hAnsiTheme="majorHAnsi"/>
          <w:sz w:val="24"/>
          <w:szCs w:val="24"/>
        </w:rPr>
        <w:t>,</w:t>
      </w:r>
      <w:r w:rsidRPr="00D96A82">
        <w:rPr>
          <w:rFonts w:asciiTheme="majorHAnsi" w:hAnsiTheme="majorHAnsi"/>
          <w:sz w:val="24"/>
          <w:szCs w:val="24"/>
        </w:rPr>
        <w:t xml:space="preserve"> pracovníci s</w:t>
      </w:r>
      <w:r w:rsidR="002E167C">
        <w:rPr>
          <w:rFonts w:asciiTheme="majorHAnsi" w:hAnsiTheme="majorHAnsi"/>
          <w:sz w:val="24"/>
          <w:szCs w:val="24"/>
        </w:rPr>
        <w:t> </w:t>
      </w:r>
      <w:r w:rsidRPr="00D96A82">
        <w:rPr>
          <w:rFonts w:asciiTheme="majorHAnsi" w:hAnsiTheme="majorHAnsi"/>
          <w:sz w:val="24"/>
          <w:szCs w:val="24"/>
        </w:rPr>
        <w:t>vědeckou hodností</w:t>
      </w:r>
      <w:r w:rsidR="004038A4">
        <w:rPr>
          <w:rFonts w:asciiTheme="majorHAnsi" w:hAnsiTheme="majorHAnsi"/>
          <w:sz w:val="24"/>
          <w:szCs w:val="24"/>
        </w:rPr>
        <w:t xml:space="preserve"> a akademičtí pracovníci, kteří absolvovali magisterský nebo navazující magisterský studijní program</w:t>
      </w:r>
      <w:r w:rsidRPr="00D96A82">
        <w:rPr>
          <w:rFonts w:asciiTheme="majorHAnsi" w:hAnsiTheme="majorHAnsi"/>
          <w:sz w:val="24"/>
          <w:szCs w:val="24"/>
        </w:rPr>
        <w:t>. Studijní program je tedy zabezpečen pracovníky a odborníky, kteří mají příslušnou kvalifikaci pro zajištění jednotlivých studijních předmětů. Celková struktura akademických pracovníků zajišťujících studijní program odpovídá obsahu studijního plánu a</w:t>
      </w:r>
      <w:r w:rsidR="00D742E0">
        <w:rPr>
          <w:rFonts w:asciiTheme="majorHAnsi" w:hAnsiTheme="majorHAnsi"/>
          <w:sz w:val="24"/>
          <w:szCs w:val="24"/>
        </w:rPr>
        <w:t> </w:t>
      </w:r>
      <w:r w:rsidRPr="00D96A82">
        <w:rPr>
          <w:rFonts w:asciiTheme="majorHAnsi" w:hAnsiTheme="majorHAnsi"/>
          <w:sz w:val="24"/>
          <w:szCs w:val="24"/>
        </w:rPr>
        <w:t xml:space="preserve">profilu studijního programu. </w:t>
      </w:r>
    </w:p>
    <w:p w14:paraId="4091C0EE" w14:textId="31F3380C" w:rsidR="00D96A82" w:rsidRPr="00D96A82" w:rsidRDefault="00D96A82" w:rsidP="004F66EC">
      <w:pPr>
        <w:pStyle w:val="Zkladntext210"/>
        <w:shd w:val="clear" w:color="auto" w:fill="auto"/>
        <w:spacing w:after="60" w:line="360" w:lineRule="auto"/>
        <w:ind w:firstLine="0"/>
        <w:jc w:val="both"/>
        <w:rPr>
          <w:rFonts w:asciiTheme="majorHAnsi" w:hAnsiTheme="majorHAnsi"/>
          <w:sz w:val="24"/>
          <w:szCs w:val="24"/>
        </w:rPr>
      </w:pPr>
      <w:r w:rsidRPr="00D96A82">
        <w:rPr>
          <w:rFonts w:asciiTheme="majorHAnsi" w:hAnsiTheme="majorHAnsi"/>
          <w:sz w:val="24"/>
          <w:szCs w:val="24"/>
        </w:rPr>
        <w:t>Kvalifikační předpoklady, věk, délka týdenní pracovní doby a</w:t>
      </w:r>
      <w:r w:rsidR="00D742E0">
        <w:rPr>
          <w:rFonts w:asciiTheme="majorHAnsi" w:hAnsiTheme="majorHAnsi"/>
          <w:sz w:val="24"/>
          <w:szCs w:val="24"/>
        </w:rPr>
        <w:t> </w:t>
      </w:r>
      <w:r w:rsidRPr="00D96A82">
        <w:rPr>
          <w:rFonts w:asciiTheme="majorHAnsi" w:hAnsiTheme="majorHAnsi"/>
          <w:sz w:val="24"/>
          <w:szCs w:val="24"/>
        </w:rPr>
        <w:t>zkušenosti s působením v zahraničí či praxi jsou pro jednotlivé akademické pracovníky konkretizovány v částech C-I-Personální zabezpečení. Je samozřejmé, že do budoucna je potřeba počítat s dalším posílením personálního zabezpečení studijního programu co do počtu doktorů, docentů a profesorů, a to nejlépe v</w:t>
      </w:r>
      <w:r w:rsidR="002E167C">
        <w:rPr>
          <w:rFonts w:asciiTheme="majorHAnsi" w:hAnsiTheme="majorHAnsi"/>
          <w:sz w:val="24"/>
          <w:szCs w:val="24"/>
        </w:rPr>
        <w:t> </w:t>
      </w:r>
      <w:r w:rsidRPr="00D96A82">
        <w:rPr>
          <w:rFonts w:asciiTheme="majorHAnsi" w:hAnsiTheme="majorHAnsi"/>
          <w:sz w:val="24"/>
          <w:szCs w:val="24"/>
        </w:rPr>
        <w:t>oblasti rizikového inženýrství, bezpečnosti společnosti a</w:t>
      </w:r>
      <w:r w:rsidR="00D742E0">
        <w:rPr>
          <w:rFonts w:asciiTheme="majorHAnsi" w:hAnsiTheme="majorHAnsi"/>
          <w:sz w:val="24"/>
          <w:szCs w:val="24"/>
        </w:rPr>
        <w:t> </w:t>
      </w:r>
      <w:r w:rsidR="005025D6">
        <w:rPr>
          <w:rFonts w:asciiTheme="majorHAnsi" w:hAnsiTheme="majorHAnsi"/>
          <w:sz w:val="24"/>
          <w:szCs w:val="24"/>
        </w:rPr>
        <w:t>ekonomických oborů</w:t>
      </w:r>
      <w:r w:rsidRPr="00D96A82">
        <w:rPr>
          <w:rFonts w:asciiTheme="majorHAnsi" w:hAnsiTheme="majorHAnsi"/>
          <w:sz w:val="24"/>
          <w:szCs w:val="24"/>
        </w:rPr>
        <w:t xml:space="preserve">. V poměrně krátké době je možné počítat s </w:t>
      </w:r>
      <w:r w:rsidR="00D1762F" w:rsidRPr="00D96A82">
        <w:rPr>
          <w:rFonts w:asciiTheme="majorHAnsi" w:hAnsiTheme="majorHAnsi"/>
          <w:sz w:val="24"/>
          <w:szCs w:val="24"/>
        </w:rPr>
        <w:t>habilitačním řízením</w:t>
      </w:r>
      <w:r w:rsidRPr="00D96A82">
        <w:rPr>
          <w:rFonts w:asciiTheme="majorHAnsi" w:hAnsiTheme="majorHAnsi"/>
          <w:sz w:val="24"/>
          <w:szCs w:val="24"/>
        </w:rPr>
        <w:t xml:space="preserve"> minimálně dvou akademiků a s jedním profesorským řízením. Mimo jiné akademičtí pracovníci, kteří se podílejí na realizaci studijního programu, vykonávají tvůrčí činnost, která odpovídá jejich odborné náplni</w:t>
      </w:r>
      <w:r w:rsidR="00C1005C">
        <w:rPr>
          <w:rFonts w:asciiTheme="majorHAnsi" w:hAnsiTheme="majorHAnsi"/>
          <w:sz w:val="24"/>
          <w:szCs w:val="24"/>
        </w:rPr>
        <w:t>,</w:t>
      </w:r>
      <w:r w:rsidRPr="00D96A82">
        <w:rPr>
          <w:rFonts w:asciiTheme="majorHAnsi" w:hAnsiTheme="majorHAnsi"/>
          <w:sz w:val="24"/>
          <w:szCs w:val="24"/>
        </w:rPr>
        <w:t xml:space="preserve"> viz C-I-Personální zabezpečení.</w:t>
      </w:r>
    </w:p>
    <w:p w14:paraId="45F75177" w14:textId="1CA358EF" w:rsidR="005025D6" w:rsidRDefault="005025D6" w:rsidP="005025D6">
      <w:pPr>
        <w:pStyle w:val="Zkladntext210"/>
        <w:spacing w:after="60" w:line="360" w:lineRule="auto"/>
        <w:jc w:val="both"/>
        <w:rPr>
          <w:rFonts w:asciiTheme="majorHAnsi" w:hAnsiTheme="majorHAnsi"/>
          <w:color w:val="auto"/>
          <w:sz w:val="24"/>
          <w:szCs w:val="24"/>
          <w:lang w:eastAsia="en-US"/>
        </w:rPr>
      </w:pPr>
      <w:r w:rsidRPr="00133328">
        <w:rPr>
          <w:rFonts w:asciiTheme="majorHAnsi" w:hAnsiTheme="majorHAnsi"/>
          <w:color w:val="auto"/>
          <w:sz w:val="24"/>
          <w:szCs w:val="24"/>
        </w:rPr>
        <w:t xml:space="preserve">       </w:t>
      </w:r>
      <w:r w:rsidR="009272A4">
        <w:rPr>
          <w:rFonts w:asciiTheme="majorHAnsi" w:hAnsiTheme="majorHAnsi"/>
          <w:color w:val="auto"/>
          <w:sz w:val="24"/>
          <w:szCs w:val="24"/>
        </w:rPr>
        <w:t xml:space="preserve">Výuka ve studijním programu </w:t>
      </w:r>
      <w:r w:rsidRPr="00133328">
        <w:rPr>
          <w:rFonts w:asciiTheme="majorHAnsi" w:hAnsiTheme="majorHAnsi"/>
          <w:color w:val="auto"/>
          <w:sz w:val="24"/>
          <w:szCs w:val="24"/>
          <w:lang w:eastAsia="en-US"/>
        </w:rPr>
        <w:t xml:space="preserve">Management rizik je postaven na </w:t>
      </w:r>
      <w:r w:rsidRPr="00BA0DEC">
        <w:rPr>
          <w:rFonts w:asciiTheme="majorHAnsi" w:hAnsiTheme="majorHAnsi"/>
          <w:color w:val="auto"/>
          <w:sz w:val="24"/>
          <w:szCs w:val="24"/>
          <w:lang w:eastAsia="en-US"/>
        </w:rPr>
        <w:t>mezioborové spoluprác</w:t>
      </w:r>
      <w:r>
        <w:rPr>
          <w:rFonts w:asciiTheme="majorHAnsi" w:hAnsiTheme="majorHAnsi"/>
          <w:color w:val="auto"/>
          <w:sz w:val="24"/>
          <w:szCs w:val="24"/>
          <w:lang w:eastAsia="en-US"/>
        </w:rPr>
        <w:t>i</w:t>
      </w:r>
      <w:r w:rsidRPr="00BA0DEC">
        <w:rPr>
          <w:rFonts w:asciiTheme="majorHAnsi" w:hAnsiTheme="majorHAnsi"/>
          <w:color w:val="auto"/>
          <w:sz w:val="24"/>
          <w:szCs w:val="24"/>
          <w:lang w:eastAsia="en-US"/>
        </w:rPr>
        <w:t xml:space="preserve"> jednotlivých ústavů na Fakultě logistiky a krizového řízení UTB ve Zlíně. Páteří </w:t>
      </w:r>
      <w:r>
        <w:rPr>
          <w:rFonts w:asciiTheme="majorHAnsi" w:hAnsiTheme="majorHAnsi"/>
          <w:color w:val="auto"/>
          <w:sz w:val="24"/>
          <w:szCs w:val="24"/>
          <w:lang w:eastAsia="en-US"/>
        </w:rPr>
        <w:t>programu</w:t>
      </w:r>
      <w:r w:rsidRPr="00BA0DEC">
        <w:rPr>
          <w:rFonts w:asciiTheme="majorHAnsi" w:hAnsiTheme="majorHAnsi"/>
          <w:color w:val="auto"/>
          <w:sz w:val="24"/>
          <w:szCs w:val="24"/>
          <w:lang w:eastAsia="en-US"/>
        </w:rPr>
        <w:t xml:space="preserve"> jsou </w:t>
      </w:r>
      <w:r w:rsidRPr="00BA0DEC">
        <w:rPr>
          <w:rFonts w:asciiTheme="majorHAnsi" w:hAnsiTheme="majorHAnsi"/>
          <w:color w:val="auto"/>
          <w:sz w:val="24"/>
          <w:szCs w:val="24"/>
          <w:lang w:eastAsia="en-US"/>
        </w:rPr>
        <w:lastRenderedPageBreak/>
        <w:t xml:space="preserve">předměty zaměřené na problematiku </w:t>
      </w:r>
      <w:r>
        <w:rPr>
          <w:rFonts w:asciiTheme="majorHAnsi" w:hAnsiTheme="majorHAnsi"/>
          <w:color w:val="auto"/>
          <w:sz w:val="24"/>
          <w:szCs w:val="24"/>
          <w:lang w:eastAsia="en-US"/>
        </w:rPr>
        <w:t>posuzování a řízení rizik</w:t>
      </w:r>
      <w:r w:rsidRPr="00BA0DEC">
        <w:rPr>
          <w:rFonts w:asciiTheme="majorHAnsi" w:hAnsiTheme="majorHAnsi"/>
          <w:color w:val="auto"/>
          <w:sz w:val="24"/>
          <w:szCs w:val="24"/>
          <w:lang w:eastAsia="en-US"/>
        </w:rPr>
        <w:t>,</w:t>
      </w:r>
      <w:r>
        <w:rPr>
          <w:rFonts w:asciiTheme="majorHAnsi" w:hAnsiTheme="majorHAnsi"/>
          <w:color w:val="auto"/>
          <w:sz w:val="24"/>
          <w:szCs w:val="24"/>
          <w:lang w:eastAsia="en-US"/>
        </w:rPr>
        <w:t xml:space="preserve"> krizového managementu a</w:t>
      </w:r>
      <w:r w:rsidR="002E167C">
        <w:rPr>
          <w:rFonts w:asciiTheme="majorHAnsi" w:hAnsiTheme="majorHAnsi"/>
          <w:color w:val="auto"/>
          <w:sz w:val="24"/>
          <w:szCs w:val="24"/>
          <w:lang w:eastAsia="en-US"/>
        </w:rPr>
        <w:t> </w:t>
      </w:r>
      <w:r w:rsidRPr="00BA0DEC">
        <w:rPr>
          <w:rFonts w:asciiTheme="majorHAnsi" w:hAnsiTheme="majorHAnsi"/>
          <w:color w:val="auto"/>
          <w:sz w:val="24"/>
          <w:szCs w:val="24"/>
          <w:lang w:eastAsia="en-US"/>
        </w:rPr>
        <w:t>ekonomického zabezpečení krizových stavů</w:t>
      </w:r>
      <w:r>
        <w:rPr>
          <w:rFonts w:asciiTheme="majorHAnsi" w:hAnsiTheme="majorHAnsi"/>
          <w:color w:val="auto"/>
          <w:sz w:val="24"/>
          <w:szCs w:val="24"/>
          <w:lang w:eastAsia="en-US"/>
        </w:rPr>
        <w:t xml:space="preserve">, které primárně zabezpečuje garantující Ústav krizového řízení. </w:t>
      </w:r>
      <w:r w:rsidRPr="00BA0DEC">
        <w:rPr>
          <w:rFonts w:asciiTheme="majorHAnsi" w:hAnsiTheme="majorHAnsi"/>
          <w:color w:val="auto"/>
          <w:sz w:val="24"/>
          <w:szCs w:val="24"/>
          <w:lang w:eastAsia="en-US"/>
        </w:rPr>
        <w:t xml:space="preserve">Ostatní ústavy fakulty jsou garanty dílčích odborných směrů, které oborem prostupují – např. </w:t>
      </w:r>
      <w:r>
        <w:rPr>
          <w:rFonts w:asciiTheme="majorHAnsi" w:hAnsiTheme="majorHAnsi"/>
          <w:color w:val="auto"/>
          <w:sz w:val="24"/>
          <w:szCs w:val="24"/>
          <w:lang w:eastAsia="en-US"/>
        </w:rPr>
        <w:t>oblasti geografických informačních systémů a posuzování rizik území</w:t>
      </w:r>
      <w:r w:rsidRPr="00BA0DEC">
        <w:rPr>
          <w:rFonts w:asciiTheme="majorHAnsi" w:hAnsiTheme="majorHAnsi"/>
          <w:color w:val="auto"/>
          <w:sz w:val="24"/>
          <w:szCs w:val="24"/>
          <w:lang w:eastAsia="en-US"/>
        </w:rPr>
        <w:t xml:space="preserve"> (Ústav environmentálních rizik), ochrany obyvatelstva a koordinace složek integrovaného záchranného systému (Ústav ochrany obyvatelstva)</w:t>
      </w:r>
      <w:r>
        <w:rPr>
          <w:rFonts w:asciiTheme="majorHAnsi" w:hAnsiTheme="majorHAnsi"/>
          <w:color w:val="auto"/>
          <w:sz w:val="24"/>
          <w:szCs w:val="24"/>
          <w:lang w:eastAsia="en-US"/>
        </w:rPr>
        <w:t xml:space="preserve"> a projektové činnosti, resp. znalosti základních manažerských metod a technik </w:t>
      </w:r>
      <w:r w:rsidRPr="00BA0DEC">
        <w:rPr>
          <w:rFonts w:asciiTheme="majorHAnsi" w:hAnsiTheme="majorHAnsi"/>
          <w:color w:val="auto"/>
          <w:sz w:val="24"/>
          <w:szCs w:val="24"/>
          <w:lang w:eastAsia="en-US"/>
        </w:rPr>
        <w:t>(Ústav logistiky).</w:t>
      </w:r>
    </w:p>
    <w:p w14:paraId="16A4D42A" w14:textId="1EF0C9E9" w:rsidR="00FA1B80" w:rsidRDefault="00FA1B80" w:rsidP="00747593">
      <w:pPr>
        <w:spacing w:before="240"/>
        <w:rPr>
          <w:rFonts w:asciiTheme="majorHAnsi" w:hAnsiTheme="majorHAnsi" w:cstheme="majorHAnsi"/>
          <w:color w:val="auto"/>
        </w:rPr>
      </w:pPr>
      <w:r w:rsidRPr="00747593">
        <w:rPr>
          <w:rFonts w:asciiTheme="majorHAnsi" w:hAnsiTheme="majorHAnsi" w:cstheme="majorHAnsi"/>
          <w:color w:val="auto"/>
        </w:rPr>
        <w:t>Celková struktura akademických pracovníků</w:t>
      </w:r>
      <w:r w:rsidR="00943CAC">
        <w:rPr>
          <w:rFonts w:asciiTheme="majorHAnsi" w:hAnsiTheme="majorHAnsi" w:cstheme="majorHAnsi"/>
          <w:color w:val="auto"/>
        </w:rPr>
        <w:t>,</w:t>
      </w:r>
      <w:r w:rsidR="00280BCD">
        <w:rPr>
          <w:rFonts w:asciiTheme="majorHAnsi" w:hAnsiTheme="majorHAnsi" w:cstheme="majorHAnsi"/>
          <w:color w:val="auto"/>
        </w:rPr>
        <w:t xml:space="preserve"> garantujících výuku předmětů ve studijním programu</w:t>
      </w:r>
      <w:r w:rsidR="00943CAC">
        <w:rPr>
          <w:rFonts w:asciiTheme="majorHAnsi" w:hAnsiTheme="majorHAnsi" w:cstheme="majorHAnsi"/>
          <w:color w:val="auto"/>
        </w:rPr>
        <w:t>,</w:t>
      </w:r>
      <w:r w:rsidR="00280BCD">
        <w:rPr>
          <w:rFonts w:asciiTheme="majorHAnsi" w:hAnsiTheme="majorHAnsi" w:cstheme="majorHAnsi"/>
          <w:color w:val="auto"/>
        </w:rPr>
        <w:t xml:space="preserve"> </w:t>
      </w:r>
      <w:r w:rsidRPr="00747593">
        <w:rPr>
          <w:rFonts w:asciiTheme="majorHAnsi" w:hAnsiTheme="majorHAnsi" w:cstheme="majorHAnsi"/>
          <w:color w:val="auto"/>
        </w:rPr>
        <w:t xml:space="preserve">čítá celkem </w:t>
      </w:r>
      <w:r w:rsidR="0051140A">
        <w:rPr>
          <w:rFonts w:asciiTheme="majorHAnsi" w:hAnsiTheme="majorHAnsi" w:cstheme="majorHAnsi"/>
          <w:color w:val="auto"/>
        </w:rPr>
        <w:t>31</w:t>
      </w:r>
      <w:r w:rsidR="0051140A" w:rsidRPr="00747593">
        <w:rPr>
          <w:rFonts w:asciiTheme="majorHAnsi" w:hAnsiTheme="majorHAnsi" w:cstheme="majorHAnsi"/>
          <w:color w:val="auto"/>
        </w:rPr>
        <w:t xml:space="preserve"> </w:t>
      </w:r>
      <w:r w:rsidRPr="00747593">
        <w:rPr>
          <w:rFonts w:asciiTheme="majorHAnsi" w:hAnsiTheme="majorHAnsi" w:cstheme="majorHAnsi"/>
          <w:color w:val="auto"/>
        </w:rPr>
        <w:t xml:space="preserve">akademických pracovníků s odpovídající kvalifikací, délkou týdenní pracovní doby a zkušeností s působením v zahraničí a praxi, </w:t>
      </w:r>
      <w:r w:rsidR="00CF02F8">
        <w:rPr>
          <w:rFonts w:asciiTheme="majorHAnsi" w:hAnsiTheme="majorHAnsi" w:cstheme="majorHAnsi"/>
          <w:color w:val="auto"/>
        </w:rPr>
        <w:t>4</w:t>
      </w:r>
      <w:r w:rsidR="00CF02F8" w:rsidRPr="00747593">
        <w:rPr>
          <w:rFonts w:asciiTheme="majorHAnsi" w:hAnsiTheme="majorHAnsi" w:cstheme="majorHAnsi"/>
          <w:color w:val="auto"/>
        </w:rPr>
        <w:t xml:space="preserve"> </w:t>
      </w:r>
      <w:r w:rsidRPr="00747593">
        <w:rPr>
          <w:rFonts w:asciiTheme="majorHAnsi" w:hAnsiTheme="majorHAnsi" w:cstheme="majorHAnsi"/>
          <w:color w:val="auto"/>
        </w:rPr>
        <w:t xml:space="preserve">zkušení </w:t>
      </w:r>
      <w:r w:rsidR="00747593" w:rsidRPr="00747593">
        <w:rPr>
          <w:rFonts w:asciiTheme="majorHAnsi" w:hAnsiTheme="majorHAnsi" w:cstheme="majorHAnsi"/>
          <w:color w:val="auto"/>
        </w:rPr>
        <w:t>akademičtí pracovníci</w:t>
      </w:r>
      <w:r w:rsidRPr="00747593">
        <w:rPr>
          <w:rFonts w:asciiTheme="majorHAnsi" w:hAnsiTheme="majorHAnsi" w:cstheme="majorHAnsi"/>
          <w:color w:val="auto"/>
        </w:rPr>
        <w:t xml:space="preserve"> jsou ve věku nad 65 let. </w:t>
      </w:r>
    </w:p>
    <w:p w14:paraId="3364554B" w14:textId="2956A7DF" w:rsidR="00280BCD" w:rsidRPr="00AF539E" w:rsidRDefault="00280BCD" w:rsidP="00280BCD">
      <w:pPr>
        <w:jc w:val="center"/>
        <w:rPr>
          <w:rFonts w:asciiTheme="minorHAnsi" w:hAnsiTheme="minorHAnsi"/>
          <w:i/>
        </w:rPr>
      </w:pPr>
      <w:r>
        <w:rPr>
          <w:rFonts w:asciiTheme="minorHAnsi" w:hAnsiTheme="minorHAnsi"/>
          <w:i/>
        </w:rPr>
        <w:t>Management rizik – garanti předmětů</w:t>
      </w:r>
    </w:p>
    <w:tbl>
      <w:tblPr>
        <w:tblpPr w:leftFromText="141" w:rightFromText="141" w:vertAnchor="text" w:tblpY="1"/>
        <w:tblOverlap w:val="never"/>
        <w:tblW w:w="7953" w:type="dxa"/>
        <w:tblCellMar>
          <w:left w:w="70" w:type="dxa"/>
          <w:right w:w="70" w:type="dxa"/>
        </w:tblCellMar>
        <w:tblLook w:val="04A0" w:firstRow="1" w:lastRow="0" w:firstColumn="1" w:lastColumn="0" w:noHBand="0" w:noVBand="1"/>
      </w:tblPr>
      <w:tblGrid>
        <w:gridCol w:w="3448"/>
        <w:gridCol w:w="112"/>
        <w:gridCol w:w="996"/>
        <w:gridCol w:w="112"/>
        <w:gridCol w:w="1696"/>
        <w:gridCol w:w="30"/>
        <w:gridCol w:w="1559"/>
      </w:tblGrid>
      <w:tr w:rsidR="00280BCD" w:rsidRPr="00EC5555" w14:paraId="4C11D70E" w14:textId="77777777" w:rsidTr="00972616">
        <w:trPr>
          <w:trHeight w:val="345"/>
        </w:trPr>
        <w:tc>
          <w:tcPr>
            <w:tcW w:w="3560" w:type="dxa"/>
            <w:gridSpan w:val="2"/>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B28F4B7" w14:textId="77777777" w:rsidR="00280BCD" w:rsidRPr="00972616" w:rsidRDefault="00280BCD" w:rsidP="00972616">
            <w:pPr>
              <w:rPr>
                <w:rFonts w:asciiTheme="minorHAnsi" w:hAnsiTheme="minorHAnsi" w:cstheme="minorHAnsi"/>
                <w:b/>
                <w:bCs/>
                <w:sz w:val="22"/>
                <w:szCs w:val="22"/>
              </w:rPr>
            </w:pPr>
            <w:r w:rsidRPr="00972616">
              <w:rPr>
                <w:rFonts w:asciiTheme="minorHAnsi" w:hAnsiTheme="minorHAnsi" w:cstheme="minorHAnsi"/>
                <w:b/>
                <w:bCs/>
                <w:sz w:val="22"/>
                <w:szCs w:val="22"/>
              </w:rPr>
              <w:t>Celé jméno</w:t>
            </w:r>
          </w:p>
        </w:tc>
        <w:tc>
          <w:tcPr>
            <w:tcW w:w="1108" w:type="dxa"/>
            <w:gridSpan w:val="2"/>
            <w:tcBorders>
              <w:top w:val="single" w:sz="12" w:space="0" w:color="auto"/>
              <w:left w:val="nil"/>
              <w:bottom w:val="single" w:sz="12" w:space="0" w:color="auto"/>
              <w:right w:val="single" w:sz="4" w:space="0" w:color="auto"/>
            </w:tcBorders>
            <w:shd w:val="clear" w:color="auto" w:fill="auto"/>
            <w:noWrap/>
            <w:vAlign w:val="center"/>
            <w:hideMark/>
          </w:tcPr>
          <w:p w14:paraId="5D40DB7B" w14:textId="77777777" w:rsidR="00280BCD" w:rsidRPr="00972616" w:rsidRDefault="00280BCD" w:rsidP="00972616">
            <w:pPr>
              <w:jc w:val="center"/>
              <w:rPr>
                <w:rFonts w:asciiTheme="minorHAnsi" w:hAnsiTheme="minorHAnsi" w:cstheme="minorHAnsi"/>
                <w:b/>
                <w:bCs/>
                <w:sz w:val="22"/>
                <w:szCs w:val="22"/>
              </w:rPr>
            </w:pPr>
            <w:r w:rsidRPr="00972616">
              <w:rPr>
                <w:rFonts w:asciiTheme="minorHAnsi" w:hAnsiTheme="minorHAnsi" w:cstheme="minorHAnsi"/>
                <w:b/>
                <w:bCs/>
                <w:sz w:val="22"/>
                <w:szCs w:val="22"/>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14:paraId="1C30F712" w14:textId="77777777" w:rsidR="00280BCD" w:rsidRPr="00972616" w:rsidRDefault="00280BCD" w:rsidP="00972616">
            <w:pPr>
              <w:jc w:val="center"/>
              <w:rPr>
                <w:rFonts w:asciiTheme="minorHAnsi" w:hAnsiTheme="minorHAnsi" w:cstheme="minorHAnsi"/>
                <w:b/>
                <w:bCs/>
                <w:sz w:val="22"/>
                <w:szCs w:val="22"/>
              </w:rPr>
            </w:pPr>
            <w:r w:rsidRPr="00972616">
              <w:rPr>
                <w:rFonts w:asciiTheme="minorHAnsi" w:hAnsiTheme="minorHAnsi" w:cstheme="minorHAnsi"/>
                <w:b/>
                <w:bCs/>
                <w:sz w:val="22"/>
                <w:szCs w:val="22"/>
              </w:rPr>
              <w:t>Úvazek</w:t>
            </w:r>
          </w:p>
        </w:tc>
        <w:tc>
          <w:tcPr>
            <w:tcW w:w="1589" w:type="dxa"/>
            <w:gridSpan w:val="2"/>
            <w:tcBorders>
              <w:top w:val="single" w:sz="12" w:space="0" w:color="auto"/>
              <w:left w:val="nil"/>
              <w:bottom w:val="single" w:sz="12" w:space="0" w:color="auto"/>
              <w:right w:val="single" w:sz="12" w:space="0" w:color="auto"/>
            </w:tcBorders>
            <w:shd w:val="clear" w:color="auto" w:fill="auto"/>
            <w:noWrap/>
            <w:vAlign w:val="center"/>
            <w:hideMark/>
          </w:tcPr>
          <w:p w14:paraId="1D832AE8" w14:textId="77777777" w:rsidR="00280BCD" w:rsidRPr="00972616" w:rsidRDefault="00280BCD" w:rsidP="00972616">
            <w:pPr>
              <w:jc w:val="center"/>
              <w:rPr>
                <w:rFonts w:asciiTheme="minorHAnsi" w:hAnsiTheme="minorHAnsi" w:cstheme="minorHAnsi"/>
                <w:b/>
                <w:bCs/>
                <w:sz w:val="22"/>
                <w:szCs w:val="22"/>
              </w:rPr>
            </w:pPr>
            <w:r w:rsidRPr="00972616">
              <w:rPr>
                <w:rFonts w:asciiTheme="minorHAnsi" w:hAnsiTheme="minorHAnsi" w:cstheme="minorHAnsi"/>
                <w:b/>
                <w:bCs/>
                <w:sz w:val="22"/>
                <w:szCs w:val="22"/>
              </w:rPr>
              <w:t>Pracovní poměr</w:t>
            </w:r>
          </w:p>
        </w:tc>
      </w:tr>
      <w:tr w:rsidR="00280BCD" w:rsidRPr="00EC5555" w14:paraId="752D5B71" w14:textId="77777777" w:rsidTr="00972616">
        <w:trPr>
          <w:trHeight w:val="330"/>
        </w:trPr>
        <w:tc>
          <w:tcPr>
            <w:tcW w:w="795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3740695" w14:textId="77777777" w:rsidR="00280BCD" w:rsidRPr="00972616" w:rsidRDefault="00280BCD" w:rsidP="00972616">
            <w:pPr>
              <w:rPr>
                <w:rFonts w:asciiTheme="minorHAnsi" w:hAnsiTheme="minorHAnsi" w:cstheme="minorHAnsi"/>
                <w:b/>
                <w:bCs/>
                <w:sz w:val="22"/>
                <w:szCs w:val="22"/>
              </w:rPr>
            </w:pPr>
            <w:r w:rsidRPr="00972616">
              <w:rPr>
                <w:rFonts w:asciiTheme="minorHAnsi" w:hAnsiTheme="minorHAnsi" w:cstheme="minorHAnsi"/>
                <w:b/>
                <w:bCs/>
                <w:sz w:val="22"/>
                <w:szCs w:val="22"/>
              </w:rPr>
              <w:t>Profesoři</w:t>
            </w:r>
          </w:p>
        </w:tc>
      </w:tr>
      <w:tr w:rsidR="00BD07E4" w:rsidRPr="00EC5555" w14:paraId="34D01DDE" w14:textId="77777777" w:rsidTr="00972616">
        <w:trPr>
          <w:trHeight w:val="315"/>
          <w:ins w:id="21" w:author="Eva Skýbová" w:date="2024-05-13T13:41:00Z"/>
        </w:trPr>
        <w:tc>
          <w:tcPr>
            <w:tcW w:w="3448" w:type="dxa"/>
            <w:tcBorders>
              <w:top w:val="single" w:sz="4" w:space="0" w:color="auto"/>
              <w:left w:val="single" w:sz="12" w:space="0" w:color="auto"/>
              <w:bottom w:val="nil"/>
              <w:right w:val="single" w:sz="4" w:space="0" w:color="auto"/>
            </w:tcBorders>
            <w:shd w:val="clear" w:color="auto" w:fill="auto"/>
            <w:noWrap/>
            <w:vAlign w:val="center"/>
          </w:tcPr>
          <w:p w14:paraId="4C88AF68" w14:textId="19E13F40" w:rsidR="00BD07E4" w:rsidRPr="00972616" w:rsidRDefault="00BD07E4" w:rsidP="00972616">
            <w:pPr>
              <w:rPr>
                <w:ins w:id="22" w:author="Eva Skýbová" w:date="2024-05-13T13:41:00Z"/>
                <w:rFonts w:asciiTheme="minorHAnsi" w:hAnsiTheme="minorHAnsi" w:cstheme="minorHAnsi"/>
                <w:sz w:val="22"/>
                <w:szCs w:val="22"/>
              </w:rPr>
            </w:pPr>
            <w:ins w:id="23" w:author="Eva Skýbová" w:date="2024-05-13T13:41:00Z">
              <w:r>
                <w:rPr>
                  <w:rFonts w:asciiTheme="minorHAnsi" w:hAnsiTheme="minorHAnsi" w:cstheme="minorHAnsi"/>
                  <w:sz w:val="22"/>
                  <w:szCs w:val="22"/>
                </w:rPr>
                <w:t>prof. Ing. David Tuček, Ph.D.</w:t>
              </w:r>
            </w:ins>
          </w:p>
        </w:tc>
        <w:tc>
          <w:tcPr>
            <w:tcW w:w="1108" w:type="dxa"/>
            <w:gridSpan w:val="2"/>
            <w:tcBorders>
              <w:top w:val="single" w:sz="4" w:space="0" w:color="auto"/>
              <w:left w:val="single" w:sz="4" w:space="0" w:color="auto"/>
              <w:bottom w:val="nil"/>
              <w:right w:val="single" w:sz="4" w:space="0" w:color="auto"/>
            </w:tcBorders>
            <w:shd w:val="clear" w:color="auto" w:fill="auto"/>
            <w:noWrap/>
            <w:vAlign w:val="center"/>
          </w:tcPr>
          <w:p w14:paraId="32BE0193" w14:textId="517034B3" w:rsidR="00BD07E4" w:rsidRPr="00972616" w:rsidRDefault="00CA04A7" w:rsidP="00972616">
            <w:pPr>
              <w:jc w:val="center"/>
              <w:rPr>
                <w:ins w:id="24" w:author="Eva Skýbová" w:date="2024-05-13T13:41:00Z"/>
                <w:rFonts w:asciiTheme="minorHAnsi" w:hAnsiTheme="minorHAnsi" w:cstheme="minorHAnsi"/>
                <w:sz w:val="22"/>
                <w:szCs w:val="22"/>
              </w:rPr>
            </w:pPr>
            <w:ins w:id="25" w:author="Eva Skýbová" w:date="2024-05-13T13:41:00Z">
              <w:r>
                <w:rPr>
                  <w:rFonts w:asciiTheme="minorHAnsi" w:hAnsiTheme="minorHAnsi" w:cstheme="minorHAnsi"/>
                  <w:sz w:val="22"/>
                  <w:szCs w:val="22"/>
                </w:rPr>
                <w:t>1975</w:t>
              </w:r>
            </w:ins>
          </w:p>
        </w:tc>
        <w:tc>
          <w:tcPr>
            <w:tcW w:w="1838" w:type="dxa"/>
            <w:gridSpan w:val="3"/>
            <w:tcBorders>
              <w:top w:val="single" w:sz="4" w:space="0" w:color="auto"/>
              <w:left w:val="nil"/>
              <w:bottom w:val="nil"/>
              <w:right w:val="single" w:sz="4" w:space="0" w:color="auto"/>
            </w:tcBorders>
            <w:shd w:val="clear" w:color="auto" w:fill="auto"/>
            <w:noWrap/>
            <w:vAlign w:val="center"/>
          </w:tcPr>
          <w:p w14:paraId="3E4F213F" w14:textId="6E557A20" w:rsidR="00BD07E4" w:rsidRPr="00972616" w:rsidRDefault="00BD07E4" w:rsidP="00972616">
            <w:pPr>
              <w:jc w:val="center"/>
              <w:rPr>
                <w:ins w:id="26" w:author="Eva Skýbová" w:date="2024-05-13T13:41:00Z"/>
                <w:rFonts w:asciiTheme="minorHAnsi" w:hAnsiTheme="minorHAnsi" w:cstheme="minorHAnsi"/>
                <w:sz w:val="22"/>
                <w:szCs w:val="22"/>
              </w:rPr>
            </w:pPr>
            <w:ins w:id="27" w:author="Eva Skýbová" w:date="2024-05-13T13:41:00Z">
              <w:r>
                <w:rPr>
                  <w:rFonts w:asciiTheme="minorHAnsi" w:hAnsiTheme="minorHAnsi" w:cstheme="minorHAnsi"/>
                  <w:sz w:val="22"/>
                  <w:szCs w:val="22"/>
                </w:rPr>
                <w:t>40</w:t>
              </w:r>
            </w:ins>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7CBB343E" w14:textId="16D46E02" w:rsidR="00BD07E4" w:rsidRPr="00972616" w:rsidRDefault="00BD07E4" w:rsidP="00972616">
            <w:pPr>
              <w:jc w:val="center"/>
              <w:rPr>
                <w:ins w:id="28" w:author="Eva Skýbová" w:date="2024-05-13T13:41:00Z"/>
                <w:rFonts w:asciiTheme="minorHAnsi" w:hAnsiTheme="minorHAnsi" w:cstheme="minorHAnsi"/>
                <w:sz w:val="22"/>
                <w:szCs w:val="22"/>
              </w:rPr>
            </w:pPr>
            <w:ins w:id="29" w:author="Eva Skýbová" w:date="2024-05-13T13:41:00Z">
              <w:r>
                <w:rPr>
                  <w:rFonts w:asciiTheme="minorHAnsi" w:hAnsiTheme="minorHAnsi" w:cstheme="minorHAnsi"/>
                  <w:sz w:val="22"/>
                  <w:szCs w:val="22"/>
                </w:rPr>
                <w:t>N</w:t>
              </w:r>
            </w:ins>
          </w:p>
        </w:tc>
      </w:tr>
      <w:tr w:rsidR="00280BCD" w:rsidRPr="00EC5555" w14:paraId="2AF4B575" w14:textId="77777777" w:rsidTr="00972616">
        <w:trPr>
          <w:trHeight w:val="315"/>
        </w:trPr>
        <w:tc>
          <w:tcPr>
            <w:tcW w:w="3448" w:type="dxa"/>
            <w:tcBorders>
              <w:top w:val="single" w:sz="4" w:space="0" w:color="auto"/>
              <w:left w:val="single" w:sz="12" w:space="0" w:color="auto"/>
              <w:bottom w:val="nil"/>
              <w:right w:val="single" w:sz="4" w:space="0" w:color="auto"/>
            </w:tcBorders>
            <w:shd w:val="clear" w:color="auto" w:fill="auto"/>
            <w:noWrap/>
            <w:vAlign w:val="center"/>
          </w:tcPr>
          <w:p w14:paraId="6819EBAB"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prof. Ing. Dušan Vičar, CSc.</w:t>
            </w:r>
          </w:p>
        </w:tc>
        <w:tc>
          <w:tcPr>
            <w:tcW w:w="1108" w:type="dxa"/>
            <w:gridSpan w:val="2"/>
            <w:tcBorders>
              <w:top w:val="single" w:sz="4" w:space="0" w:color="auto"/>
              <w:left w:val="single" w:sz="4" w:space="0" w:color="auto"/>
              <w:bottom w:val="nil"/>
              <w:right w:val="single" w:sz="4" w:space="0" w:color="auto"/>
            </w:tcBorders>
            <w:shd w:val="clear" w:color="auto" w:fill="auto"/>
            <w:noWrap/>
            <w:vAlign w:val="center"/>
          </w:tcPr>
          <w:p w14:paraId="4572F56F"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1953</w:t>
            </w:r>
          </w:p>
        </w:tc>
        <w:tc>
          <w:tcPr>
            <w:tcW w:w="1838" w:type="dxa"/>
            <w:gridSpan w:val="3"/>
            <w:tcBorders>
              <w:top w:val="single" w:sz="4" w:space="0" w:color="auto"/>
              <w:left w:val="nil"/>
              <w:bottom w:val="nil"/>
              <w:right w:val="single" w:sz="4" w:space="0" w:color="auto"/>
            </w:tcBorders>
            <w:shd w:val="clear" w:color="auto" w:fill="auto"/>
            <w:noWrap/>
            <w:vAlign w:val="center"/>
          </w:tcPr>
          <w:p w14:paraId="663E75E5"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053DB27A"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502C931" w14:textId="77777777" w:rsidTr="00972616">
        <w:trPr>
          <w:trHeight w:val="330"/>
        </w:trPr>
        <w:tc>
          <w:tcPr>
            <w:tcW w:w="795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8E219C1" w14:textId="77777777" w:rsidR="00280BCD" w:rsidRPr="00972616" w:rsidRDefault="00280BCD" w:rsidP="00972616">
            <w:pPr>
              <w:rPr>
                <w:rFonts w:asciiTheme="minorHAnsi" w:hAnsiTheme="minorHAnsi" w:cstheme="minorHAnsi"/>
                <w:b/>
                <w:bCs/>
                <w:sz w:val="22"/>
                <w:szCs w:val="22"/>
              </w:rPr>
            </w:pPr>
            <w:r w:rsidRPr="00972616">
              <w:rPr>
                <w:rFonts w:asciiTheme="minorHAnsi" w:hAnsiTheme="minorHAnsi" w:cstheme="minorHAnsi"/>
                <w:b/>
                <w:bCs/>
                <w:sz w:val="22"/>
                <w:szCs w:val="22"/>
              </w:rPr>
              <w:t>Docenti</w:t>
            </w:r>
          </w:p>
        </w:tc>
      </w:tr>
      <w:tr w:rsidR="00C1005C" w:rsidRPr="00EC5555" w14:paraId="11E4E4D2" w14:textId="77777777" w:rsidTr="00C1005C">
        <w:trPr>
          <w:trHeight w:val="330"/>
        </w:trPr>
        <w:tc>
          <w:tcPr>
            <w:tcW w:w="3448"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69754896" w14:textId="1464DAAF" w:rsidR="00C1005C" w:rsidRPr="00972616" w:rsidRDefault="00C1005C" w:rsidP="00972616">
            <w:pPr>
              <w:rPr>
                <w:rFonts w:asciiTheme="minorHAnsi" w:hAnsiTheme="minorHAnsi" w:cstheme="minorHAnsi"/>
                <w:sz w:val="22"/>
                <w:szCs w:val="22"/>
              </w:rPr>
            </w:pPr>
            <w:r>
              <w:rPr>
                <w:rFonts w:asciiTheme="minorHAnsi" w:hAnsiTheme="minorHAnsi" w:cstheme="minorHAnsi"/>
                <w:sz w:val="22"/>
                <w:szCs w:val="22"/>
              </w:rPr>
              <w:t>doc. Ing. Martin Hromada, Ph.D.</w:t>
            </w:r>
          </w:p>
        </w:tc>
        <w:tc>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center"/>
          </w:tcPr>
          <w:p w14:paraId="536EA11F" w14:textId="2F49E49E" w:rsidR="00C1005C" w:rsidRDefault="00523FE0" w:rsidP="00972616">
            <w:pPr>
              <w:jc w:val="center"/>
              <w:rPr>
                <w:rFonts w:asciiTheme="minorHAnsi" w:hAnsiTheme="minorHAnsi" w:cstheme="minorHAnsi"/>
                <w:sz w:val="22"/>
                <w:szCs w:val="22"/>
              </w:rPr>
            </w:pPr>
            <w:r>
              <w:rPr>
                <w:rFonts w:asciiTheme="minorHAnsi" w:hAnsiTheme="minorHAnsi" w:cstheme="minorHAnsi"/>
                <w:sz w:val="22"/>
                <w:szCs w:val="22"/>
              </w:rPr>
              <w:t>1983</w:t>
            </w:r>
          </w:p>
        </w:tc>
        <w:tc>
          <w:tcPr>
            <w:tcW w:w="1838" w:type="dxa"/>
            <w:gridSpan w:val="3"/>
            <w:tcBorders>
              <w:top w:val="single" w:sz="12" w:space="0" w:color="auto"/>
              <w:left w:val="nil"/>
              <w:bottom w:val="single" w:sz="4" w:space="0" w:color="auto"/>
              <w:right w:val="single" w:sz="4" w:space="0" w:color="auto"/>
            </w:tcBorders>
            <w:shd w:val="clear" w:color="auto" w:fill="auto"/>
            <w:noWrap/>
            <w:vAlign w:val="center"/>
          </w:tcPr>
          <w:p w14:paraId="5627FB0D" w14:textId="5013C93A" w:rsidR="00C1005C" w:rsidRPr="00972616" w:rsidRDefault="00523FE0" w:rsidP="00972616">
            <w:pPr>
              <w:jc w:val="center"/>
              <w:rPr>
                <w:rFonts w:asciiTheme="minorHAnsi" w:hAnsiTheme="minorHAnsi" w:cstheme="minorHAnsi"/>
                <w:sz w:val="22"/>
                <w:szCs w:val="22"/>
              </w:rPr>
            </w:pPr>
            <w:r>
              <w:rPr>
                <w:rFonts w:asciiTheme="minorHAnsi" w:hAnsiTheme="minorHAnsi" w:cstheme="minorHAnsi"/>
                <w:sz w:val="22"/>
                <w:szCs w:val="22"/>
              </w:rPr>
              <w:t>40</w:t>
            </w:r>
          </w:p>
        </w:tc>
        <w:tc>
          <w:tcPr>
            <w:tcW w:w="1559"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56D704ED" w14:textId="02CB632A" w:rsidR="00C1005C" w:rsidRPr="00972616" w:rsidRDefault="00523FE0"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14:paraId="38F7E812" w14:textId="77777777" w:rsidTr="00C1005C">
        <w:trPr>
          <w:trHeight w:val="330"/>
        </w:trPr>
        <w:tc>
          <w:tcPr>
            <w:tcW w:w="3448"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6ED52F7"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doc. RSDr. Václav Lošek, CSc.</w:t>
            </w:r>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94925D" w14:textId="7AA1D180"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1950</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63BFE24F"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359D973"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22FB4E89" w14:textId="77777777" w:rsidTr="00972616">
        <w:trPr>
          <w:trHeight w:val="330"/>
        </w:trPr>
        <w:tc>
          <w:tcPr>
            <w:tcW w:w="3448"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98EC578"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doc. Ing. Miroslav Tomek, PhD.</w:t>
            </w:r>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3A58A6" w14:textId="2CEF1AA8"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1952</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A6799CA"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7383D124"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80BC7B5" w14:textId="77777777" w:rsidTr="00972616">
        <w:trPr>
          <w:trHeight w:val="330"/>
        </w:trPr>
        <w:tc>
          <w:tcPr>
            <w:tcW w:w="3448" w:type="dxa"/>
            <w:tcBorders>
              <w:top w:val="single" w:sz="4" w:space="0" w:color="auto"/>
              <w:left w:val="single" w:sz="12" w:space="0" w:color="auto"/>
              <w:bottom w:val="nil"/>
              <w:right w:val="single" w:sz="4" w:space="0" w:color="auto"/>
            </w:tcBorders>
            <w:shd w:val="clear" w:color="auto" w:fill="auto"/>
            <w:noWrap/>
            <w:vAlign w:val="center"/>
          </w:tcPr>
          <w:p w14:paraId="1E00AC5F" w14:textId="444AA4DF" w:rsidR="00280BCD" w:rsidRPr="00972616" w:rsidRDefault="00280BCD" w:rsidP="00C1005C">
            <w:pPr>
              <w:rPr>
                <w:rFonts w:asciiTheme="minorHAnsi" w:hAnsiTheme="minorHAnsi" w:cstheme="minorHAnsi"/>
                <w:sz w:val="22"/>
                <w:szCs w:val="22"/>
              </w:rPr>
            </w:pPr>
            <w:r w:rsidRPr="00972616">
              <w:rPr>
                <w:rFonts w:asciiTheme="minorHAnsi" w:hAnsiTheme="minorHAnsi" w:cstheme="minorHAnsi"/>
                <w:sz w:val="22"/>
                <w:szCs w:val="22"/>
              </w:rPr>
              <w:t xml:space="preserve">doc. Ing. </w:t>
            </w:r>
            <w:r w:rsidR="00C1005C">
              <w:rPr>
                <w:rFonts w:asciiTheme="minorHAnsi" w:hAnsiTheme="minorHAnsi" w:cstheme="minorHAnsi"/>
                <w:sz w:val="22"/>
                <w:szCs w:val="22"/>
              </w:rPr>
              <w:t>Pavel Valášek</w:t>
            </w:r>
            <w:r w:rsidRPr="00972616">
              <w:rPr>
                <w:rFonts w:asciiTheme="minorHAnsi" w:hAnsiTheme="minorHAnsi" w:cstheme="minorHAnsi"/>
                <w:sz w:val="22"/>
                <w:szCs w:val="22"/>
              </w:rPr>
              <w:t>, CSc., LLM</w:t>
            </w:r>
          </w:p>
        </w:tc>
        <w:tc>
          <w:tcPr>
            <w:tcW w:w="1108" w:type="dxa"/>
            <w:gridSpan w:val="2"/>
            <w:tcBorders>
              <w:top w:val="single" w:sz="4" w:space="0" w:color="auto"/>
              <w:left w:val="single" w:sz="4" w:space="0" w:color="auto"/>
              <w:bottom w:val="nil"/>
              <w:right w:val="single" w:sz="4" w:space="0" w:color="auto"/>
            </w:tcBorders>
            <w:shd w:val="clear" w:color="auto" w:fill="auto"/>
            <w:noWrap/>
            <w:vAlign w:val="center"/>
          </w:tcPr>
          <w:p w14:paraId="1AE180BF" w14:textId="6BDE5BF2"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1958</w:t>
            </w:r>
          </w:p>
        </w:tc>
        <w:tc>
          <w:tcPr>
            <w:tcW w:w="1838" w:type="dxa"/>
            <w:gridSpan w:val="3"/>
            <w:tcBorders>
              <w:top w:val="single" w:sz="4" w:space="0" w:color="auto"/>
              <w:left w:val="nil"/>
              <w:bottom w:val="nil"/>
              <w:right w:val="single" w:sz="4" w:space="0" w:color="auto"/>
            </w:tcBorders>
            <w:shd w:val="clear" w:color="auto" w:fill="auto"/>
            <w:noWrap/>
            <w:vAlign w:val="center"/>
          </w:tcPr>
          <w:p w14:paraId="5814D6C2"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327FB33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1366CC8A" w14:textId="77777777" w:rsidTr="00972616">
        <w:trPr>
          <w:trHeight w:val="330"/>
        </w:trPr>
        <w:tc>
          <w:tcPr>
            <w:tcW w:w="3448" w:type="dxa"/>
            <w:tcBorders>
              <w:top w:val="single" w:sz="4" w:space="0" w:color="auto"/>
              <w:left w:val="single" w:sz="12" w:space="0" w:color="auto"/>
              <w:bottom w:val="nil"/>
              <w:right w:val="single" w:sz="4" w:space="0" w:color="auto"/>
            </w:tcBorders>
            <w:shd w:val="clear" w:color="auto" w:fill="auto"/>
            <w:noWrap/>
            <w:vAlign w:val="center"/>
          </w:tcPr>
          <w:p w14:paraId="26F94C76"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doc. Ing. Zuzana Tučková, Ph.D.</w:t>
            </w:r>
          </w:p>
        </w:tc>
        <w:tc>
          <w:tcPr>
            <w:tcW w:w="1108" w:type="dxa"/>
            <w:gridSpan w:val="2"/>
            <w:tcBorders>
              <w:top w:val="single" w:sz="4" w:space="0" w:color="auto"/>
              <w:left w:val="single" w:sz="4" w:space="0" w:color="auto"/>
              <w:bottom w:val="nil"/>
              <w:right w:val="single" w:sz="4" w:space="0" w:color="auto"/>
            </w:tcBorders>
            <w:shd w:val="clear" w:color="auto" w:fill="auto"/>
            <w:noWrap/>
            <w:vAlign w:val="center"/>
          </w:tcPr>
          <w:p w14:paraId="44F71F50"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1977</w:t>
            </w:r>
          </w:p>
        </w:tc>
        <w:tc>
          <w:tcPr>
            <w:tcW w:w="1838" w:type="dxa"/>
            <w:gridSpan w:val="3"/>
            <w:tcBorders>
              <w:top w:val="single" w:sz="4" w:space="0" w:color="auto"/>
              <w:left w:val="nil"/>
              <w:bottom w:val="nil"/>
              <w:right w:val="single" w:sz="4" w:space="0" w:color="auto"/>
            </w:tcBorders>
            <w:shd w:val="clear" w:color="auto" w:fill="auto"/>
            <w:noWrap/>
            <w:vAlign w:val="center"/>
          </w:tcPr>
          <w:p w14:paraId="57790EB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5A3737D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283DF0D0" w14:textId="77777777" w:rsidTr="00972616">
        <w:trPr>
          <w:trHeight w:val="330"/>
        </w:trPr>
        <w:tc>
          <w:tcPr>
            <w:tcW w:w="3448" w:type="dxa"/>
            <w:tcBorders>
              <w:top w:val="single" w:sz="4" w:space="0" w:color="auto"/>
              <w:left w:val="single" w:sz="12" w:space="0" w:color="auto"/>
              <w:bottom w:val="nil"/>
              <w:right w:val="single" w:sz="4" w:space="0" w:color="auto"/>
            </w:tcBorders>
            <w:shd w:val="clear" w:color="auto" w:fill="auto"/>
            <w:noWrap/>
            <w:vAlign w:val="center"/>
          </w:tcPr>
          <w:p w14:paraId="69C186E6" w14:textId="52916CDB" w:rsidR="00280BCD" w:rsidRPr="00972616" w:rsidRDefault="00280BCD" w:rsidP="00CA04A7">
            <w:pPr>
              <w:rPr>
                <w:rFonts w:asciiTheme="minorHAnsi" w:hAnsiTheme="minorHAnsi" w:cstheme="minorHAnsi"/>
                <w:sz w:val="22"/>
                <w:szCs w:val="22"/>
              </w:rPr>
            </w:pPr>
            <w:r w:rsidRPr="00972616">
              <w:rPr>
                <w:rFonts w:asciiTheme="minorHAnsi" w:hAnsiTheme="minorHAnsi" w:cstheme="minorHAnsi"/>
                <w:sz w:val="22"/>
                <w:szCs w:val="22"/>
              </w:rPr>
              <w:t>doc. Mgr. Tomáš Zeman, Ph.D. et Ph.D</w:t>
            </w:r>
            <w:del w:id="30" w:author="Eva Skýbová" w:date="2024-05-13T13:41:00Z">
              <w:r w:rsidRPr="00972616">
                <w:rPr>
                  <w:rFonts w:asciiTheme="minorHAnsi" w:hAnsiTheme="minorHAnsi" w:cstheme="minorHAnsi"/>
                  <w:sz w:val="22"/>
                  <w:szCs w:val="22"/>
                </w:rPr>
                <w:delText>-</w:delText>
              </w:r>
            </w:del>
            <w:ins w:id="31" w:author="Eva Skýbová" w:date="2024-05-13T13:41:00Z">
              <w:r w:rsidR="00CA04A7">
                <w:rPr>
                  <w:rFonts w:asciiTheme="minorHAnsi" w:hAnsiTheme="minorHAnsi" w:cstheme="minorHAnsi"/>
                  <w:sz w:val="22"/>
                  <w:szCs w:val="22"/>
                </w:rPr>
                <w:t>.</w:t>
              </w:r>
            </w:ins>
          </w:p>
        </w:tc>
        <w:tc>
          <w:tcPr>
            <w:tcW w:w="1108" w:type="dxa"/>
            <w:gridSpan w:val="2"/>
            <w:tcBorders>
              <w:top w:val="single" w:sz="4" w:space="0" w:color="auto"/>
              <w:left w:val="single" w:sz="4" w:space="0" w:color="auto"/>
              <w:bottom w:val="nil"/>
              <w:right w:val="single" w:sz="4" w:space="0" w:color="auto"/>
            </w:tcBorders>
            <w:shd w:val="clear" w:color="auto" w:fill="auto"/>
            <w:noWrap/>
            <w:vAlign w:val="center"/>
          </w:tcPr>
          <w:p w14:paraId="40610B4F" w14:textId="4C7A469A"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1986</w:t>
            </w:r>
          </w:p>
        </w:tc>
        <w:tc>
          <w:tcPr>
            <w:tcW w:w="1838" w:type="dxa"/>
            <w:gridSpan w:val="3"/>
            <w:tcBorders>
              <w:top w:val="single" w:sz="4" w:space="0" w:color="auto"/>
              <w:left w:val="nil"/>
              <w:bottom w:val="nil"/>
              <w:right w:val="single" w:sz="4" w:space="0" w:color="auto"/>
            </w:tcBorders>
            <w:shd w:val="clear" w:color="auto" w:fill="auto"/>
            <w:noWrap/>
            <w:vAlign w:val="center"/>
          </w:tcPr>
          <w:p w14:paraId="65FBA2C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01A168C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5E02B22" w14:textId="77777777" w:rsidTr="00972616">
        <w:trPr>
          <w:trHeight w:val="345"/>
        </w:trPr>
        <w:tc>
          <w:tcPr>
            <w:tcW w:w="795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B4C36D3" w14:textId="77777777" w:rsidR="00280BCD" w:rsidRPr="00972616" w:rsidRDefault="00280BCD" w:rsidP="00972616">
            <w:pPr>
              <w:rPr>
                <w:rFonts w:asciiTheme="minorHAnsi" w:hAnsiTheme="minorHAnsi" w:cstheme="minorHAnsi"/>
                <w:b/>
                <w:bCs/>
                <w:sz w:val="22"/>
                <w:szCs w:val="22"/>
              </w:rPr>
            </w:pPr>
            <w:r w:rsidRPr="00972616">
              <w:rPr>
                <w:rFonts w:asciiTheme="minorHAnsi" w:hAnsiTheme="minorHAnsi" w:cstheme="minorHAnsi"/>
                <w:b/>
                <w:bCs/>
                <w:sz w:val="22"/>
                <w:szCs w:val="22"/>
              </w:rPr>
              <w:t>Odborní asistenti</w:t>
            </w:r>
          </w:p>
        </w:tc>
      </w:tr>
      <w:tr w:rsidR="00280BCD" w:rsidRPr="00EC5555" w14:paraId="79F7936E" w14:textId="77777777" w:rsidTr="00972616">
        <w:trPr>
          <w:trHeight w:val="300"/>
        </w:trPr>
        <w:tc>
          <w:tcPr>
            <w:tcW w:w="3448" w:type="dxa"/>
            <w:tcBorders>
              <w:top w:val="single" w:sz="12" w:space="0" w:color="auto"/>
              <w:left w:val="single" w:sz="12" w:space="0" w:color="auto"/>
              <w:bottom w:val="single" w:sz="4" w:space="0" w:color="auto"/>
              <w:right w:val="single" w:sz="4" w:space="0" w:color="auto"/>
            </w:tcBorders>
            <w:shd w:val="clear" w:color="auto" w:fill="auto"/>
            <w:noWrap/>
          </w:tcPr>
          <w:p w14:paraId="63E39DED" w14:textId="59EC3978"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Mgr. Zbyněk Cerman, Ph.D.</w:t>
            </w:r>
          </w:p>
        </w:tc>
        <w:tc>
          <w:tcPr>
            <w:tcW w:w="1108" w:type="dxa"/>
            <w:gridSpan w:val="2"/>
            <w:tcBorders>
              <w:top w:val="single" w:sz="12" w:space="0" w:color="auto"/>
              <w:left w:val="nil"/>
              <w:bottom w:val="single" w:sz="4" w:space="0" w:color="auto"/>
              <w:right w:val="single" w:sz="4" w:space="0" w:color="auto"/>
            </w:tcBorders>
            <w:shd w:val="clear" w:color="auto" w:fill="auto"/>
            <w:noWrap/>
            <w:vAlign w:val="center"/>
          </w:tcPr>
          <w:p w14:paraId="2E2E807D" w14:textId="09F36D2C"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1991</w:t>
            </w:r>
          </w:p>
        </w:tc>
        <w:tc>
          <w:tcPr>
            <w:tcW w:w="1838" w:type="dxa"/>
            <w:gridSpan w:val="3"/>
            <w:tcBorders>
              <w:top w:val="single" w:sz="12" w:space="0" w:color="auto"/>
              <w:left w:val="nil"/>
              <w:bottom w:val="single" w:sz="4" w:space="0" w:color="auto"/>
              <w:right w:val="single" w:sz="4" w:space="0" w:color="auto"/>
            </w:tcBorders>
            <w:shd w:val="clear" w:color="auto" w:fill="auto"/>
            <w:noWrap/>
            <w:vAlign w:val="center"/>
          </w:tcPr>
          <w:p w14:paraId="49040AC2"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12" w:space="0" w:color="auto"/>
              <w:left w:val="nil"/>
              <w:bottom w:val="single" w:sz="4" w:space="0" w:color="auto"/>
              <w:right w:val="single" w:sz="12" w:space="0" w:color="auto"/>
            </w:tcBorders>
            <w:shd w:val="clear" w:color="auto" w:fill="auto"/>
            <w:noWrap/>
            <w:vAlign w:val="center"/>
          </w:tcPr>
          <w:p w14:paraId="3B1D9C07" w14:textId="7FF1FA31" w:rsidR="00280BCD" w:rsidRPr="00972616" w:rsidRDefault="003A7951" w:rsidP="00E96F2F">
            <w:pPr>
              <w:jc w:val="center"/>
              <w:rPr>
                <w:rFonts w:asciiTheme="minorHAnsi" w:hAnsiTheme="minorHAnsi" w:cstheme="minorHAnsi"/>
                <w:sz w:val="22"/>
                <w:szCs w:val="22"/>
              </w:rPr>
            </w:pPr>
            <w:r>
              <w:rPr>
                <w:rFonts w:asciiTheme="minorHAnsi" w:hAnsiTheme="minorHAnsi" w:cstheme="minorHAnsi"/>
                <w:sz w:val="22"/>
                <w:szCs w:val="22"/>
              </w:rPr>
              <w:t>08/</w:t>
            </w:r>
            <w:r w:rsidR="00E96F2F">
              <w:rPr>
                <w:rFonts w:asciiTheme="minorHAnsi" w:hAnsiTheme="minorHAnsi" w:cstheme="minorHAnsi"/>
                <w:sz w:val="22"/>
                <w:szCs w:val="22"/>
              </w:rPr>
              <w:t>28</w:t>
            </w:r>
          </w:p>
        </w:tc>
      </w:tr>
      <w:tr w:rsidR="003A7951" w:rsidRPr="00EC5555" w14:paraId="38699822"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1B1FB8DC" w14:textId="736005E2" w:rsidR="003A7951" w:rsidRPr="003A7951" w:rsidRDefault="003A7951" w:rsidP="00972616">
            <w:pPr>
              <w:rPr>
                <w:rFonts w:asciiTheme="minorHAnsi" w:hAnsiTheme="minorHAnsi" w:cstheme="minorHAnsi"/>
                <w:sz w:val="22"/>
                <w:szCs w:val="22"/>
              </w:rPr>
            </w:pPr>
            <w:r>
              <w:rPr>
                <w:rFonts w:asciiTheme="minorHAnsi" w:hAnsiTheme="minorHAnsi" w:cstheme="minorHAnsi"/>
                <w:sz w:val="22"/>
                <w:szCs w:val="22"/>
              </w:rPr>
              <w:t>Ing. Kamil Dobeš,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B0381C0" w14:textId="608A8244" w:rsidR="003A7951" w:rsidRPr="003A7951" w:rsidRDefault="0051140A" w:rsidP="00972616">
            <w:pPr>
              <w:jc w:val="center"/>
              <w:rPr>
                <w:rFonts w:asciiTheme="minorHAnsi" w:hAnsiTheme="minorHAnsi" w:cstheme="minorHAnsi"/>
                <w:sz w:val="22"/>
                <w:szCs w:val="22"/>
              </w:rPr>
            </w:pPr>
            <w:r>
              <w:rPr>
                <w:rFonts w:asciiTheme="minorHAnsi" w:hAnsiTheme="minorHAnsi" w:cstheme="minorHAnsi"/>
                <w:sz w:val="22"/>
                <w:szCs w:val="22"/>
              </w:rPr>
              <w:t>1978</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40957492" w14:textId="3CB463F0" w:rsidR="003A7951" w:rsidRPr="0051140A" w:rsidRDefault="0051140A" w:rsidP="00972616">
            <w:pPr>
              <w:jc w:val="center"/>
              <w:rPr>
                <w:rFonts w:asciiTheme="minorHAnsi" w:hAnsiTheme="minorHAnsi" w:cstheme="minorHAnsi"/>
                <w:sz w:val="22"/>
                <w:szCs w:val="22"/>
              </w:rPr>
            </w:pPr>
            <w:r>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40A5EC5E" w14:textId="6F6AC3FA" w:rsidR="003A7951" w:rsidRPr="0051140A" w:rsidRDefault="0051140A"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14:paraId="6D421A6B"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29DFC977" w14:textId="33E35BBE"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Ing.</w:t>
            </w:r>
            <w:r w:rsidR="00943CAC">
              <w:rPr>
                <w:rFonts w:asciiTheme="minorHAnsi" w:hAnsiTheme="minorHAnsi" w:cstheme="minorHAnsi"/>
                <w:sz w:val="22"/>
                <w:szCs w:val="22"/>
              </w:rPr>
              <w:t xml:space="preserve"> </w:t>
            </w:r>
            <w:r w:rsidRPr="00972616">
              <w:rPr>
                <w:rFonts w:asciiTheme="minorHAnsi" w:hAnsiTheme="minorHAnsi" w:cstheme="minorHAnsi"/>
                <w:sz w:val="22"/>
                <w:szCs w:val="22"/>
              </w:rPr>
              <w:t xml:space="preserve">Martin Ficek, Ph.D. </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0940A04B" w14:textId="599A56EE"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1991</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0F520A5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596405DF" w14:textId="535A2C61"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09/26</w:t>
            </w:r>
          </w:p>
        </w:tc>
      </w:tr>
      <w:tr w:rsidR="00280BCD" w:rsidRPr="00EC5555" w14:paraId="036C8953"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1BFC75FB" w14:textId="786BFD98" w:rsidR="00280BCD" w:rsidRPr="00972616" w:rsidRDefault="00943CAC" w:rsidP="00943CAC">
            <w:pPr>
              <w:rPr>
                <w:rFonts w:asciiTheme="minorHAnsi" w:hAnsiTheme="minorHAnsi" w:cstheme="minorHAnsi"/>
                <w:sz w:val="22"/>
                <w:szCs w:val="22"/>
              </w:rPr>
            </w:pPr>
            <w:r>
              <w:rPr>
                <w:rFonts w:asciiTheme="minorHAnsi" w:hAnsiTheme="minorHAnsi" w:cstheme="minorHAnsi"/>
                <w:sz w:val="22"/>
                <w:szCs w:val="22"/>
              </w:rPr>
              <w:t xml:space="preserve">Ing. Romana Heinzová, </w:t>
            </w:r>
            <w:r w:rsidR="00280BCD" w:rsidRPr="00972616">
              <w:rPr>
                <w:rFonts w:asciiTheme="minorHAnsi" w:hAnsiTheme="minorHAnsi" w:cstheme="minorHAnsi"/>
                <w:sz w:val="22"/>
                <w:szCs w:val="22"/>
              </w:rPr>
              <w:t>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F46E272" w14:textId="1105CC1E"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1981</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D69F51A"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04EC9714"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03121E35"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5DCEB53"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Ing. Eva Hoke,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73CB581" w14:textId="267464B4"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1981</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2F0BF480" w14:textId="77777777" w:rsidR="00280BCD" w:rsidRPr="00972616" w:rsidRDefault="00280BCD" w:rsidP="00972616">
            <w:pPr>
              <w:jc w:val="center"/>
            </w:pPr>
            <w:r w:rsidRPr="00972616">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78AF95C8"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552CD5" w:rsidRPr="00EC5555" w14:paraId="501282E1"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6AC0A735" w14:textId="7133DBE9" w:rsidR="00552CD5" w:rsidRDefault="00552CD5" w:rsidP="00972616">
            <w:pPr>
              <w:rPr>
                <w:rFonts w:asciiTheme="minorHAnsi" w:hAnsiTheme="minorHAnsi" w:cstheme="minorHAnsi"/>
                <w:sz w:val="22"/>
                <w:szCs w:val="22"/>
              </w:rPr>
            </w:pPr>
            <w:r>
              <w:rPr>
                <w:rFonts w:asciiTheme="minorHAnsi" w:hAnsiTheme="minorHAnsi" w:cstheme="minorHAnsi"/>
                <w:sz w:val="22"/>
                <w:szCs w:val="22"/>
              </w:rPr>
              <w:lastRenderedPageBreak/>
              <w:t>Ing. Monika Horáková,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7BDB96E8" w14:textId="25985B60" w:rsidR="00552CD5" w:rsidRPr="00552CD5" w:rsidRDefault="0051140A" w:rsidP="00972616">
            <w:pPr>
              <w:jc w:val="center"/>
              <w:rPr>
                <w:rFonts w:asciiTheme="minorHAnsi" w:hAnsiTheme="minorHAnsi" w:cstheme="minorHAnsi"/>
                <w:sz w:val="22"/>
                <w:szCs w:val="22"/>
              </w:rPr>
            </w:pPr>
            <w:r>
              <w:rPr>
                <w:rFonts w:asciiTheme="minorHAnsi" w:hAnsiTheme="minorHAnsi" w:cstheme="minorHAnsi"/>
                <w:sz w:val="22"/>
                <w:szCs w:val="22"/>
              </w:rPr>
              <w:t>1984</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2394FBF" w14:textId="6D88623E" w:rsidR="00552CD5" w:rsidRPr="00552CD5" w:rsidRDefault="00552CD5" w:rsidP="00972616">
            <w:pPr>
              <w:jc w:val="center"/>
              <w:rPr>
                <w:rFonts w:asciiTheme="minorHAnsi" w:hAnsiTheme="minorHAnsi" w:cstheme="minorHAnsi"/>
                <w:sz w:val="22"/>
                <w:szCs w:val="22"/>
              </w:rPr>
            </w:pPr>
            <w:r>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5BB529D4" w14:textId="60F63635" w:rsidR="00552CD5" w:rsidRPr="0051140A" w:rsidRDefault="0051140A"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14:paraId="7586104B"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0C8448D9" w14:textId="2142A1E3" w:rsidR="00280BCD" w:rsidRPr="00972616" w:rsidRDefault="003A7951" w:rsidP="00972616">
            <w:pPr>
              <w:rPr>
                <w:rFonts w:asciiTheme="minorHAnsi" w:hAnsiTheme="minorHAnsi" w:cstheme="minorHAnsi"/>
                <w:sz w:val="22"/>
                <w:szCs w:val="22"/>
              </w:rPr>
            </w:pPr>
            <w:r>
              <w:rPr>
                <w:rFonts w:asciiTheme="minorHAnsi" w:hAnsiTheme="minorHAnsi" w:cstheme="minorHAnsi"/>
                <w:sz w:val="22"/>
                <w:szCs w:val="22"/>
              </w:rPr>
              <w:t xml:space="preserve">Ing. Jan </w:t>
            </w:r>
            <w:r w:rsidR="00280BCD" w:rsidRPr="00972616">
              <w:rPr>
                <w:rFonts w:asciiTheme="minorHAnsi" w:hAnsiTheme="minorHAnsi" w:cstheme="minorHAnsi"/>
                <w:sz w:val="22"/>
                <w:szCs w:val="22"/>
              </w:rPr>
              <w:t>Kyselák,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49EB646E"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1962</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6678A142"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3CCF3DE3"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5359FD65"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332BFD7D" w14:textId="14493F0F" w:rsidR="00280BCD" w:rsidRPr="00972616" w:rsidRDefault="003A7951" w:rsidP="00972616">
            <w:pPr>
              <w:rPr>
                <w:rFonts w:asciiTheme="minorHAnsi" w:hAnsiTheme="minorHAnsi" w:cstheme="minorHAnsi"/>
                <w:sz w:val="22"/>
                <w:szCs w:val="22"/>
              </w:rPr>
            </w:pPr>
            <w:r>
              <w:rPr>
                <w:rFonts w:asciiTheme="minorHAnsi" w:hAnsiTheme="minorHAnsi" w:cstheme="minorHAnsi"/>
                <w:sz w:val="22"/>
                <w:szCs w:val="22"/>
              </w:rPr>
              <w:t xml:space="preserve">Ing. Lukáš </w:t>
            </w:r>
            <w:r w:rsidR="00280BCD" w:rsidRPr="00972616">
              <w:rPr>
                <w:rFonts w:asciiTheme="minorHAnsi" w:hAnsiTheme="minorHAnsi" w:cstheme="minorHAnsi"/>
                <w:sz w:val="22"/>
                <w:szCs w:val="22"/>
              </w:rPr>
              <w:t>Pavlík,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9A88225" w14:textId="2D216C26"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1987</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095A833"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58626F70" w14:textId="6CD0B2A0" w:rsidR="00280BCD" w:rsidRPr="00972616" w:rsidRDefault="00552CD5" w:rsidP="00B62CA5">
            <w:pPr>
              <w:jc w:val="center"/>
              <w:rPr>
                <w:rFonts w:asciiTheme="minorHAnsi" w:hAnsiTheme="minorHAnsi" w:cstheme="minorHAnsi"/>
                <w:sz w:val="22"/>
                <w:szCs w:val="22"/>
              </w:rPr>
            </w:pPr>
            <w:r>
              <w:rPr>
                <w:rFonts w:asciiTheme="minorHAnsi" w:hAnsiTheme="minorHAnsi" w:cstheme="minorHAnsi"/>
                <w:sz w:val="22"/>
                <w:szCs w:val="22"/>
              </w:rPr>
              <w:t>02/</w:t>
            </w:r>
            <w:r w:rsidR="00B62CA5">
              <w:rPr>
                <w:rFonts w:asciiTheme="minorHAnsi" w:hAnsiTheme="minorHAnsi" w:cstheme="minorHAnsi"/>
                <w:sz w:val="22"/>
                <w:szCs w:val="22"/>
              </w:rPr>
              <w:t>29</w:t>
            </w:r>
          </w:p>
        </w:tc>
      </w:tr>
      <w:tr w:rsidR="00280BCD" w:rsidRPr="00EC5555" w14:paraId="54684655"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05BF82A7" w14:textId="6A593060" w:rsidR="00280BCD" w:rsidRPr="00972616" w:rsidRDefault="003A7951" w:rsidP="003A7951">
            <w:pPr>
              <w:rPr>
                <w:rFonts w:asciiTheme="minorHAnsi" w:hAnsiTheme="minorHAnsi" w:cstheme="minorHAnsi"/>
                <w:sz w:val="22"/>
                <w:szCs w:val="22"/>
              </w:rPr>
            </w:pPr>
            <w:r>
              <w:rPr>
                <w:rFonts w:asciiTheme="minorHAnsi" w:hAnsiTheme="minorHAnsi" w:cstheme="minorHAnsi"/>
                <w:sz w:val="22"/>
                <w:szCs w:val="22"/>
              </w:rPr>
              <w:t>Mgr. Kateřina Pitrová</w:t>
            </w:r>
            <w:r w:rsidR="00280BCD" w:rsidRPr="00972616">
              <w:rPr>
                <w:rFonts w:asciiTheme="minorHAnsi" w:hAnsiTheme="minorHAnsi" w:cstheme="minorHAnsi"/>
                <w:sz w:val="22"/>
                <w:szCs w:val="22"/>
              </w:rPr>
              <w:t xml:space="preserve">, </w:t>
            </w:r>
            <w:r>
              <w:rPr>
                <w:rFonts w:asciiTheme="minorHAnsi" w:hAnsiTheme="minorHAnsi" w:cstheme="minorHAnsi"/>
                <w:sz w:val="22"/>
                <w:szCs w:val="22"/>
              </w:rPr>
              <w:t xml:space="preserve">BBA, </w:t>
            </w:r>
            <w:r w:rsidR="00280BCD" w:rsidRPr="00972616">
              <w:rPr>
                <w:rFonts w:asciiTheme="minorHAnsi" w:hAnsiTheme="minorHAnsi" w:cstheme="minorHAnsi"/>
                <w:sz w:val="22"/>
                <w:szCs w:val="22"/>
              </w:rPr>
              <w:t>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1F03E78F" w14:textId="08DEEEE4"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1975</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3D716D6"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1D94114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CD2FCA3"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3F5F0DC9" w14:textId="0E16B484" w:rsidR="00280BCD" w:rsidRPr="00972616" w:rsidRDefault="003A7951" w:rsidP="00972616">
            <w:pPr>
              <w:rPr>
                <w:rFonts w:asciiTheme="minorHAnsi" w:hAnsiTheme="minorHAnsi" w:cstheme="minorHAnsi"/>
                <w:sz w:val="22"/>
                <w:szCs w:val="22"/>
              </w:rPr>
            </w:pPr>
            <w:r>
              <w:rPr>
                <w:rFonts w:asciiTheme="minorHAnsi" w:hAnsiTheme="minorHAnsi" w:cstheme="minorHAnsi"/>
                <w:sz w:val="22"/>
                <w:szCs w:val="22"/>
              </w:rPr>
              <w:t xml:space="preserve">Mgr. Vladimír </w:t>
            </w:r>
            <w:r w:rsidR="00280BCD" w:rsidRPr="00972616">
              <w:rPr>
                <w:rFonts w:asciiTheme="minorHAnsi" w:hAnsiTheme="minorHAnsi" w:cstheme="minorHAnsi"/>
                <w:sz w:val="22"/>
                <w:szCs w:val="22"/>
              </w:rPr>
              <w:t>Polášek,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CA0A8DE" w14:textId="6B7F52CE"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1979</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A7B261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171FBBA"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9C934D7"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532F2E5" w14:textId="0E988899"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Jakub </w:t>
            </w:r>
            <w:r w:rsidR="00280BCD" w:rsidRPr="00972616">
              <w:rPr>
                <w:rFonts w:asciiTheme="minorHAnsi" w:hAnsiTheme="minorHAnsi" w:cstheme="minorHAnsi"/>
                <w:sz w:val="22"/>
                <w:szCs w:val="22"/>
              </w:rPr>
              <w:t>Rak,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E9D3ACB" w14:textId="0CBD0E75"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1984</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0E56479"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B4C50E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2D677A1D"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42411E4" w14:textId="3F832B3B" w:rsidR="00280BCD" w:rsidRPr="00972616" w:rsidRDefault="00552CD5" w:rsidP="00552CD5">
            <w:pPr>
              <w:rPr>
                <w:rFonts w:asciiTheme="minorHAnsi" w:hAnsiTheme="minorHAnsi" w:cstheme="minorHAnsi"/>
                <w:sz w:val="22"/>
                <w:szCs w:val="22"/>
              </w:rPr>
            </w:pPr>
            <w:r>
              <w:rPr>
                <w:rFonts w:asciiTheme="minorHAnsi" w:hAnsiTheme="minorHAnsi" w:cstheme="minorHAnsi"/>
                <w:sz w:val="22"/>
                <w:szCs w:val="22"/>
              </w:rPr>
              <w:t xml:space="preserve">PhDr., Mgr. Petr </w:t>
            </w:r>
            <w:r w:rsidR="00280BCD" w:rsidRPr="00972616">
              <w:rPr>
                <w:rFonts w:asciiTheme="minorHAnsi" w:hAnsiTheme="minorHAnsi" w:cstheme="minorHAnsi"/>
                <w:sz w:val="22"/>
                <w:szCs w:val="22"/>
              </w:rPr>
              <w:t>Snopek</w:t>
            </w:r>
            <w:r>
              <w:rPr>
                <w:rFonts w:asciiTheme="minorHAnsi" w:hAnsiTheme="minorHAnsi" w:cstheme="minorHAnsi"/>
                <w:sz w:val="22"/>
                <w:szCs w:val="22"/>
              </w:rPr>
              <w:t>,</w:t>
            </w:r>
            <w:r w:rsidR="00280BCD" w:rsidRPr="00972616">
              <w:rPr>
                <w:rFonts w:asciiTheme="minorHAnsi" w:hAnsiTheme="minorHAnsi" w:cstheme="minorHAnsi"/>
                <w:sz w:val="22"/>
                <w:szCs w:val="22"/>
              </w:rPr>
              <w:t xml:space="preserve"> PhD. MBA </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6CF4AD8" w14:textId="4BE04CCF"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1977</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9771369"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830A644"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5C481AA"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5C4643A" w14:textId="261E476F"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Jan </w:t>
            </w:r>
            <w:r w:rsidR="00280BCD" w:rsidRPr="00972616">
              <w:rPr>
                <w:rFonts w:asciiTheme="minorHAnsi" w:hAnsiTheme="minorHAnsi" w:cstheme="minorHAnsi"/>
                <w:sz w:val="22"/>
                <w:szCs w:val="22"/>
              </w:rPr>
              <w:t>Strohmandl,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0A460008"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1962</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A7BE93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3EAF4A5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985FC85"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3EAF3338" w14:textId="242DD43E" w:rsidR="00280BCD" w:rsidRPr="00972616" w:rsidRDefault="00552CD5" w:rsidP="00552CD5">
            <w:pPr>
              <w:rPr>
                <w:rFonts w:asciiTheme="minorHAnsi" w:hAnsiTheme="minorHAnsi" w:cstheme="minorHAnsi"/>
                <w:sz w:val="22"/>
                <w:szCs w:val="22"/>
              </w:rPr>
            </w:pPr>
            <w:r>
              <w:rPr>
                <w:rFonts w:asciiTheme="minorHAnsi" w:hAnsiTheme="minorHAnsi" w:cstheme="minorHAnsi"/>
                <w:sz w:val="22"/>
                <w:szCs w:val="22"/>
              </w:rPr>
              <w:t xml:space="preserve">Ing. Petr </w:t>
            </w:r>
            <w:r w:rsidR="00280BCD" w:rsidRPr="00972616">
              <w:rPr>
                <w:rFonts w:asciiTheme="minorHAnsi" w:hAnsiTheme="minorHAnsi" w:cstheme="minorHAnsi"/>
                <w:sz w:val="22"/>
                <w:szCs w:val="22"/>
              </w:rPr>
              <w:t xml:space="preserve">Svoboda, Ph.D. </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624CCABA" w14:textId="72A72E5C"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1986</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70A242D"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1B1AADB0" w14:textId="126C3B1F" w:rsidR="00280BCD" w:rsidRPr="00972616" w:rsidRDefault="00E96F2F"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14:paraId="4FE3DC06"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54357460" w14:textId="0D3421C6"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Pavel </w:t>
            </w:r>
            <w:r w:rsidR="00280BCD" w:rsidRPr="00972616">
              <w:rPr>
                <w:rFonts w:asciiTheme="minorHAnsi" w:hAnsiTheme="minorHAnsi" w:cstheme="minorHAnsi"/>
                <w:sz w:val="22"/>
                <w:szCs w:val="22"/>
              </w:rPr>
              <w:t>Taraba,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1BE5C98" w14:textId="240054D7"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1983</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EF30544"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C1DD792"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5BAA7800"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37C9FE1" w14:textId="1BE57BBD"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Pavel </w:t>
            </w:r>
            <w:r w:rsidR="00280BCD" w:rsidRPr="00972616">
              <w:rPr>
                <w:rFonts w:asciiTheme="minorHAnsi" w:hAnsiTheme="minorHAnsi" w:cstheme="minorHAnsi"/>
                <w:sz w:val="22"/>
                <w:szCs w:val="22"/>
              </w:rPr>
              <w:t>Tomášek,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0F0E6271" w14:textId="3BC38084"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1985</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5E34B83"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BD4BED9" w14:textId="485E9A5C"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09/25</w:t>
            </w:r>
            <w:r w:rsidR="004716C0">
              <w:rPr>
                <w:rFonts w:asciiTheme="minorHAnsi" w:hAnsiTheme="minorHAnsi" w:cstheme="minorHAnsi"/>
                <w:sz w:val="22"/>
                <w:szCs w:val="22"/>
              </w:rPr>
              <w:t xml:space="preserve"> </w:t>
            </w:r>
          </w:p>
        </w:tc>
      </w:tr>
      <w:tr w:rsidR="00280BCD" w:rsidRPr="00EC5555" w14:paraId="72A1BD78"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35CA8ADE" w14:textId="3009E587" w:rsidR="00280BCD" w:rsidRPr="00972616" w:rsidRDefault="00552CD5" w:rsidP="00CA04A7">
            <w:pPr>
              <w:rPr>
                <w:rFonts w:asciiTheme="minorHAnsi" w:hAnsiTheme="minorHAnsi" w:cstheme="minorHAnsi"/>
                <w:sz w:val="22"/>
                <w:szCs w:val="22"/>
              </w:rPr>
            </w:pPr>
            <w:r>
              <w:rPr>
                <w:rFonts w:asciiTheme="minorHAnsi" w:hAnsiTheme="minorHAnsi" w:cstheme="minorHAnsi"/>
                <w:sz w:val="22"/>
                <w:szCs w:val="22"/>
              </w:rPr>
              <w:t xml:space="preserve">Mgr. Marek </w:t>
            </w:r>
            <w:r w:rsidR="00280BCD" w:rsidRPr="00972616">
              <w:rPr>
                <w:rFonts w:asciiTheme="minorHAnsi" w:hAnsiTheme="minorHAnsi" w:cstheme="minorHAnsi"/>
                <w:sz w:val="22"/>
                <w:szCs w:val="22"/>
              </w:rPr>
              <w:t xml:space="preserve">Tomaštík, Ph.D. </w:t>
            </w:r>
            <w:del w:id="32" w:author="Eva Skýbová" w:date="2024-05-13T13:41:00Z">
              <w:r w:rsidR="00280BCD" w:rsidRPr="00972616">
                <w:rPr>
                  <w:rFonts w:asciiTheme="minorHAnsi" w:hAnsiTheme="minorHAnsi" w:cstheme="minorHAnsi"/>
                  <w:sz w:val="22"/>
                  <w:szCs w:val="22"/>
                </w:rPr>
                <w:delText>(20 %)</w:delText>
              </w:r>
            </w:del>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63E2B95" w14:textId="0D589F57"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1973</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0A1AD12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41D71086"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7966FF58"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60EE0500" w14:textId="2DFF4990"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Jakub </w:t>
            </w:r>
            <w:r w:rsidR="00280BCD" w:rsidRPr="00972616">
              <w:rPr>
                <w:rFonts w:asciiTheme="minorHAnsi" w:hAnsiTheme="minorHAnsi" w:cstheme="minorHAnsi"/>
                <w:sz w:val="22"/>
                <w:szCs w:val="22"/>
              </w:rPr>
              <w:t>Trojan, MSc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642C48B" w14:textId="35B5DABA"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1984</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6A7ABF6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020E4B2F"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51140A" w:rsidRPr="00EC5555" w14:paraId="5E85ED28"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601833BE" w14:textId="5B849645" w:rsidR="0051140A" w:rsidRDefault="0051140A" w:rsidP="00972616">
            <w:pPr>
              <w:rPr>
                <w:rFonts w:asciiTheme="minorHAnsi" w:hAnsiTheme="minorHAnsi" w:cstheme="minorHAnsi"/>
                <w:sz w:val="22"/>
                <w:szCs w:val="22"/>
              </w:rPr>
            </w:pPr>
            <w:r>
              <w:rPr>
                <w:rFonts w:asciiTheme="minorHAnsi" w:hAnsiTheme="minorHAnsi" w:cstheme="minorHAnsi"/>
                <w:sz w:val="22"/>
                <w:szCs w:val="22"/>
              </w:rPr>
              <w:t>Ing. Leo Tvrdoň, Ph.D., Alog.</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1B85D6F1" w14:textId="0885C41D" w:rsidR="0051140A" w:rsidRDefault="0051140A" w:rsidP="00972616">
            <w:pPr>
              <w:jc w:val="center"/>
              <w:rPr>
                <w:rFonts w:asciiTheme="minorHAnsi" w:hAnsiTheme="minorHAnsi" w:cstheme="minorHAnsi"/>
                <w:sz w:val="22"/>
                <w:szCs w:val="22"/>
              </w:rPr>
            </w:pPr>
            <w:r>
              <w:rPr>
                <w:rFonts w:asciiTheme="minorHAnsi" w:hAnsiTheme="minorHAnsi" w:cstheme="minorHAnsi"/>
                <w:sz w:val="22"/>
                <w:szCs w:val="22"/>
              </w:rPr>
              <w:t>1960</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893A9FF" w14:textId="0EC1475B" w:rsidR="0051140A" w:rsidRPr="0051140A" w:rsidRDefault="0051140A" w:rsidP="00972616">
            <w:pPr>
              <w:jc w:val="center"/>
              <w:rPr>
                <w:rFonts w:asciiTheme="minorHAnsi" w:hAnsiTheme="minorHAnsi" w:cstheme="minorHAnsi"/>
                <w:sz w:val="22"/>
                <w:szCs w:val="22"/>
              </w:rPr>
            </w:pPr>
            <w:r>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53EDA2A8" w14:textId="64AE21B1" w:rsidR="0051140A" w:rsidRPr="0051140A" w:rsidRDefault="0051140A" w:rsidP="00E96F2F">
            <w:pPr>
              <w:jc w:val="center"/>
              <w:rPr>
                <w:rFonts w:asciiTheme="minorHAnsi" w:hAnsiTheme="minorHAnsi" w:cstheme="minorHAnsi"/>
                <w:sz w:val="22"/>
                <w:szCs w:val="22"/>
              </w:rPr>
            </w:pPr>
            <w:r>
              <w:rPr>
                <w:rFonts w:asciiTheme="minorHAnsi" w:hAnsiTheme="minorHAnsi" w:cstheme="minorHAnsi"/>
                <w:sz w:val="22"/>
                <w:szCs w:val="22"/>
              </w:rPr>
              <w:t>09/</w:t>
            </w:r>
            <w:r w:rsidR="00E96F2F">
              <w:rPr>
                <w:rFonts w:asciiTheme="minorHAnsi" w:hAnsiTheme="minorHAnsi" w:cstheme="minorHAnsi"/>
                <w:sz w:val="22"/>
                <w:szCs w:val="22"/>
              </w:rPr>
              <w:t>27</w:t>
            </w:r>
          </w:p>
        </w:tc>
      </w:tr>
      <w:tr w:rsidR="00280BCD" w:rsidRPr="00EC5555" w14:paraId="366E4A82"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F5ED8CA" w14:textId="12A85143"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Slavomíra </w:t>
            </w:r>
            <w:r w:rsidR="00280BCD" w:rsidRPr="00972616">
              <w:rPr>
                <w:rFonts w:asciiTheme="minorHAnsi" w:hAnsiTheme="minorHAnsi" w:cstheme="minorHAnsi"/>
                <w:sz w:val="22"/>
                <w:szCs w:val="22"/>
              </w:rPr>
              <w:t>Vargová,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74AFBE08" w14:textId="5E42403E"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1986</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51A3477" w14:textId="2EA7809D"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295B80F0" w14:textId="6AFDC4B3"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14:paraId="03FF5FA1"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402D3677" w14:textId="477D671D" w:rsidR="00280BCD" w:rsidRPr="00972616" w:rsidRDefault="0051140A" w:rsidP="00972616">
            <w:pPr>
              <w:rPr>
                <w:rFonts w:asciiTheme="minorHAnsi" w:hAnsiTheme="minorHAnsi" w:cstheme="minorHAnsi"/>
                <w:sz w:val="22"/>
                <w:szCs w:val="22"/>
              </w:rPr>
            </w:pPr>
            <w:r>
              <w:rPr>
                <w:rFonts w:asciiTheme="minorHAnsi" w:hAnsiTheme="minorHAnsi" w:cstheme="minorHAnsi"/>
                <w:sz w:val="22"/>
                <w:szCs w:val="22"/>
              </w:rPr>
              <w:t xml:space="preserve">JUDr. Radomíra </w:t>
            </w:r>
            <w:r w:rsidR="00280BCD" w:rsidRPr="00972616">
              <w:rPr>
                <w:rFonts w:asciiTheme="minorHAnsi" w:hAnsiTheme="minorHAnsi" w:cstheme="minorHAnsi"/>
                <w:sz w:val="22"/>
                <w:szCs w:val="22"/>
              </w:rPr>
              <w:t>Veselá, Ph.D., LL.M.</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18F59E2" w14:textId="246FF3AD"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1961</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3780719" w14:textId="75E3F602"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36</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7EB5154E" w14:textId="2CF52239" w:rsidR="00280BCD" w:rsidRPr="00972616" w:rsidRDefault="00E96F2F"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14:paraId="14B17733"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7045490" w14:textId="4435BFB4"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Ing. Kateřina Víchová,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7C2D178A" w14:textId="5D084690"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1992</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68ECF374" w14:textId="764BDC5C"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N</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5449FC0" w14:textId="2187EAEA"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09/26</w:t>
            </w:r>
          </w:p>
        </w:tc>
      </w:tr>
      <w:tr w:rsidR="00280BCD" w:rsidRPr="00EC5555" w14:paraId="0231305E" w14:textId="77777777" w:rsidTr="00972616">
        <w:trPr>
          <w:trHeight w:val="315"/>
        </w:trPr>
        <w:tc>
          <w:tcPr>
            <w:tcW w:w="795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tcPr>
          <w:p w14:paraId="773688F6" w14:textId="73B1B874" w:rsidR="00280BCD" w:rsidRPr="00972616" w:rsidRDefault="00552CD5" w:rsidP="00972616">
            <w:pPr>
              <w:rPr>
                <w:rFonts w:asciiTheme="minorHAnsi" w:hAnsiTheme="minorHAnsi" w:cstheme="minorHAnsi"/>
                <w:sz w:val="22"/>
                <w:szCs w:val="22"/>
              </w:rPr>
            </w:pPr>
            <w:r>
              <w:rPr>
                <w:rFonts w:asciiTheme="minorHAnsi" w:hAnsiTheme="minorHAnsi" w:cstheme="minorHAnsi"/>
                <w:b/>
                <w:bCs/>
                <w:sz w:val="22"/>
                <w:szCs w:val="22"/>
              </w:rPr>
              <w:t>Lektoři</w:t>
            </w:r>
          </w:p>
        </w:tc>
      </w:tr>
      <w:tr w:rsidR="00552CD5" w:rsidRPr="00EC5555" w14:paraId="24B19B15" w14:textId="77777777" w:rsidTr="00972616">
        <w:trPr>
          <w:trHeight w:val="315"/>
        </w:trPr>
        <w:tc>
          <w:tcPr>
            <w:tcW w:w="3448" w:type="dxa"/>
            <w:tcBorders>
              <w:top w:val="single" w:sz="12" w:space="0" w:color="auto"/>
              <w:left w:val="single" w:sz="12" w:space="0" w:color="auto"/>
              <w:bottom w:val="single" w:sz="4" w:space="0" w:color="auto"/>
              <w:right w:val="single" w:sz="4" w:space="0" w:color="auto"/>
            </w:tcBorders>
            <w:shd w:val="clear" w:color="auto" w:fill="auto"/>
            <w:noWrap/>
          </w:tcPr>
          <w:p w14:paraId="34194850" w14:textId="6F713F84" w:rsidR="00552CD5" w:rsidRPr="00972616" w:rsidRDefault="00552CD5" w:rsidP="00552CD5">
            <w:pPr>
              <w:rPr>
                <w:rFonts w:asciiTheme="minorHAnsi" w:hAnsiTheme="minorHAnsi" w:cstheme="minorHAnsi"/>
                <w:sz w:val="22"/>
                <w:szCs w:val="22"/>
              </w:rPr>
            </w:pPr>
            <w:r>
              <w:rPr>
                <w:rFonts w:asciiTheme="minorHAnsi" w:hAnsiTheme="minorHAnsi" w:cstheme="minorHAnsi"/>
                <w:sz w:val="22"/>
                <w:szCs w:val="22"/>
              </w:rPr>
              <w:t xml:space="preserve">Mgr. Petra  </w:t>
            </w:r>
            <w:r w:rsidRPr="00DA13C4">
              <w:rPr>
                <w:rFonts w:asciiTheme="minorHAnsi" w:hAnsiTheme="minorHAnsi" w:cstheme="minorHAnsi"/>
                <w:sz w:val="22"/>
                <w:szCs w:val="22"/>
              </w:rPr>
              <w:t>Trechová</w:t>
            </w:r>
          </w:p>
        </w:tc>
        <w:tc>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center"/>
          </w:tcPr>
          <w:p w14:paraId="48F7E773" w14:textId="669EAA54" w:rsidR="00552CD5" w:rsidRPr="00972616" w:rsidRDefault="00552CD5" w:rsidP="00552CD5">
            <w:pPr>
              <w:jc w:val="center"/>
              <w:rPr>
                <w:rFonts w:asciiTheme="minorHAnsi" w:hAnsiTheme="minorHAnsi" w:cstheme="minorHAnsi"/>
                <w:sz w:val="22"/>
                <w:szCs w:val="22"/>
              </w:rPr>
            </w:pPr>
            <w:r>
              <w:rPr>
                <w:rFonts w:asciiTheme="minorHAnsi" w:hAnsiTheme="minorHAnsi" w:cstheme="minorHAnsi"/>
                <w:sz w:val="22"/>
                <w:szCs w:val="22"/>
              </w:rPr>
              <w:t>1990</w:t>
            </w:r>
          </w:p>
        </w:tc>
        <w:tc>
          <w:tcPr>
            <w:tcW w:w="1838" w:type="dxa"/>
            <w:gridSpan w:val="3"/>
            <w:tcBorders>
              <w:top w:val="single" w:sz="12" w:space="0" w:color="auto"/>
              <w:left w:val="single" w:sz="4" w:space="0" w:color="auto"/>
              <w:bottom w:val="single" w:sz="4" w:space="0" w:color="auto"/>
              <w:right w:val="single" w:sz="4" w:space="0" w:color="auto"/>
            </w:tcBorders>
            <w:shd w:val="clear" w:color="auto" w:fill="auto"/>
            <w:noWrap/>
            <w:vAlign w:val="center"/>
          </w:tcPr>
          <w:p w14:paraId="69771512" w14:textId="4A96EA7C" w:rsidR="00552CD5" w:rsidRPr="00972616" w:rsidRDefault="00552CD5" w:rsidP="00552CD5">
            <w:pPr>
              <w:jc w:val="center"/>
              <w:rPr>
                <w:rFonts w:asciiTheme="minorHAnsi" w:hAnsiTheme="minorHAnsi" w:cstheme="minorHAnsi"/>
                <w:sz w:val="22"/>
                <w:szCs w:val="22"/>
              </w:rPr>
            </w:pPr>
            <w:r>
              <w:rPr>
                <w:rFonts w:asciiTheme="minorHAnsi" w:hAnsiTheme="minorHAnsi" w:cstheme="minorHAnsi"/>
                <w:sz w:val="22"/>
                <w:szCs w:val="22"/>
              </w:rPr>
              <w:t>20</w:t>
            </w:r>
          </w:p>
        </w:tc>
        <w:tc>
          <w:tcPr>
            <w:tcW w:w="1559"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18703BC4" w14:textId="2ED7A10A" w:rsidR="00552CD5" w:rsidRPr="00972616" w:rsidRDefault="00552CD5" w:rsidP="00552CD5">
            <w:pPr>
              <w:jc w:val="center"/>
              <w:rPr>
                <w:rFonts w:asciiTheme="minorHAnsi" w:hAnsiTheme="minorHAnsi" w:cstheme="minorHAnsi"/>
                <w:sz w:val="22"/>
                <w:szCs w:val="22"/>
              </w:rPr>
            </w:pPr>
            <w:r>
              <w:rPr>
                <w:rFonts w:asciiTheme="minorHAnsi" w:hAnsiTheme="minorHAnsi" w:cstheme="minorHAnsi"/>
                <w:sz w:val="22"/>
                <w:szCs w:val="22"/>
              </w:rPr>
              <w:t>10/26</w:t>
            </w:r>
          </w:p>
        </w:tc>
      </w:tr>
      <w:tr w:rsidR="00552CD5" w:rsidRPr="00EC5555" w14:paraId="629B645F" w14:textId="77777777" w:rsidTr="00972616">
        <w:trPr>
          <w:trHeight w:val="315"/>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4C97360A" w14:textId="72CC1B55" w:rsidR="00552CD5" w:rsidRPr="00972616" w:rsidRDefault="00552CD5" w:rsidP="00552CD5">
            <w:pPr>
              <w:rPr>
                <w:rFonts w:asciiTheme="minorHAnsi" w:hAnsiTheme="minorHAnsi" w:cstheme="minorHAnsi"/>
                <w:sz w:val="22"/>
                <w:szCs w:val="22"/>
              </w:rPr>
            </w:pPr>
            <w:r>
              <w:rPr>
                <w:rFonts w:asciiTheme="minorHAnsi" w:hAnsiTheme="minorHAnsi" w:cstheme="minorHAnsi"/>
                <w:sz w:val="22"/>
                <w:szCs w:val="22"/>
              </w:rPr>
              <w:t xml:space="preserve">Ing. Robert </w:t>
            </w:r>
            <w:r w:rsidRPr="00DA13C4">
              <w:rPr>
                <w:rFonts w:asciiTheme="minorHAnsi" w:hAnsiTheme="minorHAnsi" w:cstheme="minorHAnsi"/>
                <w:sz w:val="22"/>
                <w:szCs w:val="22"/>
              </w:rPr>
              <w:t>Pekaj, MPA</w:t>
            </w:r>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010D6D" w14:textId="1B4170F6" w:rsidR="00552CD5" w:rsidRPr="00972616" w:rsidRDefault="00552CD5" w:rsidP="00552CD5">
            <w:pPr>
              <w:jc w:val="center"/>
              <w:rPr>
                <w:rFonts w:asciiTheme="minorHAnsi" w:hAnsiTheme="minorHAnsi" w:cstheme="minorHAnsi"/>
                <w:sz w:val="22"/>
                <w:szCs w:val="22"/>
              </w:rPr>
            </w:pPr>
            <w:r>
              <w:rPr>
                <w:rFonts w:asciiTheme="minorHAnsi" w:hAnsiTheme="minorHAnsi" w:cstheme="minorHAnsi"/>
                <w:sz w:val="22"/>
                <w:szCs w:val="22"/>
              </w:rPr>
              <w:t>1959</w:t>
            </w:r>
          </w:p>
        </w:tc>
        <w:tc>
          <w:tcPr>
            <w:tcW w:w="18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36CE8BD" w14:textId="1DD32DD1" w:rsidR="00552CD5" w:rsidRPr="00972616" w:rsidRDefault="00552CD5" w:rsidP="00552CD5">
            <w:pPr>
              <w:jc w:val="center"/>
              <w:rPr>
                <w:rFonts w:asciiTheme="minorHAnsi" w:hAnsiTheme="minorHAnsi" w:cstheme="minorHAnsi"/>
                <w:sz w:val="22"/>
                <w:szCs w:val="22"/>
              </w:rPr>
            </w:pPr>
            <w:r w:rsidRPr="00DA13C4">
              <w:rPr>
                <w:rFonts w:asciiTheme="minorHAnsi" w:hAnsiTheme="minorHAnsi" w:cstheme="minorHAnsi"/>
                <w:sz w:val="22"/>
                <w:szCs w:val="22"/>
              </w:rPr>
              <w:t>20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42961D8" w14:textId="692FE377" w:rsidR="00552CD5" w:rsidRPr="00972616" w:rsidRDefault="00552CD5" w:rsidP="00552CD5">
            <w:pPr>
              <w:jc w:val="center"/>
              <w:rPr>
                <w:rFonts w:asciiTheme="minorHAnsi" w:hAnsiTheme="minorHAnsi" w:cstheme="minorHAnsi"/>
                <w:b/>
                <w:sz w:val="22"/>
                <w:szCs w:val="22"/>
              </w:rPr>
            </w:pPr>
            <w:r>
              <w:rPr>
                <w:rFonts w:asciiTheme="minorHAnsi" w:hAnsiTheme="minorHAnsi" w:cstheme="minorHAnsi"/>
                <w:sz w:val="22"/>
                <w:szCs w:val="22"/>
              </w:rPr>
              <w:t>08/26</w:t>
            </w:r>
          </w:p>
        </w:tc>
      </w:tr>
      <w:tr w:rsidR="00280BCD" w:rsidRPr="00EC5555" w14:paraId="201EEC2E" w14:textId="77777777" w:rsidTr="00972616">
        <w:trPr>
          <w:trHeight w:val="315"/>
        </w:trPr>
        <w:tc>
          <w:tcPr>
            <w:tcW w:w="3448"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7E668698" w14:textId="6D364BAE" w:rsidR="00280BCD" w:rsidRPr="00972616" w:rsidRDefault="00280BCD" w:rsidP="00972616">
            <w:pPr>
              <w:rPr>
                <w:rFonts w:asciiTheme="minorHAnsi" w:hAnsiTheme="minorHAnsi" w:cstheme="minorHAnsi"/>
                <w:sz w:val="22"/>
                <w:szCs w:val="22"/>
              </w:rPr>
            </w:pPr>
          </w:p>
        </w:tc>
        <w:tc>
          <w:tcPr>
            <w:tcW w:w="1108" w:type="dxa"/>
            <w:gridSpan w:val="2"/>
            <w:tcBorders>
              <w:top w:val="single" w:sz="4" w:space="0" w:color="auto"/>
              <w:left w:val="single" w:sz="4" w:space="0" w:color="auto"/>
              <w:bottom w:val="single" w:sz="12" w:space="0" w:color="auto"/>
              <w:right w:val="single" w:sz="4" w:space="0" w:color="auto"/>
            </w:tcBorders>
            <w:shd w:val="clear" w:color="auto" w:fill="auto"/>
            <w:noWrap/>
            <w:vAlign w:val="center"/>
          </w:tcPr>
          <w:p w14:paraId="3E467F9D" w14:textId="77777777" w:rsidR="00280BCD" w:rsidRPr="00972616" w:rsidRDefault="00280BCD" w:rsidP="00972616">
            <w:pPr>
              <w:jc w:val="center"/>
              <w:rPr>
                <w:rFonts w:asciiTheme="minorHAnsi" w:hAnsiTheme="minorHAnsi" w:cstheme="minorHAnsi"/>
                <w:sz w:val="22"/>
                <w:szCs w:val="22"/>
              </w:rPr>
            </w:pPr>
          </w:p>
        </w:tc>
        <w:tc>
          <w:tcPr>
            <w:tcW w:w="1838" w:type="dxa"/>
            <w:gridSpan w:val="3"/>
            <w:tcBorders>
              <w:top w:val="single" w:sz="4" w:space="0" w:color="auto"/>
              <w:left w:val="single" w:sz="4" w:space="0" w:color="auto"/>
              <w:bottom w:val="single" w:sz="12" w:space="0" w:color="auto"/>
              <w:right w:val="single" w:sz="4" w:space="0" w:color="auto"/>
            </w:tcBorders>
            <w:shd w:val="clear" w:color="auto" w:fill="auto"/>
            <w:noWrap/>
            <w:vAlign w:val="center"/>
          </w:tcPr>
          <w:p w14:paraId="319A7065" w14:textId="77777777" w:rsidR="00280BCD" w:rsidRPr="00972616" w:rsidRDefault="00280BCD" w:rsidP="00972616">
            <w:pPr>
              <w:jc w:val="center"/>
              <w:rPr>
                <w:rFonts w:asciiTheme="minorHAnsi" w:hAnsiTheme="minorHAnsi" w:cstheme="minorHAnsi"/>
                <w:sz w:val="22"/>
                <w:szCs w:val="22"/>
              </w:rPr>
            </w:pPr>
          </w:p>
        </w:tc>
        <w:tc>
          <w:tcPr>
            <w:tcW w:w="1559"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0CD69BAD" w14:textId="77777777" w:rsidR="00280BCD" w:rsidRPr="00972616" w:rsidRDefault="00280BCD" w:rsidP="00972616">
            <w:pPr>
              <w:jc w:val="center"/>
              <w:rPr>
                <w:rFonts w:asciiTheme="minorHAnsi" w:hAnsiTheme="minorHAnsi" w:cstheme="minorHAnsi"/>
                <w:sz w:val="22"/>
                <w:szCs w:val="22"/>
              </w:rPr>
            </w:pPr>
          </w:p>
        </w:tc>
      </w:tr>
    </w:tbl>
    <w:p w14:paraId="38BC85C3" w14:textId="77777777" w:rsidR="00280BCD" w:rsidRPr="00747593" w:rsidRDefault="00280BCD" w:rsidP="00747593">
      <w:pPr>
        <w:spacing w:before="240"/>
        <w:rPr>
          <w:rFonts w:asciiTheme="majorHAnsi" w:hAnsiTheme="majorHAnsi" w:cstheme="majorHAnsi"/>
          <w:color w:val="auto"/>
        </w:rPr>
      </w:pPr>
    </w:p>
    <w:p w14:paraId="3CA497B5" w14:textId="77777777" w:rsidR="00280BCD" w:rsidRDefault="00280BCD" w:rsidP="004F66EC">
      <w:pPr>
        <w:spacing w:before="240"/>
        <w:rPr>
          <w:rFonts w:asciiTheme="majorHAnsi" w:hAnsiTheme="majorHAnsi" w:cstheme="majorHAnsi"/>
          <w:color w:val="auto"/>
        </w:rPr>
      </w:pPr>
    </w:p>
    <w:p w14:paraId="115CC11D" w14:textId="77777777" w:rsidR="00280BCD" w:rsidRDefault="00280BCD" w:rsidP="004F66EC">
      <w:pPr>
        <w:spacing w:before="240"/>
        <w:rPr>
          <w:rFonts w:asciiTheme="majorHAnsi" w:hAnsiTheme="majorHAnsi" w:cstheme="majorHAnsi"/>
          <w:color w:val="auto"/>
        </w:rPr>
      </w:pPr>
    </w:p>
    <w:p w14:paraId="2E693E84" w14:textId="77777777" w:rsidR="00280BCD" w:rsidRDefault="00280BCD" w:rsidP="004F66EC">
      <w:pPr>
        <w:spacing w:before="240"/>
        <w:rPr>
          <w:rFonts w:asciiTheme="majorHAnsi" w:hAnsiTheme="majorHAnsi" w:cstheme="majorHAnsi"/>
          <w:color w:val="auto"/>
        </w:rPr>
      </w:pPr>
    </w:p>
    <w:p w14:paraId="632773D9" w14:textId="57619E7B" w:rsidR="00BA7CCE" w:rsidRPr="007E183B" w:rsidRDefault="00BA7CCE" w:rsidP="007E183B">
      <w:pPr>
        <w:widowControl/>
        <w:spacing w:before="100" w:beforeAutospacing="1" w:after="100" w:afterAutospacing="1"/>
        <w:rPr>
          <w:rFonts w:asciiTheme="majorHAnsi" w:eastAsia="Times New Roman" w:hAnsiTheme="majorHAnsi" w:cs="Times New Roman"/>
          <w:sz w:val="22"/>
          <w:szCs w:val="22"/>
          <w:lang w:bidi="ar-SA"/>
        </w:rPr>
      </w:pPr>
      <w:r w:rsidRPr="008B58A4">
        <w:rPr>
          <w:rFonts w:asciiTheme="majorHAnsi" w:eastAsia="Times New Roman" w:hAnsiTheme="majorHAnsi" w:cs="Times New Roman"/>
          <w:lang w:bidi="ar-SA"/>
        </w:rPr>
        <w:t xml:space="preserve">Porovnáme-li současné personální zabezpečení programu Management rizik s personálním stavem při první žádosti o akreditaci, lze vnímat věkový i kvalifikační posun. Mezi garanty jednotlivých předmětů figurují pouze </w:t>
      </w:r>
      <w:r w:rsidR="009272A4" w:rsidRPr="008B58A4">
        <w:rPr>
          <w:rFonts w:asciiTheme="majorHAnsi" w:eastAsia="Times New Roman" w:hAnsiTheme="majorHAnsi" w:cs="Times New Roman"/>
          <w:lang w:bidi="ar-SA"/>
        </w:rPr>
        <w:t>čtyři</w:t>
      </w:r>
      <w:r w:rsidRPr="008B58A4">
        <w:rPr>
          <w:rFonts w:asciiTheme="majorHAnsi" w:eastAsia="Times New Roman" w:hAnsiTheme="majorHAnsi" w:cs="Times New Roman"/>
          <w:lang w:bidi="ar-SA"/>
        </w:rPr>
        <w:t xml:space="preserve"> pracovníci nad 65 let, přičemž podíl garantů v tomto věku se oproti prvotní verzi akreditace snížil o 100 %. Mimo to dále pokračuje zvyšování kvalifikace u mladších generací akademických pracovníků. Od roku 2019 obhájili dizertační práce a získali titul Ph.D. tito akademičtí pracovníci podílející se na garanci, případně přednášení jednotlivých předmětů – Ing. Kateřina Víchová, Ph.D., Ing. Petr Svoboda, Ph.D., Ing. Pavel Tomášek, Ph.D. a Ing. Martin Ficek, Ph.D. Brzké dokončení doktorského studia je dále očekáváno u Ing. Martina Džermanského a Ing. Pavla Valáška. K brzkému zahájení habilitačního řízení směřuje Ing. Jan Strohmandl, Ph.D., což v delším časovém horizontu platí i o dalších garantech </w:t>
      </w:r>
      <w:r w:rsidRPr="008B58A4">
        <w:rPr>
          <w:rFonts w:asciiTheme="majorHAnsi" w:eastAsia="Times New Roman" w:hAnsiTheme="majorHAnsi" w:cs="Times New Roman"/>
          <w:lang w:bidi="ar-SA"/>
        </w:rPr>
        <w:lastRenderedPageBreak/>
        <w:t>předmětů – např. o RNDr. Jakubu Trojanovi, MSc, Ph.D., který mimo jiné v roce 2022 získal prestižní Fulbrightovo stipendium na University of California, Santa Barbara v USA. V</w:t>
      </w:r>
      <w:r w:rsidR="00487ED3">
        <w:rPr>
          <w:rFonts w:asciiTheme="majorHAnsi" w:eastAsia="Times New Roman" w:hAnsiTheme="majorHAnsi" w:cs="Times New Roman"/>
          <w:lang w:bidi="ar-SA"/>
        </w:rPr>
        <w:t>   červnu 2024 bude</w:t>
      </w:r>
      <w:r w:rsidRPr="008B58A4">
        <w:rPr>
          <w:rFonts w:asciiTheme="majorHAnsi" w:eastAsia="Times New Roman" w:hAnsiTheme="majorHAnsi" w:cs="Times New Roman"/>
          <w:lang w:bidi="ar-SA"/>
        </w:rPr>
        <w:t xml:space="preserve"> </w:t>
      </w:r>
      <w:r w:rsidR="00487ED3" w:rsidRPr="008B58A4">
        <w:rPr>
          <w:rFonts w:asciiTheme="majorHAnsi" w:eastAsia="Times New Roman" w:hAnsiTheme="majorHAnsi" w:cs="Times New Roman"/>
          <w:lang w:bidi="ar-SA"/>
        </w:rPr>
        <w:t>doc. Ing. Zuzan</w:t>
      </w:r>
      <w:r w:rsidR="00C57C1F">
        <w:rPr>
          <w:rFonts w:asciiTheme="majorHAnsi" w:eastAsia="Times New Roman" w:hAnsiTheme="majorHAnsi" w:cs="Times New Roman"/>
          <w:lang w:bidi="ar-SA"/>
        </w:rPr>
        <w:t>a</w:t>
      </w:r>
      <w:r w:rsidR="00487ED3" w:rsidRPr="008B58A4">
        <w:rPr>
          <w:rFonts w:asciiTheme="majorHAnsi" w:eastAsia="Times New Roman" w:hAnsiTheme="majorHAnsi" w:cs="Times New Roman"/>
          <w:lang w:bidi="ar-SA"/>
        </w:rPr>
        <w:t xml:space="preserve"> Tučkov</w:t>
      </w:r>
      <w:r w:rsidR="00C57C1F">
        <w:rPr>
          <w:rFonts w:asciiTheme="majorHAnsi" w:eastAsia="Times New Roman" w:hAnsiTheme="majorHAnsi" w:cs="Times New Roman"/>
          <w:lang w:bidi="ar-SA"/>
        </w:rPr>
        <w:t>á</w:t>
      </w:r>
      <w:r w:rsidR="00487ED3" w:rsidRPr="008B58A4">
        <w:rPr>
          <w:rFonts w:asciiTheme="majorHAnsi" w:eastAsia="Times New Roman" w:hAnsiTheme="majorHAnsi" w:cs="Times New Roman"/>
          <w:lang w:bidi="ar-SA"/>
        </w:rPr>
        <w:t>, Ph.D.</w:t>
      </w:r>
      <w:r w:rsidR="00487ED3">
        <w:rPr>
          <w:rFonts w:asciiTheme="majorHAnsi" w:eastAsia="Times New Roman" w:hAnsiTheme="majorHAnsi" w:cs="Times New Roman"/>
          <w:lang w:bidi="ar-SA"/>
        </w:rPr>
        <w:t xml:space="preserve"> </w:t>
      </w:r>
      <w:r w:rsidRPr="008B58A4">
        <w:rPr>
          <w:rFonts w:asciiTheme="majorHAnsi" w:eastAsia="Times New Roman" w:hAnsiTheme="majorHAnsi" w:cs="Times New Roman"/>
          <w:lang w:bidi="ar-SA"/>
        </w:rPr>
        <w:t>jmenov</w:t>
      </w:r>
      <w:r w:rsidR="00487ED3">
        <w:rPr>
          <w:rFonts w:asciiTheme="majorHAnsi" w:eastAsia="Times New Roman" w:hAnsiTheme="majorHAnsi" w:cs="Times New Roman"/>
          <w:lang w:bidi="ar-SA"/>
        </w:rPr>
        <w:t>ána profesorem v oblasti</w:t>
      </w:r>
      <w:r w:rsidRPr="008B58A4">
        <w:rPr>
          <w:rFonts w:asciiTheme="majorHAnsi" w:eastAsia="Times New Roman" w:hAnsiTheme="majorHAnsi" w:cs="Times New Roman"/>
          <w:lang w:bidi="ar-SA"/>
        </w:rPr>
        <w:t xml:space="preserve"> Podniková ekonomika a management</w:t>
      </w:r>
      <w:r w:rsidR="00487ED3">
        <w:rPr>
          <w:rFonts w:asciiTheme="majorHAnsi" w:eastAsia="Times New Roman" w:hAnsiTheme="majorHAnsi" w:cs="Times New Roman"/>
          <w:lang w:bidi="ar-SA"/>
        </w:rPr>
        <w:t>.</w:t>
      </w:r>
      <w:r w:rsidR="00F70FC7">
        <w:rPr>
          <w:rFonts w:asciiTheme="majorHAnsi" w:eastAsia="Times New Roman" w:hAnsiTheme="majorHAnsi" w:cs="Times New Roman"/>
          <w:lang w:bidi="ar-SA"/>
        </w:rPr>
        <w:t xml:space="preserve"> </w:t>
      </w:r>
      <w:r w:rsidRPr="008B58A4">
        <w:rPr>
          <w:rFonts w:asciiTheme="majorHAnsi" w:eastAsia="Times New Roman" w:hAnsiTheme="majorHAnsi" w:cs="Times New Roman"/>
          <w:lang w:bidi="ar-SA"/>
        </w:rPr>
        <w:t>V průběhu roku 2024 by měl svůj pracovní úvazek navýšit na 100 % současný bezpečnostní ředitel Krajského úřadu Zlínského kraje Ing. Robert Pekaj, MPA, který dosud na fakultě působil na zkrácený úvazek.</w:t>
      </w:r>
    </w:p>
    <w:p w14:paraId="4C6C1192" w14:textId="732BA66D" w:rsidR="00FA1B80" w:rsidRDefault="00BC419C" w:rsidP="004F66EC">
      <w:pPr>
        <w:spacing w:before="240"/>
        <w:rPr>
          <w:rFonts w:asciiTheme="majorHAnsi" w:hAnsiTheme="majorHAnsi" w:cstheme="majorHAnsi"/>
          <w:color w:val="auto"/>
        </w:rPr>
      </w:pPr>
      <w:r>
        <w:rPr>
          <w:rFonts w:asciiTheme="majorHAnsi" w:hAnsiTheme="majorHAnsi" w:cstheme="majorHAnsi"/>
          <w:color w:val="auto"/>
        </w:rPr>
        <w:t xml:space="preserve">Na výuce studijního programu se </w:t>
      </w:r>
      <w:r w:rsidR="00FA1B80" w:rsidRPr="00747593">
        <w:rPr>
          <w:rFonts w:asciiTheme="majorHAnsi" w:hAnsiTheme="majorHAnsi" w:cstheme="majorHAnsi"/>
          <w:color w:val="auto"/>
        </w:rPr>
        <w:t xml:space="preserve">podílejí profesoři, docenti a doktoři, kteří vykazují relevantní výstupy v rámci tvůrčí a vědecké činnosti v uznávaných databázích WoS a Scopus, řeší výzkumné úkoly a jsou velmi dobře vnímáni v oblasti bezpečnosti odbornou a vědeckou komunitou (členové redakčních rad časopisů, členové vědeckých rad, členové vědeckých výborů významných konferencí v oblasti bezpečnosti, členové odborných profesních sdružení, např. SPBI, členové RVH UTB ve Zlíně a také hodnotící skupiny NAU pro oblast bezpečnosti). </w:t>
      </w:r>
    </w:p>
    <w:p w14:paraId="7C6493A8" w14:textId="77777777" w:rsidR="00BC419C" w:rsidRPr="00CC6D0B" w:rsidRDefault="00BC419C" w:rsidP="00BC419C">
      <w:pPr>
        <w:pStyle w:val="Zkladntext210"/>
        <w:shd w:val="clear" w:color="auto" w:fill="auto"/>
        <w:spacing w:after="60" w:line="360" w:lineRule="auto"/>
        <w:ind w:firstLine="0"/>
        <w:jc w:val="both"/>
        <w:rPr>
          <w:rFonts w:asciiTheme="majorHAnsi" w:hAnsiTheme="majorHAnsi"/>
          <w:color w:val="auto"/>
          <w:sz w:val="24"/>
          <w:szCs w:val="24"/>
          <w:highlight w:val="yellow"/>
        </w:rPr>
      </w:pPr>
      <w:r w:rsidRPr="00D96A82">
        <w:rPr>
          <w:rFonts w:asciiTheme="majorHAnsi" w:hAnsiTheme="majorHAnsi"/>
          <w:color w:val="auto"/>
          <w:sz w:val="24"/>
          <w:szCs w:val="24"/>
        </w:rPr>
        <w:t>V současné době se na programu podílejí i profesoři a docenti, kteří vykazují méně výstupů v rámci tvůrčí a vědecké činnosti, ale jedná se především o akademiky, kteří jsou velmi dobře vnímáni odbornou veřejností v daných oblastech, především v Ochraně obyvatelstva, a kteří jsou členy několika redakčních rad renomovaných časopisů („The Science for Population  Protection“, Security theory and practice, Krizový manažment), členy Sdružení požárního a</w:t>
      </w:r>
      <w:r>
        <w:rPr>
          <w:rFonts w:asciiTheme="majorHAnsi" w:hAnsiTheme="majorHAnsi"/>
          <w:color w:val="auto"/>
          <w:sz w:val="24"/>
          <w:szCs w:val="24"/>
        </w:rPr>
        <w:t> </w:t>
      </w:r>
      <w:r w:rsidRPr="00D96A82">
        <w:rPr>
          <w:rFonts w:asciiTheme="majorHAnsi" w:hAnsiTheme="majorHAnsi"/>
          <w:color w:val="auto"/>
          <w:sz w:val="24"/>
          <w:szCs w:val="24"/>
        </w:rPr>
        <w:t xml:space="preserve">bezpečnostního inženýrství, odborné komise hodnocení výzkumných organizací MV ČR a členy hodnotící skupiny NAÚ pro oblast vzdělávání „Bezpečnostní obory“. V  letech 2002–2008  například zastupovali ČR v panelu SAS RTO NATO. </w:t>
      </w:r>
    </w:p>
    <w:p w14:paraId="40290CC8" w14:textId="77777777" w:rsidR="00FA1B80" w:rsidRPr="00D1598A" w:rsidRDefault="00FA1B80" w:rsidP="003034BC">
      <w:pPr>
        <w:suppressAutoHyphens/>
        <w:rPr>
          <w:rFonts w:asciiTheme="majorHAnsi" w:hAnsiTheme="majorHAnsi"/>
          <w:color w:val="auto"/>
          <w:lang w:eastAsia="en-US" w:bidi="ar-SA"/>
        </w:rPr>
      </w:pPr>
    </w:p>
    <w:p w14:paraId="546B4611" w14:textId="63B3406D" w:rsidR="00295984" w:rsidRPr="008C6435" w:rsidRDefault="00D1598A" w:rsidP="00D1598A">
      <w:pPr>
        <w:pStyle w:val="Nadpis3"/>
        <w:numPr>
          <w:ilvl w:val="0"/>
          <w:numId w:val="21"/>
        </w:numPr>
        <w:jc w:val="both"/>
      </w:pPr>
      <w:r>
        <w:t xml:space="preserve">Standardy 6.4, 6.9-6.10 </w:t>
      </w:r>
      <w:r w:rsidR="00375C46" w:rsidRPr="008C6435">
        <w:t>Personální zabezpečení předmětů profilujícího základu</w:t>
      </w:r>
    </w:p>
    <w:p w14:paraId="5BC0A7A5" w14:textId="77777777" w:rsidR="00C674C7" w:rsidRDefault="00C674C7" w:rsidP="00C674C7">
      <w:pPr>
        <w:pStyle w:val="Normln1"/>
        <w:suppressAutoHyphens/>
        <w:rPr>
          <w:rFonts w:cs="Times New Roman"/>
        </w:rPr>
      </w:pPr>
    </w:p>
    <w:p w14:paraId="1BA7FEFD" w14:textId="43C1079A" w:rsidR="00295984" w:rsidRDefault="00375C46" w:rsidP="002E790D">
      <w:pPr>
        <w:pStyle w:val="Normln1"/>
        <w:suppressAutoHyphens/>
        <w:spacing w:after="0"/>
        <w:jc w:val="both"/>
        <w:rPr>
          <w:rFonts w:asciiTheme="majorHAnsi" w:hAnsiTheme="majorHAnsi"/>
        </w:rPr>
      </w:pPr>
      <w:r w:rsidRPr="00D1598A">
        <w:rPr>
          <w:rFonts w:asciiTheme="majorHAnsi" w:hAnsiTheme="majorHAnsi"/>
        </w:rPr>
        <w:t xml:space="preserve">Základní teoretické předměty profilujícího základu studijního programu mají garanty, kteří se významně podílejí na jejich výuce. Garanti zabezpečují přednášky, </w:t>
      </w:r>
      <w:r w:rsidR="00D31ED1" w:rsidRPr="00D1598A">
        <w:rPr>
          <w:rFonts w:asciiTheme="majorHAnsi" w:hAnsiTheme="majorHAnsi"/>
        </w:rPr>
        <w:t>v </w:t>
      </w:r>
      <w:r w:rsidRPr="00D1598A">
        <w:rPr>
          <w:rFonts w:asciiTheme="majorHAnsi" w:hAnsiTheme="majorHAnsi"/>
        </w:rPr>
        <w:t xml:space="preserve">řadě případů vedou semináře </w:t>
      </w:r>
      <w:r w:rsidR="00D31ED1" w:rsidRPr="00D1598A">
        <w:rPr>
          <w:rFonts w:asciiTheme="majorHAnsi" w:hAnsiTheme="majorHAnsi"/>
        </w:rPr>
        <w:t>a </w:t>
      </w:r>
      <w:r w:rsidRPr="00D1598A">
        <w:rPr>
          <w:rFonts w:asciiTheme="majorHAnsi" w:hAnsiTheme="majorHAnsi"/>
        </w:rPr>
        <w:t xml:space="preserve">aktivně pracují se studenty </w:t>
      </w:r>
      <w:r w:rsidR="00D31ED1" w:rsidRPr="00D1598A">
        <w:rPr>
          <w:rFonts w:asciiTheme="majorHAnsi" w:hAnsiTheme="majorHAnsi"/>
        </w:rPr>
        <w:t>v </w:t>
      </w:r>
      <w:r w:rsidRPr="00D1598A">
        <w:rPr>
          <w:rFonts w:asciiTheme="majorHAnsi" w:hAnsiTheme="majorHAnsi"/>
        </w:rPr>
        <w:t xml:space="preserve">rámci zpracování </w:t>
      </w:r>
      <w:r w:rsidR="00D96A82">
        <w:rPr>
          <w:rFonts w:asciiTheme="majorHAnsi" w:hAnsiTheme="majorHAnsi"/>
        </w:rPr>
        <w:t>diplomových</w:t>
      </w:r>
      <w:r w:rsidRPr="00D1598A">
        <w:rPr>
          <w:rFonts w:asciiTheme="majorHAnsi" w:hAnsiTheme="majorHAnsi"/>
        </w:rPr>
        <w:t xml:space="preserve"> prací. Studijní program je dostatečně personálně zabezpečen </w:t>
      </w:r>
      <w:r w:rsidR="00D31ED1" w:rsidRPr="00D1598A">
        <w:rPr>
          <w:rFonts w:asciiTheme="majorHAnsi" w:hAnsiTheme="majorHAnsi"/>
        </w:rPr>
        <w:t>i z </w:t>
      </w:r>
      <w:r w:rsidRPr="00D1598A">
        <w:rPr>
          <w:rFonts w:asciiTheme="majorHAnsi" w:hAnsiTheme="majorHAnsi"/>
        </w:rPr>
        <w:t xml:space="preserve">hlediska doby platnosti jeho akreditace </w:t>
      </w:r>
      <w:r w:rsidR="00D31ED1" w:rsidRPr="00D1598A">
        <w:rPr>
          <w:rFonts w:asciiTheme="majorHAnsi" w:hAnsiTheme="majorHAnsi"/>
        </w:rPr>
        <w:t>a </w:t>
      </w:r>
      <w:r w:rsidRPr="00D1598A">
        <w:rPr>
          <w:rFonts w:asciiTheme="majorHAnsi" w:hAnsiTheme="majorHAnsi"/>
        </w:rPr>
        <w:t xml:space="preserve">perspektivy jeho rozvoje. </w:t>
      </w:r>
    </w:p>
    <w:p w14:paraId="6257EA29" w14:textId="77777777" w:rsidR="00F70FC7" w:rsidRDefault="00F70FC7" w:rsidP="002E790D">
      <w:pPr>
        <w:pStyle w:val="Normln1"/>
        <w:suppressAutoHyphens/>
        <w:spacing w:after="0"/>
        <w:jc w:val="both"/>
        <w:rPr>
          <w:rFonts w:asciiTheme="majorHAnsi" w:hAnsiTheme="majorHAnsi"/>
        </w:rPr>
      </w:pPr>
    </w:p>
    <w:tbl>
      <w:tblPr>
        <w:tblW w:w="9203" w:type="dxa"/>
        <w:jc w:val="center"/>
        <w:tblLayout w:type="fixed"/>
        <w:tblCellMar>
          <w:left w:w="70" w:type="dxa"/>
          <w:right w:w="70" w:type="dxa"/>
        </w:tblCellMar>
        <w:tblLook w:val="04A0" w:firstRow="1" w:lastRow="0" w:firstColumn="1" w:lastColumn="0" w:noHBand="0" w:noVBand="1"/>
      </w:tblPr>
      <w:tblGrid>
        <w:gridCol w:w="3529"/>
        <w:gridCol w:w="2693"/>
        <w:gridCol w:w="2981"/>
      </w:tblGrid>
      <w:tr w:rsidR="00636F94" w:rsidRPr="00D30B1B" w14:paraId="7E1B04D9" w14:textId="77777777" w:rsidTr="00636F94">
        <w:trPr>
          <w:trHeight w:val="630"/>
          <w:jc w:val="center"/>
        </w:trPr>
        <w:tc>
          <w:tcPr>
            <w:tcW w:w="3529"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33B40976" w14:textId="77777777" w:rsidR="00636F94" w:rsidRPr="00C22BEF" w:rsidRDefault="00636F94" w:rsidP="00972616">
            <w:pPr>
              <w:jc w:val="center"/>
              <w:rPr>
                <w:rFonts w:asciiTheme="minorHAnsi" w:hAnsiTheme="minorHAnsi" w:cstheme="minorHAnsi"/>
                <w:b/>
                <w:bCs/>
                <w:color w:val="000000" w:themeColor="text1"/>
              </w:rPr>
            </w:pPr>
            <w:r w:rsidRPr="00C22BEF">
              <w:rPr>
                <w:rFonts w:asciiTheme="minorHAnsi" w:hAnsiTheme="minorHAnsi" w:cstheme="minorHAnsi"/>
                <w:b/>
                <w:bCs/>
                <w:color w:val="000000" w:themeColor="text1"/>
              </w:rPr>
              <w:lastRenderedPageBreak/>
              <w:t>Název předmětu</w:t>
            </w:r>
          </w:p>
        </w:tc>
        <w:tc>
          <w:tcPr>
            <w:tcW w:w="2693"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1CDBB522" w14:textId="77777777" w:rsidR="00636F94" w:rsidRPr="00C22BEF" w:rsidRDefault="00636F94" w:rsidP="00972616">
            <w:pPr>
              <w:jc w:val="center"/>
              <w:rPr>
                <w:rFonts w:asciiTheme="minorHAnsi" w:hAnsiTheme="minorHAnsi" w:cstheme="minorHAnsi"/>
                <w:b/>
                <w:bCs/>
                <w:color w:val="000000" w:themeColor="text1"/>
              </w:rPr>
            </w:pPr>
            <w:r w:rsidRPr="00C22BEF">
              <w:rPr>
                <w:rFonts w:asciiTheme="minorHAnsi" w:hAnsiTheme="minorHAnsi" w:cstheme="minorHAnsi"/>
                <w:b/>
                <w:bCs/>
                <w:color w:val="000000" w:themeColor="text1"/>
              </w:rPr>
              <w:t>Přednášející</w:t>
            </w:r>
          </w:p>
        </w:tc>
        <w:tc>
          <w:tcPr>
            <w:tcW w:w="2981"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33C094D8" w14:textId="77777777" w:rsidR="00636F94" w:rsidRPr="00C22BEF" w:rsidRDefault="00636F94" w:rsidP="00972616">
            <w:pPr>
              <w:jc w:val="center"/>
              <w:rPr>
                <w:rFonts w:asciiTheme="minorHAnsi" w:hAnsiTheme="minorHAnsi" w:cstheme="minorHAnsi"/>
                <w:b/>
                <w:bCs/>
                <w:color w:val="000000" w:themeColor="text1"/>
              </w:rPr>
            </w:pPr>
            <w:r w:rsidRPr="00C22BEF">
              <w:rPr>
                <w:rFonts w:asciiTheme="minorHAnsi" w:hAnsiTheme="minorHAnsi" w:cstheme="minorHAnsi"/>
                <w:b/>
                <w:bCs/>
                <w:color w:val="000000" w:themeColor="text1"/>
              </w:rPr>
              <w:t>Garant</w:t>
            </w:r>
          </w:p>
        </w:tc>
      </w:tr>
      <w:tr w:rsidR="00636F94" w:rsidRPr="00D30B1B" w14:paraId="7CE2DC20" w14:textId="77777777" w:rsidTr="00636F94">
        <w:trPr>
          <w:trHeight w:val="300"/>
          <w:jc w:val="center"/>
        </w:trPr>
        <w:tc>
          <w:tcPr>
            <w:tcW w:w="3529"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6D95E5A0" w14:textId="77777777" w:rsidR="00636F94" w:rsidRPr="00175614" w:rsidRDefault="00636F94" w:rsidP="00175614">
            <w:pPr>
              <w:spacing w:line="240" w:lineRule="auto"/>
              <w:jc w:val="left"/>
              <w:rPr>
                <w:rFonts w:asciiTheme="majorHAnsi" w:hAnsiTheme="majorHAnsi" w:cstheme="minorHAnsi"/>
                <w:b/>
                <w:bCs/>
                <w:color w:val="000000" w:themeColor="text1"/>
                <w:sz w:val="22"/>
                <w:szCs w:val="22"/>
              </w:rPr>
            </w:pPr>
            <w:r w:rsidRPr="00175614">
              <w:rPr>
                <w:rFonts w:asciiTheme="majorHAnsi" w:hAnsiTheme="majorHAnsi" w:cstheme="minorHAnsi"/>
                <w:b/>
                <w:bCs/>
                <w:color w:val="000000" w:themeColor="text1"/>
                <w:sz w:val="22"/>
                <w:szCs w:val="22"/>
              </w:rPr>
              <w:t>Mikroekonomie (ZT)</w:t>
            </w:r>
          </w:p>
        </w:tc>
        <w:tc>
          <w:tcPr>
            <w:tcW w:w="2693" w:type="dxa"/>
            <w:tcBorders>
              <w:top w:val="single" w:sz="12" w:space="0" w:color="auto"/>
              <w:left w:val="nil"/>
              <w:bottom w:val="single" w:sz="4" w:space="0" w:color="auto"/>
              <w:right w:val="single" w:sz="4" w:space="0" w:color="auto"/>
            </w:tcBorders>
            <w:shd w:val="clear" w:color="auto" w:fill="auto"/>
            <w:hideMark/>
          </w:tcPr>
          <w:p w14:paraId="2A972170"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Kamil Dobeš, Ph.D.</w:t>
            </w:r>
          </w:p>
        </w:tc>
        <w:tc>
          <w:tcPr>
            <w:tcW w:w="2981" w:type="dxa"/>
            <w:tcBorders>
              <w:top w:val="single" w:sz="12" w:space="0" w:color="auto"/>
              <w:left w:val="nil"/>
              <w:bottom w:val="single" w:sz="4" w:space="0" w:color="auto"/>
              <w:right w:val="single" w:sz="12" w:space="0" w:color="auto"/>
            </w:tcBorders>
            <w:shd w:val="clear" w:color="auto" w:fill="auto"/>
            <w:noWrap/>
            <w:hideMark/>
          </w:tcPr>
          <w:p w14:paraId="02EA9856"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Kamil Dobeš, Ph.D.</w:t>
            </w:r>
          </w:p>
        </w:tc>
      </w:tr>
      <w:tr w:rsidR="00636F94" w:rsidRPr="00D30B1B" w14:paraId="2A92AE67" w14:textId="77777777" w:rsidTr="00636F94">
        <w:trPr>
          <w:trHeight w:val="345"/>
          <w:jc w:val="center"/>
        </w:trPr>
        <w:tc>
          <w:tcPr>
            <w:tcW w:w="3529" w:type="dxa"/>
            <w:tcBorders>
              <w:top w:val="nil"/>
              <w:left w:val="single" w:sz="12" w:space="0" w:color="auto"/>
              <w:bottom w:val="single" w:sz="4" w:space="0" w:color="auto"/>
              <w:right w:val="single" w:sz="4" w:space="0" w:color="auto"/>
            </w:tcBorders>
            <w:shd w:val="clear" w:color="auto" w:fill="auto"/>
            <w:noWrap/>
            <w:vAlign w:val="center"/>
            <w:hideMark/>
          </w:tcPr>
          <w:p w14:paraId="2623C35F" w14:textId="77777777" w:rsidR="00636F94" w:rsidRPr="00175614" w:rsidRDefault="00636F94" w:rsidP="00175614">
            <w:pPr>
              <w:spacing w:line="240" w:lineRule="auto"/>
              <w:jc w:val="left"/>
              <w:rPr>
                <w:rFonts w:asciiTheme="majorHAnsi" w:hAnsiTheme="majorHAnsi" w:cstheme="minorHAnsi"/>
                <w:b/>
                <w:bCs/>
                <w:color w:val="000000" w:themeColor="text1"/>
                <w:sz w:val="22"/>
                <w:szCs w:val="22"/>
              </w:rPr>
            </w:pPr>
            <w:r w:rsidRPr="00175614">
              <w:rPr>
                <w:rFonts w:asciiTheme="majorHAnsi" w:hAnsiTheme="majorHAnsi" w:cstheme="minorHAnsi"/>
                <w:b/>
                <w:bCs/>
                <w:color w:val="000000" w:themeColor="text1"/>
                <w:sz w:val="22"/>
                <w:szCs w:val="22"/>
              </w:rPr>
              <w:t>Management (ZT)</w:t>
            </w:r>
          </w:p>
        </w:tc>
        <w:tc>
          <w:tcPr>
            <w:tcW w:w="2693" w:type="dxa"/>
            <w:tcBorders>
              <w:top w:val="nil"/>
              <w:left w:val="nil"/>
              <w:bottom w:val="single" w:sz="4" w:space="0" w:color="auto"/>
              <w:right w:val="single" w:sz="4" w:space="0" w:color="auto"/>
            </w:tcBorders>
            <w:shd w:val="clear" w:color="auto" w:fill="auto"/>
            <w:noWrap/>
            <w:hideMark/>
          </w:tcPr>
          <w:p w14:paraId="53901AFF" w14:textId="77777777" w:rsidR="00636F9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Pavel Taraba, Ph.D.</w:t>
            </w:r>
          </w:p>
          <w:p w14:paraId="450AD4C6" w14:textId="5A688B77" w:rsidR="00C11589" w:rsidRPr="00175614" w:rsidRDefault="00C11589" w:rsidP="00175614">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Mgr. Marek Tomaštík, Ph.D.</w:t>
            </w:r>
          </w:p>
        </w:tc>
        <w:tc>
          <w:tcPr>
            <w:tcW w:w="2981" w:type="dxa"/>
            <w:tcBorders>
              <w:top w:val="single" w:sz="4" w:space="0" w:color="auto"/>
              <w:left w:val="nil"/>
              <w:bottom w:val="single" w:sz="4" w:space="0" w:color="auto"/>
              <w:right w:val="single" w:sz="12" w:space="0" w:color="auto"/>
            </w:tcBorders>
            <w:shd w:val="clear" w:color="auto" w:fill="auto"/>
            <w:noWrap/>
            <w:hideMark/>
          </w:tcPr>
          <w:p w14:paraId="4B9191C9"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Pavel Taraba, Ph.D.</w:t>
            </w:r>
          </w:p>
        </w:tc>
      </w:tr>
      <w:tr w:rsidR="00636F94" w:rsidRPr="00D30B1B" w14:paraId="1FE92360" w14:textId="77777777" w:rsidTr="00636F94">
        <w:trPr>
          <w:trHeight w:val="345"/>
          <w:jc w:val="center"/>
        </w:trPr>
        <w:tc>
          <w:tcPr>
            <w:tcW w:w="352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8396BD9" w14:textId="77777777" w:rsidR="00636F94" w:rsidRPr="00175614" w:rsidRDefault="00636F94" w:rsidP="00175614">
            <w:pPr>
              <w:spacing w:line="240" w:lineRule="auto"/>
              <w:jc w:val="left"/>
              <w:rPr>
                <w:rFonts w:asciiTheme="majorHAnsi" w:hAnsiTheme="majorHAnsi" w:cstheme="minorHAnsi"/>
                <w:b/>
                <w:bCs/>
                <w:color w:val="000000" w:themeColor="text1"/>
                <w:sz w:val="22"/>
                <w:szCs w:val="22"/>
              </w:rPr>
            </w:pPr>
            <w:r w:rsidRPr="00175614">
              <w:rPr>
                <w:rFonts w:asciiTheme="majorHAnsi" w:hAnsiTheme="majorHAnsi" w:cstheme="minorHAnsi"/>
                <w:b/>
                <w:bCs/>
                <w:color w:val="000000" w:themeColor="text1"/>
                <w:sz w:val="22"/>
                <w:szCs w:val="22"/>
              </w:rPr>
              <w:t>Bezpečnostní politika a bezpečností systém státu (PZ)</w:t>
            </w:r>
          </w:p>
        </w:tc>
        <w:tc>
          <w:tcPr>
            <w:tcW w:w="2693" w:type="dxa"/>
            <w:tcBorders>
              <w:top w:val="single" w:sz="4" w:space="0" w:color="auto"/>
              <w:left w:val="nil"/>
              <w:bottom w:val="single" w:sz="4" w:space="0" w:color="auto"/>
              <w:right w:val="single" w:sz="4" w:space="0" w:color="auto"/>
            </w:tcBorders>
            <w:shd w:val="clear" w:color="auto" w:fill="auto"/>
            <w:noWrap/>
            <w:hideMark/>
          </w:tcPr>
          <w:p w14:paraId="77BB4478" w14:textId="77777777" w:rsidR="00C11589"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RSDr. Václav Lošek, CSc.</w:t>
            </w:r>
          </w:p>
          <w:p w14:paraId="2DEB5A25" w14:textId="09C52CA1" w:rsidR="00636F94" w:rsidRPr="00175614" w:rsidRDefault="00C11589" w:rsidP="00C11589">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Lukáš Pavlík, Ph.D.</w:t>
            </w:r>
          </w:p>
        </w:tc>
        <w:tc>
          <w:tcPr>
            <w:tcW w:w="2981" w:type="dxa"/>
            <w:tcBorders>
              <w:top w:val="single" w:sz="4" w:space="0" w:color="auto"/>
              <w:left w:val="nil"/>
              <w:bottom w:val="single" w:sz="4" w:space="0" w:color="auto"/>
              <w:right w:val="single" w:sz="12" w:space="0" w:color="auto"/>
            </w:tcBorders>
            <w:shd w:val="clear" w:color="auto" w:fill="auto"/>
            <w:noWrap/>
            <w:hideMark/>
          </w:tcPr>
          <w:p w14:paraId="38EE1003"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RSDr. Václav Lošek, CSc.</w:t>
            </w:r>
          </w:p>
        </w:tc>
      </w:tr>
      <w:tr w:rsidR="00636F94" w:rsidRPr="00D30B1B" w14:paraId="171108BD" w14:textId="77777777" w:rsidTr="00636F94">
        <w:trPr>
          <w:trHeight w:val="315"/>
          <w:jc w:val="center"/>
        </w:trPr>
        <w:tc>
          <w:tcPr>
            <w:tcW w:w="352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4DFEDD03"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Veřejná správa (PZ)</w:t>
            </w:r>
          </w:p>
        </w:tc>
        <w:tc>
          <w:tcPr>
            <w:tcW w:w="2693" w:type="dxa"/>
            <w:tcBorders>
              <w:top w:val="single" w:sz="4" w:space="0" w:color="auto"/>
              <w:left w:val="nil"/>
              <w:bottom w:val="single" w:sz="4" w:space="0" w:color="auto"/>
              <w:right w:val="single" w:sz="4" w:space="0" w:color="auto"/>
            </w:tcBorders>
            <w:shd w:val="clear" w:color="auto" w:fill="auto"/>
            <w:noWrap/>
            <w:hideMark/>
          </w:tcPr>
          <w:p w14:paraId="45718C57" w14:textId="77777777" w:rsidR="00636F94" w:rsidRPr="00175614" w:rsidRDefault="00636F94" w:rsidP="00175614">
            <w:pPr>
              <w:spacing w:line="240" w:lineRule="auto"/>
              <w:jc w:val="left"/>
              <w:rPr>
                <w:rFonts w:asciiTheme="majorHAnsi" w:hAnsiTheme="majorHAnsi"/>
                <w:sz w:val="22"/>
                <w:szCs w:val="22"/>
              </w:rPr>
            </w:pPr>
            <w:r w:rsidRPr="00175614">
              <w:rPr>
                <w:rFonts w:asciiTheme="majorHAnsi" w:hAnsiTheme="majorHAnsi" w:cstheme="minorHAnsi"/>
                <w:color w:val="000000" w:themeColor="text1"/>
                <w:sz w:val="22"/>
                <w:szCs w:val="22"/>
              </w:rPr>
              <w:t>Ing. Robert Pekaj, MPA</w:t>
            </w:r>
          </w:p>
        </w:tc>
        <w:tc>
          <w:tcPr>
            <w:tcW w:w="2981" w:type="dxa"/>
            <w:tcBorders>
              <w:top w:val="single" w:sz="4" w:space="0" w:color="auto"/>
              <w:left w:val="single" w:sz="4" w:space="0" w:color="auto"/>
              <w:bottom w:val="single" w:sz="4" w:space="0" w:color="auto"/>
              <w:right w:val="single" w:sz="12" w:space="0" w:color="auto"/>
            </w:tcBorders>
            <w:shd w:val="clear" w:color="auto" w:fill="auto"/>
            <w:noWrap/>
            <w:hideMark/>
          </w:tcPr>
          <w:p w14:paraId="3021ADB0" w14:textId="77777777" w:rsidR="00636F94" w:rsidRPr="00175614" w:rsidRDefault="00636F94" w:rsidP="00175614">
            <w:pPr>
              <w:spacing w:line="240" w:lineRule="auto"/>
              <w:jc w:val="left"/>
              <w:rPr>
                <w:rFonts w:asciiTheme="majorHAnsi" w:hAnsiTheme="majorHAnsi"/>
                <w:sz w:val="22"/>
                <w:szCs w:val="22"/>
              </w:rPr>
            </w:pPr>
            <w:r w:rsidRPr="00175614">
              <w:rPr>
                <w:rFonts w:asciiTheme="majorHAnsi" w:hAnsiTheme="majorHAnsi" w:cstheme="minorHAnsi"/>
                <w:color w:val="000000" w:themeColor="text1"/>
                <w:sz w:val="22"/>
                <w:szCs w:val="22"/>
              </w:rPr>
              <w:t>Ing. Robert Pekaj, MPA</w:t>
            </w:r>
          </w:p>
        </w:tc>
      </w:tr>
      <w:tr w:rsidR="00636F94" w:rsidRPr="00D30B1B" w14:paraId="4001F8B8" w14:textId="77777777" w:rsidTr="00636F94">
        <w:trPr>
          <w:trHeight w:val="315"/>
          <w:jc w:val="center"/>
        </w:trPr>
        <w:tc>
          <w:tcPr>
            <w:tcW w:w="3529"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388FF4C"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Makroekonomie (ZT)</w:t>
            </w:r>
          </w:p>
        </w:tc>
        <w:tc>
          <w:tcPr>
            <w:tcW w:w="2693" w:type="dxa"/>
            <w:tcBorders>
              <w:top w:val="single" w:sz="4" w:space="0" w:color="auto"/>
              <w:left w:val="nil"/>
              <w:bottom w:val="single" w:sz="4" w:space="0" w:color="auto"/>
              <w:right w:val="single" w:sz="4" w:space="0" w:color="auto"/>
            </w:tcBorders>
            <w:shd w:val="clear" w:color="auto" w:fill="auto"/>
            <w:noWrap/>
          </w:tcPr>
          <w:p w14:paraId="4E37BDCC" w14:textId="77777777" w:rsidR="00636F9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Monika Horáková, Ph.D.</w:t>
            </w:r>
          </w:p>
          <w:p w14:paraId="629235FE" w14:textId="77777777" w:rsidR="00C11589" w:rsidRDefault="00C11589" w:rsidP="00175614">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Eva Hoke, Ph.D.</w:t>
            </w:r>
          </w:p>
          <w:p w14:paraId="39B6C8C6" w14:textId="3E1481AF" w:rsidR="00B62CA5" w:rsidRPr="00175614" w:rsidRDefault="00B62CA5" w:rsidP="00175614">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Romana Heinzová, Ph.D.</w:t>
            </w:r>
          </w:p>
        </w:tc>
        <w:tc>
          <w:tcPr>
            <w:tcW w:w="2981" w:type="dxa"/>
            <w:tcBorders>
              <w:top w:val="single" w:sz="4" w:space="0" w:color="auto"/>
              <w:left w:val="single" w:sz="4" w:space="0" w:color="auto"/>
              <w:bottom w:val="single" w:sz="4" w:space="0" w:color="auto"/>
              <w:right w:val="single" w:sz="12" w:space="0" w:color="auto"/>
            </w:tcBorders>
            <w:shd w:val="clear" w:color="auto" w:fill="auto"/>
            <w:noWrap/>
          </w:tcPr>
          <w:p w14:paraId="34411651"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Monika Horáková, Ph.D.</w:t>
            </w:r>
          </w:p>
        </w:tc>
      </w:tr>
      <w:tr w:rsidR="00636F94" w:rsidRPr="00D30B1B" w14:paraId="372E32AB"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26AF75C6" w14:textId="77777777" w:rsidR="00636F94" w:rsidRPr="00175614" w:rsidRDefault="00636F94" w:rsidP="00175614">
            <w:pPr>
              <w:spacing w:line="240" w:lineRule="auto"/>
              <w:jc w:val="left"/>
              <w:rPr>
                <w:rFonts w:asciiTheme="majorHAnsi" w:hAnsiTheme="majorHAnsi" w:cstheme="minorHAnsi"/>
                <w:b/>
                <w:bCs/>
                <w:color w:val="000000" w:themeColor="text1"/>
                <w:sz w:val="22"/>
                <w:szCs w:val="22"/>
              </w:rPr>
            </w:pPr>
            <w:r w:rsidRPr="00175614">
              <w:rPr>
                <w:rFonts w:asciiTheme="majorHAnsi" w:hAnsiTheme="majorHAnsi" w:cstheme="minorHAnsi"/>
                <w:b/>
                <w:bCs/>
                <w:color w:val="000000" w:themeColor="text1"/>
                <w:sz w:val="22"/>
                <w:szCs w:val="22"/>
              </w:rPr>
              <w:t>Podniková ekonomika (PZ)</w:t>
            </w:r>
          </w:p>
        </w:tc>
        <w:tc>
          <w:tcPr>
            <w:tcW w:w="2693" w:type="dxa"/>
            <w:tcBorders>
              <w:top w:val="nil"/>
              <w:left w:val="nil"/>
              <w:bottom w:val="single" w:sz="4" w:space="0" w:color="auto"/>
              <w:right w:val="single" w:sz="4" w:space="0" w:color="auto"/>
            </w:tcBorders>
            <w:shd w:val="clear" w:color="auto" w:fill="auto"/>
            <w:noWrap/>
          </w:tcPr>
          <w:p w14:paraId="7EEC1989" w14:textId="77777777" w:rsidR="00636F9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 xml:space="preserve">doc. Ing. Zuzana Tučková, Ph.D. </w:t>
            </w:r>
          </w:p>
          <w:p w14:paraId="3445F8FC" w14:textId="648DA42D" w:rsidR="00C11589" w:rsidRPr="00175614" w:rsidRDefault="00C11589" w:rsidP="000E0B2E">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et Ing. Jiří Koneč</w:t>
            </w:r>
            <w:r w:rsidR="000E0B2E">
              <w:rPr>
                <w:rFonts w:asciiTheme="majorHAnsi" w:hAnsiTheme="majorHAnsi" w:cstheme="minorHAnsi"/>
                <w:color w:val="000000" w:themeColor="text1"/>
                <w:sz w:val="22"/>
                <w:szCs w:val="22"/>
              </w:rPr>
              <w:t>n</w:t>
            </w:r>
            <w:r>
              <w:rPr>
                <w:rFonts w:asciiTheme="majorHAnsi" w:hAnsiTheme="majorHAnsi" w:cstheme="minorHAnsi"/>
                <w:color w:val="000000" w:themeColor="text1"/>
                <w:sz w:val="22"/>
                <w:szCs w:val="22"/>
              </w:rPr>
              <w:t>ý, Ph.D.</w:t>
            </w:r>
          </w:p>
        </w:tc>
        <w:tc>
          <w:tcPr>
            <w:tcW w:w="2981" w:type="dxa"/>
            <w:tcBorders>
              <w:top w:val="nil"/>
              <w:left w:val="nil"/>
              <w:bottom w:val="single" w:sz="4" w:space="0" w:color="auto"/>
              <w:right w:val="single" w:sz="12" w:space="0" w:color="auto"/>
            </w:tcBorders>
            <w:shd w:val="clear" w:color="auto" w:fill="auto"/>
            <w:noWrap/>
          </w:tcPr>
          <w:p w14:paraId="7B6D9D08"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Ing. Zuzana Tučková, Ph.D.</w:t>
            </w:r>
          </w:p>
        </w:tc>
      </w:tr>
      <w:tr w:rsidR="00636F94" w:rsidRPr="00D30B1B" w14:paraId="38E50C45"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025AA038"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 xml:space="preserve">Řízení rizik I. (ZT) </w:t>
            </w:r>
          </w:p>
        </w:tc>
        <w:tc>
          <w:tcPr>
            <w:tcW w:w="2693" w:type="dxa"/>
            <w:tcBorders>
              <w:top w:val="nil"/>
              <w:left w:val="nil"/>
              <w:bottom w:val="single" w:sz="4" w:space="0" w:color="auto"/>
              <w:right w:val="single" w:sz="4" w:space="0" w:color="auto"/>
            </w:tcBorders>
            <w:shd w:val="clear" w:color="auto" w:fill="auto"/>
            <w:noWrap/>
          </w:tcPr>
          <w:p w14:paraId="69C12C81"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Mgr. Tomáš Zeman, Ph.D. et Ph.D.</w:t>
            </w:r>
          </w:p>
        </w:tc>
        <w:tc>
          <w:tcPr>
            <w:tcW w:w="2981" w:type="dxa"/>
            <w:tcBorders>
              <w:top w:val="nil"/>
              <w:left w:val="nil"/>
              <w:bottom w:val="single" w:sz="4" w:space="0" w:color="auto"/>
              <w:right w:val="single" w:sz="12" w:space="0" w:color="auto"/>
            </w:tcBorders>
            <w:shd w:val="clear" w:color="auto" w:fill="auto"/>
            <w:noWrap/>
          </w:tcPr>
          <w:p w14:paraId="32D5387E"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Mgr. Tomáš Zeman, Ph.D. et Ph.D.</w:t>
            </w:r>
          </w:p>
        </w:tc>
      </w:tr>
      <w:tr w:rsidR="00636F94" w:rsidRPr="00D30B1B" w14:paraId="2ECB0AB7"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46148C62"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Integrovaný záchranný systém I. (PZ)</w:t>
            </w:r>
          </w:p>
        </w:tc>
        <w:tc>
          <w:tcPr>
            <w:tcW w:w="2693" w:type="dxa"/>
            <w:tcBorders>
              <w:top w:val="nil"/>
              <w:left w:val="nil"/>
              <w:bottom w:val="single" w:sz="4" w:space="0" w:color="auto"/>
              <w:right w:val="single" w:sz="4" w:space="0" w:color="auto"/>
            </w:tcBorders>
            <w:shd w:val="clear" w:color="auto" w:fill="auto"/>
            <w:noWrap/>
          </w:tcPr>
          <w:p w14:paraId="456F88F4" w14:textId="6C4DDCB3" w:rsidR="00C11589" w:rsidRDefault="00636F94" w:rsidP="00C11589">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RSDr. Václav Lošek, CSc.</w:t>
            </w:r>
          </w:p>
          <w:p w14:paraId="1D5A52DC" w14:textId="0218B26C" w:rsidR="00636F94" w:rsidRPr="00175614" w:rsidRDefault="00636F94" w:rsidP="00C11589">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Martin Džermanský</w:t>
            </w:r>
          </w:p>
        </w:tc>
        <w:tc>
          <w:tcPr>
            <w:tcW w:w="2981" w:type="dxa"/>
            <w:tcBorders>
              <w:top w:val="nil"/>
              <w:left w:val="nil"/>
              <w:bottom w:val="single" w:sz="4" w:space="0" w:color="auto"/>
              <w:right w:val="single" w:sz="12" w:space="0" w:color="auto"/>
            </w:tcBorders>
            <w:shd w:val="clear" w:color="auto" w:fill="auto"/>
            <w:noWrap/>
          </w:tcPr>
          <w:p w14:paraId="2D2991CC"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RSDr. Václav Lošek, CSc.</w:t>
            </w:r>
          </w:p>
        </w:tc>
      </w:tr>
      <w:tr w:rsidR="00636F94" w:rsidRPr="00D30B1B" w14:paraId="7FAD99F9"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3E66CC86"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 xml:space="preserve">Řízení rizik II. (ZT) </w:t>
            </w:r>
          </w:p>
        </w:tc>
        <w:tc>
          <w:tcPr>
            <w:tcW w:w="2693" w:type="dxa"/>
            <w:tcBorders>
              <w:top w:val="nil"/>
              <w:left w:val="nil"/>
              <w:bottom w:val="single" w:sz="4" w:space="0" w:color="auto"/>
              <w:right w:val="single" w:sz="4" w:space="0" w:color="auto"/>
            </w:tcBorders>
            <w:shd w:val="clear" w:color="auto" w:fill="auto"/>
            <w:noWrap/>
          </w:tcPr>
          <w:p w14:paraId="08C0F372"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Mgr. Tomáš Zeman, Ph.D. et Ph.D.</w:t>
            </w:r>
          </w:p>
        </w:tc>
        <w:tc>
          <w:tcPr>
            <w:tcW w:w="2981" w:type="dxa"/>
            <w:tcBorders>
              <w:top w:val="nil"/>
              <w:left w:val="nil"/>
              <w:bottom w:val="single" w:sz="4" w:space="0" w:color="auto"/>
              <w:right w:val="single" w:sz="12" w:space="0" w:color="auto"/>
            </w:tcBorders>
            <w:shd w:val="clear" w:color="auto" w:fill="auto"/>
            <w:noWrap/>
          </w:tcPr>
          <w:p w14:paraId="6D4809D1"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Mgr. Tomáš Zeman, Ph.D. et Ph.D.</w:t>
            </w:r>
          </w:p>
        </w:tc>
      </w:tr>
      <w:tr w:rsidR="00636F94" w:rsidRPr="00D30B1B" w14:paraId="2EEDA9C2"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41F8D9D2"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Ochrana obyvatelstva I. (ZT)</w:t>
            </w:r>
          </w:p>
        </w:tc>
        <w:tc>
          <w:tcPr>
            <w:tcW w:w="2693" w:type="dxa"/>
            <w:tcBorders>
              <w:top w:val="nil"/>
              <w:left w:val="nil"/>
              <w:bottom w:val="single" w:sz="4" w:space="0" w:color="auto"/>
              <w:right w:val="single" w:sz="4" w:space="0" w:color="auto"/>
            </w:tcBorders>
            <w:shd w:val="clear" w:color="auto" w:fill="auto"/>
            <w:noWrap/>
          </w:tcPr>
          <w:p w14:paraId="02C92A94" w14:textId="08818239" w:rsidR="00636F94" w:rsidRPr="00175614" w:rsidRDefault="00636F94" w:rsidP="00C11589">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Jan Strohmandl, Ph.D. Ing. Jan Kyselák, Ph.D.</w:t>
            </w:r>
          </w:p>
        </w:tc>
        <w:tc>
          <w:tcPr>
            <w:tcW w:w="2981" w:type="dxa"/>
            <w:tcBorders>
              <w:top w:val="nil"/>
              <w:left w:val="nil"/>
              <w:bottom w:val="single" w:sz="4" w:space="0" w:color="auto"/>
              <w:right w:val="single" w:sz="12" w:space="0" w:color="auto"/>
            </w:tcBorders>
            <w:shd w:val="clear" w:color="auto" w:fill="auto"/>
            <w:noWrap/>
          </w:tcPr>
          <w:p w14:paraId="7A7328B5"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Jan Strohmandl, Ph.D.</w:t>
            </w:r>
          </w:p>
        </w:tc>
      </w:tr>
      <w:tr w:rsidR="00636F94" w:rsidRPr="00D30B1B" w14:paraId="52E7080C"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70B6EADB"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Krizové řízení a obrana státu (PZ)</w:t>
            </w:r>
          </w:p>
        </w:tc>
        <w:tc>
          <w:tcPr>
            <w:tcW w:w="2693" w:type="dxa"/>
            <w:tcBorders>
              <w:top w:val="nil"/>
              <w:left w:val="nil"/>
              <w:bottom w:val="single" w:sz="4" w:space="0" w:color="auto"/>
              <w:right w:val="single" w:sz="4" w:space="0" w:color="auto"/>
            </w:tcBorders>
            <w:shd w:val="clear" w:color="auto" w:fill="auto"/>
            <w:noWrap/>
          </w:tcPr>
          <w:p w14:paraId="345CBF28" w14:textId="6B6D85E5" w:rsidR="00636F94" w:rsidRPr="00175614" w:rsidRDefault="00636F94" w:rsidP="00FF4969">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Kateřina Víchová, Ph.D. Ing. Robert Pekaj, MPA</w:t>
            </w:r>
          </w:p>
        </w:tc>
        <w:tc>
          <w:tcPr>
            <w:tcW w:w="2981" w:type="dxa"/>
            <w:tcBorders>
              <w:top w:val="nil"/>
              <w:left w:val="nil"/>
              <w:bottom w:val="single" w:sz="4" w:space="0" w:color="auto"/>
              <w:right w:val="single" w:sz="12" w:space="0" w:color="auto"/>
            </w:tcBorders>
            <w:shd w:val="clear" w:color="auto" w:fill="auto"/>
            <w:noWrap/>
          </w:tcPr>
          <w:p w14:paraId="651E3513"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Kateřina Víchová, Ph.D.</w:t>
            </w:r>
          </w:p>
        </w:tc>
      </w:tr>
      <w:tr w:rsidR="00636F94" w:rsidRPr="00D30B1B" w14:paraId="65F6BBD0"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042C8EA7"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Ekonomika krizových situací (PZ)</w:t>
            </w:r>
          </w:p>
        </w:tc>
        <w:tc>
          <w:tcPr>
            <w:tcW w:w="2693" w:type="dxa"/>
            <w:tcBorders>
              <w:top w:val="nil"/>
              <w:left w:val="nil"/>
              <w:bottom w:val="single" w:sz="4" w:space="0" w:color="auto"/>
              <w:right w:val="single" w:sz="4" w:space="0" w:color="auto"/>
            </w:tcBorders>
            <w:shd w:val="clear" w:color="auto" w:fill="auto"/>
            <w:noWrap/>
          </w:tcPr>
          <w:p w14:paraId="3C694B6C"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Eva Hoke, Ph.D.</w:t>
            </w:r>
          </w:p>
        </w:tc>
        <w:tc>
          <w:tcPr>
            <w:tcW w:w="2981" w:type="dxa"/>
            <w:tcBorders>
              <w:top w:val="nil"/>
              <w:left w:val="nil"/>
              <w:bottom w:val="single" w:sz="4" w:space="0" w:color="auto"/>
              <w:right w:val="single" w:sz="12" w:space="0" w:color="auto"/>
            </w:tcBorders>
            <w:shd w:val="clear" w:color="auto" w:fill="auto"/>
            <w:noWrap/>
          </w:tcPr>
          <w:p w14:paraId="2E7F5543"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Eva Hoke, Ph.D.</w:t>
            </w:r>
          </w:p>
        </w:tc>
      </w:tr>
      <w:tr w:rsidR="00636F94" w:rsidRPr="00D30B1B" w14:paraId="7857A220"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458FF78C" w14:textId="63B69412"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Geografické informační systémy a posuzování rizik území I</w:t>
            </w:r>
            <w:r w:rsidR="00FF4969">
              <w:rPr>
                <w:rFonts w:asciiTheme="majorHAnsi" w:hAnsiTheme="majorHAnsi" w:cstheme="minorHAnsi"/>
                <w:b/>
                <w:color w:val="000000" w:themeColor="text1"/>
                <w:sz w:val="22"/>
                <w:szCs w:val="22"/>
              </w:rPr>
              <w:t xml:space="preserve">. </w:t>
            </w:r>
            <w:r w:rsidRPr="00175614">
              <w:rPr>
                <w:rFonts w:asciiTheme="majorHAnsi" w:hAnsiTheme="majorHAnsi" w:cstheme="minorHAnsi"/>
                <w:b/>
                <w:color w:val="000000" w:themeColor="text1"/>
                <w:sz w:val="22"/>
                <w:szCs w:val="22"/>
              </w:rPr>
              <w:t>(PZ)</w:t>
            </w:r>
          </w:p>
        </w:tc>
        <w:tc>
          <w:tcPr>
            <w:tcW w:w="2693" w:type="dxa"/>
            <w:tcBorders>
              <w:top w:val="nil"/>
              <w:left w:val="nil"/>
              <w:bottom w:val="single" w:sz="4" w:space="0" w:color="auto"/>
              <w:right w:val="single" w:sz="4" w:space="0" w:color="auto"/>
            </w:tcBorders>
            <w:shd w:val="clear" w:color="auto" w:fill="auto"/>
            <w:noWrap/>
          </w:tcPr>
          <w:p w14:paraId="3F189FA9"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RNDr. Jakub Trojan, MSc Ph.D.</w:t>
            </w:r>
          </w:p>
        </w:tc>
        <w:tc>
          <w:tcPr>
            <w:tcW w:w="2981" w:type="dxa"/>
            <w:tcBorders>
              <w:top w:val="nil"/>
              <w:left w:val="nil"/>
              <w:bottom w:val="single" w:sz="4" w:space="0" w:color="auto"/>
              <w:right w:val="single" w:sz="12" w:space="0" w:color="auto"/>
            </w:tcBorders>
            <w:shd w:val="clear" w:color="auto" w:fill="auto"/>
            <w:noWrap/>
          </w:tcPr>
          <w:p w14:paraId="2EB1DC27"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RNDr. Jakub Trojan, MSc Ph.D.</w:t>
            </w:r>
          </w:p>
        </w:tc>
      </w:tr>
      <w:tr w:rsidR="00636F94" w:rsidRPr="00D30B1B" w14:paraId="6C83CB83"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54F39D49" w14:textId="563D53D0"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Geografické informační systémy a posuzování rizik území II</w:t>
            </w:r>
            <w:r w:rsidR="00FF4969">
              <w:rPr>
                <w:rFonts w:asciiTheme="majorHAnsi" w:hAnsiTheme="majorHAnsi" w:cstheme="minorHAnsi"/>
                <w:b/>
                <w:color w:val="000000" w:themeColor="text1"/>
                <w:sz w:val="22"/>
                <w:szCs w:val="22"/>
              </w:rPr>
              <w:t>.</w:t>
            </w:r>
            <w:r w:rsidRPr="00175614">
              <w:rPr>
                <w:rFonts w:asciiTheme="majorHAnsi" w:hAnsiTheme="majorHAnsi" w:cstheme="minorHAnsi"/>
                <w:b/>
                <w:color w:val="000000" w:themeColor="text1"/>
                <w:sz w:val="22"/>
                <w:szCs w:val="22"/>
              </w:rPr>
              <w:t xml:space="preserve"> (PZ)</w:t>
            </w:r>
          </w:p>
        </w:tc>
        <w:tc>
          <w:tcPr>
            <w:tcW w:w="2693" w:type="dxa"/>
            <w:tcBorders>
              <w:top w:val="nil"/>
              <w:left w:val="nil"/>
              <w:bottom w:val="single" w:sz="4" w:space="0" w:color="auto"/>
              <w:right w:val="single" w:sz="4" w:space="0" w:color="auto"/>
            </w:tcBorders>
            <w:shd w:val="clear" w:color="auto" w:fill="auto"/>
            <w:noWrap/>
          </w:tcPr>
          <w:p w14:paraId="20E5D682"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RNDr. Jakub Trojan, MSc Ph.D.</w:t>
            </w:r>
          </w:p>
        </w:tc>
        <w:tc>
          <w:tcPr>
            <w:tcW w:w="2981" w:type="dxa"/>
            <w:tcBorders>
              <w:top w:val="nil"/>
              <w:left w:val="nil"/>
              <w:bottom w:val="single" w:sz="4" w:space="0" w:color="auto"/>
              <w:right w:val="single" w:sz="12" w:space="0" w:color="auto"/>
            </w:tcBorders>
            <w:shd w:val="clear" w:color="auto" w:fill="auto"/>
            <w:noWrap/>
          </w:tcPr>
          <w:p w14:paraId="2C62FCAA"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RNDr. Jakub Trojan, MSc Ph.D.</w:t>
            </w:r>
          </w:p>
        </w:tc>
      </w:tr>
      <w:tr w:rsidR="00636F94" w:rsidRPr="00D30B1B" w14:paraId="4ABFC680"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172364EB"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Bezpečnost a ochrana zdraví při práci (PZ)</w:t>
            </w:r>
          </w:p>
        </w:tc>
        <w:tc>
          <w:tcPr>
            <w:tcW w:w="2693" w:type="dxa"/>
            <w:tcBorders>
              <w:top w:val="nil"/>
              <w:left w:val="nil"/>
              <w:bottom w:val="single" w:sz="4" w:space="0" w:color="auto"/>
              <w:right w:val="single" w:sz="4" w:space="0" w:color="auto"/>
            </w:tcBorders>
            <w:shd w:val="clear" w:color="auto" w:fill="auto"/>
            <w:noWrap/>
          </w:tcPr>
          <w:p w14:paraId="43E33674"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Slavomíra Vargová, PhD.</w:t>
            </w:r>
          </w:p>
        </w:tc>
        <w:tc>
          <w:tcPr>
            <w:tcW w:w="2981" w:type="dxa"/>
            <w:tcBorders>
              <w:top w:val="nil"/>
              <w:left w:val="nil"/>
              <w:bottom w:val="single" w:sz="4" w:space="0" w:color="auto"/>
              <w:right w:val="single" w:sz="12" w:space="0" w:color="auto"/>
            </w:tcBorders>
            <w:shd w:val="clear" w:color="auto" w:fill="auto"/>
            <w:noWrap/>
          </w:tcPr>
          <w:p w14:paraId="7EACEAFC"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Slavomíra Vargová, PhD.</w:t>
            </w:r>
          </w:p>
        </w:tc>
      </w:tr>
      <w:tr w:rsidR="00636F94" w:rsidRPr="00D30B1B" w14:paraId="2D09BA58"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3A2EE734"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Požární ochrana (PZ)</w:t>
            </w:r>
          </w:p>
        </w:tc>
        <w:tc>
          <w:tcPr>
            <w:tcW w:w="2693" w:type="dxa"/>
            <w:tcBorders>
              <w:top w:val="nil"/>
              <w:left w:val="nil"/>
              <w:bottom w:val="single" w:sz="4" w:space="0" w:color="auto"/>
              <w:right w:val="single" w:sz="4" w:space="0" w:color="auto"/>
            </w:tcBorders>
            <w:shd w:val="clear" w:color="auto" w:fill="auto"/>
            <w:noWrap/>
          </w:tcPr>
          <w:p w14:paraId="34689367"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Jan Strohmandl, Ph.D.</w:t>
            </w:r>
          </w:p>
        </w:tc>
        <w:tc>
          <w:tcPr>
            <w:tcW w:w="2981" w:type="dxa"/>
            <w:tcBorders>
              <w:top w:val="nil"/>
              <w:left w:val="nil"/>
              <w:bottom w:val="single" w:sz="4" w:space="0" w:color="auto"/>
              <w:right w:val="single" w:sz="12" w:space="0" w:color="auto"/>
            </w:tcBorders>
            <w:shd w:val="clear" w:color="auto" w:fill="auto"/>
            <w:noWrap/>
          </w:tcPr>
          <w:p w14:paraId="2AEBA445"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Jan Strohmandl, Ph.D.</w:t>
            </w:r>
          </w:p>
        </w:tc>
      </w:tr>
      <w:tr w:rsidR="00E66233" w:rsidRPr="00D30B1B" w14:paraId="4093380E"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030E1109" w14:textId="6ADA526A" w:rsidR="00E66233" w:rsidRPr="00175614" w:rsidRDefault="00E66233" w:rsidP="00175614">
            <w:pPr>
              <w:spacing w:line="240" w:lineRule="auto"/>
              <w:jc w:val="left"/>
              <w:rPr>
                <w:rFonts w:asciiTheme="majorHAnsi" w:hAnsiTheme="majorHAnsi" w:cstheme="minorHAnsi"/>
                <w:b/>
                <w:color w:val="000000" w:themeColor="text1"/>
                <w:sz w:val="22"/>
                <w:szCs w:val="22"/>
              </w:rPr>
            </w:pPr>
            <w:r>
              <w:rPr>
                <w:rFonts w:asciiTheme="majorHAnsi" w:hAnsiTheme="majorHAnsi" w:cstheme="minorHAnsi"/>
                <w:b/>
                <w:color w:val="000000" w:themeColor="text1"/>
                <w:sz w:val="22"/>
                <w:szCs w:val="22"/>
              </w:rPr>
              <w:t>Vnitřní pořádek a bezpečnost (PZ)</w:t>
            </w:r>
          </w:p>
        </w:tc>
        <w:tc>
          <w:tcPr>
            <w:tcW w:w="2693" w:type="dxa"/>
            <w:tcBorders>
              <w:top w:val="nil"/>
              <w:left w:val="nil"/>
              <w:bottom w:val="single" w:sz="4" w:space="0" w:color="auto"/>
              <w:right w:val="single" w:sz="4" w:space="0" w:color="auto"/>
            </w:tcBorders>
            <w:shd w:val="clear" w:color="auto" w:fill="auto"/>
            <w:noWrap/>
          </w:tcPr>
          <w:p w14:paraId="36BE41BE" w14:textId="77777777" w:rsidR="00E66233" w:rsidRDefault="00E66233" w:rsidP="00175614">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doc. Ing. Miroslav Tomek, PhD.</w:t>
            </w:r>
          </w:p>
          <w:p w14:paraId="4DB03001" w14:textId="3D4C8AD4" w:rsidR="00B62CA5" w:rsidRPr="00175614" w:rsidRDefault="00B62CA5" w:rsidP="00175614">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Martin Ficek, Ph.D.</w:t>
            </w:r>
          </w:p>
        </w:tc>
        <w:tc>
          <w:tcPr>
            <w:tcW w:w="2981" w:type="dxa"/>
            <w:tcBorders>
              <w:top w:val="nil"/>
              <w:left w:val="nil"/>
              <w:bottom w:val="single" w:sz="4" w:space="0" w:color="auto"/>
              <w:right w:val="single" w:sz="12" w:space="0" w:color="auto"/>
            </w:tcBorders>
            <w:shd w:val="clear" w:color="auto" w:fill="auto"/>
            <w:noWrap/>
          </w:tcPr>
          <w:p w14:paraId="7B2E76DF" w14:textId="01BBEFCB" w:rsidR="00E66233" w:rsidRPr="00175614" w:rsidRDefault="00E66233" w:rsidP="00175614">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doc. Ing. Miroslav Tomek, Ph.D.</w:t>
            </w:r>
          </w:p>
        </w:tc>
      </w:tr>
      <w:tr w:rsidR="00636F94" w:rsidRPr="00D30B1B" w14:paraId="7DF0C912"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693E7C30"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Řízení lidských zdrojů (PZ)</w:t>
            </w:r>
          </w:p>
        </w:tc>
        <w:tc>
          <w:tcPr>
            <w:tcW w:w="2693" w:type="dxa"/>
            <w:tcBorders>
              <w:top w:val="nil"/>
              <w:left w:val="nil"/>
              <w:bottom w:val="single" w:sz="4" w:space="0" w:color="auto"/>
              <w:right w:val="single" w:sz="4" w:space="0" w:color="auto"/>
            </w:tcBorders>
            <w:shd w:val="clear" w:color="auto" w:fill="auto"/>
            <w:noWrap/>
          </w:tcPr>
          <w:p w14:paraId="1D2F1C73"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Eva Hoke, Ph.D.</w:t>
            </w:r>
          </w:p>
        </w:tc>
        <w:tc>
          <w:tcPr>
            <w:tcW w:w="2981" w:type="dxa"/>
            <w:tcBorders>
              <w:top w:val="nil"/>
              <w:left w:val="nil"/>
              <w:bottom w:val="single" w:sz="4" w:space="0" w:color="auto"/>
              <w:right w:val="single" w:sz="12" w:space="0" w:color="auto"/>
            </w:tcBorders>
            <w:shd w:val="clear" w:color="auto" w:fill="auto"/>
            <w:noWrap/>
          </w:tcPr>
          <w:p w14:paraId="3363278B"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Eva Hoke, Ph.D.</w:t>
            </w:r>
          </w:p>
        </w:tc>
      </w:tr>
      <w:tr w:rsidR="00636F94" w:rsidRPr="00D30B1B" w14:paraId="0F1732BB" w14:textId="77777777" w:rsidTr="00636F94">
        <w:trPr>
          <w:trHeight w:val="345"/>
          <w:jc w:val="center"/>
        </w:trPr>
        <w:tc>
          <w:tcPr>
            <w:tcW w:w="3529" w:type="dxa"/>
            <w:tcBorders>
              <w:top w:val="nil"/>
              <w:left w:val="single" w:sz="12" w:space="0" w:color="auto"/>
              <w:bottom w:val="single" w:sz="12" w:space="0" w:color="auto"/>
              <w:right w:val="single" w:sz="4" w:space="0" w:color="auto"/>
            </w:tcBorders>
            <w:shd w:val="clear" w:color="auto" w:fill="auto"/>
            <w:noWrap/>
          </w:tcPr>
          <w:p w14:paraId="195EC5FB"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Metody posuzování rizik na pracovišti (PZ)</w:t>
            </w:r>
          </w:p>
        </w:tc>
        <w:tc>
          <w:tcPr>
            <w:tcW w:w="2693" w:type="dxa"/>
            <w:tcBorders>
              <w:top w:val="nil"/>
              <w:left w:val="nil"/>
              <w:bottom w:val="single" w:sz="12" w:space="0" w:color="auto"/>
              <w:right w:val="single" w:sz="4" w:space="0" w:color="auto"/>
            </w:tcBorders>
            <w:shd w:val="clear" w:color="auto" w:fill="auto"/>
            <w:noWrap/>
          </w:tcPr>
          <w:p w14:paraId="63DDED32"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Slavomíra Vargová, PhD.</w:t>
            </w:r>
          </w:p>
        </w:tc>
        <w:tc>
          <w:tcPr>
            <w:tcW w:w="2981" w:type="dxa"/>
            <w:tcBorders>
              <w:top w:val="nil"/>
              <w:left w:val="nil"/>
              <w:bottom w:val="single" w:sz="12" w:space="0" w:color="auto"/>
              <w:right w:val="single" w:sz="12" w:space="0" w:color="auto"/>
            </w:tcBorders>
            <w:shd w:val="clear" w:color="auto" w:fill="auto"/>
            <w:noWrap/>
          </w:tcPr>
          <w:p w14:paraId="53E18E26"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Slavomíra Vargová, PhD.</w:t>
            </w:r>
          </w:p>
        </w:tc>
      </w:tr>
    </w:tbl>
    <w:p w14:paraId="3EFAB9BB" w14:textId="77777777" w:rsidR="00636F94" w:rsidRDefault="00636F94" w:rsidP="00FF4969">
      <w:pPr>
        <w:pStyle w:val="Normln1"/>
        <w:suppressAutoHyphens/>
        <w:spacing w:after="0"/>
        <w:jc w:val="left"/>
        <w:rPr>
          <w:rFonts w:asciiTheme="majorHAnsi" w:hAnsiTheme="majorHAnsi"/>
        </w:rPr>
      </w:pPr>
    </w:p>
    <w:p w14:paraId="57B067CE" w14:textId="17014080" w:rsidR="006B5752" w:rsidRPr="009431E2" w:rsidRDefault="006B5752" w:rsidP="006B5752">
      <w:pPr>
        <w:tabs>
          <w:tab w:val="left" w:pos="2835"/>
        </w:tabs>
        <w:spacing w:before="120" w:after="120"/>
        <w:rPr>
          <w:rFonts w:asciiTheme="majorHAnsi" w:hAnsiTheme="majorHAnsi" w:cstheme="majorHAnsi"/>
        </w:rPr>
      </w:pPr>
      <w:r w:rsidRPr="009431E2">
        <w:rPr>
          <w:rFonts w:asciiTheme="majorHAnsi" w:hAnsiTheme="majorHAnsi" w:cstheme="majorHAnsi"/>
        </w:rPr>
        <w:t xml:space="preserve">Všechny základní teoretické studijní předměty profilujícího základu, tj. </w:t>
      </w:r>
      <w:r w:rsidRPr="009431E2">
        <w:rPr>
          <w:rFonts w:asciiTheme="majorHAnsi" w:hAnsiTheme="majorHAnsi" w:cstheme="majorHAnsi"/>
          <w:i/>
          <w:iCs/>
        </w:rPr>
        <w:t>Mikroekonomie</w:t>
      </w:r>
      <w:r w:rsidRPr="009431E2">
        <w:rPr>
          <w:rFonts w:asciiTheme="majorHAnsi" w:hAnsiTheme="majorHAnsi" w:cstheme="majorHAnsi"/>
        </w:rPr>
        <w:t>,</w:t>
      </w:r>
      <w:r w:rsidRPr="009431E2">
        <w:rPr>
          <w:rFonts w:asciiTheme="majorHAnsi" w:hAnsiTheme="majorHAnsi" w:cstheme="majorHAnsi"/>
          <w:i/>
          <w:iCs/>
        </w:rPr>
        <w:t xml:space="preserve"> Management</w:t>
      </w:r>
      <w:r w:rsidRPr="009431E2">
        <w:rPr>
          <w:rFonts w:asciiTheme="majorHAnsi" w:hAnsiTheme="majorHAnsi" w:cstheme="majorHAnsi"/>
        </w:rPr>
        <w:t>,</w:t>
      </w:r>
      <w:r w:rsidRPr="009431E2">
        <w:rPr>
          <w:rFonts w:asciiTheme="majorHAnsi" w:hAnsiTheme="majorHAnsi" w:cstheme="majorHAnsi"/>
          <w:i/>
          <w:iCs/>
        </w:rPr>
        <w:t xml:space="preserve"> Makroekonomie</w:t>
      </w:r>
      <w:r w:rsidRPr="009431E2">
        <w:rPr>
          <w:rFonts w:asciiTheme="majorHAnsi" w:hAnsiTheme="majorHAnsi" w:cstheme="majorHAnsi"/>
        </w:rPr>
        <w:t>,</w:t>
      </w:r>
      <w:r w:rsidRPr="009431E2">
        <w:rPr>
          <w:rFonts w:asciiTheme="majorHAnsi" w:hAnsiTheme="majorHAnsi" w:cstheme="majorHAnsi"/>
          <w:i/>
          <w:iCs/>
        </w:rPr>
        <w:t xml:space="preserve"> Řízení rizik I.</w:t>
      </w:r>
      <w:r w:rsidRPr="009431E2">
        <w:rPr>
          <w:rFonts w:asciiTheme="majorHAnsi" w:hAnsiTheme="majorHAnsi" w:cstheme="majorHAnsi"/>
        </w:rPr>
        <w:t>,</w:t>
      </w:r>
      <w:r w:rsidRPr="009431E2">
        <w:rPr>
          <w:rFonts w:asciiTheme="majorHAnsi" w:hAnsiTheme="majorHAnsi" w:cstheme="majorHAnsi"/>
          <w:i/>
          <w:iCs/>
        </w:rPr>
        <w:t xml:space="preserve"> Řízení rizik II. </w:t>
      </w:r>
      <w:r w:rsidRPr="009431E2">
        <w:rPr>
          <w:rFonts w:asciiTheme="majorHAnsi" w:hAnsiTheme="majorHAnsi" w:cstheme="majorHAnsi"/>
        </w:rPr>
        <w:t>a</w:t>
      </w:r>
      <w:r w:rsidRPr="009431E2">
        <w:rPr>
          <w:rFonts w:asciiTheme="majorHAnsi" w:hAnsiTheme="majorHAnsi" w:cstheme="majorHAnsi"/>
          <w:i/>
          <w:iCs/>
        </w:rPr>
        <w:t xml:space="preserve"> Ochrana obyvatelstva</w:t>
      </w:r>
      <w:r w:rsidRPr="009431E2">
        <w:rPr>
          <w:rFonts w:asciiTheme="majorHAnsi" w:hAnsiTheme="majorHAnsi" w:cstheme="majorHAnsi"/>
        </w:rPr>
        <w:t xml:space="preserve">, jsou garantovány akademickými pracovníky jmenovanými docentem anebo akademickými pracovníky s vědeckou hodností. Garanti základních teoretických studijních předmětů </w:t>
      </w:r>
      <w:r w:rsidRPr="009431E2">
        <w:rPr>
          <w:rFonts w:asciiTheme="majorHAnsi" w:hAnsiTheme="majorHAnsi" w:cstheme="majorHAnsi"/>
        </w:rPr>
        <w:lastRenderedPageBreak/>
        <w:t>profilujícího základu vedou vždy</w:t>
      </w:r>
      <w:r w:rsidR="00F70FC7">
        <w:rPr>
          <w:rFonts w:asciiTheme="majorHAnsi" w:hAnsiTheme="majorHAnsi" w:cstheme="majorHAnsi"/>
        </w:rPr>
        <w:t xml:space="preserve"> více než 50 %</w:t>
      </w:r>
      <w:r w:rsidRPr="009431E2">
        <w:rPr>
          <w:rFonts w:asciiTheme="majorHAnsi" w:hAnsiTheme="majorHAnsi" w:cstheme="majorHAnsi"/>
        </w:rPr>
        <w:t xml:space="preserve"> přednášek</w:t>
      </w:r>
      <w:r w:rsidR="00F70FC7">
        <w:rPr>
          <w:rFonts w:asciiTheme="majorHAnsi" w:hAnsiTheme="majorHAnsi" w:cstheme="majorHAnsi"/>
        </w:rPr>
        <w:t>, nejméně však 57 %</w:t>
      </w:r>
      <w:r w:rsidRPr="009431E2">
        <w:rPr>
          <w:rFonts w:asciiTheme="majorHAnsi" w:hAnsiTheme="majorHAnsi" w:cstheme="majorHAnsi"/>
        </w:rPr>
        <w:t>. Studijní program je dostatečně personálně zabezpečen i z hlediska doby platnosti jeho akreditace a perspektivy jeho rozvoje. Garanti všech základních teoretických studijních předmětů profilujícího základu jsou kmenovými pracovníky Univerzity Tomáše Bati ve Zlíně s pracovní dobou odpovídající stanovené týdenní pracovní době podle § 79 zákoníku práce s pracovní smlouvou na dobu neurčitou. Totéž platí rovněž pro garanty většiny dalších studijních předmětů profilujícího základu.</w:t>
      </w:r>
    </w:p>
    <w:p w14:paraId="258B40AD" w14:textId="77777777" w:rsidR="006B5752" w:rsidRPr="009431E2" w:rsidRDefault="006B5752" w:rsidP="006B5752">
      <w:pPr>
        <w:tabs>
          <w:tab w:val="left" w:pos="2835"/>
        </w:tabs>
        <w:spacing w:before="120" w:after="120"/>
        <w:rPr>
          <w:rFonts w:asciiTheme="majorHAnsi" w:hAnsiTheme="majorHAnsi" w:cstheme="majorHAnsi"/>
        </w:rPr>
      </w:pPr>
      <w:r w:rsidRPr="009431E2">
        <w:rPr>
          <w:rFonts w:asciiTheme="majorHAnsi" w:hAnsiTheme="majorHAnsi" w:cstheme="majorHAnsi"/>
        </w:rPr>
        <w:t>Ve vztahu k zajištění dlouhodobého personální zabezpečení studijních předmětů profilujícího základu (PZ) jsou plánována níže uvedená personální opatření:</w:t>
      </w:r>
    </w:p>
    <w:p w14:paraId="6A3CE378" w14:textId="192561E0" w:rsidR="006B5752" w:rsidRPr="009431E2" w:rsidRDefault="006B5752" w:rsidP="006B5752">
      <w:pPr>
        <w:tabs>
          <w:tab w:val="left" w:pos="2835"/>
        </w:tabs>
        <w:spacing w:before="120" w:after="120"/>
        <w:rPr>
          <w:rFonts w:asciiTheme="majorHAnsi" w:hAnsiTheme="majorHAnsi" w:cstheme="majorHAnsi"/>
        </w:rPr>
      </w:pPr>
      <w:r w:rsidRPr="009431E2">
        <w:rPr>
          <w:rFonts w:asciiTheme="majorHAnsi" w:hAnsiTheme="majorHAnsi" w:cstheme="majorHAnsi"/>
        </w:rPr>
        <w:t xml:space="preserve">1. Vzhledem k věku doc. RSDr. Václava Loška, CSc., který je garantem studijního předmětu profilujícího základu (PZ) </w:t>
      </w:r>
      <w:r w:rsidRPr="009431E2">
        <w:rPr>
          <w:rFonts w:asciiTheme="majorHAnsi" w:hAnsiTheme="majorHAnsi" w:cstheme="majorHAnsi"/>
          <w:i/>
          <w:iCs/>
        </w:rPr>
        <w:t>Integrovaný záchranný systém I</w:t>
      </w:r>
      <w:r w:rsidRPr="009431E2">
        <w:rPr>
          <w:rFonts w:asciiTheme="majorHAnsi" w:hAnsiTheme="majorHAnsi" w:cstheme="majorHAnsi"/>
        </w:rPr>
        <w:t xml:space="preserve"> </w:t>
      </w:r>
      <w:r w:rsidR="00AD5A1C">
        <w:rPr>
          <w:rFonts w:asciiTheme="majorHAnsi" w:hAnsiTheme="majorHAnsi" w:cstheme="majorHAnsi"/>
        </w:rPr>
        <w:t>bude</w:t>
      </w:r>
      <w:r w:rsidRPr="009431E2">
        <w:rPr>
          <w:rFonts w:asciiTheme="majorHAnsi" w:hAnsiTheme="majorHAnsi" w:cstheme="majorHAnsi"/>
        </w:rPr>
        <w:t xml:space="preserve"> jeho nástupce</w:t>
      </w:r>
      <w:r w:rsidR="00AD5A1C">
        <w:rPr>
          <w:rFonts w:asciiTheme="majorHAnsi" w:hAnsiTheme="majorHAnsi" w:cstheme="majorHAnsi"/>
        </w:rPr>
        <w:t>m</w:t>
      </w:r>
      <w:r w:rsidRPr="009431E2">
        <w:rPr>
          <w:rFonts w:asciiTheme="majorHAnsi" w:hAnsiTheme="majorHAnsi" w:cstheme="majorHAnsi"/>
        </w:rPr>
        <w:t xml:space="preserve"> Ing. Martin Džermanský, který vykazuje významnou publikační činnost ve vztahu k</w:t>
      </w:r>
      <w:r w:rsidR="00AD5A1C">
        <w:rPr>
          <w:rFonts w:asciiTheme="majorHAnsi" w:hAnsiTheme="majorHAnsi" w:cstheme="majorHAnsi"/>
        </w:rPr>
        <w:t> </w:t>
      </w:r>
      <w:r w:rsidRPr="009431E2">
        <w:rPr>
          <w:rFonts w:asciiTheme="majorHAnsi" w:hAnsiTheme="majorHAnsi" w:cstheme="majorHAnsi"/>
        </w:rPr>
        <w:t>uvedené</w:t>
      </w:r>
      <w:r w:rsidR="00AD5A1C">
        <w:rPr>
          <w:rFonts w:asciiTheme="majorHAnsi" w:hAnsiTheme="majorHAnsi" w:cstheme="majorHAnsi"/>
        </w:rPr>
        <w:t xml:space="preserve"> oblasti </w:t>
      </w:r>
      <w:r w:rsidRPr="009431E2">
        <w:rPr>
          <w:rFonts w:asciiTheme="majorHAnsi" w:hAnsiTheme="majorHAnsi" w:cstheme="majorHAnsi"/>
        </w:rPr>
        <w:t>a v průběhu roku 2024 se u něj předpokládá úspěšné absolvování doktorského studijního programu Bezpečnostní technologie, systémy a management uskutečňovaného na Fakultě aplikované informatiky Univerzity Tomáše Bati ve Zlíně.</w:t>
      </w:r>
      <w:r w:rsidR="00F70FC7">
        <w:rPr>
          <w:rFonts w:asciiTheme="majorHAnsi" w:hAnsiTheme="majorHAnsi" w:cstheme="majorHAnsi"/>
        </w:rPr>
        <w:t xml:space="preserve"> Část výuky také převezme paní </w:t>
      </w:r>
      <w:r w:rsidR="001C6C9A">
        <w:rPr>
          <w:rFonts w:asciiTheme="majorHAnsi" w:hAnsiTheme="majorHAnsi" w:cstheme="majorHAnsi"/>
        </w:rPr>
        <w:t>Ing. Lívia Ranocha, Ph.D., MPA, která byla přijata do pracovního poměru v únoru 2024.</w:t>
      </w:r>
    </w:p>
    <w:p w14:paraId="3CEF5C65" w14:textId="537A2B80" w:rsidR="006B5752" w:rsidRDefault="006B5752" w:rsidP="006B5752">
      <w:pPr>
        <w:tabs>
          <w:tab w:val="left" w:pos="2835"/>
        </w:tabs>
        <w:spacing w:before="120" w:after="120"/>
        <w:rPr>
          <w:rFonts w:asciiTheme="majorHAnsi" w:hAnsiTheme="majorHAnsi" w:cstheme="majorHAnsi"/>
        </w:rPr>
      </w:pPr>
      <w:r w:rsidRPr="009431E2">
        <w:rPr>
          <w:rFonts w:asciiTheme="majorHAnsi" w:hAnsiTheme="majorHAnsi" w:cstheme="majorHAnsi"/>
        </w:rPr>
        <w:t xml:space="preserve">2. Vzhledem ke značné vytíženost Ing. Slavomíry Vargové, Ph.D., která v rámci bakalářského studijního programu Management rizik garantuje celkem 5 studijních předmětů, z toho 2 studijní předměty profilujícího základu (PZ), </w:t>
      </w:r>
      <w:r w:rsidR="00B62CA5">
        <w:rPr>
          <w:rFonts w:asciiTheme="majorHAnsi" w:hAnsiTheme="majorHAnsi" w:cstheme="majorHAnsi"/>
        </w:rPr>
        <w:t>předpokládáme, že bude</w:t>
      </w:r>
      <w:r w:rsidR="00AD5A1C">
        <w:rPr>
          <w:rFonts w:asciiTheme="majorHAnsi" w:hAnsiTheme="majorHAnsi" w:cstheme="majorHAnsi"/>
        </w:rPr>
        <w:t xml:space="preserve"> od</w:t>
      </w:r>
      <w:r w:rsidRPr="009431E2">
        <w:rPr>
          <w:rFonts w:asciiTheme="majorHAnsi" w:hAnsiTheme="majorHAnsi" w:cstheme="majorHAnsi"/>
        </w:rPr>
        <w:t xml:space="preserve"> 1. září 2024 uzavřena pracovní smlouva s prof. Ing. Hanou Pačaiovou, Ph.D. s pracovní dobou odpovídající polovině stanovené týdenní pracovní době podle § 79 zákoníku práce. Prof. Pačaiová se následně stane garantkou studijních předmětů profilujícího základu (PZ) </w:t>
      </w:r>
      <w:r w:rsidRPr="009431E2">
        <w:rPr>
          <w:rFonts w:asciiTheme="majorHAnsi" w:hAnsiTheme="majorHAnsi" w:cstheme="majorHAnsi"/>
          <w:i/>
          <w:iCs/>
        </w:rPr>
        <w:t>Bezpečnost a ochrana zdraví při práci</w:t>
      </w:r>
      <w:r w:rsidRPr="009431E2">
        <w:rPr>
          <w:rFonts w:asciiTheme="majorHAnsi" w:hAnsiTheme="majorHAnsi" w:cstheme="majorHAnsi"/>
        </w:rPr>
        <w:t xml:space="preserve"> a </w:t>
      </w:r>
      <w:r w:rsidRPr="009431E2">
        <w:rPr>
          <w:rFonts w:asciiTheme="majorHAnsi" w:hAnsiTheme="majorHAnsi" w:cstheme="majorHAnsi"/>
          <w:i/>
          <w:iCs/>
        </w:rPr>
        <w:t>Metody posuzování rizik na pracovišti</w:t>
      </w:r>
      <w:r w:rsidRPr="009431E2">
        <w:rPr>
          <w:rFonts w:asciiTheme="majorHAnsi" w:hAnsiTheme="majorHAnsi" w:cstheme="majorHAnsi"/>
        </w:rPr>
        <w:t>. Prof. Pačaiová vykazuje významnou publikační činnost ve vztahu k uvedeným předmětům. Dojde tak ke značnému omezení pedagogické zátěže Dr. Vargové</w:t>
      </w:r>
      <w:r w:rsidR="00AD5A1C">
        <w:rPr>
          <w:rFonts w:asciiTheme="majorHAnsi" w:hAnsiTheme="majorHAnsi" w:cstheme="majorHAnsi"/>
        </w:rPr>
        <w:t xml:space="preserve"> a významnému posílení odborného týmu akademických pracovníků na fakultě. </w:t>
      </w:r>
    </w:p>
    <w:p w14:paraId="30CAA098" w14:textId="7980AECC" w:rsidR="00BF0B8A" w:rsidRPr="00BF0B8A" w:rsidRDefault="00BF0B8A" w:rsidP="00BF0B8A">
      <w:pPr>
        <w:rPr>
          <w:ins w:id="33" w:author="Zuzana Tučková" w:date="2024-05-13T15:09:00Z"/>
          <w:rFonts w:asciiTheme="majorHAnsi" w:hAnsiTheme="majorHAnsi" w:cstheme="majorHAnsi"/>
          <w:rPrChange w:id="34" w:author="Zuzana Tučková" w:date="2024-05-13T15:09:00Z">
            <w:rPr>
              <w:ins w:id="35" w:author="Zuzana Tučková" w:date="2024-05-13T15:09:00Z"/>
            </w:rPr>
          </w:rPrChange>
        </w:rPr>
      </w:pPr>
      <w:r w:rsidRPr="00BF0B8A">
        <w:rPr>
          <w:rFonts w:asciiTheme="majorHAnsi" w:hAnsiTheme="majorHAnsi" w:cstheme="majorHAnsi"/>
        </w:rPr>
        <w:t xml:space="preserve">3. </w:t>
      </w:r>
      <w:ins w:id="36" w:author="Zuzana Tučková" w:date="2024-05-13T15:00:00Z">
        <w:r w:rsidRPr="00BF0B8A">
          <w:rPr>
            <w:rFonts w:asciiTheme="majorHAnsi" w:hAnsiTheme="majorHAnsi" w:cstheme="majorHAnsi"/>
          </w:rPr>
          <w:t xml:space="preserve">Mgr. Petra Trechová </w:t>
        </w:r>
      </w:ins>
      <w:ins w:id="37" w:author="Zuzana Tučková" w:date="2024-05-13T15:08:00Z">
        <w:r w:rsidRPr="00BF0B8A">
          <w:rPr>
            <w:rFonts w:asciiTheme="majorHAnsi" w:hAnsiTheme="majorHAnsi" w:cstheme="majorHAnsi"/>
          </w:rPr>
          <w:t xml:space="preserve">je vedena jako </w:t>
        </w:r>
      </w:ins>
      <w:ins w:id="38" w:author="Zuzana Tučková" w:date="2024-05-13T15:09:00Z">
        <w:r w:rsidRPr="00BF0B8A">
          <w:rPr>
            <w:rFonts w:asciiTheme="majorHAnsi" w:hAnsiTheme="majorHAnsi" w:cstheme="majorHAnsi"/>
          </w:rPr>
          <w:t>odborník</w:t>
        </w:r>
      </w:ins>
      <w:ins w:id="39" w:author="Zuzana Tučková" w:date="2024-05-13T15:08:00Z">
        <w:r w:rsidRPr="00BF0B8A">
          <w:rPr>
            <w:rFonts w:asciiTheme="majorHAnsi" w:hAnsiTheme="majorHAnsi" w:cstheme="majorHAnsi"/>
          </w:rPr>
          <w:t xml:space="preserve"> z praxe je držitelem </w:t>
        </w:r>
      </w:ins>
      <w:ins w:id="40" w:author="Zuzana Tučková" w:date="2024-05-13T15:09:00Z">
        <w:r w:rsidRPr="00BF0B8A">
          <w:rPr>
            <w:rFonts w:asciiTheme="majorHAnsi" w:hAnsiTheme="majorHAnsi" w:cstheme="majorHAnsi"/>
          </w:rPr>
          <w:t>následujících</w:t>
        </w:r>
      </w:ins>
      <w:ins w:id="41" w:author="Zuzana Tučková" w:date="2024-05-13T15:08:00Z">
        <w:r w:rsidRPr="00BF0B8A">
          <w:rPr>
            <w:rFonts w:asciiTheme="majorHAnsi" w:hAnsiTheme="majorHAnsi" w:cstheme="majorHAnsi"/>
          </w:rPr>
          <w:t xml:space="preserve"> osvěd</w:t>
        </w:r>
      </w:ins>
      <w:ins w:id="42" w:author="Zuzana Tučková" w:date="2024-05-13T15:09:00Z">
        <w:r w:rsidRPr="00BF0B8A">
          <w:rPr>
            <w:rFonts w:asciiTheme="majorHAnsi" w:hAnsiTheme="majorHAnsi" w:cstheme="majorHAnsi"/>
          </w:rPr>
          <w:t xml:space="preserve">čení  </w:t>
        </w:r>
        <w:r w:rsidRPr="00BF0B8A">
          <w:rPr>
            <w:rFonts w:asciiTheme="majorHAnsi" w:hAnsiTheme="majorHAnsi" w:cstheme="majorHAnsi"/>
            <w:rPrChange w:id="43" w:author="Zuzana Tučková" w:date="2024-05-13T15:09:00Z">
              <w:rPr/>
            </w:rPrChange>
          </w:rPr>
          <w:t>2018-2022: Osvědčení – odborný kurz „Zaměřený na řešení orientovaný přístup v rámci metod sociální práce“, akreditace na MPSV a květen 2002: osvědčení „Solutions Focus“ – komplexní výcvik v psychoterapii, zaměřené na řešení</w:t>
        </w:r>
      </w:ins>
      <w:ins w:id="44" w:author="Zuzana Tučková" w:date="2024-05-13T19:58:00Z">
        <w:r w:rsidR="002C539F">
          <w:rPr>
            <w:rFonts w:asciiTheme="majorHAnsi" w:hAnsiTheme="majorHAnsi" w:cstheme="majorHAnsi"/>
          </w:rPr>
          <w:t>.</w:t>
        </w:r>
      </w:ins>
    </w:p>
    <w:p w14:paraId="10E3A804" w14:textId="687FAD93" w:rsidR="00BF0B8A" w:rsidRPr="00BF0B8A" w:rsidRDefault="00BF0B8A" w:rsidP="006B5752">
      <w:pPr>
        <w:tabs>
          <w:tab w:val="left" w:pos="2835"/>
        </w:tabs>
        <w:spacing w:before="120" w:after="120"/>
        <w:rPr>
          <w:rFonts w:asciiTheme="minorHAnsi" w:hAnsiTheme="minorHAnsi" w:cstheme="minorHAnsi"/>
          <w:rPrChange w:id="45" w:author="Zuzana Tučková" w:date="2024-05-13T15:09:00Z">
            <w:rPr>
              <w:rFonts w:asciiTheme="majorHAnsi" w:hAnsiTheme="majorHAnsi" w:cstheme="majorHAnsi"/>
            </w:rPr>
          </w:rPrChange>
        </w:rPr>
      </w:pPr>
    </w:p>
    <w:p w14:paraId="0C045F1C" w14:textId="37ED8167" w:rsidR="00BF0B8A" w:rsidRPr="009431E2" w:rsidRDefault="00BF0B8A" w:rsidP="006B5752">
      <w:pPr>
        <w:tabs>
          <w:tab w:val="left" w:pos="2835"/>
        </w:tabs>
        <w:spacing w:before="120" w:after="120"/>
        <w:rPr>
          <w:rFonts w:asciiTheme="majorHAnsi" w:hAnsiTheme="majorHAnsi" w:cstheme="majorHAnsi"/>
        </w:rPr>
      </w:pPr>
    </w:p>
    <w:p w14:paraId="130C3FE8" w14:textId="77777777" w:rsidR="002E790D" w:rsidRPr="00D1598A" w:rsidRDefault="002E790D" w:rsidP="00D1598A">
      <w:pPr>
        <w:pStyle w:val="Normln1"/>
        <w:suppressAutoHyphens/>
        <w:jc w:val="both"/>
        <w:rPr>
          <w:rFonts w:asciiTheme="majorHAnsi" w:hAnsiTheme="majorHAnsi"/>
        </w:rPr>
      </w:pPr>
    </w:p>
    <w:p w14:paraId="16EDE915" w14:textId="3D94E118" w:rsidR="00295984" w:rsidRDefault="00D1598A" w:rsidP="00D1598A">
      <w:pPr>
        <w:pStyle w:val="Nadpis3"/>
        <w:numPr>
          <w:ilvl w:val="0"/>
          <w:numId w:val="21"/>
        </w:numPr>
        <w:jc w:val="both"/>
      </w:pPr>
      <w:r>
        <w:t xml:space="preserve">Standardy 6.5.-6.6. </w:t>
      </w:r>
      <w:r w:rsidR="00375C46" w:rsidRPr="008C6435">
        <w:t xml:space="preserve">Kvalifikace odborníků </w:t>
      </w:r>
      <w:r w:rsidR="00D31ED1" w:rsidRPr="008C6435">
        <w:t>z</w:t>
      </w:r>
      <w:r w:rsidR="00D31ED1">
        <w:t> </w:t>
      </w:r>
      <w:r w:rsidR="00375C46" w:rsidRPr="008C6435">
        <w:t>praxe zapojených do výuky ve studijním programu</w:t>
      </w:r>
    </w:p>
    <w:p w14:paraId="138C187C" w14:textId="77777777" w:rsidR="00AC5567" w:rsidRPr="00AC5567" w:rsidRDefault="00AC5567" w:rsidP="00AC5567">
      <w:pPr>
        <w:rPr>
          <w:lang w:eastAsia="en-US" w:bidi="ar-SA"/>
        </w:rPr>
      </w:pPr>
    </w:p>
    <w:p w14:paraId="65A48CE0" w14:textId="42B66288" w:rsidR="00021FEE" w:rsidRPr="00AC5567" w:rsidRDefault="00190044" w:rsidP="004F66EC">
      <w:pPr>
        <w:pStyle w:val="Zkladntext210"/>
        <w:spacing w:after="0" w:line="360" w:lineRule="auto"/>
        <w:ind w:firstLine="0"/>
        <w:jc w:val="both"/>
        <w:rPr>
          <w:rFonts w:asciiTheme="majorHAnsi" w:hAnsiTheme="majorHAnsi"/>
          <w:color w:val="auto"/>
          <w:sz w:val="24"/>
          <w:szCs w:val="24"/>
        </w:rPr>
      </w:pPr>
      <w:bookmarkStart w:id="46" w:name="bookmark32"/>
      <w:r w:rsidRPr="00AC5567">
        <w:rPr>
          <w:rFonts w:asciiTheme="majorHAnsi" w:hAnsiTheme="majorHAnsi"/>
          <w:color w:val="auto"/>
          <w:sz w:val="24"/>
          <w:szCs w:val="24"/>
        </w:rPr>
        <w:t xml:space="preserve">V předchozích letech, a to </w:t>
      </w:r>
      <w:r w:rsidR="00D0247F" w:rsidRPr="00AC5567">
        <w:rPr>
          <w:rFonts w:asciiTheme="majorHAnsi" w:hAnsiTheme="majorHAnsi"/>
          <w:color w:val="auto"/>
          <w:sz w:val="24"/>
          <w:szCs w:val="24"/>
        </w:rPr>
        <w:t>především</w:t>
      </w:r>
      <w:r w:rsidRPr="00AC5567">
        <w:rPr>
          <w:rFonts w:asciiTheme="majorHAnsi" w:hAnsiTheme="majorHAnsi"/>
          <w:color w:val="auto"/>
          <w:sz w:val="24"/>
          <w:szCs w:val="24"/>
        </w:rPr>
        <w:t xml:space="preserve"> v letech 2020 a 2021, bylo z</w:t>
      </w:r>
      <w:r w:rsidR="00021FEE" w:rsidRPr="00AC5567">
        <w:rPr>
          <w:rFonts w:asciiTheme="majorHAnsi" w:hAnsiTheme="majorHAnsi"/>
          <w:color w:val="auto"/>
          <w:sz w:val="24"/>
          <w:szCs w:val="24"/>
        </w:rPr>
        <w:t>apojení odborníků z praxe do</w:t>
      </w:r>
      <w:r w:rsidR="00D742E0">
        <w:rPr>
          <w:rFonts w:asciiTheme="majorHAnsi" w:hAnsiTheme="majorHAnsi"/>
          <w:color w:val="auto"/>
          <w:sz w:val="24"/>
          <w:szCs w:val="24"/>
        </w:rPr>
        <w:t> </w:t>
      </w:r>
      <w:r w:rsidR="00021FEE" w:rsidRPr="00AC5567">
        <w:rPr>
          <w:rFonts w:asciiTheme="majorHAnsi" w:hAnsiTheme="majorHAnsi"/>
          <w:color w:val="auto"/>
          <w:sz w:val="24"/>
          <w:szCs w:val="24"/>
        </w:rPr>
        <w:t xml:space="preserve">výuky ztíženo </w:t>
      </w:r>
      <w:r w:rsidR="00E310D9" w:rsidRPr="00AC5567">
        <w:rPr>
          <w:rFonts w:asciiTheme="majorHAnsi" w:hAnsiTheme="majorHAnsi"/>
          <w:color w:val="auto"/>
          <w:sz w:val="24"/>
          <w:szCs w:val="24"/>
        </w:rPr>
        <w:t>zejména</w:t>
      </w:r>
      <w:r w:rsidR="00021FEE" w:rsidRPr="00AC5567">
        <w:rPr>
          <w:rFonts w:asciiTheme="majorHAnsi" w:hAnsiTheme="majorHAnsi"/>
          <w:color w:val="auto"/>
          <w:sz w:val="24"/>
          <w:szCs w:val="24"/>
        </w:rPr>
        <w:t xml:space="preserve"> omezeními, vyplývajícími z epidemiologické situace v </w:t>
      </w:r>
      <w:r w:rsidR="00E310D9" w:rsidRPr="00AC5567">
        <w:rPr>
          <w:rFonts w:asciiTheme="majorHAnsi" w:hAnsiTheme="majorHAnsi"/>
          <w:color w:val="auto"/>
          <w:sz w:val="24"/>
          <w:szCs w:val="24"/>
        </w:rPr>
        <w:t xml:space="preserve">souvislosti s pandemií Covid-19. Po zrušení těchto omezení v roce 2022 byli odborníci z praxe do </w:t>
      </w:r>
      <w:r w:rsidR="00D0247F" w:rsidRPr="00AC5567">
        <w:rPr>
          <w:rFonts w:asciiTheme="majorHAnsi" w:hAnsiTheme="majorHAnsi"/>
          <w:color w:val="auto"/>
          <w:sz w:val="24"/>
          <w:szCs w:val="24"/>
        </w:rPr>
        <w:t>výuky</w:t>
      </w:r>
      <w:r w:rsidR="00E310D9" w:rsidRPr="00AC5567">
        <w:rPr>
          <w:rFonts w:asciiTheme="majorHAnsi" w:hAnsiTheme="majorHAnsi"/>
          <w:color w:val="auto"/>
          <w:sz w:val="24"/>
          <w:szCs w:val="24"/>
        </w:rPr>
        <w:t xml:space="preserve"> opět zapojováni, především formou jednorázových přednášek (fa Thermacut, k.s., </w:t>
      </w:r>
      <w:r w:rsidR="00E776EC" w:rsidRPr="00AC5567">
        <w:rPr>
          <w:rFonts w:asciiTheme="majorHAnsi" w:hAnsiTheme="majorHAnsi"/>
          <w:color w:val="auto"/>
          <w:sz w:val="24"/>
          <w:szCs w:val="24"/>
        </w:rPr>
        <w:t>Vertiv Czech Republic, s.r.o., fa Grenier, Institut Ochrany obyvatelstva Lázně Bohdaneč). Některé přednášky odborníků z praxe byly spojeny s exkurzí přímo v konkrétní firmě (Altech, spol. s r. o., CROSS Zlín, s.r.o, Chráněné pracoviště KÚ Zlín a Informační systém krizového řízení ve Z</w:t>
      </w:r>
      <w:r w:rsidR="00710023" w:rsidRPr="00AC5567">
        <w:rPr>
          <w:rFonts w:asciiTheme="majorHAnsi" w:hAnsiTheme="majorHAnsi"/>
          <w:color w:val="auto"/>
          <w:sz w:val="24"/>
          <w:szCs w:val="24"/>
        </w:rPr>
        <w:t xml:space="preserve">líně, Hanon Systems Autopal, s.r.o. a další). </w:t>
      </w:r>
    </w:p>
    <w:p w14:paraId="15E3F4CB" w14:textId="156B17E4" w:rsidR="00190044" w:rsidRPr="00AC5567" w:rsidRDefault="00190044" w:rsidP="004F66EC">
      <w:pPr>
        <w:pStyle w:val="Zkladntext210"/>
        <w:spacing w:after="0" w:line="360" w:lineRule="auto"/>
        <w:ind w:firstLine="0"/>
        <w:jc w:val="both"/>
        <w:rPr>
          <w:rFonts w:asciiTheme="majorHAnsi" w:hAnsiTheme="majorHAnsi"/>
          <w:color w:val="auto"/>
          <w:sz w:val="24"/>
          <w:szCs w:val="24"/>
        </w:rPr>
      </w:pPr>
      <w:r w:rsidRPr="00AC5567">
        <w:rPr>
          <w:rFonts w:asciiTheme="majorHAnsi" w:hAnsiTheme="majorHAnsi"/>
          <w:color w:val="auto"/>
          <w:sz w:val="24"/>
          <w:szCs w:val="24"/>
        </w:rPr>
        <w:t xml:space="preserve">Do budoucna se </w:t>
      </w:r>
      <w:r w:rsidR="00D0247F" w:rsidRPr="00AC5567">
        <w:rPr>
          <w:rFonts w:asciiTheme="majorHAnsi" w:hAnsiTheme="majorHAnsi"/>
          <w:color w:val="auto"/>
          <w:sz w:val="24"/>
          <w:szCs w:val="24"/>
        </w:rPr>
        <w:t>předpokládá</w:t>
      </w:r>
      <w:r w:rsidRPr="00AC5567">
        <w:rPr>
          <w:rFonts w:asciiTheme="majorHAnsi" w:hAnsiTheme="majorHAnsi"/>
          <w:color w:val="auto"/>
          <w:sz w:val="24"/>
          <w:szCs w:val="24"/>
        </w:rPr>
        <w:t xml:space="preserve"> zapojení odborníků z praxe především formou </w:t>
      </w:r>
      <w:r w:rsidR="00D0247F" w:rsidRPr="00AC5567">
        <w:rPr>
          <w:rFonts w:asciiTheme="majorHAnsi" w:hAnsiTheme="majorHAnsi"/>
          <w:color w:val="auto"/>
          <w:sz w:val="24"/>
          <w:szCs w:val="24"/>
        </w:rPr>
        <w:t>jednorázových</w:t>
      </w:r>
      <w:r w:rsidRPr="00AC5567">
        <w:rPr>
          <w:rFonts w:asciiTheme="majorHAnsi" w:hAnsiTheme="majorHAnsi"/>
          <w:color w:val="auto"/>
          <w:sz w:val="24"/>
          <w:szCs w:val="24"/>
        </w:rPr>
        <w:t xml:space="preserve"> přednášek v rámci jednotlivých předmětů, a to zejména k těm tématům, která jsou s praxí provázána. Fakulta má pro tento účel </w:t>
      </w:r>
      <w:r w:rsidR="00D0247F" w:rsidRPr="00AC5567">
        <w:rPr>
          <w:rFonts w:asciiTheme="majorHAnsi" w:hAnsiTheme="majorHAnsi"/>
          <w:color w:val="auto"/>
          <w:sz w:val="24"/>
          <w:szCs w:val="24"/>
        </w:rPr>
        <w:t>vybudovanou</w:t>
      </w:r>
      <w:r w:rsidRPr="00AC5567">
        <w:rPr>
          <w:rFonts w:asciiTheme="majorHAnsi" w:hAnsiTheme="majorHAnsi"/>
          <w:color w:val="auto"/>
          <w:sz w:val="24"/>
          <w:szCs w:val="24"/>
        </w:rPr>
        <w:t xml:space="preserve"> širokou síť spolupracovníků z firem a</w:t>
      </w:r>
      <w:r w:rsidR="00D742E0">
        <w:rPr>
          <w:rFonts w:asciiTheme="majorHAnsi" w:hAnsiTheme="majorHAnsi"/>
          <w:color w:val="auto"/>
          <w:sz w:val="24"/>
          <w:szCs w:val="24"/>
        </w:rPr>
        <w:t> </w:t>
      </w:r>
      <w:r w:rsidRPr="00AC5567">
        <w:rPr>
          <w:rFonts w:asciiTheme="majorHAnsi" w:hAnsiTheme="majorHAnsi"/>
          <w:color w:val="auto"/>
          <w:sz w:val="24"/>
          <w:szCs w:val="24"/>
        </w:rPr>
        <w:t xml:space="preserve">zástupců orgánů veřejné a státní </w:t>
      </w:r>
      <w:r w:rsidR="00FF2D0E" w:rsidRPr="00AC5567">
        <w:rPr>
          <w:rFonts w:asciiTheme="majorHAnsi" w:hAnsiTheme="majorHAnsi"/>
          <w:color w:val="auto"/>
          <w:sz w:val="24"/>
          <w:szCs w:val="24"/>
        </w:rPr>
        <w:t>s</w:t>
      </w:r>
      <w:r w:rsidRPr="00AC5567">
        <w:rPr>
          <w:rFonts w:asciiTheme="majorHAnsi" w:hAnsiTheme="majorHAnsi"/>
          <w:color w:val="auto"/>
          <w:sz w:val="24"/>
          <w:szCs w:val="24"/>
        </w:rPr>
        <w:t>právy, mnohé vztahy jsou potvrzeny smluvně.</w:t>
      </w:r>
    </w:p>
    <w:p w14:paraId="15F1276F" w14:textId="3513EDFA" w:rsidR="009C0597" w:rsidRDefault="009C0597" w:rsidP="003034BC">
      <w:pPr>
        <w:widowControl/>
        <w:suppressAutoHyphens/>
        <w:spacing w:line="240" w:lineRule="auto"/>
        <w:jc w:val="left"/>
      </w:pPr>
    </w:p>
    <w:p w14:paraId="2BB8D3F2" w14:textId="2FB38B3B" w:rsidR="00295984" w:rsidRPr="000B79AE" w:rsidRDefault="00375C46" w:rsidP="003034BC">
      <w:pPr>
        <w:pStyle w:val="Nadpis22"/>
        <w:suppressAutoHyphens/>
        <w:rPr>
          <w:rFonts w:asciiTheme="majorHAnsi" w:eastAsia="Times New Roman" w:hAnsiTheme="majorHAnsi" w:cs="Times New Roman"/>
          <w:b w:val="0"/>
          <w:color w:val="5B9BD5"/>
          <w:sz w:val="26"/>
          <w:szCs w:val="26"/>
          <w:lang w:eastAsia="en-US" w:bidi="ar-SA"/>
        </w:rPr>
      </w:pPr>
      <w:r w:rsidRPr="000B79AE">
        <w:rPr>
          <w:rFonts w:asciiTheme="majorHAnsi" w:eastAsia="Times New Roman" w:hAnsiTheme="majorHAnsi" w:cs="Times New Roman"/>
          <w:b w:val="0"/>
          <w:color w:val="5B9BD5"/>
          <w:sz w:val="26"/>
          <w:szCs w:val="26"/>
          <w:lang w:eastAsia="en-US" w:bidi="ar-SA"/>
        </w:rPr>
        <w:t>Specifické požadavky na zajištění studijního programu</w:t>
      </w:r>
      <w:bookmarkEnd w:id="46"/>
    </w:p>
    <w:p w14:paraId="6CA7B790" w14:textId="1967B450" w:rsidR="00295984" w:rsidRPr="008C6435" w:rsidRDefault="00D1598A" w:rsidP="00D1598A">
      <w:pPr>
        <w:pStyle w:val="Nadpis3"/>
        <w:numPr>
          <w:ilvl w:val="0"/>
          <w:numId w:val="21"/>
        </w:numPr>
        <w:jc w:val="both"/>
      </w:pPr>
      <w:r>
        <w:t xml:space="preserve">Standardy 7.1.-7.3 </w:t>
      </w:r>
      <w:r w:rsidR="00375C46" w:rsidRPr="008C6435">
        <w:t xml:space="preserve">Uskutečňování studijního programu </w:t>
      </w:r>
      <w:r w:rsidR="00D31ED1" w:rsidRPr="008C6435">
        <w:t>v</w:t>
      </w:r>
      <w:r w:rsidR="00D31ED1">
        <w:t> </w:t>
      </w:r>
      <w:r w:rsidR="00375C46" w:rsidRPr="008C6435">
        <w:t xml:space="preserve">kombinované </w:t>
      </w:r>
      <w:r w:rsidR="00D31ED1" w:rsidRPr="008C6435">
        <w:t>a</w:t>
      </w:r>
      <w:r w:rsidR="00D31ED1">
        <w:t> </w:t>
      </w:r>
      <w:r w:rsidR="00375C46" w:rsidRPr="008C6435">
        <w:t>distanční formě studia</w:t>
      </w:r>
    </w:p>
    <w:p w14:paraId="42497387" w14:textId="77777777" w:rsidR="00D1598A" w:rsidRDefault="00D1598A" w:rsidP="003034BC">
      <w:pPr>
        <w:pStyle w:val="Normln1"/>
        <w:suppressAutoHyphens/>
        <w:rPr>
          <w:color w:val="FF0000"/>
        </w:rPr>
      </w:pPr>
    </w:p>
    <w:p w14:paraId="5625712F" w14:textId="3A9B5BD9" w:rsidR="001E0D91" w:rsidRPr="001E0D91" w:rsidRDefault="00D96A82" w:rsidP="001E0D91">
      <w:pPr>
        <w:jc w:val="left"/>
        <w:rPr>
          <w:rFonts w:asciiTheme="majorHAnsi" w:hAnsiTheme="majorHAnsi" w:cstheme="majorHAnsi"/>
          <w:color w:val="auto"/>
        </w:rPr>
      </w:pPr>
      <w:r w:rsidRPr="00D96A82">
        <w:rPr>
          <w:rFonts w:asciiTheme="majorHAnsi" w:hAnsiTheme="majorHAnsi"/>
          <w:color w:val="auto"/>
        </w:rPr>
        <w:t>V rámci aktuální žádosti je zahrnuta kombinovaná forma studia</w:t>
      </w:r>
      <w:r w:rsidR="00D0247F" w:rsidRPr="00AC5567">
        <w:rPr>
          <w:rFonts w:asciiTheme="majorHAnsi" w:hAnsiTheme="majorHAnsi"/>
          <w:color w:val="auto"/>
        </w:rPr>
        <w:t>, o kterou je dle zkušenosti z předchozích let velký zájem</w:t>
      </w:r>
      <w:r w:rsidRPr="00AC5567">
        <w:rPr>
          <w:rFonts w:asciiTheme="majorHAnsi" w:hAnsiTheme="majorHAnsi"/>
          <w:color w:val="auto"/>
        </w:rPr>
        <w:t>. V současné době fakulta</w:t>
      </w:r>
      <w:r w:rsidR="00D0247F" w:rsidRPr="00AC5567">
        <w:rPr>
          <w:rFonts w:asciiTheme="majorHAnsi" w:hAnsiTheme="majorHAnsi"/>
          <w:color w:val="auto"/>
        </w:rPr>
        <w:t xml:space="preserve"> používá studijní materiály, které jsou studenům plně k dispozici a pravidelně jsou každoročně aktualizovány.</w:t>
      </w:r>
      <w:r w:rsidRPr="00AC5567">
        <w:rPr>
          <w:rFonts w:asciiTheme="majorHAnsi" w:hAnsiTheme="majorHAnsi"/>
          <w:color w:val="auto"/>
        </w:rPr>
        <w:t xml:space="preserve"> </w:t>
      </w:r>
      <w:r w:rsidRPr="00D96A82">
        <w:rPr>
          <w:rFonts w:asciiTheme="majorHAnsi" w:hAnsiTheme="majorHAnsi"/>
          <w:color w:val="auto"/>
        </w:rPr>
        <w:t xml:space="preserve">E-learningová opora předmětů studijního programu je realizována s využitím learning management systému (LMS) Moodle. Ten je provozován na portálu </w:t>
      </w:r>
      <w:hyperlink r:id="rId20" w:history="1">
        <w:r w:rsidR="001E0D91" w:rsidRPr="00061B68">
          <w:rPr>
            <w:rStyle w:val="Hypertextovodkaz"/>
            <w:rFonts w:asciiTheme="majorHAnsi" w:hAnsiTheme="majorHAnsi" w:cstheme="majorHAnsi"/>
          </w:rPr>
          <w:t>https://moodle.utb.cz/course/index.php?categoryid=526</w:t>
        </w:r>
      </w:hyperlink>
    </w:p>
    <w:p w14:paraId="786ED203" w14:textId="25306197" w:rsidR="00D96A82" w:rsidRDefault="00D96A82" w:rsidP="00306C82">
      <w:pPr>
        <w:pStyle w:val="Zkladntext210"/>
        <w:shd w:val="clear" w:color="auto" w:fill="auto"/>
        <w:spacing w:before="0" w:after="0" w:line="360" w:lineRule="auto"/>
        <w:ind w:firstLine="0"/>
        <w:jc w:val="both"/>
        <w:rPr>
          <w:rFonts w:asciiTheme="majorHAnsi" w:hAnsiTheme="majorHAnsi"/>
          <w:color w:val="auto"/>
          <w:sz w:val="24"/>
          <w:szCs w:val="24"/>
        </w:rPr>
      </w:pPr>
      <w:r w:rsidRPr="00D96A82">
        <w:rPr>
          <w:rFonts w:asciiTheme="majorHAnsi" w:hAnsiTheme="majorHAnsi"/>
          <w:color w:val="auto"/>
          <w:sz w:val="24"/>
          <w:szCs w:val="24"/>
        </w:rPr>
        <w:t xml:space="preserve">a obsahuje elektronické formy studijních podpor, jako je průvodce studiem, přednášky ve formě </w:t>
      </w:r>
      <w:r w:rsidRPr="00D96A82">
        <w:rPr>
          <w:rFonts w:asciiTheme="majorHAnsi" w:hAnsiTheme="majorHAnsi"/>
          <w:color w:val="auto"/>
          <w:sz w:val="24"/>
          <w:szCs w:val="24"/>
        </w:rPr>
        <w:lastRenderedPageBreak/>
        <w:t xml:space="preserve">prezentací, učební texty, doplňkové studijní materiály atp. Pro dálkový testovací přístup je zřízen fiktivní </w:t>
      </w:r>
      <w:r w:rsidRPr="00523FE0">
        <w:rPr>
          <w:rFonts w:asciiTheme="majorHAnsi" w:hAnsiTheme="majorHAnsi"/>
          <w:color w:val="auto"/>
          <w:sz w:val="24"/>
          <w:szCs w:val="24"/>
        </w:rPr>
        <w:t>uživatel „</w:t>
      </w:r>
      <w:r w:rsidR="002E61F6" w:rsidRPr="00523FE0">
        <w:rPr>
          <w:rFonts w:asciiTheme="majorHAnsi" w:hAnsiTheme="majorHAnsi"/>
          <w:color w:val="auto"/>
          <w:sz w:val="24"/>
          <w:szCs w:val="24"/>
        </w:rPr>
        <w:t>reakreditace-flkr</w:t>
      </w:r>
      <w:r w:rsidRPr="00523FE0">
        <w:rPr>
          <w:rFonts w:asciiTheme="majorHAnsi" w:hAnsiTheme="majorHAnsi"/>
          <w:color w:val="auto"/>
          <w:sz w:val="24"/>
          <w:szCs w:val="24"/>
        </w:rPr>
        <w:t>“ s heslem „</w:t>
      </w:r>
      <w:r w:rsidR="002E61F6" w:rsidRPr="00523FE0">
        <w:rPr>
          <w:rFonts w:asciiTheme="majorHAnsi" w:hAnsiTheme="majorHAnsi"/>
          <w:color w:val="auto"/>
          <w:sz w:val="24"/>
          <w:szCs w:val="24"/>
        </w:rPr>
        <w:t>Reakreditace-flkr1</w:t>
      </w:r>
      <w:r w:rsidRPr="00523FE0">
        <w:rPr>
          <w:rFonts w:asciiTheme="majorHAnsi" w:hAnsiTheme="majorHAnsi"/>
          <w:color w:val="auto"/>
          <w:sz w:val="24"/>
          <w:szCs w:val="24"/>
        </w:rPr>
        <w:t>“,</w:t>
      </w:r>
      <w:r w:rsidRPr="00D96A82">
        <w:rPr>
          <w:rFonts w:asciiTheme="majorHAnsi" w:hAnsiTheme="majorHAnsi"/>
          <w:color w:val="auto"/>
          <w:sz w:val="24"/>
          <w:szCs w:val="24"/>
        </w:rPr>
        <w:t xml:space="preserve"> který má k dílčím materiálům kurzů přístup (s právem čtení). Vzhledem k tomu, </w:t>
      </w:r>
      <w:r w:rsidR="00CD257E">
        <w:rPr>
          <w:rFonts w:asciiTheme="majorHAnsi" w:hAnsiTheme="majorHAnsi"/>
          <w:color w:val="auto"/>
          <w:sz w:val="24"/>
          <w:szCs w:val="24"/>
        </w:rPr>
        <w:t xml:space="preserve">že žádáme o </w:t>
      </w:r>
      <w:r w:rsidR="008A0F05">
        <w:rPr>
          <w:rFonts w:asciiTheme="majorHAnsi" w:hAnsiTheme="majorHAnsi"/>
          <w:color w:val="auto"/>
          <w:sz w:val="24"/>
          <w:szCs w:val="24"/>
        </w:rPr>
        <w:t xml:space="preserve">prodloužení platnosti akreditace </w:t>
      </w:r>
      <w:r w:rsidR="00CD257E">
        <w:rPr>
          <w:rFonts w:asciiTheme="majorHAnsi" w:hAnsiTheme="majorHAnsi"/>
          <w:color w:val="auto"/>
          <w:sz w:val="24"/>
          <w:szCs w:val="24"/>
        </w:rPr>
        <w:t xml:space="preserve">stávajícího </w:t>
      </w:r>
      <w:r w:rsidR="005A67B6">
        <w:rPr>
          <w:rFonts w:asciiTheme="majorHAnsi" w:hAnsiTheme="majorHAnsi"/>
          <w:color w:val="auto"/>
          <w:sz w:val="24"/>
          <w:szCs w:val="24"/>
        </w:rPr>
        <w:t>studijního</w:t>
      </w:r>
      <w:r w:rsidR="00CD257E">
        <w:rPr>
          <w:rFonts w:asciiTheme="majorHAnsi" w:hAnsiTheme="majorHAnsi"/>
          <w:color w:val="auto"/>
          <w:sz w:val="24"/>
          <w:szCs w:val="24"/>
        </w:rPr>
        <w:t xml:space="preserve"> pro</w:t>
      </w:r>
      <w:r w:rsidR="005A67B6">
        <w:rPr>
          <w:rFonts w:asciiTheme="majorHAnsi" w:hAnsiTheme="majorHAnsi"/>
          <w:color w:val="auto"/>
          <w:sz w:val="24"/>
          <w:szCs w:val="24"/>
        </w:rPr>
        <w:t>gramu</w:t>
      </w:r>
      <w:r w:rsidR="001E0D91">
        <w:rPr>
          <w:rFonts w:asciiTheme="majorHAnsi" w:hAnsiTheme="majorHAnsi"/>
          <w:color w:val="auto"/>
          <w:sz w:val="24"/>
          <w:szCs w:val="24"/>
        </w:rPr>
        <w:t>,</w:t>
      </w:r>
      <w:r w:rsidR="005A67B6">
        <w:rPr>
          <w:rFonts w:asciiTheme="majorHAnsi" w:hAnsiTheme="majorHAnsi"/>
          <w:color w:val="auto"/>
          <w:sz w:val="24"/>
          <w:szCs w:val="24"/>
        </w:rPr>
        <w:t xml:space="preserve"> veškeré </w:t>
      </w:r>
      <w:r w:rsidR="001D368E">
        <w:rPr>
          <w:rFonts w:asciiTheme="majorHAnsi" w:hAnsiTheme="majorHAnsi"/>
          <w:color w:val="auto"/>
          <w:sz w:val="24"/>
          <w:szCs w:val="24"/>
        </w:rPr>
        <w:t>studijní</w:t>
      </w:r>
      <w:r w:rsidR="005A67B6">
        <w:rPr>
          <w:rFonts w:asciiTheme="majorHAnsi" w:hAnsiTheme="majorHAnsi"/>
          <w:color w:val="auto"/>
          <w:sz w:val="24"/>
          <w:szCs w:val="24"/>
        </w:rPr>
        <w:t xml:space="preserve"> materiály jsou dostupné na výše uvedeném </w:t>
      </w:r>
      <w:r w:rsidR="008E4643">
        <w:rPr>
          <w:rFonts w:asciiTheme="majorHAnsi" w:hAnsiTheme="majorHAnsi"/>
          <w:color w:val="auto"/>
          <w:sz w:val="24"/>
          <w:szCs w:val="24"/>
        </w:rPr>
        <w:t>úložišti</w:t>
      </w:r>
      <w:r w:rsidR="00ED330B">
        <w:rPr>
          <w:rFonts w:asciiTheme="majorHAnsi" w:hAnsiTheme="majorHAnsi"/>
          <w:color w:val="auto"/>
          <w:sz w:val="24"/>
          <w:szCs w:val="24"/>
        </w:rPr>
        <w:t xml:space="preserve">, to u každého předmětu. </w:t>
      </w:r>
      <w:r w:rsidR="008E4643">
        <w:rPr>
          <w:rFonts w:asciiTheme="majorHAnsi" w:hAnsiTheme="majorHAnsi"/>
          <w:color w:val="auto"/>
          <w:sz w:val="24"/>
          <w:szCs w:val="24"/>
        </w:rPr>
        <w:t xml:space="preserve"> </w:t>
      </w:r>
      <w:r w:rsidR="005A67B6">
        <w:rPr>
          <w:rFonts w:asciiTheme="majorHAnsi" w:hAnsiTheme="majorHAnsi"/>
          <w:color w:val="auto"/>
          <w:sz w:val="24"/>
          <w:szCs w:val="24"/>
        </w:rPr>
        <w:t xml:space="preserve"> </w:t>
      </w:r>
    </w:p>
    <w:p w14:paraId="5B2092FD" w14:textId="02EC9874" w:rsidR="00306C82" w:rsidRDefault="00306C82" w:rsidP="00306C82">
      <w:pPr>
        <w:pStyle w:val="Zkladntext210"/>
        <w:shd w:val="clear" w:color="auto" w:fill="auto"/>
        <w:spacing w:before="0" w:after="0" w:line="360" w:lineRule="auto"/>
        <w:ind w:firstLine="0"/>
        <w:jc w:val="both"/>
        <w:rPr>
          <w:rFonts w:asciiTheme="majorHAnsi" w:hAnsiTheme="majorHAnsi"/>
          <w:color w:val="auto"/>
          <w:sz w:val="24"/>
          <w:szCs w:val="24"/>
        </w:rPr>
      </w:pPr>
      <w:r>
        <w:rPr>
          <w:rFonts w:asciiTheme="majorHAnsi" w:hAnsiTheme="majorHAnsi"/>
          <w:color w:val="auto"/>
          <w:sz w:val="24"/>
          <w:szCs w:val="24"/>
        </w:rPr>
        <w:t>Studenti pro svou vzájemnou komunikaci mohou využívat skupiny, vytvořené v prostředí MS Teams, toto prostředí je univerzitou preferováno i v případě online konzultací.</w:t>
      </w:r>
    </w:p>
    <w:p w14:paraId="30F7ACED" w14:textId="77777777" w:rsidR="005B6FBF" w:rsidRDefault="005B6FBF" w:rsidP="005B6FBF">
      <w:pPr>
        <w:pStyle w:val="Nadpis3"/>
        <w:ind w:left="1440"/>
        <w:jc w:val="both"/>
      </w:pPr>
    </w:p>
    <w:p w14:paraId="13E9E299" w14:textId="49AA9A8B" w:rsidR="00295984" w:rsidRDefault="00D1598A" w:rsidP="00D1598A">
      <w:pPr>
        <w:pStyle w:val="Nadpis3"/>
        <w:numPr>
          <w:ilvl w:val="0"/>
          <w:numId w:val="21"/>
        </w:numPr>
        <w:jc w:val="both"/>
      </w:pPr>
      <w:r>
        <w:t xml:space="preserve">Standardy 7.4.-7.9 </w:t>
      </w:r>
      <w:r w:rsidR="00375C46" w:rsidRPr="008C6435">
        <w:t xml:space="preserve">Uskutečňování studijního programu </w:t>
      </w:r>
      <w:r w:rsidR="00D31ED1" w:rsidRPr="008C6435">
        <w:t>v</w:t>
      </w:r>
      <w:r w:rsidR="00D31ED1">
        <w:t> </w:t>
      </w:r>
      <w:r w:rsidR="00375C46" w:rsidRPr="008C6435">
        <w:t>cizím jazyce</w:t>
      </w:r>
    </w:p>
    <w:p w14:paraId="65E2314C" w14:textId="77777777" w:rsidR="008E4643" w:rsidRDefault="008E4643" w:rsidP="008E4643">
      <w:pPr>
        <w:rPr>
          <w:rFonts w:asciiTheme="majorHAnsi" w:hAnsiTheme="majorHAnsi" w:cs="Calibri"/>
          <w:color w:val="auto"/>
          <w:lang w:bidi="ar-SA"/>
        </w:rPr>
      </w:pPr>
    </w:p>
    <w:p w14:paraId="14015735" w14:textId="5512EDB7" w:rsidR="00523FE0" w:rsidRDefault="00523FE0" w:rsidP="008E4643">
      <w:pPr>
        <w:rPr>
          <w:rFonts w:asciiTheme="majorHAnsi" w:hAnsiTheme="majorHAnsi" w:cs="Calibri"/>
          <w:color w:val="auto"/>
          <w:lang w:bidi="ar-SA"/>
        </w:rPr>
      </w:pPr>
      <w:r>
        <w:rPr>
          <w:rFonts w:asciiTheme="majorHAnsi" w:hAnsiTheme="majorHAnsi" w:cs="Calibri"/>
          <w:color w:val="auto"/>
          <w:lang w:bidi="ar-SA"/>
        </w:rPr>
        <w:t xml:space="preserve">Fakulta současně žádá o akreditaci tohoto studijního programu </w:t>
      </w:r>
      <w:r w:rsidR="00132075">
        <w:rPr>
          <w:rFonts w:asciiTheme="majorHAnsi" w:hAnsiTheme="majorHAnsi" w:cs="Calibri"/>
          <w:color w:val="auto"/>
          <w:lang w:bidi="ar-SA"/>
        </w:rPr>
        <w:t xml:space="preserve">v prezenční formě studia </w:t>
      </w:r>
      <w:r>
        <w:rPr>
          <w:rFonts w:asciiTheme="majorHAnsi" w:hAnsiTheme="majorHAnsi" w:cs="Calibri"/>
          <w:color w:val="auto"/>
          <w:lang w:bidi="ar-SA"/>
        </w:rPr>
        <w:t>v anglickém jazyce (Risk Management).</w:t>
      </w:r>
      <w:r w:rsidR="00132075">
        <w:rPr>
          <w:rFonts w:asciiTheme="majorHAnsi" w:hAnsiTheme="majorHAnsi" w:cs="Calibri"/>
          <w:color w:val="auto"/>
          <w:lang w:bidi="ar-SA"/>
        </w:rPr>
        <w:t xml:space="preserve"> Jedná se o samostatný akreditační spis.</w:t>
      </w:r>
    </w:p>
    <w:sectPr w:rsidR="00523FE0" w:rsidSect="004A0F44">
      <w:headerReference w:type="even" r:id="rId21"/>
      <w:headerReference w:type="default" r:id="rId22"/>
      <w:footerReference w:type="even" r:id="rId23"/>
      <w:footerReference w:type="default" r:id="rId24"/>
      <w:headerReference w:type="first" r:id="rId25"/>
      <w:footerReference w:type="first" r:id="rId26"/>
      <w:pgSz w:w="11906" w:h="16838"/>
      <w:pgMar w:top="1701" w:right="1383" w:bottom="1503" w:left="1378" w:header="0" w:footer="27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D2B8F" w14:textId="77777777" w:rsidR="00BA1991" w:rsidRDefault="00BA1991">
      <w:r>
        <w:separator/>
      </w:r>
    </w:p>
  </w:endnote>
  <w:endnote w:type="continuationSeparator" w:id="0">
    <w:p w14:paraId="338615FF" w14:textId="77777777" w:rsidR="00BA1991" w:rsidRDefault="00BA1991">
      <w:r>
        <w:continuationSeparator/>
      </w:r>
    </w:p>
  </w:endnote>
  <w:endnote w:type="continuationNotice" w:id="1">
    <w:p w14:paraId="2E2C82FC" w14:textId="77777777" w:rsidR="00BA1991" w:rsidRDefault="00BA199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4A389" w14:textId="77777777" w:rsidR="002E167C" w:rsidRDefault="002E167C">
    <w:pPr>
      <w:pStyle w:val="Zpat"/>
      <w:jc w:val="center"/>
    </w:pPr>
  </w:p>
  <w:p w14:paraId="5D42A199" w14:textId="77777777" w:rsidR="002E167C" w:rsidRDefault="002E167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349066"/>
      <w:docPartObj>
        <w:docPartGallery w:val="Page Numbers (Bottom of Page)"/>
        <w:docPartUnique/>
      </w:docPartObj>
    </w:sdtPr>
    <w:sdtEndPr/>
    <w:sdtContent>
      <w:p w14:paraId="532F2E3D" w14:textId="71E55497" w:rsidR="002E167C" w:rsidRDefault="002E167C" w:rsidP="00C604BB">
        <w:pPr>
          <w:pStyle w:val="Zpat"/>
          <w:jc w:val="center"/>
        </w:pPr>
        <w:r w:rsidRPr="005A4692">
          <w:rPr>
            <w:rFonts w:asciiTheme="minorHAnsi" w:hAnsiTheme="minorHAnsi" w:cstheme="minorHAnsi"/>
            <w:sz w:val="20"/>
            <w:szCs w:val="20"/>
          </w:rPr>
          <w:fldChar w:fldCharType="begin"/>
        </w:r>
        <w:r w:rsidRPr="005A4692">
          <w:rPr>
            <w:rFonts w:asciiTheme="minorHAnsi" w:hAnsiTheme="minorHAnsi" w:cstheme="minorHAnsi"/>
            <w:sz w:val="20"/>
            <w:szCs w:val="20"/>
          </w:rPr>
          <w:instrText>PAGE   \* MERGEFORMAT</w:instrText>
        </w:r>
        <w:r w:rsidRPr="005A4692">
          <w:rPr>
            <w:rFonts w:asciiTheme="minorHAnsi" w:hAnsiTheme="minorHAnsi" w:cstheme="minorHAnsi"/>
            <w:sz w:val="20"/>
            <w:szCs w:val="20"/>
          </w:rPr>
          <w:fldChar w:fldCharType="separate"/>
        </w:r>
        <w:r w:rsidR="00E95A9A">
          <w:rPr>
            <w:rFonts w:asciiTheme="minorHAnsi" w:hAnsiTheme="minorHAnsi" w:cstheme="minorHAnsi"/>
            <w:noProof/>
            <w:sz w:val="20"/>
            <w:szCs w:val="20"/>
          </w:rPr>
          <w:t>2</w:t>
        </w:r>
        <w:r w:rsidRPr="005A4692">
          <w:rPr>
            <w:rFonts w:asciiTheme="minorHAnsi" w:hAnsiTheme="minorHAnsi" w:cstheme="minorHAnsi"/>
            <w:sz w:val="20"/>
            <w:szCs w:val="20"/>
          </w:rPr>
          <w:fldChar w:fldCharType="end"/>
        </w:r>
      </w:p>
    </w:sdtContent>
  </w:sdt>
  <w:p w14:paraId="540DAEFA" w14:textId="77777777" w:rsidR="002E167C" w:rsidRDefault="002E167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A070E" w14:textId="77777777" w:rsidR="002E167C" w:rsidRDefault="002E167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E3FB3" w14:textId="77777777" w:rsidR="002E167C" w:rsidRDefault="002E167C">
    <w:pPr>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8679623"/>
      <w:docPartObj>
        <w:docPartGallery w:val="Page Numbers (Bottom of Page)"/>
        <w:docPartUnique/>
      </w:docPartObj>
    </w:sdtPr>
    <w:sdtEndPr/>
    <w:sdtContent>
      <w:p w14:paraId="551D487D" w14:textId="7C52E0D8" w:rsidR="002E167C" w:rsidRDefault="002E167C">
        <w:pPr>
          <w:pStyle w:val="Zpat"/>
          <w:jc w:val="center"/>
        </w:pPr>
        <w:r w:rsidRPr="005A4692">
          <w:rPr>
            <w:rFonts w:asciiTheme="minorHAnsi" w:hAnsiTheme="minorHAnsi" w:cstheme="minorHAnsi"/>
            <w:sz w:val="20"/>
            <w:szCs w:val="20"/>
          </w:rPr>
          <w:fldChar w:fldCharType="begin"/>
        </w:r>
        <w:r w:rsidRPr="005A4692">
          <w:rPr>
            <w:rFonts w:asciiTheme="minorHAnsi" w:hAnsiTheme="minorHAnsi" w:cstheme="minorHAnsi"/>
            <w:sz w:val="20"/>
            <w:szCs w:val="20"/>
          </w:rPr>
          <w:instrText>PAGE   \* MERGEFORMAT</w:instrText>
        </w:r>
        <w:r w:rsidRPr="005A4692">
          <w:rPr>
            <w:rFonts w:asciiTheme="minorHAnsi" w:hAnsiTheme="minorHAnsi" w:cstheme="minorHAnsi"/>
            <w:sz w:val="20"/>
            <w:szCs w:val="20"/>
          </w:rPr>
          <w:fldChar w:fldCharType="separate"/>
        </w:r>
        <w:r w:rsidR="00CA04A7">
          <w:rPr>
            <w:rFonts w:asciiTheme="minorHAnsi" w:hAnsiTheme="minorHAnsi" w:cstheme="minorHAnsi"/>
            <w:noProof/>
            <w:sz w:val="20"/>
            <w:szCs w:val="20"/>
          </w:rPr>
          <w:t>39</w:t>
        </w:r>
        <w:r w:rsidRPr="005A4692">
          <w:rPr>
            <w:rFonts w:asciiTheme="minorHAnsi" w:hAnsiTheme="minorHAnsi" w:cstheme="minorHAnsi"/>
            <w:sz w:val="20"/>
            <w:szCs w:val="20"/>
          </w:rPr>
          <w:fldChar w:fldCharType="end"/>
        </w:r>
      </w:p>
    </w:sdtContent>
  </w:sdt>
  <w:p w14:paraId="5F72B887" w14:textId="77777777" w:rsidR="002E167C" w:rsidRDefault="002E167C">
    <w:pPr>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1334415"/>
      <w:docPartObj>
        <w:docPartGallery w:val="Page Numbers (Bottom of Page)"/>
        <w:docPartUnique/>
      </w:docPartObj>
    </w:sdtPr>
    <w:sdtEndPr>
      <w:rPr>
        <w:rFonts w:asciiTheme="minorHAnsi" w:hAnsiTheme="minorHAnsi" w:cstheme="minorHAnsi"/>
        <w:sz w:val="20"/>
        <w:szCs w:val="20"/>
      </w:rPr>
    </w:sdtEndPr>
    <w:sdtContent>
      <w:p w14:paraId="339CA314" w14:textId="2C391E34" w:rsidR="002E167C" w:rsidRPr="005A4692" w:rsidRDefault="002E167C">
        <w:pPr>
          <w:pStyle w:val="Zpat"/>
          <w:jc w:val="center"/>
          <w:rPr>
            <w:rFonts w:asciiTheme="minorHAnsi" w:hAnsiTheme="minorHAnsi" w:cstheme="minorHAnsi"/>
            <w:sz w:val="20"/>
            <w:szCs w:val="20"/>
          </w:rPr>
        </w:pPr>
        <w:r w:rsidRPr="005A4692">
          <w:rPr>
            <w:rFonts w:asciiTheme="minorHAnsi" w:hAnsiTheme="minorHAnsi" w:cstheme="minorHAnsi"/>
            <w:sz w:val="20"/>
            <w:szCs w:val="20"/>
          </w:rPr>
          <w:fldChar w:fldCharType="begin"/>
        </w:r>
        <w:r w:rsidRPr="005A4692">
          <w:rPr>
            <w:rFonts w:asciiTheme="minorHAnsi" w:hAnsiTheme="minorHAnsi" w:cstheme="minorHAnsi"/>
            <w:sz w:val="20"/>
            <w:szCs w:val="20"/>
          </w:rPr>
          <w:instrText>PAGE   \* MERGEFORMAT</w:instrText>
        </w:r>
        <w:r w:rsidRPr="005A4692">
          <w:rPr>
            <w:rFonts w:asciiTheme="minorHAnsi" w:hAnsiTheme="minorHAnsi" w:cstheme="minorHAnsi"/>
            <w:sz w:val="20"/>
            <w:szCs w:val="20"/>
          </w:rPr>
          <w:fldChar w:fldCharType="separate"/>
        </w:r>
        <w:r w:rsidR="00BD07E4">
          <w:rPr>
            <w:rFonts w:asciiTheme="minorHAnsi" w:hAnsiTheme="minorHAnsi" w:cstheme="minorHAnsi"/>
            <w:noProof/>
            <w:sz w:val="20"/>
            <w:szCs w:val="20"/>
          </w:rPr>
          <w:t>13</w:t>
        </w:r>
        <w:r w:rsidRPr="005A4692">
          <w:rPr>
            <w:rFonts w:asciiTheme="minorHAnsi" w:hAnsiTheme="minorHAnsi" w:cstheme="minorHAnsi"/>
            <w:sz w:val="20"/>
            <w:szCs w:val="20"/>
          </w:rPr>
          <w:fldChar w:fldCharType="end"/>
        </w:r>
      </w:p>
    </w:sdtContent>
  </w:sdt>
  <w:p w14:paraId="1B28FB6D" w14:textId="77777777" w:rsidR="002E167C" w:rsidRDefault="002E167C">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CA6EB" w14:textId="77777777" w:rsidR="00BA1991" w:rsidRDefault="00BA1991">
      <w:pPr>
        <w:rPr>
          <w:sz w:val="12"/>
        </w:rPr>
      </w:pPr>
      <w:r>
        <w:separator/>
      </w:r>
    </w:p>
  </w:footnote>
  <w:footnote w:type="continuationSeparator" w:id="0">
    <w:p w14:paraId="6BB33BAB" w14:textId="77777777" w:rsidR="00BA1991" w:rsidRDefault="00BA1991">
      <w:pPr>
        <w:rPr>
          <w:sz w:val="12"/>
        </w:rPr>
      </w:pPr>
      <w:r>
        <w:continuationSeparator/>
      </w:r>
    </w:p>
  </w:footnote>
  <w:footnote w:type="continuationNotice" w:id="1">
    <w:p w14:paraId="1AE797CD" w14:textId="77777777" w:rsidR="00BA1991" w:rsidRDefault="00BA1991">
      <w:pPr>
        <w:spacing w:line="240" w:lineRule="auto"/>
      </w:pPr>
    </w:p>
  </w:footnote>
  <w:footnote w:id="2">
    <w:p w14:paraId="6E8A2C29" w14:textId="77777777" w:rsidR="002E167C" w:rsidRPr="00BA34B2" w:rsidRDefault="002E167C" w:rsidP="004F66EC">
      <w:pPr>
        <w:pStyle w:val="Textpoznpodarou"/>
        <w:tabs>
          <w:tab w:val="left" w:pos="160"/>
        </w:tabs>
        <w:ind w:left="160" w:hanging="16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1">
        <w:r w:rsidRPr="00BA34B2">
          <w:rPr>
            <w:rStyle w:val="Internetovodkaz"/>
            <w:rFonts w:asciiTheme="minorHAnsi" w:hAnsiTheme="minorHAnsi" w:cstheme="minorHAnsi"/>
            <w:sz w:val="18"/>
            <w:szCs w:val="18"/>
          </w:rPr>
          <w:t>https://www.utb.cz/univerzita/uredni-deska/vnitrni-normy-a-predpisy/vnitrni-predpisy/</w:t>
        </w:r>
      </w:hyperlink>
    </w:p>
  </w:footnote>
  <w:footnote w:id="3">
    <w:p w14:paraId="45CD1FE6" w14:textId="77777777" w:rsidR="002E167C" w:rsidRPr="00BA34B2" w:rsidRDefault="002E167C" w:rsidP="0041256D">
      <w:pPr>
        <w:pStyle w:val="Textpoznpodarou"/>
        <w:tabs>
          <w:tab w:val="left" w:pos="0"/>
        </w:tabs>
        <w:ind w:left="160" w:hanging="16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2">
        <w:r w:rsidRPr="00BA34B2">
          <w:rPr>
            <w:rStyle w:val="Internetovodkaz"/>
            <w:rFonts w:asciiTheme="minorHAnsi" w:hAnsiTheme="minorHAnsi" w:cstheme="minorHAnsi"/>
            <w:sz w:val="18"/>
            <w:szCs w:val="18"/>
          </w:rPr>
          <w:t>https://www.utb.cz/univerzita/uredni-deska/vnitrni-normy-a-predpisy/vnitrni-predpisy/</w:t>
        </w:r>
      </w:hyperlink>
    </w:p>
  </w:footnote>
  <w:footnote w:id="4">
    <w:p w14:paraId="694D8FE5" w14:textId="1CB22F58" w:rsidR="002E167C" w:rsidRPr="00BA34B2" w:rsidRDefault="002E167C" w:rsidP="004F66EC">
      <w:pPr>
        <w:pStyle w:val="Textpoznpodarou"/>
        <w:tabs>
          <w:tab w:val="left" w:pos="0"/>
        </w:tabs>
        <w:ind w:left="160" w:hanging="160"/>
        <w:jc w:val="lef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po přihlášení z: </w:t>
      </w:r>
      <w:hyperlink r:id="rId3" w:history="1">
        <w:r w:rsidRPr="00D55872">
          <w:rPr>
            <w:rStyle w:val="Hypertextovodkaz"/>
            <w:rFonts w:asciiTheme="minorHAnsi" w:hAnsiTheme="minorHAnsi" w:cstheme="minorHAnsi"/>
            <w:sz w:val="18"/>
            <w:szCs w:val="18"/>
          </w:rPr>
          <w:t>https://www.utb.cz/mdocs-posts/smernice-rektora-c-9-2023/</w:t>
        </w:r>
      </w:hyperlink>
      <w:r>
        <w:rPr>
          <w:rFonts w:asciiTheme="minorHAnsi" w:hAnsiTheme="minorHAnsi" w:cstheme="minorHAnsi"/>
          <w:sz w:val="18"/>
          <w:szCs w:val="18"/>
        </w:rPr>
        <w:t xml:space="preserve"> </w:t>
      </w:r>
    </w:p>
  </w:footnote>
  <w:footnote w:id="5">
    <w:p w14:paraId="5F96401F" w14:textId="1CE6C195" w:rsidR="002E167C" w:rsidRPr="00BA34B2" w:rsidRDefault="002E167C" w:rsidP="008410CB">
      <w:pPr>
        <w:pStyle w:val="Textpoznpodarou"/>
        <w:spacing w:line="276" w:lineRule="auto"/>
        <w:ind w:left="160" w:hanging="16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4">
        <w:r w:rsidRPr="00BA34B2">
          <w:rPr>
            <w:rStyle w:val="Internetovodkaz"/>
            <w:rFonts w:asciiTheme="minorHAnsi" w:hAnsiTheme="minorHAnsi" w:cstheme="minorHAnsi"/>
            <w:sz w:val="18"/>
            <w:szCs w:val="18"/>
          </w:rPr>
          <w:t>https://www.utb.cz/univerzita/uredni-deska/vnitrni-normy-a-predpisy/vnitrni-predpisy/</w:t>
        </w:r>
      </w:hyperlink>
    </w:p>
  </w:footnote>
  <w:footnote w:id="6">
    <w:p w14:paraId="1E9608C5" w14:textId="77777777" w:rsidR="002E167C" w:rsidRPr="00BA34B2" w:rsidRDefault="002E167C" w:rsidP="008410CB">
      <w:pPr>
        <w:pStyle w:val="Textpoznpodarou"/>
        <w:tabs>
          <w:tab w:val="left" w:pos="115"/>
        </w:tabs>
        <w:spacing w:line="276" w:lineRule="auto"/>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5">
        <w:r w:rsidRPr="00BA34B2">
          <w:rPr>
            <w:rStyle w:val="Internetovodkaz"/>
            <w:rFonts w:asciiTheme="minorHAnsi" w:hAnsiTheme="minorHAnsi" w:cstheme="minorHAnsi"/>
            <w:sz w:val="18"/>
            <w:szCs w:val="18"/>
          </w:rPr>
          <w:t>http://www.utb.cz/o-univerzite/uznani-zahranicniho-vs-vzdelani</w:t>
        </w:r>
      </w:hyperlink>
    </w:p>
  </w:footnote>
  <w:footnote w:id="7">
    <w:p w14:paraId="75FF734F" w14:textId="0D3877AE" w:rsidR="002E167C" w:rsidRPr="008410CB" w:rsidRDefault="002E167C" w:rsidP="008410CB">
      <w:pPr>
        <w:pStyle w:val="Textpoznpodarou"/>
        <w:spacing w:line="276" w:lineRule="auto"/>
        <w:rPr>
          <w:rFonts w:asciiTheme="minorHAnsi" w:hAnsiTheme="minorHAnsi" w:cstheme="minorHAnsi"/>
          <w:sz w:val="18"/>
          <w:szCs w:val="18"/>
        </w:rPr>
      </w:pPr>
      <w:r w:rsidRPr="008410CB">
        <w:rPr>
          <w:rStyle w:val="Znakapoznpodarou"/>
          <w:rFonts w:asciiTheme="minorHAnsi" w:hAnsiTheme="minorHAnsi" w:cstheme="minorHAnsi"/>
          <w:sz w:val="24"/>
          <w:szCs w:val="24"/>
        </w:rPr>
        <w:footnoteRef/>
      </w:r>
      <w:r>
        <w:rPr>
          <w:rFonts w:asciiTheme="minorHAnsi" w:hAnsiTheme="minorHAnsi" w:cstheme="minorHAnsi"/>
          <w:sz w:val="18"/>
          <w:szCs w:val="18"/>
        </w:rPr>
        <w:t xml:space="preserve"> </w:t>
      </w:r>
      <w:r w:rsidRPr="008410CB">
        <w:rPr>
          <w:rFonts w:asciiTheme="minorHAnsi" w:hAnsiTheme="minorHAnsi" w:cstheme="minorHAnsi"/>
          <w:sz w:val="18"/>
          <w:szCs w:val="18"/>
        </w:rPr>
        <w:t xml:space="preserve">Dostupné po přihlášení z: </w:t>
      </w:r>
      <w:hyperlink r:id="rId6" w:history="1">
        <w:r w:rsidRPr="008410CB">
          <w:rPr>
            <w:rStyle w:val="Hypertextovodkaz"/>
            <w:rFonts w:asciiTheme="minorHAnsi" w:hAnsiTheme="minorHAnsi" w:cstheme="minorHAnsi"/>
            <w:sz w:val="18"/>
            <w:szCs w:val="18"/>
          </w:rPr>
          <w:t>https://www.utb.cz/mdocs-posts/smernice-rektora-c-13-2022/</w:t>
        </w:r>
      </w:hyperlink>
      <w:r w:rsidRPr="008410CB">
        <w:rPr>
          <w:rFonts w:asciiTheme="minorHAnsi" w:hAnsiTheme="minorHAnsi" w:cstheme="minorHAnsi"/>
          <w:sz w:val="18"/>
          <w:szCs w:val="18"/>
        </w:rPr>
        <w:t xml:space="preserve"> </w:t>
      </w:r>
    </w:p>
  </w:footnote>
  <w:footnote w:id="8">
    <w:p w14:paraId="45FC3D68" w14:textId="34496DBB" w:rsidR="002E167C" w:rsidRPr="0090296A" w:rsidRDefault="002E167C" w:rsidP="008410CB">
      <w:pPr>
        <w:pStyle w:val="Textpoznpodarou"/>
        <w:tabs>
          <w:tab w:val="left" w:pos="0"/>
        </w:tabs>
        <w:spacing w:line="276" w:lineRule="auto"/>
        <w:ind w:left="160" w:hanging="160"/>
        <w:rPr>
          <w:rFonts w:asciiTheme="minorHAnsi" w:hAnsiTheme="minorHAnsi" w:cstheme="minorHAnsi"/>
          <w:sz w:val="18"/>
          <w:szCs w:val="18"/>
        </w:rPr>
      </w:pPr>
      <w:r w:rsidRPr="0090296A">
        <w:rPr>
          <w:rFonts w:asciiTheme="minorHAnsi" w:hAnsiTheme="minorHAnsi"/>
          <w:sz w:val="18"/>
          <w:szCs w:val="18"/>
        </w:rPr>
        <w:footnoteRef/>
      </w:r>
      <w:r>
        <w:rPr>
          <w:rFonts w:asciiTheme="minorHAnsi" w:hAnsiTheme="minorHAnsi" w:cstheme="minorHAnsi"/>
          <w:sz w:val="18"/>
          <w:szCs w:val="18"/>
        </w:rPr>
        <w:t xml:space="preserve"> </w:t>
      </w:r>
      <w:r w:rsidRPr="0090296A">
        <w:rPr>
          <w:rFonts w:asciiTheme="minorHAnsi" w:hAnsiTheme="minorHAnsi" w:cstheme="minorHAnsi"/>
          <w:sz w:val="18"/>
          <w:szCs w:val="18"/>
        </w:rPr>
        <w:t xml:space="preserve">Oba dostupné z: </w:t>
      </w:r>
      <w:hyperlink r:id="rId7">
        <w:r w:rsidRPr="0090296A">
          <w:rPr>
            <w:rFonts w:asciiTheme="minorHAnsi" w:hAnsiTheme="minorHAnsi"/>
            <w:sz w:val="18"/>
            <w:szCs w:val="18"/>
          </w:rPr>
          <w:t>https://www.utb.cz/univerzita/uredni-deska/vnitrni-normy-a-predpisy/vnitrni-predpisy/</w:t>
        </w:r>
      </w:hyperlink>
      <w:r>
        <w:rPr>
          <w:rFonts w:asciiTheme="minorHAnsi" w:hAnsiTheme="minorHAnsi"/>
          <w:sz w:val="18"/>
          <w:szCs w:val="18"/>
        </w:rPr>
        <w:t xml:space="preserve"> </w:t>
      </w:r>
    </w:p>
  </w:footnote>
  <w:footnote w:id="9">
    <w:p w14:paraId="78CC9E03" w14:textId="64E4730B" w:rsidR="002E167C" w:rsidRPr="0090296A" w:rsidRDefault="002E167C" w:rsidP="0090296A">
      <w:pPr>
        <w:pStyle w:val="Textpoznpodarou"/>
        <w:tabs>
          <w:tab w:val="left" w:pos="0"/>
        </w:tabs>
        <w:ind w:left="160" w:hanging="160"/>
        <w:rPr>
          <w:rFonts w:asciiTheme="minorHAnsi" w:hAnsiTheme="minorHAnsi" w:cstheme="minorHAnsi"/>
          <w:sz w:val="18"/>
          <w:szCs w:val="18"/>
        </w:rPr>
      </w:pPr>
      <w:r w:rsidRPr="0090296A">
        <w:rPr>
          <w:rFonts w:asciiTheme="minorHAnsi" w:hAnsiTheme="minorHAnsi"/>
          <w:sz w:val="18"/>
          <w:szCs w:val="18"/>
        </w:rPr>
        <w:footnoteRef/>
      </w:r>
      <w:r w:rsidRPr="0090296A">
        <w:rPr>
          <w:rFonts w:asciiTheme="minorHAnsi" w:hAnsiTheme="minorHAnsi"/>
          <w:sz w:val="18"/>
          <w:szCs w:val="18"/>
        </w:rPr>
        <w:t xml:space="preserve"> Dostupné z: </w:t>
      </w:r>
      <w:hyperlink r:id="rId8">
        <w:r w:rsidRPr="0090296A">
          <w:rPr>
            <w:rFonts w:asciiTheme="minorHAnsi" w:hAnsiTheme="minorHAnsi"/>
            <w:sz w:val="18"/>
            <w:szCs w:val="18"/>
          </w:rPr>
          <w:t>https://www.utb.cz/univerzita/uredni-deska/ruzne/zprava-o-vnitrnim-hodnoceni-kvality-utb-ve-zline/</w:t>
        </w:r>
      </w:hyperlink>
      <w:r>
        <w:rPr>
          <w:rFonts w:asciiTheme="minorHAnsi" w:hAnsiTheme="minorHAnsi"/>
          <w:sz w:val="18"/>
          <w:szCs w:val="18"/>
        </w:rPr>
        <w:t xml:space="preserve"> </w:t>
      </w:r>
    </w:p>
  </w:footnote>
  <w:footnote w:id="10">
    <w:p w14:paraId="5CD6D41F" w14:textId="77777777" w:rsidR="002E167C" w:rsidRPr="00BA34B2" w:rsidRDefault="002E167C" w:rsidP="0090296A">
      <w:pPr>
        <w:pStyle w:val="Textpoznpodarou"/>
        <w:tabs>
          <w:tab w:val="left" w:pos="0"/>
        </w:tabs>
        <w:ind w:left="160" w:hanging="160"/>
        <w:rPr>
          <w:rFonts w:asciiTheme="minorHAnsi" w:hAnsiTheme="minorHAnsi" w:cstheme="minorHAnsi"/>
          <w:sz w:val="18"/>
          <w:szCs w:val="18"/>
        </w:rPr>
      </w:pPr>
      <w:r w:rsidRPr="0090296A">
        <w:rPr>
          <w:rFonts w:asciiTheme="minorHAnsi" w:hAnsiTheme="minorHAnsi"/>
          <w:sz w:val="18"/>
          <w:szCs w:val="18"/>
        </w:rPr>
        <w:footnoteRef/>
      </w:r>
      <w:r w:rsidRPr="0090296A">
        <w:rPr>
          <w:rFonts w:asciiTheme="minorHAnsi" w:hAnsiTheme="minorHAnsi"/>
          <w:sz w:val="18"/>
          <w:szCs w:val="18"/>
        </w:rPr>
        <w:tab/>
        <w:t xml:space="preserve">Dostupné z: </w:t>
      </w:r>
      <w:hyperlink r:id="rId9">
        <w:r w:rsidRPr="0090296A">
          <w:rPr>
            <w:rFonts w:asciiTheme="minorHAnsi" w:hAnsiTheme="minorHAnsi"/>
            <w:sz w:val="18"/>
            <w:szCs w:val="18"/>
          </w:rPr>
          <w:t>https://www.utb.cz/univerzita/uredni-deska/ruzne/zprava-o-vnitrnim-hodnoceni-kvality-utb-ve-zline/</w:t>
        </w:r>
      </w:hyperlink>
    </w:p>
  </w:footnote>
  <w:footnote w:id="11">
    <w:p w14:paraId="38948CFE" w14:textId="6BDAABCA" w:rsidR="002E167C" w:rsidRDefault="002E167C">
      <w:pPr>
        <w:pStyle w:val="Textpoznpodarou"/>
        <w:tabs>
          <w:tab w:val="left" w:pos="173"/>
        </w:tabs>
        <w:spacing w:line="170" w:lineRule="exact"/>
        <w:rPr>
          <w:rStyle w:val="Internetovodkaz"/>
          <w:rFonts w:asciiTheme="minorHAnsi" w:hAnsiTheme="minorHAnsi" w:cstheme="minorHAnsi"/>
          <w:sz w:val="18"/>
          <w:szCs w:val="18"/>
        </w:rPr>
      </w:pPr>
      <w:r w:rsidRPr="0090296A">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90296A">
        <w:rPr>
          <w:rFonts w:asciiTheme="minorHAnsi" w:hAnsiTheme="minorHAnsi" w:cstheme="minorHAnsi"/>
          <w:sz w:val="18"/>
          <w:szCs w:val="18"/>
        </w:rPr>
        <w:t xml:space="preserve">Dostupné z: </w:t>
      </w:r>
      <w:hyperlink r:id="rId10">
        <w:r w:rsidRPr="0090296A">
          <w:rPr>
            <w:rStyle w:val="Internetovodkaz"/>
            <w:rFonts w:asciiTheme="minorHAnsi" w:hAnsiTheme="minorHAnsi" w:cstheme="minorHAnsi"/>
            <w:sz w:val="18"/>
            <w:szCs w:val="18"/>
          </w:rPr>
          <w:t>https://www.utb.cz/univerzita/mezinarodni-vztahy/studenti/vymenne-pobyty/vyjizdejici-studenti/</w:t>
        </w:r>
      </w:hyperlink>
    </w:p>
    <w:p w14:paraId="468433DF" w14:textId="77777777" w:rsidR="002E167C" w:rsidRPr="0090296A" w:rsidRDefault="002E167C">
      <w:pPr>
        <w:pStyle w:val="Textpoznpodarou"/>
        <w:tabs>
          <w:tab w:val="left" w:pos="173"/>
        </w:tabs>
        <w:spacing w:line="170" w:lineRule="exact"/>
        <w:rPr>
          <w:rFonts w:asciiTheme="minorHAnsi" w:hAnsiTheme="minorHAnsi" w:cstheme="minorHAnsi"/>
          <w:sz w:val="18"/>
          <w:szCs w:val="18"/>
        </w:rPr>
      </w:pPr>
    </w:p>
  </w:footnote>
  <w:footnote w:id="12">
    <w:p w14:paraId="35F1BD0C" w14:textId="094A7681" w:rsidR="002E167C" w:rsidRPr="00BA34B2" w:rsidRDefault="002E167C">
      <w:pPr>
        <w:pStyle w:val="Textpoznpodarou"/>
        <w:tabs>
          <w:tab w:val="left" w:pos="182"/>
        </w:tabs>
        <w:spacing w:line="170" w:lineRule="exact"/>
        <w:rPr>
          <w:rFonts w:asciiTheme="minorHAnsi" w:hAnsiTheme="minorHAnsi" w:cstheme="minorHAnsi"/>
          <w:sz w:val="18"/>
          <w:szCs w:val="18"/>
        </w:rPr>
      </w:pPr>
      <w:r w:rsidRPr="0090296A">
        <w:rPr>
          <w:rStyle w:val="Znakypropoznmkupodarou"/>
          <w:rFonts w:asciiTheme="minorHAnsi" w:hAnsiTheme="minorHAnsi" w:cstheme="minorHAnsi"/>
          <w:sz w:val="18"/>
          <w:szCs w:val="18"/>
        </w:rPr>
        <w:footnoteRef/>
      </w:r>
      <w:r w:rsidRPr="0090296A">
        <w:rPr>
          <w:rFonts w:asciiTheme="minorHAnsi" w:hAnsiTheme="minorHAnsi" w:cstheme="minorHAnsi"/>
          <w:sz w:val="18"/>
          <w:szCs w:val="18"/>
        </w:rPr>
        <w:t xml:space="preserve"> Dostupné po přihlášení z: </w:t>
      </w:r>
      <w:hyperlink r:id="rId11" w:history="1">
        <w:r w:rsidRPr="00D55872">
          <w:rPr>
            <w:rStyle w:val="Hypertextovodkaz"/>
            <w:rFonts w:asciiTheme="minorHAnsi" w:hAnsiTheme="minorHAnsi" w:cstheme="minorHAnsi"/>
            <w:sz w:val="18"/>
            <w:szCs w:val="18"/>
          </w:rPr>
          <w:t>https://www.utb.cz/mdocs-posts/smernice-rektora-c-13-2023/</w:t>
        </w:r>
      </w:hyperlink>
      <w:r>
        <w:rPr>
          <w:rFonts w:asciiTheme="minorHAnsi" w:hAnsiTheme="minorHAnsi" w:cstheme="minorHAnsi"/>
          <w:sz w:val="18"/>
          <w:szCs w:val="18"/>
        </w:rPr>
        <w:t xml:space="preserve"> </w:t>
      </w:r>
    </w:p>
  </w:footnote>
  <w:footnote w:id="13">
    <w:p w14:paraId="15EE47DC" w14:textId="77777777" w:rsidR="002E167C" w:rsidRPr="00BA34B2" w:rsidRDefault="002E167C">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2">
        <w:r w:rsidRPr="00BA34B2">
          <w:rPr>
            <w:rStyle w:val="Internetovodkaz"/>
            <w:rFonts w:asciiTheme="minorHAnsi" w:hAnsiTheme="minorHAnsi" w:cstheme="minorHAnsi"/>
            <w:sz w:val="18"/>
            <w:szCs w:val="18"/>
          </w:rPr>
          <w:t>https://stag.utb.cz/portal/</w:t>
        </w:r>
      </w:hyperlink>
    </w:p>
  </w:footnote>
  <w:footnote w:id="14">
    <w:p w14:paraId="714775DF" w14:textId="77777777" w:rsidR="002E167C" w:rsidRPr="00BA34B2" w:rsidRDefault="002E167C">
      <w:pPr>
        <w:pStyle w:val="Textpoznpodarou"/>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3">
        <w:r w:rsidRPr="00BA34B2">
          <w:rPr>
            <w:rStyle w:val="Internetovodkaz"/>
            <w:rFonts w:asciiTheme="minorHAnsi" w:hAnsiTheme="minorHAnsi" w:cstheme="minorHAnsi"/>
            <w:sz w:val="18"/>
            <w:szCs w:val="18"/>
          </w:rPr>
          <w:t>https://www.utb.cz/univerzita/uredni-deska/vnitrni-normy-a-predpisy/</w:t>
        </w:r>
      </w:hyperlink>
      <w:r w:rsidRPr="00BA34B2">
        <w:rPr>
          <w:rFonts w:asciiTheme="minorHAnsi" w:hAnsiTheme="minorHAnsi" w:cstheme="minorHAnsi"/>
          <w:sz w:val="18"/>
          <w:szCs w:val="18"/>
        </w:rPr>
        <w:t xml:space="preserve"> </w:t>
      </w:r>
    </w:p>
  </w:footnote>
  <w:footnote w:id="15">
    <w:p w14:paraId="5D81D9A1" w14:textId="77777777" w:rsidR="002E167C" w:rsidRPr="00BA34B2" w:rsidRDefault="002E167C">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4">
        <w:r w:rsidRPr="00BA34B2">
          <w:rPr>
            <w:rStyle w:val="Internetovodkaz"/>
            <w:rFonts w:asciiTheme="minorHAnsi" w:hAnsiTheme="minorHAnsi" w:cstheme="minorHAnsi"/>
            <w:sz w:val="18"/>
            <w:szCs w:val="18"/>
          </w:rPr>
          <w:t>https://flkr.utb.cz/o-fakulte/uredni-deska/vnitrni-normy-a-predpisy/vnitrni-normy-a-predpisy-utb/</w:t>
        </w:r>
      </w:hyperlink>
      <w:r w:rsidRPr="00BA34B2">
        <w:rPr>
          <w:rStyle w:val="Internetovodkaz"/>
          <w:rFonts w:asciiTheme="minorHAnsi" w:hAnsiTheme="minorHAnsi" w:cstheme="minorHAnsi"/>
          <w:sz w:val="18"/>
          <w:szCs w:val="18"/>
        </w:rPr>
        <w:t xml:space="preserve"> </w:t>
      </w:r>
    </w:p>
  </w:footnote>
  <w:footnote w:id="16">
    <w:p w14:paraId="5986EBCC" w14:textId="77777777" w:rsidR="002E167C" w:rsidRPr="00BA34B2" w:rsidRDefault="002E167C">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5" w:history="1">
        <w:r w:rsidRPr="005000B8">
          <w:rPr>
            <w:rStyle w:val="Hypertextovodkaz"/>
            <w:rFonts w:asciiTheme="minorHAnsi" w:hAnsiTheme="minorHAnsi" w:cstheme="minorHAnsi"/>
            <w:sz w:val="18"/>
            <w:szCs w:val="18"/>
          </w:rPr>
          <w:t>https://jobcentrum.utb.cz/</w:t>
        </w:r>
      </w:hyperlink>
      <w:r>
        <w:rPr>
          <w:rFonts w:asciiTheme="minorHAnsi" w:hAnsiTheme="minorHAnsi" w:cstheme="minorHAnsi"/>
          <w:sz w:val="18"/>
          <w:szCs w:val="18"/>
        </w:rPr>
        <w:t xml:space="preserve"> </w:t>
      </w:r>
    </w:p>
  </w:footnote>
  <w:footnote w:id="17">
    <w:p w14:paraId="2810EA0C" w14:textId="77777777" w:rsidR="002E167C" w:rsidRPr="00BA34B2" w:rsidRDefault="002E167C">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Dostupné</w:t>
      </w:r>
      <w:r>
        <w:rPr>
          <w:rFonts w:asciiTheme="minorHAnsi" w:hAnsiTheme="minorHAnsi" w:cstheme="minorHAnsi"/>
          <w:sz w:val="18"/>
          <w:szCs w:val="18"/>
        </w:rPr>
        <w:t xml:space="preserve"> po registraci</w:t>
      </w:r>
      <w:r w:rsidRPr="00BA34B2">
        <w:rPr>
          <w:rFonts w:asciiTheme="minorHAnsi" w:hAnsiTheme="minorHAnsi" w:cstheme="minorHAnsi"/>
          <w:sz w:val="18"/>
          <w:szCs w:val="18"/>
        </w:rPr>
        <w:t xml:space="preserve"> z: </w:t>
      </w:r>
      <w:hyperlink r:id="rId16" w:history="1">
        <w:r w:rsidRPr="005000B8">
          <w:rPr>
            <w:rStyle w:val="Hypertextovodkaz"/>
            <w:rFonts w:asciiTheme="minorHAnsi" w:hAnsiTheme="minorHAnsi" w:cstheme="minorHAnsi"/>
            <w:sz w:val="18"/>
            <w:szCs w:val="18"/>
          </w:rPr>
          <w:t>https://jobcentrum.utb.cz/</w:t>
        </w:r>
      </w:hyperlink>
      <w:r>
        <w:rPr>
          <w:rFonts w:asciiTheme="minorHAnsi" w:hAnsiTheme="minorHAnsi" w:cstheme="minorHAnsi"/>
          <w:sz w:val="18"/>
          <w:szCs w:val="18"/>
        </w:rPr>
        <w:t xml:space="preserve"> </w:t>
      </w:r>
    </w:p>
  </w:footnote>
  <w:footnote w:id="18">
    <w:p w14:paraId="2BEF8848" w14:textId="77777777" w:rsidR="002E167C" w:rsidRDefault="002E167C">
      <w:pPr>
        <w:pStyle w:val="Textpoznpodarou"/>
        <w:tabs>
          <w:tab w:val="left" w:pos="173"/>
        </w:tabs>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7" w:history="1">
        <w:r w:rsidRPr="005000B8">
          <w:rPr>
            <w:rStyle w:val="Hypertextovodkaz"/>
            <w:rFonts w:asciiTheme="minorHAnsi" w:hAnsiTheme="minorHAnsi" w:cstheme="minorHAnsi"/>
            <w:sz w:val="18"/>
            <w:szCs w:val="18"/>
          </w:rPr>
          <w:t>https://akademickaporadna.utb.cz/</w:t>
        </w:r>
      </w:hyperlink>
      <w:r>
        <w:rPr>
          <w:rFonts w:asciiTheme="minorHAnsi" w:hAnsiTheme="minorHAnsi" w:cstheme="minorHAnsi"/>
          <w:sz w:val="18"/>
          <w:szCs w:val="18"/>
        </w:rPr>
        <w:t xml:space="preserve"> </w:t>
      </w:r>
    </w:p>
  </w:footnote>
  <w:footnote w:id="19">
    <w:p w14:paraId="1F4BF54B" w14:textId="48CF3F73" w:rsidR="002E167C" w:rsidRPr="0090296A" w:rsidRDefault="002E167C" w:rsidP="0090296A">
      <w:pPr>
        <w:pStyle w:val="Textpoznpodarou"/>
        <w:rPr>
          <w:rStyle w:val="Znakypropoznmkupodarou"/>
          <w:rFonts w:asciiTheme="minorHAnsi" w:hAnsiTheme="minorHAnsi"/>
          <w:sz w:val="18"/>
          <w:szCs w:val="18"/>
        </w:rPr>
      </w:pPr>
      <w:r w:rsidRPr="0090296A">
        <w:rPr>
          <w:rStyle w:val="Znakypropoznmkupodarou"/>
          <w:rFonts w:asciiTheme="minorHAnsi" w:hAnsiTheme="minorHAnsi" w:cstheme="minorHAnsi"/>
          <w:sz w:val="18"/>
          <w:szCs w:val="18"/>
        </w:rPr>
        <w:footnoteRef/>
      </w:r>
      <w:r>
        <w:rPr>
          <w:rStyle w:val="Znakypropoznmkupodarou"/>
          <w:rFonts w:asciiTheme="minorHAnsi" w:hAnsiTheme="minorHAnsi"/>
          <w:sz w:val="18"/>
          <w:szCs w:val="18"/>
        </w:rPr>
        <w:t xml:space="preserve"> </w:t>
      </w:r>
      <w:r w:rsidRPr="0090296A">
        <w:rPr>
          <w:rStyle w:val="Znakypropoznmkupodarou"/>
          <w:rFonts w:asciiTheme="minorHAnsi" w:hAnsiTheme="minorHAnsi"/>
          <w:sz w:val="18"/>
          <w:szCs w:val="18"/>
        </w:rPr>
        <w:t xml:space="preserve">Dostupné z: </w:t>
      </w:r>
      <w:hyperlink r:id="rId18">
        <w:r w:rsidRPr="0090296A">
          <w:rPr>
            <w:rStyle w:val="Znakypropoznmkupodarou"/>
            <w:rFonts w:asciiTheme="minorHAnsi" w:hAnsiTheme="minorHAnsi"/>
            <w:sz w:val="18"/>
            <w:szCs w:val="18"/>
          </w:rPr>
          <w:t>http://digilib.k.utb.cz</w:t>
        </w:r>
      </w:hyperlink>
    </w:p>
  </w:footnote>
  <w:footnote w:id="20">
    <w:p w14:paraId="400E0E7F" w14:textId="30036E8C" w:rsidR="002E167C" w:rsidRPr="0090296A" w:rsidRDefault="002E167C" w:rsidP="0090296A">
      <w:pPr>
        <w:pStyle w:val="Textpoznpodarou"/>
        <w:rPr>
          <w:rStyle w:val="Znakypropoznmkupodarou"/>
          <w:rFonts w:asciiTheme="minorHAnsi" w:hAnsiTheme="minorHAnsi"/>
          <w:sz w:val="18"/>
          <w:szCs w:val="18"/>
        </w:rPr>
      </w:pPr>
      <w:r w:rsidRPr="0090296A">
        <w:rPr>
          <w:rStyle w:val="Znakypropoznmkupodarou"/>
          <w:rFonts w:asciiTheme="minorHAnsi" w:hAnsiTheme="minorHAnsi" w:cstheme="minorHAnsi"/>
          <w:sz w:val="18"/>
          <w:szCs w:val="18"/>
        </w:rPr>
        <w:footnoteRef/>
      </w:r>
      <w:r>
        <w:rPr>
          <w:rStyle w:val="Znakypropoznmkupodarou"/>
          <w:rFonts w:asciiTheme="minorHAnsi" w:hAnsiTheme="minorHAnsi"/>
          <w:sz w:val="18"/>
          <w:szCs w:val="18"/>
        </w:rPr>
        <w:t xml:space="preserve"> </w:t>
      </w:r>
      <w:r w:rsidRPr="0090296A">
        <w:rPr>
          <w:rStyle w:val="Znakypropoznmkupodarou"/>
          <w:rFonts w:asciiTheme="minorHAnsi" w:hAnsiTheme="minorHAnsi"/>
          <w:sz w:val="18"/>
          <w:szCs w:val="18"/>
        </w:rPr>
        <w:t xml:space="preserve">Dostupné z: </w:t>
      </w:r>
      <w:hyperlink r:id="rId19">
        <w:r w:rsidRPr="0090296A">
          <w:rPr>
            <w:rStyle w:val="Znakypropoznmkupodarou"/>
            <w:rFonts w:asciiTheme="minorHAnsi" w:hAnsiTheme="minorHAnsi"/>
            <w:sz w:val="18"/>
            <w:szCs w:val="18"/>
          </w:rPr>
          <w:t>http://publikace.k.utb.cz</w:t>
        </w:r>
      </w:hyperlink>
    </w:p>
  </w:footnote>
  <w:footnote w:id="21">
    <w:p w14:paraId="764EE637" w14:textId="31942C62" w:rsidR="002E167C" w:rsidRPr="00BA34B2" w:rsidRDefault="002E167C">
      <w:pPr>
        <w:pStyle w:val="Textpoznpodarou"/>
        <w:tabs>
          <w:tab w:val="left" w:pos="173"/>
        </w:tabs>
        <w:spacing w:line="170"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po přihlášení z: </w:t>
      </w:r>
      <w:hyperlink r:id="rId20" w:history="1">
        <w:r w:rsidRPr="00D55872">
          <w:rPr>
            <w:rStyle w:val="Hypertextovodkaz"/>
            <w:rFonts w:asciiTheme="minorHAnsi" w:hAnsiTheme="minorHAnsi" w:cstheme="minorHAnsi"/>
            <w:sz w:val="18"/>
            <w:szCs w:val="18"/>
          </w:rPr>
          <w:t>https://www.utb.cz/mdocs-posts/smernice-rektora-c-16-2021/</w:t>
        </w:r>
      </w:hyperlink>
      <w:r>
        <w:rPr>
          <w:rFonts w:asciiTheme="minorHAnsi" w:hAnsiTheme="minorHAnsi" w:cstheme="minorHAnsi"/>
          <w:sz w:val="18"/>
          <w:szCs w:val="18"/>
        </w:rPr>
        <w:t xml:space="preserve"> </w:t>
      </w:r>
    </w:p>
  </w:footnote>
  <w:footnote w:id="22">
    <w:p w14:paraId="4F3E770D" w14:textId="77777777" w:rsidR="002E167C" w:rsidRPr="00BA34B2" w:rsidRDefault="002E167C" w:rsidP="00CB3C5F">
      <w:pPr>
        <w:pStyle w:val="Textpoznpodarou"/>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 xml:space="preserve"> Dostupné z: </w:t>
      </w:r>
      <w:hyperlink r:id="rId21">
        <w:r w:rsidRPr="00BA34B2">
          <w:rPr>
            <w:rStyle w:val="Internetovodkaz"/>
            <w:rFonts w:asciiTheme="minorHAnsi" w:hAnsiTheme="minorHAnsi" w:cstheme="minorHAnsi"/>
            <w:sz w:val="18"/>
            <w:szCs w:val="18"/>
          </w:rPr>
          <w:t>https://www.utb.cz/univerzita/uredni-deska/vnitrni-normy-a-predpisy/vnitrni-predpisy/</w:t>
        </w:r>
      </w:hyperlink>
    </w:p>
  </w:footnote>
  <w:footnote w:id="23">
    <w:p w14:paraId="7B687340" w14:textId="2E072511" w:rsidR="002E167C" w:rsidRDefault="002E167C">
      <w:pPr>
        <w:pStyle w:val="Textpoznpodarou"/>
      </w:pPr>
      <w:r w:rsidRPr="00CB3C5F">
        <w:rPr>
          <w:rStyle w:val="Znakapoznpodarou"/>
          <w:rFonts w:asciiTheme="minorHAnsi" w:hAnsiTheme="minorHAnsi" w:cstheme="minorHAnsi"/>
          <w:sz w:val="24"/>
          <w:szCs w:val="24"/>
        </w:rPr>
        <w:footnoteRef/>
      </w:r>
      <w:r>
        <w:t xml:space="preserve"> </w:t>
      </w:r>
      <w:r w:rsidRPr="00CB3C5F">
        <w:rPr>
          <w:rFonts w:asciiTheme="minorHAnsi" w:hAnsiTheme="minorHAnsi" w:cstheme="minorHAnsi"/>
          <w:sz w:val="18"/>
          <w:szCs w:val="18"/>
        </w:rPr>
        <w:t>Dostupné</w:t>
      </w:r>
      <w:r>
        <w:rPr>
          <w:rFonts w:asciiTheme="minorHAnsi" w:hAnsiTheme="minorHAnsi" w:cstheme="minorHAnsi"/>
          <w:sz w:val="18"/>
          <w:szCs w:val="18"/>
        </w:rPr>
        <w:t xml:space="preserve"> po přihlášení</w:t>
      </w:r>
      <w:r w:rsidRPr="00CB3C5F">
        <w:rPr>
          <w:rFonts w:asciiTheme="minorHAnsi" w:hAnsiTheme="minorHAnsi" w:cstheme="minorHAnsi"/>
          <w:sz w:val="18"/>
          <w:szCs w:val="18"/>
        </w:rPr>
        <w:t xml:space="preserve"> z:</w:t>
      </w:r>
      <w:r>
        <w:rPr>
          <w:rFonts w:asciiTheme="minorHAnsi" w:hAnsiTheme="minorHAnsi" w:cstheme="minorHAnsi"/>
          <w:sz w:val="18"/>
          <w:szCs w:val="18"/>
        </w:rPr>
        <w:t xml:space="preserve"> </w:t>
      </w:r>
      <w:hyperlink r:id="rId22" w:history="1">
        <w:r w:rsidRPr="008B150D">
          <w:rPr>
            <w:rStyle w:val="Hypertextovodkaz"/>
            <w:rFonts w:asciiTheme="minorHAnsi" w:hAnsiTheme="minorHAnsi" w:cstheme="minorHAnsi"/>
            <w:sz w:val="18"/>
            <w:szCs w:val="18"/>
          </w:rPr>
          <w:t>https://www.utb.cz/mdocs-posts/smernice-rektora-c-6-2024/</w:t>
        </w:r>
      </w:hyperlink>
      <w:r>
        <w:rPr>
          <w:rFonts w:asciiTheme="minorHAnsi" w:hAnsiTheme="minorHAnsi" w:cstheme="minorHAnsi"/>
          <w:sz w:val="18"/>
          <w:szCs w:val="18"/>
        </w:rPr>
        <w:t xml:space="preserve">  </w:t>
      </w:r>
      <w:r>
        <w:t xml:space="preserve"> </w:t>
      </w:r>
    </w:p>
  </w:footnote>
  <w:footnote w:id="24">
    <w:p w14:paraId="553ECA26" w14:textId="4A4D7FCF" w:rsidR="002E167C" w:rsidRPr="00BA34B2" w:rsidRDefault="002E167C">
      <w:pPr>
        <w:pStyle w:val="Textpoznpodarou"/>
        <w:tabs>
          <w:tab w:val="left" w:pos="422"/>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Dostupné z</w:t>
      </w:r>
      <w:r>
        <w:rPr>
          <w:rFonts w:asciiTheme="minorHAnsi" w:hAnsiTheme="minorHAnsi" w:cstheme="minorHAnsi"/>
          <w:sz w:val="18"/>
          <w:szCs w:val="18"/>
        </w:rPr>
        <w:t> </w:t>
      </w:r>
      <w:hyperlink r:id="rId23">
        <w:r w:rsidRPr="00BA34B2">
          <w:rPr>
            <w:rStyle w:val="Internetovodkaz"/>
            <w:rFonts w:asciiTheme="minorHAnsi" w:hAnsiTheme="minorHAnsi" w:cstheme="minorHAnsi"/>
            <w:sz w:val="18"/>
            <w:szCs w:val="18"/>
          </w:rPr>
          <w:t>https://www.utb.cz/univerzita/uredni-deska/ruzne/strategicky-zamer/</w:t>
        </w:r>
      </w:hyperlink>
      <w:r w:rsidRPr="00BA34B2">
        <w:rPr>
          <w:rFonts w:asciiTheme="minorHAnsi" w:hAnsiTheme="minorHAnsi" w:cstheme="minorHAnsi"/>
          <w:sz w:val="18"/>
          <w:szCs w:val="18"/>
        </w:rPr>
        <w:t xml:space="preserve"> </w:t>
      </w:r>
    </w:p>
  </w:footnote>
  <w:footnote w:id="25">
    <w:p w14:paraId="64DE034C" w14:textId="77777777" w:rsidR="002E167C" w:rsidRPr="00BA34B2" w:rsidRDefault="002E167C">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4">
        <w:r w:rsidRPr="00BA34B2">
          <w:rPr>
            <w:rStyle w:val="Internetovodkaz"/>
            <w:rFonts w:asciiTheme="minorHAnsi" w:hAnsiTheme="minorHAnsi" w:cstheme="minorHAnsi"/>
            <w:sz w:val="18"/>
            <w:szCs w:val="18"/>
          </w:rPr>
          <w:t>https://flkr.utb.cz/o-fakulte/uredni-deska/ruzne/</w:t>
        </w:r>
      </w:hyperlink>
      <w:r w:rsidRPr="00BA34B2">
        <w:rPr>
          <w:rFonts w:asciiTheme="minorHAnsi" w:hAnsiTheme="minorHAnsi" w:cstheme="minorHAnsi"/>
          <w:sz w:val="18"/>
          <w:szCs w:val="18"/>
        </w:rPr>
        <w:t xml:space="preserve"> </w:t>
      </w:r>
    </w:p>
  </w:footnote>
  <w:footnote w:id="26">
    <w:p w14:paraId="34315F3D" w14:textId="70F981C5" w:rsidR="002E167C" w:rsidRPr="00BA34B2" w:rsidRDefault="002E167C">
      <w:pPr>
        <w:pStyle w:val="Textpoznpodarou"/>
        <w:tabs>
          <w:tab w:val="left" w:pos="427"/>
        </w:tabs>
        <w:spacing w:line="240" w:lineRule="exact"/>
        <w:ind w:left="240"/>
        <w:rPr>
          <w:rFonts w:asciiTheme="minorHAnsi" w:hAnsiTheme="minorHAnsi" w:cstheme="minorHAnsi"/>
          <w:sz w:val="18"/>
          <w:szCs w:val="18"/>
        </w:rPr>
      </w:pPr>
    </w:p>
  </w:footnote>
  <w:footnote w:id="27">
    <w:p w14:paraId="651F7ED3" w14:textId="58C2F985" w:rsidR="002E167C" w:rsidRPr="00BA34B2" w:rsidRDefault="002E167C">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3B66C5">
        <w:rPr>
          <w:rStyle w:val="Znakypropoznmkupodarou"/>
        </w:rPr>
        <w:tab/>
        <w:t xml:space="preserve"> </w:t>
      </w:r>
      <w:r w:rsidRPr="003B66C5">
        <w:rPr>
          <w:rStyle w:val="Znakypropoznmkupodarou"/>
          <w:rFonts w:asciiTheme="minorHAnsi" w:hAnsiTheme="minorHAnsi" w:cstheme="minorHAnsi"/>
          <w:sz w:val="18"/>
          <w:szCs w:val="18"/>
        </w:rPr>
        <w:t xml:space="preserve">Dostupné z: </w:t>
      </w:r>
      <w:hyperlink r:id="rId25" w:history="1">
        <w:r w:rsidRPr="003B66C5">
          <w:rPr>
            <w:rStyle w:val="Znakypropoznmkupodarou"/>
            <w:rFonts w:asciiTheme="minorHAnsi" w:hAnsiTheme="minorHAnsi" w:cstheme="minorHAnsi"/>
            <w:sz w:val="18"/>
            <w:szCs w:val="18"/>
          </w:rPr>
          <w:t>https://www.isvavai.cz/cep</w:t>
        </w:r>
      </w:hyperlink>
      <w:r>
        <w:rPr>
          <w:rStyle w:val="Znakypropoznmkupodarou"/>
        </w:rPr>
        <w:t xml:space="preserve"> </w:t>
      </w:r>
    </w:p>
  </w:footnote>
  <w:footnote w:id="28">
    <w:p w14:paraId="0451526D" w14:textId="0339E6A3" w:rsidR="002E167C" w:rsidRPr="00BA34B2" w:rsidRDefault="002E167C">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6" w:history="1">
        <w:r w:rsidRPr="009B475E">
          <w:rPr>
            <w:rStyle w:val="Hypertextovodkaz"/>
            <w:rFonts w:asciiTheme="minorHAnsi" w:hAnsiTheme="minorHAnsi" w:cstheme="minorHAnsi"/>
            <w:sz w:val="18"/>
            <w:szCs w:val="18"/>
          </w:rPr>
          <w:t>https://flkr.utb.cz/o-fakulte/uredni-deska/vyrocni-zpravy/</w:t>
        </w:r>
      </w:hyperlink>
    </w:p>
  </w:footnote>
  <w:footnote w:id="29">
    <w:p w14:paraId="3ED3D70C" w14:textId="77777777" w:rsidR="002E167C" w:rsidRPr="00BA34B2" w:rsidRDefault="002E167C">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7">
        <w:r w:rsidRPr="00BA34B2">
          <w:rPr>
            <w:rStyle w:val="Internetovodkaz"/>
            <w:rFonts w:asciiTheme="minorHAnsi" w:hAnsiTheme="minorHAnsi" w:cstheme="minorHAnsi"/>
            <w:sz w:val="18"/>
            <w:szCs w:val="18"/>
          </w:rPr>
          <w:t>https://www.utb.cz/univerzita/uredni-deska/ruzne/vyrocni-zpravy/</w:t>
        </w:r>
      </w:hyperlink>
      <w:r w:rsidRPr="00BA34B2">
        <w:rPr>
          <w:rFonts w:asciiTheme="minorHAnsi" w:hAnsiTheme="minorHAnsi" w:cstheme="minorHAnsi"/>
          <w:sz w:val="18"/>
          <w:szCs w:val="18"/>
        </w:rPr>
        <w:t xml:space="preserve"> </w:t>
      </w:r>
    </w:p>
  </w:footnote>
  <w:footnote w:id="30">
    <w:p w14:paraId="023A0483" w14:textId="77777777" w:rsidR="002E167C" w:rsidRPr="00AC7EC0" w:rsidRDefault="002E167C" w:rsidP="00660EC1">
      <w:pPr>
        <w:pStyle w:val="Poznmkapodarou1"/>
        <w:shd w:val="clear" w:color="auto" w:fill="auto"/>
        <w:tabs>
          <w:tab w:val="left" w:pos="192"/>
        </w:tabs>
        <w:spacing w:line="170" w:lineRule="exact"/>
        <w:rPr>
          <w:sz w:val="18"/>
          <w:szCs w:val="18"/>
          <w:lang w:val="de-DE"/>
        </w:rPr>
      </w:pPr>
      <w:r w:rsidRPr="003B66C5">
        <w:rPr>
          <w:sz w:val="18"/>
          <w:szCs w:val="18"/>
          <w:vertAlign w:val="superscript"/>
          <w:lang w:val="cs-CZ" w:eastAsia="cs-CZ"/>
        </w:rPr>
        <w:footnoteRef/>
      </w:r>
      <w:r w:rsidRPr="003B66C5">
        <w:rPr>
          <w:sz w:val="18"/>
          <w:szCs w:val="18"/>
          <w:lang w:val="cs-CZ" w:eastAsia="cs-CZ"/>
        </w:rPr>
        <w:tab/>
        <w:t xml:space="preserve">Dostupné z: </w:t>
      </w:r>
      <w:hyperlink r:id="rId28" w:history="1">
        <w:r w:rsidRPr="003B66C5">
          <w:rPr>
            <w:rStyle w:val="Hypertextovodkaz"/>
            <w:sz w:val="18"/>
            <w:szCs w:val="18"/>
            <w:lang w:val="cs-CZ" w:eastAsia="cs-CZ"/>
          </w:rPr>
          <w:t>https://www.utb.cz/univerzita/uredni-deska/vnitrni-normy-a-predpisy/vnitrni-predpisy/</w:t>
        </w:r>
      </w:hyperlink>
    </w:p>
  </w:footnote>
  <w:footnote w:id="31">
    <w:p w14:paraId="06CBC1CD" w14:textId="77777777" w:rsidR="002E167C" w:rsidRPr="00AC7EC0" w:rsidRDefault="002E167C" w:rsidP="00660EC1">
      <w:pPr>
        <w:pStyle w:val="Poznmkapodarou1"/>
        <w:shd w:val="clear" w:color="auto" w:fill="auto"/>
        <w:tabs>
          <w:tab w:val="left" w:pos="192"/>
        </w:tabs>
        <w:spacing w:line="170" w:lineRule="exact"/>
        <w:rPr>
          <w:sz w:val="18"/>
          <w:szCs w:val="18"/>
          <w:lang w:val="de-DE"/>
        </w:rPr>
      </w:pPr>
      <w:r w:rsidRPr="003B66C5">
        <w:rPr>
          <w:sz w:val="18"/>
          <w:szCs w:val="18"/>
          <w:vertAlign w:val="superscript"/>
          <w:lang w:val="cs-CZ" w:eastAsia="cs-CZ"/>
        </w:rPr>
        <w:footnoteRef/>
      </w:r>
      <w:r w:rsidRPr="003B66C5">
        <w:rPr>
          <w:sz w:val="18"/>
          <w:szCs w:val="18"/>
          <w:lang w:val="cs-CZ" w:eastAsia="cs-CZ"/>
        </w:rPr>
        <w:tab/>
        <w:t xml:space="preserve">Dostupné z: </w:t>
      </w:r>
      <w:hyperlink r:id="rId29" w:history="1">
        <w:r w:rsidRPr="003B66C5">
          <w:rPr>
            <w:rStyle w:val="Hypertextovodkaz"/>
            <w:sz w:val="18"/>
            <w:szCs w:val="18"/>
            <w:lang w:val="cs-CZ" w:eastAsia="cs-CZ"/>
          </w:rPr>
          <w:t>https://flkr.utb.cz/o-fakulte/zakladni-informace/struktura/ostatni-organy-fakulty/rada-studijnich-programu/</w:t>
        </w:r>
      </w:hyperlink>
    </w:p>
  </w:footnote>
  <w:footnote w:id="32">
    <w:p w14:paraId="18ACCDB8" w14:textId="77777777" w:rsidR="002E167C" w:rsidRPr="00BA34B2" w:rsidRDefault="002E167C">
      <w:pPr>
        <w:pStyle w:val="Textpoznpodarou"/>
        <w:tabs>
          <w:tab w:val="left" w:pos="192"/>
        </w:tabs>
        <w:spacing w:line="245"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30">
        <w:r w:rsidRPr="00BA34B2">
          <w:rPr>
            <w:rStyle w:val="Internetovodkaz"/>
            <w:rFonts w:asciiTheme="minorHAnsi" w:hAnsiTheme="minorHAnsi" w:cstheme="minorHAnsi"/>
            <w:sz w:val="18"/>
            <w:szCs w:val="18"/>
          </w:rPr>
          <w:t>https://knihovna.utb.cz/najdete-u-nas/informacni-zdroje-knihovny/</w:t>
        </w:r>
      </w:hyperlink>
    </w:p>
  </w:footnote>
  <w:footnote w:id="33">
    <w:p w14:paraId="385CDCC4" w14:textId="77777777" w:rsidR="002E167C" w:rsidRPr="00BA34B2" w:rsidRDefault="002E167C">
      <w:pPr>
        <w:pStyle w:val="Textpoznpodarou"/>
        <w:tabs>
          <w:tab w:val="left" w:pos="192"/>
        </w:tabs>
        <w:spacing w:line="245"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31">
        <w:r w:rsidRPr="00BA34B2">
          <w:rPr>
            <w:rStyle w:val="Internetovodkaz"/>
            <w:rFonts w:asciiTheme="minorHAnsi" w:hAnsiTheme="minorHAnsi" w:cstheme="minorHAnsi"/>
            <w:sz w:val="18"/>
            <w:szCs w:val="18"/>
          </w:rPr>
          <w:t>https://flkr.utb.cz/o-fakulte/uredni-deska/vnitrni-normy-a-predpisy/vnitrni-predpisy/</w:t>
        </w:r>
      </w:hyperlink>
      <w:r w:rsidRPr="00BA34B2">
        <w:rPr>
          <w:rFonts w:asciiTheme="minorHAnsi" w:hAnsiTheme="minorHAnsi" w:cstheme="minorHAnsi"/>
          <w:sz w:val="18"/>
          <w:szCs w:val="18"/>
        </w:rPr>
        <w:t xml:space="preserve"> </w:t>
      </w:r>
    </w:p>
  </w:footnote>
  <w:footnote w:id="34">
    <w:p w14:paraId="5D8E2BA2" w14:textId="77777777" w:rsidR="002E167C" w:rsidRDefault="002E167C">
      <w:pPr>
        <w:pStyle w:val="Textpoznpodarou"/>
        <w:tabs>
          <w:tab w:val="left" w:pos="192"/>
        </w:tabs>
        <w:spacing w:line="245" w:lineRule="exact"/>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32">
        <w:r w:rsidRPr="00BA34B2">
          <w:rPr>
            <w:rStyle w:val="Internetovodkaz"/>
            <w:rFonts w:asciiTheme="minorHAnsi" w:hAnsiTheme="minorHAnsi" w:cstheme="minorHAnsi"/>
            <w:sz w:val="18"/>
            <w:szCs w:val="18"/>
          </w:rPr>
          <w:t>https://flkr.utb.cz/studium/moznosti-studia/bakalarske-studium/</w:t>
        </w:r>
      </w:hyperlink>
    </w:p>
  </w:footnote>
  <w:footnote w:id="35">
    <w:p w14:paraId="322CDD4A" w14:textId="77777777" w:rsidR="002E167C" w:rsidRPr="00BA34B2" w:rsidRDefault="002E167C">
      <w:pPr>
        <w:pStyle w:val="Textpoznpodarou"/>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 xml:space="preserve"> Dostupné z: </w:t>
      </w:r>
      <w:bookmarkStart w:id="17" w:name="_Hlk88669380"/>
      <w:r>
        <w:rPr>
          <w:rFonts w:ascii="Arial Unicode MS" w:hAnsi="Arial Unicode MS"/>
        </w:rPr>
        <w:fldChar w:fldCharType="begin"/>
      </w:r>
      <w:r>
        <w:instrText xml:space="preserve"> HYPERLINK "https://flkr.utb.cz/o-fakulte/uredni-deska/vyrocni-zpravy/" </w:instrText>
      </w:r>
      <w:r>
        <w:rPr>
          <w:rFonts w:ascii="Arial Unicode MS" w:hAnsi="Arial Unicode MS"/>
        </w:rPr>
        <w:fldChar w:fldCharType="separate"/>
      </w:r>
      <w:r w:rsidRPr="005000B8">
        <w:rPr>
          <w:rStyle w:val="Hypertextovodkaz"/>
          <w:rFonts w:asciiTheme="minorHAnsi" w:hAnsiTheme="minorHAnsi" w:cstheme="minorHAnsi"/>
          <w:sz w:val="18"/>
          <w:szCs w:val="18"/>
        </w:rPr>
        <w:t>https://flkr.utb.cz/o-fakulte/uredni-deska/vyrocni-zpravy/</w:t>
      </w:r>
      <w:r>
        <w:rPr>
          <w:rStyle w:val="Hypertextovodkaz"/>
          <w:rFonts w:asciiTheme="minorHAnsi" w:hAnsiTheme="minorHAnsi" w:cstheme="minorHAnsi"/>
          <w:sz w:val="18"/>
          <w:szCs w:val="18"/>
        </w:rPr>
        <w:fldChar w:fldCharType="end"/>
      </w:r>
      <w:r>
        <w:rPr>
          <w:rFonts w:asciiTheme="minorHAnsi" w:hAnsiTheme="minorHAnsi" w:cstheme="minorHAnsi"/>
          <w:sz w:val="18"/>
          <w:szCs w:val="18"/>
        </w:rPr>
        <w:t xml:space="preserve"> </w:t>
      </w:r>
      <w:bookmarkEnd w:id="17"/>
    </w:p>
  </w:footnote>
  <w:footnote w:id="36">
    <w:p w14:paraId="7E3227E3" w14:textId="77777777" w:rsidR="002E167C" w:rsidRPr="00BA34B2" w:rsidRDefault="002E167C">
      <w:pPr>
        <w:pStyle w:val="Textpoznpodarou"/>
        <w:tabs>
          <w:tab w:val="left" w:pos="192"/>
        </w:tabs>
        <w:spacing w:line="170"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33">
        <w:r w:rsidRPr="00BA34B2">
          <w:rPr>
            <w:rStyle w:val="Internetovodkaz"/>
            <w:rFonts w:asciiTheme="minorHAnsi" w:hAnsiTheme="minorHAnsi" w:cstheme="minorHAnsi"/>
            <w:sz w:val="18"/>
            <w:szCs w:val="18"/>
          </w:rPr>
          <w:t>http://www.msmt.cz/vyzkum-a-vyvoj-2/zakon-c-111-1998-sb-o-vysokych-skolach</w:t>
        </w:r>
      </w:hyperlink>
    </w:p>
  </w:footnote>
  <w:footnote w:id="37">
    <w:p w14:paraId="65311EA8" w14:textId="77777777" w:rsidR="002E167C" w:rsidRPr="00BA34B2" w:rsidRDefault="002E167C">
      <w:pPr>
        <w:pStyle w:val="Textpoznpodarou"/>
        <w:tabs>
          <w:tab w:val="left" w:pos="192"/>
        </w:tabs>
        <w:spacing w:line="170"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34">
        <w:r w:rsidRPr="00BA34B2">
          <w:rPr>
            <w:rStyle w:val="Internetovodkaz"/>
            <w:rFonts w:asciiTheme="minorHAnsi" w:hAnsiTheme="minorHAnsi" w:cstheme="minorHAnsi"/>
            <w:sz w:val="18"/>
            <w:szCs w:val="18"/>
          </w:rPr>
          <w:t>http://www.utb.cz/o-univerzite/vnitrni-predpisy</w:t>
        </w:r>
      </w:hyperlink>
    </w:p>
  </w:footnote>
  <w:footnote w:id="38">
    <w:p w14:paraId="090DB04F" w14:textId="77777777" w:rsidR="002E167C" w:rsidRPr="00B5404E" w:rsidRDefault="002E167C" w:rsidP="00D96A82">
      <w:pPr>
        <w:pStyle w:val="Textpoznpodarou"/>
        <w:rPr>
          <w:rFonts w:asciiTheme="minorHAnsi" w:hAnsiTheme="minorHAnsi" w:cstheme="minorHAnsi"/>
          <w:sz w:val="18"/>
          <w:szCs w:val="18"/>
        </w:rPr>
      </w:pPr>
      <w:r w:rsidRPr="00B5404E">
        <w:rPr>
          <w:rStyle w:val="Znakapoznpodarou"/>
          <w:rFonts w:asciiTheme="minorHAnsi" w:hAnsiTheme="minorHAnsi" w:cstheme="minorHAnsi"/>
          <w:sz w:val="18"/>
          <w:szCs w:val="18"/>
        </w:rPr>
        <w:footnoteRef/>
      </w:r>
      <w:r w:rsidRPr="00B5404E">
        <w:rPr>
          <w:rFonts w:asciiTheme="minorHAnsi" w:hAnsiTheme="minorHAnsi" w:cstheme="minorHAnsi"/>
          <w:sz w:val="18"/>
          <w:szCs w:val="18"/>
        </w:rPr>
        <w:t xml:space="preserve"> Dostupné z: </w:t>
      </w:r>
      <w:hyperlink r:id="rId35" w:history="1">
        <w:r w:rsidRPr="00B5404E">
          <w:rPr>
            <w:rStyle w:val="Hypertextovodkaz"/>
            <w:rFonts w:asciiTheme="minorHAnsi" w:hAnsiTheme="minorHAnsi" w:cstheme="minorHAnsi"/>
            <w:sz w:val="18"/>
            <w:szCs w:val="18"/>
          </w:rPr>
          <w:t>https://www.utb.cz/univerzita/uredni-deska/vnitrni-normy-a-predpisy/vnitrni-predpisy/</w:t>
        </w:r>
      </w:hyperlink>
      <w:r w:rsidRPr="00B5404E">
        <w:rPr>
          <w:rFonts w:asciiTheme="minorHAnsi" w:hAnsiTheme="minorHAnsi" w:cstheme="minorHAns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1282A" w14:textId="77777777" w:rsidR="002E167C" w:rsidRDefault="002E167C">
    <w:pPr>
      <w:rPr>
        <w:sz w:val="2"/>
        <w:szCs w:val="2"/>
      </w:rPr>
    </w:pPr>
    <w:r>
      <w:rPr>
        <w:noProof/>
        <w:sz w:val="2"/>
        <w:szCs w:val="2"/>
        <w:lang w:bidi="ar-SA"/>
      </w:rPr>
      <mc:AlternateContent>
        <mc:Choice Requires="wps">
          <w:drawing>
            <wp:anchor distT="0" distB="0" distL="0" distR="0" simplePos="0" relativeHeight="251654656" behindDoc="1" locked="0" layoutInCell="0" allowOverlap="1" wp14:anchorId="59BBB479" wp14:editId="61DCDDD8">
              <wp:simplePos x="0" y="0"/>
              <wp:positionH relativeFrom="page">
                <wp:posOffset>2305050</wp:posOffset>
              </wp:positionH>
              <wp:positionV relativeFrom="page">
                <wp:posOffset>127635</wp:posOffset>
              </wp:positionV>
              <wp:extent cx="3076575" cy="845185"/>
              <wp:effectExtent l="0" t="3810" r="0" b="1905"/>
              <wp:wrapNone/>
              <wp:docPr id="1" name="Text Box 2"/>
              <wp:cNvGraphicFramePr/>
              <a:graphic xmlns:a="http://schemas.openxmlformats.org/drawingml/2006/main">
                <a:graphicData uri="http://schemas.microsoft.com/office/word/2010/wordprocessingShape">
                  <wps:wsp>
                    <wps:cNvSpPr/>
                    <wps:spPr>
                      <a:xfrm>
                        <a:off x="0" y="0"/>
                        <a:ext cx="3075840" cy="844560"/>
                      </a:xfrm>
                      <a:prstGeom prst="rect">
                        <a:avLst/>
                      </a:prstGeom>
                      <a:noFill/>
                      <a:ln w="0">
                        <a:noFill/>
                      </a:ln>
                    </wps:spPr>
                    <wps:style>
                      <a:lnRef idx="0">
                        <a:scrgbClr r="0" g="0" b="0"/>
                      </a:lnRef>
                      <a:fillRef idx="0">
                        <a:scrgbClr r="0" g="0" b="0"/>
                      </a:fillRef>
                      <a:effectRef idx="0">
                        <a:scrgbClr r="0" g="0" b="0"/>
                      </a:effectRef>
                      <a:fontRef idx="minor"/>
                    </wps:style>
                    <wps:txbx>
                      <w:txbxContent>
                        <w:p w14:paraId="3AA1FF10" w14:textId="77777777" w:rsidR="002E167C" w:rsidRDefault="002E167C">
                          <w:pPr>
                            <w:pStyle w:val="ZhlavneboZpat0"/>
                          </w:pPr>
                        </w:p>
                        <w:p w14:paraId="73C2D47D" w14:textId="77777777" w:rsidR="002E167C" w:rsidRDefault="002E167C" w:rsidP="006B0B38">
                          <w:pPr>
                            <w:pStyle w:val="ZhlavneboZpat0"/>
                            <w:jc w:val="center"/>
                          </w:pPr>
                          <w:r>
                            <w:t>Univerzita Tomáše Bati ve Zlíně</w:t>
                          </w:r>
                        </w:p>
                        <w:p w14:paraId="145EAAC9" w14:textId="37F40398" w:rsidR="002E167C" w:rsidRDefault="002E167C" w:rsidP="006B0B38">
                          <w:pPr>
                            <w:pStyle w:val="ZhlavneboZpat0"/>
                            <w:jc w:val="center"/>
                          </w:pPr>
                          <w:r>
                            <w:t>Fakulta logistiky a krizového řízení</w:t>
                          </w:r>
                        </w:p>
                        <w:p w14:paraId="0ECA9FBD" w14:textId="77777777" w:rsidR="002E167C" w:rsidRDefault="002E167C" w:rsidP="006B0B38">
                          <w:pPr>
                            <w:pStyle w:val="ZhlavneboZpat0"/>
                            <w:jc w:val="center"/>
                          </w:pPr>
                          <w:r>
                            <w:t>SP: Environmentální bezpečnost</w:t>
                          </w:r>
                        </w:p>
                        <w:p w14:paraId="0E5ECA6A" w14:textId="77777777" w:rsidR="002E167C" w:rsidRDefault="002E167C">
                          <w:pPr>
                            <w:pStyle w:val="ZhlavneboZpat0"/>
                            <w:shd w:val="clear" w:color="auto" w:fill="auto"/>
                            <w:spacing w:line="240" w:lineRule="auto"/>
                          </w:pPr>
                        </w:p>
                      </w:txbxContent>
                    </wps:txbx>
                    <wps:bodyPr lIns="0" tIns="0" rIns="0" bIns="0" upright="1">
                      <a:spAutoFit/>
                    </wps:bodyPr>
                  </wps:wsp>
                </a:graphicData>
              </a:graphic>
            </wp:anchor>
          </w:drawing>
        </mc:Choice>
        <mc:Fallback>
          <w:pict>
            <v:rect w14:anchorId="59BBB479" id="Text Box 2" o:spid="_x0000_s1026" style="position:absolute;left:0;text-align:left;margin-left:181.5pt;margin-top:10.05pt;width:242.25pt;height:66.5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" o:allowincell="f" filled="f" stroked="f" strokeweight="0">
              <v:textbox style="mso-fit-shape-to-text:t" inset="0,0,0,0">
                <w:txbxContent>
                  <w:p w14:paraId="3AA1FF10" w14:textId="77777777" w:rsidR="002E167C" w:rsidRDefault="002E167C">
                    <w:pPr>
                      <w:pStyle w:val="ZhlavneboZpat0"/>
                    </w:pPr>
                  </w:p>
                  <w:p w14:paraId="73C2D47D" w14:textId="77777777" w:rsidR="002E167C" w:rsidRDefault="002E167C" w:rsidP="006B0B38">
                    <w:pPr>
                      <w:pStyle w:val="ZhlavneboZpat0"/>
                      <w:jc w:val="center"/>
                    </w:pPr>
                    <w:r>
                      <w:t>Univerzita Tomáše Bati ve Zlíně</w:t>
                    </w:r>
                  </w:p>
                  <w:p w14:paraId="145EAAC9" w14:textId="37F40398" w:rsidR="002E167C" w:rsidRDefault="002E167C" w:rsidP="006B0B38">
                    <w:pPr>
                      <w:pStyle w:val="ZhlavneboZpat0"/>
                      <w:jc w:val="center"/>
                    </w:pPr>
                    <w:r>
                      <w:t>Fakulta logistiky a krizového řízení</w:t>
                    </w:r>
                  </w:p>
                  <w:p w14:paraId="0ECA9FBD" w14:textId="77777777" w:rsidR="002E167C" w:rsidRDefault="002E167C" w:rsidP="006B0B38">
                    <w:pPr>
                      <w:pStyle w:val="ZhlavneboZpat0"/>
                      <w:jc w:val="center"/>
                    </w:pPr>
                    <w:r>
                      <w:t>SP: Environmentální bezpečnost</w:t>
                    </w:r>
                  </w:p>
                  <w:p w14:paraId="0E5ECA6A" w14:textId="77777777" w:rsidR="002E167C" w:rsidRDefault="002E167C">
                    <w:pPr>
                      <w:pStyle w:val="ZhlavneboZpat0"/>
                      <w:shd w:val="clear" w:color="auto" w:fill="auto"/>
                      <w:spacing w:line="240" w:lineRule="auto"/>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9587F" w14:textId="77777777" w:rsidR="002E167C" w:rsidRDefault="002E167C">
    <w:pPr>
      <w:rPr>
        <w:sz w:val="2"/>
        <w:szCs w:val="2"/>
      </w:rPr>
    </w:pPr>
    <w:r>
      <w:rPr>
        <w:noProof/>
        <w:sz w:val="2"/>
        <w:szCs w:val="2"/>
        <w:lang w:bidi="ar-SA"/>
      </w:rPr>
      <mc:AlternateContent>
        <mc:Choice Requires="wps">
          <w:drawing>
            <wp:anchor distT="0" distB="0" distL="0" distR="0" simplePos="0" relativeHeight="251662848" behindDoc="1" locked="0" layoutInCell="0" allowOverlap="1" wp14:anchorId="65264D6E" wp14:editId="71378E58">
              <wp:simplePos x="0" y="0"/>
              <wp:positionH relativeFrom="page">
                <wp:posOffset>2305050</wp:posOffset>
              </wp:positionH>
              <wp:positionV relativeFrom="page">
                <wp:posOffset>127635</wp:posOffset>
              </wp:positionV>
              <wp:extent cx="3076575" cy="649605"/>
              <wp:effectExtent l="0" t="3810" r="0" b="1905"/>
              <wp:wrapNone/>
              <wp:docPr id="3" name="Text Box 3"/>
              <wp:cNvGraphicFramePr/>
              <a:graphic xmlns:a="http://schemas.openxmlformats.org/drawingml/2006/main">
                <a:graphicData uri="http://schemas.microsoft.com/office/word/2010/wordprocessingShape">
                  <wps:wsp>
                    <wps:cNvSpPr/>
                    <wps:spPr>
                      <a:xfrm>
                        <a:off x="0" y="0"/>
                        <a:ext cx="3075840" cy="649080"/>
                      </a:xfrm>
                      <a:prstGeom prst="rect">
                        <a:avLst/>
                      </a:prstGeom>
                      <a:noFill/>
                      <a:ln w="0">
                        <a:noFill/>
                      </a:ln>
                    </wps:spPr>
                    <wps:style>
                      <a:lnRef idx="0">
                        <a:scrgbClr r="0" g="0" b="0"/>
                      </a:lnRef>
                      <a:fillRef idx="0">
                        <a:scrgbClr r="0" g="0" b="0"/>
                      </a:fillRef>
                      <a:effectRef idx="0">
                        <a:scrgbClr r="0" g="0" b="0"/>
                      </a:effectRef>
                      <a:fontRef idx="minor"/>
                    </wps:style>
                    <wps:txbx>
                      <w:txbxContent>
                        <w:p w14:paraId="2E664FD1" w14:textId="77777777" w:rsidR="002E167C" w:rsidRDefault="002E167C">
                          <w:pPr>
                            <w:pStyle w:val="ZhlavneboZpat0"/>
                            <w:shd w:val="clear" w:color="auto" w:fill="auto"/>
                            <w:spacing w:line="240" w:lineRule="auto"/>
                            <w:rPr>
                              <w:rStyle w:val="ZhlavneboZpat1"/>
                            </w:rPr>
                          </w:pPr>
                        </w:p>
                        <w:p w14:paraId="2610DF5E" w14:textId="77777777" w:rsidR="002E167C" w:rsidRDefault="002E167C" w:rsidP="006B0B38">
                          <w:pPr>
                            <w:pStyle w:val="ZhlavneboZpat0"/>
                            <w:shd w:val="clear" w:color="auto" w:fill="auto"/>
                            <w:spacing w:line="240" w:lineRule="auto"/>
                            <w:jc w:val="center"/>
                            <w:rPr>
                              <w:rStyle w:val="ZhlavneboZpat1"/>
                            </w:rPr>
                          </w:pPr>
                          <w:r>
                            <w:rPr>
                              <w:rStyle w:val="ZhlavneboZpat1"/>
                            </w:rPr>
                            <w:t>Univerzita Tomáše Bati ve Zlíně</w:t>
                          </w:r>
                        </w:p>
                        <w:p w14:paraId="7055D5D6" w14:textId="57320C61" w:rsidR="002E167C" w:rsidRDefault="002E167C" w:rsidP="006B0B38">
                          <w:pPr>
                            <w:pStyle w:val="ZhlavneboZpat0"/>
                            <w:shd w:val="clear" w:color="auto" w:fill="auto"/>
                            <w:spacing w:line="240" w:lineRule="auto"/>
                            <w:jc w:val="center"/>
                          </w:pPr>
                          <w:r>
                            <w:rPr>
                              <w:rStyle w:val="ZhlavneboZpat1"/>
                            </w:rPr>
                            <w:t>Fakulta logistiky a krizového řízení</w:t>
                          </w:r>
                        </w:p>
                        <w:p w14:paraId="27F977E4" w14:textId="5A1E9311" w:rsidR="002E167C" w:rsidRDefault="002E167C" w:rsidP="006B0B38">
                          <w:pPr>
                            <w:pStyle w:val="ZhlavneboZpat0"/>
                            <w:shd w:val="clear" w:color="auto" w:fill="auto"/>
                            <w:spacing w:line="240" w:lineRule="auto"/>
                            <w:jc w:val="center"/>
                          </w:pPr>
                          <w:r>
                            <w:rPr>
                              <w:rStyle w:val="ZhlavneboZpat1"/>
                            </w:rPr>
                            <w:t>SP: Management rizik</w:t>
                          </w:r>
                        </w:p>
                      </w:txbxContent>
                    </wps:txbx>
                    <wps:bodyPr lIns="0" tIns="0" rIns="0" bIns="0" upright="1">
                      <a:spAutoFit/>
                    </wps:bodyPr>
                  </wps:wsp>
                </a:graphicData>
              </a:graphic>
            </wp:anchor>
          </w:drawing>
        </mc:Choice>
        <mc:Fallback>
          <w:pict>
            <v:rect w14:anchorId="65264D6E" id="Text Box 3" o:spid="_x0000_s1027" style="position:absolute;left:0;text-align:left;margin-left:181.5pt;margin-top:10.05pt;width:242.25pt;height:51.15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" o:allowincell="f" filled="f" stroked="f" strokeweight="0">
              <v:textbox style="mso-fit-shape-to-text:t" inset="0,0,0,0">
                <w:txbxContent>
                  <w:p w14:paraId="2E664FD1" w14:textId="77777777" w:rsidR="002E167C" w:rsidRDefault="002E167C">
                    <w:pPr>
                      <w:pStyle w:val="ZhlavneboZpat0"/>
                      <w:shd w:val="clear" w:color="auto" w:fill="auto"/>
                      <w:spacing w:line="240" w:lineRule="auto"/>
                      <w:rPr>
                        <w:rStyle w:val="ZhlavneboZpat1"/>
                      </w:rPr>
                    </w:pPr>
                  </w:p>
                  <w:p w14:paraId="2610DF5E" w14:textId="77777777" w:rsidR="002E167C" w:rsidRDefault="002E167C" w:rsidP="006B0B38">
                    <w:pPr>
                      <w:pStyle w:val="ZhlavneboZpat0"/>
                      <w:shd w:val="clear" w:color="auto" w:fill="auto"/>
                      <w:spacing w:line="240" w:lineRule="auto"/>
                      <w:jc w:val="center"/>
                      <w:rPr>
                        <w:rStyle w:val="ZhlavneboZpat1"/>
                      </w:rPr>
                    </w:pPr>
                    <w:r>
                      <w:rPr>
                        <w:rStyle w:val="ZhlavneboZpat1"/>
                      </w:rPr>
                      <w:t>Univerzita Tomáše Bati ve Zlíně</w:t>
                    </w:r>
                  </w:p>
                  <w:p w14:paraId="7055D5D6" w14:textId="57320C61" w:rsidR="002E167C" w:rsidRDefault="002E167C" w:rsidP="006B0B38">
                    <w:pPr>
                      <w:pStyle w:val="ZhlavneboZpat0"/>
                      <w:shd w:val="clear" w:color="auto" w:fill="auto"/>
                      <w:spacing w:line="240" w:lineRule="auto"/>
                      <w:jc w:val="center"/>
                    </w:pPr>
                    <w:r>
                      <w:rPr>
                        <w:rStyle w:val="ZhlavneboZpat1"/>
                      </w:rPr>
                      <w:t>Fakulta logistiky a krizového řízení</w:t>
                    </w:r>
                  </w:p>
                  <w:p w14:paraId="27F977E4" w14:textId="5A1E9311" w:rsidR="002E167C" w:rsidRDefault="002E167C" w:rsidP="006B0B38">
                    <w:pPr>
                      <w:pStyle w:val="ZhlavneboZpat0"/>
                      <w:shd w:val="clear" w:color="auto" w:fill="auto"/>
                      <w:spacing w:line="240" w:lineRule="auto"/>
                      <w:jc w:val="center"/>
                    </w:pPr>
                    <w:r>
                      <w:rPr>
                        <w:rStyle w:val="ZhlavneboZpat1"/>
                      </w:rPr>
                      <w:t>SP: Management rizik</w:t>
                    </w: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C0B92" w14:textId="77777777" w:rsidR="002E167C" w:rsidRDefault="002E167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033FB" w14:textId="77777777" w:rsidR="002E167C" w:rsidRDefault="002E167C">
    <w:pPr>
      <w:rPr>
        <w:sz w:val="2"/>
        <w:szCs w:val="2"/>
      </w:rPr>
    </w:pPr>
    <w:r>
      <w:rPr>
        <w:noProof/>
        <w:sz w:val="2"/>
        <w:szCs w:val="2"/>
        <w:lang w:bidi="ar-SA"/>
      </w:rPr>
      <mc:AlternateContent>
        <mc:Choice Requires="wps">
          <w:drawing>
            <wp:anchor distT="0" distB="0" distL="0" distR="0" simplePos="0" relativeHeight="251665920" behindDoc="1" locked="0" layoutInCell="0" allowOverlap="1" wp14:anchorId="2F8ADD76" wp14:editId="6F43FD7F">
              <wp:simplePos x="0" y="0"/>
              <wp:positionH relativeFrom="page">
                <wp:posOffset>2252980</wp:posOffset>
              </wp:positionH>
              <wp:positionV relativeFrom="page">
                <wp:posOffset>340360</wp:posOffset>
              </wp:positionV>
              <wp:extent cx="3051810" cy="487045"/>
              <wp:effectExtent l="0" t="0" r="1270" b="0"/>
              <wp:wrapNone/>
              <wp:docPr id="17" name="Text Box 28"/>
              <wp:cNvGraphicFramePr/>
              <a:graphic xmlns:a="http://schemas.openxmlformats.org/drawingml/2006/main">
                <a:graphicData uri="http://schemas.microsoft.com/office/word/2010/wordprocessingShape">
                  <wps:wsp>
                    <wps:cNvSpPr/>
                    <wps:spPr>
                      <a:xfrm>
                        <a:off x="0" y="0"/>
                        <a:ext cx="3051000" cy="486360"/>
                      </a:xfrm>
                      <a:prstGeom prst="rect">
                        <a:avLst/>
                      </a:prstGeom>
                      <a:noFill/>
                      <a:ln w="0">
                        <a:noFill/>
                      </a:ln>
                    </wps:spPr>
                    <wps:style>
                      <a:lnRef idx="0">
                        <a:scrgbClr r="0" g="0" b="0"/>
                      </a:lnRef>
                      <a:fillRef idx="0">
                        <a:scrgbClr r="0" g="0" b="0"/>
                      </a:fillRef>
                      <a:effectRef idx="0">
                        <a:scrgbClr r="0" g="0" b="0"/>
                      </a:effectRef>
                      <a:fontRef idx="minor"/>
                    </wps:style>
                    <wps:txbx>
                      <w:txbxContent>
                        <w:p w14:paraId="60B9AB41" w14:textId="77777777" w:rsidR="002E167C" w:rsidRDefault="002E167C" w:rsidP="006B0B38">
                          <w:pPr>
                            <w:pStyle w:val="ZhlavneboZpat0"/>
                            <w:shd w:val="clear" w:color="auto" w:fill="auto"/>
                            <w:spacing w:line="240" w:lineRule="auto"/>
                            <w:jc w:val="center"/>
                            <w:rPr>
                              <w:rStyle w:val="ZhlavneboZpat1"/>
                            </w:rPr>
                          </w:pPr>
                          <w:r>
                            <w:rPr>
                              <w:rStyle w:val="ZhlavneboZpat1"/>
                            </w:rPr>
                            <w:t>Univerzita Tomáše Bati ve Zlíně</w:t>
                          </w:r>
                        </w:p>
                        <w:p w14:paraId="4DEBD253" w14:textId="2ADD74BD" w:rsidR="002E167C" w:rsidRDefault="002E167C" w:rsidP="006B0B38">
                          <w:pPr>
                            <w:pStyle w:val="ZhlavneboZpat0"/>
                            <w:shd w:val="clear" w:color="auto" w:fill="auto"/>
                            <w:spacing w:line="240" w:lineRule="auto"/>
                            <w:jc w:val="center"/>
                          </w:pPr>
                          <w:r>
                            <w:rPr>
                              <w:rStyle w:val="ZhlavneboZpat1"/>
                            </w:rPr>
                            <w:t xml:space="preserve"> Fakulta logistiky a krizového řízení</w:t>
                          </w:r>
                        </w:p>
                        <w:p w14:paraId="6AF0A1B3" w14:textId="77777777" w:rsidR="002E167C" w:rsidRDefault="002E167C" w:rsidP="006B0B38">
                          <w:pPr>
                            <w:pStyle w:val="ZhlavneboZpat0"/>
                            <w:shd w:val="clear" w:color="auto" w:fill="auto"/>
                            <w:spacing w:line="240" w:lineRule="auto"/>
                            <w:jc w:val="center"/>
                          </w:pPr>
                          <w:r>
                            <w:rPr>
                              <w:rStyle w:val="ZhlavneboZpat1"/>
                            </w:rPr>
                            <w:t>SP: Environmentální bezpečnost</w:t>
                          </w:r>
                        </w:p>
                      </w:txbxContent>
                    </wps:txbx>
                    <wps:bodyPr lIns="0" tIns="0" rIns="0" bIns="0" upright="1">
                      <a:spAutoFit/>
                    </wps:bodyPr>
                  </wps:wsp>
                </a:graphicData>
              </a:graphic>
            </wp:anchor>
          </w:drawing>
        </mc:Choice>
        <mc:Fallback>
          <w:pict>
            <v:rect w14:anchorId="2F8ADD76" id="Text Box 28" o:spid="_x0000_s1028" style="position:absolute;left:0;text-align:left;margin-left:177.4pt;margin-top:26.8pt;width:240.3pt;height:38.35pt;z-index:-251650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" o:allowincell="f" filled="f" stroked="f" strokeweight="0">
              <v:textbox style="mso-fit-shape-to-text:t" inset="0,0,0,0">
                <w:txbxContent>
                  <w:p w14:paraId="60B9AB41" w14:textId="77777777" w:rsidR="002E167C" w:rsidRDefault="002E167C" w:rsidP="006B0B38">
                    <w:pPr>
                      <w:pStyle w:val="ZhlavneboZpat0"/>
                      <w:shd w:val="clear" w:color="auto" w:fill="auto"/>
                      <w:spacing w:line="240" w:lineRule="auto"/>
                      <w:jc w:val="center"/>
                      <w:rPr>
                        <w:rStyle w:val="ZhlavneboZpat1"/>
                      </w:rPr>
                    </w:pPr>
                    <w:r>
                      <w:rPr>
                        <w:rStyle w:val="ZhlavneboZpat1"/>
                      </w:rPr>
                      <w:t>Univerzita Tomáše Bati ve Zlíně</w:t>
                    </w:r>
                  </w:p>
                  <w:p w14:paraId="4DEBD253" w14:textId="2ADD74BD" w:rsidR="002E167C" w:rsidRDefault="002E167C" w:rsidP="006B0B38">
                    <w:pPr>
                      <w:pStyle w:val="ZhlavneboZpat0"/>
                      <w:shd w:val="clear" w:color="auto" w:fill="auto"/>
                      <w:spacing w:line="240" w:lineRule="auto"/>
                      <w:jc w:val="center"/>
                    </w:pPr>
                    <w:r>
                      <w:rPr>
                        <w:rStyle w:val="ZhlavneboZpat1"/>
                      </w:rPr>
                      <w:t xml:space="preserve"> Fakulta logistiky a krizového řízení</w:t>
                    </w:r>
                  </w:p>
                  <w:p w14:paraId="6AF0A1B3" w14:textId="77777777" w:rsidR="002E167C" w:rsidRDefault="002E167C" w:rsidP="006B0B38">
                    <w:pPr>
                      <w:pStyle w:val="ZhlavneboZpat0"/>
                      <w:shd w:val="clear" w:color="auto" w:fill="auto"/>
                      <w:spacing w:line="240" w:lineRule="auto"/>
                      <w:jc w:val="center"/>
                    </w:pPr>
                    <w:r>
                      <w:rPr>
                        <w:rStyle w:val="ZhlavneboZpat1"/>
                      </w:rPr>
                      <w:t>SP: Environmentální bezpečnost</w:t>
                    </w:r>
                  </w:p>
                </w:txbxContent>
              </v:textbox>
              <w10:wrap anchorx="page" anchory="page"/>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2F75F" w14:textId="77777777" w:rsidR="002E167C" w:rsidRDefault="002E167C">
    <w:pPr>
      <w:rPr>
        <w:sz w:val="2"/>
        <w:szCs w:val="2"/>
      </w:rPr>
    </w:pPr>
    <w:r>
      <w:rPr>
        <w:noProof/>
        <w:sz w:val="2"/>
        <w:szCs w:val="2"/>
        <w:lang w:bidi="ar-SA"/>
      </w:rPr>
      <mc:AlternateContent>
        <mc:Choice Requires="wps">
          <w:drawing>
            <wp:anchor distT="0" distB="0" distL="0" distR="0" simplePos="0" relativeHeight="251666944" behindDoc="1" locked="0" layoutInCell="0" allowOverlap="1" wp14:anchorId="352D91A4" wp14:editId="1E60EB46">
              <wp:simplePos x="0" y="0"/>
              <wp:positionH relativeFrom="page">
                <wp:posOffset>2252980</wp:posOffset>
              </wp:positionH>
              <wp:positionV relativeFrom="page">
                <wp:posOffset>340360</wp:posOffset>
              </wp:positionV>
              <wp:extent cx="3076575" cy="487045"/>
              <wp:effectExtent l="0" t="0" r="1270" b="0"/>
              <wp:wrapNone/>
              <wp:docPr id="19" name="Text Box 29"/>
              <wp:cNvGraphicFramePr/>
              <a:graphic xmlns:a="http://schemas.openxmlformats.org/drawingml/2006/main">
                <a:graphicData uri="http://schemas.microsoft.com/office/word/2010/wordprocessingShape">
                  <wps:wsp>
                    <wps:cNvSpPr/>
                    <wps:spPr>
                      <a:xfrm>
                        <a:off x="0" y="0"/>
                        <a:ext cx="3075840" cy="486360"/>
                      </a:xfrm>
                      <a:prstGeom prst="rect">
                        <a:avLst/>
                      </a:prstGeom>
                      <a:noFill/>
                      <a:ln w="0">
                        <a:noFill/>
                      </a:ln>
                    </wps:spPr>
                    <wps:style>
                      <a:lnRef idx="0">
                        <a:scrgbClr r="0" g="0" b="0"/>
                      </a:lnRef>
                      <a:fillRef idx="0">
                        <a:scrgbClr r="0" g="0" b="0"/>
                      </a:fillRef>
                      <a:effectRef idx="0">
                        <a:scrgbClr r="0" g="0" b="0"/>
                      </a:effectRef>
                      <a:fontRef idx="minor"/>
                    </wps:style>
                    <wps:txbx>
                      <w:txbxContent>
                        <w:p w14:paraId="63CDA33C" w14:textId="77777777" w:rsidR="002E167C" w:rsidRDefault="002E167C" w:rsidP="006B0B38">
                          <w:pPr>
                            <w:pStyle w:val="ZhlavneboZpat0"/>
                            <w:shd w:val="clear" w:color="auto" w:fill="auto"/>
                            <w:spacing w:line="240" w:lineRule="auto"/>
                            <w:jc w:val="center"/>
                            <w:rPr>
                              <w:rStyle w:val="ZhlavneboZpat1"/>
                            </w:rPr>
                          </w:pPr>
                          <w:r>
                            <w:rPr>
                              <w:rStyle w:val="ZhlavneboZpat1"/>
                            </w:rPr>
                            <w:t>Univerzita Tomáše Bati ve Zlíně</w:t>
                          </w:r>
                        </w:p>
                        <w:p w14:paraId="62FC0FAF" w14:textId="04736AC9" w:rsidR="002E167C" w:rsidRDefault="002E167C" w:rsidP="006B0B38">
                          <w:pPr>
                            <w:pStyle w:val="ZhlavneboZpat0"/>
                            <w:shd w:val="clear" w:color="auto" w:fill="auto"/>
                            <w:spacing w:line="240" w:lineRule="auto"/>
                            <w:jc w:val="center"/>
                          </w:pPr>
                          <w:r>
                            <w:rPr>
                              <w:rStyle w:val="ZhlavneboZpat1"/>
                            </w:rPr>
                            <w:t>Fakulta logistiky a krizového řízení</w:t>
                          </w:r>
                        </w:p>
                        <w:p w14:paraId="7AF29313" w14:textId="2CE98C27" w:rsidR="002E167C" w:rsidRDefault="002E167C" w:rsidP="006B0B38">
                          <w:pPr>
                            <w:pStyle w:val="ZhlavneboZpat0"/>
                            <w:shd w:val="clear" w:color="auto" w:fill="auto"/>
                            <w:spacing w:line="240" w:lineRule="auto"/>
                            <w:jc w:val="center"/>
                          </w:pPr>
                          <w:r>
                            <w:rPr>
                              <w:rStyle w:val="ZhlavneboZpat1"/>
                            </w:rPr>
                            <w:t>SP: Management rizik</w:t>
                          </w:r>
                        </w:p>
                      </w:txbxContent>
                    </wps:txbx>
                    <wps:bodyPr lIns="0" tIns="0" rIns="0" bIns="0" upright="1">
                      <a:spAutoFit/>
                    </wps:bodyPr>
                  </wps:wsp>
                </a:graphicData>
              </a:graphic>
            </wp:anchor>
          </w:drawing>
        </mc:Choice>
        <mc:Fallback>
          <w:pict>
            <v:rect w14:anchorId="352D91A4" id="Text Box 29" o:spid="_x0000_s1029" style="position:absolute;left:0;text-align:left;margin-left:177.4pt;margin-top:26.8pt;width:242.25pt;height:38.35pt;z-index:-251649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" o:allowincell="f" filled="f" stroked="f" strokeweight="0">
              <v:textbox style="mso-fit-shape-to-text:t" inset="0,0,0,0">
                <w:txbxContent>
                  <w:p w14:paraId="63CDA33C" w14:textId="77777777" w:rsidR="002E167C" w:rsidRDefault="002E167C" w:rsidP="006B0B38">
                    <w:pPr>
                      <w:pStyle w:val="ZhlavneboZpat0"/>
                      <w:shd w:val="clear" w:color="auto" w:fill="auto"/>
                      <w:spacing w:line="240" w:lineRule="auto"/>
                      <w:jc w:val="center"/>
                      <w:rPr>
                        <w:rStyle w:val="ZhlavneboZpat1"/>
                      </w:rPr>
                    </w:pPr>
                    <w:r>
                      <w:rPr>
                        <w:rStyle w:val="ZhlavneboZpat1"/>
                      </w:rPr>
                      <w:t>Univerzita Tomáše Bati ve Zlíně</w:t>
                    </w:r>
                  </w:p>
                  <w:p w14:paraId="62FC0FAF" w14:textId="04736AC9" w:rsidR="002E167C" w:rsidRDefault="002E167C" w:rsidP="006B0B38">
                    <w:pPr>
                      <w:pStyle w:val="ZhlavneboZpat0"/>
                      <w:shd w:val="clear" w:color="auto" w:fill="auto"/>
                      <w:spacing w:line="240" w:lineRule="auto"/>
                      <w:jc w:val="center"/>
                    </w:pPr>
                    <w:r>
                      <w:rPr>
                        <w:rStyle w:val="ZhlavneboZpat1"/>
                      </w:rPr>
                      <w:t>Fakulta logistiky a krizového řízení</w:t>
                    </w:r>
                  </w:p>
                  <w:p w14:paraId="7AF29313" w14:textId="2CE98C27" w:rsidR="002E167C" w:rsidRDefault="002E167C" w:rsidP="006B0B38">
                    <w:pPr>
                      <w:pStyle w:val="ZhlavneboZpat0"/>
                      <w:shd w:val="clear" w:color="auto" w:fill="auto"/>
                      <w:spacing w:line="240" w:lineRule="auto"/>
                      <w:jc w:val="center"/>
                    </w:pPr>
                    <w:r>
                      <w:rPr>
                        <w:rStyle w:val="ZhlavneboZpat1"/>
                      </w:rPr>
                      <w:t>SP: Management rizik</w:t>
                    </w:r>
                  </w:p>
                </w:txbxContent>
              </v:textbox>
              <w10:wrap anchorx="page" anchory="page"/>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F5503" w14:textId="77777777" w:rsidR="002E167C" w:rsidRDefault="002E167C">
    <w:pPr>
      <w:rPr>
        <w:sz w:val="2"/>
        <w:szCs w:val="2"/>
      </w:rPr>
    </w:pPr>
    <w:r>
      <w:rPr>
        <w:noProof/>
        <w:sz w:val="2"/>
        <w:szCs w:val="2"/>
        <w:lang w:bidi="ar-SA"/>
      </w:rPr>
      <mc:AlternateContent>
        <mc:Choice Requires="wps">
          <w:drawing>
            <wp:anchor distT="0" distB="0" distL="0" distR="0" simplePos="0" relativeHeight="251667968" behindDoc="1" locked="0" layoutInCell="0" allowOverlap="1" wp14:anchorId="317B4485" wp14:editId="072E92E8">
              <wp:simplePos x="0" y="0"/>
              <wp:positionH relativeFrom="page">
                <wp:posOffset>2305050</wp:posOffset>
              </wp:positionH>
              <wp:positionV relativeFrom="page">
                <wp:posOffset>127635</wp:posOffset>
              </wp:positionV>
              <wp:extent cx="3076575" cy="812165"/>
              <wp:effectExtent l="0" t="3810" r="0" b="1905"/>
              <wp:wrapNone/>
              <wp:docPr id="21" name="Text Box 34"/>
              <wp:cNvGraphicFramePr/>
              <a:graphic xmlns:a="http://schemas.openxmlformats.org/drawingml/2006/main">
                <a:graphicData uri="http://schemas.microsoft.com/office/word/2010/wordprocessingShape">
                  <wps:wsp>
                    <wps:cNvSpPr/>
                    <wps:spPr>
                      <a:xfrm>
                        <a:off x="0" y="0"/>
                        <a:ext cx="3075840" cy="811440"/>
                      </a:xfrm>
                      <a:prstGeom prst="rect">
                        <a:avLst/>
                      </a:prstGeom>
                      <a:noFill/>
                      <a:ln w="0">
                        <a:noFill/>
                      </a:ln>
                    </wps:spPr>
                    <wps:style>
                      <a:lnRef idx="0">
                        <a:scrgbClr r="0" g="0" b="0"/>
                      </a:lnRef>
                      <a:fillRef idx="0">
                        <a:scrgbClr r="0" g="0" b="0"/>
                      </a:fillRef>
                      <a:effectRef idx="0">
                        <a:scrgbClr r="0" g="0" b="0"/>
                      </a:effectRef>
                      <a:fontRef idx="minor"/>
                    </wps:style>
                    <wps:txbx>
                      <w:txbxContent>
                        <w:p w14:paraId="0DE5B228" w14:textId="77777777" w:rsidR="002E167C" w:rsidRDefault="002E167C">
                          <w:pPr>
                            <w:pStyle w:val="ZhlavneboZpat0"/>
                            <w:shd w:val="clear" w:color="auto" w:fill="auto"/>
                            <w:spacing w:line="240" w:lineRule="auto"/>
                          </w:pPr>
                        </w:p>
                        <w:p w14:paraId="3FF050C5" w14:textId="77777777" w:rsidR="002E167C" w:rsidRDefault="002E167C" w:rsidP="006B0B38">
                          <w:pPr>
                            <w:pStyle w:val="ZhlavneboZpat0"/>
                            <w:shd w:val="clear" w:color="auto" w:fill="auto"/>
                            <w:spacing w:line="240" w:lineRule="auto"/>
                            <w:jc w:val="center"/>
                          </w:pPr>
                          <w:r>
                            <w:t>Univerzita Tomáše Bati ve Zlíně</w:t>
                          </w:r>
                        </w:p>
                        <w:p w14:paraId="01575DCD" w14:textId="52183A81" w:rsidR="002E167C" w:rsidRDefault="002E167C" w:rsidP="006B0B38">
                          <w:pPr>
                            <w:pStyle w:val="ZhlavneboZpat0"/>
                            <w:shd w:val="clear" w:color="auto" w:fill="auto"/>
                            <w:spacing w:line="240" w:lineRule="auto"/>
                            <w:jc w:val="center"/>
                          </w:pPr>
                          <w:r>
                            <w:t xml:space="preserve"> Fakulta logistiky a krizového řízení</w:t>
                          </w:r>
                        </w:p>
                        <w:p w14:paraId="0FB638D9" w14:textId="7B6284CE" w:rsidR="002E167C" w:rsidRDefault="002E167C" w:rsidP="006B0B38">
                          <w:pPr>
                            <w:pStyle w:val="ZhlavneboZpat0"/>
                            <w:shd w:val="clear" w:color="auto" w:fill="auto"/>
                            <w:spacing w:line="240" w:lineRule="auto"/>
                            <w:jc w:val="center"/>
                          </w:pPr>
                          <w:r>
                            <w:t>SP: Management rizik</w:t>
                          </w:r>
                        </w:p>
                      </w:txbxContent>
                    </wps:txbx>
                    <wps:bodyPr lIns="0" tIns="0" rIns="0" bIns="0" upright="1">
                      <a:spAutoFit/>
                    </wps:bodyPr>
                  </wps:wsp>
                </a:graphicData>
              </a:graphic>
            </wp:anchor>
          </w:drawing>
        </mc:Choice>
        <mc:Fallback>
          <w:pict>
            <v:rect w14:anchorId="317B4485" id="Text Box 34" o:spid="_x0000_s1030" style="position:absolute;left:0;text-align:left;margin-left:181.5pt;margin-top:10.05pt;width:242.25pt;height:63.95pt;z-index:-251648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" o:allowincell="f" filled="f" stroked="f" strokeweight="0">
              <v:textbox style="mso-fit-shape-to-text:t" inset="0,0,0,0">
                <w:txbxContent>
                  <w:p w14:paraId="0DE5B228" w14:textId="77777777" w:rsidR="002E167C" w:rsidRDefault="002E167C">
                    <w:pPr>
                      <w:pStyle w:val="ZhlavneboZpat0"/>
                      <w:shd w:val="clear" w:color="auto" w:fill="auto"/>
                      <w:spacing w:line="240" w:lineRule="auto"/>
                    </w:pPr>
                  </w:p>
                  <w:p w14:paraId="3FF050C5" w14:textId="77777777" w:rsidR="002E167C" w:rsidRDefault="002E167C" w:rsidP="006B0B38">
                    <w:pPr>
                      <w:pStyle w:val="ZhlavneboZpat0"/>
                      <w:shd w:val="clear" w:color="auto" w:fill="auto"/>
                      <w:spacing w:line="240" w:lineRule="auto"/>
                      <w:jc w:val="center"/>
                    </w:pPr>
                    <w:r>
                      <w:t>Univerzita Tomáše Bati ve Zlíně</w:t>
                    </w:r>
                  </w:p>
                  <w:p w14:paraId="01575DCD" w14:textId="52183A81" w:rsidR="002E167C" w:rsidRDefault="002E167C" w:rsidP="006B0B38">
                    <w:pPr>
                      <w:pStyle w:val="ZhlavneboZpat0"/>
                      <w:shd w:val="clear" w:color="auto" w:fill="auto"/>
                      <w:spacing w:line="240" w:lineRule="auto"/>
                      <w:jc w:val="center"/>
                    </w:pPr>
                    <w:r>
                      <w:t xml:space="preserve"> Fakulta logistiky a krizového řízení</w:t>
                    </w:r>
                  </w:p>
                  <w:p w14:paraId="0FB638D9" w14:textId="7B6284CE" w:rsidR="002E167C" w:rsidRDefault="002E167C" w:rsidP="006B0B38">
                    <w:pPr>
                      <w:pStyle w:val="ZhlavneboZpat0"/>
                      <w:shd w:val="clear" w:color="auto" w:fill="auto"/>
                      <w:spacing w:line="240" w:lineRule="auto"/>
                      <w:jc w:val="center"/>
                    </w:pPr>
                    <w:r>
                      <w:t>SP: Management rizik</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34D1F"/>
    <w:multiLevelType w:val="hybridMultilevel"/>
    <w:tmpl w:val="E71015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92637D"/>
    <w:multiLevelType w:val="multilevel"/>
    <w:tmpl w:val="DC203F8E"/>
    <w:lvl w:ilvl="0">
      <w:start w:val="1"/>
      <w:numFmt w:val="bullet"/>
      <w:lvlText w:val="V"/>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18507D77"/>
    <w:multiLevelType w:val="hybridMultilevel"/>
    <w:tmpl w:val="21AAF4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D96215"/>
    <w:multiLevelType w:val="hybridMultilevel"/>
    <w:tmpl w:val="104A3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D2E51"/>
    <w:multiLevelType w:val="multilevel"/>
    <w:tmpl w:val="200253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2D623B0"/>
    <w:multiLevelType w:val="hybridMultilevel"/>
    <w:tmpl w:val="898402CE"/>
    <w:lvl w:ilvl="0" w:tplc="AAC277C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520005C"/>
    <w:multiLevelType w:val="multilevel"/>
    <w:tmpl w:val="E5021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620EDF"/>
    <w:multiLevelType w:val="hybridMultilevel"/>
    <w:tmpl w:val="686202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6A7C7A"/>
    <w:multiLevelType w:val="multilevel"/>
    <w:tmpl w:val="3A2E64CC"/>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31E8444F"/>
    <w:multiLevelType w:val="hybridMultilevel"/>
    <w:tmpl w:val="FD844B44"/>
    <w:lvl w:ilvl="0" w:tplc="AAC277C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B11F9E"/>
    <w:multiLevelType w:val="hybridMultilevel"/>
    <w:tmpl w:val="2F2AE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F756C1"/>
    <w:multiLevelType w:val="hybridMultilevel"/>
    <w:tmpl w:val="C630B54E"/>
    <w:lvl w:ilvl="0" w:tplc="FA702F72">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3A660BFE"/>
    <w:multiLevelType w:val="hybridMultilevel"/>
    <w:tmpl w:val="A6E06C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05734A"/>
    <w:multiLevelType w:val="hybridMultilevel"/>
    <w:tmpl w:val="7116B1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D9A4799"/>
    <w:multiLevelType w:val="hybridMultilevel"/>
    <w:tmpl w:val="038213F2"/>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93B058F"/>
    <w:multiLevelType w:val="multilevel"/>
    <w:tmpl w:val="D7B6E54E"/>
    <w:lvl w:ilvl="0">
      <w:start w:val="1"/>
      <w:numFmt w:val="bullet"/>
      <w:lvlText w:val=""/>
      <w:lvlJc w:val="left"/>
      <w:pPr>
        <w:tabs>
          <w:tab w:val="num" w:pos="0"/>
        </w:tabs>
        <w:ind w:left="1140" w:hanging="360"/>
      </w:pPr>
      <w:rPr>
        <w:rFonts w:ascii="Symbol" w:hAnsi="Symbol" w:cs="Symbol" w:hint="default"/>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17" w15:restartNumberingAfterBreak="0">
    <w:nsid w:val="5B1E454C"/>
    <w:multiLevelType w:val="multilevel"/>
    <w:tmpl w:val="5428DF14"/>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4"/>
        <w:szCs w:val="24"/>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60F43081"/>
    <w:multiLevelType w:val="multilevel"/>
    <w:tmpl w:val="DFCC2A3E"/>
    <w:lvl w:ilvl="0">
      <w:start w:val="1"/>
      <w:numFmt w:val="bullet"/>
      <w:lvlText w:val=""/>
      <w:lvlJc w:val="left"/>
      <w:pPr>
        <w:tabs>
          <w:tab w:val="num" w:pos="0"/>
        </w:tabs>
        <w:ind w:left="0" w:firstLine="0"/>
      </w:pPr>
      <w:rPr>
        <w:rFonts w:ascii="Symbol" w:hAnsi="Symbol"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61E25A4B"/>
    <w:multiLevelType w:val="hybridMultilevel"/>
    <w:tmpl w:val="ADF8B2C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EE92327"/>
    <w:multiLevelType w:val="hybridMultilevel"/>
    <w:tmpl w:val="AB64CE58"/>
    <w:lvl w:ilvl="0" w:tplc="FFFFFFFF">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15:restartNumberingAfterBreak="0">
    <w:nsid w:val="6F0C7EBF"/>
    <w:multiLevelType w:val="hybridMultilevel"/>
    <w:tmpl w:val="5FA4772C"/>
    <w:lvl w:ilvl="0" w:tplc="6BA4CFC6">
      <w:start w:val="3"/>
      <w:numFmt w:val="bullet"/>
      <w:lvlText w:val="-"/>
      <w:lvlJc w:val="left"/>
      <w:pPr>
        <w:ind w:left="720" w:hanging="360"/>
      </w:pPr>
      <w:rPr>
        <w:rFonts w:ascii="Calibri Light" w:eastAsia="Arial Unicode MS"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5968B8"/>
    <w:multiLevelType w:val="hybridMultilevel"/>
    <w:tmpl w:val="4EC65C3E"/>
    <w:lvl w:ilvl="0" w:tplc="F0127EC6">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17017E3"/>
    <w:multiLevelType w:val="hybridMultilevel"/>
    <w:tmpl w:val="13E22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43019C7"/>
    <w:multiLevelType w:val="multilevel"/>
    <w:tmpl w:val="51FA6500"/>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774B5C35"/>
    <w:multiLevelType w:val="hybridMultilevel"/>
    <w:tmpl w:val="664852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867468F"/>
    <w:multiLevelType w:val="hybridMultilevel"/>
    <w:tmpl w:val="471084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88145B"/>
    <w:multiLevelType w:val="hybridMultilevel"/>
    <w:tmpl w:val="3418DF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1"/>
  </w:num>
  <w:num w:numId="4">
    <w:abstractNumId w:val="17"/>
  </w:num>
  <w:num w:numId="5">
    <w:abstractNumId w:val="16"/>
  </w:num>
  <w:num w:numId="6">
    <w:abstractNumId w:val="8"/>
  </w:num>
  <w:num w:numId="7">
    <w:abstractNumId w:val="24"/>
  </w:num>
  <w:num w:numId="8">
    <w:abstractNumId w:val="24"/>
  </w:num>
  <w:num w:numId="9">
    <w:abstractNumId w:val="24"/>
  </w:num>
  <w:num w:numId="10">
    <w:abstractNumId w:val="24"/>
  </w:num>
  <w:num w:numId="11">
    <w:abstractNumId w:val="24"/>
  </w:num>
  <w:num w:numId="12">
    <w:abstractNumId w:val="24"/>
  </w:num>
  <w:num w:numId="13">
    <w:abstractNumId w:val="24"/>
  </w:num>
  <w:num w:numId="14">
    <w:abstractNumId w:val="24"/>
  </w:num>
  <w:num w:numId="15">
    <w:abstractNumId w:val="5"/>
  </w:num>
  <w:num w:numId="16">
    <w:abstractNumId w:val="11"/>
  </w:num>
  <w:num w:numId="17">
    <w:abstractNumId w:val="20"/>
  </w:num>
  <w:num w:numId="18">
    <w:abstractNumId w:val="18"/>
  </w:num>
  <w:num w:numId="19">
    <w:abstractNumId w:val="10"/>
  </w:num>
  <w:num w:numId="20">
    <w:abstractNumId w:val="9"/>
  </w:num>
  <w:num w:numId="21">
    <w:abstractNumId w:val="19"/>
  </w:num>
  <w:num w:numId="22">
    <w:abstractNumId w:val="15"/>
  </w:num>
  <w:num w:numId="23">
    <w:abstractNumId w:val="25"/>
  </w:num>
  <w:num w:numId="24">
    <w:abstractNumId w:val="3"/>
  </w:num>
  <w:num w:numId="25">
    <w:abstractNumId w:val="14"/>
  </w:num>
  <w:num w:numId="26">
    <w:abstractNumId w:val="22"/>
  </w:num>
  <w:num w:numId="27">
    <w:abstractNumId w:val="21"/>
  </w:num>
  <w:num w:numId="28">
    <w:abstractNumId w:val="6"/>
  </w:num>
  <w:num w:numId="29">
    <w:abstractNumId w:val="26"/>
  </w:num>
  <w:num w:numId="30">
    <w:abstractNumId w:val="0"/>
  </w:num>
  <w:num w:numId="31">
    <w:abstractNumId w:val="27"/>
  </w:num>
  <w:num w:numId="32">
    <w:abstractNumId w:val="23"/>
  </w:num>
  <w:num w:numId="33">
    <w:abstractNumId w:val="13"/>
  </w:num>
  <w:num w:numId="34">
    <w:abstractNumId w:val="7"/>
  </w:num>
  <w:num w:numId="35">
    <w:abstractNumId w:val="12"/>
  </w:num>
  <w:num w:numId="3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va Skýbová">
    <w15:presenceInfo w15:providerId="AD" w15:userId="S-1-5-21-770070720-3945125243-2690725130-13961"/>
  </w15:person>
  <w15:person w15:author="Zuzana Tučková">
    <w15:presenceInfo w15:providerId="AD" w15:userId="S::tuckova@utb.cz::854a15f0-1d6e-452a-a0dd-1e6a3e2fef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0NzIwtzSyMDAyNTNV0lEKTi0uzszPAykwqgUAGl6r6iwAAAA="/>
  </w:docVars>
  <w:rsids>
    <w:rsidRoot w:val="00295984"/>
    <w:rsid w:val="00000052"/>
    <w:rsid w:val="00006D77"/>
    <w:rsid w:val="00013707"/>
    <w:rsid w:val="00021FEE"/>
    <w:rsid w:val="00033508"/>
    <w:rsid w:val="00034377"/>
    <w:rsid w:val="00037BA6"/>
    <w:rsid w:val="00040CAC"/>
    <w:rsid w:val="00045314"/>
    <w:rsid w:val="00051100"/>
    <w:rsid w:val="000526BD"/>
    <w:rsid w:val="00055DEA"/>
    <w:rsid w:val="00062182"/>
    <w:rsid w:val="00071E45"/>
    <w:rsid w:val="000739A4"/>
    <w:rsid w:val="0008328B"/>
    <w:rsid w:val="0008615B"/>
    <w:rsid w:val="000B0367"/>
    <w:rsid w:val="000B16BF"/>
    <w:rsid w:val="000B6C2D"/>
    <w:rsid w:val="000B79AE"/>
    <w:rsid w:val="000E0B2E"/>
    <w:rsid w:val="000E4D54"/>
    <w:rsid w:val="000E6B8E"/>
    <w:rsid w:val="000F2AC2"/>
    <w:rsid w:val="000F3E01"/>
    <w:rsid w:val="000F471E"/>
    <w:rsid w:val="00104A42"/>
    <w:rsid w:val="00111E76"/>
    <w:rsid w:val="00132075"/>
    <w:rsid w:val="00140244"/>
    <w:rsid w:val="00164500"/>
    <w:rsid w:val="00171A2E"/>
    <w:rsid w:val="00175614"/>
    <w:rsid w:val="00182472"/>
    <w:rsid w:val="00185430"/>
    <w:rsid w:val="00190044"/>
    <w:rsid w:val="00191BCB"/>
    <w:rsid w:val="00192930"/>
    <w:rsid w:val="00193DAD"/>
    <w:rsid w:val="001A0307"/>
    <w:rsid w:val="001A3429"/>
    <w:rsid w:val="001A79EA"/>
    <w:rsid w:val="001C6C9A"/>
    <w:rsid w:val="001C6DED"/>
    <w:rsid w:val="001D368E"/>
    <w:rsid w:val="001E0D91"/>
    <w:rsid w:val="001E5DB0"/>
    <w:rsid w:val="001F2AC9"/>
    <w:rsid w:val="001F3B79"/>
    <w:rsid w:val="001F73E5"/>
    <w:rsid w:val="00224228"/>
    <w:rsid w:val="00240D88"/>
    <w:rsid w:val="00241994"/>
    <w:rsid w:val="00251045"/>
    <w:rsid w:val="00255784"/>
    <w:rsid w:val="002559DE"/>
    <w:rsid w:val="002563F7"/>
    <w:rsid w:val="00257CB8"/>
    <w:rsid w:val="0026227C"/>
    <w:rsid w:val="00280BCD"/>
    <w:rsid w:val="00282529"/>
    <w:rsid w:val="00291FED"/>
    <w:rsid w:val="002942CF"/>
    <w:rsid w:val="00295984"/>
    <w:rsid w:val="002B58F9"/>
    <w:rsid w:val="002C539F"/>
    <w:rsid w:val="002C7008"/>
    <w:rsid w:val="002C7998"/>
    <w:rsid w:val="002D7D35"/>
    <w:rsid w:val="002E167C"/>
    <w:rsid w:val="002E61F6"/>
    <w:rsid w:val="002E790D"/>
    <w:rsid w:val="003034BC"/>
    <w:rsid w:val="00306C82"/>
    <w:rsid w:val="00307F43"/>
    <w:rsid w:val="003133EF"/>
    <w:rsid w:val="0031514A"/>
    <w:rsid w:val="00317EBA"/>
    <w:rsid w:val="003218B9"/>
    <w:rsid w:val="003333BA"/>
    <w:rsid w:val="003354CC"/>
    <w:rsid w:val="00356021"/>
    <w:rsid w:val="00375C46"/>
    <w:rsid w:val="00380605"/>
    <w:rsid w:val="00382F2D"/>
    <w:rsid w:val="00383569"/>
    <w:rsid w:val="00386C25"/>
    <w:rsid w:val="003939F0"/>
    <w:rsid w:val="003940D3"/>
    <w:rsid w:val="003A6A0E"/>
    <w:rsid w:val="003A75C3"/>
    <w:rsid w:val="003A7951"/>
    <w:rsid w:val="003B0000"/>
    <w:rsid w:val="003B66C5"/>
    <w:rsid w:val="003C1288"/>
    <w:rsid w:val="003C1388"/>
    <w:rsid w:val="003C2F79"/>
    <w:rsid w:val="003D179C"/>
    <w:rsid w:val="003D3588"/>
    <w:rsid w:val="003E3F1E"/>
    <w:rsid w:val="003F2F84"/>
    <w:rsid w:val="003F7D9A"/>
    <w:rsid w:val="00401632"/>
    <w:rsid w:val="00403181"/>
    <w:rsid w:val="004038A4"/>
    <w:rsid w:val="00406C6C"/>
    <w:rsid w:val="00410E3F"/>
    <w:rsid w:val="0041256D"/>
    <w:rsid w:val="00413BED"/>
    <w:rsid w:val="00415578"/>
    <w:rsid w:val="004240BD"/>
    <w:rsid w:val="0042491F"/>
    <w:rsid w:val="0043053A"/>
    <w:rsid w:val="0043275D"/>
    <w:rsid w:val="00433FDC"/>
    <w:rsid w:val="00441622"/>
    <w:rsid w:val="0044205B"/>
    <w:rsid w:val="00450EDB"/>
    <w:rsid w:val="00457408"/>
    <w:rsid w:val="00461111"/>
    <w:rsid w:val="004654DE"/>
    <w:rsid w:val="004716C0"/>
    <w:rsid w:val="00471DC5"/>
    <w:rsid w:val="004741AA"/>
    <w:rsid w:val="0047677D"/>
    <w:rsid w:val="004821BB"/>
    <w:rsid w:val="00483104"/>
    <w:rsid w:val="004875AC"/>
    <w:rsid w:val="00487ED3"/>
    <w:rsid w:val="004A0F44"/>
    <w:rsid w:val="004B29A0"/>
    <w:rsid w:val="004B485B"/>
    <w:rsid w:val="004B4A38"/>
    <w:rsid w:val="004C03D1"/>
    <w:rsid w:val="004F66EC"/>
    <w:rsid w:val="004F7F4E"/>
    <w:rsid w:val="0050107E"/>
    <w:rsid w:val="005025D6"/>
    <w:rsid w:val="0051140A"/>
    <w:rsid w:val="00516855"/>
    <w:rsid w:val="0052021F"/>
    <w:rsid w:val="00523ADA"/>
    <w:rsid w:val="00523FE0"/>
    <w:rsid w:val="005248CF"/>
    <w:rsid w:val="0053684A"/>
    <w:rsid w:val="00550F12"/>
    <w:rsid w:val="00552976"/>
    <w:rsid w:val="00552CD5"/>
    <w:rsid w:val="00554EED"/>
    <w:rsid w:val="00556F43"/>
    <w:rsid w:val="00561FE8"/>
    <w:rsid w:val="005817E6"/>
    <w:rsid w:val="005A26DB"/>
    <w:rsid w:val="005A2996"/>
    <w:rsid w:val="005A4692"/>
    <w:rsid w:val="005A655B"/>
    <w:rsid w:val="005A67B6"/>
    <w:rsid w:val="005A6D3E"/>
    <w:rsid w:val="005B6FBF"/>
    <w:rsid w:val="005C229C"/>
    <w:rsid w:val="005C5F8A"/>
    <w:rsid w:val="005C7EDF"/>
    <w:rsid w:val="005E4A24"/>
    <w:rsid w:val="005F1A03"/>
    <w:rsid w:val="006007EE"/>
    <w:rsid w:val="00602308"/>
    <w:rsid w:val="006179BF"/>
    <w:rsid w:val="00627EF4"/>
    <w:rsid w:val="00636F94"/>
    <w:rsid w:val="00640E6A"/>
    <w:rsid w:val="00641DA2"/>
    <w:rsid w:val="00654E9A"/>
    <w:rsid w:val="00657CAE"/>
    <w:rsid w:val="00660EC1"/>
    <w:rsid w:val="00673E0A"/>
    <w:rsid w:val="00673E32"/>
    <w:rsid w:val="00682219"/>
    <w:rsid w:val="0069427C"/>
    <w:rsid w:val="006A0503"/>
    <w:rsid w:val="006A1C69"/>
    <w:rsid w:val="006A4025"/>
    <w:rsid w:val="006A66A0"/>
    <w:rsid w:val="006B0B38"/>
    <w:rsid w:val="006B5752"/>
    <w:rsid w:val="006B5AE1"/>
    <w:rsid w:val="006B6901"/>
    <w:rsid w:val="006E3B68"/>
    <w:rsid w:val="00710023"/>
    <w:rsid w:val="00713905"/>
    <w:rsid w:val="00713FE0"/>
    <w:rsid w:val="007146DF"/>
    <w:rsid w:val="0072710D"/>
    <w:rsid w:val="00730020"/>
    <w:rsid w:val="0073308E"/>
    <w:rsid w:val="00747593"/>
    <w:rsid w:val="007567BE"/>
    <w:rsid w:val="00756BD1"/>
    <w:rsid w:val="00760063"/>
    <w:rsid w:val="00762EFD"/>
    <w:rsid w:val="00763F36"/>
    <w:rsid w:val="007720CE"/>
    <w:rsid w:val="0077429C"/>
    <w:rsid w:val="00775C34"/>
    <w:rsid w:val="00782D20"/>
    <w:rsid w:val="007914B1"/>
    <w:rsid w:val="00796A43"/>
    <w:rsid w:val="007A2B3B"/>
    <w:rsid w:val="007B1724"/>
    <w:rsid w:val="007B7143"/>
    <w:rsid w:val="007B7708"/>
    <w:rsid w:val="007C266C"/>
    <w:rsid w:val="007C59F9"/>
    <w:rsid w:val="007E174C"/>
    <w:rsid w:val="007E183B"/>
    <w:rsid w:val="007F4B95"/>
    <w:rsid w:val="008065F9"/>
    <w:rsid w:val="008103E5"/>
    <w:rsid w:val="0081282F"/>
    <w:rsid w:val="00817947"/>
    <w:rsid w:val="00821B9F"/>
    <w:rsid w:val="008410CB"/>
    <w:rsid w:val="008468B5"/>
    <w:rsid w:val="00853EE0"/>
    <w:rsid w:val="008606DA"/>
    <w:rsid w:val="00864AE7"/>
    <w:rsid w:val="0088227E"/>
    <w:rsid w:val="0088383A"/>
    <w:rsid w:val="008873F5"/>
    <w:rsid w:val="0089221B"/>
    <w:rsid w:val="00896E6C"/>
    <w:rsid w:val="008A0F05"/>
    <w:rsid w:val="008A658D"/>
    <w:rsid w:val="008B3108"/>
    <w:rsid w:val="008B58A4"/>
    <w:rsid w:val="008C2AAA"/>
    <w:rsid w:val="008C2D07"/>
    <w:rsid w:val="008C4A44"/>
    <w:rsid w:val="008C6435"/>
    <w:rsid w:val="008D42B6"/>
    <w:rsid w:val="008D64C5"/>
    <w:rsid w:val="008E4643"/>
    <w:rsid w:val="008F28D3"/>
    <w:rsid w:val="008F4970"/>
    <w:rsid w:val="008F6675"/>
    <w:rsid w:val="00901713"/>
    <w:rsid w:val="0090296A"/>
    <w:rsid w:val="00916609"/>
    <w:rsid w:val="00917A09"/>
    <w:rsid w:val="0092592F"/>
    <w:rsid w:val="00925C38"/>
    <w:rsid w:val="009272A4"/>
    <w:rsid w:val="0093043D"/>
    <w:rsid w:val="00936FE8"/>
    <w:rsid w:val="009431E2"/>
    <w:rsid w:val="00943CAC"/>
    <w:rsid w:val="00943DB3"/>
    <w:rsid w:val="0094579A"/>
    <w:rsid w:val="00945A4E"/>
    <w:rsid w:val="00945B5F"/>
    <w:rsid w:val="009511EC"/>
    <w:rsid w:val="00953C31"/>
    <w:rsid w:val="00960A14"/>
    <w:rsid w:val="009623E8"/>
    <w:rsid w:val="00967652"/>
    <w:rsid w:val="00972616"/>
    <w:rsid w:val="00975731"/>
    <w:rsid w:val="009872FB"/>
    <w:rsid w:val="009916CD"/>
    <w:rsid w:val="00991F1C"/>
    <w:rsid w:val="009972DE"/>
    <w:rsid w:val="009A5B6C"/>
    <w:rsid w:val="009B475E"/>
    <w:rsid w:val="009B49D5"/>
    <w:rsid w:val="009B4CAC"/>
    <w:rsid w:val="009C0597"/>
    <w:rsid w:val="009C6357"/>
    <w:rsid w:val="009F2B94"/>
    <w:rsid w:val="00A17828"/>
    <w:rsid w:val="00A25419"/>
    <w:rsid w:val="00A25BDB"/>
    <w:rsid w:val="00A5567B"/>
    <w:rsid w:val="00A579EC"/>
    <w:rsid w:val="00A607C8"/>
    <w:rsid w:val="00A615B5"/>
    <w:rsid w:val="00A63518"/>
    <w:rsid w:val="00A65D2D"/>
    <w:rsid w:val="00A728C3"/>
    <w:rsid w:val="00A750BE"/>
    <w:rsid w:val="00A82BA9"/>
    <w:rsid w:val="00A849CA"/>
    <w:rsid w:val="00A9197F"/>
    <w:rsid w:val="00A95FB6"/>
    <w:rsid w:val="00AA12A5"/>
    <w:rsid w:val="00AA245F"/>
    <w:rsid w:val="00AB6B23"/>
    <w:rsid w:val="00AC4B1A"/>
    <w:rsid w:val="00AC5567"/>
    <w:rsid w:val="00AC7EC0"/>
    <w:rsid w:val="00AD5A1C"/>
    <w:rsid w:val="00AD5F83"/>
    <w:rsid w:val="00AF453D"/>
    <w:rsid w:val="00B02755"/>
    <w:rsid w:val="00B02F52"/>
    <w:rsid w:val="00B0433C"/>
    <w:rsid w:val="00B168AD"/>
    <w:rsid w:val="00B175F9"/>
    <w:rsid w:val="00B17904"/>
    <w:rsid w:val="00B233C2"/>
    <w:rsid w:val="00B24B83"/>
    <w:rsid w:val="00B262E5"/>
    <w:rsid w:val="00B347E9"/>
    <w:rsid w:val="00B35B3E"/>
    <w:rsid w:val="00B37B25"/>
    <w:rsid w:val="00B40BDD"/>
    <w:rsid w:val="00B53B8B"/>
    <w:rsid w:val="00B5404E"/>
    <w:rsid w:val="00B605BB"/>
    <w:rsid w:val="00B62CA5"/>
    <w:rsid w:val="00B651BC"/>
    <w:rsid w:val="00B67B8E"/>
    <w:rsid w:val="00B728D3"/>
    <w:rsid w:val="00B811AF"/>
    <w:rsid w:val="00B965A6"/>
    <w:rsid w:val="00BA0AAD"/>
    <w:rsid w:val="00BA169E"/>
    <w:rsid w:val="00BA1991"/>
    <w:rsid w:val="00BA34B2"/>
    <w:rsid w:val="00BA439A"/>
    <w:rsid w:val="00BA7CCE"/>
    <w:rsid w:val="00BA7F93"/>
    <w:rsid w:val="00BB0566"/>
    <w:rsid w:val="00BB205D"/>
    <w:rsid w:val="00BB25B8"/>
    <w:rsid w:val="00BB475E"/>
    <w:rsid w:val="00BB597D"/>
    <w:rsid w:val="00BB709D"/>
    <w:rsid w:val="00BC15E4"/>
    <w:rsid w:val="00BC419C"/>
    <w:rsid w:val="00BC4319"/>
    <w:rsid w:val="00BD07E4"/>
    <w:rsid w:val="00BD2868"/>
    <w:rsid w:val="00BD3B90"/>
    <w:rsid w:val="00BE4079"/>
    <w:rsid w:val="00BE7367"/>
    <w:rsid w:val="00BF0B8A"/>
    <w:rsid w:val="00BF0FE8"/>
    <w:rsid w:val="00BF11B3"/>
    <w:rsid w:val="00BF1EAA"/>
    <w:rsid w:val="00BF3045"/>
    <w:rsid w:val="00C07F93"/>
    <w:rsid w:val="00C1005C"/>
    <w:rsid w:val="00C11589"/>
    <w:rsid w:val="00C20649"/>
    <w:rsid w:val="00C33900"/>
    <w:rsid w:val="00C42C19"/>
    <w:rsid w:val="00C44471"/>
    <w:rsid w:val="00C51331"/>
    <w:rsid w:val="00C51843"/>
    <w:rsid w:val="00C524B5"/>
    <w:rsid w:val="00C53DBD"/>
    <w:rsid w:val="00C57C1F"/>
    <w:rsid w:val="00C604BB"/>
    <w:rsid w:val="00C61403"/>
    <w:rsid w:val="00C674C7"/>
    <w:rsid w:val="00C87F43"/>
    <w:rsid w:val="00C90A6C"/>
    <w:rsid w:val="00C9498E"/>
    <w:rsid w:val="00C949B2"/>
    <w:rsid w:val="00C94B9F"/>
    <w:rsid w:val="00CA04A7"/>
    <w:rsid w:val="00CB3C5F"/>
    <w:rsid w:val="00CC6D0B"/>
    <w:rsid w:val="00CD257E"/>
    <w:rsid w:val="00CD28AE"/>
    <w:rsid w:val="00CD6F3F"/>
    <w:rsid w:val="00CE4819"/>
    <w:rsid w:val="00CE7BC2"/>
    <w:rsid w:val="00CF02F8"/>
    <w:rsid w:val="00CF5529"/>
    <w:rsid w:val="00CF71AC"/>
    <w:rsid w:val="00D01C51"/>
    <w:rsid w:val="00D0247F"/>
    <w:rsid w:val="00D04194"/>
    <w:rsid w:val="00D06B61"/>
    <w:rsid w:val="00D1598A"/>
    <w:rsid w:val="00D1762F"/>
    <w:rsid w:val="00D21BB7"/>
    <w:rsid w:val="00D30471"/>
    <w:rsid w:val="00D31ED1"/>
    <w:rsid w:val="00D31EDD"/>
    <w:rsid w:val="00D31F33"/>
    <w:rsid w:val="00D37A11"/>
    <w:rsid w:val="00D5708C"/>
    <w:rsid w:val="00D613E6"/>
    <w:rsid w:val="00D63C4E"/>
    <w:rsid w:val="00D72AF5"/>
    <w:rsid w:val="00D742E0"/>
    <w:rsid w:val="00D96A82"/>
    <w:rsid w:val="00DA0698"/>
    <w:rsid w:val="00DA693E"/>
    <w:rsid w:val="00DB08ED"/>
    <w:rsid w:val="00DB1C00"/>
    <w:rsid w:val="00DB43AE"/>
    <w:rsid w:val="00DB454F"/>
    <w:rsid w:val="00DB48F8"/>
    <w:rsid w:val="00DC2E2E"/>
    <w:rsid w:val="00DD4182"/>
    <w:rsid w:val="00DE1D24"/>
    <w:rsid w:val="00DE31A2"/>
    <w:rsid w:val="00DF1C7D"/>
    <w:rsid w:val="00DF2511"/>
    <w:rsid w:val="00E02BF8"/>
    <w:rsid w:val="00E1373C"/>
    <w:rsid w:val="00E200D0"/>
    <w:rsid w:val="00E24B01"/>
    <w:rsid w:val="00E310D9"/>
    <w:rsid w:val="00E35AFE"/>
    <w:rsid w:val="00E42B8E"/>
    <w:rsid w:val="00E459B0"/>
    <w:rsid w:val="00E5240E"/>
    <w:rsid w:val="00E53F66"/>
    <w:rsid w:val="00E552DB"/>
    <w:rsid w:val="00E55D67"/>
    <w:rsid w:val="00E63D13"/>
    <w:rsid w:val="00E66233"/>
    <w:rsid w:val="00E7275B"/>
    <w:rsid w:val="00E776EC"/>
    <w:rsid w:val="00E87032"/>
    <w:rsid w:val="00E87887"/>
    <w:rsid w:val="00E95A9A"/>
    <w:rsid w:val="00E96F2F"/>
    <w:rsid w:val="00EA3C31"/>
    <w:rsid w:val="00EA4972"/>
    <w:rsid w:val="00EB66EA"/>
    <w:rsid w:val="00EC3D40"/>
    <w:rsid w:val="00ED330B"/>
    <w:rsid w:val="00EE35B9"/>
    <w:rsid w:val="00F00486"/>
    <w:rsid w:val="00F113CC"/>
    <w:rsid w:val="00F13498"/>
    <w:rsid w:val="00F44231"/>
    <w:rsid w:val="00F46082"/>
    <w:rsid w:val="00F522D2"/>
    <w:rsid w:val="00F65459"/>
    <w:rsid w:val="00F70E69"/>
    <w:rsid w:val="00F70FC7"/>
    <w:rsid w:val="00F80556"/>
    <w:rsid w:val="00F949D0"/>
    <w:rsid w:val="00F979BB"/>
    <w:rsid w:val="00FA1B80"/>
    <w:rsid w:val="00FB0B55"/>
    <w:rsid w:val="00FC176A"/>
    <w:rsid w:val="00FE543A"/>
    <w:rsid w:val="00FE7100"/>
    <w:rsid w:val="00FF1F8E"/>
    <w:rsid w:val="00FF24F2"/>
    <w:rsid w:val="00FF2D0E"/>
    <w:rsid w:val="00FF4969"/>
    <w:rsid w:val="086C52A2"/>
    <w:rsid w:val="0FE8E6A9"/>
    <w:rsid w:val="1849F69D"/>
    <w:rsid w:val="1CD0E563"/>
    <w:rsid w:val="1DD030B9"/>
    <w:rsid w:val="25DB429E"/>
    <w:rsid w:val="3867D15F"/>
    <w:rsid w:val="3A03A1C0"/>
    <w:rsid w:val="3B9F7221"/>
    <w:rsid w:val="3C4F6D15"/>
    <w:rsid w:val="4072E344"/>
    <w:rsid w:val="4B0D887D"/>
    <w:rsid w:val="67BEC53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0C48F"/>
  <w15:docId w15:val="{1CEC94E9-EEBA-46B5-9AA3-30EABD815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cs-CZ" w:eastAsia="cs-CZ" w:bidi="cs-CZ"/>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C3D40"/>
    <w:pPr>
      <w:widowControl w:val="0"/>
      <w:suppressAutoHyphens w:val="0"/>
      <w:spacing w:line="360" w:lineRule="auto"/>
      <w:jc w:val="both"/>
    </w:pPr>
    <w:rPr>
      <w:rFonts w:ascii="Times New Roman" w:hAnsi="Times New Roman"/>
      <w:color w:val="000000"/>
    </w:rPr>
  </w:style>
  <w:style w:type="paragraph" w:styleId="Nadpis2">
    <w:name w:val="heading 2"/>
    <w:basedOn w:val="Normln"/>
    <w:next w:val="Normln"/>
    <w:link w:val="Nadpis2Char"/>
    <w:uiPriority w:val="99"/>
    <w:qFormat/>
    <w:rsid w:val="00F13498"/>
    <w:pPr>
      <w:keepNext/>
      <w:keepLines/>
      <w:widowControl/>
      <w:spacing w:before="40" w:line="259" w:lineRule="auto"/>
      <w:ind w:left="360"/>
      <w:jc w:val="left"/>
      <w:outlineLvl w:val="1"/>
    </w:pPr>
    <w:rPr>
      <w:rFonts w:ascii="Calibri Light" w:eastAsia="Times New Roman" w:hAnsi="Calibri Light" w:cs="Times New Roman"/>
      <w:color w:val="5B9BD5"/>
      <w:sz w:val="26"/>
      <w:szCs w:val="26"/>
      <w:lang w:eastAsia="en-US" w:bidi="ar-SA"/>
    </w:rPr>
  </w:style>
  <w:style w:type="paragraph" w:styleId="Nadpis3">
    <w:name w:val="heading 3"/>
    <w:basedOn w:val="Normln"/>
    <w:next w:val="Normln"/>
    <w:link w:val="Nadpis3Char"/>
    <w:uiPriority w:val="99"/>
    <w:qFormat/>
    <w:rsid w:val="00F13498"/>
    <w:pPr>
      <w:keepNext/>
      <w:keepLines/>
      <w:widowControl/>
      <w:spacing w:before="40" w:line="259" w:lineRule="auto"/>
      <w:jc w:val="left"/>
      <w:outlineLvl w:val="2"/>
    </w:pPr>
    <w:rPr>
      <w:rFonts w:ascii="Calibri Light" w:eastAsia="Times New Roman" w:hAnsi="Calibri Light" w:cs="Times New Roman"/>
      <w:color w:val="auto"/>
      <w:lang w:eastAsia="en-US" w:bidi="ar-SA"/>
    </w:rPr>
  </w:style>
  <w:style w:type="paragraph" w:styleId="Nadpis4">
    <w:name w:val="heading 4"/>
    <w:basedOn w:val="Normln"/>
    <w:next w:val="Normln"/>
    <w:link w:val="Nadpis4Char"/>
    <w:uiPriority w:val="9"/>
    <w:semiHidden/>
    <w:unhideWhenUsed/>
    <w:qFormat/>
    <w:rsid w:val="00FA1B8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rPr>
      <w:color w:val="000080"/>
      <w:u w:val="single"/>
    </w:rPr>
  </w:style>
  <w:style w:type="character" w:customStyle="1" w:styleId="Poznmkapodarou">
    <w:name w:val="Poznámka pod čarou_"/>
    <w:basedOn w:val="Standardnpsmoodstavce"/>
    <w:link w:val="Poznmkapodarou1"/>
    <w:uiPriority w:val="99"/>
    <w:qFormat/>
    <w:rPr>
      <w:rFonts w:ascii="Calibri" w:eastAsia="Calibri" w:hAnsi="Calibri" w:cs="Calibri"/>
      <w:b w:val="0"/>
      <w:bCs w:val="0"/>
      <w:i w:val="0"/>
      <w:iCs w:val="0"/>
      <w:caps w:val="0"/>
      <w:smallCaps w:val="0"/>
      <w:strike w:val="0"/>
      <w:dstrike w:val="0"/>
      <w:sz w:val="17"/>
      <w:szCs w:val="17"/>
      <w:u w:val="none"/>
      <w:lang w:val="en-US" w:eastAsia="en-US" w:bidi="en-US"/>
    </w:rPr>
  </w:style>
  <w:style w:type="character" w:customStyle="1" w:styleId="Poznmkapodarou0">
    <w:name w:val="Poznámka pod čarou"/>
    <w:basedOn w:val="Poznmkapodarou"/>
    <w:qFormat/>
    <w:rPr>
      <w:rFonts w:ascii="Calibri" w:eastAsia="Calibri" w:hAnsi="Calibri" w:cs="Calibri"/>
      <w:b w:val="0"/>
      <w:bCs w:val="0"/>
      <w:i w:val="0"/>
      <w:iCs w:val="0"/>
      <w:caps w:val="0"/>
      <w:smallCaps w:val="0"/>
      <w:strike w:val="0"/>
      <w:dstrike w:val="0"/>
      <w:color w:val="000000"/>
      <w:spacing w:val="0"/>
      <w:w w:val="100"/>
      <w:sz w:val="17"/>
      <w:szCs w:val="17"/>
      <w:u w:val="none"/>
      <w:lang w:val="cs-CZ" w:eastAsia="cs-CZ" w:bidi="cs-CZ"/>
    </w:rPr>
  </w:style>
  <w:style w:type="character" w:customStyle="1" w:styleId="Zkladntext3">
    <w:name w:val="Základní text (3)_"/>
    <w:basedOn w:val="Standardnpsmoodstavce"/>
    <w:link w:val="Zkladntext30"/>
    <w:qFormat/>
    <w:rPr>
      <w:rFonts w:ascii="Calibri" w:eastAsia="Calibri" w:hAnsi="Calibri" w:cs="Calibri"/>
      <w:b w:val="0"/>
      <w:bCs w:val="0"/>
      <w:i w:val="0"/>
      <w:iCs w:val="0"/>
      <w:caps w:val="0"/>
      <w:smallCaps w:val="0"/>
      <w:strike w:val="0"/>
      <w:dstrike w:val="0"/>
      <w:sz w:val="34"/>
      <w:szCs w:val="34"/>
      <w:u w:val="none"/>
    </w:rPr>
  </w:style>
  <w:style w:type="character" w:customStyle="1" w:styleId="Zkladntext4">
    <w:name w:val="Základní text (4)_"/>
    <w:basedOn w:val="Standardnpsmoodstavce"/>
    <w:link w:val="Zkladntext40"/>
    <w:qFormat/>
    <w:rPr>
      <w:rFonts w:ascii="Calibri" w:eastAsia="Calibri" w:hAnsi="Calibri" w:cs="Calibri"/>
      <w:b w:val="0"/>
      <w:bCs w:val="0"/>
      <w:i w:val="0"/>
      <w:iCs w:val="0"/>
      <w:caps w:val="0"/>
      <w:smallCaps w:val="0"/>
      <w:strike w:val="0"/>
      <w:dstrike w:val="0"/>
      <w:sz w:val="38"/>
      <w:szCs w:val="38"/>
      <w:u w:val="none"/>
    </w:rPr>
  </w:style>
  <w:style w:type="character" w:customStyle="1" w:styleId="Zkladntext5">
    <w:name w:val="Základní text (5)_"/>
    <w:basedOn w:val="Standardnpsmoodstavce"/>
    <w:link w:val="Zkladntext50"/>
    <w:qFormat/>
    <w:rPr>
      <w:rFonts w:ascii="Calibri" w:eastAsia="Calibri" w:hAnsi="Calibri" w:cs="Calibri"/>
      <w:b w:val="0"/>
      <w:bCs w:val="0"/>
      <w:i w:val="0"/>
      <w:iCs w:val="0"/>
      <w:caps w:val="0"/>
      <w:smallCaps w:val="0"/>
      <w:strike w:val="0"/>
      <w:dstrike w:val="0"/>
      <w:sz w:val="38"/>
      <w:szCs w:val="38"/>
      <w:u w:val="none"/>
    </w:rPr>
  </w:style>
  <w:style w:type="character" w:customStyle="1" w:styleId="Zkladntext6">
    <w:name w:val="Základní text (6)_"/>
    <w:basedOn w:val="Standardnpsmoodstavce"/>
    <w:link w:val="Zkladntext60"/>
    <w:qFormat/>
    <w:rPr>
      <w:rFonts w:ascii="Calibri" w:eastAsia="Calibri" w:hAnsi="Calibri" w:cs="Calibri"/>
      <w:b w:val="0"/>
      <w:bCs w:val="0"/>
      <w:i w:val="0"/>
      <w:iCs w:val="0"/>
      <w:caps w:val="0"/>
      <w:smallCaps w:val="0"/>
      <w:strike w:val="0"/>
      <w:dstrike w:val="0"/>
      <w:sz w:val="34"/>
      <w:szCs w:val="34"/>
      <w:u w:val="none"/>
    </w:rPr>
  </w:style>
  <w:style w:type="character" w:customStyle="1" w:styleId="Zkladntext612pt">
    <w:name w:val="Základní text (6) + 12 pt"/>
    <w:basedOn w:val="Zkladntext6"/>
    <w:qFormat/>
    <w:rPr>
      <w:rFonts w:ascii="Calibri" w:eastAsia="Calibri" w:hAnsi="Calibri" w:cs="Calibri"/>
      <w:b/>
      <w:bCs/>
      <w:i w:val="0"/>
      <w:iCs w:val="0"/>
      <w:caps w:val="0"/>
      <w:smallCaps w:val="0"/>
      <w:strike w:val="0"/>
      <w:dstrike w:val="0"/>
      <w:color w:val="000000"/>
      <w:spacing w:val="0"/>
      <w:w w:val="100"/>
      <w:sz w:val="24"/>
      <w:szCs w:val="24"/>
      <w:u w:val="none"/>
      <w:lang w:val="cs-CZ" w:eastAsia="cs-CZ" w:bidi="cs-CZ"/>
    </w:rPr>
  </w:style>
  <w:style w:type="character" w:customStyle="1" w:styleId="Nadpis1">
    <w:name w:val="Nadpis #1_"/>
    <w:basedOn w:val="Standardnpsmoodstavce"/>
    <w:link w:val="Nadpis10"/>
    <w:qFormat/>
    <w:rsid w:val="00033508"/>
    <w:rPr>
      <w:rFonts w:ascii="Times New Roman" w:eastAsia="Calibri" w:hAnsi="Times New Roman" w:cs="Calibri"/>
      <w:b/>
      <w:color w:val="000000"/>
      <w:sz w:val="32"/>
      <w:szCs w:val="30"/>
      <w:shd w:val="clear" w:color="auto" w:fill="FFFFFF"/>
    </w:rPr>
  </w:style>
  <w:style w:type="character" w:customStyle="1" w:styleId="ZhlavneboZpat">
    <w:name w:val="Záhlaví nebo Zápatí_"/>
    <w:basedOn w:val="Standardnpsmoodstavce"/>
    <w:link w:val="ZhlavneboZpat0"/>
    <w:qFormat/>
    <w:rPr>
      <w:rFonts w:ascii="Calibri" w:eastAsia="Calibri" w:hAnsi="Calibri" w:cs="Calibri"/>
      <w:b w:val="0"/>
      <w:bCs w:val="0"/>
      <w:i w:val="0"/>
      <w:iCs w:val="0"/>
      <w:caps w:val="0"/>
      <w:smallCaps w:val="0"/>
      <w:strike w:val="0"/>
      <w:dstrike w:val="0"/>
      <w:sz w:val="22"/>
      <w:szCs w:val="22"/>
      <w:u w:val="none"/>
    </w:rPr>
  </w:style>
  <w:style w:type="character" w:customStyle="1" w:styleId="ZhlavneboZpat1">
    <w:name w:val="Záhlaví nebo Zápatí"/>
    <w:basedOn w:val="ZhlavneboZpat"/>
    <w:qFormat/>
    <w:rPr>
      <w:rFonts w:ascii="Calibri" w:eastAsia="Calibri" w:hAnsi="Calibri" w:cs="Calibri"/>
      <w:b w:val="0"/>
      <w:bCs w:val="0"/>
      <w:i w:val="0"/>
      <w:iCs w:val="0"/>
      <w:caps w:val="0"/>
      <w:smallCaps w:val="0"/>
      <w:strike w:val="0"/>
      <w:dstrike w:val="0"/>
      <w:color w:val="000000"/>
      <w:spacing w:val="0"/>
      <w:w w:val="100"/>
      <w:sz w:val="22"/>
      <w:szCs w:val="22"/>
      <w:u w:val="none"/>
      <w:lang w:val="cs-CZ" w:eastAsia="cs-CZ" w:bidi="cs-CZ"/>
    </w:rPr>
  </w:style>
  <w:style w:type="character" w:customStyle="1" w:styleId="Zkladntext7">
    <w:name w:val="Základní text (7)_"/>
    <w:basedOn w:val="Standardnpsmoodstavce"/>
    <w:link w:val="Zkladntext70"/>
    <w:qFormat/>
    <w:rPr>
      <w:rFonts w:ascii="Calibri" w:eastAsia="Calibri" w:hAnsi="Calibri" w:cs="Calibri"/>
      <w:b w:val="0"/>
      <w:bCs w:val="0"/>
      <w:i w:val="0"/>
      <w:iCs w:val="0"/>
      <w:caps w:val="0"/>
      <w:smallCaps w:val="0"/>
      <w:strike w:val="0"/>
      <w:dstrike w:val="0"/>
      <w:sz w:val="24"/>
      <w:szCs w:val="24"/>
      <w:u w:val="none"/>
    </w:rPr>
  </w:style>
  <w:style w:type="character" w:customStyle="1" w:styleId="Nadpis20">
    <w:name w:val="Nadpis #2_"/>
    <w:basedOn w:val="Standardnpsmoodstavce"/>
    <w:link w:val="Nadpis200"/>
    <w:qFormat/>
    <w:rPr>
      <w:rFonts w:ascii="Calibri" w:eastAsia="Calibri" w:hAnsi="Calibri" w:cs="Calibri"/>
      <w:b w:val="0"/>
      <w:bCs w:val="0"/>
      <w:i w:val="0"/>
      <w:iCs w:val="0"/>
      <w:caps w:val="0"/>
      <w:smallCaps w:val="0"/>
      <w:strike w:val="0"/>
      <w:dstrike w:val="0"/>
      <w:sz w:val="30"/>
      <w:szCs w:val="30"/>
      <w:u w:val="none"/>
    </w:rPr>
  </w:style>
  <w:style w:type="character" w:customStyle="1" w:styleId="Nadpis21">
    <w:name w:val="Nadpis #2"/>
    <w:basedOn w:val="Nadpis1"/>
    <w:qFormat/>
    <w:rsid w:val="00925C38"/>
    <w:rPr>
      <w:rFonts w:ascii="Times New Roman" w:eastAsia="Calibri" w:hAnsi="Times New Roman" w:cs="Calibri"/>
      <w:b/>
      <w:bCs w:val="0"/>
      <w:i w:val="0"/>
      <w:iCs w:val="0"/>
      <w:caps w:val="0"/>
      <w:smallCaps w:val="0"/>
      <w:strike w:val="0"/>
      <w:dstrike w:val="0"/>
      <w:color w:val="000000"/>
      <w:spacing w:val="0"/>
      <w:w w:val="100"/>
      <w:sz w:val="28"/>
      <w:szCs w:val="30"/>
      <w:u w:val="single"/>
      <w:shd w:val="clear" w:color="auto" w:fill="FFFFFF"/>
      <w:lang w:val="cs-CZ" w:eastAsia="cs-CZ" w:bidi="cs-CZ"/>
    </w:rPr>
  </w:style>
  <w:style w:type="character" w:customStyle="1" w:styleId="Nadpis30">
    <w:name w:val="Nadpis #3_"/>
    <w:basedOn w:val="Standardnpsmoodstavce"/>
    <w:link w:val="Nadpis300"/>
    <w:qFormat/>
    <w:rPr>
      <w:rFonts w:ascii="Calibri" w:eastAsia="Calibri" w:hAnsi="Calibri" w:cs="Calibri"/>
      <w:b w:val="0"/>
      <w:bCs w:val="0"/>
      <w:i w:val="0"/>
      <w:iCs w:val="0"/>
      <w:caps w:val="0"/>
      <w:smallCaps w:val="0"/>
      <w:strike w:val="0"/>
      <w:dstrike w:val="0"/>
      <w:sz w:val="24"/>
      <w:szCs w:val="24"/>
      <w:u w:val="none"/>
    </w:rPr>
  </w:style>
  <w:style w:type="character" w:customStyle="1" w:styleId="Nadpis31">
    <w:name w:val="Nadpis #3"/>
    <w:basedOn w:val="Nadpis30"/>
    <w:qFormat/>
    <w:rPr>
      <w:rFonts w:ascii="Calibri" w:eastAsia="Calibri" w:hAnsi="Calibri" w:cs="Calibri"/>
      <w:b w:val="0"/>
      <w:bCs w:val="0"/>
      <w:i w:val="0"/>
      <w:iCs w:val="0"/>
      <w:caps w:val="0"/>
      <w:smallCaps w:val="0"/>
      <w:strike w:val="0"/>
      <w:dstrike w:val="0"/>
      <w:color w:val="000000"/>
      <w:spacing w:val="0"/>
      <w:w w:val="100"/>
      <w:sz w:val="24"/>
      <w:szCs w:val="24"/>
      <w:u w:val="none"/>
      <w:lang w:val="cs-CZ" w:eastAsia="cs-CZ" w:bidi="cs-CZ"/>
    </w:rPr>
  </w:style>
  <w:style w:type="character" w:customStyle="1" w:styleId="Zkladntext2">
    <w:name w:val="Základní text (2)_"/>
    <w:basedOn w:val="Standardnpsmoodstavce"/>
    <w:link w:val="Zkladntext20"/>
    <w:uiPriority w:val="99"/>
    <w:qFormat/>
    <w:rPr>
      <w:rFonts w:ascii="Calibri" w:eastAsia="Calibri" w:hAnsi="Calibri" w:cs="Calibri"/>
      <w:b w:val="0"/>
      <w:bCs w:val="0"/>
      <w:i w:val="0"/>
      <w:iCs w:val="0"/>
      <w:caps w:val="0"/>
      <w:smallCaps w:val="0"/>
      <w:strike w:val="0"/>
      <w:dstrike w:val="0"/>
      <w:sz w:val="21"/>
      <w:szCs w:val="21"/>
      <w:u w:val="none"/>
    </w:rPr>
  </w:style>
  <w:style w:type="character" w:customStyle="1" w:styleId="Zkladntext21">
    <w:name w:val="Základní text (2)"/>
    <w:basedOn w:val="Zkladntext2"/>
    <w:qFormat/>
    <w:rPr>
      <w:rFonts w:ascii="Calibri" w:eastAsia="Calibri" w:hAnsi="Calibri" w:cs="Calibri"/>
      <w:b w:val="0"/>
      <w:bCs w:val="0"/>
      <w:i w:val="0"/>
      <w:iCs w:val="0"/>
      <w:caps w:val="0"/>
      <w:smallCaps w:val="0"/>
      <w:strike w:val="0"/>
      <w:dstrike w:val="0"/>
      <w:color w:val="000000"/>
      <w:spacing w:val="0"/>
      <w:w w:val="100"/>
      <w:sz w:val="21"/>
      <w:szCs w:val="21"/>
      <w:u w:val="single"/>
      <w:lang w:val="en-US" w:eastAsia="en-US" w:bidi="en-US"/>
    </w:rPr>
  </w:style>
  <w:style w:type="character" w:customStyle="1" w:styleId="Zkladntext71">
    <w:name w:val="Základní text (7)"/>
    <w:basedOn w:val="Zkladntext7"/>
    <w:qFormat/>
    <w:rPr>
      <w:rFonts w:ascii="Calibri" w:eastAsia="Calibri" w:hAnsi="Calibri" w:cs="Calibri"/>
      <w:b w:val="0"/>
      <w:bCs w:val="0"/>
      <w:i w:val="0"/>
      <w:iCs w:val="0"/>
      <w:caps w:val="0"/>
      <w:smallCaps w:val="0"/>
      <w:strike w:val="0"/>
      <w:dstrike w:val="0"/>
      <w:color w:val="000000"/>
      <w:spacing w:val="0"/>
      <w:w w:val="100"/>
      <w:sz w:val="24"/>
      <w:szCs w:val="24"/>
      <w:u w:val="none"/>
      <w:lang w:val="cs-CZ" w:eastAsia="cs-CZ" w:bidi="cs-CZ"/>
    </w:rPr>
  </w:style>
  <w:style w:type="character" w:customStyle="1" w:styleId="Zkladntext8">
    <w:name w:val="Základní text (8)_"/>
    <w:basedOn w:val="Standardnpsmoodstavce"/>
    <w:link w:val="Zkladntext80"/>
    <w:qFormat/>
    <w:rPr>
      <w:rFonts w:ascii="Calibri" w:eastAsia="Calibri" w:hAnsi="Calibri" w:cs="Calibri"/>
      <w:b w:val="0"/>
      <w:bCs w:val="0"/>
      <w:i/>
      <w:iCs/>
      <w:caps w:val="0"/>
      <w:smallCaps w:val="0"/>
      <w:strike w:val="0"/>
      <w:dstrike w:val="0"/>
      <w:sz w:val="21"/>
      <w:szCs w:val="21"/>
      <w:u w:val="none"/>
    </w:rPr>
  </w:style>
  <w:style w:type="character" w:customStyle="1" w:styleId="Zkladntext2Kurzva">
    <w:name w:val="Základní text (2) + Kurzíva"/>
    <w:basedOn w:val="Zkladntext2"/>
    <w:qFormat/>
    <w:rPr>
      <w:rFonts w:ascii="Calibri" w:eastAsia="Calibri" w:hAnsi="Calibri" w:cs="Calibri"/>
      <w:b w:val="0"/>
      <w:bCs w:val="0"/>
      <w:i/>
      <w:iCs/>
      <w:caps w:val="0"/>
      <w:smallCaps w:val="0"/>
      <w:strike w:val="0"/>
      <w:dstrike w:val="0"/>
      <w:color w:val="000000"/>
      <w:spacing w:val="0"/>
      <w:w w:val="100"/>
      <w:sz w:val="21"/>
      <w:szCs w:val="21"/>
      <w:u w:val="none"/>
      <w:lang w:val="cs-CZ" w:eastAsia="cs-CZ" w:bidi="cs-CZ"/>
    </w:rPr>
  </w:style>
  <w:style w:type="character" w:customStyle="1" w:styleId="ZhlavneboZpat85pt">
    <w:name w:val="Záhlaví nebo Zápatí + 8;5 pt"/>
    <w:basedOn w:val="ZhlavneboZpat"/>
    <w:qFormat/>
    <w:rPr>
      <w:rFonts w:ascii="Calibri" w:eastAsia="Calibri" w:hAnsi="Calibri" w:cs="Calibri"/>
      <w:b/>
      <w:bCs/>
      <w:i w:val="0"/>
      <w:iCs w:val="0"/>
      <w:caps w:val="0"/>
      <w:smallCaps w:val="0"/>
      <w:strike w:val="0"/>
      <w:dstrike w:val="0"/>
      <w:color w:val="000000"/>
      <w:spacing w:val="0"/>
      <w:w w:val="100"/>
      <w:sz w:val="17"/>
      <w:szCs w:val="17"/>
      <w:u w:val="none"/>
      <w:lang w:val="en-US" w:eastAsia="en-US" w:bidi="en-US"/>
    </w:rPr>
  </w:style>
  <w:style w:type="character" w:customStyle="1" w:styleId="Nadpis40">
    <w:name w:val="Nadpis #4_"/>
    <w:basedOn w:val="Standardnpsmoodstavce"/>
    <w:link w:val="Nadpis41"/>
    <w:qFormat/>
    <w:rPr>
      <w:rFonts w:ascii="Calibri" w:eastAsia="Calibri" w:hAnsi="Calibri" w:cs="Calibri"/>
      <w:b w:val="0"/>
      <w:bCs w:val="0"/>
      <w:i w:val="0"/>
      <w:iCs w:val="0"/>
      <w:caps w:val="0"/>
      <w:smallCaps w:val="0"/>
      <w:strike w:val="0"/>
      <w:dstrike w:val="0"/>
      <w:sz w:val="22"/>
      <w:szCs w:val="22"/>
      <w:u w:val="none"/>
    </w:rPr>
  </w:style>
  <w:style w:type="character" w:customStyle="1" w:styleId="ZhlavneboZpat6ptdkovn0pt">
    <w:name w:val="Záhlaví nebo Zápatí + 6 pt;Řádkování 0 pt"/>
    <w:basedOn w:val="ZhlavneboZpat"/>
    <w:qFormat/>
    <w:rPr>
      <w:rFonts w:ascii="Calibri" w:eastAsia="Calibri" w:hAnsi="Calibri" w:cs="Calibri"/>
      <w:b/>
      <w:bCs/>
      <w:i w:val="0"/>
      <w:iCs w:val="0"/>
      <w:caps w:val="0"/>
      <w:smallCaps w:val="0"/>
      <w:strike w:val="0"/>
      <w:dstrike w:val="0"/>
      <w:color w:val="000000"/>
      <w:spacing w:val="10"/>
      <w:w w:val="100"/>
      <w:sz w:val="12"/>
      <w:szCs w:val="12"/>
      <w:u w:val="none"/>
      <w:lang w:val="cs-CZ" w:eastAsia="cs-CZ" w:bidi="cs-CZ"/>
    </w:rPr>
  </w:style>
  <w:style w:type="character" w:customStyle="1" w:styleId="ZhlavChar">
    <w:name w:val="Záhlaví Char"/>
    <w:basedOn w:val="Standardnpsmoodstavce"/>
    <w:link w:val="Zhlav"/>
    <w:uiPriority w:val="99"/>
    <w:qFormat/>
    <w:rsid w:val="0000206B"/>
    <w:rPr>
      <w:color w:val="000000"/>
    </w:rPr>
  </w:style>
  <w:style w:type="character" w:customStyle="1" w:styleId="ZpatChar">
    <w:name w:val="Zápatí Char"/>
    <w:basedOn w:val="Standardnpsmoodstavce"/>
    <w:link w:val="Zpat"/>
    <w:uiPriority w:val="99"/>
    <w:qFormat/>
    <w:rsid w:val="0000206B"/>
    <w:rPr>
      <w:color w:val="000000"/>
    </w:rPr>
  </w:style>
  <w:style w:type="character" w:customStyle="1" w:styleId="Navtveninternetovodkaz">
    <w:name w:val="Navštívený internetový odkaz"/>
    <w:basedOn w:val="Standardnpsmoodstavce"/>
    <w:uiPriority w:val="99"/>
    <w:semiHidden/>
    <w:unhideWhenUsed/>
    <w:rsid w:val="0042783E"/>
    <w:rPr>
      <w:color w:val="954F72" w:themeColor="followedHyperlink"/>
      <w:u w:val="single"/>
    </w:rPr>
  </w:style>
  <w:style w:type="character" w:customStyle="1" w:styleId="TextpoznpodarouChar">
    <w:name w:val="Text pozn. pod čarou Char"/>
    <w:basedOn w:val="Standardnpsmoodstavce"/>
    <w:link w:val="Textpoznpodarou"/>
    <w:uiPriority w:val="99"/>
    <w:semiHidden/>
    <w:qFormat/>
    <w:rsid w:val="002B6DDE"/>
    <w:rPr>
      <w:color w:val="000000"/>
      <w:sz w:val="20"/>
      <w:szCs w:val="20"/>
    </w:rPr>
  </w:style>
  <w:style w:type="character" w:customStyle="1" w:styleId="Ukotvenpoznmkypodarou">
    <w:name w:val="Ukotvení poznámky pod čarou"/>
    <w:rPr>
      <w:vertAlign w:val="superscript"/>
    </w:rPr>
  </w:style>
  <w:style w:type="character" w:customStyle="1" w:styleId="FootnoteCharacters">
    <w:name w:val="Footnote Characters"/>
    <w:basedOn w:val="Standardnpsmoodstavce"/>
    <w:uiPriority w:val="99"/>
    <w:semiHidden/>
    <w:unhideWhenUsed/>
    <w:qFormat/>
    <w:rsid w:val="002B6DDE"/>
    <w:rPr>
      <w:vertAlign w:val="superscript"/>
    </w:rPr>
  </w:style>
  <w:style w:type="character" w:customStyle="1" w:styleId="TextbublinyChar">
    <w:name w:val="Text bubliny Char"/>
    <w:basedOn w:val="Standardnpsmoodstavce"/>
    <w:link w:val="Textbubliny"/>
    <w:uiPriority w:val="99"/>
    <w:semiHidden/>
    <w:qFormat/>
    <w:rsid w:val="005D0E72"/>
    <w:rPr>
      <w:rFonts w:ascii="Segoe UI" w:hAnsi="Segoe UI" w:cs="Segoe UI"/>
      <w:color w:val="000000"/>
      <w:sz w:val="18"/>
      <w:szCs w:val="18"/>
    </w:rPr>
  </w:style>
  <w:style w:type="character" w:styleId="Odkaznakoment">
    <w:name w:val="annotation reference"/>
    <w:basedOn w:val="Standardnpsmoodstavce"/>
    <w:uiPriority w:val="99"/>
    <w:semiHidden/>
    <w:unhideWhenUsed/>
    <w:qFormat/>
    <w:rsid w:val="00F47D4B"/>
    <w:rPr>
      <w:sz w:val="16"/>
      <w:szCs w:val="16"/>
    </w:rPr>
  </w:style>
  <w:style w:type="character" w:customStyle="1" w:styleId="TextkomenteChar">
    <w:name w:val="Text komentáře Char"/>
    <w:basedOn w:val="Standardnpsmoodstavce"/>
    <w:link w:val="Textkomente"/>
    <w:uiPriority w:val="99"/>
    <w:qFormat/>
    <w:rsid w:val="00F47D4B"/>
    <w:rPr>
      <w:color w:val="000000"/>
      <w:sz w:val="20"/>
      <w:szCs w:val="20"/>
    </w:rPr>
  </w:style>
  <w:style w:type="character" w:customStyle="1" w:styleId="PedmtkomenteChar">
    <w:name w:val="Předmět komentáře Char"/>
    <w:basedOn w:val="TextkomenteChar"/>
    <w:link w:val="Pedmtkomente"/>
    <w:uiPriority w:val="99"/>
    <w:semiHidden/>
    <w:qFormat/>
    <w:rsid w:val="00972AD7"/>
    <w:rPr>
      <w:b/>
      <w:bCs/>
      <w:color w:val="000000"/>
      <w:sz w:val="20"/>
      <w:szCs w:val="20"/>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paragraph" w:customStyle="1" w:styleId="Nadpis">
    <w:name w:val="Nadpis"/>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rPr>
  </w:style>
  <w:style w:type="paragraph" w:customStyle="1" w:styleId="Rejstk">
    <w:name w:val="Rejstřík"/>
    <w:basedOn w:val="Normln"/>
    <w:qFormat/>
    <w:pPr>
      <w:suppressLineNumbers/>
    </w:pPr>
    <w:rPr>
      <w:rFonts w:cs="Lohit Devanagari"/>
    </w:rPr>
  </w:style>
  <w:style w:type="paragraph" w:styleId="Textpoznpodarou">
    <w:name w:val="footnote text"/>
    <w:basedOn w:val="Normln"/>
    <w:link w:val="TextpoznpodarouChar"/>
    <w:uiPriority w:val="99"/>
    <w:semiHidden/>
    <w:unhideWhenUsed/>
    <w:rsid w:val="002B6DDE"/>
    <w:rPr>
      <w:sz w:val="20"/>
      <w:szCs w:val="20"/>
    </w:rPr>
  </w:style>
  <w:style w:type="paragraph" w:customStyle="1" w:styleId="Zkladntext30">
    <w:name w:val="Základní text (3)"/>
    <w:basedOn w:val="Normln"/>
    <w:link w:val="Zkladntext3"/>
    <w:qFormat/>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qFormat/>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qFormat/>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qFormat/>
    <w:pPr>
      <w:shd w:val="clear" w:color="auto" w:fill="FFFFFF"/>
      <w:spacing w:before="6300" w:line="0" w:lineRule="atLeast"/>
      <w:jc w:val="right"/>
    </w:pPr>
    <w:rPr>
      <w:rFonts w:ascii="Calibri" w:eastAsia="Calibri" w:hAnsi="Calibri" w:cs="Calibri"/>
      <w:sz w:val="34"/>
      <w:szCs w:val="34"/>
    </w:rPr>
  </w:style>
  <w:style w:type="paragraph" w:customStyle="1" w:styleId="Nadpis10">
    <w:name w:val="Nadpis #1"/>
    <w:basedOn w:val="Normln"/>
    <w:next w:val="Nadpis22"/>
    <w:link w:val="Nadpis1"/>
    <w:qFormat/>
    <w:rsid w:val="00033508"/>
    <w:pPr>
      <w:shd w:val="clear" w:color="auto" w:fill="FFFFFF"/>
      <w:spacing w:after="120"/>
      <w:jc w:val="left"/>
      <w:outlineLvl w:val="0"/>
    </w:pPr>
    <w:rPr>
      <w:rFonts w:eastAsia="Calibri" w:cs="Calibri"/>
      <w:b/>
      <w:sz w:val="32"/>
      <w:szCs w:val="30"/>
    </w:rPr>
  </w:style>
  <w:style w:type="paragraph" w:customStyle="1" w:styleId="ZhlavneboZpat0">
    <w:name w:val="Záhlaví nebo Zápatí0"/>
    <w:basedOn w:val="Normln"/>
    <w:link w:val="ZhlavneboZpat"/>
    <w:qFormat/>
    <w:pPr>
      <w:shd w:val="clear" w:color="auto" w:fill="FFFFFF"/>
      <w:spacing w:line="269" w:lineRule="exact"/>
    </w:pPr>
    <w:rPr>
      <w:rFonts w:ascii="Calibri" w:eastAsia="Calibri" w:hAnsi="Calibri" w:cs="Calibri"/>
      <w:sz w:val="22"/>
      <w:szCs w:val="22"/>
    </w:rPr>
  </w:style>
  <w:style w:type="paragraph" w:customStyle="1" w:styleId="Zkladntext70">
    <w:name w:val="Základní text (7)0"/>
    <w:basedOn w:val="Normln"/>
    <w:link w:val="Zkladntext7"/>
    <w:qFormat/>
    <w:pPr>
      <w:shd w:val="clear" w:color="auto" w:fill="FFFFFF"/>
      <w:spacing w:before="180" w:after="1200" w:line="0" w:lineRule="atLeast"/>
      <w:ind w:hanging="380"/>
      <w:jc w:val="center"/>
    </w:pPr>
    <w:rPr>
      <w:rFonts w:ascii="Calibri" w:eastAsia="Calibri" w:hAnsi="Calibri" w:cs="Calibri"/>
    </w:rPr>
  </w:style>
  <w:style w:type="paragraph" w:customStyle="1" w:styleId="Nadpis200">
    <w:name w:val="Nadpis #20"/>
    <w:basedOn w:val="Normln"/>
    <w:link w:val="Nadpis20"/>
    <w:qFormat/>
    <w:pPr>
      <w:shd w:val="clear" w:color="auto" w:fill="FFFFFF"/>
      <w:spacing w:before="1200" w:after="480" w:line="0" w:lineRule="atLeast"/>
      <w:outlineLvl w:val="1"/>
    </w:pPr>
    <w:rPr>
      <w:rFonts w:ascii="Calibri" w:eastAsia="Calibri" w:hAnsi="Calibri" w:cs="Calibri"/>
      <w:sz w:val="30"/>
      <w:szCs w:val="30"/>
    </w:rPr>
  </w:style>
  <w:style w:type="paragraph" w:customStyle="1" w:styleId="Nadpis300">
    <w:name w:val="Nadpis #30"/>
    <w:basedOn w:val="Normln"/>
    <w:link w:val="Nadpis30"/>
    <w:qFormat/>
    <w:pPr>
      <w:shd w:val="clear" w:color="auto" w:fill="FFFFFF"/>
      <w:spacing w:before="480" w:after="240" w:line="0" w:lineRule="atLeast"/>
      <w:outlineLvl w:val="2"/>
    </w:pPr>
    <w:rPr>
      <w:rFonts w:ascii="Calibri" w:eastAsia="Calibri" w:hAnsi="Calibri" w:cs="Calibri"/>
    </w:rPr>
  </w:style>
  <w:style w:type="paragraph" w:customStyle="1" w:styleId="Zkladntext20">
    <w:name w:val="Základní text (2)0"/>
    <w:basedOn w:val="Normln"/>
    <w:link w:val="Zkladntext2"/>
    <w:qFormat/>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qFormat/>
    <w:pPr>
      <w:shd w:val="clear" w:color="auto" w:fill="FFFFFF"/>
      <w:spacing w:before="120" w:after="240" w:line="0" w:lineRule="atLeast"/>
    </w:pPr>
    <w:rPr>
      <w:rFonts w:ascii="Calibri" w:eastAsia="Calibri" w:hAnsi="Calibri" w:cs="Calibri"/>
      <w:i/>
      <w:iCs/>
      <w:sz w:val="21"/>
      <w:szCs w:val="21"/>
    </w:rPr>
  </w:style>
  <w:style w:type="paragraph" w:customStyle="1" w:styleId="Nadpis41">
    <w:name w:val="Nadpis #4"/>
    <w:basedOn w:val="Normln"/>
    <w:link w:val="Nadpis40"/>
    <w:qFormat/>
    <w:pPr>
      <w:shd w:val="clear" w:color="auto" w:fill="FFFFFF"/>
      <w:spacing w:line="288" w:lineRule="exact"/>
      <w:outlineLvl w:val="3"/>
    </w:pPr>
    <w:rPr>
      <w:rFonts w:ascii="Calibri" w:eastAsia="Calibri" w:hAnsi="Calibri" w:cs="Calibri"/>
      <w:sz w:val="22"/>
      <w:szCs w:val="22"/>
    </w:rPr>
  </w:style>
  <w:style w:type="paragraph" w:customStyle="1" w:styleId="Zhlavazpat">
    <w:name w:val="Záhlaví a zápatí"/>
    <w:basedOn w:val="Normln"/>
    <w:qFormat/>
  </w:style>
  <w:style w:type="paragraph" w:styleId="Zhlav">
    <w:name w:val="header"/>
    <w:basedOn w:val="Normln"/>
    <w:link w:val="ZhlavChar"/>
    <w:uiPriority w:val="99"/>
    <w:unhideWhenUsed/>
    <w:rsid w:val="0000206B"/>
    <w:pPr>
      <w:tabs>
        <w:tab w:val="center" w:pos="4536"/>
        <w:tab w:val="right" w:pos="9072"/>
      </w:tabs>
    </w:pPr>
  </w:style>
  <w:style w:type="paragraph" w:styleId="Zpat">
    <w:name w:val="footer"/>
    <w:basedOn w:val="Normln"/>
    <w:link w:val="ZpatChar"/>
    <w:uiPriority w:val="99"/>
    <w:unhideWhenUsed/>
    <w:rsid w:val="0000206B"/>
    <w:pPr>
      <w:tabs>
        <w:tab w:val="center" w:pos="4536"/>
        <w:tab w:val="right" w:pos="9072"/>
      </w:tabs>
    </w:pPr>
  </w:style>
  <w:style w:type="paragraph" w:styleId="Textbubliny">
    <w:name w:val="Balloon Text"/>
    <w:basedOn w:val="Normln"/>
    <w:link w:val="TextbublinyChar"/>
    <w:uiPriority w:val="99"/>
    <w:semiHidden/>
    <w:unhideWhenUsed/>
    <w:qFormat/>
    <w:rsid w:val="005D0E72"/>
    <w:rPr>
      <w:rFonts w:ascii="Segoe UI" w:hAnsi="Segoe UI" w:cs="Segoe UI"/>
      <w:sz w:val="18"/>
      <w:szCs w:val="18"/>
    </w:rPr>
  </w:style>
  <w:style w:type="paragraph" w:styleId="Textkomente">
    <w:name w:val="annotation text"/>
    <w:basedOn w:val="Normln"/>
    <w:link w:val="TextkomenteChar"/>
    <w:uiPriority w:val="99"/>
    <w:unhideWhenUsed/>
    <w:qFormat/>
    <w:rsid w:val="00F47D4B"/>
    <w:rPr>
      <w:sz w:val="20"/>
      <w:szCs w:val="20"/>
    </w:rPr>
  </w:style>
  <w:style w:type="paragraph" w:styleId="Pedmtkomente">
    <w:name w:val="annotation subject"/>
    <w:basedOn w:val="Textkomente"/>
    <w:next w:val="Textkomente"/>
    <w:link w:val="PedmtkomenteChar"/>
    <w:uiPriority w:val="99"/>
    <w:semiHidden/>
    <w:unhideWhenUsed/>
    <w:qFormat/>
    <w:rsid w:val="00972AD7"/>
    <w:rPr>
      <w:b/>
      <w:bCs/>
    </w:rPr>
  </w:style>
  <w:style w:type="paragraph" w:customStyle="1" w:styleId="Obsahrmce">
    <w:name w:val="Obsah rámce"/>
    <w:basedOn w:val="Normln"/>
    <w:qFormat/>
  </w:style>
  <w:style w:type="character" w:styleId="Hypertextovodkaz">
    <w:name w:val="Hyperlink"/>
    <w:basedOn w:val="Standardnpsmoodstavce"/>
    <w:uiPriority w:val="99"/>
    <w:unhideWhenUsed/>
    <w:rsid w:val="00164500"/>
    <w:rPr>
      <w:color w:val="0563C1" w:themeColor="hyperlink"/>
      <w:u w:val="single"/>
    </w:rPr>
  </w:style>
  <w:style w:type="character" w:styleId="Sledovanodkaz">
    <w:name w:val="FollowedHyperlink"/>
    <w:basedOn w:val="Standardnpsmoodstavce"/>
    <w:uiPriority w:val="99"/>
    <w:semiHidden/>
    <w:unhideWhenUsed/>
    <w:rsid w:val="00164500"/>
    <w:rPr>
      <w:color w:val="954F72" w:themeColor="followedHyperlink"/>
      <w:u w:val="single"/>
    </w:rPr>
  </w:style>
  <w:style w:type="paragraph" w:styleId="Odstavecseseznamem">
    <w:name w:val="List Paragraph"/>
    <w:aliases w:val="nad 1,Název grafu,Authors"/>
    <w:basedOn w:val="Normln"/>
    <w:link w:val="OdstavecseseznamemChar"/>
    <w:uiPriority w:val="99"/>
    <w:qFormat/>
    <w:rsid w:val="00164500"/>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paragraph" w:styleId="Normlnweb">
    <w:name w:val="Normal (Web)"/>
    <w:basedOn w:val="Normln"/>
    <w:uiPriority w:val="99"/>
    <w:semiHidden/>
    <w:unhideWhenUsed/>
    <w:rsid w:val="001F73E5"/>
    <w:pPr>
      <w:widowControl/>
      <w:spacing w:before="100" w:beforeAutospacing="1" w:after="100" w:afterAutospacing="1"/>
    </w:pPr>
    <w:rPr>
      <w:rFonts w:eastAsia="Times New Roman" w:cs="Times New Roman"/>
      <w:color w:val="auto"/>
      <w:lang w:bidi="ar-SA"/>
    </w:rPr>
  </w:style>
  <w:style w:type="paragraph" w:styleId="Revize">
    <w:name w:val="Revision"/>
    <w:hidden/>
    <w:uiPriority w:val="99"/>
    <w:semiHidden/>
    <w:rsid w:val="00EA4972"/>
    <w:pPr>
      <w:suppressAutoHyphens w:val="0"/>
    </w:pPr>
    <w:rPr>
      <w:color w:val="000000"/>
    </w:rPr>
  </w:style>
  <w:style w:type="character" w:customStyle="1" w:styleId="Nevyeenzmnka1">
    <w:name w:val="Nevyřešená zmínka1"/>
    <w:basedOn w:val="Standardnpsmoodstavce"/>
    <w:uiPriority w:val="99"/>
    <w:semiHidden/>
    <w:unhideWhenUsed/>
    <w:rsid w:val="009B475E"/>
    <w:rPr>
      <w:color w:val="605E5C"/>
      <w:shd w:val="clear" w:color="auto" w:fill="E1DFDD"/>
    </w:rPr>
  </w:style>
  <w:style w:type="paragraph" w:customStyle="1" w:styleId="Normln1">
    <w:name w:val="Normální1"/>
    <w:basedOn w:val="Normln"/>
    <w:link w:val="Normln1Char"/>
    <w:qFormat/>
    <w:rsid w:val="00317EBA"/>
    <w:pPr>
      <w:spacing w:after="120"/>
      <w:jc w:val="center"/>
    </w:pPr>
  </w:style>
  <w:style w:type="paragraph" w:customStyle="1" w:styleId="Nadpis22">
    <w:name w:val="Nadpis2"/>
    <w:basedOn w:val="Nadpis10"/>
    <w:next w:val="Normln"/>
    <w:link w:val="Nadpis2Char0"/>
    <w:qFormat/>
    <w:rsid w:val="00EC3D40"/>
    <w:pPr>
      <w:keepNext/>
      <w:keepLines/>
    </w:pPr>
    <w:rPr>
      <w:sz w:val="28"/>
    </w:rPr>
  </w:style>
  <w:style w:type="character" w:customStyle="1" w:styleId="Normln1Char">
    <w:name w:val="Normální1 Char"/>
    <w:basedOn w:val="Standardnpsmoodstavce"/>
    <w:link w:val="Normln1"/>
    <w:rsid w:val="00317EBA"/>
    <w:rPr>
      <w:rFonts w:ascii="Times New Roman" w:hAnsi="Times New Roman"/>
      <w:color w:val="000000"/>
    </w:rPr>
  </w:style>
  <w:style w:type="paragraph" w:customStyle="1" w:styleId="Podnadpis1">
    <w:name w:val="Podnadpis1"/>
    <w:basedOn w:val="Normln"/>
    <w:next w:val="Normln"/>
    <w:link w:val="Podnadpis1Char"/>
    <w:qFormat/>
    <w:rsid w:val="00185430"/>
    <w:pPr>
      <w:spacing w:before="120" w:after="120"/>
      <w:ind w:left="284"/>
    </w:pPr>
    <w:rPr>
      <w:b/>
    </w:rPr>
  </w:style>
  <w:style w:type="character" w:customStyle="1" w:styleId="Nadpis2Char0">
    <w:name w:val="Nadpis2 Char"/>
    <w:basedOn w:val="Standardnpsmoodstavce"/>
    <w:link w:val="Nadpis22"/>
    <w:rsid w:val="00EC3D40"/>
    <w:rPr>
      <w:rFonts w:ascii="Times New Roman" w:eastAsia="Calibri" w:hAnsi="Times New Roman" w:cs="Calibri"/>
      <w:b/>
      <w:color w:val="000000"/>
      <w:sz w:val="28"/>
      <w:szCs w:val="30"/>
      <w:shd w:val="clear" w:color="auto" w:fill="FFFFFF"/>
    </w:rPr>
  </w:style>
  <w:style w:type="character" w:customStyle="1" w:styleId="Podnadpis1Char">
    <w:name w:val="Podnadpis1 Char"/>
    <w:basedOn w:val="Standardnpsmoodstavce"/>
    <w:link w:val="Podnadpis1"/>
    <w:rsid w:val="00185430"/>
    <w:rPr>
      <w:rFonts w:ascii="Times New Roman" w:hAnsi="Times New Roman"/>
      <w:b/>
      <w:color w:val="000000"/>
    </w:rPr>
  </w:style>
  <w:style w:type="character" w:customStyle="1" w:styleId="Nadpis2Char">
    <w:name w:val="Nadpis 2 Char"/>
    <w:basedOn w:val="Standardnpsmoodstavce"/>
    <w:link w:val="Nadpis2"/>
    <w:uiPriority w:val="99"/>
    <w:rsid w:val="00F13498"/>
    <w:rPr>
      <w:rFonts w:ascii="Calibri Light" w:eastAsia="Times New Roman" w:hAnsi="Calibri Light" w:cs="Times New Roman"/>
      <w:color w:val="5B9BD5"/>
      <w:sz w:val="26"/>
      <w:szCs w:val="26"/>
      <w:lang w:eastAsia="en-US" w:bidi="ar-SA"/>
    </w:rPr>
  </w:style>
  <w:style w:type="character" w:customStyle="1" w:styleId="Nadpis3Char">
    <w:name w:val="Nadpis 3 Char"/>
    <w:basedOn w:val="Standardnpsmoodstavce"/>
    <w:link w:val="Nadpis3"/>
    <w:uiPriority w:val="99"/>
    <w:rsid w:val="00F13498"/>
    <w:rPr>
      <w:rFonts w:ascii="Calibri Light" w:eastAsia="Times New Roman" w:hAnsi="Calibri Light" w:cs="Times New Roman"/>
      <w:lang w:eastAsia="en-US" w:bidi="ar-SA"/>
    </w:rPr>
  </w:style>
  <w:style w:type="paragraph" w:customStyle="1" w:styleId="Zkladntext210">
    <w:name w:val="Základní text (2)1"/>
    <w:basedOn w:val="Normln"/>
    <w:uiPriority w:val="99"/>
    <w:rsid w:val="00257CB8"/>
    <w:pPr>
      <w:shd w:val="clear" w:color="auto" w:fill="FFFFFF"/>
      <w:spacing w:before="240" w:after="240" w:line="240" w:lineRule="atLeast"/>
      <w:ind w:hanging="360"/>
      <w:jc w:val="left"/>
    </w:pPr>
    <w:rPr>
      <w:rFonts w:ascii="Calibri" w:hAnsi="Calibri" w:cs="Calibri"/>
      <w:sz w:val="21"/>
      <w:szCs w:val="21"/>
      <w:lang w:bidi="ar-SA"/>
    </w:rPr>
  </w:style>
  <w:style w:type="paragraph" w:customStyle="1" w:styleId="Poznmkapodarou1">
    <w:name w:val="Poznámka pod čarou1"/>
    <w:basedOn w:val="Normln"/>
    <w:link w:val="Poznmkapodarou"/>
    <w:uiPriority w:val="99"/>
    <w:rsid w:val="00660EC1"/>
    <w:pPr>
      <w:shd w:val="clear" w:color="auto" w:fill="FFFFFF"/>
      <w:spacing w:line="216" w:lineRule="exact"/>
    </w:pPr>
    <w:rPr>
      <w:rFonts w:ascii="Calibri" w:eastAsia="Calibri" w:hAnsi="Calibri" w:cs="Calibri"/>
      <w:color w:val="auto"/>
      <w:sz w:val="17"/>
      <w:szCs w:val="17"/>
      <w:lang w:val="en-US" w:eastAsia="en-US" w:bidi="en-US"/>
    </w:rPr>
  </w:style>
  <w:style w:type="character" w:styleId="Znakapoznpodarou">
    <w:name w:val="footnote reference"/>
    <w:basedOn w:val="Standardnpsmoodstavce"/>
    <w:uiPriority w:val="99"/>
    <w:semiHidden/>
    <w:rsid w:val="00D96A82"/>
    <w:rPr>
      <w:rFonts w:cs="Times New Roman"/>
      <w:vertAlign w:val="superscript"/>
    </w:rPr>
  </w:style>
  <w:style w:type="character" w:customStyle="1" w:styleId="Nadpis4Char">
    <w:name w:val="Nadpis 4 Char"/>
    <w:basedOn w:val="Standardnpsmoodstavce"/>
    <w:link w:val="Nadpis4"/>
    <w:uiPriority w:val="9"/>
    <w:semiHidden/>
    <w:rsid w:val="00FA1B80"/>
    <w:rPr>
      <w:rFonts w:asciiTheme="majorHAnsi" w:eastAsiaTheme="majorEastAsia" w:hAnsiTheme="majorHAnsi" w:cstheme="majorBidi"/>
      <w:i/>
      <w:iCs/>
      <w:color w:val="2E74B5" w:themeColor="accent1" w:themeShade="BF"/>
    </w:rPr>
  </w:style>
  <w:style w:type="paragraph" w:customStyle="1" w:styleId="xmsonormal">
    <w:name w:val="x_msonormal"/>
    <w:basedOn w:val="Normln"/>
    <w:rsid w:val="00190044"/>
    <w:pPr>
      <w:widowControl/>
      <w:spacing w:before="100" w:beforeAutospacing="1" w:after="100" w:afterAutospacing="1" w:line="240" w:lineRule="auto"/>
      <w:jc w:val="left"/>
    </w:pPr>
    <w:rPr>
      <w:rFonts w:eastAsia="Times New Roman" w:cs="Times New Roman"/>
      <w:color w:val="auto"/>
      <w:lang w:bidi="ar-SA"/>
    </w:rPr>
  </w:style>
  <w:style w:type="paragraph" w:styleId="Textvysvtlivek">
    <w:name w:val="endnote text"/>
    <w:basedOn w:val="Normln"/>
    <w:link w:val="TextvysvtlivekChar"/>
    <w:uiPriority w:val="99"/>
    <w:semiHidden/>
    <w:unhideWhenUsed/>
    <w:rsid w:val="00CB3C5F"/>
    <w:pPr>
      <w:spacing w:line="240" w:lineRule="auto"/>
    </w:pPr>
    <w:rPr>
      <w:sz w:val="20"/>
      <w:szCs w:val="20"/>
    </w:rPr>
  </w:style>
  <w:style w:type="character" w:customStyle="1" w:styleId="TextvysvtlivekChar">
    <w:name w:val="Text vysvětlivek Char"/>
    <w:basedOn w:val="Standardnpsmoodstavce"/>
    <w:link w:val="Textvysvtlivek"/>
    <w:uiPriority w:val="99"/>
    <w:semiHidden/>
    <w:rsid w:val="00CB3C5F"/>
    <w:rPr>
      <w:rFonts w:ascii="Times New Roman" w:hAnsi="Times New Roman"/>
      <w:color w:val="000000"/>
      <w:sz w:val="20"/>
      <w:szCs w:val="20"/>
    </w:rPr>
  </w:style>
  <w:style w:type="character" w:styleId="Odkaznavysvtlivky">
    <w:name w:val="endnote reference"/>
    <w:basedOn w:val="Standardnpsmoodstavce"/>
    <w:uiPriority w:val="99"/>
    <w:semiHidden/>
    <w:unhideWhenUsed/>
    <w:rsid w:val="00CB3C5F"/>
    <w:rPr>
      <w:vertAlign w:val="superscript"/>
    </w:rPr>
  </w:style>
  <w:style w:type="character" w:customStyle="1" w:styleId="OdstavecseseznamemChar">
    <w:name w:val="Odstavec se seznamem Char"/>
    <w:aliases w:val="nad 1 Char,Název grafu Char,Authors Char"/>
    <w:basedOn w:val="Standardnpsmoodstavce"/>
    <w:link w:val="Odstavecseseznamem"/>
    <w:uiPriority w:val="34"/>
    <w:locked/>
    <w:rsid w:val="00636F94"/>
    <w:rPr>
      <w:rFonts w:asciiTheme="minorHAnsi" w:eastAsiaTheme="minorHAnsi" w:hAnsiTheme="minorHAnsi" w:cstheme="minorBid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26197">
      <w:bodyDiv w:val="1"/>
      <w:marLeft w:val="0"/>
      <w:marRight w:val="0"/>
      <w:marTop w:val="0"/>
      <w:marBottom w:val="0"/>
      <w:divBdr>
        <w:top w:val="none" w:sz="0" w:space="0" w:color="auto"/>
        <w:left w:val="none" w:sz="0" w:space="0" w:color="auto"/>
        <w:bottom w:val="none" w:sz="0" w:space="0" w:color="auto"/>
        <w:right w:val="none" w:sz="0" w:space="0" w:color="auto"/>
      </w:divBdr>
    </w:div>
    <w:div w:id="542979543">
      <w:bodyDiv w:val="1"/>
      <w:marLeft w:val="0"/>
      <w:marRight w:val="0"/>
      <w:marTop w:val="0"/>
      <w:marBottom w:val="0"/>
      <w:divBdr>
        <w:top w:val="none" w:sz="0" w:space="0" w:color="auto"/>
        <w:left w:val="none" w:sz="0" w:space="0" w:color="auto"/>
        <w:bottom w:val="none" w:sz="0" w:space="0" w:color="auto"/>
        <w:right w:val="none" w:sz="0" w:space="0" w:color="auto"/>
      </w:divBdr>
    </w:div>
    <w:div w:id="716851968">
      <w:bodyDiv w:val="1"/>
      <w:marLeft w:val="0"/>
      <w:marRight w:val="0"/>
      <w:marTop w:val="0"/>
      <w:marBottom w:val="0"/>
      <w:divBdr>
        <w:top w:val="none" w:sz="0" w:space="0" w:color="auto"/>
        <w:left w:val="none" w:sz="0" w:space="0" w:color="auto"/>
        <w:bottom w:val="none" w:sz="0" w:space="0" w:color="auto"/>
        <w:right w:val="none" w:sz="0" w:space="0" w:color="auto"/>
      </w:divBdr>
    </w:div>
    <w:div w:id="787091034">
      <w:bodyDiv w:val="1"/>
      <w:marLeft w:val="0"/>
      <w:marRight w:val="0"/>
      <w:marTop w:val="0"/>
      <w:marBottom w:val="0"/>
      <w:divBdr>
        <w:top w:val="none" w:sz="0" w:space="0" w:color="auto"/>
        <w:left w:val="none" w:sz="0" w:space="0" w:color="auto"/>
        <w:bottom w:val="none" w:sz="0" w:space="0" w:color="auto"/>
        <w:right w:val="none" w:sz="0" w:space="0" w:color="auto"/>
      </w:divBdr>
    </w:div>
    <w:div w:id="989864243">
      <w:bodyDiv w:val="1"/>
      <w:marLeft w:val="0"/>
      <w:marRight w:val="0"/>
      <w:marTop w:val="0"/>
      <w:marBottom w:val="0"/>
      <w:divBdr>
        <w:top w:val="none" w:sz="0" w:space="0" w:color="auto"/>
        <w:left w:val="none" w:sz="0" w:space="0" w:color="auto"/>
        <w:bottom w:val="none" w:sz="0" w:space="0" w:color="auto"/>
        <w:right w:val="none" w:sz="0" w:space="0" w:color="auto"/>
      </w:divBdr>
    </w:div>
    <w:div w:id="1241328974">
      <w:bodyDiv w:val="1"/>
      <w:marLeft w:val="0"/>
      <w:marRight w:val="0"/>
      <w:marTop w:val="0"/>
      <w:marBottom w:val="0"/>
      <w:divBdr>
        <w:top w:val="none" w:sz="0" w:space="0" w:color="auto"/>
        <w:left w:val="none" w:sz="0" w:space="0" w:color="auto"/>
        <w:bottom w:val="none" w:sz="0" w:space="0" w:color="auto"/>
        <w:right w:val="none" w:sz="0" w:space="0" w:color="auto"/>
      </w:divBdr>
    </w:div>
    <w:div w:id="1502549520">
      <w:bodyDiv w:val="1"/>
      <w:marLeft w:val="0"/>
      <w:marRight w:val="0"/>
      <w:marTop w:val="0"/>
      <w:marBottom w:val="0"/>
      <w:divBdr>
        <w:top w:val="none" w:sz="0" w:space="0" w:color="auto"/>
        <w:left w:val="none" w:sz="0" w:space="0" w:color="auto"/>
        <w:bottom w:val="none" w:sz="0" w:space="0" w:color="auto"/>
        <w:right w:val="none" w:sz="0" w:space="0" w:color="auto"/>
      </w:divBdr>
    </w:div>
    <w:div w:id="1724673373">
      <w:bodyDiv w:val="1"/>
      <w:marLeft w:val="0"/>
      <w:marRight w:val="0"/>
      <w:marTop w:val="0"/>
      <w:marBottom w:val="0"/>
      <w:divBdr>
        <w:top w:val="none" w:sz="0" w:space="0" w:color="auto"/>
        <w:left w:val="none" w:sz="0" w:space="0" w:color="auto"/>
        <w:bottom w:val="none" w:sz="0" w:space="0" w:color="auto"/>
        <w:right w:val="none" w:sz="0" w:space="0" w:color="auto"/>
      </w:divBdr>
    </w:div>
    <w:div w:id="1903560850">
      <w:bodyDiv w:val="1"/>
      <w:marLeft w:val="0"/>
      <w:marRight w:val="0"/>
      <w:marTop w:val="0"/>
      <w:marBottom w:val="0"/>
      <w:divBdr>
        <w:top w:val="none" w:sz="0" w:space="0" w:color="auto"/>
        <w:left w:val="none" w:sz="0" w:space="0" w:color="auto"/>
        <w:bottom w:val="none" w:sz="0" w:space="0" w:color="auto"/>
        <w:right w:val="none" w:sz="0" w:space="0" w:color="auto"/>
      </w:divBdr>
    </w:div>
    <w:div w:id="1941987044">
      <w:bodyDiv w:val="1"/>
      <w:marLeft w:val="0"/>
      <w:marRight w:val="0"/>
      <w:marTop w:val="0"/>
      <w:marBottom w:val="0"/>
      <w:divBdr>
        <w:top w:val="none" w:sz="0" w:space="0" w:color="auto"/>
        <w:left w:val="none" w:sz="0" w:space="0" w:color="auto"/>
        <w:bottom w:val="none" w:sz="0" w:space="0" w:color="auto"/>
        <w:right w:val="none" w:sz="0" w:space="0" w:color="auto"/>
      </w:divBdr>
    </w:div>
    <w:div w:id="1948155419">
      <w:bodyDiv w:val="1"/>
      <w:marLeft w:val="0"/>
      <w:marRight w:val="0"/>
      <w:marTop w:val="0"/>
      <w:marBottom w:val="0"/>
      <w:divBdr>
        <w:top w:val="none" w:sz="0" w:space="0" w:color="auto"/>
        <w:left w:val="none" w:sz="0" w:space="0" w:color="auto"/>
        <w:bottom w:val="none" w:sz="0" w:space="0" w:color="auto"/>
        <w:right w:val="none" w:sz="0" w:space="0" w:color="auto"/>
      </w:divBdr>
    </w:div>
    <w:div w:id="2146503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utb.cz/univerzita/mezinarodni-vztahy/partneri-a-projekty/partneri/" TargetMode="Externa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www.utb.cz/univerzita/mezinarodni-vztahy/studenti/mobility-studentu/"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moodle.utb.cz/course/index.php?categoryid=52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microsoft.com/office/2011/relationships/people" Target="people.xml"/><Relationship Id="rId10" Type="http://schemas.openxmlformats.org/officeDocument/2006/relationships/hyperlink" Target="https://ezdroje.k.utb.cz/" TargetMode="External"/><Relationship Id="rId19" Type="http://schemas.openxmlformats.org/officeDocument/2006/relationships/hyperlink" Target="https://fberg.tuke.sk/" TargetMode="External"/><Relationship Id="rId4" Type="http://schemas.openxmlformats.org/officeDocument/2006/relationships/styles" Target="styles.xml"/><Relationship Id="rId9" Type="http://schemas.openxmlformats.org/officeDocument/2006/relationships/hyperlink" Target="https://portal.k.utb.cz/EDS"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www.utb.cz/univerzita/uredni-deska/vnitrni-normy-a-predpisy/" TargetMode="External"/><Relationship Id="rId18" Type="http://schemas.openxmlformats.org/officeDocument/2006/relationships/hyperlink" Target="http://digilib.k.utb.cz/" TargetMode="External"/><Relationship Id="rId26" Type="http://schemas.openxmlformats.org/officeDocument/2006/relationships/hyperlink" Target="https://flkr.utb.cz/o-fakulte/uredni-deska/vyrocni-zpravy/" TargetMode="External"/><Relationship Id="rId3" Type="http://schemas.openxmlformats.org/officeDocument/2006/relationships/hyperlink" Target="https://www.utb.cz/mdocs-posts/smernice-rektora-c-9-2023/" TargetMode="External"/><Relationship Id="rId21" Type="http://schemas.openxmlformats.org/officeDocument/2006/relationships/hyperlink" Target="https://www.utb.cz/univerzita/uredni-deska/vnitrni-normy-a-predpisy/vnitrni-predpisy/" TargetMode="External"/><Relationship Id="rId34" Type="http://schemas.openxmlformats.org/officeDocument/2006/relationships/hyperlink" Target="http://www.utb.cz/o-univerzite/vnitrni-predpisy" TargetMode="External"/><Relationship Id="rId7" Type="http://schemas.openxmlformats.org/officeDocument/2006/relationships/hyperlink" Target="https://www.utb.cz/univerzita/uredni-deska/vnitrni-normy-a-predpisy/vnitrni-predpisy/" TargetMode="External"/><Relationship Id="rId12" Type="http://schemas.openxmlformats.org/officeDocument/2006/relationships/hyperlink" Target="https://stag.utb.cz/portal/" TargetMode="External"/><Relationship Id="rId17" Type="http://schemas.openxmlformats.org/officeDocument/2006/relationships/hyperlink" Target="https://akademickaporadna.utb.cz/" TargetMode="External"/><Relationship Id="rId25" Type="http://schemas.openxmlformats.org/officeDocument/2006/relationships/hyperlink" Target="https://www.isvavai.cz/cep" TargetMode="External"/><Relationship Id="rId33" Type="http://schemas.openxmlformats.org/officeDocument/2006/relationships/hyperlink" Target="http://www.msmt.cz/vyzkum-a-vyvoj-2/zakon-c-111-1998-sb-o-vysokych-skolach"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jobcentrum.utb.cz/" TargetMode="External"/><Relationship Id="rId20" Type="http://schemas.openxmlformats.org/officeDocument/2006/relationships/hyperlink" Target="https://www.utb.cz/mdocs-posts/smernice-rektora-c-16-2021/" TargetMode="External"/><Relationship Id="rId29" Type="http://schemas.openxmlformats.org/officeDocument/2006/relationships/hyperlink" Target="https://flkr.utb.cz/o-fakulte/zakladni-informace/struktura/ostatni-organy-fakulty/rada-studijnich-programu/"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mdocs-posts/smernice-rektora-c-13-2022/" TargetMode="External"/><Relationship Id="rId11" Type="http://schemas.openxmlformats.org/officeDocument/2006/relationships/hyperlink" Target="https://www.utb.cz/mdocs-posts/smernice-rektora-c-13-2023/" TargetMode="External"/><Relationship Id="rId24" Type="http://schemas.openxmlformats.org/officeDocument/2006/relationships/hyperlink" Target="https://flkr.utb.cz/o-fakulte/uredni-deska/ruzne/" TargetMode="External"/><Relationship Id="rId32" Type="http://schemas.openxmlformats.org/officeDocument/2006/relationships/hyperlink" Target="https://flkr.utb.cz/studium/moznosti-studia/bakalarske-studium/" TargetMode="External"/><Relationship Id="rId5" Type="http://schemas.openxmlformats.org/officeDocument/2006/relationships/hyperlink" Target="http://www.utb.cz/o-univerzite/uznani-zahranicniho-vs-vzdelani" TargetMode="External"/><Relationship Id="rId15" Type="http://schemas.openxmlformats.org/officeDocument/2006/relationships/hyperlink" Target="https://jobcentrum.utb.cz/" TargetMode="External"/><Relationship Id="rId23" Type="http://schemas.openxmlformats.org/officeDocument/2006/relationships/hyperlink" Target="https://www.utb.cz/univerzita/uredni-deska/ruzne/strategicky-zamer/" TargetMode="External"/><Relationship Id="rId28" Type="http://schemas.openxmlformats.org/officeDocument/2006/relationships/hyperlink" Target="https://www.utb.cz/univerzita/uredni-deska/vnitrni-normy-a-predpisy/vnitrni-predpisy/" TargetMode="External"/><Relationship Id="rId10" Type="http://schemas.openxmlformats.org/officeDocument/2006/relationships/hyperlink" Target="https://www.utb.cz/univerzita/mezinarodni-vztahy/studenti/vymenne-pobyty/vyjizdejici-studenti/" TargetMode="External"/><Relationship Id="rId19" Type="http://schemas.openxmlformats.org/officeDocument/2006/relationships/hyperlink" Target="http://publikace.k.utb.cz/" TargetMode="External"/><Relationship Id="rId31" Type="http://schemas.openxmlformats.org/officeDocument/2006/relationships/hyperlink" Target="https://flkr.utb.cz/o-fakulte/uredni-deska/vnitrni-normy-a-predpisy/vnitrni-predpisy/"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ruzne/zprava-o-vnitrnim-hodnoceni-kvality-utb-ve-zline/" TargetMode="External"/><Relationship Id="rId14" Type="http://schemas.openxmlformats.org/officeDocument/2006/relationships/hyperlink" Target="https://flkr.utb.cz/o-fakulte/uredni-deska/vnitrni-normy-a-predpisy/vnitrni-normy-a-predpisy-utb/" TargetMode="External"/><Relationship Id="rId22" Type="http://schemas.openxmlformats.org/officeDocument/2006/relationships/hyperlink" Target="https://www.utb.cz/mdocs-posts/smernice-rektora-c-6-2024/" TargetMode="External"/><Relationship Id="rId27" Type="http://schemas.openxmlformats.org/officeDocument/2006/relationships/hyperlink" Target="https://www.utb.cz/univerzita/uredni-deska/ruzne/vyrocni-zpravy/" TargetMode="External"/><Relationship Id="rId30" Type="http://schemas.openxmlformats.org/officeDocument/2006/relationships/hyperlink" Target="https://knihovna.utb.cz/najdete-u-nas/informacni-zdroje-knihovny/" TargetMode="External"/><Relationship Id="rId35" Type="http://schemas.openxmlformats.org/officeDocument/2006/relationships/hyperlink" Target="https://www.utb.cz/univerzita/uredni-deska/vnitrni-normy-a-predpisy/vnitrni-predpisy/" TargetMode="External"/><Relationship Id="rId8" Type="http://schemas.openxmlformats.org/officeDocument/2006/relationships/hyperlink" Target="https://www.utb.cz/univerzita/uredni-deska/ruzne/zprava-o-vnitrnim-hodnoceni-kvality-utb-ve-zline/"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itefull-cache xmlns="urn:writefull-cache:Suggestions">{"suggestions":{},"typeOfAccount":"premium"}</writefull-cache>
</file>

<file path=customXml/item2.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C7FBFF82-98E9-49F6-A950-02E83C639813}">
  <ds:schemaRefs>
    <ds:schemaRef ds:uri="urn:writefull-cache:Suggestions"/>
  </ds:schemaRefs>
</ds:datastoreItem>
</file>

<file path=customXml/itemProps2.xml><?xml version="1.0" encoding="utf-8"?>
<ds:datastoreItem xmlns:ds="http://schemas.openxmlformats.org/officeDocument/2006/customXml" ds:itemID="{A93B5EB9-8505-4D6D-A3EA-0D424DB68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11515</Words>
  <Characters>67944</Characters>
  <Application>Microsoft Office Word</Application>
  <DocSecurity>0</DocSecurity>
  <Lines>566</Lines>
  <Paragraphs>158</Paragraphs>
  <ScaleCrop>false</ScaleCrop>
  <HeadingPairs>
    <vt:vector size="2" baseType="variant">
      <vt:variant>
        <vt:lpstr>Název</vt:lpstr>
      </vt:variant>
      <vt:variant>
        <vt:i4>1</vt:i4>
      </vt:variant>
    </vt:vector>
  </HeadingPairs>
  <TitlesOfParts>
    <vt:vector size="1" baseType="lpstr">
      <vt:lpstr>Environmentální bezpečnost</vt:lpstr>
    </vt:vector>
  </TitlesOfParts>
  <Company>Microsoft</Company>
  <LinksUpToDate>false</LinksUpToDate>
  <CharactersWithSpaces>79301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Environmentální bezpečnost</dc:title>
  <dc:subject/>
  <dc:creator>Jakub Trojan</dc:creator>
  <dc:description>Sebehodnotící zpráva pro akreditaci bakalářského 
studijního programu</dc:description>
  <cp:lastModifiedBy>Zuzana Tučková</cp:lastModifiedBy>
  <cp:revision>3</cp:revision>
  <cp:lastPrinted>2023-03-08T11:17:00Z</cp:lastPrinted>
  <dcterms:created xsi:type="dcterms:W3CDTF">2024-05-13T13:11:00Z</dcterms:created>
  <dcterms:modified xsi:type="dcterms:W3CDTF">2024-05-13T17:58:00Z</dcterms:modified>
  <dc:language>cs-CZ</dc:language>
</cp:coreProperties>
</file>