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62872A" w14:textId="78565EB4" w:rsidR="00780B0D" w:rsidRPr="00780B0D" w:rsidRDefault="00780B0D" w:rsidP="00780B0D">
      <w:pPr>
        <w:rPr>
          <w:rFonts w:eastAsia="Calibri Light" w:cs="Calibri Light"/>
          <w:color w:val="595959" w:themeColor="text1" w:themeTint="A6"/>
          <w:sz w:val="24"/>
          <w:szCs w:val="24"/>
        </w:rPr>
      </w:pPr>
      <w:r w:rsidRPr="00780B0D">
        <w:rPr>
          <w:rFonts w:eastAsia="Calibri" w:cs="Calibri"/>
          <w:color w:val="595959" w:themeColor="text1" w:themeTint="A6"/>
          <w:sz w:val="24"/>
          <w:szCs w:val="24"/>
        </w:rPr>
        <w:t xml:space="preserve">  </w:t>
      </w:r>
    </w:p>
    <w:p w14:paraId="0CE80B29" w14:textId="247C0B5D" w:rsidR="00780B0D" w:rsidRPr="00780B0D" w:rsidRDefault="00780B0D" w:rsidP="00780B0D">
      <w:pPr>
        <w:rPr>
          <w:rFonts w:cs="Times New Roman"/>
          <w:b/>
          <w:color w:val="BF4E14" w:themeColor="accent2" w:themeShade="BF"/>
          <w:sz w:val="24"/>
          <w:szCs w:val="24"/>
        </w:rPr>
      </w:pPr>
      <w:bookmarkStart w:id="0" w:name="_Toc39674447"/>
      <w:bookmarkStart w:id="1" w:name="_Toc62132554"/>
      <w:r w:rsidRPr="00780B0D">
        <w:rPr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0FB73F41" wp14:editId="43A1AB3E">
            <wp:simplePos x="0" y="0"/>
            <wp:positionH relativeFrom="margin">
              <wp:posOffset>2700020</wp:posOffset>
            </wp:positionH>
            <wp:positionV relativeFrom="paragraph">
              <wp:posOffset>15875</wp:posOffset>
            </wp:positionV>
            <wp:extent cx="3238500" cy="767080"/>
            <wp:effectExtent l="0" t="0" r="0" b="0"/>
            <wp:wrapTight wrapText="bothSides">
              <wp:wrapPolygon edited="0">
                <wp:start x="762" y="4291"/>
                <wp:lineTo x="762" y="15020"/>
                <wp:lineTo x="1652" y="15020"/>
                <wp:lineTo x="1652" y="13947"/>
                <wp:lineTo x="20329" y="11801"/>
                <wp:lineTo x="20329" y="5901"/>
                <wp:lineTo x="2287" y="4291"/>
                <wp:lineTo x="762" y="4291"/>
              </wp:wrapPolygon>
            </wp:wrapTight>
            <wp:docPr id="1958878663" name="Obrázek 5" descr="Obsah obrázku snímek obrazovky, Písmo, černá&#10;&#10;Obsah generovaný pomocí AI může být nesprávný.">
              <a:extLst xmlns:a="http://schemas.openxmlformats.org/drawingml/2006/main">
                <a:ext uri="{FF2B5EF4-FFF2-40B4-BE49-F238E27FC236}">
                  <a16:creationId xmlns:a16="http://schemas.microsoft.com/office/drawing/2014/main" id="{98A6DBD2-539C-4DE2-AA49-35511CB0483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8878663" name="Obrázek 5" descr="Obsah obrázku snímek obrazovky, Písmo, černá&#10;&#10;Obsah generovaný pomocí AI může být nesprávný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767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FF222B" w14:textId="77777777" w:rsidR="007E38F8" w:rsidRDefault="00780B0D" w:rsidP="00780B0D">
      <w:pPr>
        <w:rPr>
          <w:rFonts w:cs="Times New Roman"/>
          <w:b/>
          <w:color w:val="BF4E14" w:themeColor="accent2" w:themeShade="BF"/>
          <w:sz w:val="24"/>
          <w:szCs w:val="24"/>
        </w:rPr>
      </w:pPr>
      <w:r w:rsidRPr="00780B0D">
        <w:rPr>
          <w:rFonts w:eastAsia="Calibri" w:cs="Calibri"/>
          <w:noProof/>
          <w:color w:val="595959" w:themeColor="text1" w:themeTint="A6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8395FA2" wp14:editId="64BCD808">
                <wp:simplePos x="0" y="0"/>
                <wp:positionH relativeFrom="column">
                  <wp:posOffset>1488824</wp:posOffset>
                </wp:positionH>
                <wp:positionV relativeFrom="paragraph">
                  <wp:posOffset>1139529</wp:posOffset>
                </wp:positionV>
                <wp:extent cx="5626100" cy="2012950"/>
                <wp:effectExtent l="0" t="0" r="0" b="6350"/>
                <wp:wrapSquare wrapText="bothSides"/>
                <wp:docPr id="217" name="Textové pole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C3D1477-FE3A-4286-B081-D3B236C36F4F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6100" cy="201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EABEDF" w14:textId="2C2325A7" w:rsidR="00780B0D" w:rsidRPr="00BE150A" w:rsidRDefault="00780B0D" w:rsidP="00780B0D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PLÁN REALIZACE</w:t>
                            </w:r>
                            <w:r w:rsidRPr="00BE150A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 STRATEGICKÉHO ZÁMĚRU UNIVERZITY TOMÁŠE BATI VE ZLÍNĚ </w:t>
                            </w:r>
                            <w: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br/>
                            </w:r>
                            <w:r w:rsidR="00642D84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NA</w:t>
                            </w:r>
                            <w:r w:rsidRPr="00BE150A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 OBDOBÍ 2026–2030</w:t>
                            </w:r>
                            <w: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642D84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PRO</w:t>
                            </w:r>
                            <w: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 ROK 2026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395FA2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17.25pt;margin-top:89.75pt;width:443pt;height:158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" stroked="f">
                <v:textbox>
                  <w:txbxContent>
                    <w:p w14:paraId="13EABEDF" w14:textId="2C2325A7" w:rsidR="00780B0D" w:rsidRPr="00BE150A" w:rsidRDefault="00780B0D" w:rsidP="00780B0D">
                      <w:pPr>
                        <w:jc w:val="center"/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bCs/>
                          <w:sz w:val="44"/>
                          <w:szCs w:val="44"/>
                        </w:rPr>
                        <w:t>PLÁN REALIZACE</w:t>
                      </w:r>
                      <w:r w:rsidRPr="00BE150A">
                        <w:rPr>
                          <w:b/>
                          <w:bCs/>
                          <w:sz w:val="44"/>
                          <w:szCs w:val="44"/>
                        </w:rPr>
                        <w:t xml:space="preserve"> STRATEGICKÉHO ZÁMĚRU UNIVERZITY TOMÁŠE BATI VE ZLÍNĚ </w:t>
                      </w:r>
                      <w:r>
                        <w:rPr>
                          <w:b/>
                          <w:bCs/>
                          <w:sz w:val="44"/>
                          <w:szCs w:val="44"/>
                        </w:rPr>
                        <w:br/>
                      </w:r>
                      <w:r w:rsidR="00642D84">
                        <w:rPr>
                          <w:b/>
                          <w:bCs/>
                          <w:sz w:val="44"/>
                          <w:szCs w:val="44"/>
                        </w:rPr>
                        <w:t>NA</w:t>
                      </w:r>
                      <w:r w:rsidRPr="00BE150A">
                        <w:rPr>
                          <w:b/>
                          <w:bCs/>
                          <w:sz w:val="44"/>
                          <w:szCs w:val="44"/>
                        </w:rPr>
                        <w:t xml:space="preserve"> OBDOBÍ 2026–2030</w:t>
                      </w:r>
                      <w:r>
                        <w:rPr>
                          <w:b/>
                          <w:bCs/>
                          <w:sz w:val="44"/>
                          <w:szCs w:val="44"/>
                        </w:rPr>
                        <w:t xml:space="preserve"> </w:t>
                      </w:r>
                      <w:r w:rsidR="00642D84">
                        <w:rPr>
                          <w:b/>
                          <w:bCs/>
                          <w:sz w:val="44"/>
                          <w:szCs w:val="44"/>
                        </w:rPr>
                        <w:t>PRO</w:t>
                      </w:r>
                      <w:r>
                        <w:rPr>
                          <w:b/>
                          <w:bCs/>
                          <w:sz w:val="44"/>
                          <w:szCs w:val="44"/>
                        </w:rPr>
                        <w:t xml:space="preserve"> ROK 2026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80B0D">
        <w:rPr>
          <w:rFonts w:eastAsia="Calibri" w:cs="Calibri"/>
          <w:noProof/>
          <w:color w:val="595959" w:themeColor="text1" w:themeTint="A6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56C03B6" wp14:editId="41810BC2">
                <wp:simplePos x="0" y="0"/>
                <wp:positionH relativeFrom="column">
                  <wp:posOffset>3136220</wp:posOffset>
                </wp:positionH>
                <wp:positionV relativeFrom="paragraph">
                  <wp:posOffset>3463290</wp:posOffset>
                </wp:positionV>
                <wp:extent cx="2794634" cy="707389"/>
                <wp:effectExtent l="0" t="0" r="6350" b="0"/>
                <wp:wrapNone/>
                <wp:docPr id="219037139" name="Skupina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2B072E7D-F01E-48E1-A1A8-BC06E101470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4634" cy="707389"/>
                          <a:chOff x="0" y="0"/>
                          <a:chExt cx="2794634" cy="707389"/>
                        </a:xfrm>
                      </wpg:grpSpPr>
                      <pic:pic xmlns:pic="http://schemas.openxmlformats.org/drawingml/2006/picture">
                        <pic:nvPicPr>
                          <pic:cNvPr id="1233657866" name="Obrázek 4" descr="Obsah obrázku Grafika, srdce, kreativita&#10;&#10;Obsah generovaný pomocí AI může být nesprávný.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9339" b="155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23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681878490" name="Textové pole 2"/>
                        <wps:cNvSpPr txBox="1">
                          <a:spLocks noChangeArrowheads="1"/>
                        </wps:cNvSpPr>
                        <wps:spPr bwMode="auto">
                          <a:xfrm>
                            <a:off x="514350" y="311150"/>
                            <a:ext cx="2280284" cy="39623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B3585FF" w14:textId="77777777" w:rsidR="00780B0D" w:rsidRPr="00746E82" w:rsidRDefault="00780B0D" w:rsidP="00780B0D">
                              <w:pPr>
                                <w:rPr>
                                  <w:b/>
                                  <w:bCs/>
                                  <w:color w:val="E97132" w:themeColor="accent2"/>
                                </w:rPr>
                              </w:pPr>
                              <w:r w:rsidRPr="00746E82">
                                <w:rPr>
                                  <w:rFonts w:ascii="Symbol" w:eastAsia="Symbol" w:hAnsi="Symbol" w:cs="Symbol"/>
                                  <w:b/>
                                  <w:bCs/>
                                  <w:color w:val="E97132" w:themeColor="accent2"/>
                                </w:rPr>
                                <w:t></w:t>
                              </w:r>
                              <w:r w:rsidRPr="00746E82">
                                <w:rPr>
                                  <w:b/>
                                  <w:bCs/>
                                  <w:color w:val="E97132" w:themeColor="accent2"/>
                                </w:rPr>
                                <w:t xml:space="preserve"> ZDRAVÁ UNIVERZITA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56C03B6" id="Skupina 6" o:spid="_x0000_s1027" style="position:absolute;margin-left:246.95pt;margin-top:272.7pt;width:220.05pt;height:55.7pt;z-index:251661312;mso-width-relative:margin;mso-height-relative:margin" coordsize="27946,70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ek 4" o:spid="_x0000_s1028" type="#_x0000_t75" alt="Obsah obrázku Grafika, srdce, kreativita&#10;&#10;Obsah generovaný pomocí AI může být nesprávný." style="position:absolute;width:4953;height:62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">
                  <v:imagedata r:id="rId13" o:title="Obsah obrázku Grafika, srdce, kreativita&#10;&#10;Obsah generovaný pomocí AI může být nesprávný" croptop="12674f" cropbottom="10191f"/>
                </v:shape>
                <v:shape id="_x0000_s1029" type="#_x0000_t202" style="position:absolute;left:5143;top:3111;width:22803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" stroked="f">
                  <v:textbox style="mso-fit-shape-to-text:t">
                    <w:txbxContent>
                      <w:p w14:paraId="7B3585FF" w14:textId="77777777" w:rsidR="00780B0D" w:rsidRPr="00746E82" w:rsidRDefault="00780B0D" w:rsidP="00780B0D">
                        <w:pPr>
                          <w:rPr>
                            <w:b/>
                            <w:bCs/>
                            <w:color w:val="E97132" w:themeColor="accent2"/>
                          </w:rPr>
                        </w:pPr>
                        <w:r w:rsidRPr="00746E82">
                          <w:rPr>
                            <w:rFonts w:ascii="Symbol" w:eastAsia="Symbol" w:hAnsi="Symbol" w:cs="Symbol"/>
                            <w:b/>
                            <w:bCs/>
                            <w:color w:val="E97132" w:themeColor="accent2"/>
                          </w:rPr>
                          <w:t></w:t>
                        </w:r>
                        <w:r w:rsidRPr="00746E82">
                          <w:rPr>
                            <w:b/>
                            <w:bCs/>
                            <w:color w:val="E97132" w:themeColor="accent2"/>
                          </w:rPr>
                          <w:t xml:space="preserve"> ZDRAVÁ UNIVERZITA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84A2D16" w14:textId="77777777" w:rsidR="007E38F8" w:rsidRDefault="007E38F8" w:rsidP="00780B0D">
      <w:pPr>
        <w:rPr>
          <w:rFonts w:cs="Times New Roman"/>
          <w:b/>
          <w:color w:val="BF4E14" w:themeColor="accent2" w:themeShade="BF"/>
          <w:sz w:val="24"/>
          <w:szCs w:val="24"/>
        </w:rPr>
      </w:pPr>
    </w:p>
    <w:p w14:paraId="5D3DEBB7" w14:textId="77777777" w:rsidR="007E38F8" w:rsidRDefault="007E38F8" w:rsidP="00780B0D">
      <w:pPr>
        <w:rPr>
          <w:rFonts w:cs="Times New Roman"/>
          <w:b/>
          <w:color w:val="BF4E14" w:themeColor="accent2" w:themeShade="BF"/>
          <w:sz w:val="24"/>
          <w:szCs w:val="24"/>
        </w:rPr>
      </w:pPr>
    </w:p>
    <w:p w14:paraId="354C202D" w14:textId="77777777" w:rsidR="007E38F8" w:rsidRDefault="007E38F8" w:rsidP="00780B0D">
      <w:pPr>
        <w:rPr>
          <w:rFonts w:cs="Times New Roman"/>
          <w:b/>
          <w:color w:val="BF4E14" w:themeColor="accent2" w:themeShade="BF"/>
          <w:sz w:val="24"/>
          <w:szCs w:val="24"/>
        </w:rPr>
      </w:pPr>
    </w:p>
    <w:p w14:paraId="44E84977" w14:textId="77777777" w:rsidR="007E38F8" w:rsidRDefault="007E38F8" w:rsidP="00780B0D">
      <w:pPr>
        <w:rPr>
          <w:rFonts w:cs="Times New Roman"/>
          <w:b/>
          <w:color w:val="BF4E14" w:themeColor="accent2" w:themeShade="BF"/>
          <w:sz w:val="24"/>
          <w:szCs w:val="24"/>
        </w:rPr>
      </w:pPr>
    </w:p>
    <w:p w14:paraId="11F40E09" w14:textId="77777777" w:rsidR="007E38F8" w:rsidRDefault="007E38F8" w:rsidP="00780B0D">
      <w:pPr>
        <w:rPr>
          <w:rFonts w:cs="Times New Roman"/>
          <w:b/>
          <w:color w:val="BF4E14" w:themeColor="accent2" w:themeShade="BF"/>
          <w:sz w:val="24"/>
          <w:szCs w:val="24"/>
        </w:rPr>
      </w:pPr>
    </w:p>
    <w:p w14:paraId="3CFB36D4" w14:textId="77777777" w:rsidR="007E38F8" w:rsidRDefault="007E38F8" w:rsidP="00780B0D">
      <w:pPr>
        <w:rPr>
          <w:rFonts w:cs="Times New Roman"/>
          <w:b/>
          <w:color w:val="BF4E14" w:themeColor="accent2" w:themeShade="BF"/>
          <w:sz w:val="24"/>
          <w:szCs w:val="24"/>
        </w:rPr>
      </w:pPr>
    </w:p>
    <w:p w14:paraId="3A969EE1" w14:textId="77777777" w:rsidR="007E38F8" w:rsidRDefault="007E38F8" w:rsidP="00780B0D">
      <w:pPr>
        <w:rPr>
          <w:rFonts w:cs="Times New Roman"/>
          <w:b/>
          <w:color w:val="BF4E14" w:themeColor="accent2" w:themeShade="BF"/>
          <w:sz w:val="24"/>
          <w:szCs w:val="24"/>
        </w:rPr>
      </w:pPr>
    </w:p>
    <w:p w14:paraId="79679B57" w14:textId="77777777" w:rsidR="007E38F8" w:rsidRDefault="007E38F8" w:rsidP="00780B0D">
      <w:pPr>
        <w:rPr>
          <w:rFonts w:cs="Times New Roman"/>
          <w:b/>
          <w:color w:val="BF4E14" w:themeColor="accent2" w:themeShade="BF"/>
          <w:sz w:val="24"/>
          <w:szCs w:val="24"/>
        </w:rPr>
      </w:pPr>
    </w:p>
    <w:p w14:paraId="44408039" w14:textId="77777777" w:rsidR="007E38F8" w:rsidRDefault="007E38F8" w:rsidP="00780B0D">
      <w:pPr>
        <w:rPr>
          <w:rFonts w:cs="Times New Roman"/>
          <w:b/>
          <w:color w:val="BF4E14" w:themeColor="accent2" w:themeShade="BF"/>
          <w:sz w:val="24"/>
          <w:szCs w:val="24"/>
        </w:rPr>
      </w:pPr>
    </w:p>
    <w:p w14:paraId="51CFD875" w14:textId="77777777" w:rsidR="007E38F8" w:rsidRDefault="007E38F8" w:rsidP="00780B0D">
      <w:pPr>
        <w:rPr>
          <w:rFonts w:cs="Times New Roman"/>
          <w:b/>
          <w:color w:val="BF4E14" w:themeColor="accent2" w:themeShade="BF"/>
          <w:sz w:val="24"/>
          <w:szCs w:val="24"/>
        </w:rPr>
      </w:pPr>
    </w:p>
    <w:p w14:paraId="4D8EFCB1" w14:textId="77777777" w:rsidR="007E38F8" w:rsidRDefault="007E38F8" w:rsidP="00780B0D">
      <w:pPr>
        <w:rPr>
          <w:rFonts w:cs="Times New Roman"/>
          <w:b/>
          <w:color w:val="BF4E14" w:themeColor="accent2" w:themeShade="BF"/>
          <w:sz w:val="24"/>
          <w:szCs w:val="24"/>
        </w:rPr>
      </w:pPr>
    </w:p>
    <w:p w14:paraId="4CDB5120" w14:textId="77777777" w:rsidR="007E38F8" w:rsidRDefault="007E38F8" w:rsidP="00780B0D">
      <w:pPr>
        <w:rPr>
          <w:rFonts w:cs="Times New Roman"/>
          <w:b/>
          <w:color w:val="BF4E14" w:themeColor="accent2" w:themeShade="BF"/>
          <w:sz w:val="24"/>
          <w:szCs w:val="24"/>
        </w:rPr>
      </w:pPr>
    </w:p>
    <w:p w14:paraId="415B787D" w14:textId="77777777" w:rsidR="007E38F8" w:rsidRDefault="007E38F8" w:rsidP="00780B0D">
      <w:pPr>
        <w:rPr>
          <w:rFonts w:cs="Times New Roman"/>
          <w:b/>
          <w:color w:val="BF4E14" w:themeColor="accent2" w:themeShade="BF"/>
          <w:sz w:val="24"/>
          <w:szCs w:val="24"/>
        </w:rPr>
      </w:pPr>
    </w:p>
    <w:p w14:paraId="038A3F48" w14:textId="77777777" w:rsidR="007E38F8" w:rsidRDefault="007E38F8" w:rsidP="00780B0D">
      <w:pPr>
        <w:rPr>
          <w:rFonts w:cs="Times New Roman"/>
          <w:b/>
          <w:color w:val="BF4E14" w:themeColor="accent2" w:themeShade="BF"/>
          <w:sz w:val="24"/>
          <w:szCs w:val="24"/>
        </w:rPr>
      </w:pPr>
    </w:p>
    <w:p w14:paraId="3D00E083" w14:textId="6D2A1C3D" w:rsidR="00780B0D" w:rsidRPr="00780B0D" w:rsidRDefault="00780B0D" w:rsidP="00780B0D">
      <w:pPr>
        <w:rPr>
          <w:rFonts w:eastAsiaTheme="majorEastAsia" w:cs="Times New Roman"/>
          <w:b/>
          <w:color w:val="BF4E14" w:themeColor="accent2" w:themeShade="BF"/>
          <w:sz w:val="24"/>
          <w:szCs w:val="24"/>
        </w:rPr>
      </w:pPr>
      <w:r w:rsidRPr="00780B0D">
        <w:rPr>
          <w:rFonts w:cs="Times New Roman"/>
          <w:b/>
          <w:color w:val="BF4E14" w:themeColor="accent2" w:themeShade="BF"/>
          <w:sz w:val="24"/>
          <w:szCs w:val="24"/>
        </w:rPr>
        <w:t> </w:t>
      </w:r>
    </w:p>
    <w:p w14:paraId="4A71DFB1" w14:textId="77777777" w:rsidR="007E38F8" w:rsidRDefault="007E38F8">
      <w:pPr>
        <w:rPr>
          <w:rFonts w:eastAsiaTheme="majorEastAsia" w:cs="Times New Roman"/>
          <w:b/>
          <w:color w:val="BF4E14" w:themeColor="accent2" w:themeShade="BF"/>
          <w:sz w:val="24"/>
          <w:szCs w:val="24"/>
        </w:rPr>
      </w:pPr>
      <w:r>
        <w:br w:type="page"/>
      </w:r>
    </w:p>
    <w:sdt>
      <w:sdtPr>
        <w:rPr>
          <w:rFonts w:asciiTheme="minorHAnsi" w:eastAsiaTheme="minorHAnsi" w:hAnsiTheme="minorHAnsi" w:cstheme="minorBidi"/>
          <w:color w:val="auto"/>
          <w:kern w:val="2"/>
          <w:sz w:val="22"/>
          <w:szCs w:val="22"/>
          <w:lang w:eastAsia="en-US"/>
          <w14:ligatures w14:val="standardContextual"/>
        </w:rPr>
        <w:id w:val="139370495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D84F0FB" w14:textId="3AD8C851" w:rsidR="007E38F8" w:rsidRPr="007E38F8" w:rsidRDefault="007E38F8">
          <w:pPr>
            <w:pStyle w:val="Nadpisobsahu"/>
            <w:rPr>
              <w:rStyle w:val="NadpisdoobsahuChar"/>
            </w:rPr>
          </w:pPr>
          <w:r w:rsidRPr="007E38F8">
            <w:rPr>
              <w:rStyle w:val="NadpisdoobsahuChar"/>
            </w:rPr>
            <w:t>Obsah</w:t>
          </w:r>
        </w:p>
        <w:p w14:paraId="6A635B98" w14:textId="60C3D863" w:rsidR="00E642B1" w:rsidRDefault="007E38F8">
          <w:pPr>
            <w:pStyle w:val="Obsah1"/>
            <w:tabs>
              <w:tab w:val="right" w:leader="dot" w:pos="13994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13751617" w:history="1">
            <w:r w:rsidR="00E642B1" w:rsidRPr="00A24499">
              <w:rPr>
                <w:rStyle w:val="Hypertextovodkaz"/>
                <w:noProof/>
              </w:rPr>
              <w:t>ZÁKLADNÍ STRUKTURA STRATEGIE UTB 26+</w:t>
            </w:r>
            <w:r w:rsidR="00E642B1">
              <w:rPr>
                <w:noProof/>
                <w:webHidden/>
              </w:rPr>
              <w:tab/>
            </w:r>
            <w:r w:rsidR="00E642B1">
              <w:rPr>
                <w:noProof/>
                <w:webHidden/>
              </w:rPr>
              <w:fldChar w:fldCharType="begin"/>
            </w:r>
            <w:r w:rsidR="00E642B1">
              <w:rPr>
                <w:noProof/>
                <w:webHidden/>
              </w:rPr>
              <w:instrText xml:space="preserve"> PAGEREF _Toc213751617 \h </w:instrText>
            </w:r>
            <w:r w:rsidR="00E642B1">
              <w:rPr>
                <w:noProof/>
                <w:webHidden/>
              </w:rPr>
            </w:r>
            <w:r w:rsidR="00E642B1">
              <w:rPr>
                <w:noProof/>
                <w:webHidden/>
              </w:rPr>
              <w:fldChar w:fldCharType="separate"/>
            </w:r>
            <w:r w:rsidR="00714224">
              <w:rPr>
                <w:noProof/>
                <w:webHidden/>
              </w:rPr>
              <w:t>3</w:t>
            </w:r>
            <w:r w:rsidR="00E642B1">
              <w:rPr>
                <w:noProof/>
                <w:webHidden/>
              </w:rPr>
              <w:fldChar w:fldCharType="end"/>
            </w:r>
          </w:hyperlink>
        </w:p>
        <w:p w14:paraId="00BDD6BA" w14:textId="4EF59172" w:rsidR="00E642B1" w:rsidRDefault="00E642B1">
          <w:pPr>
            <w:pStyle w:val="Obsah1"/>
            <w:tabs>
              <w:tab w:val="right" w:leader="dot" w:pos="13994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hyperlink w:anchor="_Toc213751618" w:history="1">
            <w:r w:rsidRPr="00A24499">
              <w:rPr>
                <w:rStyle w:val="Hypertextovodkaz"/>
                <w:rFonts w:eastAsia="Times New Roman"/>
                <w:noProof/>
                <w:lang w:eastAsia="cs-CZ"/>
              </w:rPr>
              <w:t>FINANČNÍ ZAJIŠTĚNÍ NAPLŇOVÁNÍ PLÁNU REALIZACE PRO ROK 2026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_Toc213751618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14224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E33E64" w14:textId="462FAF9E" w:rsidR="00E642B1" w:rsidRDefault="00E642B1">
          <w:pPr>
            <w:pStyle w:val="Obsah1"/>
            <w:tabs>
              <w:tab w:val="right" w:leader="dot" w:pos="13994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hyperlink w:anchor="_Toc213751619" w:history="1">
            <w:r w:rsidRPr="00A24499">
              <w:rPr>
                <w:rStyle w:val="Hypertextovodkaz"/>
                <w:noProof/>
              </w:rPr>
              <w:t>Pilíř A: Vzdělávání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_Toc213751619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14224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DD4B3C" w14:textId="4D4123A1" w:rsidR="00E642B1" w:rsidRDefault="00E642B1">
          <w:pPr>
            <w:pStyle w:val="Obsah1"/>
            <w:tabs>
              <w:tab w:val="right" w:leader="dot" w:pos="13994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hyperlink w:anchor="_Toc213751620" w:history="1">
            <w:r w:rsidRPr="00A24499">
              <w:rPr>
                <w:rStyle w:val="Hypertextovodkaz"/>
                <w:noProof/>
              </w:rPr>
              <w:t xml:space="preserve">Pilíř B: Věda </w:t>
            </w:r>
            <w:r w:rsidR="00722755" w:rsidRPr="00A24499">
              <w:rPr>
                <w:rStyle w:val="Hypertextovodkaz"/>
                <w:noProof/>
              </w:rPr>
              <w:t>a</w:t>
            </w:r>
            <w:r w:rsidR="00722755">
              <w:rPr>
                <w:rStyle w:val="Hypertextovodkaz"/>
                <w:noProof/>
              </w:rPr>
              <w:t> </w:t>
            </w:r>
            <w:r w:rsidRPr="00A24499">
              <w:rPr>
                <w:rStyle w:val="Hypertextovodkaz"/>
                <w:noProof/>
              </w:rPr>
              <w:t>výzkum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_Toc213751620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14224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9C1807" w14:textId="0A0413CB" w:rsidR="00E642B1" w:rsidRDefault="00E642B1">
          <w:pPr>
            <w:pStyle w:val="Obsah1"/>
            <w:tabs>
              <w:tab w:val="right" w:leader="dot" w:pos="13994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hyperlink w:anchor="_Toc213751621" w:history="1">
            <w:r w:rsidRPr="00A24499">
              <w:rPr>
                <w:rStyle w:val="Hypertextovodkaz"/>
                <w:noProof/>
              </w:rPr>
              <w:t>Pilíř C: Internacionalizace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_Toc213751621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14224"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526A75" w14:textId="14FEAA0E" w:rsidR="00E642B1" w:rsidRDefault="00E642B1">
          <w:pPr>
            <w:pStyle w:val="Obsah1"/>
            <w:tabs>
              <w:tab w:val="right" w:leader="dot" w:pos="13994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hyperlink w:anchor="_Toc213751622" w:history="1">
            <w:r w:rsidRPr="00A24499">
              <w:rPr>
                <w:rStyle w:val="Hypertextovodkaz"/>
                <w:noProof/>
              </w:rPr>
              <w:t>Pilíř D: Třetí role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_Toc213751622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14224"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CAE0E5" w14:textId="4EBCCAEA" w:rsidR="00E642B1" w:rsidRDefault="00E642B1">
          <w:pPr>
            <w:pStyle w:val="Obsah1"/>
            <w:tabs>
              <w:tab w:val="right" w:leader="dot" w:pos="13994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hyperlink w:anchor="_Toc213751623" w:history="1">
            <w:r w:rsidRPr="00A24499">
              <w:rPr>
                <w:rStyle w:val="Hypertextovodkaz"/>
                <w:noProof/>
              </w:rPr>
              <w:t xml:space="preserve">Pilíř E: Lidské zdroje </w:t>
            </w:r>
            <w:r w:rsidR="00722755" w:rsidRPr="00A24499">
              <w:rPr>
                <w:rStyle w:val="Hypertextovodkaz"/>
                <w:noProof/>
              </w:rPr>
              <w:t>a</w:t>
            </w:r>
            <w:r w:rsidR="00722755">
              <w:rPr>
                <w:rStyle w:val="Hypertextovodkaz"/>
                <w:noProof/>
              </w:rPr>
              <w:t> </w:t>
            </w:r>
            <w:r w:rsidRPr="00A24499">
              <w:rPr>
                <w:rStyle w:val="Hypertextovodkaz"/>
                <w:noProof/>
              </w:rPr>
              <w:t>vnitřní prostředí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_Toc213751623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14224"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22A70D" w14:textId="01E1B02E" w:rsidR="00E642B1" w:rsidRDefault="00E642B1">
          <w:pPr>
            <w:pStyle w:val="Obsah1"/>
            <w:tabs>
              <w:tab w:val="right" w:leader="dot" w:pos="13994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hyperlink w:anchor="_Toc213751624" w:history="1">
            <w:r w:rsidRPr="00A24499">
              <w:rPr>
                <w:rStyle w:val="Hypertextovodkaz"/>
                <w:noProof/>
              </w:rPr>
              <w:t xml:space="preserve">Pilíř F: Strategické řízení </w:t>
            </w:r>
            <w:r w:rsidR="00722755" w:rsidRPr="00A24499">
              <w:rPr>
                <w:rStyle w:val="Hypertextovodkaz"/>
                <w:noProof/>
              </w:rPr>
              <w:t>a</w:t>
            </w:r>
            <w:r w:rsidR="00722755">
              <w:rPr>
                <w:rStyle w:val="Hypertextovodkaz"/>
                <w:noProof/>
              </w:rPr>
              <w:t> </w:t>
            </w:r>
            <w:r w:rsidRPr="00A24499">
              <w:rPr>
                <w:rStyle w:val="Hypertextovodkaz"/>
                <w:noProof/>
              </w:rPr>
              <w:t>financování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_Toc213751624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14224">
              <w:rPr>
                <w:noProof/>
                <w:webHidden/>
              </w:rPr>
              <w:t>48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6F9335" w14:textId="06458421" w:rsidR="00E642B1" w:rsidRDefault="00E642B1">
          <w:pPr>
            <w:pStyle w:val="Obsah1"/>
            <w:tabs>
              <w:tab w:val="right" w:leader="dot" w:pos="13994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hyperlink w:anchor="_Toc213751625" w:history="1">
            <w:r w:rsidRPr="00A24499">
              <w:rPr>
                <w:rStyle w:val="Hypertextovodkaz"/>
                <w:noProof/>
              </w:rPr>
              <w:t>Závěrečné ustanovení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_Toc213751625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14224">
              <w:rPr>
                <w:noProof/>
                <w:webHidden/>
              </w:rPr>
              <w:t>53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6F5143" w14:textId="0E9FF95C" w:rsidR="00E642B1" w:rsidRDefault="00E642B1">
          <w:pPr>
            <w:pStyle w:val="Obsah1"/>
            <w:tabs>
              <w:tab w:val="right" w:leader="dot" w:pos="13994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hyperlink w:anchor="_Toc213751626" w:history="1">
            <w:r w:rsidRPr="00A24499">
              <w:rPr>
                <w:rStyle w:val="Hypertextovodkaz"/>
                <w:noProof/>
              </w:rPr>
              <w:t>Seznam základních zkratek: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_Toc213751626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14224">
              <w:rPr>
                <w:noProof/>
                <w:webHidden/>
              </w:rPr>
              <w:t>54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1D9B0A" w14:textId="068D5E98" w:rsidR="007E38F8" w:rsidRDefault="007E38F8">
          <w:r>
            <w:rPr>
              <w:b/>
              <w:bCs/>
            </w:rPr>
            <w:fldChar w:fldCharType="end"/>
          </w:r>
        </w:p>
      </w:sdtContent>
    </w:sdt>
    <w:p w14:paraId="57130EA8" w14:textId="01386809" w:rsidR="00780B0D" w:rsidRPr="00E20B54" w:rsidRDefault="007E38F8" w:rsidP="00E20B54">
      <w:pPr>
        <w:rPr>
          <w:rFonts w:eastAsiaTheme="majorEastAsia" w:cs="Times New Roman"/>
          <w:b/>
          <w:color w:val="BF4E14" w:themeColor="accent2" w:themeShade="BF"/>
          <w:sz w:val="24"/>
          <w:szCs w:val="24"/>
        </w:rPr>
      </w:pPr>
      <w:r>
        <w:br w:type="page"/>
      </w:r>
      <w:bookmarkEnd w:id="0"/>
      <w:bookmarkEnd w:id="1"/>
    </w:p>
    <w:p w14:paraId="10C10A8A" w14:textId="793DE8A6" w:rsidR="00780B0D" w:rsidRPr="00780B0D" w:rsidRDefault="00780B0D" w:rsidP="007E38F8">
      <w:pPr>
        <w:pStyle w:val="Nadpisdoobsahu"/>
        <w:rPr>
          <w:u w:val="single"/>
        </w:rPr>
      </w:pPr>
      <w:bookmarkStart w:id="2" w:name="_Toc213751617"/>
      <w:r w:rsidRPr="00780B0D">
        <w:lastRenderedPageBreak/>
        <w:t>ZÁKLADNÍ STRUKTURA STRATEGIE UTB 26+</w:t>
      </w:r>
      <w:bookmarkEnd w:id="2"/>
    </w:p>
    <w:p w14:paraId="58BE0601" w14:textId="77777777" w:rsidR="00780B0D" w:rsidRPr="00780B0D" w:rsidRDefault="00780B0D" w:rsidP="00780B0D">
      <w:pPr>
        <w:spacing w:after="0" w:line="276" w:lineRule="auto"/>
        <w:jc w:val="both"/>
        <w:rPr>
          <w:rFonts w:cs="Times New Roman"/>
          <w:b/>
          <w:color w:val="BF4E14" w:themeColor="accent2" w:themeShade="BF"/>
          <w:sz w:val="24"/>
          <w:szCs w:val="24"/>
          <w:u w:val="single"/>
        </w:rPr>
      </w:pPr>
    </w:p>
    <w:p w14:paraId="0CF94535" w14:textId="3B9FEF42" w:rsidR="00780B0D" w:rsidRPr="00780B0D" w:rsidRDefault="00780B0D" w:rsidP="00780B0D">
      <w:pPr>
        <w:spacing w:after="0" w:line="276" w:lineRule="auto"/>
        <w:jc w:val="both"/>
        <w:rPr>
          <w:rFonts w:cs="Times New Roman"/>
          <w:sz w:val="24"/>
          <w:szCs w:val="24"/>
        </w:rPr>
      </w:pPr>
      <w:r w:rsidRPr="00780B0D">
        <w:rPr>
          <w:rFonts w:cs="Times New Roman"/>
          <w:sz w:val="24"/>
          <w:szCs w:val="24"/>
        </w:rPr>
        <w:t xml:space="preserve">Strategie UTB 26+ je koncipována na šesti pilířích, které vycházejí ze tří hlavních rolí veřejné vysoké školy – vzdělávací, výzkumné </w:t>
      </w:r>
      <w:r w:rsidR="00722755" w:rsidRPr="00780B0D">
        <w:rPr>
          <w:rFonts w:cs="Times New Roman"/>
          <w:sz w:val="24"/>
          <w:szCs w:val="24"/>
        </w:rPr>
        <w:t>a</w:t>
      </w:r>
      <w:r w:rsidR="00722755">
        <w:rPr>
          <w:rFonts w:cs="Times New Roman"/>
          <w:sz w:val="24"/>
          <w:szCs w:val="24"/>
        </w:rPr>
        <w:t> </w:t>
      </w:r>
      <w:r w:rsidRPr="00780B0D">
        <w:rPr>
          <w:rFonts w:cs="Times New Roman"/>
          <w:sz w:val="24"/>
          <w:szCs w:val="24"/>
        </w:rPr>
        <w:t xml:space="preserve">tzv. třetí role. Tyto pilíře jsou doplněny </w:t>
      </w:r>
      <w:r w:rsidR="00722755" w:rsidRPr="00780B0D">
        <w:rPr>
          <w:rFonts w:cs="Times New Roman"/>
          <w:sz w:val="24"/>
          <w:szCs w:val="24"/>
        </w:rPr>
        <w:t>o</w:t>
      </w:r>
      <w:r w:rsidR="00722755">
        <w:rPr>
          <w:rFonts w:cs="Times New Roman"/>
          <w:sz w:val="24"/>
          <w:szCs w:val="24"/>
        </w:rPr>
        <w:t> </w:t>
      </w:r>
      <w:r w:rsidRPr="00780B0D">
        <w:rPr>
          <w:rFonts w:cs="Times New Roman"/>
          <w:sz w:val="24"/>
          <w:szCs w:val="24"/>
        </w:rPr>
        <w:t xml:space="preserve">tři průřezové oblasti, jež tvoří Internacionalizace, Lidské zdroje </w:t>
      </w:r>
      <w:r w:rsidR="00722755" w:rsidRPr="00780B0D">
        <w:rPr>
          <w:rFonts w:cs="Times New Roman"/>
          <w:sz w:val="24"/>
          <w:szCs w:val="24"/>
        </w:rPr>
        <w:t>a</w:t>
      </w:r>
      <w:r w:rsidR="00722755">
        <w:rPr>
          <w:rFonts w:cs="Times New Roman"/>
          <w:sz w:val="24"/>
          <w:szCs w:val="24"/>
        </w:rPr>
        <w:t> </w:t>
      </w:r>
      <w:r w:rsidRPr="00780B0D">
        <w:rPr>
          <w:rFonts w:cs="Times New Roman"/>
          <w:sz w:val="24"/>
          <w:szCs w:val="24"/>
        </w:rPr>
        <w:t xml:space="preserve">vnitřní prostředí </w:t>
      </w:r>
      <w:r w:rsidR="00722755" w:rsidRPr="00780B0D">
        <w:rPr>
          <w:rFonts w:cs="Times New Roman"/>
          <w:sz w:val="24"/>
          <w:szCs w:val="24"/>
        </w:rPr>
        <w:t>a</w:t>
      </w:r>
      <w:r w:rsidR="00722755">
        <w:rPr>
          <w:rFonts w:cs="Times New Roman"/>
          <w:sz w:val="24"/>
          <w:szCs w:val="24"/>
        </w:rPr>
        <w:t> </w:t>
      </w:r>
      <w:r w:rsidRPr="00780B0D">
        <w:rPr>
          <w:rFonts w:cs="Times New Roman"/>
          <w:sz w:val="24"/>
          <w:szCs w:val="24"/>
        </w:rPr>
        <w:t>Financování a</w:t>
      </w:r>
      <w:r w:rsidR="00F9055B">
        <w:rPr>
          <w:rFonts w:cs="Times New Roman"/>
          <w:sz w:val="24"/>
          <w:szCs w:val="24"/>
        </w:rPr>
        <w:t> </w:t>
      </w:r>
      <w:r w:rsidRPr="00780B0D">
        <w:rPr>
          <w:rFonts w:cs="Times New Roman"/>
          <w:sz w:val="24"/>
          <w:szCs w:val="24"/>
        </w:rPr>
        <w:t>strategické řízení univerzity.</w:t>
      </w:r>
    </w:p>
    <w:p w14:paraId="51E0CADC" w14:textId="77777777" w:rsidR="00780B0D" w:rsidRPr="00780B0D" w:rsidRDefault="00780B0D" w:rsidP="00780B0D">
      <w:pPr>
        <w:spacing w:after="0" w:line="276" w:lineRule="auto"/>
        <w:jc w:val="both"/>
        <w:rPr>
          <w:rFonts w:cs="Times New Roman"/>
          <w:color w:val="FF0000"/>
          <w:sz w:val="24"/>
          <w:szCs w:val="24"/>
        </w:rPr>
      </w:pPr>
    </w:p>
    <w:p w14:paraId="37D33423" w14:textId="065D40CB" w:rsidR="00780B0D" w:rsidRPr="00780B0D" w:rsidRDefault="00780B0D" w:rsidP="00780B0D">
      <w:pPr>
        <w:spacing w:after="0" w:line="276" w:lineRule="auto"/>
        <w:jc w:val="both"/>
        <w:rPr>
          <w:rFonts w:cs="Times New Roman"/>
          <w:sz w:val="24"/>
          <w:szCs w:val="24"/>
        </w:rPr>
      </w:pPr>
      <w:r w:rsidRPr="00780B0D">
        <w:rPr>
          <w:rFonts w:cs="Times New Roman"/>
          <w:sz w:val="24"/>
          <w:szCs w:val="24"/>
        </w:rPr>
        <w:t xml:space="preserve">Pro každý </w:t>
      </w:r>
      <w:r w:rsidR="00722755" w:rsidRPr="00780B0D">
        <w:rPr>
          <w:rFonts w:cs="Times New Roman"/>
          <w:sz w:val="24"/>
          <w:szCs w:val="24"/>
        </w:rPr>
        <w:t>z</w:t>
      </w:r>
      <w:r w:rsidR="00722755">
        <w:rPr>
          <w:rFonts w:cs="Times New Roman"/>
          <w:sz w:val="24"/>
          <w:szCs w:val="24"/>
        </w:rPr>
        <w:t> </w:t>
      </w:r>
      <w:r w:rsidRPr="00780B0D">
        <w:rPr>
          <w:rFonts w:cs="Times New Roman"/>
          <w:sz w:val="24"/>
          <w:szCs w:val="24"/>
        </w:rPr>
        <w:t>pilířů je pro následující období definována stěžejní priorita.</w:t>
      </w:r>
    </w:p>
    <w:p w14:paraId="3C83F0DE" w14:textId="77777777" w:rsidR="00780B0D" w:rsidRPr="00780B0D" w:rsidRDefault="00780B0D" w:rsidP="00780B0D">
      <w:pPr>
        <w:spacing w:after="0" w:line="276" w:lineRule="auto"/>
        <w:jc w:val="both"/>
        <w:rPr>
          <w:rFonts w:cs="Times New Roman"/>
          <w:b/>
          <w:sz w:val="24"/>
          <w:szCs w:val="24"/>
        </w:rPr>
      </w:pPr>
    </w:p>
    <w:p w14:paraId="2CBC396F" w14:textId="77777777" w:rsidR="00780B0D" w:rsidRPr="00780B0D" w:rsidRDefault="00780B0D" w:rsidP="00780B0D">
      <w:pPr>
        <w:spacing w:after="0" w:line="276" w:lineRule="auto"/>
        <w:jc w:val="both"/>
        <w:rPr>
          <w:rFonts w:cs="Times New Roman"/>
          <w:b/>
          <w:sz w:val="24"/>
          <w:szCs w:val="24"/>
        </w:rPr>
      </w:pPr>
      <w:r w:rsidRPr="00780B0D">
        <w:rPr>
          <w:rFonts w:cs="Times New Roman"/>
          <w:b/>
          <w:sz w:val="24"/>
          <w:szCs w:val="24"/>
        </w:rPr>
        <w:t xml:space="preserve">Pilíř A: Vzdělávání </w:t>
      </w:r>
    </w:p>
    <w:p w14:paraId="70993ABD" w14:textId="39B134AE" w:rsidR="00780B0D" w:rsidRPr="00EB1330" w:rsidRDefault="00780B0D" w:rsidP="00EB1330">
      <w:pPr>
        <w:pStyle w:val="Odstavecseseznamem"/>
        <w:spacing w:line="276" w:lineRule="auto"/>
        <w:jc w:val="both"/>
        <w:rPr>
          <w:rFonts w:cs="Times New Roman"/>
          <w:color w:val="156082" w:themeColor="accent1"/>
          <w:sz w:val="24"/>
          <w:szCs w:val="24"/>
        </w:rPr>
      </w:pPr>
      <w:r w:rsidRPr="00780B0D">
        <w:rPr>
          <w:rFonts w:cs="Times New Roman"/>
          <w:b/>
          <w:sz w:val="24"/>
          <w:szCs w:val="24"/>
        </w:rPr>
        <w:t xml:space="preserve">Priorita č. 1: </w:t>
      </w:r>
      <w:r w:rsidRPr="00780B0D">
        <w:rPr>
          <w:rFonts w:cs="Times New Roman"/>
          <w:sz w:val="24"/>
          <w:szCs w:val="24"/>
        </w:rPr>
        <w:t xml:space="preserve">Rozvíjet moderní, flexibilní </w:t>
      </w:r>
      <w:r w:rsidR="00722755" w:rsidRPr="00780B0D">
        <w:rPr>
          <w:rFonts w:cs="Times New Roman"/>
          <w:sz w:val="24"/>
          <w:szCs w:val="24"/>
        </w:rPr>
        <w:t>a</w:t>
      </w:r>
      <w:r w:rsidR="00722755">
        <w:rPr>
          <w:rFonts w:cs="Times New Roman"/>
          <w:sz w:val="24"/>
          <w:szCs w:val="24"/>
        </w:rPr>
        <w:t> </w:t>
      </w:r>
      <w:r w:rsidRPr="00780B0D">
        <w:rPr>
          <w:rFonts w:cs="Times New Roman"/>
          <w:sz w:val="24"/>
          <w:szCs w:val="24"/>
        </w:rPr>
        <w:t xml:space="preserve">kvalitní vzdělávací prostředí, které podporuje úspěšnost studentů, profesní růst vyučujících </w:t>
      </w:r>
      <w:r w:rsidR="00722755" w:rsidRPr="00780B0D">
        <w:rPr>
          <w:rFonts w:cs="Times New Roman"/>
          <w:sz w:val="24"/>
          <w:szCs w:val="24"/>
        </w:rPr>
        <w:t>a</w:t>
      </w:r>
      <w:r w:rsidR="00722755">
        <w:rPr>
          <w:rFonts w:cs="Times New Roman"/>
          <w:sz w:val="24"/>
          <w:szCs w:val="24"/>
        </w:rPr>
        <w:t> </w:t>
      </w:r>
      <w:r w:rsidRPr="00780B0D">
        <w:rPr>
          <w:rFonts w:cs="Times New Roman"/>
          <w:sz w:val="24"/>
          <w:szCs w:val="24"/>
        </w:rPr>
        <w:t xml:space="preserve">odpovídá aktuálním společenským </w:t>
      </w:r>
      <w:r w:rsidR="00722755" w:rsidRPr="00780B0D">
        <w:rPr>
          <w:rFonts w:cs="Times New Roman"/>
          <w:sz w:val="24"/>
          <w:szCs w:val="24"/>
        </w:rPr>
        <w:t>a</w:t>
      </w:r>
      <w:r w:rsidR="00722755">
        <w:rPr>
          <w:rFonts w:cs="Times New Roman"/>
          <w:sz w:val="24"/>
          <w:szCs w:val="24"/>
        </w:rPr>
        <w:t> </w:t>
      </w:r>
      <w:r w:rsidRPr="00780B0D">
        <w:rPr>
          <w:rFonts w:cs="Times New Roman"/>
          <w:sz w:val="24"/>
          <w:szCs w:val="24"/>
        </w:rPr>
        <w:t>technologickým výzvám.</w:t>
      </w:r>
    </w:p>
    <w:p w14:paraId="416F6310" w14:textId="2A9D64A8" w:rsidR="00780B0D" w:rsidRPr="00780B0D" w:rsidRDefault="00780B0D" w:rsidP="00780B0D">
      <w:pPr>
        <w:spacing w:after="0" w:line="276" w:lineRule="auto"/>
        <w:jc w:val="both"/>
        <w:rPr>
          <w:rFonts w:cs="Times New Roman"/>
          <w:b/>
          <w:sz w:val="24"/>
          <w:szCs w:val="24"/>
        </w:rPr>
      </w:pPr>
      <w:r w:rsidRPr="00780B0D">
        <w:rPr>
          <w:rFonts w:cs="Times New Roman"/>
          <w:b/>
          <w:sz w:val="24"/>
          <w:szCs w:val="24"/>
        </w:rPr>
        <w:t xml:space="preserve">Pilíř B: Výzkum </w:t>
      </w:r>
      <w:r w:rsidR="00722755" w:rsidRPr="00780B0D">
        <w:rPr>
          <w:rFonts w:cs="Times New Roman"/>
          <w:b/>
          <w:sz w:val="24"/>
          <w:szCs w:val="24"/>
        </w:rPr>
        <w:t>a</w:t>
      </w:r>
      <w:r w:rsidR="00722755">
        <w:rPr>
          <w:rFonts w:cs="Times New Roman"/>
          <w:b/>
          <w:sz w:val="24"/>
          <w:szCs w:val="24"/>
        </w:rPr>
        <w:t> </w:t>
      </w:r>
      <w:r w:rsidRPr="00780B0D">
        <w:rPr>
          <w:rFonts w:cs="Times New Roman"/>
          <w:b/>
          <w:sz w:val="24"/>
          <w:szCs w:val="24"/>
        </w:rPr>
        <w:t>tvůrčí činnosti</w:t>
      </w:r>
    </w:p>
    <w:p w14:paraId="416CC0F1" w14:textId="695EF43D" w:rsidR="00780B0D" w:rsidRDefault="00780B0D" w:rsidP="00EB1330">
      <w:pPr>
        <w:pStyle w:val="Odstavecseseznamem"/>
        <w:spacing w:after="0" w:line="276" w:lineRule="auto"/>
        <w:jc w:val="both"/>
        <w:rPr>
          <w:rFonts w:cs="Times New Roman"/>
          <w:sz w:val="24"/>
          <w:szCs w:val="24"/>
        </w:rPr>
      </w:pPr>
      <w:r w:rsidRPr="00780B0D">
        <w:rPr>
          <w:rFonts w:cs="Times New Roman"/>
          <w:b/>
          <w:sz w:val="24"/>
          <w:szCs w:val="24"/>
        </w:rPr>
        <w:t>Priorita č. 2:</w:t>
      </w:r>
      <w:r w:rsidRPr="00780B0D">
        <w:rPr>
          <w:rFonts w:cs="Times New Roman"/>
          <w:sz w:val="24"/>
          <w:szCs w:val="24"/>
        </w:rPr>
        <w:t xml:space="preserve"> Rozvíjet mezinárodně konkurenceschopné výzkumné prostředí založené na principech excelence, otevřené vědy, etiky </w:t>
      </w:r>
      <w:r w:rsidR="00722755" w:rsidRPr="00780B0D">
        <w:rPr>
          <w:rFonts w:cs="Times New Roman"/>
          <w:sz w:val="24"/>
          <w:szCs w:val="24"/>
        </w:rPr>
        <w:t>a</w:t>
      </w:r>
      <w:r w:rsidR="00722755">
        <w:rPr>
          <w:rFonts w:cs="Times New Roman"/>
          <w:sz w:val="24"/>
          <w:szCs w:val="24"/>
        </w:rPr>
        <w:t> </w:t>
      </w:r>
      <w:r w:rsidRPr="00780B0D">
        <w:rPr>
          <w:rFonts w:cs="Times New Roman"/>
          <w:sz w:val="24"/>
          <w:szCs w:val="24"/>
        </w:rPr>
        <w:t xml:space="preserve">mezioborové spolupráce, které podporuje talenty, realizuje transfer znalostí </w:t>
      </w:r>
      <w:r w:rsidR="00722755" w:rsidRPr="00780B0D">
        <w:rPr>
          <w:rFonts w:cs="Times New Roman"/>
          <w:sz w:val="24"/>
          <w:szCs w:val="24"/>
        </w:rPr>
        <w:t>a</w:t>
      </w:r>
      <w:r w:rsidR="00722755">
        <w:rPr>
          <w:rFonts w:cs="Times New Roman"/>
          <w:sz w:val="24"/>
          <w:szCs w:val="24"/>
        </w:rPr>
        <w:t> </w:t>
      </w:r>
      <w:r w:rsidRPr="00780B0D">
        <w:rPr>
          <w:rFonts w:cs="Times New Roman"/>
          <w:sz w:val="24"/>
          <w:szCs w:val="24"/>
        </w:rPr>
        <w:t>má přínos pro společnost.</w:t>
      </w:r>
    </w:p>
    <w:p w14:paraId="491A489A" w14:textId="77777777" w:rsidR="00EB1330" w:rsidRPr="00EB1330" w:rsidRDefault="00EB1330" w:rsidP="00EB1330">
      <w:pPr>
        <w:pStyle w:val="Odstavecseseznamem"/>
        <w:spacing w:after="0" w:line="276" w:lineRule="auto"/>
        <w:jc w:val="both"/>
        <w:rPr>
          <w:rFonts w:cs="Times New Roman"/>
          <w:sz w:val="24"/>
          <w:szCs w:val="24"/>
        </w:rPr>
      </w:pPr>
    </w:p>
    <w:p w14:paraId="0432B179" w14:textId="77777777" w:rsidR="00780B0D" w:rsidRPr="00780B0D" w:rsidRDefault="00780B0D" w:rsidP="00780B0D">
      <w:pPr>
        <w:spacing w:after="0" w:line="276" w:lineRule="auto"/>
        <w:jc w:val="both"/>
        <w:rPr>
          <w:rFonts w:cs="Times New Roman"/>
          <w:b/>
          <w:sz w:val="24"/>
          <w:szCs w:val="24"/>
        </w:rPr>
      </w:pPr>
      <w:r w:rsidRPr="00780B0D">
        <w:rPr>
          <w:rFonts w:cs="Times New Roman"/>
          <w:b/>
          <w:sz w:val="24"/>
          <w:szCs w:val="24"/>
        </w:rPr>
        <w:t>Pilíř C: Internacionalizace</w:t>
      </w:r>
    </w:p>
    <w:p w14:paraId="52ECB107" w14:textId="50608B23" w:rsidR="00780B0D" w:rsidRPr="00EB1330" w:rsidRDefault="00780B0D" w:rsidP="00EB1330">
      <w:pPr>
        <w:pStyle w:val="Odstavecseseznamem"/>
        <w:spacing w:line="276" w:lineRule="auto"/>
        <w:jc w:val="both"/>
        <w:rPr>
          <w:rFonts w:cs="Times New Roman"/>
          <w:bCs/>
          <w:sz w:val="24"/>
          <w:szCs w:val="24"/>
        </w:rPr>
      </w:pPr>
      <w:r w:rsidRPr="00780B0D">
        <w:rPr>
          <w:rFonts w:cs="Times New Roman"/>
          <w:b/>
          <w:sz w:val="24"/>
          <w:szCs w:val="24"/>
        </w:rPr>
        <w:t>Priorita č. 3:</w:t>
      </w:r>
      <w:r w:rsidRPr="00780B0D">
        <w:rPr>
          <w:rFonts w:cs="Times New Roman"/>
          <w:sz w:val="24"/>
          <w:szCs w:val="24"/>
        </w:rPr>
        <w:t xml:space="preserve"> </w:t>
      </w:r>
      <w:r w:rsidRPr="00780B0D">
        <w:rPr>
          <w:rFonts w:cs="Times New Roman"/>
          <w:bCs/>
          <w:sz w:val="24"/>
          <w:szCs w:val="24"/>
        </w:rPr>
        <w:t xml:space="preserve">Rozvíjet UTB ve Zlíně jako otevřenou mezinárodní univerzitu, která aktivně propojuje studenty, zaměstnance </w:t>
      </w:r>
      <w:r w:rsidR="00722755" w:rsidRPr="00780B0D">
        <w:rPr>
          <w:rFonts w:cs="Times New Roman"/>
          <w:bCs/>
          <w:sz w:val="24"/>
          <w:szCs w:val="24"/>
        </w:rPr>
        <w:t>a</w:t>
      </w:r>
      <w:r w:rsidR="00722755">
        <w:rPr>
          <w:rFonts w:cs="Times New Roman"/>
          <w:bCs/>
          <w:sz w:val="24"/>
          <w:szCs w:val="24"/>
        </w:rPr>
        <w:t> </w:t>
      </w:r>
      <w:r w:rsidRPr="00780B0D">
        <w:rPr>
          <w:rFonts w:cs="Times New Roman"/>
          <w:bCs/>
          <w:sz w:val="24"/>
          <w:szCs w:val="24"/>
        </w:rPr>
        <w:t xml:space="preserve">partnery prostřednictvím mobilit, společných studijních programů </w:t>
      </w:r>
      <w:r w:rsidR="00722755" w:rsidRPr="00780B0D">
        <w:rPr>
          <w:rFonts w:cs="Times New Roman"/>
          <w:bCs/>
          <w:sz w:val="24"/>
          <w:szCs w:val="24"/>
        </w:rPr>
        <w:t>a</w:t>
      </w:r>
      <w:r w:rsidR="00722755">
        <w:rPr>
          <w:rFonts w:cs="Times New Roman"/>
          <w:bCs/>
          <w:sz w:val="24"/>
          <w:szCs w:val="24"/>
        </w:rPr>
        <w:t> </w:t>
      </w:r>
      <w:r w:rsidRPr="00780B0D">
        <w:rPr>
          <w:rFonts w:cs="Times New Roman"/>
          <w:bCs/>
          <w:sz w:val="24"/>
          <w:szCs w:val="24"/>
        </w:rPr>
        <w:t xml:space="preserve">zapojení do mezinárodních projektů </w:t>
      </w:r>
      <w:r w:rsidR="00722755" w:rsidRPr="00780B0D">
        <w:rPr>
          <w:rFonts w:cs="Times New Roman"/>
          <w:bCs/>
          <w:sz w:val="24"/>
          <w:szCs w:val="24"/>
        </w:rPr>
        <w:t>a</w:t>
      </w:r>
      <w:r w:rsidR="00722755">
        <w:rPr>
          <w:rFonts w:cs="Times New Roman"/>
          <w:bCs/>
          <w:sz w:val="24"/>
          <w:szCs w:val="24"/>
        </w:rPr>
        <w:t> </w:t>
      </w:r>
      <w:r w:rsidRPr="00780B0D">
        <w:rPr>
          <w:rFonts w:cs="Times New Roman"/>
          <w:bCs/>
          <w:sz w:val="24"/>
          <w:szCs w:val="24"/>
        </w:rPr>
        <w:t>sítí.</w:t>
      </w:r>
    </w:p>
    <w:p w14:paraId="5D503089" w14:textId="77777777" w:rsidR="00780B0D" w:rsidRPr="00780B0D" w:rsidRDefault="00780B0D" w:rsidP="00780B0D">
      <w:pPr>
        <w:spacing w:after="0" w:line="276" w:lineRule="auto"/>
        <w:jc w:val="both"/>
        <w:rPr>
          <w:rFonts w:cs="Times New Roman"/>
          <w:b/>
          <w:sz w:val="24"/>
          <w:szCs w:val="24"/>
        </w:rPr>
      </w:pPr>
      <w:r w:rsidRPr="00780B0D">
        <w:rPr>
          <w:rFonts w:cs="Times New Roman"/>
          <w:b/>
          <w:sz w:val="24"/>
          <w:szCs w:val="24"/>
        </w:rPr>
        <w:t>Pilíř D: Třetí role UTB ve Zlíně</w:t>
      </w:r>
    </w:p>
    <w:p w14:paraId="316686FA" w14:textId="48DB22C8" w:rsidR="00780B0D" w:rsidRPr="00EB1330" w:rsidRDefault="00780B0D" w:rsidP="00EB1330">
      <w:pPr>
        <w:pStyle w:val="Odstavecseseznamem"/>
        <w:spacing w:line="276" w:lineRule="auto"/>
        <w:jc w:val="both"/>
        <w:rPr>
          <w:rFonts w:cs="Times New Roman"/>
          <w:bCs/>
          <w:color w:val="156082" w:themeColor="accent1"/>
          <w:sz w:val="24"/>
          <w:szCs w:val="24"/>
        </w:rPr>
      </w:pPr>
      <w:r w:rsidRPr="00780B0D">
        <w:rPr>
          <w:rFonts w:cs="Times New Roman"/>
          <w:b/>
          <w:sz w:val="24"/>
          <w:szCs w:val="24"/>
        </w:rPr>
        <w:t>Priorita č. 4:</w:t>
      </w:r>
      <w:r w:rsidRPr="00780B0D">
        <w:rPr>
          <w:rFonts w:cs="Times New Roman"/>
          <w:sz w:val="24"/>
          <w:szCs w:val="24"/>
        </w:rPr>
        <w:t xml:space="preserve"> </w:t>
      </w:r>
      <w:r w:rsidRPr="00780B0D">
        <w:rPr>
          <w:rFonts w:cs="Times New Roman"/>
          <w:bCs/>
          <w:sz w:val="24"/>
          <w:szCs w:val="24"/>
        </w:rPr>
        <w:t xml:space="preserve">Posilovat roli UTB jako otevřené </w:t>
      </w:r>
      <w:r w:rsidR="00722755" w:rsidRPr="00780B0D">
        <w:rPr>
          <w:rFonts w:cs="Times New Roman"/>
          <w:bCs/>
          <w:sz w:val="24"/>
          <w:szCs w:val="24"/>
        </w:rPr>
        <w:t>a</w:t>
      </w:r>
      <w:r w:rsidR="00722755">
        <w:rPr>
          <w:rFonts w:cs="Times New Roman"/>
          <w:bCs/>
          <w:sz w:val="24"/>
          <w:szCs w:val="24"/>
        </w:rPr>
        <w:t> </w:t>
      </w:r>
      <w:r w:rsidRPr="00780B0D">
        <w:rPr>
          <w:rFonts w:cs="Times New Roman"/>
          <w:bCs/>
          <w:sz w:val="24"/>
          <w:szCs w:val="24"/>
        </w:rPr>
        <w:t xml:space="preserve">odpovědné instituce, která aktivně přispívá </w:t>
      </w:r>
      <w:r w:rsidR="00722755" w:rsidRPr="00780B0D">
        <w:rPr>
          <w:rFonts w:cs="Times New Roman"/>
          <w:bCs/>
          <w:sz w:val="24"/>
          <w:szCs w:val="24"/>
        </w:rPr>
        <w:t>k</w:t>
      </w:r>
      <w:r w:rsidR="00722755">
        <w:rPr>
          <w:rFonts w:cs="Times New Roman"/>
          <w:bCs/>
          <w:sz w:val="24"/>
          <w:szCs w:val="24"/>
        </w:rPr>
        <w:t> </w:t>
      </w:r>
      <w:r w:rsidRPr="00780B0D">
        <w:rPr>
          <w:rFonts w:cs="Times New Roman"/>
          <w:bCs/>
          <w:sz w:val="24"/>
          <w:szCs w:val="24"/>
        </w:rPr>
        <w:t xml:space="preserve">udržitelnému rozvoji společnosti, mj. prostřednictvím celoživotního vzdělávání, partnerství </w:t>
      </w:r>
      <w:r w:rsidR="00722755" w:rsidRPr="00780B0D">
        <w:rPr>
          <w:rFonts w:cs="Times New Roman"/>
          <w:bCs/>
          <w:sz w:val="24"/>
          <w:szCs w:val="24"/>
        </w:rPr>
        <w:t>a</w:t>
      </w:r>
      <w:r w:rsidR="00722755">
        <w:rPr>
          <w:rFonts w:cs="Times New Roman"/>
          <w:bCs/>
          <w:sz w:val="24"/>
          <w:szCs w:val="24"/>
        </w:rPr>
        <w:t> </w:t>
      </w:r>
      <w:r w:rsidRPr="00780B0D">
        <w:rPr>
          <w:rFonts w:cs="Times New Roman"/>
          <w:bCs/>
          <w:sz w:val="24"/>
          <w:szCs w:val="24"/>
        </w:rPr>
        <w:t xml:space="preserve">kontinuálního zapojení komunity absolventů. Podílí se na formování národních </w:t>
      </w:r>
      <w:r w:rsidR="00722755" w:rsidRPr="00780B0D">
        <w:rPr>
          <w:rFonts w:cs="Times New Roman"/>
          <w:bCs/>
          <w:sz w:val="24"/>
          <w:szCs w:val="24"/>
        </w:rPr>
        <w:t>i</w:t>
      </w:r>
      <w:r w:rsidR="00722755">
        <w:rPr>
          <w:rFonts w:cs="Times New Roman"/>
          <w:bCs/>
          <w:sz w:val="24"/>
          <w:szCs w:val="24"/>
        </w:rPr>
        <w:t> </w:t>
      </w:r>
      <w:r w:rsidRPr="00780B0D">
        <w:rPr>
          <w:rFonts w:cs="Times New Roman"/>
          <w:bCs/>
          <w:sz w:val="24"/>
          <w:szCs w:val="24"/>
        </w:rPr>
        <w:t xml:space="preserve">regionálních politik </w:t>
      </w:r>
      <w:r w:rsidR="00722755" w:rsidRPr="00780B0D">
        <w:rPr>
          <w:rFonts w:cs="Times New Roman"/>
          <w:bCs/>
          <w:sz w:val="24"/>
          <w:szCs w:val="24"/>
        </w:rPr>
        <w:t>a</w:t>
      </w:r>
      <w:r w:rsidR="00722755">
        <w:rPr>
          <w:rFonts w:cs="Times New Roman"/>
          <w:bCs/>
          <w:sz w:val="24"/>
          <w:szCs w:val="24"/>
        </w:rPr>
        <w:t> </w:t>
      </w:r>
      <w:r w:rsidRPr="00780B0D">
        <w:rPr>
          <w:rFonts w:cs="Times New Roman"/>
          <w:bCs/>
          <w:sz w:val="24"/>
          <w:szCs w:val="24"/>
        </w:rPr>
        <w:t>strategií.</w:t>
      </w:r>
    </w:p>
    <w:p w14:paraId="4554E4CF" w14:textId="30608608" w:rsidR="00780B0D" w:rsidRPr="00780B0D" w:rsidRDefault="00780B0D" w:rsidP="00780B0D">
      <w:pPr>
        <w:spacing w:after="0" w:line="276" w:lineRule="auto"/>
        <w:jc w:val="both"/>
        <w:rPr>
          <w:rFonts w:cs="Times New Roman"/>
          <w:b/>
          <w:sz w:val="24"/>
          <w:szCs w:val="24"/>
        </w:rPr>
      </w:pPr>
      <w:r w:rsidRPr="00780B0D">
        <w:rPr>
          <w:rFonts w:cs="Times New Roman"/>
          <w:b/>
          <w:sz w:val="24"/>
          <w:szCs w:val="24"/>
        </w:rPr>
        <w:t xml:space="preserve">Pilíř E: Lidské zdroje </w:t>
      </w:r>
      <w:r w:rsidR="00722755" w:rsidRPr="00780B0D">
        <w:rPr>
          <w:rFonts w:cs="Times New Roman"/>
          <w:b/>
          <w:sz w:val="24"/>
          <w:szCs w:val="24"/>
        </w:rPr>
        <w:t>a</w:t>
      </w:r>
      <w:r w:rsidR="00722755">
        <w:rPr>
          <w:rFonts w:cs="Times New Roman"/>
          <w:b/>
          <w:sz w:val="24"/>
          <w:szCs w:val="24"/>
        </w:rPr>
        <w:t> </w:t>
      </w:r>
      <w:r w:rsidRPr="00780B0D">
        <w:rPr>
          <w:rFonts w:cs="Times New Roman"/>
          <w:b/>
          <w:sz w:val="24"/>
          <w:szCs w:val="24"/>
        </w:rPr>
        <w:t>vnitřní prostředí UTB ve Zlíně</w:t>
      </w:r>
    </w:p>
    <w:p w14:paraId="35C5904A" w14:textId="6E5269E0" w:rsidR="00780B0D" w:rsidRPr="00EB1330" w:rsidRDefault="00780B0D" w:rsidP="00EB1330">
      <w:pPr>
        <w:pStyle w:val="Odstavecseseznamem"/>
        <w:spacing w:line="276" w:lineRule="auto"/>
        <w:jc w:val="both"/>
        <w:rPr>
          <w:rFonts w:cs="Times New Roman"/>
          <w:sz w:val="24"/>
          <w:szCs w:val="24"/>
        </w:rPr>
      </w:pPr>
      <w:r w:rsidRPr="00780B0D">
        <w:rPr>
          <w:rFonts w:cs="Times New Roman"/>
          <w:b/>
          <w:sz w:val="24"/>
          <w:szCs w:val="24"/>
        </w:rPr>
        <w:t>Priorita č. 5:</w:t>
      </w:r>
      <w:r w:rsidRPr="00780B0D">
        <w:rPr>
          <w:rFonts w:cs="Times New Roman"/>
          <w:sz w:val="24"/>
          <w:szCs w:val="24"/>
        </w:rPr>
        <w:t xml:space="preserve"> Rozvíjet udržitelný </w:t>
      </w:r>
      <w:r w:rsidR="00722755" w:rsidRPr="00780B0D">
        <w:rPr>
          <w:rFonts w:cs="Times New Roman"/>
          <w:sz w:val="24"/>
          <w:szCs w:val="24"/>
        </w:rPr>
        <w:t>a</w:t>
      </w:r>
      <w:r w:rsidR="00722755">
        <w:rPr>
          <w:rFonts w:cs="Times New Roman"/>
          <w:sz w:val="24"/>
          <w:szCs w:val="24"/>
        </w:rPr>
        <w:t> </w:t>
      </w:r>
      <w:r w:rsidRPr="00780B0D">
        <w:rPr>
          <w:rFonts w:cs="Times New Roman"/>
          <w:sz w:val="24"/>
          <w:szCs w:val="24"/>
        </w:rPr>
        <w:t xml:space="preserve">hodnotově ukotvený systém řízení lidských zdrojů založený na plánování, rozvoji talentů, spravedlivém hodnocení </w:t>
      </w:r>
      <w:r w:rsidR="00722755" w:rsidRPr="00780B0D">
        <w:rPr>
          <w:rFonts w:cs="Times New Roman"/>
          <w:sz w:val="24"/>
          <w:szCs w:val="24"/>
        </w:rPr>
        <w:t>a</w:t>
      </w:r>
      <w:r w:rsidR="00722755">
        <w:rPr>
          <w:rFonts w:cs="Times New Roman"/>
          <w:sz w:val="24"/>
          <w:szCs w:val="24"/>
        </w:rPr>
        <w:t> </w:t>
      </w:r>
      <w:r w:rsidRPr="00780B0D">
        <w:rPr>
          <w:rFonts w:cs="Times New Roman"/>
          <w:sz w:val="24"/>
          <w:szCs w:val="24"/>
        </w:rPr>
        <w:t xml:space="preserve">podpoře diverzity </w:t>
      </w:r>
      <w:r w:rsidR="00722755" w:rsidRPr="00780B0D">
        <w:rPr>
          <w:rFonts w:cs="Times New Roman"/>
          <w:sz w:val="24"/>
          <w:szCs w:val="24"/>
        </w:rPr>
        <w:t>a</w:t>
      </w:r>
      <w:r w:rsidR="00722755">
        <w:rPr>
          <w:rFonts w:cs="Times New Roman"/>
          <w:sz w:val="24"/>
          <w:szCs w:val="24"/>
        </w:rPr>
        <w:t> </w:t>
      </w:r>
      <w:r w:rsidRPr="00780B0D">
        <w:rPr>
          <w:rFonts w:cs="Times New Roman"/>
          <w:sz w:val="24"/>
          <w:szCs w:val="24"/>
        </w:rPr>
        <w:t xml:space="preserve">pracovního </w:t>
      </w:r>
      <w:proofErr w:type="spellStart"/>
      <w:r w:rsidRPr="00780B0D">
        <w:rPr>
          <w:rFonts w:cs="Times New Roman"/>
          <w:sz w:val="24"/>
          <w:szCs w:val="24"/>
        </w:rPr>
        <w:t>wellbeingu</w:t>
      </w:r>
      <w:proofErr w:type="spellEnd"/>
      <w:r w:rsidRPr="00780B0D">
        <w:rPr>
          <w:rFonts w:cs="Times New Roman"/>
          <w:sz w:val="24"/>
          <w:szCs w:val="24"/>
        </w:rPr>
        <w:t>.</w:t>
      </w:r>
    </w:p>
    <w:p w14:paraId="000BF75F" w14:textId="3A38B8CB" w:rsidR="00780B0D" w:rsidRPr="001A640E" w:rsidRDefault="00780B0D" w:rsidP="001A640E">
      <w:pPr>
        <w:spacing w:line="276" w:lineRule="auto"/>
        <w:ind w:left="709" w:hanging="709"/>
        <w:jc w:val="both"/>
        <w:rPr>
          <w:rFonts w:cs="Times New Roman"/>
          <w:b/>
          <w:color w:val="FF0000"/>
          <w:sz w:val="24"/>
          <w:szCs w:val="24"/>
        </w:rPr>
      </w:pPr>
      <w:r w:rsidRPr="00780B0D">
        <w:rPr>
          <w:rFonts w:cs="Times New Roman"/>
          <w:b/>
          <w:bCs/>
          <w:sz w:val="24"/>
          <w:szCs w:val="24"/>
        </w:rPr>
        <w:t>Pilíř F:</w:t>
      </w:r>
      <w:r w:rsidRPr="00780B0D">
        <w:rPr>
          <w:rFonts w:cs="Times New Roman"/>
          <w:sz w:val="24"/>
          <w:szCs w:val="24"/>
        </w:rPr>
        <w:t xml:space="preserve"> </w:t>
      </w:r>
      <w:r w:rsidRPr="00780B0D">
        <w:rPr>
          <w:rFonts w:cs="Times New Roman"/>
          <w:b/>
          <w:sz w:val="24"/>
          <w:szCs w:val="24"/>
        </w:rPr>
        <w:t xml:space="preserve">Financování </w:t>
      </w:r>
      <w:r w:rsidR="00722755" w:rsidRPr="00780B0D">
        <w:rPr>
          <w:rFonts w:cs="Times New Roman"/>
          <w:b/>
          <w:sz w:val="24"/>
          <w:szCs w:val="24"/>
        </w:rPr>
        <w:t>a</w:t>
      </w:r>
      <w:r w:rsidR="00722755">
        <w:rPr>
          <w:rFonts w:cs="Times New Roman"/>
          <w:b/>
          <w:sz w:val="24"/>
          <w:szCs w:val="24"/>
        </w:rPr>
        <w:t> </w:t>
      </w:r>
      <w:r w:rsidRPr="00780B0D">
        <w:rPr>
          <w:rFonts w:cs="Times New Roman"/>
          <w:b/>
          <w:sz w:val="24"/>
          <w:szCs w:val="24"/>
        </w:rPr>
        <w:t>strategické řízení</w:t>
      </w:r>
      <w:r w:rsidRPr="00780B0D">
        <w:rPr>
          <w:rFonts w:cs="Times New Roman"/>
          <w:b/>
          <w:sz w:val="24"/>
          <w:szCs w:val="24"/>
        </w:rPr>
        <w:tab/>
      </w:r>
      <w:r w:rsidRPr="00780B0D">
        <w:rPr>
          <w:rFonts w:cs="Times New Roman"/>
          <w:b/>
          <w:sz w:val="24"/>
          <w:szCs w:val="24"/>
        </w:rPr>
        <w:br/>
        <w:t xml:space="preserve">Priorita č. 6: </w:t>
      </w:r>
      <w:r w:rsidRPr="00780B0D">
        <w:rPr>
          <w:rFonts w:cs="Times New Roman"/>
          <w:bCs/>
          <w:sz w:val="24"/>
          <w:szCs w:val="24"/>
        </w:rPr>
        <w:t xml:space="preserve">Zajistit udržitelný rozvoj </w:t>
      </w:r>
      <w:r w:rsidR="00722755" w:rsidRPr="00780B0D">
        <w:rPr>
          <w:rFonts w:cs="Times New Roman"/>
          <w:bCs/>
          <w:sz w:val="24"/>
          <w:szCs w:val="24"/>
        </w:rPr>
        <w:t>a</w:t>
      </w:r>
      <w:r w:rsidR="00722755">
        <w:rPr>
          <w:rFonts w:cs="Times New Roman"/>
          <w:bCs/>
          <w:sz w:val="24"/>
          <w:szCs w:val="24"/>
        </w:rPr>
        <w:t> </w:t>
      </w:r>
      <w:r w:rsidRPr="00780B0D">
        <w:rPr>
          <w:rFonts w:cs="Times New Roman"/>
          <w:bCs/>
          <w:sz w:val="24"/>
          <w:szCs w:val="24"/>
        </w:rPr>
        <w:t xml:space="preserve">modernizaci materiálně-technické infrastruktury </w:t>
      </w:r>
      <w:r w:rsidR="00722755" w:rsidRPr="00780B0D">
        <w:rPr>
          <w:rFonts w:cs="Times New Roman"/>
          <w:bCs/>
          <w:sz w:val="24"/>
          <w:szCs w:val="24"/>
        </w:rPr>
        <w:t>a</w:t>
      </w:r>
      <w:r w:rsidR="00722755">
        <w:rPr>
          <w:rFonts w:cs="Times New Roman"/>
          <w:bCs/>
          <w:sz w:val="24"/>
          <w:szCs w:val="24"/>
        </w:rPr>
        <w:t> </w:t>
      </w:r>
      <w:r w:rsidRPr="00780B0D">
        <w:rPr>
          <w:rFonts w:cs="Times New Roman"/>
          <w:bCs/>
          <w:sz w:val="24"/>
          <w:szCs w:val="24"/>
        </w:rPr>
        <w:t xml:space="preserve">informační základny UTB </w:t>
      </w:r>
      <w:r w:rsidR="00722755" w:rsidRPr="00780B0D">
        <w:rPr>
          <w:rFonts w:cs="Times New Roman"/>
          <w:bCs/>
          <w:sz w:val="24"/>
          <w:szCs w:val="24"/>
        </w:rPr>
        <w:t>v</w:t>
      </w:r>
      <w:r w:rsidR="00722755">
        <w:rPr>
          <w:rFonts w:cs="Times New Roman"/>
          <w:bCs/>
          <w:sz w:val="24"/>
          <w:szCs w:val="24"/>
        </w:rPr>
        <w:t> </w:t>
      </w:r>
      <w:r w:rsidRPr="00780B0D">
        <w:rPr>
          <w:rFonts w:cs="Times New Roman"/>
          <w:bCs/>
          <w:sz w:val="24"/>
          <w:szCs w:val="24"/>
        </w:rPr>
        <w:t>souladu s</w:t>
      </w:r>
      <w:r w:rsidR="00F9055B">
        <w:rPr>
          <w:rFonts w:cs="Times New Roman"/>
          <w:bCs/>
          <w:sz w:val="24"/>
          <w:szCs w:val="24"/>
        </w:rPr>
        <w:t> </w:t>
      </w:r>
      <w:r w:rsidRPr="00780B0D">
        <w:rPr>
          <w:rFonts w:cs="Times New Roman"/>
          <w:bCs/>
          <w:sz w:val="24"/>
          <w:szCs w:val="24"/>
        </w:rPr>
        <w:t xml:space="preserve">dlouhodobými investičními </w:t>
      </w:r>
      <w:r w:rsidR="00722755" w:rsidRPr="00780B0D">
        <w:rPr>
          <w:rFonts w:cs="Times New Roman"/>
          <w:bCs/>
          <w:sz w:val="24"/>
          <w:szCs w:val="24"/>
        </w:rPr>
        <w:t>a</w:t>
      </w:r>
      <w:r w:rsidR="00722755">
        <w:rPr>
          <w:rFonts w:cs="Times New Roman"/>
          <w:bCs/>
          <w:sz w:val="24"/>
          <w:szCs w:val="24"/>
        </w:rPr>
        <w:t> </w:t>
      </w:r>
      <w:r w:rsidRPr="00780B0D">
        <w:rPr>
          <w:rFonts w:cs="Times New Roman"/>
          <w:bCs/>
          <w:sz w:val="24"/>
          <w:szCs w:val="24"/>
        </w:rPr>
        <w:t xml:space="preserve">rozvojovými plány, </w:t>
      </w:r>
      <w:r w:rsidR="00722755" w:rsidRPr="00780B0D">
        <w:rPr>
          <w:rFonts w:cs="Times New Roman"/>
          <w:bCs/>
          <w:sz w:val="24"/>
          <w:szCs w:val="24"/>
        </w:rPr>
        <w:t>s</w:t>
      </w:r>
      <w:r w:rsidR="00722755">
        <w:rPr>
          <w:rFonts w:cs="Times New Roman"/>
          <w:bCs/>
          <w:sz w:val="24"/>
          <w:szCs w:val="24"/>
        </w:rPr>
        <w:t> </w:t>
      </w:r>
      <w:r w:rsidRPr="00780B0D">
        <w:rPr>
          <w:rFonts w:cs="Times New Roman"/>
          <w:bCs/>
          <w:sz w:val="24"/>
          <w:szCs w:val="24"/>
        </w:rPr>
        <w:t xml:space="preserve">důrazem na podporu klíčových oborů, bezpečnost </w:t>
      </w:r>
      <w:r w:rsidR="00722755" w:rsidRPr="00780B0D">
        <w:rPr>
          <w:rFonts w:cs="Times New Roman"/>
          <w:bCs/>
          <w:sz w:val="24"/>
          <w:szCs w:val="24"/>
        </w:rPr>
        <w:t>a</w:t>
      </w:r>
      <w:r w:rsidR="00722755">
        <w:rPr>
          <w:rFonts w:cs="Times New Roman"/>
          <w:bCs/>
          <w:sz w:val="24"/>
          <w:szCs w:val="24"/>
        </w:rPr>
        <w:t> </w:t>
      </w:r>
      <w:r w:rsidRPr="00780B0D">
        <w:rPr>
          <w:rFonts w:cs="Times New Roman"/>
          <w:bCs/>
          <w:sz w:val="24"/>
          <w:szCs w:val="24"/>
        </w:rPr>
        <w:t>digitalizaci.</w:t>
      </w:r>
    </w:p>
    <w:p w14:paraId="39B421EF" w14:textId="77777777" w:rsidR="00E20B54" w:rsidRPr="00E20B54" w:rsidRDefault="00E20B54" w:rsidP="00E20B54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4E86AF01" w14:textId="268E8555" w:rsidR="00E20B54" w:rsidRPr="00E20B54" w:rsidRDefault="00E20B54" w:rsidP="00E20B54">
      <w:pPr>
        <w:spacing w:line="276" w:lineRule="auto"/>
        <w:jc w:val="both"/>
        <w:rPr>
          <w:rFonts w:eastAsia="Calibri" w:cs="Times New Roman"/>
          <w:kern w:val="0"/>
          <w:sz w:val="24"/>
          <w:szCs w:val="24"/>
          <w14:ligatures w14:val="none"/>
        </w:rPr>
      </w:pPr>
      <w:r w:rsidRPr="00E20B54">
        <w:rPr>
          <w:rFonts w:eastAsia="Calibri" w:cs="Times New Roman"/>
          <w:kern w:val="0"/>
          <w:sz w:val="24"/>
          <w:szCs w:val="24"/>
          <w14:ligatures w14:val="none"/>
        </w:rPr>
        <w:t xml:space="preserve">Jednotlivé pilíře se člení na strategické cíle </w:t>
      </w:r>
      <w:r w:rsidR="00722755" w:rsidRPr="00E20B54">
        <w:rPr>
          <w:rFonts w:eastAsia="Calibri" w:cs="Times New Roman"/>
          <w:kern w:val="0"/>
          <w:sz w:val="24"/>
          <w:szCs w:val="24"/>
          <w14:ligatures w14:val="none"/>
        </w:rPr>
        <w:t>a</w:t>
      </w:r>
      <w:r w:rsidR="00722755">
        <w:rPr>
          <w:rFonts w:eastAsia="Calibri" w:cs="Times New Roman"/>
          <w:kern w:val="0"/>
          <w:sz w:val="24"/>
          <w:szCs w:val="24"/>
          <w14:ligatures w14:val="none"/>
        </w:rPr>
        <w:t> </w:t>
      </w:r>
      <w:r w:rsidRPr="00E20B54">
        <w:rPr>
          <w:rFonts w:eastAsia="Calibri" w:cs="Times New Roman"/>
          <w:kern w:val="0"/>
          <w:sz w:val="24"/>
          <w:szCs w:val="24"/>
          <w14:ligatures w14:val="none"/>
        </w:rPr>
        <w:t>následně na konkrétní dílčí cíle s jednotným systémem indikátorů. Indikátory jsou definovány tak, aby bylo možné průběžně sledovat a vyhodnocovat naplňování Strategie UTB 2</w:t>
      </w:r>
      <w:r>
        <w:rPr>
          <w:rFonts w:eastAsia="Calibri" w:cs="Times New Roman"/>
          <w:kern w:val="0"/>
          <w:sz w:val="24"/>
          <w:szCs w:val="24"/>
          <w14:ligatures w14:val="none"/>
        </w:rPr>
        <w:t>6</w:t>
      </w:r>
      <w:r w:rsidRPr="00E20B54">
        <w:rPr>
          <w:rFonts w:eastAsia="Calibri" w:cs="Times New Roman"/>
          <w:kern w:val="0"/>
          <w:sz w:val="24"/>
          <w:szCs w:val="24"/>
          <w14:ligatures w14:val="none"/>
        </w:rPr>
        <w:t xml:space="preserve">+, </w:t>
      </w:r>
      <w:r w:rsidR="00722755" w:rsidRPr="00E20B54">
        <w:rPr>
          <w:rFonts w:eastAsia="Calibri" w:cs="Times New Roman"/>
          <w:kern w:val="0"/>
          <w:sz w:val="24"/>
          <w:szCs w:val="24"/>
          <w14:ligatures w14:val="none"/>
        </w:rPr>
        <w:t>a</w:t>
      </w:r>
      <w:r w:rsidR="00722755">
        <w:rPr>
          <w:rFonts w:eastAsia="Calibri" w:cs="Times New Roman"/>
          <w:kern w:val="0"/>
          <w:sz w:val="24"/>
          <w:szCs w:val="24"/>
          <w14:ligatures w14:val="none"/>
        </w:rPr>
        <w:t> </w:t>
      </w:r>
      <w:r w:rsidRPr="00E20B54">
        <w:rPr>
          <w:rFonts w:eastAsia="Calibri" w:cs="Times New Roman"/>
          <w:kern w:val="0"/>
          <w:sz w:val="24"/>
          <w:szCs w:val="24"/>
          <w14:ligatures w14:val="none"/>
        </w:rPr>
        <w:t xml:space="preserve">to vždy ve Výroční zprávě </w:t>
      </w:r>
      <w:r w:rsidR="00722755" w:rsidRPr="00E20B54">
        <w:rPr>
          <w:rFonts w:eastAsia="Calibri" w:cs="Times New Roman"/>
          <w:kern w:val="0"/>
          <w:sz w:val="24"/>
          <w:szCs w:val="24"/>
          <w14:ligatures w14:val="none"/>
        </w:rPr>
        <w:t>o</w:t>
      </w:r>
      <w:r w:rsidR="00722755">
        <w:rPr>
          <w:rFonts w:eastAsia="Calibri" w:cs="Times New Roman"/>
          <w:kern w:val="0"/>
          <w:sz w:val="24"/>
          <w:szCs w:val="24"/>
          <w14:ligatures w14:val="none"/>
        </w:rPr>
        <w:t> </w:t>
      </w:r>
      <w:r w:rsidRPr="00E20B54">
        <w:rPr>
          <w:rFonts w:eastAsia="Calibri" w:cs="Times New Roman"/>
          <w:kern w:val="0"/>
          <w:sz w:val="24"/>
          <w:szCs w:val="24"/>
          <w14:ligatures w14:val="none"/>
        </w:rPr>
        <w:t xml:space="preserve">činnosti UTB ve Zlíně na daný rok, zpracovávat vnitřní hodnocení kvality v souladu s vnitřními předpisy UTB ve Zlíně </w:t>
      </w:r>
      <w:r w:rsidR="00722755" w:rsidRPr="00E20B54">
        <w:rPr>
          <w:rFonts w:eastAsia="Calibri" w:cs="Times New Roman"/>
          <w:kern w:val="0"/>
          <w:sz w:val="24"/>
          <w:szCs w:val="24"/>
          <w14:ligatures w14:val="none"/>
        </w:rPr>
        <w:t>a</w:t>
      </w:r>
      <w:r w:rsidR="00722755">
        <w:rPr>
          <w:rFonts w:eastAsia="Calibri" w:cs="Times New Roman"/>
          <w:kern w:val="0"/>
          <w:sz w:val="24"/>
          <w:szCs w:val="24"/>
          <w14:ligatures w14:val="none"/>
        </w:rPr>
        <w:t> </w:t>
      </w:r>
      <w:r w:rsidRPr="00E20B54">
        <w:rPr>
          <w:rFonts w:eastAsia="Calibri" w:cs="Times New Roman"/>
          <w:kern w:val="0"/>
          <w:sz w:val="24"/>
          <w:szCs w:val="24"/>
          <w14:ligatures w14:val="none"/>
        </w:rPr>
        <w:t xml:space="preserve">současně je poskytovat pro účely hodnocení do Metodiky MŠMT 17+. </w:t>
      </w:r>
    </w:p>
    <w:p w14:paraId="1FF4A9C2" w14:textId="4E412AD4" w:rsidR="00E20B54" w:rsidRPr="00E20B54" w:rsidRDefault="00E20B54" w:rsidP="00E20B5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="Times New Roman"/>
          <w:color w:val="000000"/>
          <w:kern w:val="0"/>
          <w:sz w:val="24"/>
          <w:szCs w:val="24"/>
          <w14:ligatures w14:val="none"/>
        </w:rPr>
      </w:pPr>
      <w:r w:rsidRPr="00E20B54">
        <w:rPr>
          <w:rFonts w:eastAsia="Calibri" w:cs="Times New Roman"/>
          <w:color w:val="000000"/>
          <w:kern w:val="0"/>
          <w:sz w:val="24"/>
          <w:szCs w:val="24"/>
          <w14:ligatures w14:val="none"/>
        </w:rPr>
        <w:t>Plán realizace 202</w:t>
      </w:r>
      <w:r>
        <w:rPr>
          <w:rFonts w:eastAsia="Calibri" w:cs="Times New Roman"/>
          <w:color w:val="000000"/>
          <w:kern w:val="0"/>
          <w:sz w:val="24"/>
          <w:szCs w:val="24"/>
          <w14:ligatures w14:val="none"/>
        </w:rPr>
        <w:t>6</w:t>
      </w:r>
      <w:r w:rsidRPr="00E20B54">
        <w:rPr>
          <w:rFonts w:eastAsia="Calibri" w:cs="Times New Roman"/>
          <w:color w:val="000000"/>
          <w:kern w:val="0"/>
          <w:sz w:val="24"/>
          <w:szCs w:val="24"/>
          <w14:ligatures w14:val="none"/>
        </w:rPr>
        <w:t xml:space="preserve"> rozpracovává strategické </w:t>
      </w:r>
      <w:r w:rsidR="00722755" w:rsidRPr="00E20B54">
        <w:rPr>
          <w:rFonts w:eastAsia="Calibri" w:cs="Times New Roman"/>
          <w:color w:val="000000"/>
          <w:kern w:val="0"/>
          <w:sz w:val="24"/>
          <w:szCs w:val="24"/>
          <w14:ligatures w14:val="none"/>
        </w:rPr>
        <w:t>a</w:t>
      </w:r>
      <w:r w:rsidR="00722755">
        <w:rPr>
          <w:rFonts w:eastAsia="Calibri" w:cs="Times New Roman"/>
          <w:color w:val="000000"/>
          <w:kern w:val="0"/>
          <w:sz w:val="24"/>
          <w:szCs w:val="24"/>
          <w14:ligatures w14:val="none"/>
        </w:rPr>
        <w:t> </w:t>
      </w:r>
      <w:r w:rsidRPr="00E20B54">
        <w:rPr>
          <w:rFonts w:eastAsia="Calibri" w:cs="Times New Roman"/>
          <w:color w:val="000000"/>
          <w:kern w:val="0"/>
          <w:sz w:val="24"/>
          <w:szCs w:val="24"/>
          <w14:ligatures w14:val="none"/>
        </w:rPr>
        <w:t>dílčí cíle na konkrétní opatření, aktivity či projekty (nebo jejich části plnění) pro rok 202</w:t>
      </w:r>
      <w:r>
        <w:rPr>
          <w:rFonts w:eastAsia="Calibri" w:cs="Times New Roman"/>
          <w:color w:val="000000"/>
          <w:kern w:val="0"/>
          <w:sz w:val="24"/>
          <w:szCs w:val="24"/>
          <w14:ligatures w14:val="none"/>
        </w:rPr>
        <w:t>6</w:t>
      </w:r>
      <w:r w:rsidRPr="00E20B54">
        <w:rPr>
          <w:rFonts w:eastAsia="Calibri" w:cs="Times New Roman"/>
          <w:color w:val="000000"/>
          <w:kern w:val="0"/>
          <w:sz w:val="24"/>
          <w:szCs w:val="24"/>
          <w14:ligatures w14:val="none"/>
        </w:rPr>
        <w:t xml:space="preserve">, které budou postupně směřovat k naplňování mise, vize </w:t>
      </w:r>
      <w:r w:rsidR="00722755" w:rsidRPr="00E20B54">
        <w:rPr>
          <w:rFonts w:eastAsia="Calibri" w:cs="Times New Roman"/>
          <w:color w:val="000000"/>
          <w:kern w:val="0"/>
          <w:sz w:val="24"/>
          <w:szCs w:val="24"/>
          <w14:ligatures w14:val="none"/>
        </w:rPr>
        <w:t>a</w:t>
      </w:r>
      <w:r w:rsidR="00722755">
        <w:rPr>
          <w:rFonts w:eastAsia="Calibri" w:cs="Times New Roman"/>
          <w:color w:val="000000"/>
          <w:kern w:val="0"/>
          <w:sz w:val="24"/>
          <w:szCs w:val="24"/>
          <w14:ligatures w14:val="none"/>
        </w:rPr>
        <w:t> </w:t>
      </w:r>
      <w:r w:rsidRPr="00E20B54">
        <w:rPr>
          <w:rFonts w:eastAsia="Calibri" w:cs="Times New Roman"/>
          <w:color w:val="000000"/>
          <w:kern w:val="0"/>
          <w:sz w:val="24"/>
          <w:szCs w:val="24"/>
          <w14:ligatures w14:val="none"/>
        </w:rPr>
        <w:t xml:space="preserve">cílových ukazatelů UTB ve Zlíně. </w:t>
      </w:r>
      <w:r w:rsidR="00722755" w:rsidRPr="00E20B54">
        <w:rPr>
          <w:rFonts w:eastAsia="Calibri" w:cs="Times New Roman"/>
          <w:color w:val="000000"/>
          <w:kern w:val="0"/>
          <w:sz w:val="24"/>
          <w:szCs w:val="24"/>
          <w14:ligatures w14:val="none"/>
        </w:rPr>
        <w:t>U</w:t>
      </w:r>
      <w:r w:rsidR="00722755">
        <w:rPr>
          <w:rFonts w:eastAsia="Calibri" w:cs="Times New Roman"/>
          <w:color w:val="000000"/>
          <w:kern w:val="0"/>
          <w:sz w:val="24"/>
          <w:szCs w:val="24"/>
          <w14:ligatures w14:val="none"/>
        </w:rPr>
        <w:t> </w:t>
      </w:r>
      <w:r w:rsidRPr="00E20B54">
        <w:rPr>
          <w:rFonts w:eastAsia="Calibri" w:cs="Times New Roman"/>
          <w:color w:val="000000"/>
          <w:kern w:val="0"/>
          <w:sz w:val="24"/>
          <w:szCs w:val="24"/>
          <w14:ligatures w14:val="none"/>
        </w:rPr>
        <w:t>každého opatření, aktivity či projektu je stanovena konkrétní odpovědnost</w:t>
      </w:r>
      <w:r w:rsidR="00486A34">
        <w:rPr>
          <w:rFonts w:eastAsia="Calibri" w:cs="Times New Roman"/>
          <w:color w:val="000000"/>
          <w:kern w:val="0"/>
          <w:sz w:val="24"/>
          <w:szCs w:val="24"/>
          <w14:ligatures w14:val="none"/>
        </w:rPr>
        <w:t xml:space="preserve"> </w:t>
      </w:r>
      <w:r w:rsidR="00722755">
        <w:rPr>
          <w:rFonts w:eastAsia="Calibri" w:cs="Times New Roman"/>
          <w:color w:val="000000"/>
          <w:kern w:val="0"/>
          <w:sz w:val="24"/>
          <w:szCs w:val="24"/>
          <w14:ligatures w14:val="none"/>
        </w:rPr>
        <w:t>a </w:t>
      </w:r>
      <w:r w:rsidR="00486A34">
        <w:rPr>
          <w:rFonts w:eastAsia="Calibri" w:cs="Times New Roman"/>
          <w:color w:val="000000"/>
          <w:kern w:val="0"/>
          <w:sz w:val="24"/>
          <w:szCs w:val="24"/>
          <w14:ligatures w14:val="none"/>
        </w:rPr>
        <w:t xml:space="preserve">definována </w:t>
      </w:r>
      <w:r w:rsidRPr="00E20B54">
        <w:rPr>
          <w:rFonts w:eastAsia="Calibri" w:cs="Times New Roman"/>
          <w:color w:val="000000"/>
          <w:kern w:val="0"/>
          <w:sz w:val="24"/>
          <w:szCs w:val="24"/>
          <w14:ligatures w14:val="none"/>
        </w:rPr>
        <w:t xml:space="preserve">vazba na indikátory plnění dílčího </w:t>
      </w:r>
      <w:r w:rsidR="00722755" w:rsidRPr="00E20B54">
        <w:rPr>
          <w:rFonts w:eastAsia="Calibri" w:cs="Times New Roman"/>
          <w:color w:val="000000"/>
          <w:kern w:val="0"/>
          <w:sz w:val="24"/>
          <w:szCs w:val="24"/>
          <w14:ligatures w14:val="none"/>
        </w:rPr>
        <w:t>i</w:t>
      </w:r>
      <w:r w:rsidR="00722755">
        <w:rPr>
          <w:rFonts w:eastAsia="Calibri" w:cs="Times New Roman"/>
          <w:color w:val="000000"/>
          <w:kern w:val="0"/>
          <w:sz w:val="24"/>
          <w:szCs w:val="24"/>
          <w14:ligatures w14:val="none"/>
        </w:rPr>
        <w:t> </w:t>
      </w:r>
      <w:r w:rsidRPr="00E20B54">
        <w:rPr>
          <w:rFonts w:eastAsia="Calibri" w:cs="Times New Roman"/>
          <w:color w:val="000000"/>
          <w:kern w:val="0"/>
          <w:sz w:val="24"/>
          <w:szCs w:val="24"/>
          <w14:ligatures w14:val="none"/>
        </w:rPr>
        <w:t>strategického cíle Strategie UTB 2</w:t>
      </w:r>
      <w:r>
        <w:rPr>
          <w:rFonts w:eastAsia="Calibri" w:cs="Times New Roman"/>
          <w:color w:val="000000"/>
          <w:kern w:val="0"/>
          <w:sz w:val="24"/>
          <w:szCs w:val="24"/>
          <w14:ligatures w14:val="none"/>
        </w:rPr>
        <w:t>6</w:t>
      </w:r>
      <w:r w:rsidRPr="00E20B54">
        <w:rPr>
          <w:rFonts w:eastAsia="Calibri" w:cs="Times New Roman"/>
          <w:color w:val="000000"/>
          <w:kern w:val="0"/>
          <w:sz w:val="24"/>
          <w:szCs w:val="24"/>
          <w14:ligatures w14:val="none"/>
        </w:rPr>
        <w:t>+.</w:t>
      </w:r>
    </w:p>
    <w:p w14:paraId="08213CA4" w14:textId="77777777" w:rsidR="00E20B54" w:rsidRPr="00E20B54" w:rsidRDefault="00E20B54" w:rsidP="00E20B5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="Times New Roman"/>
          <w:color w:val="000000"/>
          <w:kern w:val="0"/>
          <w:sz w:val="24"/>
          <w:szCs w:val="24"/>
          <w14:ligatures w14:val="none"/>
        </w:rPr>
      </w:pPr>
    </w:p>
    <w:p w14:paraId="7E2005CA" w14:textId="79A05854" w:rsidR="00E20B54" w:rsidRDefault="00E20B54" w:rsidP="00E20B5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="Times New Roman"/>
          <w:color w:val="000000"/>
          <w:kern w:val="0"/>
          <w:sz w:val="24"/>
          <w:szCs w:val="24"/>
          <w14:ligatures w14:val="none"/>
        </w:rPr>
      </w:pPr>
      <w:r w:rsidRPr="00E20B54">
        <w:rPr>
          <w:rFonts w:eastAsia="Calibri" w:cs="Times New Roman"/>
          <w:color w:val="000000"/>
          <w:kern w:val="0"/>
          <w:sz w:val="24"/>
          <w:szCs w:val="24"/>
          <w14:ligatures w14:val="none"/>
        </w:rPr>
        <w:t>V roce 202</w:t>
      </w:r>
      <w:r>
        <w:rPr>
          <w:rFonts w:eastAsia="Calibri" w:cs="Times New Roman"/>
          <w:color w:val="000000"/>
          <w:kern w:val="0"/>
          <w:sz w:val="24"/>
          <w:szCs w:val="24"/>
          <w14:ligatures w14:val="none"/>
        </w:rPr>
        <w:t>6</w:t>
      </w:r>
      <w:r w:rsidRPr="00E20B54">
        <w:rPr>
          <w:rFonts w:eastAsia="Calibri" w:cs="Times New Roman"/>
          <w:color w:val="000000"/>
          <w:kern w:val="0"/>
          <w:sz w:val="24"/>
          <w:szCs w:val="24"/>
          <w14:ligatures w14:val="none"/>
        </w:rPr>
        <w:t xml:space="preserve"> bude naplňování Plánu realizace 202</w:t>
      </w:r>
      <w:r>
        <w:rPr>
          <w:rFonts w:eastAsia="Calibri" w:cs="Times New Roman"/>
          <w:color w:val="000000"/>
          <w:kern w:val="0"/>
          <w:sz w:val="24"/>
          <w:szCs w:val="24"/>
          <w14:ligatures w14:val="none"/>
        </w:rPr>
        <w:t>6</w:t>
      </w:r>
      <w:r w:rsidRPr="00E20B54">
        <w:rPr>
          <w:rFonts w:eastAsia="Calibri" w:cs="Times New Roman"/>
          <w:color w:val="000000"/>
          <w:kern w:val="0"/>
          <w:sz w:val="24"/>
          <w:szCs w:val="24"/>
          <w14:ligatures w14:val="none"/>
        </w:rPr>
        <w:t xml:space="preserve"> probíhat zejména prostřednictvím přijatých interních strategií (akčních plánů strategií pro konkrétní oblasti) nebo metodik:</w:t>
      </w:r>
    </w:p>
    <w:p w14:paraId="6A86311D" w14:textId="77777777" w:rsidR="001A640E" w:rsidRPr="00E20B54" w:rsidRDefault="001A640E" w:rsidP="00E20B5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="Times New Roman"/>
          <w:color w:val="000000"/>
          <w:kern w:val="0"/>
          <w:sz w:val="24"/>
          <w:szCs w:val="24"/>
          <w14:ligatures w14:val="none"/>
        </w:rPr>
      </w:pPr>
    </w:p>
    <w:p w14:paraId="2D8B08A6" w14:textId="7D1CE210" w:rsidR="00E20B54" w:rsidRPr="00E20B54" w:rsidRDefault="00E20B54" w:rsidP="001A640E">
      <w:pPr>
        <w:numPr>
          <w:ilvl w:val="0"/>
          <w:numId w:val="13"/>
        </w:numPr>
        <w:shd w:val="clear" w:color="auto" w:fill="FFFFFF"/>
        <w:spacing w:after="0" w:line="276" w:lineRule="auto"/>
        <w:jc w:val="both"/>
        <w:rPr>
          <w:rFonts w:eastAsia="Calibri" w:cs="Times New Roman"/>
          <w:kern w:val="0"/>
          <w:sz w:val="24"/>
          <w:szCs w:val="24"/>
          <w14:ligatures w14:val="none"/>
        </w:rPr>
      </w:pPr>
      <w:r w:rsidRPr="00E20B54">
        <w:rPr>
          <w:rFonts w:eastAsia="Calibri" w:cs="Times New Roman"/>
          <w:b/>
          <w:kern w:val="0"/>
          <w:sz w:val="24"/>
          <w:szCs w:val="24"/>
          <w14:ligatures w14:val="none"/>
        </w:rPr>
        <w:t>Strategie internacionalizace UTB ve Zlíně</w:t>
      </w:r>
      <w:r w:rsidRPr="00E20B54">
        <w:rPr>
          <w:rFonts w:eastAsia="Calibri" w:cs="Times New Roman"/>
          <w:kern w:val="0"/>
          <w:sz w:val="24"/>
          <w:szCs w:val="24"/>
          <w14:ligatures w14:val="none"/>
        </w:rPr>
        <w:t xml:space="preserve"> (Pilíř </w:t>
      </w:r>
      <w:r w:rsidR="00722755" w:rsidRPr="00E20B54">
        <w:rPr>
          <w:rFonts w:eastAsia="Calibri" w:cs="Times New Roman"/>
          <w:kern w:val="0"/>
          <w:sz w:val="24"/>
          <w:szCs w:val="24"/>
          <w14:ligatures w14:val="none"/>
        </w:rPr>
        <w:t>C</w:t>
      </w:r>
      <w:r w:rsidR="00722755">
        <w:rPr>
          <w:rFonts w:eastAsia="Calibri" w:cs="Times New Roman"/>
          <w:kern w:val="0"/>
          <w:sz w:val="24"/>
          <w:szCs w:val="24"/>
          <w14:ligatures w14:val="none"/>
        </w:rPr>
        <w:t> </w:t>
      </w:r>
      <w:r w:rsidRPr="00E20B54">
        <w:rPr>
          <w:rFonts w:eastAsia="Calibri" w:cs="Times New Roman"/>
          <w:kern w:val="0"/>
          <w:sz w:val="24"/>
          <w:szCs w:val="24"/>
          <w14:ligatures w14:val="none"/>
        </w:rPr>
        <w:t>Strategie UTB 2</w:t>
      </w:r>
      <w:r w:rsidR="001A640E">
        <w:rPr>
          <w:rFonts w:eastAsia="Calibri" w:cs="Times New Roman"/>
          <w:kern w:val="0"/>
          <w:sz w:val="24"/>
          <w:szCs w:val="24"/>
          <w14:ligatures w14:val="none"/>
        </w:rPr>
        <w:t>6</w:t>
      </w:r>
      <w:r w:rsidRPr="00E20B54">
        <w:rPr>
          <w:rFonts w:eastAsia="Calibri" w:cs="Times New Roman"/>
          <w:kern w:val="0"/>
          <w:sz w:val="24"/>
          <w:szCs w:val="24"/>
          <w14:ligatures w14:val="none"/>
        </w:rPr>
        <w:t>+) včetně:</w:t>
      </w:r>
    </w:p>
    <w:p w14:paraId="49D7A24B" w14:textId="657089DA" w:rsidR="00E20B54" w:rsidRPr="00E20B54" w:rsidRDefault="00E20B54" w:rsidP="001A640E">
      <w:pPr>
        <w:numPr>
          <w:ilvl w:val="1"/>
          <w:numId w:val="13"/>
        </w:numPr>
        <w:shd w:val="clear" w:color="auto" w:fill="FFFFFF"/>
        <w:spacing w:after="0" w:line="276" w:lineRule="auto"/>
        <w:jc w:val="both"/>
        <w:rPr>
          <w:rFonts w:eastAsia="Calibri" w:cs="Times New Roman"/>
          <w:kern w:val="0"/>
          <w:sz w:val="24"/>
          <w:szCs w:val="24"/>
          <w14:ligatures w14:val="none"/>
        </w:rPr>
      </w:pPr>
      <w:r w:rsidRPr="00E20B54">
        <w:rPr>
          <w:rFonts w:eastAsia="Calibri" w:cs="Times New Roman"/>
          <w:b/>
          <w:kern w:val="0"/>
          <w:sz w:val="24"/>
          <w:szCs w:val="24"/>
          <w14:ligatures w14:val="none"/>
        </w:rPr>
        <w:t xml:space="preserve">Strategie internacionalizace ve výzkumu </w:t>
      </w:r>
      <w:r w:rsidR="00722755" w:rsidRPr="00E20B54">
        <w:rPr>
          <w:rFonts w:eastAsia="Calibri" w:cs="Times New Roman"/>
          <w:b/>
          <w:kern w:val="0"/>
          <w:sz w:val="24"/>
          <w:szCs w:val="24"/>
          <w14:ligatures w14:val="none"/>
        </w:rPr>
        <w:t>a</w:t>
      </w:r>
      <w:r w:rsidR="00722755">
        <w:rPr>
          <w:rFonts w:eastAsia="Calibri" w:cs="Times New Roman"/>
          <w:b/>
          <w:kern w:val="0"/>
          <w:sz w:val="24"/>
          <w:szCs w:val="24"/>
          <w14:ligatures w14:val="none"/>
        </w:rPr>
        <w:t> </w:t>
      </w:r>
      <w:r w:rsidRPr="00E20B54">
        <w:rPr>
          <w:rFonts w:eastAsia="Calibri" w:cs="Times New Roman"/>
          <w:b/>
          <w:kern w:val="0"/>
          <w:sz w:val="24"/>
          <w:szCs w:val="24"/>
          <w14:ligatures w14:val="none"/>
        </w:rPr>
        <w:t>vývoji UTB ve Zlíně</w:t>
      </w:r>
      <w:r w:rsidRPr="00E20B54">
        <w:rPr>
          <w:rFonts w:eastAsia="Calibri" w:cs="Times New Roman"/>
          <w:kern w:val="0"/>
          <w:sz w:val="24"/>
          <w:szCs w:val="24"/>
          <w14:ligatures w14:val="none"/>
        </w:rPr>
        <w:t xml:space="preserve"> </w:t>
      </w:r>
    </w:p>
    <w:p w14:paraId="7079F6DA" w14:textId="2ED021B1" w:rsidR="00E20B54" w:rsidRPr="00E20B54" w:rsidRDefault="00E20B54" w:rsidP="001A640E">
      <w:pPr>
        <w:numPr>
          <w:ilvl w:val="1"/>
          <w:numId w:val="13"/>
        </w:numPr>
        <w:shd w:val="clear" w:color="auto" w:fill="FFFFFF"/>
        <w:spacing w:after="0" w:line="276" w:lineRule="auto"/>
        <w:jc w:val="both"/>
        <w:rPr>
          <w:rFonts w:eastAsia="Calibri" w:cs="Times New Roman"/>
          <w:kern w:val="0"/>
          <w:sz w:val="24"/>
          <w:szCs w:val="24"/>
          <w14:ligatures w14:val="none"/>
        </w:rPr>
      </w:pPr>
      <w:r w:rsidRPr="00E20B54">
        <w:rPr>
          <w:rFonts w:eastAsia="Calibri" w:cs="Times New Roman"/>
          <w:b/>
          <w:kern w:val="0"/>
          <w:sz w:val="24"/>
          <w:szCs w:val="24"/>
          <w14:ligatures w14:val="none"/>
        </w:rPr>
        <w:t xml:space="preserve">Strategie internacionalizace ve výzkumu </w:t>
      </w:r>
      <w:r w:rsidR="00722755" w:rsidRPr="00E20B54">
        <w:rPr>
          <w:rFonts w:eastAsia="Calibri" w:cs="Times New Roman"/>
          <w:b/>
          <w:kern w:val="0"/>
          <w:sz w:val="24"/>
          <w:szCs w:val="24"/>
          <w14:ligatures w14:val="none"/>
        </w:rPr>
        <w:t>a</w:t>
      </w:r>
      <w:r w:rsidR="00722755">
        <w:rPr>
          <w:rFonts w:eastAsia="Calibri" w:cs="Times New Roman"/>
          <w:b/>
          <w:kern w:val="0"/>
          <w:sz w:val="24"/>
          <w:szCs w:val="24"/>
          <w14:ligatures w14:val="none"/>
        </w:rPr>
        <w:t> </w:t>
      </w:r>
      <w:r w:rsidRPr="00E20B54">
        <w:rPr>
          <w:rFonts w:eastAsia="Calibri" w:cs="Times New Roman"/>
          <w:b/>
          <w:kern w:val="0"/>
          <w:sz w:val="24"/>
          <w:szCs w:val="24"/>
          <w14:ligatures w14:val="none"/>
        </w:rPr>
        <w:t>vývoji jednotlivých součástí UTB ve Zlíně</w:t>
      </w:r>
    </w:p>
    <w:p w14:paraId="66E20F44" w14:textId="7B3AF082" w:rsidR="001A640E" w:rsidRPr="00E20B54" w:rsidRDefault="00E20B54" w:rsidP="001A640E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eastAsia="Calibri" w:cs="Times New Roman"/>
          <w:kern w:val="0"/>
          <w:sz w:val="24"/>
          <w:szCs w:val="24"/>
          <w14:ligatures w14:val="none"/>
        </w:rPr>
      </w:pPr>
      <w:r w:rsidRPr="00E20B54">
        <w:rPr>
          <w:rFonts w:eastAsia="Calibri" w:cs="Times New Roman"/>
          <w:b/>
          <w:kern w:val="0"/>
          <w:sz w:val="24"/>
          <w:szCs w:val="24"/>
          <w14:ligatures w14:val="none"/>
        </w:rPr>
        <w:t xml:space="preserve">Strategie rozvoje lidských zdrojů UTB ve Zlíně </w:t>
      </w:r>
    </w:p>
    <w:p w14:paraId="60FCBFC5" w14:textId="77A86CC0" w:rsidR="001A640E" w:rsidRPr="00E20B54" w:rsidRDefault="00E20B54" w:rsidP="001A640E">
      <w:pPr>
        <w:numPr>
          <w:ilvl w:val="0"/>
          <w:numId w:val="13"/>
        </w:numPr>
        <w:shd w:val="clear" w:color="auto" w:fill="FFFFFF"/>
        <w:spacing w:line="240" w:lineRule="auto"/>
        <w:contextualSpacing/>
        <w:jc w:val="both"/>
        <w:rPr>
          <w:rFonts w:eastAsia="Calibri" w:cs="Times New Roman"/>
          <w:kern w:val="0"/>
          <w:sz w:val="24"/>
          <w:szCs w:val="24"/>
          <w14:ligatures w14:val="none"/>
        </w:rPr>
      </w:pPr>
      <w:r w:rsidRPr="00E20B54">
        <w:rPr>
          <w:rFonts w:eastAsia="Calibri" w:cs="Times New Roman"/>
          <w:b/>
          <w:kern w:val="0"/>
          <w:sz w:val="24"/>
          <w:szCs w:val="24"/>
          <w14:ligatures w14:val="none"/>
        </w:rPr>
        <w:t xml:space="preserve">Gender </w:t>
      </w:r>
      <w:proofErr w:type="spellStart"/>
      <w:r w:rsidRPr="00E20B54">
        <w:rPr>
          <w:rFonts w:eastAsia="Calibri" w:cs="Times New Roman"/>
          <w:b/>
          <w:kern w:val="0"/>
          <w:sz w:val="24"/>
          <w:szCs w:val="24"/>
          <w14:ligatures w14:val="none"/>
        </w:rPr>
        <w:t>Equality</w:t>
      </w:r>
      <w:proofErr w:type="spellEnd"/>
      <w:r w:rsidRPr="00E20B54">
        <w:rPr>
          <w:rFonts w:eastAsia="Calibri" w:cs="Times New Roman"/>
          <w:b/>
          <w:kern w:val="0"/>
          <w:sz w:val="24"/>
          <w:szCs w:val="24"/>
          <w14:ligatures w14:val="none"/>
        </w:rPr>
        <w:t xml:space="preserve"> </w:t>
      </w:r>
      <w:proofErr w:type="spellStart"/>
      <w:r w:rsidRPr="00E20B54">
        <w:rPr>
          <w:rFonts w:eastAsia="Calibri" w:cs="Times New Roman"/>
          <w:b/>
          <w:kern w:val="0"/>
          <w:sz w:val="24"/>
          <w:szCs w:val="24"/>
          <w14:ligatures w14:val="none"/>
        </w:rPr>
        <w:t>Plan</w:t>
      </w:r>
      <w:proofErr w:type="spellEnd"/>
      <w:r w:rsidRPr="00E20B54">
        <w:rPr>
          <w:rFonts w:eastAsia="Calibri" w:cs="Times New Roman"/>
          <w:b/>
          <w:kern w:val="0"/>
          <w:sz w:val="24"/>
          <w:szCs w:val="24"/>
          <w14:ligatures w14:val="none"/>
        </w:rPr>
        <w:t xml:space="preserve"> UTB ve Zlíně </w:t>
      </w:r>
      <w:r w:rsidRPr="00E20B54">
        <w:rPr>
          <w:rFonts w:eastAsia="Calibri" w:cs="Times New Roman"/>
          <w:kern w:val="0"/>
          <w:sz w:val="24"/>
          <w:szCs w:val="24"/>
          <w14:ligatures w14:val="none"/>
        </w:rPr>
        <w:t xml:space="preserve"> </w:t>
      </w:r>
    </w:p>
    <w:p w14:paraId="2E492CF7" w14:textId="77777777" w:rsidR="00E20B54" w:rsidRPr="00E20B54" w:rsidRDefault="00E20B54" w:rsidP="001A640E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eastAsia="Calibri" w:cs="Times New Roman"/>
          <w:b/>
          <w:kern w:val="0"/>
          <w:sz w:val="24"/>
          <w:szCs w:val="24"/>
          <w14:ligatures w14:val="none"/>
        </w:rPr>
      </w:pPr>
      <w:r w:rsidRPr="00E20B54">
        <w:rPr>
          <w:rFonts w:eastAsia="Calibri" w:cs="Times New Roman"/>
          <w:b/>
          <w:kern w:val="0"/>
          <w:sz w:val="24"/>
          <w:szCs w:val="24"/>
          <w14:ligatures w14:val="none"/>
        </w:rPr>
        <w:t xml:space="preserve">Strategie politiky otevřeného přístupu k vědeckým informacím UTB ve Zlíně </w:t>
      </w:r>
    </w:p>
    <w:p w14:paraId="484EBE5F" w14:textId="77777777" w:rsidR="00E20B54" w:rsidRPr="00E20B54" w:rsidRDefault="00E20B54" w:rsidP="001A640E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eastAsia="Calibri" w:cs="Times New Roman"/>
          <w:b/>
          <w:kern w:val="0"/>
          <w:sz w:val="24"/>
          <w:szCs w:val="24"/>
          <w14:ligatures w14:val="none"/>
        </w:rPr>
      </w:pPr>
      <w:r w:rsidRPr="00E20B54">
        <w:rPr>
          <w:rFonts w:eastAsia="Calibri" w:cs="Times New Roman"/>
          <w:b/>
          <w:kern w:val="0"/>
          <w:sz w:val="24"/>
          <w:szCs w:val="24"/>
          <w14:ligatures w14:val="none"/>
        </w:rPr>
        <w:t>Strategii bezpečnosti UTB ve Zlíně na období 22+</w:t>
      </w:r>
    </w:p>
    <w:p w14:paraId="0FEA16A9" w14:textId="77777777" w:rsidR="00E20B54" w:rsidRPr="00E20B54" w:rsidRDefault="00E20B54" w:rsidP="001A640E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eastAsia="Calibri" w:cs="Times New Roman"/>
          <w:kern w:val="0"/>
          <w:sz w:val="24"/>
          <w:szCs w:val="24"/>
          <w14:ligatures w14:val="none"/>
        </w:rPr>
      </w:pPr>
      <w:r w:rsidRPr="00E20B54">
        <w:rPr>
          <w:rFonts w:eastAsia="Calibri" w:cs="Times New Roman"/>
          <w:b/>
          <w:kern w:val="0"/>
          <w:sz w:val="24"/>
          <w:szCs w:val="24"/>
          <w14:ligatures w14:val="none"/>
        </w:rPr>
        <w:t xml:space="preserve">Strategie celoživotního vzdělávání UTB ve Zlíně na období 21+ </w:t>
      </w:r>
    </w:p>
    <w:p w14:paraId="22740433" w14:textId="77777777" w:rsidR="00E20B54" w:rsidRDefault="00E20B54" w:rsidP="001A640E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eastAsia="Calibri" w:cs="Times New Roman"/>
          <w:b/>
          <w:kern w:val="0"/>
          <w:sz w:val="24"/>
          <w:szCs w:val="24"/>
          <w14:ligatures w14:val="none"/>
        </w:rPr>
      </w:pPr>
      <w:r w:rsidRPr="00E20B54">
        <w:rPr>
          <w:rFonts w:eastAsia="Calibri" w:cs="Times New Roman"/>
          <w:b/>
          <w:kern w:val="0"/>
          <w:sz w:val="24"/>
          <w:szCs w:val="24"/>
          <w14:ligatures w14:val="none"/>
        </w:rPr>
        <w:t xml:space="preserve">Strategie třetí role UTB ve Zlíně </w:t>
      </w:r>
    </w:p>
    <w:p w14:paraId="761DAACA" w14:textId="2862FB2F" w:rsidR="00805A09" w:rsidRPr="00E20B54" w:rsidRDefault="00805A09" w:rsidP="001A640E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eastAsia="Calibri" w:cs="Times New Roman"/>
          <w:b/>
          <w:kern w:val="0"/>
          <w:sz w:val="24"/>
          <w:szCs w:val="24"/>
          <w14:ligatures w14:val="none"/>
        </w:rPr>
      </w:pPr>
      <w:r>
        <w:rPr>
          <w:rFonts w:eastAsia="Calibri" w:cs="Times New Roman"/>
          <w:b/>
          <w:kern w:val="0"/>
          <w:sz w:val="24"/>
          <w:szCs w:val="24"/>
          <w14:ligatures w14:val="none"/>
        </w:rPr>
        <w:t>Strategie udržitelného rozvoje UTB ve Zlíně do roku 2030</w:t>
      </w:r>
    </w:p>
    <w:p w14:paraId="57D1D1D9" w14:textId="5758F76A" w:rsidR="00E20B54" w:rsidRPr="00E20B54" w:rsidRDefault="00E20B54" w:rsidP="001A640E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eastAsia="Calibri" w:cs="Times New Roman"/>
          <w:b/>
          <w:kern w:val="0"/>
          <w:sz w:val="24"/>
          <w:szCs w:val="24"/>
          <w14:ligatures w14:val="none"/>
        </w:rPr>
      </w:pPr>
      <w:r w:rsidRPr="00E20B54">
        <w:rPr>
          <w:rFonts w:eastAsia="Calibri" w:cs="Times New Roman"/>
          <w:b/>
          <w:kern w:val="0"/>
          <w:sz w:val="24"/>
          <w:szCs w:val="24"/>
          <w14:ligatures w14:val="none"/>
        </w:rPr>
        <w:t xml:space="preserve">Marketingová </w:t>
      </w:r>
      <w:r w:rsidR="00722755" w:rsidRPr="00E20B54">
        <w:rPr>
          <w:rFonts w:eastAsia="Calibri" w:cs="Times New Roman"/>
          <w:b/>
          <w:kern w:val="0"/>
          <w:sz w:val="24"/>
          <w:szCs w:val="24"/>
          <w14:ligatures w14:val="none"/>
        </w:rPr>
        <w:t>a</w:t>
      </w:r>
      <w:r w:rsidR="00722755">
        <w:rPr>
          <w:rFonts w:eastAsia="Calibri" w:cs="Times New Roman"/>
          <w:b/>
          <w:kern w:val="0"/>
          <w:sz w:val="24"/>
          <w:szCs w:val="24"/>
          <w14:ligatures w14:val="none"/>
        </w:rPr>
        <w:t> </w:t>
      </w:r>
      <w:r w:rsidRPr="00E20B54">
        <w:rPr>
          <w:rFonts w:eastAsia="Calibri" w:cs="Times New Roman"/>
          <w:b/>
          <w:kern w:val="0"/>
          <w:sz w:val="24"/>
          <w:szCs w:val="24"/>
          <w14:ligatures w14:val="none"/>
        </w:rPr>
        <w:t xml:space="preserve">komunikační strategie pro popularizaci </w:t>
      </w:r>
      <w:proofErr w:type="spellStart"/>
      <w:r w:rsidRPr="00E20B54">
        <w:rPr>
          <w:rFonts w:eastAsia="Calibri" w:cs="Times New Roman"/>
          <w:b/>
          <w:kern w:val="0"/>
          <w:sz w:val="24"/>
          <w:szCs w:val="24"/>
          <w14:ligatures w14:val="none"/>
        </w:rPr>
        <w:t>VaV</w:t>
      </w:r>
      <w:proofErr w:type="spellEnd"/>
      <w:r w:rsidRPr="00E20B54">
        <w:rPr>
          <w:rFonts w:eastAsia="Calibri" w:cs="Times New Roman"/>
          <w:b/>
          <w:kern w:val="0"/>
          <w:sz w:val="24"/>
          <w:szCs w:val="24"/>
          <w14:ligatures w14:val="none"/>
        </w:rPr>
        <w:t xml:space="preserve"> na UTB ve Zlíně </w:t>
      </w:r>
    </w:p>
    <w:p w14:paraId="276C49F3" w14:textId="485EE3A9" w:rsidR="00E20B54" w:rsidRPr="00E20B54" w:rsidRDefault="00E20B54" w:rsidP="001A640E">
      <w:pPr>
        <w:numPr>
          <w:ilvl w:val="1"/>
          <w:numId w:val="13"/>
        </w:numPr>
        <w:shd w:val="clear" w:color="auto" w:fill="FFFFFF"/>
        <w:spacing w:after="0" w:line="276" w:lineRule="auto"/>
        <w:contextualSpacing/>
        <w:jc w:val="both"/>
        <w:rPr>
          <w:rFonts w:eastAsia="Calibri" w:cs="Times New Roman"/>
          <w:kern w:val="0"/>
          <w:sz w:val="24"/>
          <w:szCs w:val="24"/>
          <w14:ligatures w14:val="none"/>
        </w:rPr>
      </w:pPr>
      <w:r w:rsidRPr="00E20B54">
        <w:rPr>
          <w:rFonts w:eastAsia="Calibri" w:cs="Times New Roman"/>
          <w:kern w:val="0"/>
          <w:sz w:val="24"/>
          <w:szCs w:val="24"/>
          <w14:ligatures w14:val="none"/>
        </w:rPr>
        <w:t xml:space="preserve">Metodika výběru a vyhodnocení úspěšně realizovaných (transferových) výstupů k jejich prezentaci </w:t>
      </w:r>
      <w:r w:rsidR="00722755" w:rsidRPr="00E20B54">
        <w:rPr>
          <w:rFonts w:eastAsia="Calibri" w:cs="Times New Roman"/>
          <w:kern w:val="0"/>
          <w:sz w:val="24"/>
          <w:szCs w:val="24"/>
          <w14:ligatures w14:val="none"/>
        </w:rPr>
        <w:t>a</w:t>
      </w:r>
      <w:r w:rsidR="00722755">
        <w:rPr>
          <w:rFonts w:eastAsia="Calibri" w:cs="Times New Roman"/>
          <w:kern w:val="0"/>
          <w:sz w:val="24"/>
          <w:szCs w:val="24"/>
          <w14:ligatures w14:val="none"/>
        </w:rPr>
        <w:t> </w:t>
      </w:r>
      <w:r w:rsidRPr="00E20B54">
        <w:rPr>
          <w:rFonts w:eastAsia="Calibri" w:cs="Times New Roman"/>
          <w:kern w:val="0"/>
          <w:sz w:val="24"/>
          <w:szCs w:val="24"/>
          <w14:ligatures w14:val="none"/>
        </w:rPr>
        <w:t>ocenění (CTT)</w:t>
      </w:r>
    </w:p>
    <w:p w14:paraId="005DBA23" w14:textId="610114B9" w:rsidR="00E20B54" w:rsidRPr="00E20B54" w:rsidRDefault="00E20B54" w:rsidP="001A640E">
      <w:pPr>
        <w:numPr>
          <w:ilvl w:val="0"/>
          <w:numId w:val="13"/>
        </w:numPr>
        <w:shd w:val="clear" w:color="auto" w:fill="FFFFFF"/>
        <w:spacing w:after="0" w:line="276" w:lineRule="auto"/>
        <w:jc w:val="both"/>
        <w:rPr>
          <w:rFonts w:eastAsia="Calibri" w:cs="Times New Roman"/>
          <w:b/>
          <w:kern w:val="0"/>
          <w:sz w:val="24"/>
          <w:szCs w:val="24"/>
          <w14:ligatures w14:val="none"/>
        </w:rPr>
      </w:pPr>
      <w:r w:rsidRPr="00E20B54">
        <w:rPr>
          <w:rFonts w:eastAsia="Calibri" w:cs="Times New Roman"/>
          <w:b/>
          <w:kern w:val="0"/>
          <w:sz w:val="24"/>
          <w:szCs w:val="24"/>
          <w14:ligatures w14:val="none"/>
        </w:rPr>
        <w:t xml:space="preserve">Metodika hodnocení vědy </w:t>
      </w:r>
      <w:r w:rsidR="00722755" w:rsidRPr="00E20B54">
        <w:rPr>
          <w:rFonts w:eastAsia="Calibri" w:cs="Times New Roman"/>
          <w:b/>
          <w:kern w:val="0"/>
          <w:sz w:val="24"/>
          <w:szCs w:val="24"/>
          <w14:ligatures w14:val="none"/>
        </w:rPr>
        <w:t>a</w:t>
      </w:r>
      <w:r w:rsidR="00722755">
        <w:rPr>
          <w:rFonts w:eastAsia="Calibri" w:cs="Times New Roman"/>
          <w:b/>
          <w:kern w:val="0"/>
          <w:sz w:val="24"/>
          <w:szCs w:val="24"/>
          <w14:ligatures w14:val="none"/>
        </w:rPr>
        <w:t> </w:t>
      </w:r>
      <w:r w:rsidRPr="00E20B54">
        <w:rPr>
          <w:rFonts w:eastAsia="Calibri" w:cs="Times New Roman"/>
          <w:b/>
          <w:kern w:val="0"/>
          <w:sz w:val="24"/>
          <w:szCs w:val="24"/>
          <w14:ligatures w14:val="none"/>
        </w:rPr>
        <w:t xml:space="preserve">výzkumu UTB ve Zlíně </w:t>
      </w:r>
    </w:p>
    <w:p w14:paraId="26BA6F70" w14:textId="647F07E3" w:rsidR="00E20B54" w:rsidRPr="00E20B54" w:rsidRDefault="00E20B54" w:rsidP="001A640E">
      <w:pPr>
        <w:numPr>
          <w:ilvl w:val="1"/>
          <w:numId w:val="13"/>
        </w:numPr>
        <w:shd w:val="clear" w:color="auto" w:fill="FFFFFF"/>
        <w:spacing w:after="0" w:line="276" w:lineRule="auto"/>
        <w:contextualSpacing/>
        <w:jc w:val="both"/>
        <w:rPr>
          <w:rFonts w:eastAsia="Times New Roman" w:cs="Times New Roman"/>
          <w:kern w:val="0"/>
          <w:sz w:val="24"/>
          <w:szCs w:val="24"/>
          <w14:ligatures w14:val="none"/>
        </w:rPr>
      </w:pPr>
      <w:r w:rsidRPr="00E20B54">
        <w:rPr>
          <w:rFonts w:eastAsia="Calibri" w:cs="Times New Roman"/>
          <w:kern w:val="0"/>
          <w:sz w:val="24"/>
          <w:szCs w:val="24"/>
          <w14:ligatures w14:val="none"/>
        </w:rPr>
        <w:t>Metodika</w:t>
      </w:r>
      <w:r w:rsidRPr="00E20B54">
        <w:rPr>
          <w:rFonts w:eastAsia="Times New Roman" w:cs="Times New Roman"/>
          <w:kern w:val="0"/>
          <w:sz w:val="24"/>
          <w:szCs w:val="24"/>
          <w14:ligatures w14:val="none"/>
        </w:rPr>
        <w:t xml:space="preserve"> hodnocení tvůrčí činnosti součástí, ústavů </w:t>
      </w:r>
      <w:r w:rsidR="00722755" w:rsidRPr="00E20B54">
        <w:rPr>
          <w:rFonts w:eastAsia="Times New Roman" w:cs="Times New Roman"/>
          <w:kern w:val="0"/>
          <w:sz w:val="24"/>
          <w:szCs w:val="24"/>
          <w14:ligatures w14:val="none"/>
        </w:rPr>
        <w:t>a</w:t>
      </w:r>
      <w:r w:rsidR="00722755">
        <w:rPr>
          <w:rFonts w:eastAsia="Times New Roman" w:cs="Times New Roman"/>
          <w:kern w:val="0"/>
          <w:sz w:val="24"/>
          <w:szCs w:val="24"/>
          <w14:ligatures w14:val="none"/>
        </w:rPr>
        <w:t> </w:t>
      </w:r>
      <w:r w:rsidRPr="00E20B54">
        <w:rPr>
          <w:rFonts w:eastAsia="Times New Roman" w:cs="Times New Roman"/>
          <w:kern w:val="0"/>
          <w:sz w:val="24"/>
          <w:szCs w:val="24"/>
          <w14:ligatures w14:val="none"/>
        </w:rPr>
        <w:t>výzkumných týmů UTB ve Zlíně</w:t>
      </w:r>
    </w:p>
    <w:p w14:paraId="5951E14C" w14:textId="103F14BC" w:rsidR="00E20B54" w:rsidRPr="00E20B54" w:rsidRDefault="00E20B54" w:rsidP="001A640E">
      <w:pPr>
        <w:numPr>
          <w:ilvl w:val="1"/>
          <w:numId w:val="13"/>
        </w:numPr>
        <w:shd w:val="clear" w:color="auto" w:fill="FFFFFF"/>
        <w:spacing w:after="0" w:line="276" w:lineRule="auto"/>
        <w:contextualSpacing/>
        <w:jc w:val="both"/>
        <w:rPr>
          <w:rFonts w:eastAsia="Times New Roman" w:cs="Times New Roman"/>
          <w:b/>
          <w:kern w:val="0"/>
          <w:sz w:val="24"/>
          <w:szCs w:val="24"/>
          <w14:ligatures w14:val="none"/>
        </w:rPr>
      </w:pPr>
      <w:r w:rsidRPr="00E20B54">
        <w:rPr>
          <w:rFonts w:eastAsia="Calibri" w:cs="Times New Roman"/>
          <w:kern w:val="0"/>
          <w:sz w:val="24"/>
          <w:szCs w:val="24"/>
          <w14:ligatures w14:val="none"/>
        </w:rPr>
        <w:t>Metodika</w:t>
      </w:r>
      <w:r w:rsidRPr="00E20B54">
        <w:rPr>
          <w:rFonts w:eastAsia="Times New Roman" w:cs="Times New Roman"/>
          <w:kern w:val="0"/>
          <w:sz w:val="24"/>
          <w:szCs w:val="24"/>
          <w14:ligatures w14:val="none"/>
        </w:rPr>
        <w:t xml:space="preserve"> sběru, evidence, vyhodnocování </w:t>
      </w:r>
      <w:r w:rsidR="00722755" w:rsidRPr="00E20B54">
        <w:rPr>
          <w:rFonts w:eastAsia="Times New Roman" w:cs="Times New Roman"/>
          <w:kern w:val="0"/>
          <w:sz w:val="24"/>
          <w:szCs w:val="24"/>
          <w14:ligatures w14:val="none"/>
        </w:rPr>
        <w:t>a</w:t>
      </w:r>
      <w:r w:rsidR="00722755">
        <w:rPr>
          <w:rFonts w:eastAsia="Times New Roman" w:cs="Times New Roman"/>
          <w:kern w:val="0"/>
          <w:sz w:val="24"/>
          <w:szCs w:val="24"/>
          <w14:ligatures w14:val="none"/>
        </w:rPr>
        <w:t> </w:t>
      </w:r>
      <w:r w:rsidRPr="00E20B54">
        <w:rPr>
          <w:rFonts w:eastAsia="Times New Roman" w:cs="Times New Roman"/>
          <w:kern w:val="0"/>
          <w:sz w:val="24"/>
          <w:szCs w:val="24"/>
          <w14:ligatures w14:val="none"/>
        </w:rPr>
        <w:t xml:space="preserve">zpětné vazby pro jednotlivé aktéry výzkumné organizace na výsledky v rámci Modulů 3, </w:t>
      </w:r>
      <w:r w:rsidR="00722755" w:rsidRPr="00E20B54">
        <w:rPr>
          <w:rFonts w:eastAsia="Times New Roman" w:cs="Times New Roman"/>
          <w:kern w:val="0"/>
          <w:sz w:val="24"/>
          <w:szCs w:val="24"/>
          <w14:ligatures w14:val="none"/>
        </w:rPr>
        <w:t>4</w:t>
      </w:r>
      <w:r w:rsidR="00722755">
        <w:rPr>
          <w:rFonts w:eastAsia="Times New Roman" w:cs="Times New Roman"/>
          <w:kern w:val="0"/>
          <w:sz w:val="24"/>
          <w:szCs w:val="24"/>
          <w14:ligatures w14:val="none"/>
        </w:rPr>
        <w:t> </w:t>
      </w:r>
      <w:r w:rsidR="00722755" w:rsidRPr="00E20B54">
        <w:rPr>
          <w:rFonts w:eastAsia="Times New Roman" w:cs="Times New Roman"/>
          <w:kern w:val="0"/>
          <w:sz w:val="24"/>
          <w:szCs w:val="24"/>
          <w14:ligatures w14:val="none"/>
        </w:rPr>
        <w:t>a</w:t>
      </w:r>
      <w:r w:rsidR="00722755">
        <w:rPr>
          <w:rFonts w:eastAsia="Times New Roman" w:cs="Times New Roman"/>
          <w:kern w:val="0"/>
          <w:sz w:val="24"/>
          <w:szCs w:val="24"/>
          <w14:ligatures w14:val="none"/>
        </w:rPr>
        <w:t> </w:t>
      </w:r>
      <w:r w:rsidR="00722755" w:rsidRPr="00E20B54">
        <w:rPr>
          <w:rFonts w:eastAsia="Times New Roman" w:cs="Times New Roman"/>
          <w:kern w:val="0"/>
          <w:sz w:val="24"/>
          <w:szCs w:val="24"/>
          <w14:ligatures w14:val="none"/>
        </w:rPr>
        <w:t>5</w:t>
      </w:r>
      <w:r w:rsidR="00722755">
        <w:rPr>
          <w:rFonts w:eastAsia="Times New Roman" w:cs="Times New Roman"/>
          <w:kern w:val="0"/>
          <w:sz w:val="24"/>
          <w:szCs w:val="24"/>
          <w14:ligatures w14:val="none"/>
        </w:rPr>
        <w:t> </w:t>
      </w:r>
      <w:r w:rsidRPr="00E20B54">
        <w:rPr>
          <w:rFonts w:eastAsia="Times New Roman" w:cs="Times New Roman"/>
          <w:kern w:val="0"/>
          <w:sz w:val="24"/>
          <w:szCs w:val="24"/>
          <w14:ligatures w14:val="none"/>
        </w:rPr>
        <w:t>Metodiky 17+</w:t>
      </w:r>
    </w:p>
    <w:p w14:paraId="353CFF05" w14:textId="77777777" w:rsidR="00E20B54" w:rsidRPr="00E20B54" w:rsidRDefault="00E20B54" w:rsidP="001A640E">
      <w:pPr>
        <w:numPr>
          <w:ilvl w:val="0"/>
          <w:numId w:val="13"/>
        </w:numPr>
        <w:shd w:val="clear" w:color="auto" w:fill="FFFFFF"/>
        <w:spacing w:after="0" w:line="276" w:lineRule="auto"/>
        <w:jc w:val="both"/>
        <w:rPr>
          <w:rFonts w:eastAsia="Calibri" w:cs="Times New Roman"/>
          <w:b/>
          <w:kern w:val="0"/>
          <w:sz w:val="24"/>
          <w:szCs w:val="24"/>
          <w14:ligatures w14:val="none"/>
        </w:rPr>
      </w:pPr>
      <w:r w:rsidRPr="00E20B54">
        <w:rPr>
          <w:rFonts w:eastAsia="Calibri" w:cs="Times New Roman"/>
          <w:b/>
          <w:kern w:val="0"/>
          <w:sz w:val="24"/>
          <w:szCs w:val="24"/>
          <w14:ligatures w14:val="none"/>
        </w:rPr>
        <w:t>Metodika</w:t>
      </w:r>
      <w:r w:rsidRPr="00E20B54">
        <w:rPr>
          <w:rFonts w:eastAsia="Calibri" w:cs="Times New Roman"/>
          <w:b/>
          <w:bCs/>
          <w:kern w:val="0"/>
          <w:sz w:val="24"/>
          <w:szCs w:val="24"/>
          <w14:ligatures w14:val="none"/>
        </w:rPr>
        <w:t xml:space="preserve"> snižování studijní neúspěšnosti na UTB</w:t>
      </w:r>
      <w:r w:rsidRPr="00E20B54">
        <w:rPr>
          <w:rFonts w:eastAsia="Calibri" w:cs="Times New Roman"/>
          <w:b/>
          <w:kern w:val="0"/>
          <w:sz w:val="24"/>
          <w:szCs w:val="24"/>
          <w14:ligatures w14:val="none"/>
        </w:rPr>
        <w:t xml:space="preserve"> ve Zlíně</w:t>
      </w:r>
    </w:p>
    <w:p w14:paraId="5E6C0F37" w14:textId="77777777" w:rsidR="00780B0D" w:rsidRPr="00780B0D" w:rsidRDefault="00780B0D" w:rsidP="001A640E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/>
        </w:rPr>
      </w:pPr>
    </w:p>
    <w:p w14:paraId="72909D53" w14:textId="77777777" w:rsidR="00780B0D" w:rsidRDefault="00780B0D" w:rsidP="00780B0D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/>
        </w:rPr>
      </w:pPr>
    </w:p>
    <w:p w14:paraId="7EE66067" w14:textId="77777777" w:rsidR="00780B0D" w:rsidRDefault="00780B0D" w:rsidP="00780B0D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/>
        </w:rPr>
      </w:pPr>
    </w:p>
    <w:p w14:paraId="055B1103" w14:textId="77777777" w:rsidR="00780B0D" w:rsidRDefault="00780B0D" w:rsidP="00780B0D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/>
        </w:rPr>
      </w:pPr>
    </w:p>
    <w:p w14:paraId="4985D61A" w14:textId="77777777" w:rsidR="00780B0D" w:rsidRDefault="00780B0D" w:rsidP="00780B0D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/>
        </w:rPr>
      </w:pPr>
    </w:p>
    <w:p w14:paraId="40094BCB" w14:textId="77777777" w:rsidR="00780B0D" w:rsidRDefault="00780B0D" w:rsidP="00780B0D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/>
        </w:rPr>
      </w:pPr>
    </w:p>
    <w:p w14:paraId="6ADE251A" w14:textId="77777777" w:rsidR="00780B0D" w:rsidRPr="00780B0D" w:rsidRDefault="00780B0D" w:rsidP="00780B0D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/>
        </w:rPr>
      </w:pPr>
    </w:p>
    <w:p w14:paraId="47C7B891" w14:textId="77777777" w:rsidR="001A640E" w:rsidRDefault="001A640E">
      <w:pPr>
        <w:rPr>
          <w:rStyle w:val="normaltextrun"/>
          <w:rFonts w:eastAsia="Times New Roman" w:cs="Times New Roman"/>
          <w:b/>
          <w:color w:val="C45911"/>
          <w:sz w:val="24"/>
          <w:szCs w:val="24"/>
          <w:lang w:eastAsia="cs-CZ"/>
        </w:rPr>
      </w:pPr>
      <w:r>
        <w:rPr>
          <w:rStyle w:val="normaltextrun"/>
          <w:rFonts w:eastAsia="Times New Roman"/>
          <w:color w:val="C45911"/>
          <w:lang w:eastAsia="cs-CZ"/>
        </w:rPr>
        <w:br w:type="page"/>
      </w:r>
    </w:p>
    <w:p w14:paraId="467C74B5" w14:textId="391723DD" w:rsidR="00E20B54" w:rsidRPr="00E20B54" w:rsidRDefault="00E20B54" w:rsidP="00E20B54">
      <w:pPr>
        <w:pStyle w:val="Nadpisdoobsahu"/>
        <w:rPr>
          <w:rStyle w:val="normaltextrun"/>
          <w:rFonts w:eastAsia="Times New Roman"/>
          <w:color w:val="C45911"/>
          <w:lang w:eastAsia="cs-CZ"/>
        </w:rPr>
      </w:pPr>
      <w:bookmarkStart w:id="3" w:name="_Toc213751618"/>
      <w:r w:rsidRPr="00E20B54">
        <w:rPr>
          <w:rStyle w:val="normaltextrun"/>
          <w:rFonts w:eastAsia="Times New Roman"/>
          <w:color w:val="C45911"/>
          <w:lang w:eastAsia="cs-CZ"/>
        </w:rPr>
        <w:t>FINANČNÍ ZAJIŠTĚNÍ NAPLŇOVÁNÍ PLÁNU REALIZACE PRO ROK 202</w:t>
      </w:r>
      <w:r>
        <w:rPr>
          <w:rStyle w:val="normaltextrun"/>
          <w:rFonts w:eastAsia="Times New Roman"/>
          <w:color w:val="C45911"/>
          <w:lang w:eastAsia="cs-CZ"/>
        </w:rPr>
        <w:t>6</w:t>
      </w:r>
      <w:bookmarkEnd w:id="3"/>
    </w:p>
    <w:p w14:paraId="41792647" w14:textId="77777777" w:rsidR="00EB1330" w:rsidRDefault="00EB1330" w:rsidP="00E20B54">
      <w:pPr>
        <w:spacing w:line="276" w:lineRule="auto"/>
        <w:jc w:val="both"/>
        <w:rPr>
          <w:rStyle w:val="normaltextrun"/>
          <w:rFonts w:eastAsia="Times New Roman" w:cs="Times New Roman"/>
          <w:bCs/>
          <w:sz w:val="24"/>
          <w:szCs w:val="24"/>
          <w:lang w:eastAsia="cs-CZ"/>
        </w:rPr>
      </w:pPr>
    </w:p>
    <w:p w14:paraId="32679AEF" w14:textId="534C742F" w:rsidR="00780B0D" w:rsidRPr="00E20B54" w:rsidRDefault="00E20B54" w:rsidP="00E20B54">
      <w:pPr>
        <w:spacing w:line="276" w:lineRule="auto"/>
        <w:jc w:val="both"/>
        <w:rPr>
          <w:rFonts w:cs="Times New Roman"/>
          <w:bCs/>
          <w:sz w:val="24"/>
          <w:szCs w:val="24"/>
        </w:rPr>
      </w:pPr>
      <w:r w:rsidRPr="00E20B54">
        <w:rPr>
          <w:rStyle w:val="normaltextrun"/>
          <w:rFonts w:eastAsia="Times New Roman" w:cs="Times New Roman"/>
          <w:bCs/>
          <w:sz w:val="24"/>
          <w:szCs w:val="24"/>
          <w:lang w:eastAsia="cs-CZ"/>
        </w:rPr>
        <w:t>Finanční krytí Plánu realizace 202</w:t>
      </w:r>
      <w:r>
        <w:rPr>
          <w:rStyle w:val="normaltextrun"/>
          <w:rFonts w:eastAsia="Times New Roman" w:cs="Times New Roman"/>
          <w:bCs/>
          <w:sz w:val="24"/>
          <w:szCs w:val="24"/>
          <w:lang w:eastAsia="cs-CZ"/>
        </w:rPr>
        <w:t>6</w:t>
      </w:r>
      <w:r w:rsidRPr="00E20B54">
        <w:rPr>
          <w:rStyle w:val="normaltextrun"/>
          <w:rFonts w:eastAsia="Times New Roman" w:cs="Times New Roman"/>
          <w:bCs/>
          <w:sz w:val="24"/>
          <w:szCs w:val="24"/>
          <w:lang w:eastAsia="cs-CZ"/>
        </w:rPr>
        <w:t xml:space="preserve"> bude zajištěno Pravidly rozpočtu UTB ve Zlíně pro rok 202</w:t>
      </w:r>
      <w:r>
        <w:rPr>
          <w:rStyle w:val="normaltextrun"/>
          <w:rFonts w:eastAsia="Times New Roman" w:cs="Times New Roman"/>
          <w:bCs/>
          <w:sz w:val="24"/>
          <w:szCs w:val="24"/>
          <w:lang w:eastAsia="cs-CZ"/>
        </w:rPr>
        <w:t>6</w:t>
      </w:r>
      <w:r w:rsidRPr="00E20B54">
        <w:rPr>
          <w:rStyle w:val="normaltextrun"/>
          <w:rFonts w:eastAsia="Times New Roman" w:cs="Times New Roman"/>
          <w:bCs/>
          <w:sz w:val="24"/>
          <w:szCs w:val="24"/>
          <w:lang w:eastAsia="cs-CZ"/>
        </w:rPr>
        <w:t>, Rozpisem rozpočtu UTB ve Zlíně na rok 202</w:t>
      </w:r>
      <w:r>
        <w:rPr>
          <w:rStyle w:val="normaltextrun"/>
          <w:rFonts w:eastAsia="Times New Roman" w:cs="Times New Roman"/>
          <w:bCs/>
          <w:sz w:val="24"/>
          <w:szCs w:val="24"/>
          <w:lang w:eastAsia="cs-CZ"/>
        </w:rPr>
        <w:t>6</w:t>
      </w:r>
      <w:r w:rsidRPr="00E20B54">
        <w:rPr>
          <w:rStyle w:val="normaltextrun"/>
          <w:rFonts w:eastAsia="Times New Roman" w:cs="Times New Roman"/>
          <w:bCs/>
          <w:sz w:val="24"/>
          <w:szCs w:val="24"/>
          <w:lang w:eastAsia="cs-CZ"/>
        </w:rPr>
        <w:t>, Plánem rozpočtu UTB ve Zlíně pro rok 202</w:t>
      </w:r>
      <w:r>
        <w:rPr>
          <w:rStyle w:val="normaltextrun"/>
          <w:rFonts w:eastAsia="Times New Roman" w:cs="Times New Roman"/>
          <w:bCs/>
          <w:sz w:val="24"/>
          <w:szCs w:val="24"/>
          <w:lang w:eastAsia="cs-CZ"/>
        </w:rPr>
        <w:t>6</w:t>
      </w:r>
      <w:r w:rsidRPr="00E20B54">
        <w:rPr>
          <w:rStyle w:val="normaltextrun"/>
          <w:rFonts w:eastAsia="Times New Roman" w:cs="Times New Roman"/>
          <w:bCs/>
          <w:sz w:val="24"/>
          <w:szCs w:val="24"/>
          <w:lang w:eastAsia="cs-CZ"/>
        </w:rPr>
        <w:t>, Střednědobým výhledem rozpočtu 202</w:t>
      </w:r>
      <w:r>
        <w:rPr>
          <w:rStyle w:val="normaltextrun"/>
          <w:rFonts w:eastAsia="Times New Roman" w:cs="Times New Roman"/>
          <w:bCs/>
          <w:sz w:val="24"/>
          <w:szCs w:val="24"/>
          <w:lang w:eastAsia="cs-CZ"/>
        </w:rPr>
        <w:t>6</w:t>
      </w:r>
      <w:r w:rsidRPr="00E20B54">
        <w:rPr>
          <w:rStyle w:val="normaltextrun"/>
          <w:rFonts w:eastAsia="Times New Roman" w:cs="Times New Roman"/>
          <w:bCs/>
          <w:sz w:val="24"/>
          <w:szCs w:val="24"/>
          <w:lang w:eastAsia="cs-CZ"/>
        </w:rPr>
        <w:t>–202</w:t>
      </w:r>
      <w:r>
        <w:rPr>
          <w:rStyle w:val="normaltextrun"/>
          <w:rFonts w:eastAsia="Times New Roman" w:cs="Times New Roman"/>
          <w:bCs/>
          <w:sz w:val="24"/>
          <w:szCs w:val="24"/>
          <w:lang w:eastAsia="cs-CZ"/>
        </w:rPr>
        <w:t>7</w:t>
      </w:r>
      <w:r w:rsidRPr="00E20B54">
        <w:rPr>
          <w:rStyle w:val="normaltextrun"/>
          <w:rFonts w:eastAsia="Times New Roman" w:cs="Times New Roman"/>
          <w:bCs/>
          <w:sz w:val="24"/>
          <w:szCs w:val="24"/>
          <w:lang w:eastAsia="cs-CZ"/>
        </w:rPr>
        <w:t>, Programem na podporu strategického řízení vysokých škol pro roky 202</w:t>
      </w:r>
      <w:r>
        <w:rPr>
          <w:rStyle w:val="normaltextrun"/>
          <w:rFonts w:eastAsia="Times New Roman" w:cs="Times New Roman"/>
          <w:bCs/>
          <w:sz w:val="24"/>
          <w:szCs w:val="24"/>
          <w:lang w:eastAsia="cs-CZ"/>
        </w:rPr>
        <w:t>6</w:t>
      </w:r>
      <w:r w:rsidRPr="00E20B54">
        <w:rPr>
          <w:rStyle w:val="normaltextrun"/>
          <w:rFonts w:eastAsia="Times New Roman" w:cs="Times New Roman"/>
          <w:bCs/>
          <w:sz w:val="24"/>
          <w:szCs w:val="24"/>
          <w:lang w:eastAsia="cs-CZ"/>
        </w:rPr>
        <w:t>–20</w:t>
      </w:r>
      <w:r>
        <w:rPr>
          <w:rStyle w:val="normaltextrun"/>
          <w:rFonts w:eastAsia="Times New Roman" w:cs="Times New Roman"/>
          <w:bCs/>
          <w:sz w:val="24"/>
          <w:szCs w:val="24"/>
          <w:lang w:eastAsia="cs-CZ"/>
        </w:rPr>
        <w:t>30</w:t>
      </w:r>
      <w:r w:rsidRPr="00E20B54">
        <w:rPr>
          <w:rStyle w:val="normaltextrun"/>
          <w:rFonts w:eastAsia="Times New Roman" w:cs="Times New Roman"/>
          <w:bCs/>
          <w:sz w:val="24"/>
          <w:szCs w:val="24"/>
          <w:lang w:eastAsia="cs-CZ"/>
        </w:rPr>
        <w:t xml:space="preserve">, finančními zdroji </w:t>
      </w:r>
      <w:r w:rsidR="00722755" w:rsidRPr="00E20B54">
        <w:rPr>
          <w:rStyle w:val="normaltextrun"/>
          <w:rFonts w:eastAsia="Times New Roman" w:cs="Times New Roman"/>
          <w:bCs/>
          <w:sz w:val="24"/>
          <w:szCs w:val="24"/>
          <w:lang w:eastAsia="cs-CZ"/>
        </w:rPr>
        <w:t>z</w:t>
      </w:r>
      <w:r w:rsidR="00722755">
        <w:rPr>
          <w:rStyle w:val="normaltextrun"/>
          <w:rFonts w:eastAsia="Times New Roman" w:cs="Times New Roman"/>
          <w:bCs/>
          <w:sz w:val="24"/>
          <w:szCs w:val="24"/>
          <w:lang w:eastAsia="cs-CZ"/>
        </w:rPr>
        <w:t> </w:t>
      </w:r>
      <w:r w:rsidRPr="00E20B54">
        <w:rPr>
          <w:rStyle w:val="normaltextrun"/>
          <w:rFonts w:eastAsia="Times New Roman" w:cs="Times New Roman"/>
          <w:bCs/>
          <w:sz w:val="24"/>
          <w:szCs w:val="24"/>
          <w:lang w:eastAsia="cs-CZ"/>
        </w:rPr>
        <w:t xml:space="preserve">dotačních titulů, zejména Operačního programu Jan Amos Komenský (dále jen „OP JAK“), </w:t>
      </w:r>
      <w:r w:rsidR="00722755" w:rsidRPr="00E20B54">
        <w:rPr>
          <w:rStyle w:val="normaltextrun"/>
          <w:rFonts w:eastAsia="Times New Roman" w:cs="Times New Roman"/>
          <w:bCs/>
          <w:sz w:val="24"/>
          <w:szCs w:val="24"/>
          <w:lang w:eastAsia="cs-CZ"/>
        </w:rPr>
        <w:t>a</w:t>
      </w:r>
      <w:r w:rsidR="00722755">
        <w:rPr>
          <w:rStyle w:val="normaltextrun"/>
          <w:rFonts w:eastAsia="Times New Roman" w:cs="Times New Roman"/>
          <w:bCs/>
          <w:sz w:val="24"/>
          <w:szCs w:val="24"/>
          <w:lang w:eastAsia="cs-CZ"/>
        </w:rPr>
        <w:t> </w:t>
      </w:r>
      <w:r w:rsidRPr="00E20B54">
        <w:rPr>
          <w:rStyle w:val="normaltextrun"/>
          <w:rFonts w:eastAsia="Times New Roman" w:cs="Times New Roman"/>
          <w:bCs/>
          <w:sz w:val="24"/>
          <w:szCs w:val="24"/>
          <w:lang w:eastAsia="cs-CZ"/>
        </w:rPr>
        <w:t xml:space="preserve">to </w:t>
      </w:r>
      <w:r w:rsidR="00722755" w:rsidRPr="00E20B54">
        <w:rPr>
          <w:rStyle w:val="normaltextrun"/>
          <w:rFonts w:eastAsia="Times New Roman" w:cs="Times New Roman"/>
          <w:bCs/>
          <w:sz w:val="24"/>
          <w:szCs w:val="24"/>
          <w:lang w:eastAsia="cs-CZ"/>
        </w:rPr>
        <w:t>i</w:t>
      </w:r>
      <w:r w:rsidR="00722755">
        <w:rPr>
          <w:rStyle w:val="normaltextrun"/>
          <w:rFonts w:eastAsia="Times New Roman" w:cs="Times New Roman"/>
          <w:bCs/>
          <w:sz w:val="24"/>
          <w:szCs w:val="24"/>
          <w:lang w:eastAsia="cs-CZ"/>
        </w:rPr>
        <w:t> </w:t>
      </w:r>
      <w:r w:rsidRPr="00E20B54">
        <w:rPr>
          <w:rStyle w:val="normaltextrun"/>
          <w:rFonts w:eastAsia="Times New Roman" w:cs="Times New Roman"/>
          <w:bCs/>
          <w:sz w:val="24"/>
          <w:szCs w:val="24"/>
          <w:lang w:eastAsia="cs-CZ"/>
        </w:rPr>
        <w:t xml:space="preserve">prostřednictvím Integrované územní strategie Zlínské aglomerace pro období 2021–2027 </w:t>
      </w:r>
      <w:r w:rsidR="00722755" w:rsidRPr="00E20B54">
        <w:rPr>
          <w:rStyle w:val="normaltextrun"/>
          <w:rFonts w:eastAsia="Times New Roman" w:cs="Times New Roman"/>
          <w:bCs/>
          <w:sz w:val="24"/>
          <w:szCs w:val="24"/>
          <w:lang w:eastAsia="cs-CZ"/>
        </w:rPr>
        <w:t>z</w:t>
      </w:r>
      <w:r w:rsidR="00722755">
        <w:rPr>
          <w:rStyle w:val="normaltextrun"/>
          <w:rFonts w:eastAsia="Times New Roman" w:cs="Times New Roman"/>
          <w:bCs/>
          <w:sz w:val="24"/>
          <w:szCs w:val="24"/>
          <w:lang w:eastAsia="cs-CZ"/>
        </w:rPr>
        <w:t> </w:t>
      </w:r>
      <w:r w:rsidRPr="00E20B54">
        <w:rPr>
          <w:rStyle w:val="normaltextrun"/>
          <w:rFonts w:eastAsia="Times New Roman" w:cs="Times New Roman"/>
          <w:bCs/>
          <w:sz w:val="24"/>
          <w:szCs w:val="24"/>
          <w:lang w:eastAsia="cs-CZ"/>
        </w:rPr>
        <w:t>rozpočtu Zlínského kraje, regionálních municipalit nebo od smluvních partnerů na základě uzavřených partnerství.</w:t>
      </w:r>
      <w:r w:rsidR="00780B0D" w:rsidRPr="00E20B54">
        <w:rPr>
          <w:rFonts w:cs="Times New Roman"/>
          <w:bCs/>
          <w:sz w:val="24"/>
          <w:szCs w:val="24"/>
        </w:rPr>
        <w:t> </w:t>
      </w:r>
    </w:p>
    <w:p w14:paraId="4BAF9A31" w14:textId="77777777" w:rsidR="00780B0D" w:rsidRPr="00780B0D" w:rsidRDefault="00780B0D" w:rsidP="00780B0D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/>
          <w:b/>
          <w:bCs/>
          <w:color w:val="C45911"/>
        </w:rPr>
      </w:pPr>
    </w:p>
    <w:p w14:paraId="789458D5" w14:textId="15B487EB" w:rsidR="00780B0D" w:rsidRPr="00486A34" w:rsidRDefault="00780B0D" w:rsidP="00486A34">
      <w:pPr>
        <w:rPr>
          <w:rFonts w:eastAsia="Times New Roman" w:cs="Times New Roman"/>
          <w:b/>
          <w:bCs/>
          <w:color w:val="C45911"/>
          <w:sz w:val="24"/>
          <w:szCs w:val="24"/>
          <w:lang w:eastAsia="cs-CZ"/>
        </w:rPr>
      </w:pPr>
      <w:r w:rsidRPr="00780B0D">
        <w:rPr>
          <w:rStyle w:val="normaltextrun"/>
          <w:b/>
          <w:bCs/>
          <w:color w:val="C45911"/>
          <w:sz w:val="24"/>
          <w:szCs w:val="24"/>
        </w:rPr>
        <w:br w:type="page"/>
      </w:r>
    </w:p>
    <w:p w14:paraId="29F617C4" w14:textId="6E060901" w:rsidR="001A31A7" w:rsidRPr="00780B0D" w:rsidRDefault="001A31A7" w:rsidP="007E38F8">
      <w:pPr>
        <w:pStyle w:val="Nadpisdoobsahu"/>
        <w:jc w:val="center"/>
      </w:pPr>
      <w:bookmarkStart w:id="4" w:name="_Toc213751619"/>
      <w:r w:rsidRPr="00780B0D">
        <w:t>Pilíř A: Vzdělávání</w:t>
      </w:r>
      <w:bookmarkEnd w:id="4"/>
    </w:p>
    <w:p w14:paraId="03DC73B4" w14:textId="77777777" w:rsidR="001A31A7" w:rsidRPr="00780B0D" w:rsidRDefault="001A31A7" w:rsidP="001A31A7">
      <w:pPr>
        <w:rPr>
          <w:sz w:val="24"/>
          <w:szCs w:val="24"/>
        </w:rPr>
      </w:pPr>
      <w:r w:rsidRPr="00780B0D">
        <w:rPr>
          <w:sz w:val="24"/>
          <w:szCs w:val="24"/>
        </w:rPr>
        <w:t>Cíle MŠMT:</w:t>
      </w:r>
    </w:p>
    <w:p w14:paraId="3E56D25E" w14:textId="25DBEDA1" w:rsidR="001A31A7" w:rsidRPr="00780B0D" w:rsidRDefault="001A31A7" w:rsidP="001A31A7">
      <w:pPr>
        <w:rPr>
          <w:sz w:val="24"/>
          <w:szCs w:val="24"/>
        </w:rPr>
      </w:pPr>
      <w:r w:rsidRPr="00780B0D">
        <w:rPr>
          <w:sz w:val="24"/>
          <w:szCs w:val="24"/>
        </w:rPr>
        <w:t xml:space="preserve">Realizovat otevřené, flexibilní </w:t>
      </w:r>
      <w:r w:rsidR="00722755" w:rsidRPr="00780B0D">
        <w:rPr>
          <w:sz w:val="24"/>
          <w:szCs w:val="24"/>
        </w:rPr>
        <w:t>a</w:t>
      </w:r>
      <w:r w:rsidR="00722755">
        <w:rPr>
          <w:sz w:val="24"/>
          <w:szCs w:val="24"/>
        </w:rPr>
        <w:t> </w:t>
      </w:r>
      <w:r w:rsidRPr="00780B0D">
        <w:rPr>
          <w:sz w:val="24"/>
          <w:szCs w:val="24"/>
        </w:rPr>
        <w:t xml:space="preserve">kvalitní vzdělávání reagující na potřeby trhu práce </w:t>
      </w:r>
      <w:r w:rsidR="00722755" w:rsidRPr="00780B0D">
        <w:rPr>
          <w:sz w:val="24"/>
          <w:szCs w:val="24"/>
        </w:rPr>
        <w:t>a</w:t>
      </w:r>
      <w:r w:rsidR="00722755">
        <w:rPr>
          <w:sz w:val="24"/>
          <w:szCs w:val="24"/>
        </w:rPr>
        <w:t> </w:t>
      </w:r>
      <w:r w:rsidRPr="00780B0D">
        <w:rPr>
          <w:sz w:val="24"/>
          <w:szCs w:val="24"/>
        </w:rPr>
        <w:t>společenské výzvy 21. století.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02"/>
        <w:gridCol w:w="3439"/>
        <w:gridCol w:w="3001"/>
        <w:gridCol w:w="2835"/>
        <w:gridCol w:w="2517"/>
      </w:tblGrid>
      <w:tr w:rsidR="00F457CC" w:rsidRPr="00780B0D" w14:paraId="60A13A93" w14:textId="77777777" w:rsidTr="00CB3165">
        <w:trPr>
          <w:trHeight w:val="288"/>
        </w:trPr>
        <w:tc>
          <w:tcPr>
            <w:tcW w:w="2202" w:type="dxa"/>
            <w:noWrap/>
            <w:hideMark/>
          </w:tcPr>
          <w:p w14:paraId="48BB29CA" w14:textId="77777777" w:rsidR="005770EF" w:rsidRPr="00780B0D" w:rsidRDefault="005770EF">
            <w:pPr>
              <w:rPr>
                <w:b/>
                <w:bCs/>
                <w:sz w:val="24"/>
                <w:szCs w:val="24"/>
              </w:rPr>
            </w:pPr>
            <w:bookmarkStart w:id="5" w:name="_Hlk211366299"/>
            <w:r w:rsidRPr="00780B0D">
              <w:rPr>
                <w:b/>
                <w:bCs/>
                <w:sz w:val="24"/>
                <w:szCs w:val="24"/>
              </w:rPr>
              <w:t>Strategický cíl</w:t>
            </w:r>
          </w:p>
        </w:tc>
        <w:tc>
          <w:tcPr>
            <w:tcW w:w="3439" w:type="dxa"/>
            <w:noWrap/>
            <w:hideMark/>
          </w:tcPr>
          <w:p w14:paraId="4F3F07BE" w14:textId="77777777" w:rsidR="005770EF" w:rsidRPr="00780B0D" w:rsidRDefault="005770EF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Dílčí cíl</w:t>
            </w:r>
          </w:p>
        </w:tc>
        <w:tc>
          <w:tcPr>
            <w:tcW w:w="3001" w:type="dxa"/>
            <w:noWrap/>
            <w:hideMark/>
          </w:tcPr>
          <w:p w14:paraId="4018EA4D" w14:textId="77777777" w:rsidR="005770EF" w:rsidRPr="00780B0D" w:rsidRDefault="005770EF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Opatření pro rok 2026</w:t>
            </w:r>
          </w:p>
        </w:tc>
        <w:tc>
          <w:tcPr>
            <w:tcW w:w="2835" w:type="dxa"/>
            <w:noWrap/>
            <w:hideMark/>
          </w:tcPr>
          <w:p w14:paraId="16E1637E" w14:textId="77777777" w:rsidR="005770EF" w:rsidRPr="00780B0D" w:rsidRDefault="005770EF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Odpovědnost</w:t>
            </w:r>
          </w:p>
        </w:tc>
        <w:tc>
          <w:tcPr>
            <w:tcW w:w="2517" w:type="dxa"/>
            <w:noWrap/>
            <w:hideMark/>
          </w:tcPr>
          <w:p w14:paraId="5FB2923E" w14:textId="1870F2E5" w:rsidR="005770EF" w:rsidRPr="00780B0D" w:rsidRDefault="005770EF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Indikátor</w:t>
            </w:r>
            <w:r w:rsidR="00DB468C" w:rsidRPr="00780B0D">
              <w:rPr>
                <w:b/>
                <w:bCs/>
                <w:sz w:val="24"/>
                <w:szCs w:val="24"/>
              </w:rPr>
              <w:t xml:space="preserve"> 2026</w:t>
            </w:r>
          </w:p>
        </w:tc>
      </w:tr>
      <w:bookmarkEnd w:id="5"/>
      <w:tr w:rsidR="003A7F7C" w:rsidRPr="00780B0D" w14:paraId="21C37882" w14:textId="77777777" w:rsidTr="00CB3165">
        <w:trPr>
          <w:trHeight w:val="2117"/>
        </w:trPr>
        <w:tc>
          <w:tcPr>
            <w:tcW w:w="2202" w:type="dxa"/>
            <w:hideMark/>
          </w:tcPr>
          <w:p w14:paraId="24510261" w14:textId="6C409BA8" w:rsidR="003A7F7C" w:rsidRPr="00780B0D" w:rsidRDefault="003A7F7C" w:rsidP="003A7F7C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1.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Připravovat nové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inovovat stávající studijní programy </w:t>
            </w:r>
            <w:r w:rsidR="00722755" w:rsidRPr="00780B0D">
              <w:rPr>
                <w:sz w:val="24"/>
                <w:szCs w:val="24"/>
              </w:rPr>
              <w:t>v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souladu se společenskými potřebami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výzvami, tématy udržitelnosti, potřebami praxe, v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návaznosti na technologický rozvoj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uplatnitelnost absolventů na měnícím se trhu práce.      </w:t>
            </w:r>
          </w:p>
        </w:tc>
        <w:tc>
          <w:tcPr>
            <w:tcW w:w="3439" w:type="dxa"/>
            <w:hideMark/>
          </w:tcPr>
          <w:p w14:paraId="52D50912" w14:textId="2D5A4045" w:rsidR="003A7F7C" w:rsidRPr="00780B0D" w:rsidRDefault="003A7F7C" w:rsidP="003A7F7C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1.1.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Akreditovat studijní programy významné </w:t>
            </w:r>
            <w:r w:rsidR="00722755" w:rsidRPr="00780B0D">
              <w:rPr>
                <w:sz w:val="24"/>
                <w:szCs w:val="24"/>
              </w:rPr>
              <w:t>z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hlediska společenských potřeb, témat udržitelnosti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potřeb praxe, v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návaznosti na technologický rozvoj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uplatnitelnost absolventů na měnícím se trhu práce.  </w:t>
            </w:r>
          </w:p>
        </w:tc>
        <w:tc>
          <w:tcPr>
            <w:tcW w:w="3001" w:type="dxa"/>
            <w:hideMark/>
          </w:tcPr>
          <w:p w14:paraId="275F2FDE" w14:textId="3764C98D" w:rsidR="003A7F7C" w:rsidRPr="00780B0D" w:rsidRDefault="003A7F7C" w:rsidP="003A7F7C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Připravit podklady pro akreditace SP dle plánů jednotlivých součástí na rok 2026:</w:t>
            </w:r>
          </w:p>
          <w:p w14:paraId="5E9ABE35" w14:textId="77777777" w:rsidR="003A7F7C" w:rsidRPr="00780B0D" w:rsidRDefault="003A7F7C" w:rsidP="003A7F7C">
            <w:pPr>
              <w:rPr>
                <w:sz w:val="24"/>
                <w:szCs w:val="24"/>
              </w:rPr>
            </w:pPr>
          </w:p>
          <w:p w14:paraId="4668A626" w14:textId="6EDDEB60" w:rsidR="003A7F7C" w:rsidRPr="00780B0D" w:rsidRDefault="003A7F7C" w:rsidP="003A7F7C">
            <w:pPr>
              <w:rPr>
                <w:i/>
                <w:iCs/>
                <w:sz w:val="24"/>
                <w:szCs w:val="24"/>
              </w:rPr>
            </w:pPr>
            <w:proofErr w:type="gramStart"/>
            <w:r w:rsidRPr="00780B0D">
              <w:rPr>
                <w:sz w:val="24"/>
                <w:szCs w:val="24"/>
              </w:rPr>
              <w:t>FT</w:t>
            </w:r>
            <w:r w:rsidRPr="00780B0D">
              <w:rPr>
                <w:i/>
                <w:iCs/>
                <w:sz w:val="24"/>
                <w:szCs w:val="24"/>
              </w:rPr>
              <w:t xml:space="preserve"> - </w:t>
            </w:r>
            <w:r w:rsidRPr="00780B0D">
              <w:rPr>
                <w:iCs/>
                <w:sz w:val="24"/>
                <w:szCs w:val="24"/>
              </w:rPr>
              <w:t>BSP</w:t>
            </w:r>
            <w:proofErr w:type="gramEnd"/>
            <w:r w:rsidRPr="00780B0D">
              <w:rPr>
                <w:iCs/>
                <w:sz w:val="24"/>
                <w:szCs w:val="24"/>
              </w:rPr>
              <w:t xml:space="preserve"> </w:t>
            </w:r>
            <w:r w:rsidRPr="00780B0D">
              <w:rPr>
                <w:sz w:val="24"/>
                <w:szCs w:val="24"/>
              </w:rPr>
              <w:t>Materiály a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technologie; BSP </w:t>
            </w:r>
            <w:r w:rsidRPr="00780B0D">
              <w:rPr>
                <w:i/>
                <w:iCs/>
                <w:sz w:val="24"/>
                <w:szCs w:val="24"/>
              </w:rPr>
              <w:t xml:space="preserve">Technologie </w:t>
            </w:r>
            <w:r w:rsidR="00722755" w:rsidRPr="00780B0D">
              <w:rPr>
                <w:i/>
                <w:iCs/>
                <w:sz w:val="24"/>
                <w:szCs w:val="24"/>
              </w:rPr>
              <w:t>a</w:t>
            </w:r>
            <w:r w:rsidR="00722755">
              <w:rPr>
                <w:i/>
                <w:iCs/>
                <w:sz w:val="24"/>
                <w:szCs w:val="24"/>
              </w:rPr>
              <w:t> </w:t>
            </w:r>
            <w:r w:rsidRPr="00780B0D">
              <w:rPr>
                <w:i/>
                <w:iCs/>
                <w:sz w:val="24"/>
                <w:szCs w:val="24"/>
              </w:rPr>
              <w:t xml:space="preserve">hodnocení potravin; </w:t>
            </w:r>
            <w:r w:rsidRPr="00780B0D">
              <w:rPr>
                <w:iCs/>
                <w:sz w:val="24"/>
                <w:szCs w:val="24"/>
              </w:rPr>
              <w:t>BSP</w:t>
            </w:r>
            <w:r w:rsidRPr="00780B0D">
              <w:rPr>
                <w:i/>
                <w:iCs/>
                <w:sz w:val="24"/>
                <w:szCs w:val="24"/>
              </w:rPr>
              <w:t xml:space="preserve"> Nutriční terapie; </w:t>
            </w:r>
            <w:r w:rsidRPr="00780B0D">
              <w:rPr>
                <w:iCs/>
                <w:sz w:val="24"/>
                <w:szCs w:val="24"/>
              </w:rPr>
              <w:t>NMSP</w:t>
            </w:r>
            <w:r w:rsidRPr="00780B0D">
              <w:rPr>
                <w:i/>
                <w:iCs/>
                <w:sz w:val="24"/>
                <w:szCs w:val="24"/>
              </w:rPr>
              <w:t xml:space="preserve"> Gastronomie </w:t>
            </w:r>
            <w:r w:rsidR="00722755" w:rsidRPr="00780B0D">
              <w:rPr>
                <w:i/>
                <w:iCs/>
                <w:sz w:val="24"/>
                <w:szCs w:val="24"/>
              </w:rPr>
              <w:t>a</w:t>
            </w:r>
            <w:r w:rsidR="00722755">
              <w:rPr>
                <w:i/>
                <w:iCs/>
                <w:sz w:val="24"/>
                <w:szCs w:val="24"/>
              </w:rPr>
              <w:t> </w:t>
            </w:r>
            <w:r w:rsidRPr="00780B0D">
              <w:rPr>
                <w:i/>
                <w:iCs/>
                <w:sz w:val="24"/>
                <w:szCs w:val="24"/>
              </w:rPr>
              <w:t xml:space="preserve">výživa; </w:t>
            </w:r>
            <w:r w:rsidRPr="00780B0D">
              <w:rPr>
                <w:iCs/>
                <w:sz w:val="24"/>
                <w:szCs w:val="24"/>
              </w:rPr>
              <w:t>NMSP</w:t>
            </w:r>
            <w:r w:rsidRPr="00780B0D">
              <w:rPr>
                <w:i/>
                <w:iCs/>
                <w:sz w:val="24"/>
                <w:szCs w:val="24"/>
              </w:rPr>
              <w:t xml:space="preserve"> Polovodičové materiály </w:t>
            </w:r>
            <w:r w:rsidR="00722755" w:rsidRPr="00780B0D">
              <w:rPr>
                <w:i/>
                <w:iCs/>
                <w:sz w:val="24"/>
                <w:szCs w:val="24"/>
              </w:rPr>
              <w:t>a</w:t>
            </w:r>
            <w:r w:rsidR="00722755">
              <w:rPr>
                <w:i/>
                <w:iCs/>
                <w:sz w:val="24"/>
                <w:szCs w:val="24"/>
              </w:rPr>
              <w:t> </w:t>
            </w:r>
            <w:r w:rsidRPr="00780B0D">
              <w:rPr>
                <w:i/>
                <w:iCs/>
                <w:sz w:val="24"/>
                <w:szCs w:val="24"/>
              </w:rPr>
              <w:t>technologie</w:t>
            </w:r>
          </w:p>
          <w:p w14:paraId="149E733D" w14:textId="77777777" w:rsidR="003A7F7C" w:rsidRPr="00780B0D" w:rsidRDefault="003A7F7C" w:rsidP="003A7F7C">
            <w:pPr>
              <w:rPr>
                <w:i/>
                <w:iCs/>
                <w:sz w:val="24"/>
                <w:szCs w:val="24"/>
              </w:rPr>
            </w:pPr>
          </w:p>
          <w:p w14:paraId="51C9DC77" w14:textId="1F88AE5D" w:rsidR="003A7F7C" w:rsidRPr="00780B0D" w:rsidRDefault="003A7F7C" w:rsidP="003A7F7C">
            <w:pPr>
              <w:rPr>
                <w:i/>
                <w:iCs/>
                <w:sz w:val="24"/>
                <w:szCs w:val="24"/>
              </w:rPr>
            </w:pPr>
            <w:r w:rsidRPr="00780B0D">
              <w:rPr>
                <w:i/>
                <w:iCs/>
                <w:sz w:val="24"/>
                <w:szCs w:val="24"/>
              </w:rPr>
              <w:t xml:space="preserve">Akreditační žádost pro Habilitační řízení </w:t>
            </w:r>
            <w:r w:rsidR="00722755" w:rsidRPr="00780B0D">
              <w:rPr>
                <w:i/>
                <w:iCs/>
                <w:sz w:val="24"/>
                <w:szCs w:val="24"/>
              </w:rPr>
              <w:t>a</w:t>
            </w:r>
            <w:r w:rsidR="00722755">
              <w:rPr>
                <w:i/>
                <w:iCs/>
                <w:sz w:val="24"/>
                <w:szCs w:val="24"/>
              </w:rPr>
              <w:t> </w:t>
            </w:r>
            <w:r w:rsidRPr="00780B0D">
              <w:rPr>
                <w:i/>
                <w:iCs/>
                <w:sz w:val="24"/>
                <w:szCs w:val="24"/>
              </w:rPr>
              <w:t>řízení jmenování profesorem v</w:t>
            </w:r>
            <w:r w:rsidR="00F9055B">
              <w:rPr>
                <w:i/>
                <w:iCs/>
                <w:sz w:val="24"/>
                <w:szCs w:val="24"/>
              </w:rPr>
              <w:t> </w:t>
            </w:r>
            <w:r w:rsidRPr="00780B0D">
              <w:rPr>
                <w:i/>
                <w:iCs/>
                <w:sz w:val="24"/>
                <w:szCs w:val="24"/>
              </w:rPr>
              <w:t>oboru Chemie a</w:t>
            </w:r>
            <w:r w:rsidR="00F9055B">
              <w:rPr>
                <w:i/>
                <w:iCs/>
                <w:sz w:val="24"/>
                <w:szCs w:val="24"/>
              </w:rPr>
              <w:t> </w:t>
            </w:r>
            <w:r w:rsidRPr="00780B0D">
              <w:rPr>
                <w:i/>
                <w:iCs/>
                <w:sz w:val="24"/>
                <w:szCs w:val="24"/>
              </w:rPr>
              <w:t>technologie ochrany životního prostředí na FT UTB</w:t>
            </w:r>
          </w:p>
        </w:tc>
        <w:tc>
          <w:tcPr>
            <w:tcW w:w="2835" w:type="dxa"/>
            <w:hideMark/>
          </w:tcPr>
          <w:p w14:paraId="602E946D" w14:textId="50FA5638" w:rsidR="003A7F7C" w:rsidRPr="00780B0D" w:rsidRDefault="003A7F7C" w:rsidP="003A7F7C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Prorektorka pro pedagogickou činnost</w:t>
            </w:r>
          </w:p>
          <w:p w14:paraId="481BB4C5" w14:textId="2AA03683" w:rsidR="003A7F7C" w:rsidRPr="00780B0D" w:rsidRDefault="003A7F7C" w:rsidP="003A7F7C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FT</w:t>
            </w:r>
          </w:p>
        </w:tc>
        <w:tc>
          <w:tcPr>
            <w:tcW w:w="2517" w:type="dxa"/>
            <w:hideMark/>
          </w:tcPr>
          <w:p w14:paraId="6A0CDB79" w14:textId="3E41C5C3" w:rsidR="003A7F7C" w:rsidRPr="00780B0D" w:rsidRDefault="003A7F7C" w:rsidP="003A7F7C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Studijní programy – počet akreditovaných studijních programů UTB ve Zlíně         </w:t>
            </w:r>
          </w:p>
          <w:p w14:paraId="69F2C6DA" w14:textId="67E46CAB" w:rsidR="003A7F7C" w:rsidRPr="00780B0D" w:rsidRDefault="003A7F7C" w:rsidP="003A7F7C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Studijní </w:t>
            </w:r>
            <w:proofErr w:type="gramStart"/>
            <w:r w:rsidRPr="00780B0D">
              <w:rPr>
                <w:sz w:val="24"/>
                <w:szCs w:val="24"/>
              </w:rPr>
              <w:t>programy - počet</w:t>
            </w:r>
            <w:proofErr w:type="gramEnd"/>
            <w:r w:rsidRPr="00780B0D">
              <w:rPr>
                <w:sz w:val="24"/>
                <w:szCs w:val="24"/>
              </w:rPr>
              <w:t xml:space="preserve"> studijních programů připravených a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předložených k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akreditaci</w:t>
            </w:r>
          </w:p>
        </w:tc>
      </w:tr>
      <w:tr w:rsidR="00F457CC" w:rsidRPr="00780B0D" w14:paraId="025A8796" w14:textId="77777777" w:rsidTr="00CB3165">
        <w:trPr>
          <w:trHeight w:val="1275"/>
        </w:trPr>
        <w:tc>
          <w:tcPr>
            <w:tcW w:w="2202" w:type="dxa"/>
          </w:tcPr>
          <w:p w14:paraId="3CCFA181" w14:textId="4B115373" w:rsidR="00EA769A" w:rsidRPr="00780B0D" w:rsidRDefault="00EA769A" w:rsidP="00EA769A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1.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Připravovat nové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inovovat stávající studijní programy </w:t>
            </w:r>
            <w:r w:rsidR="00722755" w:rsidRPr="00780B0D">
              <w:rPr>
                <w:sz w:val="24"/>
                <w:szCs w:val="24"/>
              </w:rPr>
              <w:t>v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souladu se společenskými potřebami a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výzvami, tématy udržitelnosti, potřebami praxe, v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návaznosti na technologický rozvoj a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uplatnitelnost absolventů na měnícím se trhu práce.      </w:t>
            </w:r>
          </w:p>
        </w:tc>
        <w:tc>
          <w:tcPr>
            <w:tcW w:w="3439" w:type="dxa"/>
          </w:tcPr>
          <w:p w14:paraId="0473B18D" w14:textId="3F32424A" w:rsidR="00EA769A" w:rsidRPr="00780B0D" w:rsidRDefault="00EA769A" w:rsidP="00EA769A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1.1.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Akreditovat studijní programy významné </w:t>
            </w:r>
            <w:r w:rsidR="00722755" w:rsidRPr="00780B0D">
              <w:rPr>
                <w:sz w:val="24"/>
                <w:szCs w:val="24"/>
              </w:rPr>
              <w:t>z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hlediska společenských potřeb, témat udržitelnosti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potřeb praxe, v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návaznosti na technologický rozvoj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uplatnitelnost absolventů na měnícím se trhu práce.  </w:t>
            </w:r>
          </w:p>
        </w:tc>
        <w:tc>
          <w:tcPr>
            <w:tcW w:w="3001" w:type="dxa"/>
          </w:tcPr>
          <w:p w14:paraId="20D3864A" w14:textId="77777777" w:rsidR="00EA769A" w:rsidRPr="00780B0D" w:rsidRDefault="00EA769A" w:rsidP="00EA769A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Připravit podklady pro akreditace SP dle plánů jednotlivých součástí na rok 2026:</w:t>
            </w:r>
          </w:p>
          <w:p w14:paraId="648C554A" w14:textId="77777777" w:rsidR="00EA769A" w:rsidRPr="00780B0D" w:rsidRDefault="00EA769A" w:rsidP="00EA769A">
            <w:pPr>
              <w:rPr>
                <w:sz w:val="24"/>
                <w:szCs w:val="24"/>
              </w:rPr>
            </w:pPr>
          </w:p>
          <w:p w14:paraId="656F1FF9" w14:textId="3571317D" w:rsidR="00EA769A" w:rsidRPr="00780B0D" w:rsidRDefault="00EA769A" w:rsidP="00EA769A">
            <w:pPr>
              <w:rPr>
                <w:sz w:val="24"/>
                <w:szCs w:val="24"/>
              </w:rPr>
            </w:pPr>
            <w:proofErr w:type="gramStart"/>
            <w:r w:rsidRPr="00780B0D">
              <w:rPr>
                <w:sz w:val="24"/>
                <w:szCs w:val="24"/>
              </w:rPr>
              <w:t>FMK - akreditace</w:t>
            </w:r>
            <w:proofErr w:type="gramEnd"/>
            <w:r w:rsidRPr="00780B0D">
              <w:rPr>
                <w:sz w:val="24"/>
                <w:szCs w:val="24"/>
              </w:rPr>
              <w:t xml:space="preserve"> NMSP </w:t>
            </w:r>
            <w:proofErr w:type="spellStart"/>
            <w:r w:rsidRPr="00780B0D">
              <w:rPr>
                <w:i/>
                <w:iCs/>
                <w:sz w:val="24"/>
                <w:szCs w:val="24"/>
              </w:rPr>
              <w:t>Creative</w:t>
            </w:r>
            <w:proofErr w:type="spellEnd"/>
            <w:r w:rsidRPr="00780B0D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80B0D">
              <w:rPr>
                <w:i/>
                <w:iCs/>
                <w:sz w:val="24"/>
                <w:szCs w:val="24"/>
              </w:rPr>
              <w:t>Cultures</w:t>
            </w:r>
            <w:proofErr w:type="spellEnd"/>
            <w:r w:rsidRPr="00780B0D">
              <w:rPr>
                <w:i/>
                <w:iCs/>
                <w:sz w:val="24"/>
                <w:szCs w:val="24"/>
              </w:rPr>
              <w:t xml:space="preserve"> and </w:t>
            </w:r>
            <w:proofErr w:type="spellStart"/>
            <w:r w:rsidRPr="00780B0D">
              <w:rPr>
                <w:i/>
                <w:iCs/>
                <w:sz w:val="24"/>
                <w:szCs w:val="24"/>
              </w:rPr>
              <w:t>Societies</w:t>
            </w:r>
            <w:proofErr w:type="spellEnd"/>
            <w:r w:rsidRPr="00780B0D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14:paraId="22F6BF8B" w14:textId="50EB8D1C" w:rsidR="00EA769A" w:rsidRPr="00780B0D" w:rsidRDefault="00325715" w:rsidP="00EA769A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</w:t>
            </w:r>
            <w:r w:rsidR="00EA769A" w:rsidRPr="00780B0D">
              <w:rPr>
                <w:b/>
                <w:bCs/>
                <w:sz w:val="24"/>
                <w:szCs w:val="24"/>
              </w:rPr>
              <w:t>rorektorka pro pedagogickou činnost</w:t>
            </w:r>
          </w:p>
          <w:p w14:paraId="732A84AC" w14:textId="19484A54" w:rsidR="00EA769A" w:rsidRPr="00780B0D" w:rsidRDefault="00325715" w:rsidP="00EA769A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</w:t>
            </w:r>
            <w:r w:rsidR="00EA769A" w:rsidRPr="00780B0D">
              <w:rPr>
                <w:sz w:val="24"/>
                <w:szCs w:val="24"/>
              </w:rPr>
              <w:t>ěkan FMK</w:t>
            </w:r>
          </w:p>
        </w:tc>
        <w:tc>
          <w:tcPr>
            <w:tcW w:w="2517" w:type="dxa"/>
          </w:tcPr>
          <w:p w14:paraId="2C0AFC05" w14:textId="229C1533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Studijní programy – počet akreditovaných studijních programů UTB ve Zlíně         </w:t>
            </w:r>
          </w:p>
          <w:p w14:paraId="4130A5EF" w14:textId="796818D5" w:rsidR="00EA769A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Studijní </w:t>
            </w:r>
            <w:proofErr w:type="gramStart"/>
            <w:r w:rsidRPr="00780B0D">
              <w:rPr>
                <w:sz w:val="24"/>
                <w:szCs w:val="24"/>
              </w:rPr>
              <w:t>programy - počet</w:t>
            </w:r>
            <w:proofErr w:type="gramEnd"/>
            <w:r w:rsidRPr="00780B0D">
              <w:rPr>
                <w:sz w:val="24"/>
                <w:szCs w:val="24"/>
              </w:rPr>
              <w:t xml:space="preserve"> studijních programů připravených a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předložených k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akreditaci</w:t>
            </w:r>
          </w:p>
        </w:tc>
      </w:tr>
      <w:tr w:rsidR="00F457CC" w:rsidRPr="00780B0D" w14:paraId="536BD390" w14:textId="77777777" w:rsidTr="00642D84">
        <w:trPr>
          <w:trHeight w:val="1266"/>
        </w:trPr>
        <w:tc>
          <w:tcPr>
            <w:tcW w:w="2202" w:type="dxa"/>
          </w:tcPr>
          <w:p w14:paraId="77492071" w14:textId="3D13E6FA" w:rsidR="00EA769A" w:rsidRPr="00780B0D" w:rsidRDefault="00EA769A" w:rsidP="00EA769A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1.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Připravovat nové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inovovat stávající studijní programy v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souladu se společenskými potřebami a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výzvami, tématy udržitelnosti, potřebami praxe, v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návaznosti na technologický rozvoj a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uplatnitelnost absolventů na měnícím se trhu práce.      </w:t>
            </w:r>
          </w:p>
        </w:tc>
        <w:tc>
          <w:tcPr>
            <w:tcW w:w="3439" w:type="dxa"/>
          </w:tcPr>
          <w:p w14:paraId="4B6E7B06" w14:textId="2B612387" w:rsidR="00EA769A" w:rsidRPr="00780B0D" w:rsidRDefault="00EA769A" w:rsidP="00EA769A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1.1.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Akreditovat studijní programy významné </w:t>
            </w:r>
            <w:r w:rsidR="00722755" w:rsidRPr="00780B0D">
              <w:rPr>
                <w:sz w:val="24"/>
                <w:szCs w:val="24"/>
              </w:rPr>
              <w:t>z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hlediska společenských potřeb, témat udržitelnosti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potřeb praxe, v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návaznosti na technologický rozvoj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uplatnitelnost absolventů na měnícím se trhu práce.  </w:t>
            </w:r>
          </w:p>
        </w:tc>
        <w:tc>
          <w:tcPr>
            <w:tcW w:w="3001" w:type="dxa"/>
          </w:tcPr>
          <w:p w14:paraId="430FA20F" w14:textId="77777777" w:rsidR="00EA769A" w:rsidRPr="00780B0D" w:rsidRDefault="00EA769A" w:rsidP="00EA769A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Připravit podklady pro akreditace SP dle plánů jednotlivých součástí na rok 2026:</w:t>
            </w:r>
          </w:p>
          <w:p w14:paraId="3AE2A9CF" w14:textId="77777777" w:rsidR="00EA769A" w:rsidRPr="00780B0D" w:rsidRDefault="00EA769A" w:rsidP="00EA769A">
            <w:pPr>
              <w:rPr>
                <w:sz w:val="24"/>
                <w:szCs w:val="24"/>
              </w:rPr>
            </w:pPr>
          </w:p>
          <w:p w14:paraId="687270D1" w14:textId="09397E79" w:rsidR="00EA769A" w:rsidRPr="00780B0D" w:rsidRDefault="00EA769A" w:rsidP="00EA769A">
            <w:pPr>
              <w:rPr>
                <w:sz w:val="24"/>
                <w:szCs w:val="24"/>
              </w:rPr>
            </w:pPr>
            <w:proofErr w:type="gramStart"/>
            <w:r w:rsidRPr="00780B0D">
              <w:rPr>
                <w:sz w:val="24"/>
                <w:szCs w:val="24"/>
              </w:rPr>
              <w:t>FAI - příprava</w:t>
            </w:r>
            <w:proofErr w:type="gramEnd"/>
            <w:r w:rsidRPr="00780B0D">
              <w:rPr>
                <w:sz w:val="24"/>
                <w:szCs w:val="24"/>
              </w:rPr>
              <w:t xml:space="preserve"> rozšíření akreditace NMSP </w:t>
            </w:r>
            <w:r w:rsidRPr="00780B0D">
              <w:rPr>
                <w:i/>
                <w:iCs/>
                <w:sz w:val="24"/>
                <w:szCs w:val="24"/>
              </w:rPr>
              <w:t>Automatické řízení a</w:t>
            </w:r>
            <w:r w:rsidR="00F9055B">
              <w:rPr>
                <w:i/>
                <w:iCs/>
                <w:sz w:val="24"/>
                <w:szCs w:val="24"/>
              </w:rPr>
              <w:t> </w:t>
            </w:r>
            <w:r w:rsidRPr="00780B0D">
              <w:rPr>
                <w:i/>
                <w:iCs/>
                <w:sz w:val="24"/>
                <w:szCs w:val="24"/>
              </w:rPr>
              <w:t xml:space="preserve">informatika </w:t>
            </w:r>
            <w:r w:rsidR="00722755" w:rsidRPr="00780B0D">
              <w:rPr>
                <w:i/>
                <w:iCs/>
                <w:sz w:val="24"/>
                <w:szCs w:val="24"/>
              </w:rPr>
              <w:t>v</w:t>
            </w:r>
            <w:r w:rsidR="00722755">
              <w:rPr>
                <w:i/>
                <w:iCs/>
                <w:sz w:val="24"/>
                <w:szCs w:val="24"/>
              </w:rPr>
              <w:t> </w:t>
            </w:r>
            <w:r w:rsidRPr="00780B0D">
              <w:rPr>
                <w:i/>
                <w:iCs/>
                <w:sz w:val="24"/>
                <w:szCs w:val="24"/>
              </w:rPr>
              <w:t>průmyslu 4.</w:t>
            </w:r>
            <w:r w:rsidR="00722755" w:rsidRPr="00780B0D">
              <w:rPr>
                <w:i/>
                <w:iCs/>
                <w:sz w:val="24"/>
                <w:szCs w:val="24"/>
              </w:rPr>
              <w:t>0</w:t>
            </w:r>
            <w:r w:rsidR="00722755">
              <w:rPr>
                <w:i/>
                <w:iCs/>
                <w:sz w:val="24"/>
                <w:szCs w:val="24"/>
              </w:rPr>
              <w:t> </w:t>
            </w:r>
            <w:r w:rsidR="00722755" w:rsidRPr="00780B0D">
              <w:rPr>
                <w:sz w:val="24"/>
                <w:szCs w:val="24"/>
              </w:rPr>
              <w:t>o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nové </w:t>
            </w:r>
            <w:proofErr w:type="gramStart"/>
            <w:r w:rsidRPr="00780B0D">
              <w:rPr>
                <w:sz w:val="24"/>
                <w:szCs w:val="24"/>
              </w:rPr>
              <w:t>specializace - Inteligentní</w:t>
            </w:r>
            <w:proofErr w:type="gramEnd"/>
            <w:r w:rsidRPr="00780B0D">
              <w:rPr>
                <w:sz w:val="24"/>
                <w:szCs w:val="24"/>
              </w:rPr>
              <w:t xml:space="preserve"> systémy s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roboty; </w:t>
            </w:r>
            <w:r w:rsidRPr="00780B0D">
              <w:rPr>
                <w:i/>
                <w:iCs/>
                <w:sz w:val="24"/>
                <w:szCs w:val="24"/>
              </w:rPr>
              <w:t>Průmyslová automatizace, Inteligentní budovy</w:t>
            </w:r>
          </w:p>
        </w:tc>
        <w:tc>
          <w:tcPr>
            <w:tcW w:w="2835" w:type="dxa"/>
          </w:tcPr>
          <w:p w14:paraId="1A5F4472" w14:textId="7459CEDC" w:rsidR="00EA769A" w:rsidRPr="00780B0D" w:rsidRDefault="00325715" w:rsidP="00EA769A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</w:t>
            </w:r>
            <w:r w:rsidR="00EA769A" w:rsidRPr="00780B0D">
              <w:rPr>
                <w:b/>
                <w:bCs/>
                <w:sz w:val="24"/>
                <w:szCs w:val="24"/>
              </w:rPr>
              <w:t>rorektorka pro pedagogickou činnost</w:t>
            </w:r>
          </w:p>
          <w:p w14:paraId="095EE163" w14:textId="23509FDD" w:rsidR="00EA769A" w:rsidRPr="00780B0D" w:rsidRDefault="00325715" w:rsidP="00EA769A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</w:t>
            </w:r>
            <w:r w:rsidR="00EA769A" w:rsidRPr="00780B0D">
              <w:rPr>
                <w:sz w:val="24"/>
                <w:szCs w:val="24"/>
              </w:rPr>
              <w:t>ěkan FAI</w:t>
            </w:r>
          </w:p>
        </w:tc>
        <w:tc>
          <w:tcPr>
            <w:tcW w:w="2517" w:type="dxa"/>
          </w:tcPr>
          <w:p w14:paraId="256A92E2" w14:textId="5FBE4CFB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Studijní programy – počet akreditovaných studijních programů UTB ve Zlíně         </w:t>
            </w:r>
          </w:p>
          <w:p w14:paraId="17F9562E" w14:textId="3B1E82BD" w:rsidR="00EA769A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Studijní </w:t>
            </w:r>
            <w:proofErr w:type="gramStart"/>
            <w:r w:rsidRPr="00780B0D">
              <w:rPr>
                <w:sz w:val="24"/>
                <w:szCs w:val="24"/>
              </w:rPr>
              <w:t>programy - počet</w:t>
            </w:r>
            <w:proofErr w:type="gramEnd"/>
            <w:r w:rsidRPr="00780B0D">
              <w:rPr>
                <w:sz w:val="24"/>
                <w:szCs w:val="24"/>
              </w:rPr>
              <w:t xml:space="preserve"> studijních programů připravených a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předložených k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akreditaci</w:t>
            </w:r>
          </w:p>
        </w:tc>
      </w:tr>
      <w:tr w:rsidR="00F457CC" w:rsidRPr="00780B0D" w14:paraId="2CA87A2F" w14:textId="77777777" w:rsidTr="00CB3165">
        <w:trPr>
          <w:trHeight w:val="708"/>
        </w:trPr>
        <w:tc>
          <w:tcPr>
            <w:tcW w:w="2202" w:type="dxa"/>
          </w:tcPr>
          <w:p w14:paraId="227BAD87" w14:textId="77ED3475" w:rsidR="00EA769A" w:rsidRPr="00780B0D" w:rsidRDefault="00EA769A" w:rsidP="00EA769A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1.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Připravovat nové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inovovat stávající studijní programy </w:t>
            </w:r>
            <w:r w:rsidR="00722755" w:rsidRPr="00780B0D">
              <w:rPr>
                <w:sz w:val="24"/>
                <w:szCs w:val="24"/>
              </w:rPr>
              <w:t>v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souladu se společenskými potřebami a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výzvami, tématy udržitelnosti, potřebami praxe, v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návaznosti na technologický rozvoj a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uplatnitelnost absolventů na měnícím se trhu práce.      </w:t>
            </w:r>
          </w:p>
        </w:tc>
        <w:tc>
          <w:tcPr>
            <w:tcW w:w="3439" w:type="dxa"/>
          </w:tcPr>
          <w:p w14:paraId="7DBCEB08" w14:textId="74DFB154" w:rsidR="00EA769A" w:rsidRPr="00780B0D" w:rsidRDefault="00EA769A" w:rsidP="00EA769A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1.1.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Akreditovat studijní programy významné </w:t>
            </w:r>
            <w:r w:rsidR="00722755" w:rsidRPr="00780B0D">
              <w:rPr>
                <w:sz w:val="24"/>
                <w:szCs w:val="24"/>
              </w:rPr>
              <w:t>z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hlediska společenských potřeb, témat udržitelnosti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potřeb praxe, v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návaznosti na technologický rozvoj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uplatnitelnost absolventů na měnícím se trhu práce.  </w:t>
            </w:r>
          </w:p>
        </w:tc>
        <w:tc>
          <w:tcPr>
            <w:tcW w:w="3001" w:type="dxa"/>
          </w:tcPr>
          <w:p w14:paraId="6A1C8B31" w14:textId="77777777" w:rsidR="00EA769A" w:rsidRPr="00780B0D" w:rsidRDefault="00EA769A" w:rsidP="00EA769A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Připravit podklady pro akreditace SP dle plánů jednotlivých součástí na rok 2026:</w:t>
            </w:r>
          </w:p>
          <w:p w14:paraId="0A0B46C5" w14:textId="77777777" w:rsidR="00EA769A" w:rsidRPr="00780B0D" w:rsidRDefault="00EA769A" w:rsidP="00EA769A">
            <w:pPr>
              <w:rPr>
                <w:sz w:val="24"/>
                <w:szCs w:val="24"/>
              </w:rPr>
            </w:pPr>
          </w:p>
          <w:p w14:paraId="5667DD4A" w14:textId="3720E5F0" w:rsidR="00EA769A" w:rsidRPr="00780B0D" w:rsidRDefault="00F9055B" w:rsidP="00EA769A">
            <w:pPr>
              <w:rPr>
                <w:i/>
                <w:iCs/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FHS – BSP</w:t>
            </w:r>
            <w:r w:rsidR="00EA769A" w:rsidRPr="00780B0D">
              <w:rPr>
                <w:i/>
                <w:iCs/>
                <w:sz w:val="24"/>
                <w:szCs w:val="24"/>
              </w:rPr>
              <w:t xml:space="preserve"> Jazykový </w:t>
            </w:r>
            <w:proofErr w:type="gramStart"/>
            <w:r w:rsidR="00EA769A" w:rsidRPr="00780B0D">
              <w:rPr>
                <w:i/>
                <w:iCs/>
                <w:sz w:val="24"/>
                <w:szCs w:val="24"/>
              </w:rPr>
              <w:t>specialista - anglický</w:t>
            </w:r>
            <w:proofErr w:type="gramEnd"/>
            <w:r w:rsidR="00EA769A" w:rsidRPr="00780B0D">
              <w:rPr>
                <w:i/>
                <w:iCs/>
                <w:sz w:val="24"/>
                <w:szCs w:val="24"/>
              </w:rPr>
              <w:t xml:space="preserve"> jazyk</w:t>
            </w:r>
          </w:p>
          <w:p w14:paraId="6CA877EA" w14:textId="77777777" w:rsidR="009A5BBB" w:rsidRPr="00780B0D" w:rsidRDefault="009A5BBB" w:rsidP="00EA769A">
            <w:pPr>
              <w:rPr>
                <w:i/>
                <w:iCs/>
                <w:sz w:val="24"/>
                <w:szCs w:val="24"/>
              </w:rPr>
            </w:pPr>
          </w:p>
          <w:p w14:paraId="53918DB0" w14:textId="7870A3C5" w:rsidR="009A5BBB" w:rsidRPr="00780B0D" w:rsidRDefault="009A5BBB" w:rsidP="00EA769A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BSP </w:t>
            </w:r>
            <w:r w:rsidRPr="00780B0D">
              <w:rPr>
                <w:i/>
                <w:iCs/>
                <w:sz w:val="24"/>
                <w:szCs w:val="24"/>
              </w:rPr>
              <w:t>Fyzioterapie</w:t>
            </w:r>
          </w:p>
        </w:tc>
        <w:tc>
          <w:tcPr>
            <w:tcW w:w="2835" w:type="dxa"/>
          </w:tcPr>
          <w:p w14:paraId="77BEF081" w14:textId="2939E65E" w:rsidR="00EA769A" w:rsidRPr="00780B0D" w:rsidRDefault="00325715" w:rsidP="00EA769A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</w:t>
            </w:r>
            <w:r w:rsidR="00EA769A" w:rsidRPr="00780B0D">
              <w:rPr>
                <w:b/>
                <w:bCs/>
                <w:sz w:val="24"/>
                <w:szCs w:val="24"/>
              </w:rPr>
              <w:t>rorektorka pro pedagogickou činnost</w:t>
            </w:r>
          </w:p>
          <w:p w14:paraId="11F5757A" w14:textId="263E382F" w:rsidR="00EA769A" w:rsidRPr="00780B0D" w:rsidRDefault="00325715" w:rsidP="00EA769A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</w:t>
            </w:r>
            <w:r w:rsidR="00EA769A" w:rsidRPr="00780B0D">
              <w:rPr>
                <w:sz w:val="24"/>
                <w:szCs w:val="24"/>
              </w:rPr>
              <w:t>ěkan FHS</w:t>
            </w:r>
          </w:p>
        </w:tc>
        <w:tc>
          <w:tcPr>
            <w:tcW w:w="2517" w:type="dxa"/>
          </w:tcPr>
          <w:p w14:paraId="623B00BA" w14:textId="0421F8F7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Studijní programy – počet akreditovaných studijních programů UTB ve Zlíně         </w:t>
            </w:r>
          </w:p>
          <w:p w14:paraId="10A88950" w14:textId="6D1FD533" w:rsidR="00EA769A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Studijní </w:t>
            </w:r>
            <w:r w:rsidR="00F9055B" w:rsidRPr="00780B0D">
              <w:rPr>
                <w:sz w:val="24"/>
                <w:szCs w:val="24"/>
              </w:rPr>
              <w:t>programy – počet</w:t>
            </w:r>
            <w:r w:rsidRPr="00780B0D">
              <w:rPr>
                <w:sz w:val="24"/>
                <w:szCs w:val="24"/>
              </w:rPr>
              <w:t xml:space="preserve"> studijních programů připravených a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předložených k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akreditaci</w:t>
            </w:r>
          </w:p>
        </w:tc>
      </w:tr>
      <w:tr w:rsidR="00F457CC" w:rsidRPr="00780B0D" w14:paraId="787333E6" w14:textId="77777777" w:rsidTr="00CB3165">
        <w:trPr>
          <w:trHeight w:val="2117"/>
        </w:trPr>
        <w:tc>
          <w:tcPr>
            <w:tcW w:w="2202" w:type="dxa"/>
          </w:tcPr>
          <w:p w14:paraId="3F820C2B" w14:textId="0B1F4731" w:rsidR="00EA769A" w:rsidRPr="00780B0D" w:rsidRDefault="00EA769A" w:rsidP="00EA769A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1.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Připravovat nové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inovovat stávající studijní programy v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souladu se společenskými potřebami a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výzvami, tématy udržitelnosti, potřebami praxe, v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návaznosti na technologický rozvoj a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uplatnitelnost absolventů na měnícím se trhu práce.      </w:t>
            </w:r>
          </w:p>
        </w:tc>
        <w:tc>
          <w:tcPr>
            <w:tcW w:w="3439" w:type="dxa"/>
          </w:tcPr>
          <w:p w14:paraId="7B19B2D9" w14:textId="1B196977" w:rsidR="00EA769A" w:rsidRPr="00780B0D" w:rsidRDefault="00EA769A" w:rsidP="00EA769A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1.1.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Akreditovat studijní programy významné </w:t>
            </w:r>
            <w:r w:rsidR="00722755" w:rsidRPr="00780B0D">
              <w:rPr>
                <w:sz w:val="24"/>
                <w:szCs w:val="24"/>
              </w:rPr>
              <w:t>z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hlediska společenských potřeb, témat udržitelnosti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potřeb praxe, v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návaznosti na technologický rozvoj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uplatnitelnost absolventů na měnícím se trhu práce.  </w:t>
            </w:r>
          </w:p>
        </w:tc>
        <w:tc>
          <w:tcPr>
            <w:tcW w:w="3001" w:type="dxa"/>
          </w:tcPr>
          <w:p w14:paraId="7F81DA96" w14:textId="77777777" w:rsidR="00EA769A" w:rsidRPr="00780B0D" w:rsidRDefault="00EA769A" w:rsidP="00EA769A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Připravit podklady pro akreditace SP dle plánů jednotlivých součástí na rok 2026:</w:t>
            </w:r>
          </w:p>
          <w:p w14:paraId="59219C09" w14:textId="77777777" w:rsidR="00EA769A" w:rsidRPr="00780B0D" w:rsidRDefault="00EA769A" w:rsidP="00EA769A">
            <w:pPr>
              <w:rPr>
                <w:sz w:val="24"/>
                <w:szCs w:val="24"/>
              </w:rPr>
            </w:pPr>
          </w:p>
          <w:p w14:paraId="23EF17E2" w14:textId="3596B503" w:rsidR="00EA769A" w:rsidRPr="00780B0D" w:rsidRDefault="00F9055B" w:rsidP="00EA769A">
            <w:pPr>
              <w:rPr>
                <w:sz w:val="24"/>
                <w:szCs w:val="24"/>
              </w:rPr>
            </w:pPr>
            <w:r w:rsidRPr="00780B0D">
              <w:rPr>
                <w:i/>
                <w:iCs/>
                <w:sz w:val="24"/>
                <w:szCs w:val="24"/>
              </w:rPr>
              <w:t>FLKŘ – DSP</w:t>
            </w:r>
            <w:r w:rsidR="00EA769A" w:rsidRPr="00780B0D">
              <w:rPr>
                <w:i/>
                <w:iCs/>
                <w:sz w:val="24"/>
                <w:szCs w:val="24"/>
              </w:rPr>
              <w:t xml:space="preserve"> Strategické řízení rizik </w:t>
            </w:r>
            <w:r w:rsidR="00722755" w:rsidRPr="00780B0D">
              <w:rPr>
                <w:i/>
                <w:iCs/>
                <w:sz w:val="24"/>
                <w:szCs w:val="24"/>
              </w:rPr>
              <w:t>a</w:t>
            </w:r>
            <w:r w:rsidR="00722755">
              <w:rPr>
                <w:i/>
                <w:iCs/>
                <w:sz w:val="24"/>
                <w:szCs w:val="24"/>
              </w:rPr>
              <w:t> </w:t>
            </w:r>
            <w:r w:rsidR="00EA769A" w:rsidRPr="00780B0D">
              <w:rPr>
                <w:i/>
                <w:iCs/>
                <w:sz w:val="24"/>
                <w:szCs w:val="24"/>
              </w:rPr>
              <w:t xml:space="preserve">bezpečnosti </w:t>
            </w:r>
          </w:p>
        </w:tc>
        <w:tc>
          <w:tcPr>
            <w:tcW w:w="2835" w:type="dxa"/>
          </w:tcPr>
          <w:p w14:paraId="0C3B5304" w14:textId="26EF0A13" w:rsidR="00EA769A" w:rsidRPr="00780B0D" w:rsidRDefault="00325715" w:rsidP="00EA769A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</w:t>
            </w:r>
            <w:r w:rsidR="00EA769A" w:rsidRPr="00780B0D">
              <w:rPr>
                <w:b/>
                <w:bCs/>
                <w:sz w:val="24"/>
                <w:szCs w:val="24"/>
              </w:rPr>
              <w:t>rorektorka pro pedagogickou činnost</w:t>
            </w:r>
          </w:p>
          <w:p w14:paraId="2674060E" w14:textId="41CDA313" w:rsidR="00EA769A" w:rsidRPr="00780B0D" w:rsidRDefault="00325715" w:rsidP="00EA769A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</w:t>
            </w:r>
            <w:r w:rsidR="00EA769A" w:rsidRPr="00780B0D">
              <w:rPr>
                <w:sz w:val="24"/>
                <w:szCs w:val="24"/>
              </w:rPr>
              <w:t>ěkanka FLKŘ</w:t>
            </w:r>
          </w:p>
        </w:tc>
        <w:tc>
          <w:tcPr>
            <w:tcW w:w="2517" w:type="dxa"/>
          </w:tcPr>
          <w:p w14:paraId="37261AFC" w14:textId="71AB00E3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Studijní programy – počet akreditovaných studijních programů UTB ve Zlíně         </w:t>
            </w:r>
          </w:p>
          <w:p w14:paraId="4C190F77" w14:textId="16B1EDF8" w:rsidR="00EA769A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Studijní </w:t>
            </w:r>
            <w:r w:rsidR="00F9055B" w:rsidRPr="00780B0D">
              <w:rPr>
                <w:sz w:val="24"/>
                <w:szCs w:val="24"/>
              </w:rPr>
              <w:t>programy – počet</w:t>
            </w:r>
            <w:r w:rsidRPr="00780B0D">
              <w:rPr>
                <w:sz w:val="24"/>
                <w:szCs w:val="24"/>
              </w:rPr>
              <w:t xml:space="preserve"> studijních programů připravených a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předložených k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akreditaci</w:t>
            </w:r>
          </w:p>
        </w:tc>
      </w:tr>
      <w:tr w:rsidR="003A7F7C" w:rsidRPr="00780B0D" w14:paraId="4DF85F79" w14:textId="77777777" w:rsidTr="00CB3165">
        <w:trPr>
          <w:trHeight w:val="992"/>
        </w:trPr>
        <w:tc>
          <w:tcPr>
            <w:tcW w:w="2202" w:type="dxa"/>
            <w:hideMark/>
          </w:tcPr>
          <w:p w14:paraId="62F2C880" w14:textId="69603577" w:rsidR="003A7F7C" w:rsidRPr="00780B0D" w:rsidRDefault="003A7F7C" w:rsidP="003A7F7C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1.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Připravovat nové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inovovat stávající studijní programy v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souladu se společenskými potřebami a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výzvami, tématy udržitelnosti, potřebami praxe, v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návaznosti na technologický rozvoj a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uplatnitelnost absolventů na měnícím se trhu práce.      </w:t>
            </w:r>
          </w:p>
        </w:tc>
        <w:tc>
          <w:tcPr>
            <w:tcW w:w="3439" w:type="dxa"/>
            <w:hideMark/>
          </w:tcPr>
          <w:p w14:paraId="1702B5F6" w14:textId="1833E85F" w:rsidR="003A7F7C" w:rsidRPr="00780B0D" w:rsidRDefault="003A7F7C" w:rsidP="003A7F7C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1.1.</w:t>
            </w:r>
            <w:r w:rsidR="00722755" w:rsidRPr="00780B0D">
              <w:rPr>
                <w:sz w:val="24"/>
                <w:szCs w:val="24"/>
              </w:rPr>
              <w:t>2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Na základě analýzy potřeb </w:t>
            </w:r>
            <w:r w:rsidR="00722755" w:rsidRPr="00780B0D">
              <w:rPr>
                <w:sz w:val="24"/>
                <w:szCs w:val="24"/>
              </w:rPr>
              <w:t>u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zaměstnavatelů a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šetření </w:t>
            </w:r>
            <w:r w:rsidR="00722755" w:rsidRPr="00780B0D">
              <w:rPr>
                <w:sz w:val="24"/>
                <w:szCs w:val="24"/>
              </w:rPr>
              <w:t>u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absolventů inovovat stávající studijní programy.</w:t>
            </w:r>
          </w:p>
        </w:tc>
        <w:tc>
          <w:tcPr>
            <w:tcW w:w="3001" w:type="dxa"/>
            <w:hideMark/>
          </w:tcPr>
          <w:p w14:paraId="2D1B4F63" w14:textId="02F085AF" w:rsidR="003A7F7C" w:rsidRPr="00780B0D" w:rsidRDefault="003A7F7C" w:rsidP="003A7F7C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Provést revizi stávajících studijních programů z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hlediska poptávky po jejich studiu, kvality a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efektivity výuky a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uplatnitelnosti jejich absolventů na trhu práce</w:t>
            </w:r>
            <w:r>
              <w:rPr>
                <w:sz w:val="24"/>
                <w:szCs w:val="24"/>
              </w:rPr>
              <w:t>.</w:t>
            </w:r>
          </w:p>
          <w:p w14:paraId="5E0B6194" w14:textId="0BA17037" w:rsidR="003A7F7C" w:rsidRPr="00780B0D" w:rsidRDefault="003A7F7C" w:rsidP="003A7F7C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14:paraId="76606EC0" w14:textId="5A2C7130" w:rsidR="003A7F7C" w:rsidRPr="00780B0D" w:rsidRDefault="003A7F7C" w:rsidP="003A7F7C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 xml:space="preserve">Prorektorka pro pedagogickou činnost </w:t>
            </w:r>
          </w:p>
          <w:p w14:paraId="02D183B7" w14:textId="3AB6C2A5" w:rsidR="003A7F7C" w:rsidRPr="00780B0D" w:rsidRDefault="003A7F7C" w:rsidP="003A7F7C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Prorektorka pro rozvoj</w:t>
            </w:r>
          </w:p>
          <w:p w14:paraId="5D70C5AD" w14:textId="16457CCD" w:rsidR="003A7F7C" w:rsidRPr="00780B0D" w:rsidRDefault="003A7F7C" w:rsidP="003A7F7C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FT</w:t>
            </w:r>
          </w:p>
          <w:p w14:paraId="5EFB8DA9" w14:textId="1E5E1102" w:rsidR="003A7F7C" w:rsidRPr="00780B0D" w:rsidRDefault="003A7F7C" w:rsidP="003A7F7C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Děkan </w:t>
            </w:r>
            <w:proofErr w:type="spellStart"/>
            <w:r w:rsidRPr="00780B0D">
              <w:rPr>
                <w:sz w:val="24"/>
                <w:szCs w:val="24"/>
              </w:rPr>
              <w:t>FaME</w:t>
            </w:r>
            <w:proofErr w:type="spellEnd"/>
          </w:p>
          <w:p w14:paraId="79B3FEBB" w14:textId="58AE591C" w:rsidR="003A7F7C" w:rsidRPr="00780B0D" w:rsidRDefault="003A7F7C" w:rsidP="003A7F7C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FMK</w:t>
            </w:r>
          </w:p>
          <w:p w14:paraId="48D95FF1" w14:textId="39AAAA3A" w:rsidR="003A7F7C" w:rsidRPr="00780B0D" w:rsidRDefault="003A7F7C" w:rsidP="003A7F7C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FAI</w:t>
            </w:r>
          </w:p>
          <w:p w14:paraId="448A878E" w14:textId="3DC47D90" w:rsidR="003A7F7C" w:rsidRPr="00780B0D" w:rsidRDefault="003A7F7C" w:rsidP="003A7F7C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FHS</w:t>
            </w:r>
          </w:p>
          <w:p w14:paraId="760FA916" w14:textId="650A89C1" w:rsidR="003A7F7C" w:rsidRPr="00780B0D" w:rsidRDefault="003A7F7C" w:rsidP="003A7F7C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Děkanka FLKŘ</w:t>
            </w:r>
          </w:p>
          <w:p w14:paraId="215D0E45" w14:textId="006DFFA9" w:rsidR="003A7F7C" w:rsidRPr="00780B0D" w:rsidRDefault="003A7F7C" w:rsidP="003A7F7C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Ředitel UNI</w:t>
            </w:r>
          </w:p>
          <w:p w14:paraId="75AB41FB" w14:textId="03CACDCA" w:rsidR="003A7F7C" w:rsidRPr="00780B0D" w:rsidRDefault="003A7F7C" w:rsidP="003A7F7C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  <w:hideMark/>
          </w:tcPr>
          <w:p w14:paraId="7EEB3EC3" w14:textId="3A329041" w:rsidR="003A7F7C" w:rsidRPr="00780B0D" w:rsidRDefault="003A7F7C" w:rsidP="003A7F7C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Studijní programy – počet akreditovaných studijních programů UTB ve Zlíně          </w:t>
            </w:r>
          </w:p>
          <w:p w14:paraId="0BFCE736" w14:textId="40D4DAA4" w:rsidR="003A7F7C" w:rsidRPr="00780B0D" w:rsidRDefault="003A7F7C" w:rsidP="003A7F7C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Kvalita studia ve studijním programu  </w:t>
            </w:r>
          </w:p>
          <w:p w14:paraId="551266C9" w14:textId="40D494ED" w:rsidR="003A7F7C" w:rsidRPr="00780B0D" w:rsidRDefault="003A7F7C" w:rsidP="003A7F7C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                                          </w:t>
            </w:r>
            <w:r w:rsidRPr="00780B0D">
              <w:rPr>
                <w:sz w:val="24"/>
                <w:szCs w:val="24"/>
              </w:rPr>
              <w:br/>
              <w:t xml:space="preserve">Nezaměstnaní absolventi – Počet nezaměstnaných absolventů UTB ve Zlíně </w:t>
            </w:r>
          </w:p>
          <w:p w14:paraId="54FB1BDC" w14:textId="77777777" w:rsidR="003A7F7C" w:rsidRPr="00780B0D" w:rsidRDefault="003A7F7C" w:rsidP="003A7F7C">
            <w:pPr>
              <w:rPr>
                <w:sz w:val="24"/>
                <w:szCs w:val="24"/>
              </w:rPr>
            </w:pPr>
          </w:p>
          <w:p w14:paraId="460F2482" w14:textId="58FA8676" w:rsidR="003A7F7C" w:rsidRPr="00780B0D" w:rsidRDefault="003A7F7C" w:rsidP="003A7F7C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Studijní </w:t>
            </w:r>
            <w:proofErr w:type="gramStart"/>
            <w:r w:rsidRPr="00780B0D">
              <w:rPr>
                <w:sz w:val="24"/>
                <w:szCs w:val="24"/>
              </w:rPr>
              <w:t>programy - počet</w:t>
            </w:r>
            <w:proofErr w:type="gramEnd"/>
            <w:r w:rsidRPr="00780B0D">
              <w:rPr>
                <w:sz w:val="24"/>
                <w:szCs w:val="24"/>
              </w:rPr>
              <w:t xml:space="preserve"> studijních programů připravených a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předložených k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prodloužení akreditace</w:t>
            </w:r>
          </w:p>
        </w:tc>
      </w:tr>
      <w:tr w:rsidR="00F457CC" w:rsidRPr="00780B0D" w14:paraId="7228B4B0" w14:textId="77777777" w:rsidTr="00CB3165">
        <w:trPr>
          <w:trHeight w:val="850"/>
        </w:trPr>
        <w:tc>
          <w:tcPr>
            <w:tcW w:w="2202" w:type="dxa"/>
          </w:tcPr>
          <w:p w14:paraId="20AC4916" w14:textId="04906555" w:rsidR="00EA769A" w:rsidRPr="00780B0D" w:rsidRDefault="00EA769A" w:rsidP="00EA769A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1.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Připravovat nové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inovovat stávající studijní programy v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souladu se společenskými potřebami a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výzvami, tématy udržitelnosti, potřebami praxe, v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návaznosti na technologický rozvoj a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uplatnitelnost absolventů na měnícím se trhu práce.      </w:t>
            </w:r>
          </w:p>
        </w:tc>
        <w:tc>
          <w:tcPr>
            <w:tcW w:w="3439" w:type="dxa"/>
          </w:tcPr>
          <w:p w14:paraId="0C7C8752" w14:textId="65ED7821" w:rsidR="00EA769A" w:rsidRPr="00780B0D" w:rsidRDefault="00EA769A" w:rsidP="00EA769A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1.1.</w:t>
            </w:r>
            <w:r w:rsidR="00722755" w:rsidRPr="00780B0D">
              <w:rPr>
                <w:sz w:val="24"/>
                <w:szCs w:val="24"/>
              </w:rPr>
              <w:t>2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Na základě analýzy potřeb </w:t>
            </w:r>
            <w:r w:rsidR="00722755" w:rsidRPr="00780B0D">
              <w:rPr>
                <w:sz w:val="24"/>
                <w:szCs w:val="24"/>
              </w:rPr>
              <w:t>u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zaměstnavatelů a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šetření </w:t>
            </w:r>
            <w:r w:rsidR="00722755" w:rsidRPr="00780B0D">
              <w:rPr>
                <w:sz w:val="24"/>
                <w:szCs w:val="24"/>
              </w:rPr>
              <w:t>u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absolventů inovovat stávající studijní programy.</w:t>
            </w:r>
          </w:p>
        </w:tc>
        <w:tc>
          <w:tcPr>
            <w:tcW w:w="3001" w:type="dxa"/>
          </w:tcPr>
          <w:p w14:paraId="38A79EDB" w14:textId="67326535" w:rsidR="00DE08AC" w:rsidRPr="00780B0D" w:rsidRDefault="00EA769A" w:rsidP="00EA769A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Připravit podklady pro prodloužení akreditace SP dle plánů jednotlivých součástí na rok 2026</w:t>
            </w:r>
            <w:r w:rsidR="00325715" w:rsidRPr="00780B0D">
              <w:rPr>
                <w:sz w:val="24"/>
                <w:szCs w:val="24"/>
              </w:rPr>
              <w:t>:</w:t>
            </w:r>
          </w:p>
          <w:p w14:paraId="5D2E608E" w14:textId="77777777" w:rsidR="00DE08AC" w:rsidRPr="00780B0D" w:rsidRDefault="00DE08AC" w:rsidP="00EA769A">
            <w:pPr>
              <w:rPr>
                <w:sz w:val="24"/>
                <w:szCs w:val="24"/>
              </w:rPr>
            </w:pPr>
          </w:p>
          <w:p w14:paraId="7325D600" w14:textId="783A91E1" w:rsidR="00DE08AC" w:rsidRPr="00780B0D" w:rsidRDefault="00F9055B" w:rsidP="00EA769A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FHS – BSP</w:t>
            </w:r>
            <w:r w:rsidR="00EA769A" w:rsidRPr="00780B0D">
              <w:rPr>
                <w:sz w:val="24"/>
                <w:szCs w:val="24"/>
              </w:rPr>
              <w:t xml:space="preserve"> </w:t>
            </w:r>
            <w:r w:rsidR="00EA769A" w:rsidRPr="00780B0D">
              <w:rPr>
                <w:i/>
                <w:iCs/>
                <w:sz w:val="24"/>
                <w:szCs w:val="24"/>
              </w:rPr>
              <w:t>Porodní asistence</w:t>
            </w:r>
            <w:r w:rsidR="00EA769A" w:rsidRPr="00780B0D">
              <w:rPr>
                <w:sz w:val="24"/>
                <w:szCs w:val="24"/>
              </w:rPr>
              <w:t xml:space="preserve">, BSP </w:t>
            </w:r>
            <w:r w:rsidR="00EA769A" w:rsidRPr="00780B0D">
              <w:rPr>
                <w:i/>
                <w:iCs/>
                <w:sz w:val="24"/>
                <w:szCs w:val="24"/>
              </w:rPr>
              <w:t>Zdravotně sociální péče</w:t>
            </w:r>
          </w:p>
          <w:p w14:paraId="205FFC5A" w14:textId="2C949CCD" w:rsidR="00EA769A" w:rsidRPr="00780B0D" w:rsidRDefault="00EA769A" w:rsidP="00EA769A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24ECFEAB" w14:textId="5110B22F" w:rsidR="00EA769A" w:rsidRPr="00780B0D" w:rsidRDefault="00325715" w:rsidP="00EA769A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</w:t>
            </w:r>
            <w:r w:rsidR="008B32D5" w:rsidRPr="00780B0D">
              <w:rPr>
                <w:b/>
                <w:bCs/>
                <w:sz w:val="24"/>
                <w:szCs w:val="24"/>
              </w:rPr>
              <w:t>rorektorka pro pedagogickou činnost</w:t>
            </w:r>
          </w:p>
          <w:p w14:paraId="1D60DEF1" w14:textId="2CB079B7" w:rsidR="008B32D5" w:rsidRPr="00780B0D" w:rsidRDefault="00325715" w:rsidP="00EA769A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</w:t>
            </w:r>
            <w:r w:rsidR="008B32D5" w:rsidRPr="00780B0D">
              <w:rPr>
                <w:sz w:val="24"/>
                <w:szCs w:val="24"/>
              </w:rPr>
              <w:t>ěkan FHS</w:t>
            </w:r>
          </w:p>
        </w:tc>
        <w:tc>
          <w:tcPr>
            <w:tcW w:w="2517" w:type="dxa"/>
          </w:tcPr>
          <w:p w14:paraId="01672011" w14:textId="36622FA6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Studijní programy – počet akreditovaných studijních programů UTB ve Zlíně          </w:t>
            </w:r>
          </w:p>
          <w:p w14:paraId="285579A7" w14:textId="6C45D84E" w:rsidR="00EA769A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</w:t>
            </w:r>
          </w:p>
        </w:tc>
      </w:tr>
      <w:tr w:rsidR="00F457CC" w:rsidRPr="00780B0D" w14:paraId="67ABF08C" w14:textId="77777777" w:rsidTr="00CB3165">
        <w:trPr>
          <w:trHeight w:val="850"/>
        </w:trPr>
        <w:tc>
          <w:tcPr>
            <w:tcW w:w="2202" w:type="dxa"/>
          </w:tcPr>
          <w:p w14:paraId="19574AFE" w14:textId="293DF050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1.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Připravovat nové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inovovat stávající studijní programy v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souladu se společenskými potřebami a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výzvami, tématy udržitelnosti, potřebami praxe, v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návaznosti na technologický rozvoj a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uplatnitelnost absolventů na měnícím se trhu práce.      </w:t>
            </w:r>
          </w:p>
        </w:tc>
        <w:tc>
          <w:tcPr>
            <w:tcW w:w="3439" w:type="dxa"/>
          </w:tcPr>
          <w:p w14:paraId="44E4A391" w14:textId="6360813D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1.1.</w:t>
            </w:r>
            <w:r w:rsidR="00722755" w:rsidRPr="00780B0D">
              <w:rPr>
                <w:sz w:val="24"/>
                <w:szCs w:val="24"/>
              </w:rPr>
              <w:t>2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Na základě analýzy potřeb </w:t>
            </w:r>
            <w:r w:rsidR="00722755" w:rsidRPr="00780B0D">
              <w:rPr>
                <w:sz w:val="24"/>
                <w:szCs w:val="24"/>
              </w:rPr>
              <w:t>u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zaměstnavatelů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šetření </w:t>
            </w:r>
            <w:r w:rsidR="00722755" w:rsidRPr="00780B0D">
              <w:rPr>
                <w:sz w:val="24"/>
                <w:szCs w:val="24"/>
              </w:rPr>
              <w:t>u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absolventů inovovat stávající studijní programy.</w:t>
            </w:r>
          </w:p>
        </w:tc>
        <w:tc>
          <w:tcPr>
            <w:tcW w:w="3001" w:type="dxa"/>
          </w:tcPr>
          <w:p w14:paraId="2DB57482" w14:textId="02A40614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Připravit podklady pro prodloužení akreditace SP dle plánů jednotlivých součástí na rok 2026: </w:t>
            </w:r>
          </w:p>
          <w:p w14:paraId="27C7BB84" w14:textId="77777777" w:rsidR="00325715" w:rsidRPr="00780B0D" w:rsidRDefault="00325715" w:rsidP="00325715">
            <w:pPr>
              <w:rPr>
                <w:sz w:val="24"/>
                <w:szCs w:val="24"/>
              </w:rPr>
            </w:pPr>
          </w:p>
          <w:p w14:paraId="1263B933" w14:textId="084AF4B4" w:rsidR="00325715" w:rsidRPr="00780B0D" w:rsidRDefault="00F9055B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FLKŘ – BSP</w:t>
            </w:r>
            <w:r w:rsidR="00325715" w:rsidRPr="00780B0D">
              <w:rPr>
                <w:sz w:val="24"/>
                <w:szCs w:val="24"/>
              </w:rPr>
              <w:t xml:space="preserve"> </w:t>
            </w:r>
            <w:r w:rsidR="00325715" w:rsidRPr="00780B0D">
              <w:rPr>
                <w:i/>
                <w:iCs/>
                <w:sz w:val="24"/>
                <w:szCs w:val="24"/>
              </w:rPr>
              <w:t>Aplikovaná logistika</w:t>
            </w:r>
          </w:p>
        </w:tc>
        <w:tc>
          <w:tcPr>
            <w:tcW w:w="2835" w:type="dxa"/>
          </w:tcPr>
          <w:p w14:paraId="1DA7F08F" w14:textId="50DF6560" w:rsidR="00325715" w:rsidRPr="00780B0D" w:rsidRDefault="00325715" w:rsidP="00325715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Prorektorka pro pedagogickou činnost</w:t>
            </w:r>
          </w:p>
          <w:p w14:paraId="16C48849" w14:textId="49285D6B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Děkanka FLKŘ</w:t>
            </w:r>
          </w:p>
        </w:tc>
        <w:tc>
          <w:tcPr>
            <w:tcW w:w="2517" w:type="dxa"/>
          </w:tcPr>
          <w:p w14:paraId="4E882804" w14:textId="6FCACE31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Studijní programy – počet akreditovaných studijních programů UTB ve Zlíně          </w:t>
            </w:r>
          </w:p>
          <w:p w14:paraId="0CAD1930" w14:textId="5873F43F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</w:t>
            </w:r>
          </w:p>
        </w:tc>
      </w:tr>
      <w:tr w:rsidR="00F457CC" w:rsidRPr="00780B0D" w14:paraId="7EEDA65F" w14:textId="77777777" w:rsidTr="00CB3165">
        <w:trPr>
          <w:trHeight w:val="3456"/>
        </w:trPr>
        <w:tc>
          <w:tcPr>
            <w:tcW w:w="2202" w:type="dxa"/>
            <w:hideMark/>
          </w:tcPr>
          <w:p w14:paraId="216694A6" w14:textId="61351A9C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1.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Připravovat nové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inovovat stávající studijní programy </w:t>
            </w:r>
            <w:r w:rsidR="00722755" w:rsidRPr="00780B0D">
              <w:rPr>
                <w:sz w:val="24"/>
                <w:szCs w:val="24"/>
              </w:rPr>
              <w:t>v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souladu se společenskými potřebami a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výzvami, tématy udržitelnosti, potřebami praxe, v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návaznosti na technologický rozvoj a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uplatnitelnost absolventů na měnícím se trhu práce.      </w:t>
            </w:r>
          </w:p>
        </w:tc>
        <w:tc>
          <w:tcPr>
            <w:tcW w:w="3439" w:type="dxa"/>
            <w:hideMark/>
          </w:tcPr>
          <w:p w14:paraId="77615574" w14:textId="4DF21616" w:rsidR="00325715" w:rsidRPr="00780B0D" w:rsidRDefault="003A7F7C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1.1.</w:t>
            </w:r>
            <w:r w:rsidR="00722755" w:rsidRPr="00780B0D">
              <w:rPr>
                <w:sz w:val="24"/>
                <w:szCs w:val="24"/>
              </w:rPr>
              <w:t>3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Zvyšovat kvalitu a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relevanci prezenční i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kombinované formy studia. Realizovat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inovovat systém hodnocení kvality výuky, posilovat komunikaci se studenty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zvyšovat jejich zapojení do procesů hodnocení výuky.</w:t>
            </w:r>
          </w:p>
        </w:tc>
        <w:tc>
          <w:tcPr>
            <w:tcW w:w="3001" w:type="dxa"/>
            <w:hideMark/>
          </w:tcPr>
          <w:p w14:paraId="58F4A7D6" w14:textId="4F89DD36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Realizovat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vyhodnotit </w:t>
            </w:r>
            <w:r w:rsidR="00722755" w:rsidRPr="00780B0D">
              <w:rPr>
                <w:sz w:val="24"/>
                <w:szCs w:val="24"/>
              </w:rPr>
              <w:t>2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hodnocení kvality výuky studenty UTB (zimní semestr 2025/26, letní semestr 2026).</w:t>
            </w:r>
          </w:p>
          <w:p w14:paraId="39BDB581" w14:textId="77777777" w:rsidR="00325715" w:rsidRPr="00780B0D" w:rsidRDefault="00325715" w:rsidP="00325715">
            <w:pPr>
              <w:rPr>
                <w:sz w:val="24"/>
                <w:szCs w:val="24"/>
              </w:rPr>
            </w:pPr>
          </w:p>
          <w:p w14:paraId="6C184956" w14:textId="673CEA1F" w:rsidR="00325715" w:rsidRPr="00780B0D" w:rsidRDefault="00325715" w:rsidP="00325715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14:paraId="048860B0" w14:textId="79B5C19A" w:rsidR="00325715" w:rsidRPr="00780B0D" w:rsidRDefault="00325715" w:rsidP="00325715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Prorektorka pro pedagogickou činnost</w:t>
            </w:r>
          </w:p>
          <w:p w14:paraId="7B24EFB5" w14:textId="0EDEC16C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FT</w:t>
            </w:r>
          </w:p>
          <w:p w14:paraId="530CE4CB" w14:textId="5EEDD6C7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Děkan </w:t>
            </w:r>
            <w:proofErr w:type="spellStart"/>
            <w:r w:rsidRPr="00780B0D">
              <w:rPr>
                <w:sz w:val="24"/>
                <w:szCs w:val="24"/>
              </w:rPr>
              <w:t>FaME</w:t>
            </w:r>
            <w:proofErr w:type="spellEnd"/>
          </w:p>
          <w:p w14:paraId="30B22B45" w14:textId="1C9E2071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FMK</w:t>
            </w:r>
          </w:p>
          <w:p w14:paraId="3E32C2A5" w14:textId="27AA4375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FAI</w:t>
            </w:r>
          </w:p>
          <w:p w14:paraId="3C61FFD8" w14:textId="48A22702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FHS</w:t>
            </w:r>
          </w:p>
          <w:p w14:paraId="16A0DB63" w14:textId="3A9A6E7C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Děkanka FLKŘ</w:t>
            </w:r>
          </w:p>
          <w:p w14:paraId="6684A5D7" w14:textId="38306C77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Ředitel UNI</w:t>
            </w:r>
          </w:p>
          <w:p w14:paraId="7AC24E5E" w14:textId="747CE862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Ředitelka CVT</w:t>
            </w:r>
          </w:p>
        </w:tc>
        <w:tc>
          <w:tcPr>
            <w:tcW w:w="2517" w:type="dxa"/>
            <w:hideMark/>
          </w:tcPr>
          <w:p w14:paraId="0B455C2B" w14:textId="583C0495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                                                                                                Kvalita výuky – Hodnocení kvality výuky </w:t>
            </w:r>
            <w:r w:rsidR="00722755" w:rsidRPr="00780B0D">
              <w:rPr>
                <w:sz w:val="24"/>
                <w:szCs w:val="24"/>
              </w:rPr>
              <w:t>v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jednotlivých studijních předmětech skrze jednotný dotazník v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IS/STAG                                                                         </w:t>
            </w:r>
          </w:p>
        </w:tc>
      </w:tr>
      <w:tr w:rsidR="00F457CC" w:rsidRPr="00780B0D" w14:paraId="3C677F7F" w14:textId="77777777" w:rsidTr="00CB3165">
        <w:trPr>
          <w:trHeight w:val="708"/>
        </w:trPr>
        <w:tc>
          <w:tcPr>
            <w:tcW w:w="2202" w:type="dxa"/>
          </w:tcPr>
          <w:p w14:paraId="6043B251" w14:textId="3EDDCA74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1.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Připravovat nové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inovovat stávající studijní programy v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souladu se společenskými potřebami a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výzvami, tématy udržitelnosti, potřebami praxe, v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návaznosti na technologický rozvoj a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uplatnitelnost absolventů na měnícím se trhu práce.      </w:t>
            </w:r>
          </w:p>
        </w:tc>
        <w:tc>
          <w:tcPr>
            <w:tcW w:w="3439" w:type="dxa"/>
          </w:tcPr>
          <w:p w14:paraId="201CBE45" w14:textId="285BF9B5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1.1.</w:t>
            </w:r>
            <w:r w:rsidR="00722755" w:rsidRPr="00780B0D">
              <w:rPr>
                <w:sz w:val="24"/>
                <w:szCs w:val="24"/>
              </w:rPr>
              <w:t>3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Zvyšovat kvalitu a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relevanci prezenční i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kombinované formy studia. Realizovat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inovovat systém hodnocení kvality výuky, posilovat komunikaci se studenty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zvyšovat jejich zapojení do procesů hodnocení výuky. </w:t>
            </w:r>
          </w:p>
        </w:tc>
        <w:tc>
          <w:tcPr>
            <w:tcW w:w="3001" w:type="dxa"/>
          </w:tcPr>
          <w:p w14:paraId="09BC25AD" w14:textId="77E483D6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Získat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analyzovat zpětnou vazbu </w:t>
            </w:r>
            <w:r w:rsidR="00722755" w:rsidRPr="00780B0D">
              <w:rPr>
                <w:sz w:val="24"/>
                <w:szCs w:val="24"/>
              </w:rPr>
              <w:t>o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prezenční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kombinované formě studia od </w:t>
            </w:r>
            <w:proofErr w:type="spellStart"/>
            <w:r w:rsidRPr="00780B0D">
              <w:rPr>
                <w:sz w:val="24"/>
                <w:szCs w:val="24"/>
              </w:rPr>
              <w:t>neabsolventů</w:t>
            </w:r>
            <w:proofErr w:type="spellEnd"/>
            <w:r w:rsidRPr="00780B0D">
              <w:rPr>
                <w:sz w:val="24"/>
                <w:szCs w:val="24"/>
              </w:rPr>
              <w:t xml:space="preserve">, kterým bylo ukončeno studium (výstupy </w:t>
            </w:r>
            <w:r w:rsidR="00722755" w:rsidRPr="00780B0D">
              <w:rPr>
                <w:sz w:val="24"/>
                <w:szCs w:val="24"/>
              </w:rPr>
              <w:t>z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IS/STAG po ukončení AR 2025/2026)</w:t>
            </w:r>
            <w:r w:rsidR="00DE72CB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219351CD" w14:textId="77777777" w:rsidR="00325715" w:rsidRPr="00780B0D" w:rsidRDefault="00325715" w:rsidP="00325715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Prorektorka pro pedagogickou činnost</w:t>
            </w:r>
          </w:p>
          <w:p w14:paraId="11FE11B4" w14:textId="2C94EF8B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Ředitelka CVT</w:t>
            </w:r>
          </w:p>
        </w:tc>
        <w:tc>
          <w:tcPr>
            <w:tcW w:w="2517" w:type="dxa"/>
          </w:tcPr>
          <w:p w14:paraId="5AF9CE2D" w14:textId="51ACB5D6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Kvalita výuky – Hodnocení kvality výuky </w:t>
            </w:r>
            <w:r w:rsidR="00722755" w:rsidRPr="00780B0D">
              <w:rPr>
                <w:sz w:val="24"/>
                <w:szCs w:val="24"/>
              </w:rPr>
              <w:t>v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jednotlivých studijních předmětech skrze jednotný dotazník v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IS/STAG                                                                         </w:t>
            </w:r>
          </w:p>
        </w:tc>
      </w:tr>
      <w:tr w:rsidR="00F457CC" w:rsidRPr="00780B0D" w14:paraId="7D9E67B7" w14:textId="77777777" w:rsidTr="00CB3165">
        <w:trPr>
          <w:trHeight w:val="1932"/>
        </w:trPr>
        <w:tc>
          <w:tcPr>
            <w:tcW w:w="2202" w:type="dxa"/>
            <w:hideMark/>
          </w:tcPr>
          <w:p w14:paraId="00D14F02" w14:textId="6FEF5CAD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1.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Připravovat nové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inovovat stávající studijní programy v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souladu se společenskými potřebami a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výzvami, tématy udržitelnosti, potřebami praxe, v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návaznosti na technologický rozvoj a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uplatnitelnost absolventů na měnícím se trhu práce.      </w:t>
            </w:r>
          </w:p>
        </w:tc>
        <w:tc>
          <w:tcPr>
            <w:tcW w:w="3439" w:type="dxa"/>
            <w:hideMark/>
          </w:tcPr>
          <w:p w14:paraId="78D0A650" w14:textId="10D5D98E" w:rsidR="00325715" w:rsidRPr="00780B0D" w:rsidRDefault="003A7F7C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1.1.</w:t>
            </w:r>
            <w:r w:rsidR="00722755" w:rsidRPr="00780B0D">
              <w:rPr>
                <w:sz w:val="24"/>
                <w:szCs w:val="24"/>
              </w:rPr>
              <w:t>4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Připravovat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zavádět v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akreditovaných studijních programech moduly zakončené </w:t>
            </w:r>
            <w:proofErr w:type="spellStart"/>
            <w:r w:rsidRPr="00780B0D">
              <w:rPr>
                <w:sz w:val="24"/>
                <w:szCs w:val="24"/>
              </w:rPr>
              <w:t>mikrocertifikáty</w:t>
            </w:r>
            <w:proofErr w:type="spellEnd"/>
            <w:r w:rsidRPr="00780B0D">
              <w:rPr>
                <w:sz w:val="24"/>
                <w:szCs w:val="24"/>
              </w:rPr>
              <w:t xml:space="preserve"> (po přijetí patřičné VŠ legislativy)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001" w:type="dxa"/>
            <w:hideMark/>
          </w:tcPr>
          <w:p w14:paraId="3A7F5C0E" w14:textId="7F79EAC4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Monitorovat legislativu v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souvislosti </w:t>
            </w:r>
            <w:r w:rsidR="00722755" w:rsidRPr="00780B0D">
              <w:rPr>
                <w:sz w:val="24"/>
                <w:szCs w:val="24"/>
              </w:rPr>
              <w:t>s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možností zavádění modulů zakončených </w:t>
            </w:r>
            <w:proofErr w:type="spellStart"/>
            <w:r w:rsidRPr="00780B0D">
              <w:rPr>
                <w:sz w:val="24"/>
                <w:szCs w:val="24"/>
              </w:rPr>
              <w:t>mikrocertifikáty</w:t>
            </w:r>
            <w:proofErr w:type="spellEnd"/>
            <w:r w:rsidRPr="00780B0D">
              <w:rPr>
                <w:sz w:val="24"/>
                <w:szCs w:val="24"/>
              </w:rPr>
              <w:t xml:space="preserve"> v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akreditovaných SP. </w:t>
            </w:r>
          </w:p>
          <w:p w14:paraId="778939CE" w14:textId="67EF8E65" w:rsidR="00325715" w:rsidRPr="00780B0D" w:rsidRDefault="00325715" w:rsidP="00325715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14:paraId="2CE1329B" w14:textId="0F2D2C2C" w:rsidR="00325715" w:rsidRPr="00780B0D" w:rsidRDefault="00325715" w:rsidP="00325715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Prorektorka pro pedagogickou činnost</w:t>
            </w:r>
          </w:p>
          <w:p w14:paraId="72C309E0" w14:textId="49D9DEBD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Prorektorka pro rozvoj</w:t>
            </w:r>
          </w:p>
          <w:p w14:paraId="667B8B0B" w14:textId="76971A75" w:rsidR="00325715" w:rsidRPr="00780B0D" w:rsidRDefault="00325715" w:rsidP="00325715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  <w:hideMark/>
          </w:tcPr>
          <w:p w14:paraId="2C9224E6" w14:textId="10927578" w:rsidR="00325715" w:rsidRPr="00780B0D" w:rsidRDefault="007E210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Realizace srovnávací analýzy dobré praxe</w:t>
            </w:r>
          </w:p>
        </w:tc>
      </w:tr>
      <w:tr w:rsidR="00F457CC" w:rsidRPr="00780B0D" w14:paraId="1557DDC2" w14:textId="77777777" w:rsidTr="00CB3165">
        <w:trPr>
          <w:trHeight w:val="1932"/>
        </w:trPr>
        <w:tc>
          <w:tcPr>
            <w:tcW w:w="2202" w:type="dxa"/>
          </w:tcPr>
          <w:p w14:paraId="7F37DF73" w14:textId="1B9EBF9B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1.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Připravovat nové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inovovat stávající studijní programy v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souladu se společenskými potřebami a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výzvami, tématy udržitelnosti, potřebami praxe, v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návaznosti na technologický rozvoj a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uplatnitelnost absolventů na měnícím se trhu práce.      </w:t>
            </w:r>
          </w:p>
        </w:tc>
        <w:tc>
          <w:tcPr>
            <w:tcW w:w="3439" w:type="dxa"/>
          </w:tcPr>
          <w:p w14:paraId="1D843B50" w14:textId="1A767AA7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1.1.</w:t>
            </w:r>
            <w:r w:rsidR="00722755" w:rsidRPr="00780B0D">
              <w:rPr>
                <w:sz w:val="24"/>
                <w:szCs w:val="24"/>
              </w:rPr>
              <w:t>4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Připravovat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zavádět </w:t>
            </w:r>
            <w:r w:rsidRPr="00780B0D">
              <w:rPr>
                <w:sz w:val="24"/>
                <w:szCs w:val="24"/>
              </w:rPr>
              <w:br/>
            </w:r>
            <w:r w:rsidR="00722755" w:rsidRPr="00780B0D">
              <w:rPr>
                <w:sz w:val="24"/>
                <w:szCs w:val="24"/>
              </w:rPr>
              <w:t>v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akreditovaných studijních programech moduly zakončené </w:t>
            </w:r>
            <w:proofErr w:type="spellStart"/>
            <w:r w:rsidRPr="00780B0D">
              <w:rPr>
                <w:sz w:val="24"/>
                <w:szCs w:val="24"/>
              </w:rPr>
              <w:t>mikrocertifikáty</w:t>
            </w:r>
            <w:proofErr w:type="spellEnd"/>
            <w:r w:rsidRPr="00780B0D">
              <w:rPr>
                <w:sz w:val="24"/>
                <w:szCs w:val="24"/>
              </w:rPr>
              <w:t xml:space="preserve"> (po přijetí patřičné VŠ legislativy)</w:t>
            </w:r>
            <w:r w:rsidR="003A7F7C">
              <w:rPr>
                <w:sz w:val="24"/>
                <w:szCs w:val="24"/>
              </w:rPr>
              <w:t>.</w:t>
            </w:r>
          </w:p>
        </w:tc>
        <w:tc>
          <w:tcPr>
            <w:tcW w:w="3001" w:type="dxa"/>
          </w:tcPr>
          <w:p w14:paraId="74E41B57" w14:textId="57DF2913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Analyzovat realizaci modulů zakončených </w:t>
            </w:r>
            <w:proofErr w:type="spellStart"/>
            <w:r w:rsidRPr="00780B0D">
              <w:rPr>
                <w:sz w:val="24"/>
                <w:szCs w:val="24"/>
              </w:rPr>
              <w:t>mikrocertifikáty</w:t>
            </w:r>
            <w:proofErr w:type="spellEnd"/>
            <w:r w:rsidRPr="00780B0D">
              <w:rPr>
                <w:sz w:val="24"/>
                <w:szCs w:val="24"/>
              </w:rPr>
              <w:t xml:space="preserve"> </w:t>
            </w:r>
            <w:r w:rsidR="00722755" w:rsidRPr="00780B0D">
              <w:rPr>
                <w:sz w:val="24"/>
                <w:szCs w:val="24"/>
              </w:rPr>
              <w:t>v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rámci akreditovaných SP na zahraničních univerzitách.</w:t>
            </w:r>
          </w:p>
        </w:tc>
        <w:tc>
          <w:tcPr>
            <w:tcW w:w="2835" w:type="dxa"/>
          </w:tcPr>
          <w:p w14:paraId="51E4FAA3" w14:textId="74D92D18" w:rsidR="00325715" w:rsidRPr="00780B0D" w:rsidRDefault="00325715" w:rsidP="00325715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Prorektorka pro pedagogickou činnost</w:t>
            </w:r>
          </w:p>
          <w:p w14:paraId="587023FE" w14:textId="0B294314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Prorektorka pro rozvoj</w:t>
            </w:r>
          </w:p>
          <w:p w14:paraId="6DF9CA0B" w14:textId="1DDEE92D" w:rsidR="00325715" w:rsidRPr="00780B0D" w:rsidRDefault="00325715" w:rsidP="00325715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14:paraId="22C90880" w14:textId="7ECB3B29" w:rsidR="00325715" w:rsidRPr="00780B0D" w:rsidRDefault="007C462F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Počet modulů zakončených </w:t>
            </w:r>
            <w:proofErr w:type="spellStart"/>
            <w:r w:rsidRPr="00780B0D">
              <w:rPr>
                <w:sz w:val="24"/>
                <w:szCs w:val="24"/>
              </w:rPr>
              <w:t>mikrocertifikáty</w:t>
            </w:r>
            <w:proofErr w:type="spellEnd"/>
          </w:p>
        </w:tc>
      </w:tr>
      <w:tr w:rsidR="00F457CC" w:rsidRPr="00780B0D" w14:paraId="3A4A1B6B" w14:textId="77777777" w:rsidTr="00CB3165">
        <w:trPr>
          <w:trHeight w:val="4252"/>
        </w:trPr>
        <w:tc>
          <w:tcPr>
            <w:tcW w:w="2202" w:type="dxa"/>
            <w:hideMark/>
          </w:tcPr>
          <w:p w14:paraId="40FDC15B" w14:textId="4F3281C6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1.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Připravovat nové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inovovat stávající studijní programy </w:t>
            </w:r>
            <w:r w:rsidR="00722755" w:rsidRPr="00780B0D">
              <w:rPr>
                <w:sz w:val="24"/>
                <w:szCs w:val="24"/>
              </w:rPr>
              <w:t>v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souladu se společenskými potřebami a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výzvami, tématy udržitelnosti, potřebami praxe, v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návaznosti na technologický rozvoj a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uplatnitelnost absolventů na měnícím se trhu práce.      </w:t>
            </w:r>
          </w:p>
        </w:tc>
        <w:tc>
          <w:tcPr>
            <w:tcW w:w="3439" w:type="dxa"/>
            <w:hideMark/>
          </w:tcPr>
          <w:p w14:paraId="61EF8CDC" w14:textId="6A02ED01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1.1.</w:t>
            </w:r>
            <w:r w:rsidR="00722755">
              <w:rPr>
                <w:sz w:val="24"/>
                <w:szCs w:val="24"/>
              </w:rPr>
              <w:t>5 </w:t>
            </w:r>
            <w:r w:rsidRPr="00780B0D">
              <w:rPr>
                <w:sz w:val="24"/>
                <w:szCs w:val="24"/>
              </w:rPr>
              <w:t xml:space="preserve">Zvyšovat počet studentů na UTB </w:t>
            </w:r>
            <w:r w:rsidR="00722755" w:rsidRPr="00780B0D">
              <w:rPr>
                <w:sz w:val="24"/>
                <w:szCs w:val="24"/>
              </w:rPr>
              <w:t>v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relevantních studijních programech.</w:t>
            </w:r>
          </w:p>
        </w:tc>
        <w:tc>
          <w:tcPr>
            <w:tcW w:w="3001" w:type="dxa"/>
            <w:hideMark/>
          </w:tcPr>
          <w:p w14:paraId="3DFBB4BB" w14:textId="3E1BE89A" w:rsidR="00325715" w:rsidRPr="00780B0D" w:rsidRDefault="00236633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Zvýšit počet studentů v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oborech </w:t>
            </w:r>
            <w:r w:rsidR="00722755" w:rsidRPr="00780B0D">
              <w:rPr>
                <w:sz w:val="24"/>
                <w:szCs w:val="24"/>
              </w:rPr>
              <w:t>s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vysokou společenskou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praktickou relevancí (zejména ve vybraných zdravotnických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technických studijních programech) </w:t>
            </w:r>
            <w:r w:rsidR="00722755" w:rsidRPr="00780B0D">
              <w:rPr>
                <w:sz w:val="24"/>
                <w:szCs w:val="24"/>
              </w:rPr>
              <w:t>v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souladu s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plány jednotlivých součástí pro rok 2026.</w:t>
            </w:r>
          </w:p>
        </w:tc>
        <w:tc>
          <w:tcPr>
            <w:tcW w:w="2835" w:type="dxa"/>
            <w:hideMark/>
          </w:tcPr>
          <w:p w14:paraId="0A44D08E" w14:textId="6DD0A44B" w:rsidR="00325715" w:rsidRPr="00780B0D" w:rsidRDefault="00325715" w:rsidP="00325715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Prorektorka pro pedagogickou činnost</w:t>
            </w:r>
          </w:p>
          <w:p w14:paraId="63E255AD" w14:textId="27AB93E0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FT</w:t>
            </w:r>
          </w:p>
          <w:p w14:paraId="7CFDCA60" w14:textId="68BD6881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Děkan </w:t>
            </w:r>
            <w:proofErr w:type="spellStart"/>
            <w:r w:rsidRPr="00780B0D">
              <w:rPr>
                <w:sz w:val="24"/>
                <w:szCs w:val="24"/>
              </w:rPr>
              <w:t>FaME</w:t>
            </w:r>
            <w:proofErr w:type="spellEnd"/>
          </w:p>
          <w:p w14:paraId="2F49C0BC" w14:textId="6847BC42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FMK</w:t>
            </w:r>
          </w:p>
          <w:p w14:paraId="3B73A984" w14:textId="6EA3B130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FAI</w:t>
            </w:r>
          </w:p>
          <w:p w14:paraId="5F3AEFCA" w14:textId="35566989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FHS</w:t>
            </w:r>
          </w:p>
          <w:p w14:paraId="730DF31E" w14:textId="6A78A956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Děkanka FLKŘ</w:t>
            </w:r>
          </w:p>
          <w:p w14:paraId="7C51377B" w14:textId="4B0397C6" w:rsidR="00325715" w:rsidRPr="00780B0D" w:rsidRDefault="00325715" w:rsidP="00325715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  <w:hideMark/>
          </w:tcPr>
          <w:p w14:paraId="52CA69CF" w14:textId="4FB73BC7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Studijní programy – </w:t>
            </w:r>
            <w:r w:rsidR="003934BA" w:rsidRPr="00780B0D">
              <w:rPr>
                <w:sz w:val="24"/>
                <w:szCs w:val="24"/>
              </w:rPr>
              <w:t>p</w:t>
            </w:r>
            <w:r w:rsidRPr="00780B0D">
              <w:rPr>
                <w:sz w:val="24"/>
                <w:szCs w:val="24"/>
              </w:rPr>
              <w:t>očet studijních programů UTB ve Zlíně společensky relevantních a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relevantních pro praxi         </w:t>
            </w:r>
          </w:p>
        </w:tc>
      </w:tr>
      <w:tr w:rsidR="00F457CC" w:rsidRPr="00780B0D" w14:paraId="12D1BD6A" w14:textId="77777777" w:rsidTr="00CB3165">
        <w:trPr>
          <w:trHeight w:val="3036"/>
        </w:trPr>
        <w:tc>
          <w:tcPr>
            <w:tcW w:w="2202" w:type="dxa"/>
            <w:hideMark/>
          </w:tcPr>
          <w:p w14:paraId="480A9CF4" w14:textId="335B43F2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1. </w:t>
            </w:r>
            <w:r w:rsidR="00722755" w:rsidRPr="00780B0D">
              <w:rPr>
                <w:sz w:val="24"/>
                <w:szCs w:val="24"/>
              </w:rPr>
              <w:t>2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Zvyšovat studijní úspěšnost na všech úrovních studia.</w:t>
            </w:r>
          </w:p>
        </w:tc>
        <w:tc>
          <w:tcPr>
            <w:tcW w:w="3439" w:type="dxa"/>
            <w:hideMark/>
          </w:tcPr>
          <w:p w14:paraId="5A34289C" w14:textId="07C6CF58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1.2.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Zvyšovat kvalitu vzdělávacího prostředí s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ohledem na výstupní kompetence absolventů. Podporovat nové nástroje vzdělávání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podpory studentů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talentovaných studentů, jejich podnikavost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kreativitu prostřednictvím vzdělávání v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akreditovaných studijních programech.</w:t>
            </w:r>
          </w:p>
        </w:tc>
        <w:tc>
          <w:tcPr>
            <w:tcW w:w="3001" w:type="dxa"/>
            <w:hideMark/>
          </w:tcPr>
          <w:p w14:paraId="68B3D9C2" w14:textId="3365177C" w:rsidR="00325715" w:rsidRPr="00780B0D" w:rsidRDefault="00236633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Připravovat, zavádět a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průběžně modernizovat kurzy zaměřené na rozvoj „měkkých“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oborově přenositelných dovedností studentů</w:t>
            </w:r>
            <w:r w:rsidR="003A7F7C">
              <w:rPr>
                <w:sz w:val="24"/>
                <w:szCs w:val="24"/>
              </w:rPr>
              <w:t>.</w:t>
            </w:r>
          </w:p>
          <w:p w14:paraId="0205BEE8" w14:textId="77777777" w:rsidR="00325715" w:rsidRPr="00780B0D" w:rsidRDefault="00325715" w:rsidP="00325715">
            <w:pPr>
              <w:rPr>
                <w:sz w:val="24"/>
                <w:szCs w:val="24"/>
              </w:rPr>
            </w:pPr>
          </w:p>
          <w:p w14:paraId="1E06DF10" w14:textId="2085F6F2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                                                                          </w:t>
            </w:r>
          </w:p>
        </w:tc>
        <w:tc>
          <w:tcPr>
            <w:tcW w:w="2835" w:type="dxa"/>
            <w:hideMark/>
          </w:tcPr>
          <w:p w14:paraId="55BE5DF3" w14:textId="77777777" w:rsidR="00325715" w:rsidRPr="00780B0D" w:rsidRDefault="00325715" w:rsidP="00325715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Prorektorka pro pedagogickou činnost</w:t>
            </w:r>
          </w:p>
          <w:p w14:paraId="03270A33" w14:textId="77777777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FT</w:t>
            </w:r>
          </w:p>
          <w:p w14:paraId="0BBEEE9E" w14:textId="77777777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Děkan </w:t>
            </w:r>
            <w:proofErr w:type="spellStart"/>
            <w:r w:rsidRPr="00780B0D">
              <w:rPr>
                <w:sz w:val="24"/>
                <w:szCs w:val="24"/>
              </w:rPr>
              <w:t>FaME</w:t>
            </w:r>
            <w:proofErr w:type="spellEnd"/>
          </w:p>
          <w:p w14:paraId="36D4DDB2" w14:textId="77777777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FMK</w:t>
            </w:r>
          </w:p>
          <w:p w14:paraId="1F49CC46" w14:textId="77777777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FAI</w:t>
            </w:r>
          </w:p>
          <w:p w14:paraId="6D2E6315" w14:textId="77777777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FHS</w:t>
            </w:r>
          </w:p>
          <w:p w14:paraId="279C0BAD" w14:textId="77777777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Děkanka FLKŘ</w:t>
            </w:r>
          </w:p>
          <w:p w14:paraId="08A81BFE" w14:textId="767B3C7C" w:rsidR="00325715" w:rsidRPr="00780B0D" w:rsidRDefault="00325715" w:rsidP="00325715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  <w:hideMark/>
          </w:tcPr>
          <w:p w14:paraId="34469513" w14:textId="211640AE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Aktivity/akce na podporu </w:t>
            </w:r>
            <w:r w:rsidR="003934BA" w:rsidRPr="00780B0D">
              <w:rPr>
                <w:sz w:val="24"/>
                <w:szCs w:val="24"/>
              </w:rPr>
              <w:t>měkkých dovedností studentů</w:t>
            </w:r>
            <w:r w:rsidRPr="00780B0D">
              <w:rPr>
                <w:sz w:val="24"/>
                <w:szCs w:val="24"/>
              </w:rPr>
              <w:t xml:space="preserve"> </w:t>
            </w:r>
          </w:p>
        </w:tc>
      </w:tr>
      <w:tr w:rsidR="00F457CC" w:rsidRPr="00780B0D" w14:paraId="634016BC" w14:textId="77777777" w:rsidTr="00CB3165">
        <w:trPr>
          <w:trHeight w:val="3036"/>
        </w:trPr>
        <w:tc>
          <w:tcPr>
            <w:tcW w:w="2202" w:type="dxa"/>
          </w:tcPr>
          <w:p w14:paraId="7FF57A66" w14:textId="45DA748B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1. </w:t>
            </w:r>
            <w:r w:rsidR="00722755" w:rsidRPr="00780B0D">
              <w:rPr>
                <w:sz w:val="24"/>
                <w:szCs w:val="24"/>
              </w:rPr>
              <w:t>2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Zvyšovat studijní úspěšnost na všech úrovních studia.</w:t>
            </w:r>
          </w:p>
        </w:tc>
        <w:tc>
          <w:tcPr>
            <w:tcW w:w="3439" w:type="dxa"/>
          </w:tcPr>
          <w:p w14:paraId="07659FE8" w14:textId="58AD4D41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1.2.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Podporovat nové nástroje vzdělávání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podpory studentů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talentovaných studentů, jejich podnikavost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kreativitu prostřednictvím vzdělávání v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akreditovaných studijních programech.</w:t>
            </w:r>
          </w:p>
        </w:tc>
        <w:tc>
          <w:tcPr>
            <w:tcW w:w="3001" w:type="dxa"/>
          </w:tcPr>
          <w:p w14:paraId="49E6C772" w14:textId="5395ED91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Podporovat zapojování studentů do odborných aktivit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soutěží</w:t>
            </w:r>
            <w:r w:rsidR="003A7F7C">
              <w:rPr>
                <w:sz w:val="24"/>
                <w:szCs w:val="24"/>
              </w:rPr>
              <w:t>.</w:t>
            </w:r>
          </w:p>
          <w:p w14:paraId="60B43CB4" w14:textId="77777777" w:rsidR="00325715" w:rsidRPr="00780B0D" w:rsidRDefault="00325715" w:rsidP="00325715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5B3F8A06" w14:textId="13805095" w:rsidR="003934BA" w:rsidRPr="00780B0D" w:rsidRDefault="003934BA" w:rsidP="00325715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Prorektor pro tvůrčí činnosti</w:t>
            </w:r>
          </w:p>
          <w:p w14:paraId="676FBE84" w14:textId="46DF5D8E" w:rsidR="003934BA" w:rsidRPr="00780B0D" w:rsidRDefault="003934BA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Prorektorka pro pedagogickou činnost</w:t>
            </w:r>
          </w:p>
          <w:p w14:paraId="37A477E4" w14:textId="77777777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FT</w:t>
            </w:r>
          </w:p>
          <w:p w14:paraId="3B98491C" w14:textId="77777777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Děkan </w:t>
            </w:r>
            <w:proofErr w:type="spellStart"/>
            <w:r w:rsidRPr="00780B0D">
              <w:rPr>
                <w:sz w:val="24"/>
                <w:szCs w:val="24"/>
              </w:rPr>
              <w:t>FaME</w:t>
            </w:r>
            <w:proofErr w:type="spellEnd"/>
          </w:p>
          <w:p w14:paraId="5C39847F" w14:textId="77777777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FMK</w:t>
            </w:r>
          </w:p>
          <w:p w14:paraId="259CE75C" w14:textId="77777777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FAI</w:t>
            </w:r>
          </w:p>
          <w:p w14:paraId="0F648B7E" w14:textId="77777777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FHS</w:t>
            </w:r>
          </w:p>
          <w:p w14:paraId="1F4816CD" w14:textId="77777777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Děkanka FLKŘ</w:t>
            </w:r>
          </w:p>
          <w:p w14:paraId="7D89B2C8" w14:textId="77777777" w:rsidR="00325715" w:rsidRPr="00780B0D" w:rsidRDefault="00325715" w:rsidP="00325715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14:paraId="269CAA5A" w14:textId="439E33EE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podpořených studentů</w:t>
            </w:r>
          </w:p>
        </w:tc>
      </w:tr>
      <w:tr w:rsidR="00F457CC" w:rsidRPr="00780B0D" w14:paraId="220B22D9" w14:textId="77777777" w:rsidTr="00CB3165">
        <w:trPr>
          <w:trHeight w:val="3036"/>
        </w:trPr>
        <w:tc>
          <w:tcPr>
            <w:tcW w:w="2202" w:type="dxa"/>
          </w:tcPr>
          <w:p w14:paraId="523FB9EB" w14:textId="3F4990BE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1. </w:t>
            </w:r>
            <w:r w:rsidR="00722755" w:rsidRPr="00780B0D">
              <w:rPr>
                <w:sz w:val="24"/>
                <w:szCs w:val="24"/>
              </w:rPr>
              <w:t>2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Zvyšovat studijní úspěšnost na všech úrovních studia.</w:t>
            </w:r>
          </w:p>
        </w:tc>
        <w:tc>
          <w:tcPr>
            <w:tcW w:w="3439" w:type="dxa"/>
          </w:tcPr>
          <w:p w14:paraId="71CC4F33" w14:textId="67337650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1.2.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Podporovat nové nástroje vzdělávání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podpory studentů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talentovaných studentů, jejich podnikavost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kreativitu prostřednictvím vzdělávání </w:t>
            </w:r>
            <w:r w:rsidR="00722755" w:rsidRPr="00780B0D">
              <w:rPr>
                <w:sz w:val="24"/>
                <w:szCs w:val="24"/>
              </w:rPr>
              <w:t>v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akreditovaných studijních programech.</w:t>
            </w:r>
          </w:p>
        </w:tc>
        <w:tc>
          <w:tcPr>
            <w:tcW w:w="3001" w:type="dxa"/>
          </w:tcPr>
          <w:p w14:paraId="460747C5" w14:textId="186539AC" w:rsidR="00325715" w:rsidRPr="00780B0D" w:rsidRDefault="00325715" w:rsidP="00325715">
            <w:pPr>
              <w:rPr>
                <w:sz w:val="24"/>
                <w:szCs w:val="24"/>
              </w:rPr>
            </w:pPr>
            <w:bookmarkStart w:id="6" w:name="_Hlk210738091"/>
            <w:r w:rsidRPr="00780B0D">
              <w:rPr>
                <w:sz w:val="24"/>
                <w:szCs w:val="24"/>
              </w:rPr>
              <w:t xml:space="preserve">Podporovat zapojování studentů do praxí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stáží </w:t>
            </w:r>
            <w:r w:rsidR="00722755" w:rsidRPr="00780B0D">
              <w:rPr>
                <w:sz w:val="24"/>
                <w:szCs w:val="24"/>
              </w:rPr>
              <w:t>u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externích partnerů, vyhledávat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realizovat nové možnosti spolupráce </w:t>
            </w:r>
            <w:r w:rsidR="00722755" w:rsidRPr="00780B0D">
              <w:rPr>
                <w:sz w:val="24"/>
                <w:szCs w:val="24"/>
              </w:rPr>
              <w:t>s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praxí, včetně zpracovávání prakticky zaměřených závěrečných kvalifikačních prací.</w:t>
            </w:r>
            <w:bookmarkEnd w:id="6"/>
          </w:p>
        </w:tc>
        <w:tc>
          <w:tcPr>
            <w:tcW w:w="2835" w:type="dxa"/>
          </w:tcPr>
          <w:p w14:paraId="720C05CC" w14:textId="77777777" w:rsidR="0052012E" w:rsidRPr="00780B0D" w:rsidRDefault="0052012E" w:rsidP="0052012E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Prorektorka pro pedagogickou činnost</w:t>
            </w:r>
          </w:p>
          <w:p w14:paraId="52476017" w14:textId="77777777" w:rsidR="0052012E" w:rsidRPr="00780B0D" w:rsidRDefault="0052012E" w:rsidP="0052012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FT</w:t>
            </w:r>
          </w:p>
          <w:p w14:paraId="173E36D6" w14:textId="77777777" w:rsidR="0052012E" w:rsidRPr="00780B0D" w:rsidRDefault="0052012E" w:rsidP="0052012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Děkan </w:t>
            </w:r>
            <w:proofErr w:type="spellStart"/>
            <w:r w:rsidRPr="00780B0D">
              <w:rPr>
                <w:sz w:val="24"/>
                <w:szCs w:val="24"/>
              </w:rPr>
              <w:t>FaME</w:t>
            </w:r>
            <w:proofErr w:type="spellEnd"/>
          </w:p>
          <w:p w14:paraId="48CA7979" w14:textId="77777777" w:rsidR="0052012E" w:rsidRPr="00780B0D" w:rsidRDefault="0052012E" w:rsidP="0052012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FMK</w:t>
            </w:r>
          </w:p>
          <w:p w14:paraId="1AA2E69C" w14:textId="77777777" w:rsidR="0052012E" w:rsidRPr="00780B0D" w:rsidRDefault="0052012E" w:rsidP="0052012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FAI</w:t>
            </w:r>
          </w:p>
          <w:p w14:paraId="7675A55E" w14:textId="77777777" w:rsidR="0052012E" w:rsidRPr="00780B0D" w:rsidRDefault="0052012E" w:rsidP="0052012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FHS</w:t>
            </w:r>
          </w:p>
          <w:p w14:paraId="1A55F7EB" w14:textId="77777777" w:rsidR="0052012E" w:rsidRPr="00780B0D" w:rsidRDefault="0052012E" w:rsidP="0052012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Děkanka FLKŘ</w:t>
            </w:r>
          </w:p>
          <w:p w14:paraId="20592E4E" w14:textId="77777777" w:rsidR="00325715" w:rsidRPr="00780B0D" w:rsidRDefault="00325715" w:rsidP="00325715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14:paraId="6EA453EC" w14:textId="5C8E0363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studentů, kteří absolvovali stáž</w:t>
            </w:r>
            <w:r w:rsidR="002F39B5" w:rsidRPr="00780B0D">
              <w:rPr>
                <w:sz w:val="24"/>
                <w:szCs w:val="24"/>
              </w:rPr>
              <w:t xml:space="preserve"> nebo realizovali spolupráci v rámci výuky</w:t>
            </w:r>
            <w:r w:rsidRPr="00780B0D">
              <w:rPr>
                <w:sz w:val="24"/>
                <w:szCs w:val="24"/>
              </w:rPr>
              <w:t xml:space="preserve"> u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externích partnerů</w:t>
            </w:r>
          </w:p>
          <w:p w14:paraId="46D6FD31" w14:textId="77777777" w:rsidR="002F39B5" w:rsidRPr="00780B0D" w:rsidRDefault="002F39B5" w:rsidP="00325715">
            <w:pPr>
              <w:rPr>
                <w:sz w:val="24"/>
                <w:szCs w:val="24"/>
              </w:rPr>
            </w:pPr>
          </w:p>
          <w:p w14:paraId="185222BB" w14:textId="2B8B85CE" w:rsidR="002F39B5" w:rsidRPr="00780B0D" w:rsidRDefault="002F39B5" w:rsidP="00325715">
            <w:pPr>
              <w:rPr>
                <w:sz w:val="24"/>
                <w:szCs w:val="24"/>
              </w:rPr>
            </w:pPr>
          </w:p>
        </w:tc>
      </w:tr>
      <w:tr w:rsidR="00F457CC" w:rsidRPr="00780B0D" w14:paraId="21E967C6" w14:textId="77777777" w:rsidTr="00CB3165">
        <w:trPr>
          <w:trHeight w:val="1104"/>
        </w:trPr>
        <w:tc>
          <w:tcPr>
            <w:tcW w:w="2202" w:type="dxa"/>
            <w:hideMark/>
          </w:tcPr>
          <w:p w14:paraId="135C583D" w14:textId="516CF8B0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1. </w:t>
            </w:r>
            <w:r w:rsidR="00722755" w:rsidRPr="00780B0D">
              <w:rPr>
                <w:sz w:val="24"/>
                <w:szCs w:val="24"/>
              </w:rPr>
              <w:t>2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Zvyšovat studijní úspěšnost na všech úrovních studia.</w:t>
            </w:r>
          </w:p>
        </w:tc>
        <w:tc>
          <w:tcPr>
            <w:tcW w:w="3439" w:type="dxa"/>
            <w:hideMark/>
          </w:tcPr>
          <w:p w14:paraId="58B1CFA2" w14:textId="4C650C81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1.2.</w:t>
            </w:r>
            <w:r w:rsidR="00722755" w:rsidRPr="00780B0D">
              <w:rPr>
                <w:sz w:val="24"/>
                <w:szCs w:val="24"/>
              </w:rPr>
              <w:t>2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Provést systematickou analýzu kreditového ohodnocení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tvorby předmětů dle ECTS jako podklad pro případné budoucí sjednocení metodických přístupů.</w:t>
            </w:r>
          </w:p>
        </w:tc>
        <w:tc>
          <w:tcPr>
            <w:tcW w:w="3001" w:type="dxa"/>
            <w:hideMark/>
          </w:tcPr>
          <w:p w14:paraId="387771E3" w14:textId="13DC00E2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Analyzovat současný stav tvorby kreditového ohodnocení předmětů v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rámci ECTS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na fakultách UTB. </w:t>
            </w:r>
          </w:p>
        </w:tc>
        <w:tc>
          <w:tcPr>
            <w:tcW w:w="2835" w:type="dxa"/>
            <w:hideMark/>
          </w:tcPr>
          <w:p w14:paraId="6F14B415" w14:textId="77777777" w:rsidR="0052012E" w:rsidRPr="00780B0D" w:rsidRDefault="0052012E" w:rsidP="0052012E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Prorektorka pro pedagogickou činnost</w:t>
            </w:r>
          </w:p>
          <w:p w14:paraId="084D6EF0" w14:textId="77777777" w:rsidR="0052012E" w:rsidRPr="00780B0D" w:rsidRDefault="0052012E" w:rsidP="0052012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FT</w:t>
            </w:r>
          </w:p>
          <w:p w14:paraId="1DA5907B" w14:textId="77777777" w:rsidR="0052012E" w:rsidRPr="00780B0D" w:rsidRDefault="0052012E" w:rsidP="0052012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Děkan </w:t>
            </w:r>
            <w:proofErr w:type="spellStart"/>
            <w:r w:rsidRPr="00780B0D">
              <w:rPr>
                <w:sz w:val="24"/>
                <w:szCs w:val="24"/>
              </w:rPr>
              <w:t>FaME</w:t>
            </w:r>
            <w:proofErr w:type="spellEnd"/>
          </w:p>
          <w:p w14:paraId="73A4875C" w14:textId="77777777" w:rsidR="0052012E" w:rsidRPr="00780B0D" w:rsidRDefault="0052012E" w:rsidP="0052012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FMK</w:t>
            </w:r>
          </w:p>
          <w:p w14:paraId="09E9DBF9" w14:textId="77777777" w:rsidR="0052012E" w:rsidRPr="00780B0D" w:rsidRDefault="0052012E" w:rsidP="0052012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FAI</w:t>
            </w:r>
          </w:p>
          <w:p w14:paraId="6BA88332" w14:textId="77777777" w:rsidR="0052012E" w:rsidRPr="00780B0D" w:rsidRDefault="0052012E" w:rsidP="0052012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FHS</w:t>
            </w:r>
          </w:p>
          <w:p w14:paraId="3ABE07A8" w14:textId="77777777" w:rsidR="0052012E" w:rsidRPr="00780B0D" w:rsidRDefault="0052012E" w:rsidP="0052012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Děkanka FLKŘ</w:t>
            </w:r>
          </w:p>
          <w:p w14:paraId="5958EADA" w14:textId="4B673CFF" w:rsidR="00325715" w:rsidRPr="00780B0D" w:rsidRDefault="00325715" w:rsidP="00325715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  <w:hideMark/>
          </w:tcPr>
          <w:p w14:paraId="4336A1C9" w14:textId="13E3C6FF" w:rsidR="00325715" w:rsidRPr="00780B0D" w:rsidRDefault="007E210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Analýza systému přidělování kreditů ECTS na fakultách UTB</w:t>
            </w:r>
          </w:p>
        </w:tc>
      </w:tr>
      <w:tr w:rsidR="00F457CC" w:rsidRPr="00780B0D" w14:paraId="53740D90" w14:textId="77777777" w:rsidTr="00CB3165">
        <w:trPr>
          <w:trHeight w:val="1104"/>
        </w:trPr>
        <w:tc>
          <w:tcPr>
            <w:tcW w:w="2202" w:type="dxa"/>
            <w:hideMark/>
          </w:tcPr>
          <w:p w14:paraId="123EE2E9" w14:textId="6BC5049A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1. </w:t>
            </w:r>
            <w:r w:rsidR="00722755" w:rsidRPr="00780B0D">
              <w:rPr>
                <w:sz w:val="24"/>
                <w:szCs w:val="24"/>
              </w:rPr>
              <w:t>2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Zvyšovat studijní úspěšnost na všech úrovních studia.</w:t>
            </w:r>
          </w:p>
        </w:tc>
        <w:tc>
          <w:tcPr>
            <w:tcW w:w="3439" w:type="dxa"/>
            <w:hideMark/>
          </w:tcPr>
          <w:p w14:paraId="1193BF2B" w14:textId="332A85D5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1.2.</w:t>
            </w:r>
            <w:r w:rsidR="00722755" w:rsidRPr="00780B0D">
              <w:rPr>
                <w:sz w:val="24"/>
                <w:szCs w:val="24"/>
              </w:rPr>
              <w:t>3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Analyzovat studijní zátěž studentů ve studovaných SP s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cílem systémových </w:t>
            </w:r>
            <w:r w:rsidR="007E2105" w:rsidRPr="00780B0D">
              <w:rPr>
                <w:sz w:val="24"/>
                <w:szCs w:val="24"/>
              </w:rPr>
              <w:t>opatření – případných</w:t>
            </w:r>
            <w:r w:rsidRPr="00780B0D">
              <w:rPr>
                <w:sz w:val="24"/>
                <w:szCs w:val="24"/>
              </w:rPr>
              <w:t xml:space="preserve"> úprav studijních</w:t>
            </w:r>
            <w:r w:rsidR="007E2105" w:rsidRPr="00780B0D">
              <w:rPr>
                <w:sz w:val="24"/>
                <w:szCs w:val="24"/>
              </w:rPr>
              <w:t xml:space="preserve"> </w:t>
            </w:r>
            <w:r w:rsidRPr="00780B0D">
              <w:rPr>
                <w:sz w:val="24"/>
                <w:szCs w:val="24"/>
              </w:rPr>
              <w:t xml:space="preserve">plánů za účelem snížení studijní neúspěšnosti. </w:t>
            </w:r>
          </w:p>
        </w:tc>
        <w:tc>
          <w:tcPr>
            <w:tcW w:w="3001" w:type="dxa"/>
            <w:hideMark/>
          </w:tcPr>
          <w:p w14:paraId="671F88D9" w14:textId="68449561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Připravit podklady pro analýzu studijní zátěže studentů </w:t>
            </w:r>
            <w:r w:rsidR="00722755" w:rsidRPr="00780B0D">
              <w:rPr>
                <w:sz w:val="24"/>
                <w:szCs w:val="24"/>
              </w:rPr>
              <w:t>v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jednotlivých SP.</w:t>
            </w:r>
          </w:p>
          <w:p w14:paraId="718B1A71" w14:textId="77777777" w:rsidR="00325715" w:rsidRPr="00780B0D" w:rsidRDefault="00325715" w:rsidP="00325715">
            <w:pPr>
              <w:rPr>
                <w:sz w:val="24"/>
                <w:szCs w:val="24"/>
              </w:rPr>
            </w:pPr>
          </w:p>
          <w:p w14:paraId="6C1982C6" w14:textId="27EFA884" w:rsidR="00325715" w:rsidRPr="00780B0D" w:rsidRDefault="00325715" w:rsidP="00325715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14:paraId="3DA607B0" w14:textId="77777777" w:rsidR="0052012E" w:rsidRPr="00780B0D" w:rsidRDefault="0052012E" w:rsidP="0052012E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Prorektorka pro pedagogickou činnost</w:t>
            </w:r>
          </w:p>
          <w:p w14:paraId="2581C155" w14:textId="77777777" w:rsidR="0052012E" w:rsidRPr="00780B0D" w:rsidRDefault="0052012E" w:rsidP="0052012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FT</w:t>
            </w:r>
          </w:p>
          <w:p w14:paraId="7DE29DE9" w14:textId="77777777" w:rsidR="0052012E" w:rsidRPr="00780B0D" w:rsidRDefault="0052012E" w:rsidP="0052012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Děkan </w:t>
            </w:r>
            <w:proofErr w:type="spellStart"/>
            <w:r w:rsidRPr="00780B0D">
              <w:rPr>
                <w:sz w:val="24"/>
                <w:szCs w:val="24"/>
              </w:rPr>
              <w:t>FaME</w:t>
            </w:r>
            <w:proofErr w:type="spellEnd"/>
          </w:p>
          <w:p w14:paraId="79D0F125" w14:textId="77777777" w:rsidR="0052012E" w:rsidRPr="00780B0D" w:rsidRDefault="0052012E" w:rsidP="0052012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FMK</w:t>
            </w:r>
          </w:p>
          <w:p w14:paraId="5FC0223C" w14:textId="77777777" w:rsidR="0052012E" w:rsidRPr="00780B0D" w:rsidRDefault="0052012E" w:rsidP="0052012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FAI</w:t>
            </w:r>
          </w:p>
          <w:p w14:paraId="68EE3322" w14:textId="77777777" w:rsidR="0052012E" w:rsidRPr="00780B0D" w:rsidRDefault="0052012E" w:rsidP="0052012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FHS</w:t>
            </w:r>
          </w:p>
          <w:p w14:paraId="152C894E" w14:textId="77777777" w:rsidR="0052012E" w:rsidRPr="00780B0D" w:rsidRDefault="0052012E" w:rsidP="0052012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Děkanka FLKŘ</w:t>
            </w:r>
          </w:p>
          <w:p w14:paraId="29BAE1F0" w14:textId="6535702D" w:rsidR="00325715" w:rsidRPr="00780B0D" w:rsidRDefault="00325715" w:rsidP="00325715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  <w:hideMark/>
          </w:tcPr>
          <w:p w14:paraId="017A7F58" w14:textId="75138829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Studenti ve studijních programech</w:t>
            </w:r>
          </w:p>
        </w:tc>
      </w:tr>
      <w:tr w:rsidR="00F457CC" w:rsidRPr="00780B0D" w14:paraId="1C799527" w14:textId="77777777" w:rsidTr="00CB3165">
        <w:trPr>
          <w:trHeight w:val="1104"/>
        </w:trPr>
        <w:tc>
          <w:tcPr>
            <w:tcW w:w="2202" w:type="dxa"/>
          </w:tcPr>
          <w:p w14:paraId="49AABE93" w14:textId="3399A1D8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1. </w:t>
            </w:r>
            <w:r w:rsidR="00722755" w:rsidRPr="00780B0D">
              <w:rPr>
                <w:sz w:val="24"/>
                <w:szCs w:val="24"/>
              </w:rPr>
              <w:t>2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Zvyšovat studijní úspěšnost na všech úrovních studia.</w:t>
            </w:r>
          </w:p>
        </w:tc>
        <w:tc>
          <w:tcPr>
            <w:tcW w:w="3439" w:type="dxa"/>
          </w:tcPr>
          <w:p w14:paraId="365DF434" w14:textId="08C1FAE4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1.2.</w:t>
            </w:r>
            <w:r w:rsidR="00722755" w:rsidRPr="00780B0D">
              <w:rPr>
                <w:sz w:val="24"/>
                <w:szCs w:val="24"/>
              </w:rPr>
              <w:t>3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Analyzovat studijní zátěž studentů ve studovaných SP s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cílem systémových </w:t>
            </w:r>
            <w:r w:rsidR="007E2105" w:rsidRPr="00780B0D">
              <w:rPr>
                <w:sz w:val="24"/>
                <w:szCs w:val="24"/>
              </w:rPr>
              <w:t>opatření – případných</w:t>
            </w:r>
            <w:r w:rsidRPr="00780B0D">
              <w:rPr>
                <w:sz w:val="24"/>
                <w:szCs w:val="24"/>
              </w:rPr>
              <w:t xml:space="preserve"> úprav studijních plánů za účelem snížení studijní neúspěšnosti. </w:t>
            </w:r>
          </w:p>
        </w:tc>
        <w:tc>
          <w:tcPr>
            <w:tcW w:w="3001" w:type="dxa"/>
          </w:tcPr>
          <w:p w14:paraId="4D6E50D2" w14:textId="200E32FF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Definovat, připravit a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realizovat podpůrné doučovací kurzy </w:t>
            </w:r>
            <w:r w:rsidR="00722755" w:rsidRPr="00780B0D">
              <w:rPr>
                <w:sz w:val="24"/>
                <w:szCs w:val="24"/>
              </w:rPr>
              <w:t>s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cílem snižovat studijní neúspěšnost.</w:t>
            </w:r>
          </w:p>
        </w:tc>
        <w:tc>
          <w:tcPr>
            <w:tcW w:w="2835" w:type="dxa"/>
          </w:tcPr>
          <w:p w14:paraId="689C22AA" w14:textId="77777777" w:rsidR="0052012E" w:rsidRPr="00780B0D" w:rsidRDefault="0052012E" w:rsidP="0052012E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Prorektorka pro pedagogickou činnost</w:t>
            </w:r>
          </w:p>
          <w:p w14:paraId="48EACFD7" w14:textId="77777777" w:rsidR="0052012E" w:rsidRPr="00780B0D" w:rsidRDefault="0052012E" w:rsidP="0052012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FT</w:t>
            </w:r>
          </w:p>
          <w:p w14:paraId="73343D26" w14:textId="77777777" w:rsidR="0052012E" w:rsidRPr="00780B0D" w:rsidRDefault="0052012E" w:rsidP="0052012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Děkan </w:t>
            </w:r>
            <w:proofErr w:type="spellStart"/>
            <w:r w:rsidRPr="00780B0D">
              <w:rPr>
                <w:sz w:val="24"/>
                <w:szCs w:val="24"/>
              </w:rPr>
              <w:t>FaME</w:t>
            </w:r>
            <w:proofErr w:type="spellEnd"/>
          </w:p>
          <w:p w14:paraId="361AD709" w14:textId="77777777" w:rsidR="0052012E" w:rsidRPr="00780B0D" w:rsidRDefault="0052012E" w:rsidP="0052012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FMK</w:t>
            </w:r>
          </w:p>
          <w:p w14:paraId="3EB85467" w14:textId="77777777" w:rsidR="0052012E" w:rsidRPr="00780B0D" w:rsidRDefault="0052012E" w:rsidP="0052012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FAI</w:t>
            </w:r>
          </w:p>
          <w:p w14:paraId="408ACEFB" w14:textId="77777777" w:rsidR="0052012E" w:rsidRPr="00780B0D" w:rsidRDefault="0052012E" w:rsidP="0052012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FHS</w:t>
            </w:r>
          </w:p>
          <w:p w14:paraId="28334BAD" w14:textId="77777777" w:rsidR="0052012E" w:rsidRPr="00780B0D" w:rsidRDefault="0052012E" w:rsidP="0052012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Děkanka FLKŘ</w:t>
            </w:r>
          </w:p>
          <w:p w14:paraId="1C1F71A4" w14:textId="4D58E772" w:rsidR="00325715" w:rsidRPr="00780B0D" w:rsidRDefault="00325715" w:rsidP="00325715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14:paraId="7D5762E3" w14:textId="3603198D" w:rsidR="00325715" w:rsidRPr="00780B0D" w:rsidRDefault="007E210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realizovaných doučovacích kurzů</w:t>
            </w:r>
          </w:p>
        </w:tc>
      </w:tr>
      <w:tr w:rsidR="00F457CC" w:rsidRPr="00780B0D" w14:paraId="6B752F60" w14:textId="77777777" w:rsidTr="00CB3165">
        <w:trPr>
          <w:trHeight w:val="828"/>
        </w:trPr>
        <w:tc>
          <w:tcPr>
            <w:tcW w:w="2202" w:type="dxa"/>
            <w:hideMark/>
          </w:tcPr>
          <w:p w14:paraId="263928CE" w14:textId="045A94A9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1. </w:t>
            </w:r>
            <w:r w:rsidR="00722755" w:rsidRPr="00780B0D">
              <w:rPr>
                <w:sz w:val="24"/>
                <w:szCs w:val="24"/>
              </w:rPr>
              <w:t>2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Zvyšovat studijní úspěšnost na všech úrovních studia.</w:t>
            </w:r>
          </w:p>
        </w:tc>
        <w:tc>
          <w:tcPr>
            <w:tcW w:w="3439" w:type="dxa"/>
            <w:hideMark/>
          </w:tcPr>
          <w:p w14:paraId="79DF1D75" w14:textId="76A9C493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1.2.</w:t>
            </w:r>
            <w:r w:rsidR="00722755" w:rsidRPr="00780B0D">
              <w:rPr>
                <w:sz w:val="24"/>
                <w:szCs w:val="24"/>
              </w:rPr>
              <w:t>4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Realizovat individuální poradenství pro studenty s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rizikem neúspěšnosti ve výuce za účelem dosáhnout snížení studijní neúspěšnosti (Poradenské centrum UTB)</w:t>
            </w:r>
            <w:r w:rsidR="003A7F7C">
              <w:rPr>
                <w:sz w:val="24"/>
                <w:szCs w:val="24"/>
              </w:rPr>
              <w:t>.</w:t>
            </w:r>
          </w:p>
        </w:tc>
        <w:tc>
          <w:tcPr>
            <w:tcW w:w="3001" w:type="dxa"/>
            <w:hideMark/>
          </w:tcPr>
          <w:p w14:paraId="7F79FB4D" w14:textId="69E72D37" w:rsidR="00325715" w:rsidRPr="00780B0D" w:rsidRDefault="00236633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Průběžně zajišťovat a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realizovat poradenství studentům za účelem snížení rizika studijní neúspěšnosti.</w:t>
            </w:r>
          </w:p>
        </w:tc>
        <w:tc>
          <w:tcPr>
            <w:tcW w:w="2835" w:type="dxa"/>
            <w:hideMark/>
          </w:tcPr>
          <w:p w14:paraId="4D9B435A" w14:textId="1A80028E" w:rsidR="00325715" w:rsidRPr="00780B0D" w:rsidRDefault="0052012E" w:rsidP="00325715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</w:t>
            </w:r>
            <w:r w:rsidR="00325715" w:rsidRPr="00780B0D">
              <w:rPr>
                <w:b/>
                <w:bCs/>
                <w:sz w:val="24"/>
                <w:szCs w:val="24"/>
              </w:rPr>
              <w:t>rorektorka pro rozvoj</w:t>
            </w:r>
          </w:p>
          <w:p w14:paraId="4E925EEA" w14:textId="77777777" w:rsidR="003934BA" w:rsidRPr="00780B0D" w:rsidRDefault="003934BA" w:rsidP="003934BA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Prorektorka pro pedagogickou činnost</w:t>
            </w:r>
          </w:p>
          <w:p w14:paraId="05AAA519" w14:textId="02BAA6BD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Poradenské centrum UTB</w:t>
            </w:r>
          </w:p>
        </w:tc>
        <w:tc>
          <w:tcPr>
            <w:tcW w:w="2517" w:type="dxa"/>
            <w:hideMark/>
          </w:tcPr>
          <w:p w14:paraId="7E8C67C0" w14:textId="26420BAC" w:rsidR="00325715" w:rsidRPr="00780B0D" w:rsidRDefault="00BB7764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studentů využívajících poradensk</w:t>
            </w:r>
            <w:r w:rsidR="00236633" w:rsidRPr="00780B0D">
              <w:rPr>
                <w:sz w:val="24"/>
                <w:szCs w:val="24"/>
              </w:rPr>
              <w:t>é</w:t>
            </w:r>
            <w:r w:rsidRPr="00780B0D">
              <w:rPr>
                <w:sz w:val="24"/>
                <w:szCs w:val="24"/>
              </w:rPr>
              <w:t xml:space="preserve"> služ</w:t>
            </w:r>
            <w:r w:rsidR="00236633" w:rsidRPr="00780B0D">
              <w:rPr>
                <w:sz w:val="24"/>
                <w:szCs w:val="24"/>
              </w:rPr>
              <w:t>by</w:t>
            </w:r>
            <w:r w:rsidR="00325715" w:rsidRPr="00780B0D">
              <w:rPr>
                <w:sz w:val="24"/>
                <w:szCs w:val="24"/>
              </w:rPr>
              <w:t xml:space="preserve"> </w:t>
            </w:r>
          </w:p>
        </w:tc>
      </w:tr>
      <w:tr w:rsidR="00F457CC" w:rsidRPr="00780B0D" w14:paraId="1C157DCC" w14:textId="77777777" w:rsidTr="00CB3165">
        <w:trPr>
          <w:trHeight w:val="566"/>
        </w:trPr>
        <w:tc>
          <w:tcPr>
            <w:tcW w:w="2202" w:type="dxa"/>
            <w:hideMark/>
          </w:tcPr>
          <w:p w14:paraId="09A7752F" w14:textId="46795986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1. </w:t>
            </w:r>
            <w:r w:rsidR="00722755" w:rsidRPr="00780B0D">
              <w:rPr>
                <w:sz w:val="24"/>
                <w:szCs w:val="24"/>
              </w:rPr>
              <w:t>3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Reagovat na měnící se společenské a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technologické podmínky z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hlediska forem studia, podmínek studia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ukončení studia</w:t>
            </w:r>
            <w:r w:rsidR="00E642B1">
              <w:rPr>
                <w:sz w:val="24"/>
                <w:szCs w:val="24"/>
              </w:rPr>
              <w:t>.</w:t>
            </w:r>
          </w:p>
        </w:tc>
        <w:tc>
          <w:tcPr>
            <w:tcW w:w="3439" w:type="dxa"/>
            <w:hideMark/>
          </w:tcPr>
          <w:p w14:paraId="78473090" w14:textId="5898E960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1.3.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Podporovat moderní formy vzdělávání. Připravit podmínky pro realizaci distančních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smíšených forem výuky, </w:t>
            </w:r>
            <w:r w:rsidR="00722755" w:rsidRPr="00780B0D">
              <w:rPr>
                <w:sz w:val="24"/>
                <w:szCs w:val="24"/>
              </w:rPr>
              <w:t>v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souladu </w:t>
            </w:r>
            <w:r w:rsidR="00722755" w:rsidRPr="00780B0D">
              <w:rPr>
                <w:sz w:val="24"/>
                <w:szCs w:val="24"/>
              </w:rPr>
              <w:t>s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platnými předpisy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normami UTB. Poskytovat vzdělávací nebo poradenské služby </w:t>
            </w:r>
            <w:r w:rsidR="00722755" w:rsidRPr="00780B0D">
              <w:rPr>
                <w:sz w:val="24"/>
                <w:szCs w:val="24"/>
              </w:rPr>
              <w:t>v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oblasti digitalizace pro akademické pracovníky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studenty. </w:t>
            </w:r>
          </w:p>
        </w:tc>
        <w:tc>
          <w:tcPr>
            <w:tcW w:w="3001" w:type="dxa"/>
            <w:hideMark/>
          </w:tcPr>
          <w:p w14:paraId="2D65EFB7" w14:textId="4AE09174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Pokračovat </w:t>
            </w:r>
            <w:r w:rsidR="00722755" w:rsidRPr="00780B0D">
              <w:rPr>
                <w:sz w:val="24"/>
                <w:szCs w:val="24"/>
              </w:rPr>
              <w:t>v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digitalizaci studijního procesu na součástech UTB.  </w:t>
            </w:r>
          </w:p>
          <w:p w14:paraId="26826F9A" w14:textId="77777777" w:rsidR="00325715" w:rsidRPr="00780B0D" w:rsidRDefault="00325715" w:rsidP="00325715">
            <w:pPr>
              <w:rPr>
                <w:sz w:val="24"/>
                <w:szCs w:val="24"/>
              </w:rPr>
            </w:pPr>
          </w:p>
          <w:p w14:paraId="5E1EEFC2" w14:textId="1445433A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                       </w:t>
            </w:r>
          </w:p>
        </w:tc>
        <w:tc>
          <w:tcPr>
            <w:tcW w:w="2835" w:type="dxa"/>
            <w:hideMark/>
          </w:tcPr>
          <w:p w14:paraId="6D710178" w14:textId="35ECFB41" w:rsidR="00854F87" w:rsidRPr="00780B0D" w:rsidRDefault="00854F87" w:rsidP="00854F87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 xml:space="preserve">Prorektorka pro vnitřní </w:t>
            </w:r>
            <w:r w:rsidR="00722755" w:rsidRPr="00780B0D">
              <w:rPr>
                <w:b/>
                <w:bCs/>
                <w:sz w:val="24"/>
                <w:szCs w:val="24"/>
              </w:rPr>
              <w:t>a</w:t>
            </w:r>
            <w:r w:rsidR="00722755">
              <w:rPr>
                <w:b/>
                <w:bCs/>
                <w:sz w:val="24"/>
                <w:szCs w:val="24"/>
              </w:rPr>
              <w:t> </w:t>
            </w:r>
            <w:r w:rsidRPr="00780B0D">
              <w:rPr>
                <w:b/>
                <w:bCs/>
                <w:sz w:val="24"/>
                <w:szCs w:val="24"/>
              </w:rPr>
              <w:t>vnější vztahy</w:t>
            </w:r>
          </w:p>
          <w:p w14:paraId="4F43D359" w14:textId="6C12EB0D" w:rsidR="00325715" w:rsidRPr="00780B0D" w:rsidRDefault="0052012E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</w:t>
            </w:r>
            <w:r w:rsidR="00325715" w:rsidRPr="00780B0D">
              <w:rPr>
                <w:sz w:val="24"/>
                <w:szCs w:val="24"/>
              </w:rPr>
              <w:t>rorektorka pro pedagogickou činnost</w:t>
            </w:r>
          </w:p>
          <w:p w14:paraId="792CE6EB" w14:textId="2C4B25F8" w:rsidR="00325715" w:rsidRPr="00780B0D" w:rsidRDefault="0052012E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</w:t>
            </w:r>
            <w:r w:rsidR="00325715" w:rsidRPr="00780B0D">
              <w:rPr>
                <w:sz w:val="24"/>
                <w:szCs w:val="24"/>
              </w:rPr>
              <w:t>ěkan FT</w:t>
            </w:r>
          </w:p>
          <w:p w14:paraId="4AA3BCA8" w14:textId="445E2F29" w:rsidR="00325715" w:rsidRPr="00780B0D" w:rsidRDefault="0052012E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</w:t>
            </w:r>
            <w:r w:rsidR="00325715" w:rsidRPr="00780B0D">
              <w:rPr>
                <w:sz w:val="24"/>
                <w:szCs w:val="24"/>
              </w:rPr>
              <w:t xml:space="preserve">ěkan </w:t>
            </w:r>
            <w:proofErr w:type="spellStart"/>
            <w:r w:rsidR="00325715" w:rsidRPr="00780B0D">
              <w:rPr>
                <w:sz w:val="24"/>
                <w:szCs w:val="24"/>
              </w:rPr>
              <w:t>FaME</w:t>
            </w:r>
            <w:proofErr w:type="spellEnd"/>
          </w:p>
          <w:p w14:paraId="06895978" w14:textId="0B7A3EB0" w:rsidR="00325715" w:rsidRPr="00780B0D" w:rsidRDefault="0052012E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</w:t>
            </w:r>
            <w:r w:rsidR="00325715" w:rsidRPr="00780B0D">
              <w:rPr>
                <w:sz w:val="24"/>
                <w:szCs w:val="24"/>
              </w:rPr>
              <w:t>ěkan FMK</w:t>
            </w:r>
          </w:p>
          <w:p w14:paraId="5E39FB4D" w14:textId="48A51768" w:rsidR="00325715" w:rsidRPr="00780B0D" w:rsidRDefault="0052012E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</w:t>
            </w:r>
            <w:r w:rsidR="00325715" w:rsidRPr="00780B0D">
              <w:rPr>
                <w:sz w:val="24"/>
                <w:szCs w:val="24"/>
              </w:rPr>
              <w:t>ěkan FAI</w:t>
            </w:r>
          </w:p>
          <w:p w14:paraId="716AA757" w14:textId="406D945E" w:rsidR="00325715" w:rsidRPr="00780B0D" w:rsidRDefault="0052012E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</w:t>
            </w:r>
            <w:r w:rsidR="00325715" w:rsidRPr="00780B0D">
              <w:rPr>
                <w:sz w:val="24"/>
                <w:szCs w:val="24"/>
              </w:rPr>
              <w:t>ěkan FHS</w:t>
            </w:r>
          </w:p>
          <w:p w14:paraId="23A2A3CD" w14:textId="5A361FE4" w:rsidR="00325715" w:rsidRPr="00780B0D" w:rsidRDefault="0052012E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</w:t>
            </w:r>
            <w:r w:rsidR="00325715" w:rsidRPr="00780B0D">
              <w:rPr>
                <w:sz w:val="24"/>
                <w:szCs w:val="24"/>
              </w:rPr>
              <w:t>ěkanka FLKŘ</w:t>
            </w:r>
          </w:p>
          <w:p w14:paraId="18CA08E2" w14:textId="63AC74D4" w:rsidR="00325715" w:rsidRPr="00780B0D" w:rsidRDefault="0052012E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Ř</w:t>
            </w:r>
            <w:r w:rsidR="00325715" w:rsidRPr="00780B0D">
              <w:rPr>
                <w:sz w:val="24"/>
                <w:szCs w:val="24"/>
              </w:rPr>
              <w:t>editel UNI</w:t>
            </w:r>
          </w:p>
          <w:p w14:paraId="63E0D199" w14:textId="414119CE" w:rsidR="00325715" w:rsidRPr="00780B0D" w:rsidRDefault="007E210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Ředitelka </w:t>
            </w:r>
            <w:r w:rsidR="00325715" w:rsidRPr="00780B0D">
              <w:rPr>
                <w:sz w:val="24"/>
                <w:szCs w:val="24"/>
              </w:rPr>
              <w:t>CVT</w:t>
            </w:r>
          </w:p>
        </w:tc>
        <w:tc>
          <w:tcPr>
            <w:tcW w:w="2517" w:type="dxa"/>
            <w:hideMark/>
          </w:tcPr>
          <w:p w14:paraId="42D5B88B" w14:textId="5C0C399B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Počet digitalizovaných kurzů </w:t>
            </w:r>
            <w:r w:rsidR="00722755" w:rsidRPr="00780B0D">
              <w:rPr>
                <w:sz w:val="24"/>
                <w:szCs w:val="24"/>
              </w:rPr>
              <w:t>v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rámci akreditovaných studijních programů</w:t>
            </w:r>
          </w:p>
        </w:tc>
      </w:tr>
      <w:tr w:rsidR="00F457CC" w:rsidRPr="00780B0D" w14:paraId="71529643" w14:textId="77777777" w:rsidTr="00CB3165">
        <w:trPr>
          <w:trHeight w:val="1728"/>
        </w:trPr>
        <w:tc>
          <w:tcPr>
            <w:tcW w:w="2202" w:type="dxa"/>
          </w:tcPr>
          <w:p w14:paraId="6DAA13BB" w14:textId="0714F713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1. </w:t>
            </w:r>
            <w:r w:rsidR="00722755" w:rsidRPr="00780B0D">
              <w:rPr>
                <w:sz w:val="24"/>
                <w:szCs w:val="24"/>
              </w:rPr>
              <w:t>3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Reagovat na měnící se společenské a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technologické podmínky z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hlediska forem studia, podmínek studia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ukončení studia</w:t>
            </w:r>
            <w:r w:rsidR="00E642B1">
              <w:rPr>
                <w:sz w:val="24"/>
                <w:szCs w:val="24"/>
              </w:rPr>
              <w:t>.</w:t>
            </w:r>
          </w:p>
        </w:tc>
        <w:tc>
          <w:tcPr>
            <w:tcW w:w="3439" w:type="dxa"/>
          </w:tcPr>
          <w:p w14:paraId="3F1F22D9" w14:textId="118823D8" w:rsidR="00854F87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1.3.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Podporovat moderní formy vzdělávání. </w:t>
            </w:r>
          </w:p>
          <w:p w14:paraId="1E80A2E9" w14:textId="77777777" w:rsidR="00854F87" w:rsidRPr="00780B0D" w:rsidRDefault="00854F87" w:rsidP="00325715">
            <w:pPr>
              <w:rPr>
                <w:sz w:val="24"/>
                <w:szCs w:val="24"/>
              </w:rPr>
            </w:pPr>
          </w:p>
          <w:p w14:paraId="44AFF54F" w14:textId="77777777" w:rsidR="00854F87" w:rsidRPr="00780B0D" w:rsidRDefault="00854F87" w:rsidP="00325715">
            <w:pPr>
              <w:rPr>
                <w:sz w:val="24"/>
                <w:szCs w:val="24"/>
              </w:rPr>
            </w:pPr>
          </w:p>
          <w:p w14:paraId="30C3E665" w14:textId="215D9C8F" w:rsidR="00325715" w:rsidRPr="00780B0D" w:rsidRDefault="00325715" w:rsidP="00325715">
            <w:pPr>
              <w:rPr>
                <w:sz w:val="24"/>
                <w:szCs w:val="24"/>
              </w:rPr>
            </w:pPr>
          </w:p>
        </w:tc>
        <w:tc>
          <w:tcPr>
            <w:tcW w:w="3001" w:type="dxa"/>
          </w:tcPr>
          <w:p w14:paraId="666A7519" w14:textId="0F5D6BBE" w:rsidR="00325715" w:rsidRPr="00780B0D" w:rsidRDefault="0032571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Připravit legislativní rámec UTB pro realizaci distanční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smíšené formy výuky.</w:t>
            </w:r>
          </w:p>
        </w:tc>
        <w:tc>
          <w:tcPr>
            <w:tcW w:w="2835" w:type="dxa"/>
          </w:tcPr>
          <w:p w14:paraId="34D3AE78" w14:textId="3E740898" w:rsidR="00325715" w:rsidRPr="00780B0D" w:rsidRDefault="0052012E" w:rsidP="00325715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</w:t>
            </w:r>
            <w:r w:rsidR="00325715" w:rsidRPr="00780B0D">
              <w:rPr>
                <w:b/>
                <w:bCs/>
                <w:sz w:val="24"/>
                <w:szCs w:val="24"/>
              </w:rPr>
              <w:t>rorektorka pro pedagogickou činnost</w:t>
            </w:r>
          </w:p>
          <w:p w14:paraId="1D1B3A11" w14:textId="0879FD7E" w:rsidR="00325715" w:rsidRPr="00780B0D" w:rsidRDefault="0052012E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Ředitelka </w:t>
            </w:r>
            <w:r w:rsidR="00325715" w:rsidRPr="00780B0D">
              <w:rPr>
                <w:sz w:val="24"/>
                <w:szCs w:val="24"/>
              </w:rPr>
              <w:t>CVT</w:t>
            </w:r>
          </w:p>
        </w:tc>
        <w:tc>
          <w:tcPr>
            <w:tcW w:w="2517" w:type="dxa"/>
          </w:tcPr>
          <w:p w14:paraId="388F6CED" w14:textId="0DFB11CC" w:rsidR="007E2105" w:rsidRPr="00780B0D" w:rsidRDefault="007E2105" w:rsidP="0032571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Vypracování a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schválení vnitřních norem</w:t>
            </w:r>
          </w:p>
        </w:tc>
      </w:tr>
      <w:tr w:rsidR="00F457CC" w:rsidRPr="00780B0D" w14:paraId="09161DE0" w14:textId="77777777" w:rsidTr="00CB3165">
        <w:trPr>
          <w:trHeight w:val="1728"/>
        </w:trPr>
        <w:tc>
          <w:tcPr>
            <w:tcW w:w="2202" w:type="dxa"/>
          </w:tcPr>
          <w:p w14:paraId="3C4375AA" w14:textId="5090EED0" w:rsidR="00854F87" w:rsidRPr="00780B0D" w:rsidRDefault="00854F87" w:rsidP="00854F87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1. </w:t>
            </w:r>
            <w:r w:rsidR="00722755" w:rsidRPr="00780B0D">
              <w:rPr>
                <w:sz w:val="24"/>
                <w:szCs w:val="24"/>
              </w:rPr>
              <w:t>3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Reagovat na měnící se společenské a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technologické podmínky z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hlediska forem studia, podmínek studia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ukončení studia</w:t>
            </w:r>
            <w:r w:rsidR="00E642B1">
              <w:rPr>
                <w:sz w:val="24"/>
                <w:szCs w:val="24"/>
              </w:rPr>
              <w:t>.</w:t>
            </w:r>
          </w:p>
        </w:tc>
        <w:tc>
          <w:tcPr>
            <w:tcW w:w="3439" w:type="dxa"/>
          </w:tcPr>
          <w:p w14:paraId="5087A69D" w14:textId="57A38137" w:rsidR="00854F87" w:rsidRPr="00780B0D" w:rsidRDefault="00854F87" w:rsidP="00854F87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1.3.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Podporovat moderní formy vzdělávání. </w:t>
            </w:r>
          </w:p>
          <w:p w14:paraId="7F0FA91A" w14:textId="77777777" w:rsidR="00854F87" w:rsidRPr="00780B0D" w:rsidRDefault="00854F87" w:rsidP="00854F87">
            <w:pPr>
              <w:rPr>
                <w:sz w:val="24"/>
                <w:szCs w:val="24"/>
              </w:rPr>
            </w:pPr>
          </w:p>
          <w:p w14:paraId="16D74302" w14:textId="77777777" w:rsidR="00854F87" w:rsidRPr="00780B0D" w:rsidRDefault="00854F87" w:rsidP="00854F87">
            <w:pPr>
              <w:rPr>
                <w:sz w:val="24"/>
                <w:szCs w:val="24"/>
              </w:rPr>
            </w:pPr>
          </w:p>
          <w:p w14:paraId="0305DFEB" w14:textId="77777777" w:rsidR="00854F87" w:rsidRPr="00780B0D" w:rsidRDefault="00854F87" w:rsidP="00854F87">
            <w:pPr>
              <w:rPr>
                <w:sz w:val="24"/>
                <w:szCs w:val="24"/>
              </w:rPr>
            </w:pPr>
          </w:p>
        </w:tc>
        <w:tc>
          <w:tcPr>
            <w:tcW w:w="3001" w:type="dxa"/>
          </w:tcPr>
          <w:p w14:paraId="5FA03DF0" w14:textId="12E782F4" w:rsidR="00854F87" w:rsidRPr="00780B0D" w:rsidRDefault="00854F87" w:rsidP="00854F87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Připravit podmínky pro realizaci distančních a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smíšených forem výuky, </w:t>
            </w:r>
            <w:r w:rsidR="00722755" w:rsidRPr="00780B0D">
              <w:rPr>
                <w:sz w:val="24"/>
                <w:szCs w:val="24"/>
              </w:rPr>
              <w:t>v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souladu </w:t>
            </w:r>
            <w:r w:rsidR="00722755" w:rsidRPr="00780B0D">
              <w:rPr>
                <w:sz w:val="24"/>
                <w:szCs w:val="24"/>
              </w:rPr>
              <w:t>s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platnými předpisy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normami UTB. </w:t>
            </w:r>
          </w:p>
          <w:p w14:paraId="136BE6BB" w14:textId="77777777" w:rsidR="00854F87" w:rsidRPr="00780B0D" w:rsidRDefault="00854F87" w:rsidP="00854F87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5E48C0B7" w14:textId="10C7A8CB" w:rsidR="00854F87" w:rsidRPr="00780B0D" w:rsidRDefault="00854F87" w:rsidP="00854F87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 xml:space="preserve">Prorektorka pro vnitřní </w:t>
            </w:r>
            <w:r w:rsidR="00722755" w:rsidRPr="00780B0D">
              <w:rPr>
                <w:b/>
                <w:bCs/>
                <w:sz w:val="24"/>
                <w:szCs w:val="24"/>
              </w:rPr>
              <w:t>a</w:t>
            </w:r>
            <w:r w:rsidR="00722755">
              <w:rPr>
                <w:b/>
                <w:bCs/>
                <w:sz w:val="24"/>
                <w:szCs w:val="24"/>
              </w:rPr>
              <w:t> </w:t>
            </w:r>
            <w:r w:rsidRPr="00780B0D">
              <w:rPr>
                <w:b/>
                <w:bCs/>
                <w:sz w:val="24"/>
                <w:szCs w:val="24"/>
              </w:rPr>
              <w:t>vnější vztahy</w:t>
            </w:r>
          </w:p>
          <w:p w14:paraId="586F8C99" w14:textId="77777777" w:rsidR="00854F87" w:rsidRPr="00780B0D" w:rsidRDefault="00854F87" w:rsidP="00854F87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Prorektorka pro pedagogickou činnost</w:t>
            </w:r>
          </w:p>
          <w:p w14:paraId="2D7F5BCB" w14:textId="28160A98" w:rsidR="00854F87" w:rsidRPr="00780B0D" w:rsidRDefault="00854F87" w:rsidP="00854F87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Ředitelka CVT</w:t>
            </w:r>
          </w:p>
        </w:tc>
        <w:tc>
          <w:tcPr>
            <w:tcW w:w="2517" w:type="dxa"/>
          </w:tcPr>
          <w:p w14:paraId="09F14CA5" w14:textId="56A325B9" w:rsidR="00854F87" w:rsidRPr="00780B0D" w:rsidRDefault="00854F87" w:rsidP="00854F87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Vypracování a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schválení vnitřních norem</w:t>
            </w:r>
          </w:p>
        </w:tc>
      </w:tr>
      <w:tr w:rsidR="00F457CC" w:rsidRPr="00780B0D" w14:paraId="1384155B" w14:textId="77777777" w:rsidTr="003A7F7C">
        <w:trPr>
          <w:trHeight w:val="850"/>
        </w:trPr>
        <w:tc>
          <w:tcPr>
            <w:tcW w:w="2202" w:type="dxa"/>
          </w:tcPr>
          <w:p w14:paraId="4E9F37C0" w14:textId="609E29B9" w:rsidR="00854F87" w:rsidRPr="00780B0D" w:rsidRDefault="00854F87" w:rsidP="00854F87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1. </w:t>
            </w:r>
            <w:r w:rsidR="00722755" w:rsidRPr="00780B0D">
              <w:rPr>
                <w:sz w:val="24"/>
                <w:szCs w:val="24"/>
              </w:rPr>
              <w:t>3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Reagovat na měnící se společenské a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technologické podmínky z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hlediska forem studia, podmínek studia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ukončení studia</w:t>
            </w:r>
            <w:r w:rsidR="00E642B1">
              <w:rPr>
                <w:sz w:val="24"/>
                <w:szCs w:val="24"/>
              </w:rPr>
              <w:t>.</w:t>
            </w:r>
          </w:p>
        </w:tc>
        <w:tc>
          <w:tcPr>
            <w:tcW w:w="3439" w:type="dxa"/>
          </w:tcPr>
          <w:p w14:paraId="257B40E5" w14:textId="364D9351" w:rsidR="00854F87" w:rsidRPr="00780B0D" w:rsidRDefault="00854F87" w:rsidP="00854F87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1.3.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Podporovat moderní formy vzdělávání. </w:t>
            </w:r>
          </w:p>
          <w:p w14:paraId="04754E43" w14:textId="77777777" w:rsidR="00854F87" w:rsidRPr="00780B0D" w:rsidRDefault="00854F87" w:rsidP="00854F87">
            <w:pPr>
              <w:rPr>
                <w:sz w:val="24"/>
                <w:szCs w:val="24"/>
              </w:rPr>
            </w:pPr>
          </w:p>
          <w:p w14:paraId="2348153E" w14:textId="77777777" w:rsidR="00854F87" w:rsidRPr="00780B0D" w:rsidRDefault="00854F87" w:rsidP="00854F87">
            <w:pPr>
              <w:rPr>
                <w:sz w:val="24"/>
                <w:szCs w:val="24"/>
              </w:rPr>
            </w:pPr>
          </w:p>
          <w:p w14:paraId="4D2AB065" w14:textId="77777777" w:rsidR="00854F87" w:rsidRPr="00780B0D" w:rsidRDefault="00854F87" w:rsidP="00854F87">
            <w:pPr>
              <w:rPr>
                <w:sz w:val="24"/>
                <w:szCs w:val="24"/>
              </w:rPr>
            </w:pPr>
          </w:p>
        </w:tc>
        <w:tc>
          <w:tcPr>
            <w:tcW w:w="3001" w:type="dxa"/>
          </w:tcPr>
          <w:p w14:paraId="79BDDEE4" w14:textId="3C9E8818" w:rsidR="00854F87" w:rsidRPr="00780B0D" w:rsidRDefault="00854F87" w:rsidP="00854F87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Poskytovat vzdělávací nebo poradenské služby v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oblasti digitalizace pro akademické pracovníky a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studenty.</w:t>
            </w:r>
          </w:p>
        </w:tc>
        <w:tc>
          <w:tcPr>
            <w:tcW w:w="2835" w:type="dxa"/>
          </w:tcPr>
          <w:p w14:paraId="30AAF828" w14:textId="7A366525" w:rsidR="00854F87" w:rsidRPr="00780B0D" w:rsidRDefault="00854F87" w:rsidP="00854F87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 xml:space="preserve">Prorektorka pro vnitřní </w:t>
            </w:r>
            <w:r w:rsidR="00722755" w:rsidRPr="00780B0D">
              <w:rPr>
                <w:b/>
                <w:bCs/>
                <w:sz w:val="24"/>
                <w:szCs w:val="24"/>
              </w:rPr>
              <w:t>a</w:t>
            </w:r>
            <w:r w:rsidR="00722755">
              <w:rPr>
                <w:b/>
                <w:bCs/>
                <w:sz w:val="24"/>
                <w:szCs w:val="24"/>
              </w:rPr>
              <w:t> </w:t>
            </w:r>
            <w:r w:rsidRPr="00780B0D">
              <w:rPr>
                <w:b/>
                <w:bCs/>
                <w:sz w:val="24"/>
                <w:szCs w:val="24"/>
              </w:rPr>
              <w:t>vnější vztahy</w:t>
            </w:r>
          </w:p>
          <w:p w14:paraId="29FEDE8A" w14:textId="77777777" w:rsidR="00854F87" w:rsidRPr="00780B0D" w:rsidRDefault="00854F87" w:rsidP="00854F87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Prorektorka pro pedagogickou činnost</w:t>
            </w:r>
          </w:p>
          <w:p w14:paraId="041CC69F" w14:textId="31AC1CF7" w:rsidR="00854F87" w:rsidRPr="00780B0D" w:rsidRDefault="00854F87" w:rsidP="00854F87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Ředitelka CVT</w:t>
            </w:r>
          </w:p>
        </w:tc>
        <w:tc>
          <w:tcPr>
            <w:tcW w:w="2517" w:type="dxa"/>
          </w:tcPr>
          <w:p w14:paraId="5EFC638E" w14:textId="4F5B73C3" w:rsidR="00854F87" w:rsidRPr="00780B0D" w:rsidRDefault="00854F87" w:rsidP="00854F87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Počet poskytnutých vzdělávacích nebo poradenských služeb. </w:t>
            </w:r>
          </w:p>
        </w:tc>
      </w:tr>
      <w:tr w:rsidR="00F457CC" w:rsidRPr="00780B0D" w14:paraId="6DD584FA" w14:textId="77777777" w:rsidTr="00CB3165">
        <w:trPr>
          <w:trHeight w:val="1133"/>
        </w:trPr>
        <w:tc>
          <w:tcPr>
            <w:tcW w:w="2202" w:type="dxa"/>
            <w:hideMark/>
          </w:tcPr>
          <w:p w14:paraId="7F87B1A7" w14:textId="3CEBDAC6" w:rsidR="00854F87" w:rsidRPr="00780B0D" w:rsidRDefault="00854F87" w:rsidP="00854F87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1. </w:t>
            </w:r>
            <w:r w:rsidR="00722755" w:rsidRPr="00780B0D">
              <w:rPr>
                <w:sz w:val="24"/>
                <w:szCs w:val="24"/>
              </w:rPr>
              <w:t>4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Připravit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realizovat systém rozvoje pedagogických dovedností a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odborných znalostí akademických pracovníků </w:t>
            </w:r>
            <w:r w:rsidR="00722755" w:rsidRPr="00780B0D">
              <w:rPr>
                <w:sz w:val="24"/>
                <w:szCs w:val="24"/>
              </w:rPr>
              <w:t>s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cílem zvyšování kvality vzdělávacího prostředí.</w:t>
            </w:r>
          </w:p>
        </w:tc>
        <w:tc>
          <w:tcPr>
            <w:tcW w:w="3439" w:type="dxa"/>
            <w:hideMark/>
          </w:tcPr>
          <w:p w14:paraId="13B75CDD" w14:textId="26DB3811" w:rsidR="00854F87" w:rsidRPr="00780B0D" w:rsidRDefault="00854F87" w:rsidP="00854F87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1.4.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Reagovat na moderní trendy </w:t>
            </w:r>
            <w:r w:rsidR="00722755" w:rsidRPr="00780B0D">
              <w:rPr>
                <w:sz w:val="24"/>
                <w:szCs w:val="24"/>
              </w:rPr>
              <w:t>v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didaktice a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technologiích vzdělávání formou školení pro AP v</w:t>
            </w:r>
            <w:r w:rsidR="002F39B5" w:rsidRPr="00780B0D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Centru</w:t>
            </w:r>
            <w:r w:rsidR="002F39B5" w:rsidRPr="00780B0D">
              <w:rPr>
                <w:sz w:val="24"/>
                <w:szCs w:val="24"/>
              </w:rPr>
              <w:t xml:space="preserve"> pedagogických</w:t>
            </w:r>
            <w:r w:rsidRPr="00780B0D">
              <w:rPr>
                <w:sz w:val="24"/>
                <w:szCs w:val="24"/>
              </w:rPr>
              <w:t xml:space="preserve"> kompetencí UTB.</w:t>
            </w:r>
          </w:p>
        </w:tc>
        <w:tc>
          <w:tcPr>
            <w:tcW w:w="3001" w:type="dxa"/>
            <w:hideMark/>
          </w:tcPr>
          <w:p w14:paraId="23B4285C" w14:textId="58D94CCD" w:rsidR="00854F87" w:rsidRPr="00780B0D" w:rsidRDefault="00854F87" w:rsidP="00854F87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Podporovat přípravu a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realizaci kurzů pedagogických dovedností, kurzů využití AI ve výuce, kurzů LMS </w:t>
            </w:r>
            <w:proofErr w:type="spellStart"/>
            <w:r w:rsidRPr="00780B0D">
              <w:rPr>
                <w:sz w:val="24"/>
                <w:szCs w:val="24"/>
              </w:rPr>
              <w:t>Moodle</w:t>
            </w:r>
            <w:proofErr w:type="spellEnd"/>
            <w:r w:rsidRPr="00780B0D">
              <w:rPr>
                <w:sz w:val="24"/>
                <w:szCs w:val="24"/>
              </w:rPr>
              <w:t xml:space="preserve"> za účelem zvyšování pedagogických dovedností AP a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modernizace výuky studentů.              </w:t>
            </w:r>
          </w:p>
          <w:p w14:paraId="47EC124A" w14:textId="77777777" w:rsidR="00854F87" w:rsidRPr="00780B0D" w:rsidRDefault="00854F87" w:rsidP="00854F87">
            <w:pPr>
              <w:rPr>
                <w:sz w:val="24"/>
                <w:szCs w:val="24"/>
              </w:rPr>
            </w:pPr>
          </w:p>
          <w:p w14:paraId="7C72543C" w14:textId="5BF4C1F6" w:rsidR="00854F87" w:rsidRPr="00780B0D" w:rsidRDefault="00854F87" w:rsidP="00854F87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noWrap/>
            <w:hideMark/>
          </w:tcPr>
          <w:p w14:paraId="6B5F0822" w14:textId="77777777" w:rsidR="00854F87" w:rsidRPr="00780B0D" w:rsidRDefault="00854F87" w:rsidP="00854F87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Prorektorka pro pedagogickou činnost</w:t>
            </w:r>
          </w:p>
          <w:p w14:paraId="37C7F743" w14:textId="77777777" w:rsidR="00854F87" w:rsidRPr="00780B0D" w:rsidRDefault="00854F87" w:rsidP="00854F87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FT</w:t>
            </w:r>
          </w:p>
          <w:p w14:paraId="0D65A95F" w14:textId="77777777" w:rsidR="00854F87" w:rsidRPr="00780B0D" w:rsidRDefault="00854F87" w:rsidP="00854F87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Děkan </w:t>
            </w:r>
            <w:proofErr w:type="spellStart"/>
            <w:r w:rsidRPr="00780B0D">
              <w:rPr>
                <w:sz w:val="24"/>
                <w:szCs w:val="24"/>
              </w:rPr>
              <w:t>FaME</w:t>
            </w:r>
            <w:proofErr w:type="spellEnd"/>
          </w:p>
          <w:p w14:paraId="101F67CC" w14:textId="77777777" w:rsidR="00854F87" w:rsidRPr="00780B0D" w:rsidRDefault="00854F87" w:rsidP="00854F87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FMK</w:t>
            </w:r>
          </w:p>
          <w:p w14:paraId="1FDDBF20" w14:textId="77777777" w:rsidR="00854F87" w:rsidRPr="00780B0D" w:rsidRDefault="00854F87" w:rsidP="00854F87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FAI</w:t>
            </w:r>
          </w:p>
          <w:p w14:paraId="18F9E314" w14:textId="77777777" w:rsidR="00854F87" w:rsidRPr="00780B0D" w:rsidRDefault="00854F87" w:rsidP="00854F87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FHS</w:t>
            </w:r>
          </w:p>
          <w:p w14:paraId="45892F70" w14:textId="77777777" w:rsidR="00854F87" w:rsidRPr="00780B0D" w:rsidRDefault="00854F87" w:rsidP="00854F87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Děkanka FLKŘ</w:t>
            </w:r>
          </w:p>
          <w:p w14:paraId="57BE7E4D" w14:textId="2ACCE5EE" w:rsidR="00854F87" w:rsidRPr="00780B0D" w:rsidRDefault="00854F87" w:rsidP="00854F87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Vedoucí ORLZ</w:t>
            </w:r>
          </w:p>
          <w:p w14:paraId="49168CB7" w14:textId="3C522FDF" w:rsidR="00854F87" w:rsidRPr="00780B0D" w:rsidRDefault="00854F87" w:rsidP="00854F87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  <w:noWrap/>
            <w:hideMark/>
          </w:tcPr>
          <w:p w14:paraId="01211955" w14:textId="5509DE67" w:rsidR="00854F87" w:rsidRPr="00780B0D" w:rsidRDefault="00854F87" w:rsidP="00854F87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realizovaných kurzů</w:t>
            </w:r>
          </w:p>
        </w:tc>
      </w:tr>
      <w:tr w:rsidR="00F457CC" w:rsidRPr="00780B0D" w14:paraId="4B186C50" w14:textId="77777777" w:rsidTr="00CB3165">
        <w:trPr>
          <w:trHeight w:val="1932"/>
        </w:trPr>
        <w:tc>
          <w:tcPr>
            <w:tcW w:w="2202" w:type="dxa"/>
          </w:tcPr>
          <w:p w14:paraId="0C286A33" w14:textId="18B27231" w:rsidR="00854F87" w:rsidRPr="00780B0D" w:rsidRDefault="00854F87" w:rsidP="00854F87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1. </w:t>
            </w:r>
            <w:r w:rsidR="00722755" w:rsidRPr="00780B0D">
              <w:rPr>
                <w:sz w:val="24"/>
                <w:szCs w:val="24"/>
              </w:rPr>
              <w:t>4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Připravit a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realizovat systém rozvoje pedagogických dovedností a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odborných znalostí akademických pracovníků </w:t>
            </w:r>
            <w:r w:rsidR="00722755" w:rsidRPr="00780B0D">
              <w:rPr>
                <w:sz w:val="24"/>
                <w:szCs w:val="24"/>
              </w:rPr>
              <w:t>s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cílem zvyšování kvality vzdělávacího prostředí.</w:t>
            </w:r>
          </w:p>
        </w:tc>
        <w:tc>
          <w:tcPr>
            <w:tcW w:w="3439" w:type="dxa"/>
          </w:tcPr>
          <w:p w14:paraId="057EE219" w14:textId="369D5BC1" w:rsidR="00854F87" w:rsidRPr="00780B0D" w:rsidRDefault="00854F87" w:rsidP="00854F87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1.4.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Reagovat na moderní trendy </w:t>
            </w:r>
            <w:r w:rsidR="00722755" w:rsidRPr="00780B0D">
              <w:rPr>
                <w:sz w:val="24"/>
                <w:szCs w:val="24"/>
              </w:rPr>
              <w:t>v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didaktice a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technologiích vzdělávání formou školení pro AP </w:t>
            </w:r>
            <w:r w:rsidR="00722755" w:rsidRPr="00780B0D">
              <w:rPr>
                <w:sz w:val="24"/>
                <w:szCs w:val="24"/>
              </w:rPr>
              <w:t>v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Centru </w:t>
            </w:r>
            <w:r w:rsidR="00BB7764" w:rsidRPr="00780B0D">
              <w:rPr>
                <w:sz w:val="24"/>
                <w:szCs w:val="24"/>
              </w:rPr>
              <w:t xml:space="preserve">pedagogických </w:t>
            </w:r>
            <w:r w:rsidRPr="00780B0D">
              <w:rPr>
                <w:sz w:val="24"/>
                <w:szCs w:val="24"/>
              </w:rPr>
              <w:t>kompetencí UTB.</w:t>
            </w:r>
          </w:p>
        </w:tc>
        <w:tc>
          <w:tcPr>
            <w:tcW w:w="3001" w:type="dxa"/>
          </w:tcPr>
          <w:p w14:paraId="6FB49C11" w14:textId="1C6EE7CF" w:rsidR="00854F87" w:rsidRPr="00780B0D" w:rsidRDefault="00854F87" w:rsidP="00854F87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Připravit podmínky pro vznik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činnost Centra</w:t>
            </w:r>
            <w:r w:rsidR="00BB7764" w:rsidRPr="00780B0D">
              <w:rPr>
                <w:sz w:val="24"/>
                <w:szCs w:val="24"/>
              </w:rPr>
              <w:t xml:space="preserve"> pedagogických</w:t>
            </w:r>
            <w:r w:rsidRPr="00780B0D">
              <w:rPr>
                <w:sz w:val="24"/>
                <w:szCs w:val="24"/>
              </w:rPr>
              <w:t xml:space="preserve"> kompetencí UTB.</w:t>
            </w:r>
          </w:p>
        </w:tc>
        <w:tc>
          <w:tcPr>
            <w:tcW w:w="2835" w:type="dxa"/>
            <w:noWrap/>
          </w:tcPr>
          <w:p w14:paraId="3AEDA5DE" w14:textId="77777777" w:rsidR="00854F87" w:rsidRPr="00780B0D" w:rsidRDefault="00854F87" w:rsidP="00854F87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Prorektorka pro pedagogickou činnost</w:t>
            </w:r>
          </w:p>
          <w:p w14:paraId="7ED420D9" w14:textId="273ABE84" w:rsidR="00854F87" w:rsidRPr="00780B0D" w:rsidRDefault="00854F87" w:rsidP="00854F87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  <w:noWrap/>
          </w:tcPr>
          <w:p w14:paraId="2AFD1B98" w14:textId="53EC7A54" w:rsidR="00854F87" w:rsidRPr="00780B0D" w:rsidRDefault="00854F87" w:rsidP="00854F87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Realizace srovnávací analýzy dobré praxe</w:t>
            </w:r>
          </w:p>
        </w:tc>
      </w:tr>
      <w:tr w:rsidR="00F457CC" w:rsidRPr="00780B0D" w14:paraId="4A4B836D" w14:textId="77777777" w:rsidTr="003A7F7C">
        <w:trPr>
          <w:trHeight w:val="992"/>
        </w:trPr>
        <w:tc>
          <w:tcPr>
            <w:tcW w:w="2202" w:type="dxa"/>
            <w:hideMark/>
          </w:tcPr>
          <w:p w14:paraId="335B6661" w14:textId="67179A20" w:rsidR="00854F87" w:rsidRPr="00780B0D" w:rsidRDefault="00854F87" w:rsidP="00854F87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1.</w:t>
            </w:r>
            <w:r w:rsidR="00722755" w:rsidRPr="00780B0D">
              <w:rPr>
                <w:sz w:val="24"/>
                <w:szCs w:val="24"/>
              </w:rPr>
              <w:t>5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Připravit a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získat institucionální akreditaci v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klíčových oblastech vzdělávání</w:t>
            </w:r>
          </w:p>
        </w:tc>
        <w:tc>
          <w:tcPr>
            <w:tcW w:w="3439" w:type="dxa"/>
            <w:hideMark/>
          </w:tcPr>
          <w:p w14:paraId="54736A7C" w14:textId="7D0909B1" w:rsidR="00854F87" w:rsidRPr="00780B0D" w:rsidRDefault="00854F87" w:rsidP="00854F87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1.5.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Podporovat přípravu a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získání institucionální akreditace </w:t>
            </w:r>
            <w:r w:rsidR="00722755" w:rsidRPr="00780B0D">
              <w:rPr>
                <w:sz w:val="24"/>
                <w:szCs w:val="24"/>
              </w:rPr>
              <w:t>v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klíčových oblastech vzdělávání.</w:t>
            </w:r>
          </w:p>
        </w:tc>
        <w:tc>
          <w:tcPr>
            <w:tcW w:w="3001" w:type="dxa"/>
            <w:hideMark/>
          </w:tcPr>
          <w:p w14:paraId="6AC8E951" w14:textId="186D0415" w:rsidR="00854F87" w:rsidRPr="00780B0D" w:rsidRDefault="00854F87" w:rsidP="00854F87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Monitorovat legislativu </w:t>
            </w:r>
            <w:r w:rsidR="00722755" w:rsidRPr="00780B0D">
              <w:rPr>
                <w:sz w:val="24"/>
                <w:szCs w:val="24"/>
              </w:rPr>
              <w:t>v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souvislosti </w:t>
            </w:r>
            <w:r w:rsidR="00722755" w:rsidRPr="00780B0D">
              <w:rPr>
                <w:sz w:val="24"/>
                <w:szCs w:val="24"/>
              </w:rPr>
              <w:t>s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přípravou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procesem získání institucionálních akreditací. </w:t>
            </w:r>
          </w:p>
        </w:tc>
        <w:tc>
          <w:tcPr>
            <w:tcW w:w="2835" w:type="dxa"/>
            <w:hideMark/>
          </w:tcPr>
          <w:p w14:paraId="01B56156" w14:textId="77777777" w:rsidR="00854F87" w:rsidRPr="00780B0D" w:rsidRDefault="00854F87" w:rsidP="00854F87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Prorektorka pro pedagogickou činnost</w:t>
            </w:r>
          </w:p>
          <w:p w14:paraId="7D79E0B7" w14:textId="22AE5C36" w:rsidR="00854F87" w:rsidRPr="00780B0D" w:rsidRDefault="00854F87" w:rsidP="00854F87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Prorektor pro tvůrčí činnosti</w:t>
            </w:r>
          </w:p>
          <w:p w14:paraId="0F0E4308" w14:textId="21307E48" w:rsidR="00854F87" w:rsidRPr="00780B0D" w:rsidRDefault="00854F87" w:rsidP="00854F87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Prorektorka pro rozvoj</w:t>
            </w:r>
          </w:p>
          <w:p w14:paraId="246B5E2B" w14:textId="29424DEE" w:rsidR="00854F87" w:rsidRPr="00780B0D" w:rsidRDefault="00854F87" w:rsidP="00854F87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Prorektorka pro vnitřní a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vnější vztahy</w:t>
            </w:r>
          </w:p>
          <w:p w14:paraId="3F7C6451" w14:textId="3ED0F614" w:rsidR="00854F87" w:rsidRPr="00780B0D" w:rsidRDefault="00854F87" w:rsidP="00854F87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Rektor</w:t>
            </w:r>
          </w:p>
          <w:p w14:paraId="38ABB333" w14:textId="7D74C0C8" w:rsidR="00854F87" w:rsidRPr="00780B0D" w:rsidRDefault="00854F87" w:rsidP="00854F87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  <w:noWrap/>
            <w:hideMark/>
          </w:tcPr>
          <w:p w14:paraId="2E067F39" w14:textId="6DBC1D03" w:rsidR="00854F87" w:rsidRPr="00780B0D" w:rsidRDefault="00854F87" w:rsidP="00854F87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Monitoring legislativních změn relevantních pro institucionální akreditace</w:t>
            </w:r>
          </w:p>
        </w:tc>
      </w:tr>
      <w:tr w:rsidR="00F457CC" w:rsidRPr="00780B0D" w14:paraId="559BBC6C" w14:textId="77777777" w:rsidTr="00CB3165">
        <w:trPr>
          <w:trHeight w:val="1408"/>
        </w:trPr>
        <w:tc>
          <w:tcPr>
            <w:tcW w:w="2202" w:type="dxa"/>
            <w:hideMark/>
          </w:tcPr>
          <w:p w14:paraId="4DFDBEA5" w14:textId="4FAA53B8" w:rsidR="00854F87" w:rsidRPr="00780B0D" w:rsidRDefault="003A7F7C" w:rsidP="00854F87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1.</w:t>
            </w:r>
            <w:r w:rsidR="00722755" w:rsidRPr="00780B0D">
              <w:rPr>
                <w:sz w:val="24"/>
                <w:szCs w:val="24"/>
              </w:rPr>
              <w:t>6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Vytvářet otevřené a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respektující univerzitní prostředí s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kvalitními podpůrnými službami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kariérní podporou, které zajišťuje rovný přístup, psychickou pohodu, spokojenost a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dlouhodobou uplatnitelnost absolventů.</w:t>
            </w:r>
          </w:p>
        </w:tc>
        <w:tc>
          <w:tcPr>
            <w:tcW w:w="3439" w:type="dxa"/>
            <w:hideMark/>
          </w:tcPr>
          <w:p w14:paraId="294717C9" w14:textId="36E4CBB0" w:rsidR="003A7F7C" w:rsidRPr="00780B0D" w:rsidRDefault="003A7F7C" w:rsidP="003A7F7C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1.6.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Podpořit inkluzivní a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diverzní prostředí </w:t>
            </w:r>
            <w:r w:rsidR="00722755" w:rsidRPr="00780B0D">
              <w:rPr>
                <w:sz w:val="24"/>
                <w:szCs w:val="24"/>
              </w:rPr>
              <w:t>s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důrazem na zajištění </w:t>
            </w:r>
            <w:proofErr w:type="spellStart"/>
            <w:r w:rsidRPr="00780B0D">
              <w:rPr>
                <w:sz w:val="24"/>
                <w:szCs w:val="24"/>
              </w:rPr>
              <w:t>well-beingu</w:t>
            </w:r>
            <w:proofErr w:type="spellEnd"/>
            <w:r w:rsidRPr="00780B0D">
              <w:rPr>
                <w:sz w:val="24"/>
                <w:szCs w:val="24"/>
              </w:rPr>
              <w:t xml:space="preserve"> všech členů akademické/organizační komunity</w:t>
            </w:r>
            <w:r>
              <w:rPr>
                <w:sz w:val="24"/>
                <w:szCs w:val="24"/>
              </w:rPr>
              <w:t>.</w:t>
            </w:r>
          </w:p>
          <w:p w14:paraId="1A8795D0" w14:textId="0EC17A1C" w:rsidR="00854F87" w:rsidRPr="00780B0D" w:rsidRDefault="00854F87" w:rsidP="00854F87">
            <w:pPr>
              <w:rPr>
                <w:sz w:val="24"/>
                <w:szCs w:val="24"/>
              </w:rPr>
            </w:pPr>
          </w:p>
        </w:tc>
        <w:tc>
          <w:tcPr>
            <w:tcW w:w="3001" w:type="dxa"/>
            <w:hideMark/>
          </w:tcPr>
          <w:p w14:paraId="5E8B062E" w14:textId="791091F6" w:rsidR="00854F87" w:rsidRPr="00780B0D" w:rsidRDefault="00236633" w:rsidP="00854F87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Systematicky podporovat </w:t>
            </w:r>
            <w:proofErr w:type="spellStart"/>
            <w:r w:rsidRPr="00780B0D">
              <w:rPr>
                <w:sz w:val="24"/>
                <w:szCs w:val="24"/>
              </w:rPr>
              <w:t>well-being</w:t>
            </w:r>
            <w:proofErr w:type="spellEnd"/>
            <w:r w:rsidRPr="00780B0D">
              <w:rPr>
                <w:sz w:val="24"/>
                <w:szCs w:val="24"/>
              </w:rPr>
              <w:t xml:space="preserve"> studentů i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vyučujících prostřednictvím začleňování péče o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duševní zdraví do univerzitního prostředí i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výuky (např. workshopy zvládání stresu, mentoring aj.).</w:t>
            </w:r>
          </w:p>
        </w:tc>
        <w:tc>
          <w:tcPr>
            <w:tcW w:w="2835" w:type="dxa"/>
            <w:hideMark/>
          </w:tcPr>
          <w:p w14:paraId="34651564" w14:textId="32F7497D" w:rsidR="00854F87" w:rsidRPr="00780B0D" w:rsidRDefault="00854F87" w:rsidP="00854F87">
            <w:pPr>
              <w:rPr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Prorektorka pro rozvoj</w:t>
            </w:r>
            <w:r w:rsidRPr="00780B0D">
              <w:rPr>
                <w:sz w:val="24"/>
                <w:szCs w:val="24"/>
              </w:rPr>
              <w:t xml:space="preserve"> Poradenské centrum </w:t>
            </w:r>
          </w:p>
          <w:p w14:paraId="0203DEA1" w14:textId="1E7536E7" w:rsidR="00854F87" w:rsidRPr="00780B0D" w:rsidRDefault="00854F87" w:rsidP="00854F87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Job centrum</w:t>
            </w:r>
          </w:p>
          <w:p w14:paraId="7FEDD4BF" w14:textId="30E9045D" w:rsidR="00854F87" w:rsidRPr="00780B0D" w:rsidRDefault="00854F87" w:rsidP="00854F87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FT</w:t>
            </w:r>
          </w:p>
          <w:p w14:paraId="6207AA8E" w14:textId="57A3E00C" w:rsidR="00854F87" w:rsidRPr="00780B0D" w:rsidRDefault="00854F87" w:rsidP="00854F87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Děkan </w:t>
            </w:r>
            <w:proofErr w:type="spellStart"/>
            <w:r w:rsidRPr="00780B0D">
              <w:rPr>
                <w:sz w:val="24"/>
                <w:szCs w:val="24"/>
              </w:rPr>
              <w:t>FaME</w:t>
            </w:r>
            <w:proofErr w:type="spellEnd"/>
          </w:p>
          <w:p w14:paraId="5B26FD80" w14:textId="0A040DF5" w:rsidR="00854F87" w:rsidRPr="00780B0D" w:rsidRDefault="00854F87" w:rsidP="00854F87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FMK</w:t>
            </w:r>
          </w:p>
          <w:p w14:paraId="01D7F145" w14:textId="62871578" w:rsidR="00854F87" w:rsidRPr="00780B0D" w:rsidRDefault="00854F87" w:rsidP="00854F87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FAI</w:t>
            </w:r>
          </w:p>
          <w:p w14:paraId="544F8868" w14:textId="4F591A20" w:rsidR="00854F87" w:rsidRPr="00780B0D" w:rsidRDefault="00854F87" w:rsidP="00854F87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FHS</w:t>
            </w:r>
          </w:p>
          <w:p w14:paraId="0A30DB4C" w14:textId="0D8B5B1C" w:rsidR="00854F87" w:rsidRPr="00780B0D" w:rsidRDefault="00854F87" w:rsidP="00854F87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Děkanka FLKŘ</w:t>
            </w:r>
          </w:p>
          <w:p w14:paraId="4E367D93" w14:textId="5A81A5C1" w:rsidR="00854F87" w:rsidRPr="00780B0D" w:rsidRDefault="00854F87" w:rsidP="00854F87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Ředitel UNI</w:t>
            </w:r>
          </w:p>
          <w:p w14:paraId="167906B4" w14:textId="3D7D039F" w:rsidR="00854F87" w:rsidRPr="00780B0D" w:rsidRDefault="00854F87" w:rsidP="00854F87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  <w:hideMark/>
          </w:tcPr>
          <w:p w14:paraId="65E18614" w14:textId="77777777" w:rsidR="00854F87" w:rsidRPr="00780B0D" w:rsidRDefault="00854F87" w:rsidP="00854F87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studentů se specifickými potřebami</w:t>
            </w:r>
          </w:p>
          <w:p w14:paraId="46FF6F51" w14:textId="77777777" w:rsidR="00854F87" w:rsidRPr="00780B0D" w:rsidRDefault="00854F87" w:rsidP="00854F87">
            <w:pPr>
              <w:rPr>
                <w:sz w:val="24"/>
                <w:szCs w:val="24"/>
              </w:rPr>
            </w:pPr>
          </w:p>
          <w:p w14:paraId="7579EE26" w14:textId="77777777" w:rsidR="00854F87" w:rsidRPr="00780B0D" w:rsidRDefault="00854F87" w:rsidP="00854F87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studentů využívajících služeb Poradenského centra</w:t>
            </w:r>
          </w:p>
          <w:p w14:paraId="0AA74733" w14:textId="77777777" w:rsidR="00854F87" w:rsidRPr="00780B0D" w:rsidRDefault="00854F87" w:rsidP="00854F87">
            <w:pPr>
              <w:rPr>
                <w:sz w:val="24"/>
                <w:szCs w:val="24"/>
              </w:rPr>
            </w:pPr>
          </w:p>
          <w:p w14:paraId="3C02E1C3" w14:textId="0BBC743F" w:rsidR="00854F87" w:rsidRPr="00780B0D" w:rsidRDefault="00854F87" w:rsidP="00854F87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aktivit podporujících aktivity inkluze, diverzity a</w:t>
            </w:r>
            <w:r w:rsidR="00F9055B">
              <w:rPr>
                <w:sz w:val="24"/>
                <w:szCs w:val="24"/>
              </w:rPr>
              <w:t> </w:t>
            </w:r>
            <w:proofErr w:type="spellStart"/>
            <w:r w:rsidRPr="00780B0D">
              <w:rPr>
                <w:sz w:val="24"/>
                <w:szCs w:val="24"/>
              </w:rPr>
              <w:t>well-beingu</w:t>
            </w:r>
            <w:proofErr w:type="spellEnd"/>
          </w:p>
        </w:tc>
      </w:tr>
      <w:tr w:rsidR="00F457CC" w:rsidRPr="00780B0D" w14:paraId="1E58C88B" w14:textId="77777777" w:rsidTr="00CB3165">
        <w:trPr>
          <w:trHeight w:val="992"/>
        </w:trPr>
        <w:tc>
          <w:tcPr>
            <w:tcW w:w="2202" w:type="dxa"/>
            <w:hideMark/>
          </w:tcPr>
          <w:p w14:paraId="5298591E" w14:textId="487286C0" w:rsidR="00854F87" w:rsidRPr="00780B0D" w:rsidRDefault="00854F87" w:rsidP="00854F87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1.</w:t>
            </w:r>
            <w:r w:rsidR="00722755" w:rsidRPr="00780B0D">
              <w:rPr>
                <w:sz w:val="24"/>
                <w:szCs w:val="24"/>
              </w:rPr>
              <w:t>6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Vytvářet otevřené a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respektující univerzitní prostředí s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kvalitními podpůrnými službami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kariérní podporou, které zajišťuje rovný přístup, psychickou pohodu, spokojenost a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dlouhodobou uplatnitelnost absolventů.</w:t>
            </w:r>
          </w:p>
        </w:tc>
        <w:tc>
          <w:tcPr>
            <w:tcW w:w="3439" w:type="dxa"/>
            <w:hideMark/>
          </w:tcPr>
          <w:p w14:paraId="41AE9922" w14:textId="2A36B7EA" w:rsidR="003A7F7C" w:rsidRPr="00780B0D" w:rsidRDefault="003A7F7C" w:rsidP="003A7F7C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1.6.</w:t>
            </w:r>
            <w:r w:rsidR="00722755" w:rsidRPr="00780B0D">
              <w:rPr>
                <w:sz w:val="24"/>
                <w:szCs w:val="24"/>
              </w:rPr>
              <w:t>2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Zvýšit kariérní připravenost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uplatnitelnost absolventů prostřednictvím rozvoje relevantních kompetencí, propojení </w:t>
            </w:r>
            <w:r w:rsidR="00722755" w:rsidRPr="00780B0D">
              <w:rPr>
                <w:sz w:val="24"/>
                <w:szCs w:val="24"/>
              </w:rPr>
              <w:t>s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praxí a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podpory profesního rozvoje během studia</w:t>
            </w:r>
            <w:r>
              <w:rPr>
                <w:sz w:val="24"/>
                <w:szCs w:val="24"/>
              </w:rPr>
              <w:t>.</w:t>
            </w:r>
          </w:p>
          <w:p w14:paraId="690E5F50" w14:textId="77777777" w:rsidR="00854F87" w:rsidRPr="00780B0D" w:rsidRDefault="00854F87" w:rsidP="00854F87">
            <w:pPr>
              <w:rPr>
                <w:sz w:val="24"/>
                <w:szCs w:val="24"/>
              </w:rPr>
            </w:pPr>
          </w:p>
          <w:p w14:paraId="399FC497" w14:textId="3198C794" w:rsidR="00854F87" w:rsidRPr="00780B0D" w:rsidRDefault="00854F87" w:rsidP="00854F87">
            <w:pPr>
              <w:rPr>
                <w:sz w:val="24"/>
                <w:szCs w:val="24"/>
              </w:rPr>
            </w:pPr>
          </w:p>
        </w:tc>
        <w:tc>
          <w:tcPr>
            <w:tcW w:w="3001" w:type="dxa"/>
            <w:hideMark/>
          </w:tcPr>
          <w:p w14:paraId="4145B5E3" w14:textId="70709E72" w:rsidR="00854F87" w:rsidRPr="00780B0D" w:rsidRDefault="00854F87" w:rsidP="00854F87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Spustit program Jak si vybudovat </w:t>
            </w:r>
            <w:r w:rsidR="00236633" w:rsidRPr="00780B0D">
              <w:rPr>
                <w:sz w:val="24"/>
                <w:szCs w:val="24"/>
              </w:rPr>
              <w:t xml:space="preserve">dovednosti pro </w:t>
            </w:r>
            <w:r w:rsidR="00CB3165" w:rsidRPr="00780B0D">
              <w:rPr>
                <w:sz w:val="24"/>
                <w:szCs w:val="24"/>
              </w:rPr>
              <w:t xml:space="preserve">profesní </w:t>
            </w:r>
            <w:proofErr w:type="gramStart"/>
            <w:r w:rsidR="00CB3165" w:rsidRPr="00780B0D">
              <w:rPr>
                <w:sz w:val="24"/>
                <w:szCs w:val="24"/>
              </w:rPr>
              <w:t>růst</w:t>
            </w:r>
            <w:r w:rsidR="00236633" w:rsidRPr="00780B0D">
              <w:rPr>
                <w:sz w:val="24"/>
                <w:szCs w:val="24"/>
              </w:rPr>
              <w:t xml:space="preserve"> </w:t>
            </w:r>
            <w:r w:rsidR="00F9055B" w:rsidRPr="00780B0D">
              <w:rPr>
                <w:sz w:val="24"/>
                <w:szCs w:val="24"/>
              </w:rPr>
              <w:t>- volitelný</w:t>
            </w:r>
            <w:proofErr w:type="gramEnd"/>
            <w:r w:rsidRPr="00780B0D">
              <w:rPr>
                <w:sz w:val="24"/>
                <w:szCs w:val="24"/>
              </w:rPr>
              <w:t xml:space="preserve"> předmět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soubor workshopů, které studenty připraví na vstup na trh práce doplněn systematickým budováním sítě partnerů pro stáže, exkurze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společné projekty.</w:t>
            </w:r>
          </w:p>
        </w:tc>
        <w:tc>
          <w:tcPr>
            <w:tcW w:w="2835" w:type="dxa"/>
            <w:hideMark/>
          </w:tcPr>
          <w:p w14:paraId="5139DB86" w14:textId="77777777" w:rsidR="00854F87" w:rsidRPr="00780B0D" w:rsidRDefault="00854F87" w:rsidP="00854F87">
            <w:pPr>
              <w:rPr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Prorektorka pro rozvoj</w:t>
            </w:r>
            <w:r w:rsidRPr="00780B0D">
              <w:rPr>
                <w:sz w:val="24"/>
                <w:szCs w:val="24"/>
              </w:rPr>
              <w:t xml:space="preserve"> </w:t>
            </w:r>
          </w:p>
          <w:p w14:paraId="4E52F9B3" w14:textId="37E6B4BD" w:rsidR="00854F87" w:rsidRPr="00780B0D" w:rsidRDefault="00854F87" w:rsidP="00854F87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Vedoucí poradenského centra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</w:p>
          <w:p w14:paraId="5AAFA6CC" w14:textId="2277157F" w:rsidR="00854F87" w:rsidRPr="00780B0D" w:rsidRDefault="00854F87" w:rsidP="00854F87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Job centra</w:t>
            </w:r>
          </w:p>
          <w:p w14:paraId="73A7A9DC" w14:textId="7C9AF774" w:rsidR="00854F87" w:rsidRPr="00780B0D" w:rsidRDefault="00854F87" w:rsidP="00854F87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FT</w:t>
            </w:r>
          </w:p>
          <w:p w14:paraId="022C42E7" w14:textId="7D469B44" w:rsidR="00854F87" w:rsidRPr="00780B0D" w:rsidRDefault="00854F87" w:rsidP="00854F87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Děkan </w:t>
            </w:r>
            <w:proofErr w:type="spellStart"/>
            <w:r w:rsidRPr="00780B0D">
              <w:rPr>
                <w:sz w:val="24"/>
                <w:szCs w:val="24"/>
              </w:rPr>
              <w:t>FaME</w:t>
            </w:r>
            <w:proofErr w:type="spellEnd"/>
          </w:p>
          <w:p w14:paraId="770F53A2" w14:textId="0524DE69" w:rsidR="00854F87" w:rsidRPr="00780B0D" w:rsidRDefault="00854F87" w:rsidP="00854F87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FMK</w:t>
            </w:r>
          </w:p>
          <w:p w14:paraId="22086524" w14:textId="0F63F69A" w:rsidR="00854F87" w:rsidRPr="00780B0D" w:rsidRDefault="00854F87" w:rsidP="00854F87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FAI</w:t>
            </w:r>
          </w:p>
          <w:p w14:paraId="371CE73A" w14:textId="3527963B" w:rsidR="00854F87" w:rsidRPr="00780B0D" w:rsidRDefault="00854F87" w:rsidP="00854F87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FHS</w:t>
            </w:r>
          </w:p>
          <w:p w14:paraId="6ADF6B0B" w14:textId="0A11621B" w:rsidR="00854F87" w:rsidRPr="00780B0D" w:rsidRDefault="00854F87" w:rsidP="00854F87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Děkanka FLKŘ</w:t>
            </w:r>
          </w:p>
          <w:p w14:paraId="181A7012" w14:textId="4775D7F8" w:rsidR="00854F87" w:rsidRPr="00780B0D" w:rsidRDefault="00854F87" w:rsidP="00854F87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Ředitel UNI</w:t>
            </w:r>
          </w:p>
          <w:p w14:paraId="2A5FA7EC" w14:textId="0000BE50" w:rsidR="00854F87" w:rsidRPr="00780B0D" w:rsidRDefault="00854F87" w:rsidP="00854F87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  <w:hideMark/>
          </w:tcPr>
          <w:p w14:paraId="5B1EC6BD" w14:textId="2632FE80" w:rsidR="00854F87" w:rsidRPr="00780B0D" w:rsidRDefault="00854F87" w:rsidP="00854F87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studentů využívajících služeb Job centra</w:t>
            </w:r>
          </w:p>
          <w:p w14:paraId="13C088FE" w14:textId="77777777" w:rsidR="00854F87" w:rsidRPr="00780B0D" w:rsidRDefault="00854F87" w:rsidP="00854F87">
            <w:pPr>
              <w:rPr>
                <w:sz w:val="24"/>
                <w:szCs w:val="24"/>
              </w:rPr>
            </w:pPr>
          </w:p>
          <w:p w14:paraId="32B9D623" w14:textId="46BB1FD2" w:rsidR="00854F87" w:rsidRPr="00780B0D" w:rsidRDefault="00854F87" w:rsidP="00854F87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aktivit podporujících připravenost studentů pro trh práce</w:t>
            </w:r>
          </w:p>
        </w:tc>
      </w:tr>
      <w:tr w:rsidR="00F457CC" w:rsidRPr="00780B0D" w14:paraId="0870FF3C" w14:textId="77777777" w:rsidTr="00CB3165">
        <w:trPr>
          <w:trHeight w:val="300"/>
        </w:trPr>
        <w:tc>
          <w:tcPr>
            <w:tcW w:w="2202" w:type="dxa"/>
            <w:hideMark/>
          </w:tcPr>
          <w:p w14:paraId="4F124F71" w14:textId="1F2C0C7F" w:rsidR="00854F87" w:rsidRPr="00780B0D" w:rsidRDefault="00854F87" w:rsidP="00854F87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1.</w:t>
            </w:r>
            <w:r w:rsidR="00722755" w:rsidRPr="00780B0D">
              <w:rPr>
                <w:sz w:val="24"/>
                <w:szCs w:val="24"/>
              </w:rPr>
              <w:t>7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Zajistit stabilní, uživatelsky přívětivé a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bezpečné výukové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studijní online prostředí</w:t>
            </w:r>
            <w:r w:rsidR="003A7F7C">
              <w:rPr>
                <w:sz w:val="24"/>
                <w:szCs w:val="24"/>
              </w:rPr>
              <w:t>.</w:t>
            </w:r>
          </w:p>
        </w:tc>
        <w:tc>
          <w:tcPr>
            <w:tcW w:w="3439" w:type="dxa"/>
            <w:hideMark/>
          </w:tcPr>
          <w:p w14:paraId="0C7E7ED1" w14:textId="5E402EBF" w:rsidR="00854F87" w:rsidRPr="00780B0D" w:rsidRDefault="00854F87" w:rsidP="00854F87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1.7.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Využívat LMS </w:t>
            </w:r>
            <w:proofErr w:type="spellStart"/>
            <w:r w:rsidRPr="00780B0D">
              <w:rPr>
                <w:sz w:val="24"/>
                <w:szCs w:val="24"/>
              </w:rPr>
              <w:t>Moodle</w:t>
            </w:r>
            <w:proofErr w:type="spellEnd"/>
            <w:r w:rsidRPr="00780B0D">
              <w:rPr>
                <w:sz w:val="24"/>
                <w:szCs w:val="24"/>
              </w:rPr>
              <w:t xml:space="preserve"> jako jediný univerzitní výukový nástroj, zajišťovat </w:t>
            </w:r>
            <w:proofErr w:type="spellStart"/>
            <w:r w:rsidRPr="00780B0D">
              <w:rPr>
                <w:sz w:val="24"/>
                <w:szCs w:val="24"/>
              </w:rPr>
              <w:t>upgrading</w:t>
            </w:r>
            <w:proofErr w:type="spellEnd"/>
            <w:r w:rsidRPr="00780B0D">
              <w:rPr>
                <w:sz w:val="24"/>
                <w:szCs w:val="24"/>
              </w:rPr>
              <w:t xml:space="preserve"> a</w:t>
            </w:r>
            <w:r w:rsidR="00F9055B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uživatelskou přívětivost </w:t>
            </w:r>
            <w:proofErr w:type="spellStart"/>
            <w:r w:rsidRPr="00780B0D">
              <w:rPr>
                <w:sz w:val="24"/>
                <w:szCs w:val="24"/>
              </w:rPr>
              <w:t>Moodlu</w:t>
            </w:r>
            <w:proofErr w:type="spellEnd"/>
            <w:r w:rsidRPr="00780B0D">
              <w:rPr>
                <w:sz w:val="24"/>
                <w:szCs w:val="24"/>
              </w:rPr>
              <w:t>.                                                                     Poskytovat vzdělávací, poradenské služby pro AP k</w:t>
            </w:r>
            <w:r w:rsidR="009C3D37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využití LMS </w:t>
            </w:r>
            <w:proofErr w:type="spellStart"/>
            <w:r w:rsidRPr="00780B0D">
              <w:rPr>
                <w:sz w:val="24"/>
                <w:szCs w:val="24"/>
              </w:rPr>
              <w:t>Moodle</w:t>
            </w:r>
            <w:proofErr w:type="spellEnd"/>
            <w:r w:rsidRPr="00780B0D">
              <w:rPr>
                <w:sz w:val="24"/>
                <w:szCs w:val="24"/>
              </w:rPr>
              <w:t xml:space="preserve"> ve výuce (školení práce </w:t>
            </w:r>
            <w:r w:rsidR="00722755" w:rsidRPr="00780B0D">
              <w:rPr>
                <w:sz w:val="24"/>
                <w:szCs w:val="24"/>
              </w:rPr>
              <w:t>v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LMS </w:t>
            </w:r>
            <w:proofErr w:type="spellStart"/>
            <w:r w:rsidRPr="00780B0D">
              <w:rPr>
                <w:sz w:val="24"/>
                <w:szCs w:val="24"/>
              </w:rPr>
              <w:t>Moodle</w:t>
            </w:r>
            <w:proofErr w:type="spellEnd"/>
            <w:r w:rsidRPr="00780B0D">
              <w:rPr>
                <w:sz w:val="24"/>
                <w:szCs w:val="24"/>
              </w:rPr>
              <w:t>)</w:t>
            </w:r>
            <w:r w:rsidR="003A7F7C">
              <w:rPr>
                <w:sz w:val="24"/>
                <w:szCs w:val="24"/>
              </w:rPr>
              <w:t>.</w:t>
            </w:r>
          </w:p>
        </w:tc>
        <w:tc>
          <w:tcPr>
            <w:tcW w:w="3001" w:type="dxa"/>
            <w:hideMark/>
          </w:tcPr>
          <w:p w14:paraId="6BD3C674" w14:textId="5A19C054" w:rsidR="00854F87" w:rsidRPr="00780B0D" w:rsidRDefault="00854F87" w:rsidP="00854F87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Monitoring stavu LMS </w:t>
            </w:r>
            <w:proofErr w:type="spellStart"/>
            <w:r w:rsidRPr="00780B0D">
              <w:rPr>
                <w:sz w:val="24"/>
                <w:szCs w:val="24"/>
              </w:rPr>
              <w:t>Moodlu</w:t>
            </w:r>
            <w:proofErr w:type="spellEnd"/>
            <w:r w:rsidR="003A7F7C">
              <w:rPr>
                <w:sz w:val="24"/>
                <w:szCs w:val="24"/>
              </w:rPr>
              <w:t xml:space="preserve"> </w:t>
            </w:r>
            <w:r w:rsidR="00722755">
              <w:rPr>
                <w:sz w:val="24"/>
                <w:szCs w:val="24"/>
              </w:rPr>
              <w:t>a </w:t>
            </w:r>
            <w:r w:rsidR="003A7F7C">
              <w:rPr>
                <w:sz w:val="24"/>
                <w:szCs w:val="24"/>
              </w:rPr>
              <w:t>m</w:t>
            </w:r>
            <w:r w:rsidRPr="00780B0D">
              <w:rPr>
                <w:sz w:val="24"/>
                <w:szCs w:val="24"/>
              </w:rPr>
              <w:t xml:space="preserve">onitoring možností </w:t>
            </w:r>
            <w:proofErr w:type="spellStart"/>
            <w:r w:rsidRPr="00780B0D">
              <w:rPr>
                <w:sz w:val="24"/>
                <w:szCs w:val="24"/>
              </w:rPr>
              <w:t>upgradingu</w:t>
            </w:r>
            <w:proofErr w:type="spellEnd"/>
            <w:r w:rsidR="003A7F7C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noWrap/>
            <w:hideMark/>
          </w:tcPr>
          <w:p w14:paraId="48E29FEC" w14:textId="4B9ED668" w:rsidR="00854F87" w:rsidRPr="00780B0D" w:rsidRDefault="00854F87" w:rsidP="00854F87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Prorektorka pro pedagogickou činnost</w:t>
            </w:r>
          </w:p>
          <w:p w14:paraId="5FAA5DEB" w14:textId="28F44842" w:rsidR="00854F87" w:rsidRPr="00780B0D" w:rsidRDefault="00854F87" w:rsidP="00854F87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Prorektorka pro vnitřní a</w:t>
            </w:r>
            <w:r w:rsidR="00BE1657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vnější vztahy</w:t>
            </w:r>
          </w:p>
          <w:p w14:paraId="367148A0" w14:textId="06DD62BD" w:rsidR="00854F87" w:rsidRPr="00780B0D" w:rsidRDefault="00854F87" w:rsidP="00854F87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Ředitelka CVT</w:t>
            </w:r>
          </w:p>
        </w:tc>
        <w:tc>
          <w:tcPr>
            <w:tcW w:w="2517" w:type="dxa"/>
            <w:hideMark/>
          </w:tcPr>
          <w:p w14:paraId="373F1295" w14:textId="4B36EC68" w:rsidR="00854F87" w:rsidRPr="00780B0D" w:rsidRDefault="00854F87" w:rsidP="00854F87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 Kurzy </w:t>
            </w:r>
            <w:r w:rsidR="00722755" w:rsidRPr="00780B0D">
              <w:rPr>
                <w:sz w:val="24"/>
                <w:szCs w:val="24"/>
              </w:rPr>
              <w:t>v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LMS </w:t>
            </w:r>
            <w:proofErr w:type="spellStart"/>
            <w:r w:rsidRPr="00780B0D">
              <w:rPr>
                <w:sz w:val="24"/>
                <w:szCs w:val="24"/>
              </w:rPr>
              <w:t>Moodle</w:t>
            </w:r>
            <w:proofErr w:type="spellEnd"/>
            <w:r w:rsidRPr="00780B0D">
              <w:rPr>
                <w:sz w:val="24"/>
                <w:szCs w:val="24"/>
              </w:rPr>
              <w:t xml:space="preserve"> využívané pro výuku v</w:t>
            </w:r>
            <w:r w:rsidR="00BE1657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prezenční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kombinované formě studia. </w:t>
            </w:r>
          </w:p>
          <w:p w14:paraId="69B20081" w14:textId="77777777" w:rsidR="00854F87" w:rsidRPr="00780B0D" w:rsidRDefault="00854F87" w:rsidP="00854F87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                                                                          Počet školení LMS </w:t>
            </w:r>
            <w:proofErr w:type="spellStart"/>
            <w:r w:rsidRPr="00780B0D">
              <w:rPr>
                <w:sz w:val="24"/>
                <w:szCs w:val="24"/>
              </w:rPr>
              <w:t>Moodle</w:t>
            </w:r>
            <w:proofErr w:type="spellEnd"/>
            <w:r w:rsidRPr="00780B0D">
              <w:rPr>
                <w:sz w:val="24"/>
                <w:szCs w:val="24"/>
              </w:rPr>
              <w:t xml:space="preserve">                                   </w:t>
            </w:r>
          </w:p>
          <w:p w14:paraId="283CC9B6" w14:textId="77777777" w:rsidR="00854F87" w:rsidRPr="00780B0D" w:rsidRDefault="00854F87" w:rsidP="00854F87">
            <w:pPr>
              <w:rPr>
                <w:sz w:val="24"/>
                <w:szCs w:val="24"/>
              </w:rPr>
            </w:pPr>
          </w:p>
          <w:p w14:paraId="32FBFEF6" w14:textId="12BDDE03" w:rsidR="00854F87" w:rsidRPr="00780B0D" w:rsidRDefault="00854F87" w:rsidP="00854F87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Počet AP, kteří absolvovali školení LMS </w:t>
            </w:r>
            <w:proofErr w:type="spellStart"/>
            <w:r w:rsidRPr="00780B0D">
              <w:rPr>
                <w:sz w:val="24"/>
                <w:szCs w:val="24"/>
              </w:rPr>
              <w:t>Moodle</w:t>
            </w:r>
            <w:proofErr w:type="spellEnd"/>
          </w:p>
        </w:tc>
      </w:tr>
    </w:tbl>
    <w:p w14:paraId="13176403" w14:textId="77777777" w:rsidR="00642D84" w:rsidRDefault="00642D84" w:rsidP="00854F87">
      <w:pPr>
        <w:jc w:val="center"/>
        <w:rPr>
          <w:b/>
          <w:bCs/>
          <w:sz w:val="24"/>
          <w:szCs w:val="24"/>
        </w:rPr>
      </w:pPr>
    </w:p>
    <w:p w14:paraId="3F772D17" w14:textId="77777777" w:rsidR="00642D84" w:rsidRDefault="00642D84" w:rsidP="00854F87">
      <w:pPr>
        <w:jc w:val="center"/>
        <w:rPr>
          <w:b/>
          <w:bCs/>
          <w:sz w:val="24"/>
          <w:szCs w:val="24"/>
        </w:rPr>
      </w:pPr>
    </w:p>
    <w:p w14:paraId="406C3151" w14:textId="77777777" w:rsidR="00642D84" w:rsidRDefault="00642D84" w:rsidP="00854F87">
      <w:pPr>
        <w:jc w:val="center"/>
        <w:rPr>
          <w:b/>
          <w:bCs/>
          <w:sz w:val="24"/>
          <w:szCs w:val="24"/>
        </w:rPr>
      </w:pPr>
    </w:p>
    <w:p w14:paraId="2D681DE9" w14:textId="77777777" w:rsidR="00642D84" w:rsidRDefault="00642D84" w:rsidP="00854F87">
      <w:pPr>
        <w:jc w:val="center"/>
        <w:rPr>
          <w:b/>
          <w:bCs/>
          <w:sz w:val="24"/>
          <w:szCs w:val="24"/>
        </w:rPr>
      </w:pPr>
    </w:p>
    <w:p w14:paraId="3D4D087C" w14:textId="77777777" w:rsidR="003A7F7C" w:rsidRDefault="003A7F7C">
      <w:pPr>
        <w:rPr>
          <w:rFonts w:eastAsiaTheme="majorEastAsia" w:cs="Times New Roman"/>
          <w:b/>
          <w:color w:val="BF4E14" w:themeColor="accent2" w:themeShade="BF"/>
          <w:sz w:val="24"/>
          <w:szCs w:val="24"/>
        </w:rPr>
      </w:pPr>
      <w:r>
        <w:br w:type="page"/>
      </w:r>
    </w:p>
    <w:p w14:paraId="61DB936D" w14:textId="59ECB457" w:rsidR="00B06CBC" w:rsidRPr="00780B0D" w:rsidRDefault="5CE5B317" w:rsidP="007E38F8">
      <w:pPr>
        <w:pStyle w:val="Nadpisdoobsahu"/>
        <w:jc w:val="center"/>
      </w:pPr>
      <w:bookmarkStart w:id="7" w:name="_Toc213751620"/>
      <w:r w:rsidRPr="00780B0D">
        <w:t xml:space="preserve">Pilíř B: Věda </w:t>
      </w:r>
      <w:r w:rsidR="00722755" w:rsidRPr="00780B0D">
        <w:t>a</w:t>
      </w:r>
      <w:r w:rsidR="00722755">
        <w:t> </w:t>
      </w:r>
      <w:r w:rsidRPr="00780B0D">
        <w:t>výzkum</w:t>
      </w:r>
      <w:bookmarkEnd w:id="7"/>
    </w:p>
    <w:p w14:paraId="6797ABE0" w14:textId="714AE90D" w:rsidR="00B06CBC" w:rsidRPr="00780B0D" w:rsidRDefault="00B06CBC" w:rsidP="00B06CBC">
      <w:pPr>
        <w:rPr>
          <w:sz w:val="24"/>
          <w:szCs w:val="24"/>
        </w:rPr>
      </w:pPr>
      <w:r w:rsidRPr="00780B0D">
        <w:rPr>
          <w:sz w:val="24"/>
          <w:szCs w:val="24"/>
        </w:rPr>
        <w:t>Cíle MŠMT:</w:t>
      </w:r>
    </w:p>
    <w:p w14:paraId="1FDAD252" w14:textId="152D01E3" w:rsidR="00B06CBC" w:rsidRPr="00780B0D" w:rsidRDefault="00B06CBC" w:rsidP="00B06CBC">
      <w:pPr>
        <w:rPr>
          <w:sz w:val="24"/>
          <w:szCs w:val="24"/>
        </w:rPr>
      </w:pPr>
      <w:r w:rsidRPr="00780B0D">
        <w:rPr>
          <w:sz w:val="24"/>
          <w:szCs w:val="24"/>
        </w:rPr>
        <w:t xml:space="preserve">Posilovat strategické řízení </w:t>
      </w:r>
      <w:r w:rsidR="00722755" w:rsidRPr="00780B0D">
        <w:rPr>
          <w:sz w:val="24"/>
          <w:szCs w:val="24"/>
        </w:rPr>
        <w:t>a</w:t>
      </w:r>
      <w:r w:rsidR="00722755">
        <w:rPr>
          <w:sz w:val="24"/>
          <w:szCs w:val="24"/>
        </w:rPr>
        <w:t> </w:t>
      </w:r>
      <w:r w:rsidRPr="00780B0D">
        <w:rPr>
          <w:sz w:val="24"/>
          <w:szCs w:val="24"/>
        </w:rPr>
        <w:t xml:space="preserve">efektivní využívání kapacit </w:t>
      </w:r>
      <w:r w:rsidR="00722755" w:rsidRPr="00780B0D">
        <w:rPr>
          <w:sz w:val="24"/>
          <w:szCs w:val="24"/>
        </w:rPr>
        <w:t>v</w:t>
      </w:r>
      <w:r w:rsidR="00722755">
        <w:rPr>
          <w:sz w:val="24"/>
          <w:szCs w:val="24"/>
        </w:rPr>
        <w:t> </w:t>
      </w:r>
      <w:r w:rsidRPr="00780B0D">
        <w:rPr>
          <w:sz w:val="24"/>
          <w:szCs w:val="24"/>
        </w:rPr>
        <w:t xml:space="preserve">oblasti výzkumu </w:t>
      </w:r>
      <w:r w:rsidR="00722755" w:rsidRPr="00780B0D">
        <w:rPr>
          <w:sz w:val="24"/>
          <w:szCs w:val="24"/>
        </w:rPr>
        <w:t>a</w:t>
      </w:r>
      <w:r w:rsidR="00722755">
        <w:rPr>
          <w:sz w:val="24"/>
          <w:szCs w:val="24"/>
        </w:rPr>
        <w:t> </w:t>
      </w:r>
      <w:r w:rsidRPr="00780B0D">
        <w:rPr>
          <w:sz w:val="24"/>
          <w:szCs w:val="24"/>
        </w:rPr>
        <w:t>vývoje na vysokých školách</w:t>
      </w:r>
      <w:r w:rsidR="003A7F7C">
        <w:rPr>
          <w:sz w:val="24"/>
          <w:szCs w:val="24"/>
        </w:rPr>
        <w:t>.</w:t>
      </w:r>
    </w:p>
    <w:p w14:paraId="61A04EF7" w14:textId="77777777" w:rsidR="005770EF" w:rsidRPr="00780B0D" w:rsidRDefault="005770EF" w:rsidP="00B06CBC">
      <w:pPr>
        <w:rPr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02"/>
        <w:gridCol w:w="2530"/>
        <w:gridCol w:w="3366"/>
        <w:gridCol w:w="2385"/>
        <w:gridCol w:w="2911"/>
      </w:tblGrid>
      <w:tr w:rsidR="00F457CC" w:rsidRPr="00780B0D" w14:paraId="7DAB8ED3" w14:textId="77777777" w:rsidTr="00A43A97">
        <w:trPr>
          <w:trHeight w:val="288"/>
        </w:trPr>
        <w:tc>
          <w:tcPr>
            <w:tcW w:w="2830" w:type="dxa"/>
            <w:noWrap/>
            <w:hideMark/>
          </w:tcPr>
          <w:p w14:paraId="6E1261EB" w14:textId="77777777" w:rsidR="005770EF" w:rsidRPr="00780B0D" w:rsidRDefault="005770EF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Strategický cíl</w:t>
            </w:r>
          </w:p>
        </w:tc>
        <w:tc>
          <w:tcPr>
            <w:tcW w:w="2413" w:type="dxa"/>
            <w:noWrap/>
            <w:hideMark/>
          </w:tcPr>
          <w:p w14:paraId="52436D14" w14:textId="77777777" w:rsidR="005770EF" w:rsidRPr="00780B0D" w:rsidRDefault="005770EF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Dílčí cíl</w:t>
            </w:r>
          </w:p>
        </w:tc>
        <w:tc>
          <w:tcPr>
            <w:tcW w:w="3401" w:type="dxa"/>
            <w:noWrap/>
            <w:hideMark/>
          </w:tcPr>
          <w:p w14:paraId="7FBC8A14" w14:textId="77777777" w:rsidR="005770EF" w:rsidRPr="00780B0D" w:rsidRDefault="005770EF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Opatření pro rok 2026</w:t>
            </w:r>
          </w:p>
        </w:tc>
        <w:tc>
          <w:tcPr>
            <w:tcW w:w="2409" w:type="dxa"/>
            <w:noWrap/>
            <w:hideMark/>
          </w:tcPr>
          <w:p w14:paraId="7F0A1E18" w14:textId="77777777" w:rsidR="005770EF" w:rsidRPr="00780B0D" w:rsidRDefault="005770EF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Odpovědnost</w:t>
            </w:r>
          </w:p>
        </w:tc>
        <w:tc>
          <w:tcPr>
            <w:tcW w:w="2941" w:type="dxa"/>
            <w:noWrap/>
            <w:hideMark/>
          </w:tcPr>
          <w:p w14:paraId="4231703C" w14:textId="77777777" w:rsidR="005770EF" w:rsidRPr="00780B0D" w:rsidRDefault="005770EF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Indikátor 2026</w:t>
            </w:r>
          </w:p>
        </w:tc>
      </w:tr>
      <w:tr w:rsidR="00F457CC" w:rsidRPr="00780B0D" w14:paraId="60835499" w14:textId="77777777" w:rsidTr="00A43A97">
        <w:trPr>
          <w:trHeight w:val="1334"/>
        </w:trPr>
        <w:tc>
          <w:tcPr>
            <w:tcW w:w="2830" w:type="dxa"/>
            <w:hideMark/>
          </w:tcPr>
          <w:p w14:paraId="39933D79" w14:textId="04B3A43A" w:rsidR="005770EF" w:rsidRPr="00780B0D" w:rsidRDefault="005770E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2.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Rozvíjet systém kariérního růstu</w:t>
            </w:r>
            <w:r w:rsidR="003A7F7C">
              <w:rPr>
                <w:sz w:val="24"/>
                <w:szCs w:val="24"/>
              </w:rPr>
              <w:t>.</w:t>
            </w:r>
          </w:p>
        </w:tc>
        <w:tc>
          <w:tcPr>
            <w:tcW w:w="2413" w:type="dxa"/>
            <w:hideMark/>
          </w:tcPr>
          <w:p w14:paraId="60AA1882" w14:textId="09A9056A" w:rsidR="005770EF" w:rsidRPr="00780B0D" w:rsidRDefault="005770E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2.1.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Zajistit podmínky pro začínající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vracející se pracovníky</w:t>
            </w:r>
            <w:r w:rsidR="003A7F7C">
              <w:rPr>
                <w:sz w:val="24"/>
                <w:szCs w:val="24"/>
              </w:rPr>
              <w:t>.</w:t>
            </w:r>
          </w:p>
        </w:tc>
        <w:tc>
          <w:tcPr>
            <w:tcW w:w="3401" w:type="dxa"/>
            <w:hideMark/>
          </w:tcPr>
          <w:p w14:paraId="787B0CFD" w14:textId="1279760C" w:rsidR="005770EF" w:rsidRPr="00780B0D" w:rsidRDefault="005770E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Definovat pozici "</w:t>
            </w:r>
            <w:proofErr w:type="spellStart"/>
            <w:r w:rsidRPr="00780B0D">
              <w:rPr>
                <w:sz w:val="24"/>
                <w:szCs w:val="24"/>
              </w:rPr>
              <w:t>postdoktorand</w:t>
            </w:r>
            <w:proofErr w:type="spellEnd"/>
            <w:r w:rsidRPr="00780B0D">
              <w:rPr>
                <w:sz w:val="24"/>
                <w:szCs w:val="24"/>
              </w:rPr>
              <w:t>"</w:t>
            </w:r>
            <w:r w:rsidR="003A7F7C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hideMark/>
          </w:tcPr>
          <w:p w14:paraId="0CE6E186" w14:textId="1271C7DB" w:rsidR="00C4116E" w:rsidRPr="00780B0D" w:rsidRDefault="00854F87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</w:t>
            </w:r>
            <w:r w:rsidR="00C4116E" w:rsidRPr="00780B0D">
              <w:rPr>
                <w:b/>
                <w:bCs/>
                <w:sz w:val="24"/>
                <w:szCs w:val="24"/>
              </w:rPr>
              <w:t>rorektor pro tvůrčí činnosti</w:t>
            </w:r>
          </w:p>
          <w:p w14:paraId="23AE36FB" w14:textId="2FF4C22F" w:rsidR="005770EF" w:rsidRPr="00780B0D" w:rsidRDefault="00854F87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V</w:t>
            </w:r>
            <w:r w:rsidR="005770EF" w:rsidRPr="00780B0D">
              <w:rPr>
                <w:sz w:val="24"/>
                <w:szCs w:val="24"/>
              </w:rPr>
              <w:t>edoucí personálního odd</w:t>
            </w:r>
            <w:r w:rsidR="00C4116E" w:rsidRPr="00780B0D">
              <w:rPr>
                <w:sz w:val="24"/>
                <w:szCs w:val="24"/>
              </w:rPr>
              <w:t>ělení</w:t>
            </w:r>
          </w:p>
        </w:tc>
        <w:tc>
          <w:tcPr>
            <w:tcW w:w="2941" w:type="dxa"/>
            <w:hideMark/>
          </w:tcPr>
          <w:p w14:paraId="6D7FF267" w14:textId="4EADC579" w:rsidR="005770EF" w:rsidRPr="00780B0D" w:rsidRDefault="005770E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Aktualiz</w:t>
            </w:r>
            <w:r w:rsidR="00283064" w:rsidRPr="00780B0D">
              <w:rPr>
                <w:sz w:val="24"/>
                <w:szCs w:val="24"/>
              </w:rPr>
              <w:t>ace</w:t>
            </w:r>
            <w:r w:rsidRPr="00780B0D">
              <w:rPr>
                <w:sz w:val="24"/>
                <w:szCs w:val="24"/>
              </w:rPr>
              <w:t xml:space="preserve"> vnitřních předpisů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norem</w:t>
            </w:r>
          </w:p>
        </w:tc>
      </w:tr>
      <w:tr w:rsidR="00F457CC" w:rsidRPr="00780B0D" w14:paraId="5EA4AE7F" w14:textId="77777777" w:rsidTr="00A43A97">
        <w:trPr>
          <w:trHeight w:val="1358"/>
        </w:trPr>
        <w:tc>
          <w:tcPr>
            <w:tcW w:w="2830" w:type="dxa"/>
            <w:hideMark/>
          </w:tcPr>
          <w:p w14:paraId="2951631A" w14:textId="1C2D2D29" w:rsidR="00C4116E" w:rsidRPr="00780B0D" w:rsidRDefault="0051496D" w:rsidP="00C4116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2.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="00C4116E" w:rsidRPr="00780B0D">
              <w:rPr>
                <w:sz w:val="24"/>
                <w:szCs w:val="24"/>
              </w:rPr>
              <w:t>Rozvíjet systém kariérního růstu</w:t>
            </w:r>
            <w:r w:rsidR="003A7F7C">
              <w:rPr>
                <w:sz w:val="24"/>
                <w:szCs w:val="24"/>
              </w:rPr>
              <w:t>.</w:t>
            </w:r>
          </w:p>
        </w:tc>
        <w:tc>
          <w:tcPr>
            <w:tcW w:w="2413" w:type="dxa"/>
            <w:hideMark/>
          </w:tcPr>
          <w:p w14:paraId="3253970A" w14:textId="22C360CD" w:rsidR="00C4116E" w:rsidRPr="00780B0D" w:rsidRDefault="00C4116E" w:rsidP="00C4116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2.1.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Zajistit podmínky pro začínající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vracející se pracovníky</w:t>
            </w:r>
            <w:r w:rsidR="003A7F7C">
              <w:rPr>
                <w:sz w:val="24"/>
                <w:szCs w:val="24"/>
              </w:rPr>
              <w:t>.</w:t>
            </w:r>
          </w:p>
        </w:tc>
        <w:tc>
          <w:tcPr>
            <w:tcW w:w="3401" w:type="dxa"/>
            <w:hideMark/>
          </w:tcPr>
          <w:p w14:paraId="4BD6361F" w14:textId="154D78E2" w:rsidR="00C4116E" w:rsidRPr="00780B0D" w:rsidRDefault="00C4116E" w:rsidP="00C4116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Připravit systém "on </w:t>
            </w:r>
            <w:proofErr w:type="spellStart"/>
            <w:r w:rsidRPr="00780B0D">
              <w:rPr>
                <w:sz w:val="24"/>
                <w:szCs w:val="24"/>
              </w:rPr>
              <w:t>boardingu</w:t>
            </w:r>
            <w:proofErr w:type="spellEnd"/>
            <w:r w:rsidRPr="00780B0D">
              <w:rPr>
                <w:sz w:val="24"/>
                <w:szCs w:val="24"/>
              </w:rPr>
              <w:t xml:space="preserve">" pro začínající akademické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vědecké pracovníky</w:t>
            </w:r>
            <w:r w:rsidR="003A7F7C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hideMark/>
          </w:tcPr>
          <w:p w14:paraId="1948B559" w14:textId="3D78947F" w:rsidR="00C4116E" w:rsidRPr="00780B0D" w:rsidRDefault="008750C1" w:rsidP="00C4116E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</w:t>
            </w:r>
            <w:r w:rsidR="00C4116E" w:rsidRPr="00780B0D">
              <w:rPr>
                <w:b/>
                <w:bCs/>
                <w:sz w:val="24"/>
                <w:szCs w:val="24"/>
              </w:rPr>
              <w:t>rorektor pro tvůrčí činnosti</w:t>
            </w:r>
          </w:p>
          <w:p w14:paraId="73E714C8" w14:textId="617C8B27" w:rsidR="00C4116E" w:rsidRPr="00780B0D" w:rsidRDefault="00BF1938" w:rsidP="00C4116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V</w:t>
            </w:r>
            <w:r w:rsidR="00C4116E" w:rsidRPr="00780B0D">
              <w:rPr>
                <w:sz w:val="24"/>
                <w:szCs w:val="24"/>
              </w:rPr>
              <w:t>edoucí personálního oddělení</w:t>
            </w:r>
          </w:p>
        </w:tc>
        <w:tc>
          <w:tcPr>
            <w:tcW w:w="2941" w:type="dxa"/>
            <w:hideMark/>
          </w:tcPr>
          <w:p w14:paraId="03152E7A" w14:textId="598B9297" w:rsidR="00C4116E" w:rsidRPr="00780B0D" w:rsidRDefault="00C4116E" w:rsidP="00C4116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Návrh systému on </w:t>
            </w:r>
            <w:proofErr w:type="spellStart"/>
            <w:r w:rsidRPr="00780B0D">
              <w:rPr>
                <w:sz w:val="24"/>
                <w:szCs w:val="24"/>
              </w:rPr>
              <w:t>boardingu</w:t>
            </w:r>
            <w:proofErr w:type="spellEnd"/>
            <w:r w:rsidRPr="00780B0D">
              <w:rPr>
                <w:sz w:val="24"/>
                <w:szCs w:val="24"/>
              </w:rPr>
              <w:t xml:space="preserve">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jeho financování</w:t>
            </w:r>
          </w:p>
        </w:tc>
      </w:tr>
      <w:tr w:rsidR="00F457CC" w:rsidRPr="00780B0D" w14:paraId="62F1CE8B" w14:textId="77777777" w:rsidTr="00A43A97">
        <w:trPr>
          <w:trHeight w:val="1656"/>
        </w:trPr>
        <w:tc>
          <w:tcPr>
            <w:tcW w:w="2830" w:type="dxa"/>
            <w:hideMark/>
          </w:tcPr>
          <w:p w14:paraId="6EC73679" w14:textId="0377E77A" w:rsidR="00C4116E" w:rsidRPr="00780B0D" w:rsidRDefault="0051496D" w:rsidP="00C4116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2.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="00C4116E" w:rsidRPr="00780B0D">
              <w:rPr>
                <w:sz w:val="24"/>
                <w:szCs w:val="24"/>
              </w:rPr>
              <w:t>Rozvíjet systém kariérního růstu</w:t>
            </w:r>
            <w:r w:rsidR="003A7F7C">
              <w:rPr>
                <w:sz w:val="24"/>
                <w:szCs w:val="24"/>
              </w:rPr>
              <w:t>.</w:t>
            </w:r>
          </w:p>
        </w:tc>
        <w:tc>
          <w:tcPr>
            <w:tcW w:w="2413" w:type="dxa"/>
            <w:hideMark/>
          </w:tcPr>
          <w:p w14:paraId="6B81A5DB" w14:textId="631A79EF" w:rsidR="00C4116E" w:rsidRPr="00780B0D" w:rsidRDefault="00C4116E" w:rsidP="00C4116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2.1.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Zajistit podmínky pro začínající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vracející se pracovníky</w:t>
            </w:r>
            <w:r w:rsidR="003A7F7C">
              <w:rPr>
                <w:sz w:val="24"/>
                <w:szCs w:val="24"/>
              </w:rPr>
              <w:t>.</w:t>
            </w:r>
          </w:p>
        </w:tc>
        <w:tc>
          <w:tcPr>
            <w:tcW w:w="3401" w:type="dxa"/>
            <w:hideMark/>
          </w:tcPr>
          <w:p w14:paraId="67C4C3F5" w14:textId="1664E787" w:rsidR="00C4116E" w:rsidRPr="00780B0D" w:rsidRDefault="00C4116E" w:rsidP="00C4116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Podporovat přechod studentů DSP do pozice </w:t>
            </w:r>
            <w:proofErr w:type="spellStart"/>
            <w:r w:rsidRPr="00780B0D">
              <w:rPr>
                <w:sz w:val="24"/>
                <w:szCs w:val="24"/>
              </w:rPr>
              <w:t>postdoktorand</w:t>
            </w:r>
            <w:proofErr w:type="spellEnd"/>
            <w:r w:rsidRPr="00780B0D">
              <w:rPr>
                <w:sz w:val="24"/>
                <w:szCs w:val="24"/>
              </w:rPr>
              <w:t xml:space="preserve"> pomocí přípravy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řešení interních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externích projektů</w:t>
            </w:r>
            <w:r w:rsidR="005E1B67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hideMark/>
          </w:tcPr>
          <w:p w14:paraId="43401C00" w14:textId="65EF3B8F" w:rsidR="00C4116E" w:rsidRPr="00780B0D" w:rsidRDefault="008750C1" w:rsidP="00C4116E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</w:t>
            </w:r>
            <w:r w:rsidR="00C4116E" w:rsidRPr="00780B0D">
              <w:rPr>
                <w:b/>
                <w:bCs/>
                <w:sz w:val="24"/>
                <w:szCs w:val="24"/>
              </w:rPr>
              <w:t>rorektor pro tvůrčí činnosti</w:t>
            </w:r>
          </w:p>
          <w:p w14:paraId="4D55C475" w14:textId="3D9DC63D" w:rsidR="00C4116E" w:rsidRPr="00780B0D" w:rsidRDefault="008750C1" w:rsidP="00C4116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</w:t>
            </w:r>
            <w:r w:rsidR="00C4116E" w:rsidRPr="00780B0D">
              <w:rPr>
                <w:sz w:val="24"/>
                <w:szCs w:val="24"/>
              </w:rPr>
              <w:t>ěkan FT</w:t>
            </w:r>
          </w:p>
          <w:p w14:paraId="6E5EA660" w14:textId="4C6206F2" w:rsidR="00C4116E" w:rsidRPr="00780B0D" w:rsidRDefault="008750C1" w:rsidP="00C4116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</w:t>
            </w:r>
            <w:r w:rsidR="00C4116E" w:rsidRPr="00780B0D">
              <w:rPr>
                <w:sz w:val="24"/>
                <w:szCs w:val="24"/>
              </w:rPr>
              <w:t xml:space="preserve">ěkan </w:t>
            </w:r>
            <w:proofErr w:type="spellStart"/>
            <w:r w:rsidR="00C4116E" w:rsidRPr="00780B0D">
              <w:rPr>
                <w:sz w:val="24"/>
                <w:szCs w:val="24"/>
              </w:rPr>
              <w:t>FaME</w:t>
            </w:r>
            <w:proofErr w:type="spellEnd"/>
          </w:p>
          <w:p w14:paraId="4021A3F7" w14:textId="1A042226" w:rsidR="00C4116E" w:rsidRPr="00780B0D" w:rsidRDefault="008750C1" w:rsidP="00C4116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</w:t>
            </w:r>
            <w:r w:rsidR="00C4116E" w:rsidRPr="00780B0D">
              <w:rPr>
                <w:sz w:val="24"/>
                <w:szCs w:val="24"/>
              </w:rPr>
              <w:t>ěkan FMK</w:t>
            </w:r>
          </w:p>
          <w:p w14:paraId="659C1491" w14:textId="034E0825" w:rsidR="00C4116E" w:rsidRPr="00780B0D" w:rsidRDefault="008750C1" w:rsidP="00C4116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</w:t>
            </w:r>
            <w:r w:rsidR="00C4116E" w:rsidRPr="00780B0D">
              <w:rPr>
                <w:sz w:val="24"/>
                <w:szCs w:val="24"/>
              </w:rPr>
              <w:t>ěkan FAI</w:t>
            </w:r>
          </w:p>
          <w:p w14:paraId="2FCDF6B6" w14:textId="5098A969" w:rsidR="00C4116E" w:rsidRPr="00780B0D" w:rsidRDefault="008750C1" w:rsidP="00C4116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</w:t>
            </w:r>
            <w:r w:rsidR="00C4116E" w:rsidRPr="00780B0D">
              <w:rPr>
                <w:sz w:val="24"/>
                <w:szCs w:val="24"/>
              </w:rPr>
              <w:t>ěkan FHS</w:t>
            </w:r>
          </w:p>
          <w:p w14:paraId="0B7E7D83" w14:textId="456B91B2" w:rsidR="00C4116E" w:rsidRPr="00780B0D" w:rsidRDefault="008750C1" w:rsidP="00C4116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</w:t>
            </w:r>
            <w:r w:rsidR="00C4116E" w:rsidRPr="00780B0D">
              <w:rPr>
                <w:sz w:val="24"/>
                <w:szCs w:val="24"/>
              </w:rPr>
              <w:t>ěkanka FLKŘ</w:t>
            </w:r>
          </w:p>
          <w:p w14:paraId="029E8285" w14:textId="5CF5FBF1" w:rsidR="00C4116E" w:rsidRPr="00780B0D" w:rsidRDefault="00C4116E" w:rsidP="00C4116E">
            <w:pPr>
              <w:rPr>
                <w:sz w:val="24"/>
                <w:szCs w:val="24"/>
              </w:rPr>
            </w:pPr>
          </w:p>
        </w:tc>
        <w:tc>
          <w:tcPr>
            <w:tcW w:w="2941" w:type="dxa"/>
            <w:hideMark/>
          </w:tcPr>
          <w:p w14:paraId="1601ED1A" w14:textId="77777777" w:rsidR="00C4116E" w:rsidRPr="00780B0D" w:rsidRDefault="00C4116E" w:rsidP="00C4116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Počet </w:t>
            </w:r>
            <w:proofErr w:type="spellStart"/>
            <w:r w:rsidRPr="00780B0D">
              <w:rPr>
                <w:sz w:val="24"/>
                <w:szCs w:val="24"/>
              </w:rPr>
              <w:t>postdoktorandů</w:t>
            </w:r>
            <w:proofErr w:type="spellEnd"/>
            <w:r w:rsidRPr="00780B0D">
              <w:rPr>
                <w:sz w:val="24"/>
                <w:szCs w:val="24"/>
              </w:rPr>
              <w:t xml:space="preserve"> zapojených do projektů</w:t>
            </w:r>
          </w:p>
        </w:tc>
      </w:tr>
      <w:tr w:rsidR="00F457CC" w:rsidRPr="00780B0D" w14:paraId="37D07FB8" w14:textId="77777777" w:rsidTr="00A43A97">
        <w:trPr>
          <w:trHeight w:val="1668"/>
        </w:trPr>
        <w:tc>
          <w:tcPr>
            <w:tcW w:w="2830" w:type="dxa"/>
            <w:hideMark/>
          </w:tcPr>
          <w:p w14:paraId="718DA201" w14:textId="4782D13B" w:rsidR="00C4116E" w:rsidRPr="00780B0D" w:rsidRDefault="001C7DDA" w:rsidP="00C4116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2</w:t>
            </w:r>
            <w:r w:rsidR="00C4116E" w:rsidRPr="00780B0D">
              <w:rPr>
                <w:sz w:val="24"/>
                <w:szCs w:val="24"/>
              </w:rPr>
              <w:t>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="00C4116E" w:rsidRPr="00780B0D">
              <w:rPr>
                <w:sz w:val="24"/>
                <w:szCs w:val="24"/>
              </w:rPr>
              <w:t>Rozvíjet systém kariérního růstu</w:t>
            </w:r>
            <w:r w:rsidR="005E1B67">
              <w:rPr>
                <w:sz w:val="24"/>
                <w:szCs w:val="24"/>
              </w:rPr>
              <w:t>.</w:t>
            </w:r>
          </w:p>
        </w:tc>
        <w:tc>
          <w:tcPr>
            <w:tcW w:w="2413" w:type="dxa"/>
            <w:hideMark/>
          </w:tcPr>
          <w:p w14:paraId="618CF5B3" w14:textId="52E0DE99" w:rsidR="00C4116E" w:rsidRPr="00780B0D" w:rsidRDefault="00C4116E" w:rsidP="00C4116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2.1.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Zajistit podmínky pro začínající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vracející se pracovníky</w:t>
            </w:r>
            <w:r w:rsidR="005E1B67">
              <w:rPr>
                <w:sz w:val="24"/>
                <w:szCs w:val="24"/>
              </w:rPr>
              <w:t>.</w:t>
            </w:r>
          </w:p>
        </w:tc>
        <w:tc>
          <w:tcPr>
            <w:tcW w:w="3401" w:type="dxa"/>
            <w:hideMark/>
          </w:tcPr>
          <w:p w14:paraId="77BABF3F" w14:textId="7E2924C4" w:rsidR="00C4116E" w:rsidRPr="00780B0D" w:rsidRDefault="00C4116E" w:rsidP="00C4116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Vytvořit systém podpory návratu pracovníků ze zahraničních stáží, nemoci či mateřské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rodičovské dovolené</w:t>
            </w:r>
            <w:r w:rsidR="005E1B67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hideMark/>
          </w:tcPr>
          <w:p w14:paraId="70A1AAA7" w14:textId="6F18A218" w:rsidR="00C4116E" w:rsidRPr="00780B0D" w:rsidRDefault="008750C1" w:rsidP="00C4116E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</w:t>
            </w:r>
            <w:r w:rsidR="00C4116E" w:rsidRPr="00780B0D">
              <w:rPr>
                <w:b/>
                <w:bCs/>
                <w:sz w:val="24"/>
                <w:szCs w:val="24"/>
              </w:rPr>
              <w:t>rorektor pro tvůrčí činnosti</w:t>
            </w:r>
          </w:p>
          <w:p w14:paraId="5247D151" w14:textId="2F1D3508" w:rsidR="00C4116E" w:rsidRPr="00780B0D" w:rsidRDefault="008750C1" w:rsidP="00C4116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V</w:t>
            </w:r>
            <w:r w:rsidR="00C4116E" w:rsidRPr="00780B0D">
              <w:rPr>
                <w:sz w:val="24"/>
                <w:szCs w:val="24"/>
              </w:rPr>
              <w:t>edoucí personálního oddělení</w:t>
            </w:r>
          </w:p>
        </w:tc>
        <w:tc>
          <w:tcPr>
            <w:tcW w:w="2941" w:type="dxa"/>
            <w:hideMark/>
          </w:tcPr>
          <w:p w14:paraId="2835ECF7" w14:textId="0B7473DC" w:rsidR="00C4116E" w:rsidRPr="00780B0D" w:rsidRDefault="00C4116E" w:rsidP="00C4116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Návrh systému podpory a</w:t>
            </w:r>
            <w:r w:rsidR="00BE1657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jeho financování</w:t>
            </w:r>
          </w:p>
        </w:tc>
      </w:tr>
      <w:tr w:rsidR="00F457CC" w:rsidRPr="00780B0D" w14:paraId="4C221C1B" w14:textId="77777777" w:rsidTr="00A43A97">
        <w:trPr>
          <w:trHeight w:val="1656"/>
        </w:trPr>
        <w:tc>
          <w:tcPr>
            <w:tcW w:w="2830" w:type="dxa"/>
            <w:hideMark/>
          </w:tcPr>
          <w:p w14:paraId="54C09454" w14:textId="05B84CC0" w:rsidR="00C4116E" w:rsidRPr="00780B0D" w:rsidRDefault="001C7DDA" w:rsidP="00C4116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2</w:t>
            </w:r>
            <w:r w:rsidR="00C4116E" w:rsidRPr="00780B0D">
              <w:rPr>
                <w:sz w:val="24"/>
                <w:szCs w:val="24"/>
              </w:rPr>
              <w:t>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="00C4116E" w:rsidRPr="00780B0D">
              <w:rPr>
                <w:sz w:val="24"/>
                <w:szCs w:val="24"/>
              </w:rPr>
              <w:t>Rozvíjet systém kariérního růstu</w:t>
            </w:r>
            <w:r w:rsidR="005E1B67">
              <w:rPr>
                <w:sz w:val="24"/>
                <w:szCs w:val="24"/>
              </w:rPr>
              <w:t>.</w:t>
            </w:r>
          </w:p>
        </w:tc>
        <w:tc>
          <w:tcPr>
            <w:tcW w:w="2413" w:type="dxa"/>
            <w:hideMark/>
          </w:tcPr>
          <w:p w14:paraId="7B073639" w14:textId="057C1F1C" w:rsidR="00C4116E" w:rsidRPr="00780B0D" w:rsidRDefault="00C4116E" w:rsidP="00C4116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2.1.</w:t>
            </w:r>
            <w:r w:rsidR="00722755" w:rsidRPr="00780B0D">
              <w:rPr>
                <w:sz w:val="24"/>
                <w:szCs w:val="24"/>
              </w:rPr>
              <w:t>2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Zajistit systematický nábor a</w:t>
            </w:r>
            <w:r w:rsidR="00BE1657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udržení excelentních pracovníků </w:t>
            </w:r>
            <w:r w:rsidR="00722755" w:rsidRPr="00780B0D">
              <w:rPr>
                <w:sz w:val="24"/>
                <w:szCs w:val="24"/>
              </w:rPr>
              <w:t>z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ČR </w:t>
            </w:r>
            <w:r w:rsidR="00722755" w:rsidRPr="00780B0D">
              <w:rPr>
                <w:sz w:val="24"/>
                <w:szCs w:val="24"/>
              </w:rPr>
              <w:t>i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zahraničí</w:t>
            </w:r>
            <w:r w:rsidR="005E1B67">
              <w:rPr>
                <w:sz w:val="24"/>
                <w:szCs w:val="24"/>
              </w:rPr>
              <w:t>.</w:t>
            </w:r>
          </w:p>
        </w:tc>
        <w:tc>
          <w:tcPr>
            <w:tcW w:w="3401" w:type="dxa"/>
            <w:hideMark/>
          </w:tcPr>
          <w:p w14:paraId="5EB8357F" w14:textId="069340C0" w:rsidR="00C4116E" w:rsidRPr="00780B0D" w:rsidRDefault="00C4116E" w:rsidP="00C4116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Vypracovat strategii pro mezinárodní nábor akademických pracovníků</w:t>
            </w:r>
            <w:r w:rsidR="005E1B67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hideMark/>
          </w:tcPr>
          <w:p w14:paraId="2FACD33D" w14:textId="1BC2A517" w:rsidR="00C4116E" w:rsidRPr="00780B0D" w:rsidRDefault="008750C1" w:rsidP="00C4116E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</w:t>
            </w:r>
            <w:r w:rsidR="00C4116E" w:rsidRPr="00780B0D">
              <w:rPr>
                <w:b/>
                <w:bCs/>
                <w:sz w:val="24"/>
                <w:szCs w:val="24"/>
              </w:rPr>
              <w:t>rorektor pro tvůrčí činnosti</w:t>
            </w:r>
          </w:p>
          <w:p w14:paraId="5BE92EAA" w14:textId="72B37DF3" w:rsidR="00C4116E" w:rsidRPr="00780B0D" w:rsidRDefault="008750C1" w:rsidP="00C4116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V</w:t>
            </w:r>
            <w:r w:rsidR="00C4116E" w:rsidRPr="00780B0D">
              <w:rPr>
                <w:sz w:val="24"/>
                <w:szCs w:val="24"/>
              </w:rPr>
              <w:t>edoucí ORLZ</w:t>
            </w:r>
          </w:p>
        </w:tc>
        <w:tc>
          <w:tcPr>
            <w:tcW w:w="2941" w:type="dxa"/>
            <w:hideMark/>
          </w:tcPr>
          <w:p w14:paraId="1BB00E52" w14:textId="05C23B15" w:rsidR="00C4116E" w:rsidRPr="00780B0D" w:rsidRDefault="00C4116E" w:rsidP="00C4116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Návrh systému náboru a</w:t>
            </w:r>
            <w:r w:rsidR="00BE1657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jeho financování</w:t>
            </w:r>
          </w:p>
        </w:tc>
      </w:tr>
      <w:tr w:rsidR="00F457CC" w:rsidRPr="00780B0D" w14:paraId="38B2BC1D" w14:textId="77777777" w:rsidTr="00A43A97">
        <w:trPr>
          <w:trHeight w:val="1656"/>
        </w:trPr>
        <w:tc>
          <w:tcPr>
            <w:tcW w:w="2830" w:type="dxa"/>
            <w:hideMark/>
          </w:tcPr>
          <w:p w14:paraId="539D1A1D" w14:textId="3CCCC650" w:rsidR="00C4116E" w:rsidRPr="00780B0D" w:rsidRDefault="001C7DDA" w:rsidP="00C4116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2</w:t>
            </w:r>
            <w:r w:rsidR="00C4116E" w:rsidRPr="00780B0D">
              <w:rPr>
                <w:sz w:val="24"/>
                <w:szCs w:val="24"/>
              </w:rPr>
              <w:t>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="00C4116E" w:rsidRPr="00780B0D">
              <w:rPr>
                <w:sz w:val="24"/>
                <w:szCs w:val="24"/>
              </w:rPr>
              <w:t>Rozvíjet systém kariérního růstu</w:t>
            </w:r>
            <w:r w:rsidR="005E1B67">
              <w:rPr>
                <w:sz w:val="24"/>
                <w:szCs w:val="24"/>
              </w:rPr>
              <w:t>.</w:t>
            </w:r>
          </w:p>
        </w:tc>
        <w:tc>
          <w:tcPr>
            <w:tcW w:w="2413" w:type="dxa"/>
            <w:hideMark/>
          </w:tcPr>
          <w:p w14:paraId="4CFFB05D" w14:textId="7DC3106E" w:rsidR="00C4116E" w:rsidRPr="00780B0D" w:rsidRDefault="00C4116E" w:rsidP="00C4116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2.1.</w:t>
            </w:r>
            <w:r w:rsidR="00722755" w:rsidRPr="00780B0D">
              <w:rPr>
                <w:sz w:val="24"/>
                <w:szCs w:val="24"/>
              </w:rPr>
              <w:t>2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Zajistit systematický nábor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udržení excelentních pracovníků </w:t>
            </w:r>
            <w:r w:rsidR="00722755" w:rsidRPr="00780B0D">
              <w:rPr>
                <w:sz w:val="24"/>
                <w:szCs w:val="24"/>
              </w:rPr>
              <w:t>z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ČR </w:t>
            </w:r>
            <w:r w:rsidR="00722755" w:rsidRPr="00780B0D">
              <w:rPr>
                <w:sz w:val="24"/>
                <w:szCs w:val="24"/>
              </w:rPr>
              <w:t>i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zahraničí</w:t>
            </w:r>
            <w:r w:rsidR="005E1B67">
              <w:rPr>
                <w:sz w:val="24"/>
                <w:szCs w:val="24"/>
              </w:rPr>
              <w:t>.</w:t>
            </w:r>
          </w:p>
        </w:tc>
        <w:tc>
          <w:tcPr>
            <w:tcW w:w="3401" w:type="dxa"/>
            <w:hideMark/>
          </w:tcPr>
          <w:p w14:paraId="081DB3DC" w14:textId="549AAB03" w:rsidR="00C4116E" w:rsidRPr="00780B0D" w:rsidRDefault="00C4116E" w:rsidP="00C4116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Navrhnout systém pobídek pro udržení excelentních výzkumníků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="002F39B5" w:rsidRPr="00780B0D">
              <w:rPr>
                <w:sz w:val="24"/>
                <w:szCs w:val="24"/>
              </w:rPr>
              <w:t xml:space="preserve">tvůrčích pracovníků </w:t>
            </w:r>
            <w:r w:rsidRPr="00780B0D">
              <w:rPr>
                <w:sz w:val="24"/>
                <w:szCs w:val="24"/>
              </w:rPr>
              <w:t>ve strategických oblastech výzkumu</w:t>
            </w:r>
            <w:r w:rsidR="002F39B5" w:rsidRPr="00780B0D">
              <w:rPr>
                <w:sz w:val="24"/>
                <w:szCs w:val="24"/>
              </w:rPr>
              <w:t xml:space="preserve">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="002F39B5" w:rsidRPr="00780B0D">
              <w:rPr>
                <w:sz w:val="24"/>
                <w:szCs w:val="24"/>
              </w:rPr>
              <w:t>tvůrčích činnostech</w:t>
            </w:r>
            <w:r w:rsidR="005E1B67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hideMark/>
          </w:tcPr>
          <w:p w14:paraId="62D8CFA3" w14:textId="25F99389" w:rsidR="00C4116E" w:rsidRPr="00780B0D" w:rsidRDefault="008750C1" w:rsidP="00C4116E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</w:t>
            </w:r>
            <w:r w:rsidR="00C4116E" w:rsidRPr="00780B0D">
              <w:rPr>
                <w:b/>
                <w:bCs/>
                <w:sz w:val="24"/>
                <w:szCs w:val="24"/>
              </w:rPr>
              <w:t>rorektor pro tvůrčí činnosti</w:t>
            </w:r>
          </w:p>
          <w:p w14:paraId="7689AAC0" w14:textId="266005CD" w:rsidR="00C4116E" w:rsidRPr="00780B0D" w:rsidRDefault="008750C1" w:rsidP="00C4116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V</w:t>
            </w:r>
            <w:r w:rsidR="00C4116E" w:rsidRPr="00780B0D">
              <w:rPr>
                <w:sz w:val="24"/>
                <w:szCs w:val="24"/>
              </w:rPr>
              <w:t>edoucí ORLZ</w:t>
            </w:r>
          </w:p>
        </w:tc>
        <w:tc>
          <w:tcPr>
            <w:tcW w:w="2941" w:type="dxa"/>
            <w:hideMark/>
          </w:tcPr>
          <w:p w14:paraId="1A6891EC" w14:textId="4C9F69E8" w:rsidR="00C4116E" w:rsidRPr="00780B0D" w:rsidRDefault="00C4116E" w:rsidP="00C4116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Návrh systému pobídek a</w:t>
            </w:r>
            <w:r w:rsidR="00BE1657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jeho financování</w:t>
            </w:r>
          </w:p>
        </w:tc>
      </w:tr>
      <w:tr w:rsidR="00F457CC" w:rsidRPr="00780B0D" w14:paraId="539C7731" w14:textId="77777777" w:rsidTr="00A43A97">
        <w:trPr>
          <w:trHeight w:val="1656"/>
        </w:trPr>
        <w:tc>
          <w:tcPr>
            <w:tcW w:w="2830" w:type="dxa"/>
            <w:hideMark/>
          </w:tcPr>
          <w:p w14:paraId="3BE772E9" w14:textId="3CD3D5B2" w:rsidR="00C4116E" w:rsidRPr="00780B0D" w:rsidRDefault="001C7DDA" w:rsidP="00C4116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2</w:t>
            </w:r>
            <w:r w:rsidR="00C4116E" w:rsidRPr="00780B0D">
              <w:rPr>
                <w:sz w:val="24"/>
                <w:szCs w:val="24"/>
              </w:rPr>
              <w:t>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="00C4116E" w:rsidRPr="00780B0D">
              <w:rPr>
                <w:sz w:val="24"/>
                <w:szCs w:val="24"/>
              </w:rPr>
              <w:t>Rozvíjet systém kariérního růstu</w:t>
            </w:r>
            <w:r w:rsidR="005E1B67">
              <w:rPr>
                <w:sz w:val="24"/>
                <w:szCs w:val="24"/>
              </w:rPr>
              <w:t>.</w:t>
            </w:r>
          </w:p>
        </w:tc>
        <w:tc>
          <w:tcPr>
            <w:tcW w:w="2413" w:type="dxa"/>
            <w:hideMark/>
          </w:tcPr>
          <w:p w14:paraId="39302E56" w14:textId="073099DF" w:rsidR="00C4116E" w:rsidRPr="00780B0D" w:rsidRDefault="00C4116E" w:rsidP="00C4116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2.1.</w:t>
            </w:r>
            <w:r w:rsidR="00722755" w:rsidRPr="00780B0D">
              <w:rPr>
                <w:sz w:val="24"/>
                <w:szCs w:val="24"/>
              </w:rPr>
              <w:t>3</w:t>
            </w:r>
            <w:r w:rsidR="00722755">
              <w:rPr>
                <w:sz w:val="24"/>
                <w:szCs w:val="24"/>
              </w:rPr>
              <w:t> </w:t>
            </w:r>
            <w:r w:rsidR="00A74411">
              <w:rPr>
                <w:sz w:val="24"/>
                <w:szCs w:val="24"/>
              </w:rPr>
              <w:t>P</w:t>
            </w:r>
            <w:r w:rsidRPr="00780B0D">
              <w:rPr>
                <w:sz w:val="24"/>
                <w:szCs w:val="24"/>
              </w:rPr>
              <w:t>rofesionaliz</w:t>
            </w:r>
            <w:r w:rsidR="005E1B67">
              <w:rPr>
                <w:sz w:val="24"/>
                <w:szCs w:val="24"/>
              </w:rPr>
              <w:t>ovat</w:t>
            </w:r>
            <w:r w:rsidRPr="00780B0D">
              <w:rPr>
                <w:sz w:val="24"/>
                <w:szCs w:val="24"/>
              </w:rPr>
              <w:t xml:space="preserve"> řízení výzkumných </w:t>
            </w:r>
            <w:r w:rsidR="002F39B5" w:rsidRPr="00780B0D">
              <w:rPr>
                <w:sz w:val="24"/>
                <w:szCs w:val="24"/>
              </w:rPr>
              <w:t>a</w:t>
            </w:r>
            <w:r w:rsidR="00BE1657">
              <w:rPr>
                <w:sz w:val="24"/>
                <w:szCs w:val="24"/>
              </w:rPr>
              <w:t> </w:t>
            </w:r>
            <w:r w:rsidR="002F39B5" w:rsidRPr="00780B0D">
              <w:rPr>
                <w:sz w:val="24"/>
                <w:szCs w:val="24"/>
              </w:rPr>
              <w:t xml:space="preserve">tvůrčích </w:t>
            </w:r>
            <w:r w:rsidRPr="00780B0D">
              <w:rPr>
                <w:sz w:val="24"/>
                <w:szCs w:val="24"/>
              </w:rPr>
              <w:t>týmů</w:t>
            </w:r>
            <w:r w:rsidR="005E1B67">
              <w:rPr>
                <w:sz w:val="24"/>
                <w:szCs w:val="24"/>
              </w:rPr>
              <w:t>.</w:t>
            </w:r>
          </w:p>
        </w:tc>
        <w:tc>
          <w:tcPr>
            <w:tcW w:w="3401" w:type="dxa"/>
            <w:hideMark/>
          </w:tcPr>
          <w:p w14:paraId="086E5CFB" w14:textId="7FAB3D00" w:rsidR="00C4116E" w:rsidRPr="00780B0D" w:rsidRDefault="00C4116E" w:rsidP="00C4116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Realizovat vzdělávací program pro vedoucí týmů zaměřený na moderní techniky řízení výzkumných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="002F39B5" w:rsidRPr="00780B0D">
              <w:rPr>
                <w:sz w:val="24"/>
                <w:szCs w:val="24"/>
              </w:rPr>
              <w:t xml:space="preserve">tvůrčích </w:t>
            </w:r>
            <w:r w:rsidRPr="00780B0D">
              <w:rPr>
                <w:sz w:val="24"/>
                <w:szCs w:val="24"/>
              </w:rPr>
              <w:t>skupin</w:t>
            </w:r>
            <w:r w:rsidR="005E1B67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hideMark/>
          </w:tcPr>
          <w:p w14:paraId="541C3A45" w14:textId="2C6C8243" w:rsidR="00C4116E" w:rsidRPr="00780B0D" w:rsidRDefault="008750C1" w:rsidP="00C4116E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</w:t>
            </w:r>
            <w:r w:rsidR="00C4116E" w:rsidRPr="00780B0D">
              <w:rPr>
                <w:b/>
                <w:bCs/>
                <w:sz w:val="24"/>
                <w:szCs w:val="24"/>
              </w:rPr>
              <w:t>rorektor pro tvůrčí činnosti</w:t>
            </w:r>
          </w:p>
          <w:p w14:paraId="62F7B65F" w14:textId="4F2A0D44" w:rsidR="00C4116E" w:rsidRPr="00780B0D" w:rsidRDefault="008750C1" w:rsidP="00C4116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V</w:t>
            </w:r>
            <w:r w:rsidR="00C4116E" w:rsidRPr="00780B0D">
              <w:rPr>
                <w:sz w:val="24"/>
                <w:szCs w:val="24"/>
              </w:rPr>
              <w:t>edoucí personálního oddělení</w:t>
            </w:r>
          </w:p>
          <w:p w14:paraId="38A529EF" w14:textId="480355DA" w:rsidR="00C4116E" w:rsidRPr="00780B0D" w:rsidRDefault="008750C1" w:rsidP="00C4116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V</w:t>
            </w:r>
            <w:r w:rsidR="00C4116E" w:rsidRPr="00780B0D">
              <w:rPr>
                <w:sz w:val="24"/>
                <w:szCs w:val="24"/>
              </w:rPr>
              <w:t>edoucí ORLZ</w:t>
            </w:r>
          </w:p>
          <w:p w14:paraId="0CF1C475" w14:textId="5AC4FF1A" w:rsidR="00C4116E" w:rsidRPr="00780B0D" w:rsidRDefault="00C4116E" w:rsidP="00C4116E">
            <w:pPr>
              <w:rPr>
                <w:sz w:val="24"/>
                <w:szCs w:val="24"/>
              </w:rPr>
            </w:pPr>
          </w:p>
        </w:tc>
        <w:tc>
          <w:tcPr>
            <w:tcW w:w="2941" w:type="dxa"/>
            <w:hideMark/>
          </w:tcPr>
          <w:p w14:paraId="320A639E" w14:textId="70D8812D" w:rsidR="00C4116E" w:rsidRPr="00780B0D" w:rsidRDefault="00C4116E" w:rsidP="00C4116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realizovaných kurzů/proškolených osob</w:t>
            </w:r>
          </w:p>
        </w:tc>
      </w:tr>
      <w:tr w:rsidR="00F457CC" w:rsidRPr="00780B0D" w14:paraId="7CC23D8D" w14:textId="77777777" w:rsidTr="00A43A97">
        <w:trPr>
          <w:trHeight w:val="70"/>
        </w:trPr>
        <w:tc>
          <w:tcPr>
            <w:tcW w:w="2830" w:type="dxa"/>
            <w:hideMark/>
          </w:tcPr>
          <w:p w14:paraId="349587FD" w14:textId="20A8600D" w:rsidR="00C4116E" w:rsidRPr="00780B0D" w:rsidRDefault="00C4116E" w:rsidP="00C4116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2.</w:t>
            </w:r>
            <w:r w:rsidR="00722755" w:rsidRPr="00780B0D">
              <w:rPr>
                <w:sz w:val="24"/>
                <w:szCs w:val="24"/>
              </w:rPr>
              <w:t>2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Aplikovat moderní nástroje monitoringu a</w:t>
            </w:r>
            <w:r w:rsidR="00BE1657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hodnocení tvůrčí činnosti</w:t>
            </w:r>
            <w:r w:rsidR="005E1B67">
              <w:rPr>
                <w:sz w:val="24"/>
                <w:szCs w:val="24"/>
              </w:rPr>
              <w:t>.</w:t>
            </w:r>
          </w:p>
        </w:tc>
        <w:tc>
          <w:tcPr>
            <w:tcW w:w="2413" w:type="dxa"/>
            <w:hideMark/>
          </w:tcPr>
          <w:p w14:paraId="678ED20B" w14:textId="79727189" w:rsidR="00C4116E" w:rsidRPr="00780B0D" w:rsidRDefault="00C4116E" w:rsidP="00C4116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2.2.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Implementovat doporučení vypl</w:t>
            </w:r>
            <w:r w:rsidR="00BF1938" w:rsidRPr="00780B0D">
              <w:rPr>
                <w:sz w:val="24"/>
                <w:szCs w:val="24"/>
              </w:rPr>
              <w:t>ý</w:t>
            </w:r>
            <w:r w:rsidRPr="00780B0D">
              <w:rPr>
                <w:sz w:val="24"/>
                <w:szCs w:val="24"/>
              </w:rPr>
              <w:t>vající z</w:t>
            </w:r>
            <w:r w:rsidR="00BE1657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hodnocení dle M17+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hodnocení externími poradními orgány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sbory, např. MEP či Mezinárodní radou UTB</w:t>
            </w:r>
            <w:r w:rsidR="005E1B67">
              <w:rPr>
                <w:sz w:val="24"/>
                <w:szCs w:val="24"/>
              </w:rPr>
              <w:t>.</w:t>
            </w:r>
          </w:p>
        </w:tc>
        <w:tc>
          <w:tcPr>
            <w:tcW w:w="3401" w:type="dxa"/>
            <w:hideMark/>
          </w:tcPr>
          <w:p w14:paraId="6D1CE7BB" w14:textId="145C2CB1" w:rsidR="00C4116E" w:rsidRPr="00780B0D" w:rsidRDefault="00C4116E" w:rsidP="00C4116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Průběžně aktualizovat vnitřní předpisy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normy</w:t>
            </w:r>
            <w:r w:rsidR="005E1B67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hideMark/>
          </w:tcPr>
          <w:p w14:paraId="0B2406EE" w14:textId="77777777" w:rsidR="008750C1" w:rsidRPr="00780B0D" w:rsidRDefault="008750C1" w:rsidP="008750C1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Prorektor pro tvůrčí činnosti</w:t>
            </w:r>
          </w:p>
          <w:p w14:paraId="002A7CE1" w14:textId="77777777" w:rsidR="008750C1" w:rsidRPr="00780B0D" w:rsidRDefault="008750C1" w:rsidP="008750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FT</w:t>
            </w:r>
          </w:p>
          <w:p w14:paraId="790581DA" w14:textId="77777777" w:rsidR="008750C1" w:rsidRPr="00780B0D" w:rsidRDefault="008750C1" w:rsidP="008750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Děkan </w:t>
            </w:r>
            <w:proofErr w:type="spellStart"/>
            <w:r w:rsidRPr="00780B0D">
              <w:rPr>
                <w:sz w:val="24"/>
                <w:szCs w:val="24"/>
              </w:rPr>
              <w:t>FaME</w:t>
            </w:r>
            <w:proofErr w:type="spellEnd"/>
          </w:p>
          <w:p w14:paraId="6353784A" w14:textId="77777777" w:rsidR="008750C1" w:rsidRPr="00780B0D" w:rsidRDefault="008750C1" w:rsidP="008750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FMK</w:t>
            </w:r>
          </w:p>
          <w:p w14:paraId="143A8CEC" w14:textId="77777777" w:rsidR="008750C1" w:rsidRPr="00780B0D" w:rsidRDefault="008750C1" w:rsidP="008750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FAI</w:t>
            </w:r>
          </w:p>
          <w:p w14:paraId="253CEBA3" w14:textId="77777777" w:rsidR="008750C1" w:rsidRPr="00780B0D" w:rsidRDefault="008750C1" w:rsidP="008750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FHS</w:t>
            </w:r>
          </w:p>
          <w:p w14:paraId="2D28A502" w14:textId="77777777" w:rsidR="008750C1" w:rsidRPr="00780B0D" w:rsidRDefault="008750C1" w:rsidP="008750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Děkanka FLKŘ</w:t>
            </w:r>
          </w:p>
          <w:p w14:paraId="08F2D4D1" w14:textId="53B530AB" w:rsidR="00C4116E" w:rsidRPr="00780B0D" w:rsidRDefault="00C4116E" w:rsidP="00C4116E">
            <w:pPr>
              <w:rPr>
                <w:sz w:val="24"/>
                <w:szCs w:val="24"/>
              </w:rPr>
            </w:pPr>
          </w:p>
        </w:tc>
        <w:tc>
          <w:tcPr>
            <w:tcW w:w="2941" w:type="dxa"/>
            <w:hideMark/>
          </w:tcPr>
          <w:p w14:paraId="66DB0E58" w14:textId="29337406" w:rsidR="00C4116E" w:rsidRPr="00780B0D" w:rsidRDefault="00C4116E" w:rsidP="00C4116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Aktualizované vnitřní předpisy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normy</w:t>
            </w:r>
          </w:p>
        </w:tc>
      </w:tr>
      <w:tr w:rsidR="00F457CC" w:rsidRPr="00780B0D" w14:paraId="74FD0804" w14:textId="77777777" w:rsidTr="00A43A97">
        <w:trPr>
          <w:trHeight w:val="1656"/>
        </w:trPr>
        <w:tc>
          <w:tcPr>
            <w:tcW w:w="2830" w:type="dxa"/>
            <w:hideMark/>
          </w:tcPr>
          <w:p w14:paraId="42C04687" w14:textId="2DEC7C81" w:rsidR="00C4116E" w:rsidRPr="00780B0D" w:rsidRDefault="00C4116E" w:rsidP="00C4116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2.</w:t>
            </w:r>
            <w:r w:rsidR="00722755" w:rsidRPr="00780B0D">
              <w:rPr>
                <w:sz w:val="24"/>
                <w:szCs w:val="24"/>
              </w:rPr>
              <w:t>2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Aplikovat moderní nástroje monitoringu a</w:t>
            </w:r>
            <w:r w:rsidR="00BE1657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hodnocení tvůrčí činnosti</w:t>
            </w:r>
            <w:r w:rsidR="005E1B67">
              <w:rPr>
                <w:sz w:val="24"/>
                <w:szCs w:val="24"/>
              </w:rPr>
              <w:t>.</w:t>
            </w:r>
          </w:p>
        </w:tc>
        <w:tc>
          <w:tcPr>
            <w:tcW w:w="2413" w:type="dxa"/>
            <w:hideMark/>
          </w:tcPr>
          <w:p w14:paraId="655E9011" w14:textId="061A4AAE" w:rsidR="00C4116E" w:rsidRPr="00780B0D" w:rsidRDefault="00C4116E" w:rsidP="00C4116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2.2.</w:t>
            </w:r>
            <w:r w:rsidR="00722755" w:rsidRPr="00780B0D">
              <w:rPr>
                <w:sz w:val="24"/>
                <w:szCs w:val="24"/>
              </w:rPr>
              <w:t>2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Dbát na vyvážený a</w:t>
            </w:r>
            <w:r w:rsidR="00BE1657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transparentní systém hodnocení výzkumné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="002F39B5" w:rsidRPr="00780B0D">
              <w:rPr>
                <w:sz w:val="24"/>
                <w:szCs w:val="24"/>
              </w:rPr>
              <w:t xml:space="preserve">tvůrčí </w:t>
            </w:r>
            <w:r w:rsidRPr="00780B0D">
              <w:rPr>
                <w:sz w:val="24"/>
                <w:szCs w:val="24"/>
              </w:rPr>
              <w:t xml:space="preserve">činnosti zahrnující </w:t>
            </w:r>
            <w:proofErr w:type="spellStart"/>
            <w:r w:rsidRPr="00780B0D">
              <w:rPr>
                <w:sz w:val="24"/>
                <w:szCs w:val="24"/>
              </w:rPr>
              <w:t>bibliometrické</w:t>
            </w:r>
            <w:proofErr w:type="spellEnd"/>
            <w:r w:rsidRPr="00780B0D">
              <w:rPr>
                <w:sz w:val="24"/>
                <w:szCs w:val="24"/>
              </w:rPr>
              <w:t xml:space="preserve"> ukazatele, peer-</w:t>
            </w:r>
            <w:proofErr w:type="spellStart"/>
            <w:r w:rsidRPr="00780B0D">
              <w:rPr>
                <w:sz w:val="24"/>
                <w:szCs w:val="24"/>
              </w:rPr>
              <w:t>review</w:t>
            </w:r>
            <w:proofErr w:type="spellEnd"/>
            <w:r w:rsidRPr="00780B0D">
              <w:rPr>
                <w:sz w:val="24"/>
                <w:szCs w:val="24"/>
              </w:rPr>
              <w:t xml:space="preserve">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hodnocení společenského dopadu</w:t>
            </w:r>
            <w:r w:rsidR="005E1B67">
              <w:rPr>
                <w:sz w:val="24"/>
                <w:szCs w:val="24"/>
              </w:rPr>
              <w:t>.</w:t>
            </w:r>
          </w:p>
        </w:tc>
        <w:tc>
          <w:tcPr>
            <w:tcW w:w="3401" w:type="dxa"/>
            <w:hideMark/>
          </w:tcPr>
          <w:p w14:paraId="77C9D302" w14:textId="211B4E4E" w:rsidR="00C4116E" w:rsidRPr="00780B0D" w:rsidRDefault="00C4116E" w:rsidP="00C4116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Průběžně aktualizovat vnitřní předpisy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normy</w:t>
            </w:r>
            <w:r w:rsidR="005E1B67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noWrap/>
            <w:hideMark/>
          </w:tcPr>
          <w:p w14:paraId="0B4EFA92" w14:textId="77777777" w:rsidR="008750C1" w:rsidRPr="00780B0D" w:rsidRDefault="008750C1" w:rsidP="008750C1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Prorektor pro tvůrčí činnosti</w:t>
            </w:r>
          </w:p>
          <w:p w14:paraId="6FEF7965" w14:textId="77777777" w:rsidR="008750C1" w:rsidRPr="00780B0D" w:rsidRDefault="008750C1" w:rsidP="008750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FT</w:t>
            </w:r>
          </w:p>
          <w:p w14:paraId="51110709" w14:textId="77777777" w:rsidR="008750C1" w:rsidRPr="00780B0D" w:rsidRDefault="008750C1" w:rsidP="008750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Děkan </w:t>
            </w:r>
            <w:proofErr w:type="spellStart"/>
            <w:r w:rsidRPr="00780B0D">
              <w:rPr>
                <w:sz w:val="24"/>
                <w:szCs w:val="24"/>
              </w:rPr>
              <w:t>FaME</w:t>
            </w:r>
            <w:proofErr w:type="spellEnd"/>
          </w:p>
          <w:p w14:paraId="1547BB1D" w14:textId="77777777" w:rsidR="008750C1" w:rsidRPr="00780B0D" w:rsidRDefault="008750C1" w:rsidP="008750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FMK</w:t>
            </w:r>
          </w:p>
          <w:p w14:paraId="7BE20F03" w14:textId="77777777" w:rsidR="008750C1" w:rsidRPr="00780B0D" w:rsidRDefault="008750C1" w:rsidP="008750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FAI</w:t>
            </w:r>
          </w:p>
          <w:p w14:paraId="2A66F13C" w14:textId="77777777" w:rsidR="008750C1" w:rsidRPr="00780B0D" w:rsidRDefault="008750C1" w:rsidP="008750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FHS</w:t>
            </w:r>
          </w:p>
          <w:p w14:paraId="4A414A1C" w14:textId="77777777" w:rsidR="008750C1" w:rsidRPr="00780B0D" w:rsidRDefault="008750C1" w:rsidP="008750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Děkanka FLKŘ</w:t>
            </w:r>
          </w:p>
          <w:p w14:paraId="14B0F714" w14:textId="4A10021F" w:rsidR="00C4116E" w:rsidRPr="00780B0D" w:rsidRDefault="00C4116E" w:rsidP="00C4116E">
            <w:pPr>
              <w:rPr>
                <w:sz w:val="24"/>
                <w:szCs w:val="24"/>
              </w:rPr>
            </w:pPr>
          </w:p>
        </w:tc>
        <w:tc>
          <w:tcPr>
            <w:tcW w:w="2941" w:type="dxa"/>
            <w:hideMark/>
          </w:tcPr>
          <w:p w14:paraId="64037DC6" w14:textId="6BC2E698" w:rsidR="00C4116E" w:rsidRPr="00780B0D" w:rsidRDefault="00C4116E" w:rsidP="00C4116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Aktualizované vnitřní předpisy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normy</w:t>
            </w:r>
          </w:p>
        </w:tc>
      </w:tr>
      <w:tr w:rsidR="00F457CC" w:rsidRPr="00780B0D" w14:paraId="2FD134E8" w14:textId="77777777" w:rsidTr="00A43A97">
        <w:trPr>
          <w:trHeight w:val="1656"/>
        </w:trPr>
        <w:tc>
          <w:tcPr>
            <w:tcW w:w="2830" w:type="dxa"/>
            <w:hideMark/>
          </w:tcPr>
          <w:p w14:paraId="2A2981A8" w14:textId="7D844896" w:rsidR="00C4116E" w:rsidRPr="00780B0D" w:rsidRDefault="00C4116E" w:rsidP="00C4116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2.</w:t>
            </w:r>
            <w:r w:rsidR="00722755" w:rsidRPr="00780B0D">
              <w:rPr>
                <w:sz w:val="24"/>
                <w:szCs w:val="24"/>
              </w:rPr>
              <w:t>2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Aplikovat moderní nástroje monitoringu a</w:t>
            </w:r>
            <w:r w:rsidR="00BE1657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hodnocení tvůrčí činnosti</w:t>
            </w:r>
            <w:r w:rsidR="005E1B67">
              <w:rPr>
                <w:sz w:val="24"/>
                <w:szCs w:val="24"/>
              </w:rPr>
              <w:t>.</w:t>
            </w:r>
          </w:p>
        </w:tc>
        <w:tc>
          <w:tcPr>
            <w:tcW w:w="2413" w:type="dxa"/>
            <w:hideMark/>
          </w:tcPr>
          <w:p w14:paraId="155FDBC8" w14:textId="71E396D6" w:rsidR="00C4116E" w:rsidRPr="00780B0D" w:rsidRDefault="00C4116E" w:rsidP="00C4116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2.2.</w:t>
            </w:r>
            <w:r w:rsidR="00722755" w:rsidRPr="00780B0D">
              <w:rPr>
                <w:sz w:val="24"/>
                <w:szCs w:val="24"/>
              </w:rPr>
              <w:t>3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Zajistit systematický přístup </w:t>
            </w:r>
            <w:r w:rsidR="00722755" w:rsidRPr="00780B0D">
              <w:rPr>
                <w:sz w:val="24"/>
                <w:szCs w:val="24"/>
              </w:rPr>
              <w:t>k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vědecké integritě</w:t>
            </w:r>
            <w:r w:rsidR="005E1B67">
              <w:rPr>
                <w:sz w:val="24"/>
                <w:szCs w:val="24"/>
              </w:rPr>
              <w:t>.</w:t>
            </w:r>
          </w:p>
        </w:tc>
        <w:tc>
          <w:tcPr>
            <w:tcW w:w="3401" w:type="dxa"/>
            <w:hideMark/>
          </w:tcPr>
          <w:p w14:paraId="197F41A7" w14:textId="17CD50B8" w:rsidR="00C4116E" w:rsidRPr="00780B0D" w:rsidRDefault="00C4116E" w:rsidP="00C4116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Realizovat školení pro všechny výzkumníky</w:t>
            </w:r>
            <w:r w:rsidR="004509FE" w:rsidRPr="00780B0D">
              <w:rPr>
                <w:sz w:val="24"/>
                <w:szCs w:val="24"/>
              </w:rPr>
              <w:t xml:space="preserve">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="004509FE" w:rsidRPr="00780B0D">
              <w:rPr>
                <w:sz w:val="24"/>
                <w:szCs w:val="24"/>
              </w:rPr>
              <w:t>tvůrčí pracovníky</w:t>
            </w:r>
            <w:r w:rsidRPr="00780B0D">
              <w:rPr>
                <w:sz w:val="24"/>
                <w:szCs w:val="24"/>
              </w:rPr>
              <w:t xml:space="preserve"> </w:t>
            </w:r>
            <w:r w:rsidR="00722755" w:rsidRPr="00780B0D">
              <w:rPr>
                <w:sz w:val="24"/>
                <w:szCs w:val="24"/>
              </w:rPr>
              <w:t>v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oblasti etiky výzkumu</w:t>
            </w:r>
            <w:r w:rsidR="004509FE" w:rsidRPr="00780B0D">
              <w:rPr>
                <w:sz w:val="24"/>
                <w:szCs w:val="24"/>
              </w:rPr>
              <w:t>, tvůrčích činností</w:t>
            </w:r>
            <w:r w:rsidRPr="00780B0D">
              <w:rPr>
                <w:sz w:val="24"/>
                <w:szCs w:val="24"/>
              </w:rPr>
              <w:t xml:space="preserve">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vědecké integrity</w:t>
            </w:r>
            <w:r w:rsidR="005E1B67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hideMark/>
          </w:tcPr>
          <w:p w14:paraId="55E25BF8" w14:textId="31B77A90" w:rsidR="00FF0D31" w:rsidRPr="00780B0D" w:rsidRDefault="008750C1" w:rsidP="00FF0D31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</w:t>
            </w:r>
            <w:r w:rsidR="00FF0D31" w:rsidRPr="00780B0D">
              <w:rPr>
                <w:b/>
                <w:bCs/>
                <w:sz w:val="24"/>
                <w:szCs w:val="24"/>
              </w:rPr>
              <w:t>rorektor pro tvůrčí činnosti</w:t>
            </w:r>
          </w:p>
          <w:p w14:paraId="42066DC6" w14:textId="12AB3C27" w:rsidR="00C4116E" w:rsidRPr="00780B0D" w:rsidRDefault="008750C1" w:rsidP="00C4116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Ř</w:t>
            </w:r>
            <w:r w:rsidR="00C4116E" w:rsidRPr="00780B0D">
              <w:rPr>
                <w:sz w:val="24"/>
                <w:szCs w:val="24"/>
              </w:rPr>
              <w:t>editel knihovny</w:t>
            </w:r>
          </w:p>
        </w:tc>
        <w:tc>
          <w:tcPr>
            <w:tcW w:w="2941" w:type="dxa"/>
            <w:hideMark/>
          </w:tcPr>
          <w:p w14:paraId="0BAE110F" w14:textId="2BF705D4" w:rsidR="00C4116E" w:rsidRPr="00780B0D" w:rsidRDefault="00C4116E" w:rsidP="00C4116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realizovaných kurzů/proškolených osob</w:t>
            </w:r>
          </w:p>
        </w:tc>
      </w:tr>
      <w:tr w:rsidR="000F45BF" w:rsidRPr="00780B0D" w14:paraId="5202E1A3" w14:textId="77777777" w:rsidTr="00A43A97">
        <w:trPr>
          <w:trHeight w:val="1668"/>
        </w:trPr>
        <w:tc>
          <w:tcPr>
            <w:tcW w:w="2830" w:type="dxa"/>
            <w:hideMark/>
          </w:tcPr>
          <w:p w14:paraId="07E77490" w14:textId="6EA32818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2.</w:t>
            </w:r>
            <w:r w:rsidR="00722755" w:rsidRPr="00780B0D">
              <w:rPr>
                <w:sz w:val="24"/>
                <w:szCs w:val="24"/>
              </w:rPr>
              <w:t>3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Vytvářet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udržovat opatření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nástroje pro podporu kvalitního výzkumu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tvůrčí</w:t>
            </w:r>
            <w:r>
              <w:rPr>
                <w:sz w:val="24"/>
                <w:szCs w:val="24"/>
              </w:rPr>
              <w:t>ch</w:t>
            </w:r>
            <w:r w:rsidRPr="00780B0D">
              <w:rPr>
                <w:sz w:val="24"/>
                <w:szCs w:val="24"/>
              </w:rPr>
              <w:t xml:space="preserve"> činnosti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3" w:type="dxa"/>
            <w:hideMark/>
          </w:tcPr>
          <w:p w14:paraId="556F6857" w14:textId="71A4201E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2.3.</w:t>
            </w:r>
            <w:r w:rsidR="00722755">
              <w:rPr>
                <w:sz w:val="24"/>
                <w:szCs w:val="24"/>
              </w:rPr>
              <w:t>1 </w:t>
            </w:r>
            <w:r w:rsidRPr="00780B0D">
              <w:rPr>
                <w:sz w:val="24"/>
                <w:szCs w:val="24"/>
              </w:rPr>
              <w:t xml:space="preserve">Zvyšovat důraz na kvalitativní parametry výstupů </w:t>
            </w:r>
            <w:r w:rsidR="00722755" w:rsidRPr="00780B0D">
              <w:rPr>
                <w:sz w:val="24"/>
                <w:szCs w:val="24"/>
              </w:rPr>
              <w:t>v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rámci pravidel rozpočtu UTB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jednotlivých součástí.</w:t>
            </w:r>
          </w:p>
        </w:tc>
        <w:tc>
          <w:tcPr>
            <w:tcW w:w="3401" w:type="dxa"/>
            <w:hideMark/>
          </w:tcPr>
          <w:p w14:paraId="2E02BC01" w14:textId="4AEBE66C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Definovat oborově specifické </w:t>
            </w:r>
            <w:r>
              <w:rPr>
                <w:sz w:val="24"/>
                <w:szCs w:val="24"/>
              </w:rPr>
              <w:t>markery</w:t>
            </w:r>
            <w:r w:rsidRPr="00780B0D">
              <w:rPr>
                <w:sz w:val="24"/>
                <w:szCs w:val="24"/>
              </w:rPr>
              <w:t xml:space="preserve"> kvality </w:t>
            </w:r>
            <w:proofErr w:type="spellStart"/>
            <w:r w:rsidRPr="00780B0D">
              <w:rPr>
                <w:sz w:val="24"/>
                <w:szCs w:val="24"/>
              </w:rPr>
              <w:t>bibliometrických</w:t>
            </w:r>
            <w:proofErr w:type="spellEnd"/>
            <w:r w:rsidRPr="00780B0D">
              <w:rPr>
                <w:sz w:val="24"/>
                <w:szCs w:val="24"/>
              </w:rPr>
              <w:t xml:space="preserve"> </w:t>
            </w:r>
            <w:r w:rsidR="00722755" w:rsidRPr="00780B0D">
              <w:rPr>
                <w:sz w:val="24"/>
                <w:szCs w:val="24"/>
              </w:rPr>
              <w:t>i</w:t>
            </w:r>
            <w:r w:rsidR="00722755">
              <w:rPr>
                <w:sz w:val="24"/>
                <w:szCs w:val="24"/>
              </w:rPr>
              <w:t> </w:t>
            </w:r>
            <w:proofErr w:type="spellStart"/>
            <w:r w:rsidRPr="00780B0D">
              <w:rPr>
                <w:sz w:val="24"/>
                <w:szCs w:val="24"/>
              </w:rPr>
              <w:t>nebibliometrických</w:t>
            </w:r>
            <w:proofErr w:type="spellEnd"/>
            <w:r w:rsidRPr="00780B0D">
              <w:rPr>
                <w:sz w:val="24"/>
                <w:szCs w:val="24"/>
              </w:rPr>
              <w:t xml:space="preserve"> výstupů tvůrčí činnosti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hideMark/>
          </w:tcPr>
          <w:p w14:paraId="427F0E36" w14:textId="07F7957D" w:rsidR="000F45BF" w:rsidRPr="00780B0D" w:rsidRDefault="000F45BF" w:rsidP="000F45BF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Prorektor pro tvůrčí činnosti</w:t>
            </w:r>
          </w:p>
          <w:p w14:paraId="39F34981" w14:textId="5749D281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Ředitel knihovny</w:t>
            </w:r>
          </w:p>
        </w:tc>
        <w:tc>
          <w:tcPr>
            <w:tcW w:w="2941" w:type="dxa"/>
            <w:hideMark/>
          </w:tcPr>
          <w:p w14:paraId="4557BD38" w14:textId="59706BA7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Analýza oborových specifik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možných kvalitativních parametrů</w:t>
            </w:r>
          </w:p>
        </w:tc>
      </w:tr>
      <w:tr w:rsidR="000F45BF" w:rsidRPr="00780B0D" w14:paraId="055D4BE0" w14:textId="77777777" w:rsidTr="00A43A97">
        <w:trPr>
          <w:trHeight w:val="694"/>
        </w:trPr>
        <w:tc>
          <w:tcPr>
            <w:tcW w:w="2830" w:type="dxa"/>
            <w:hideMark/>
          </w:tcPr>
          <w:p w14:paraId="53971151" w14:textId="1305AA8B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2.</w:t>
            </w:r>
            <w:r w:rsidR="00722755" w:rsidRPr="00780B0D">
              <w:rPr>
                <w:sz w:val="24"/>
                <w:szCs w:val="24"/>
              </w:rPr>
              <w:t>3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Vytvářet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udržovat opatření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nástroje pro podporu kvalitního výzkumu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tvůrčích činností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3" w:type="dxa"/>
            <w:hideMark/>
          </w:tcPr>
          <w:p w14:paraId="658027DD" w14:textId="3A4EC08D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2.3.</w:t>
            </w:r>
            <w:r w:rsidR="00722755">
              <w:rPr>
                <w:sz w:val="24"/>
                <w:szCs w:val="24"/>
              </w:rPr>
              <w:t>1 </w:t>
            </w:r>
            <w:r w:rsidRPr="00780B0D">
              <w:rPr>
                <w:sz w:val="24"/>
                <w:szCs w:val="24"/>
              </w:rPr>
              <w:t xml:space="preserve">Zvyšovat důraz na kvalitativní parametry výstupů </w:t>
            </w:r>
            <w:r w:rsidR="00722755" w:rsidRPr="00780B0D">
              <w:rPr>
                <w:sz w:val="24"/>
                <w:szCs w:val="24"/>
              </w:rPr>
              <w:t>v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rámci pravidel rozpočtu UTB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jednotlivých součástí.</w:t>
            </w:r>
          </w:p>
        </w:tc>
        <w:tc>
          <w:tcPr>
            <w:tcW w:w="3401" w:type="dxa"/>
            <w:hideMark/>
          </w:tcPr>
          <w:p w14:paraId="00864885" w14:textId="29FC8BFE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Zahájit přípravu interních metodických dokumentů definující kvalitativní parametry výstupů tvůrčí činnosti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jejich váhu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hideMark/>
          </w:tcPr>
          <w:p w14:paraId="3A98B3C4" w14:textId="4B45EA79" w:rsidR="000F45BF" w:rsidRPr="00780B0D" w:rsidRDefault="000F45BF" w:rsidP="000F45BF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 xml:space="preserve">Rektor </w:t>
            </w:r>
          </w:p>
        </w:tc>
        <w:tc>
          <w:tcPr>
            <w:tcW w:w="2941" w:type="dxa"/>
            <w:noWrap/>
            <w:hideMark/>
          </w:tcPr>
          <w:p w14:paraId="0F352872" w14:textId="77777777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Pravidla rozpočtu UTB</w:t>
            </w:r>
          </w:p>
        </w:tc>
      </w:tr>
      <w:tr w:rsidR="000F45BF" w:rsidRPr="00780B0D" w14:paraId="03AEE42B" w14:textId="77777777" w:rsidTr="00A43A97">
        <w:trPr>
          <w:trHeight w:val="1668"/>
        </w:trPr>
        <w:tc>
          <w:tcPr>
            <w:tcW w:w="2830" w:type="dxa"/>
            <w:hideMark/>
          </w:tcPr>
          <w:p w14:paraId="6734752A" w14:textId="4C0689B2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2.</w:t>
            </w:r>
            <w:r w:rsidR="00722755" w:rsidRPr="00780B0D">
              <w:rPr>
                <w:sz w:val="24"/>
                <w:szCs w:val="24"/>
              </w:rPr>
              <w:t>3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Vytvářet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udržovat opatření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nástroje pro podporu kvalitního výzkumu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tvůrčích čin</w:t>
            </w:r>
            <w:r>
              <w:rPr>
                <w:sz w:val="24"/>
                <w:szCs w:val="24"/>
              </w:rPr>
              <w:t>n</w:t>
            </w:r>
            <w:r w:rsidRPr="00780B0D">
              <w:rPr>
                <w:sz w:val="24"/>
                <w:szCs w:val="24"/>
              </w:rPr>
              <w:t>ostí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3" w:type="dxa"/>
            <w:hideMark/>
          </w:tcPr>
          <w:p w14:paraId="627FAD37" w14:textId="14FD6F51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2.3.</w:t>
            </w:r>
            <w:r w:rsidR="00722755">
              <w:rPr>
                <w:sz w:val="24"/>
                <w:szCs w:val="24"/>
              </w:rPr>
              <w:t>2 </w:t>
            </w:r>
            <w:r w:rsidRPr="00780B0D">
              <w:rPr>
                <w:sz w:val="24"/>
                <w:szCs w:val="24"/>
              </w:rPr>
              <w:t xml:space="preserve">Zvyšovat kompetence pracovníků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studentů nutných pro přípravu kvalitních výstupů tvůrčí činnosti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401" w:type="dxa"/>
            <w:hideMark/>
          </w:tcPr>
          <w:p w14:paraId="5724F278" w14:textId="0AA32C30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Realizovat podpůrné vzdělávací kurzy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programy na podporu tvůrčí činnosti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hideMark/>
          </w:tcPr>
          <w:p w14:paraId="3F76B71E" w14:textId="5F0CED7C" w:rsidR="000F45BF" w:rsidRPr="00780B0D" w:rsidRDefault="000F45BF" w:rsidP="000F45BF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Ředitel knihovny</w:t>
            </w:r>
          </w:p>
        </w:tc>
        <w:tc>
          <w:tcPr>
            <w:tcW w:w="2941" w:type="dxa"/>
            <w:noWrap/>
            <w:hideMark/>
          </w:tcPr>
          <w:p w14:paraId="485BC55A" w14:textId="77777777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akcí</w:t>
            </w:r>
          </w:p>
        </w:tc>
      </w:tr>
      <w:tr w:rsidR="000F45BF" w:rsidRPr="00780B0D" w14:paraId="778E2DAC" w14:textId="77777777" w:rsidTr="00A43A97">
        <w:trPr>
          <w:trHeight w:val="1656"/>
        </w:trPr>
        <w:tc>
          <w:tcPr>
            <w:tcW w:w="2830" w:type="dxa"/>
            <w:hideMark/>
          </w:tcPr>
          <w:p w14:paraId="6773EA42" w14:textId="0CB0B128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2.</w:t>
            </w:r>
            <w:r w:rsidR="00722755" w:rsidRPr="00780B0D">
              <w:rPr>
                <w:sz w:val="24"/>
                <w:szCs w:val="24"/>
              </w:rPr>
              <w:t>3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Vytvářet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udržovat opatření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nástroje pro podporu kvalitního výzkumu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tvůrčích činností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3" w:type="dxa"/>
            <w:hideMark/>
          </w:tcPr>
          <w:p w14:paraId="64EEDF5C" w14:textId="6461274D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2.3.</w:t>
            </w:r>
            <w:r w:rsidR="00722755">
              <w:rPr>
                <w:sz w:val="24"/>
                <w:szCs w:val="24"/>
              </w:rPr>
              <w:t>3 </w:t>
            </w:r>
            <w:r w:rsidRPr="00780B0D">
              <w:rPr>
                <w:sz w:val="24"/>
                <w:szCs w:val="24"/>
              </w:rPr>
              <w:t>Rozvíjet nakladatelství UTB,</w:t>
            </w:r>
            <w:r w:rsidR="00406560">
              <w:rPr>
                <w:sz w:val="24"/>
                <w:szCs w:val="24"/>
              </w:rPr>
              <w:t xml:space="preserve"> </w:t>
            </w:r>
            <w:r w:rsidRPr="00780B0D">
              <w:rPr>
                <w:sz w:val="24"/>
                <w:szCs w:val="24"/>
              </w:rPr>
              <w:t xml:space="preserve">zejména směrem </w:t>
            </w:r>
            <w:r w:rsidR="00722755" w:rsidRPr="00780B0D">
              <w:rPr>
                <w:sz w:val="24"/>
                <w:szCs w:val="24"/>
              </w:rPr>
              <w:t>k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publikaci prestižních publikací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401" w:type="dxa"/>
            <w:hideMark/>
          </w:tcPr>
          <w:p w14:paraId="3AFBB027" w14:textId="0CCA4F95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Aktualizovat legislativní rámec pro komercionalizaci knih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noWrap/>
            <w:hideMark/>
          </w:tcPr>
          <w:p w14:paraId="64A198F0" w14:textId="1F0161A8" w:rsidR="000F45BF" w:rsidRPr="00780B0D" w:rsidRDefault="000F45BF" w:rsidP="000F45BF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Ředitel knihovny</w:t>
            </w:r>
          </w:p>
        </w:tc>
        <w:tc>
          <w:tcPr>
            <w:tcW w:w="2941" w:type="dxa"/>
            <w:noWrap/>
            <w:hideMark/>
          </w:tcPr>
          <w:p w14:paraId="2675280C" w14:textId="7FE4794A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Vnitřní předpis</w:t>
            </w:r>
          </w:p>
        </w:tc>
      </w:tr>
      <w:tr w:rsidR="000F45BF" w:rsidRPr="00780B0D" w14:paraId="2BCD9184" w14:textId="77777777" w:rsidTr="00A43A97">
        <w:trPr>
          <w:trHeight w:val="1656"/>
        </w:trPr>
        <w:tc>
          <w:tcPr>
            <w:tcW w:w="2830" w:type="dxa"/>
            <w:hideMark/>
          </w:tcPr>
          <w:p w14:paraId="247B0D1B" w14:textId="0EAD503F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2.</w:t>
            </w:r>
            <w:r w:rsidR="00722755" w:rsidRPr="00780B0D">
              <w:rPr>
                <w:sz w:val="24"/>
                <w:szCs w:val="24"/>
              </w:rPr>
              <w:t>4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Podporovat excelentní týmy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vznik nových týmů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3" w:type="dxa"/>
            <w:hideMark/>
          </w:tcPr>
          <w:p w14:paraId="1FB294C2" w14:textId="0D9AEE53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2.4.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Zajistit financování týmů </w:t>
            </w:r>
            <w:r w:rsidR="00722755" w:rsidRPr="00780B0D">
              <w:rPr>
                <w:sz w:val="24"/>
                <w:szCs w:val="24"/>
              </w:rPr>
              <w:t>s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potenciálem pro dosažení excelentních výsledků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401" w:type="dxa"/>
            <w:hideMark/>
          </w:tcPr>
          <w:p w14:paraId="2101A90D" w14:textId="658FE51F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Analyzovat výzkumné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tvůrčí směry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týmy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zhodnotit jejich potenciál pro excelenci </w:t>
            </w:r>
            <w:r w:rsidR="00722755" w:rsidRPr="00780B0D">
              <w:rPr>
                <w:sz w:val="24"/>
                <w:szCs w:val="24"/>
              </w:rPr>
              <w:t>v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mezinárodním prostředí.</w:t>
            </w:r>
          </w:p>
        </w:tc>
        <w:tc>
          <w:tcPr>
            <w:tcW w:w="2409" w:type="dxa"/>
            <w:hideMark/>
          </w:tcPr>
          <w:p w14:paraId="39A73827" w14:textId="553BFA39" w:rsidR="000F45BF" w:rsidRPr="00780B0D" w:rsidRDefault="000F45BF" w:rsidP="000F45BF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Prorektor pro tvůrčí činnosti</w:t>
            </w:r>
          </w:p>
          <w:p w14:paraId="1889F9C4" w14:textId="58686A88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FT</w:t>
            </w:r>
          </w:p>
          <w:p w14:paraId="003FA162" w14:textId="7B1C6C13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Děkan </w:t>
            </w:r>
            <w:proofErr w:type="spellStart"/>
            <w:r w:rsidRPr="00780B0D">
              <w:rPr>
                <w:sz w:val="24"/>
                <w:szCs w:val="24"/>
              </w:rPr>
              <w:t>FaME</w:t>
            </w:r>
            <w:proofErr w:type="spellEnd"/>
          </w:p>
          <w:p w14:paraId="241EE387" w14:textId="7FBCE517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FMK</w:t>
            </w:r>
          </w:p>
          <w:p w14:paraId="500B6AFD" w14:textId="7D73CA97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FAI</w:t>
            </w:r>
          </w:p>
          <w:p w14:paraId="611455EF" w14:textId="72EF4866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FHS</w:t>
            </w:r>
          </w:p>
          <w:p w14:paraId="64318C7C" w14:textId="421E869F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Děkanka FLKŘ</w:t>
            </w:r>
          </w:p>
          <w:p w14:paraId="57BF11A4" w14:textId="45C7AECE" w:rsidR="000F45BF" w:rsidRPr="00780B0D" w:rsidRDefault="000F45BF" w:rsidP="000F45BF">
            <w:pPr>
              <w:rPr>
                <w:sz w:val="24"/>
                <w:szCs w:val="24"/>
              </w:rPr>
            </w:pPr>
          </w:p>
        </w:tc>
        <w:tc>
          <w:tcPr>
            <w:tcW w:w="2941" w:type="dxa"/>
            <w:noWrap/>
            <w:hideMark/>
          </w:tcPr>
          <w:p w14:paraId="5814AA13" w14:textId="77777777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Vypracovaná analýza</w:t>
            </w:r>
          </w:p>
        </w:tc>
      </w:tr>
      <w:tr w:rsidR="000F45BF" w:rsidRPr="00780B0D" w14:paraId="0F940A1D" w14:textId="77777777" w:rsidTr="00A43A97">
        <w:trPr>
          <w:trHeight w:val="978"/>
        </w:trPr>
        <w:tc>
          <w:tcPr>
            <w:tcW w:w="2830" w:type="dxa"/>
            <w:hideMark/>
          </w:tcPr>
          <w:p w14:paraId="08543D0A" w14:textId="4B1D0103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2.</w:t>
            </w:r>
            <w:r w:rsidR="00722755" w:rsidRPr="00780B0D">
              <w:rPr>
                <w:sz w:val="24"/>
                <w:szCs w:val="24"/>
              </w:rPr>
              <w:t>4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Podporovat excelentní týmy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vznik nových týmů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3" w:type="dxa"/>
            <w:hideMark/>
          </w:tcPr>
          <w:p w14:paraId="22B65212" w14:textId="7274958A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2.4.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Zajistit financování týmů </w:t>
            </w:r>
            <w:r w:rsidR="00722755" w:rsidRPr="00780B0D">
              <w:rPr>
                <w:sz w:val="24"/>
                <w:szCs w:val="24"/>
              </w:rPr>
              <w:t>s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potenciálem pro dosažení excelentních výsledků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401" w:type="dxa"/>
            <w:hideMark/>
          </w:tcPr>
          <w:p w14:paraId="4777412C" w14:textId="6E296B64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Vyhodnotit stávající systém financování výzkumných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tvůrčích týmů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připravit návrh pravidel pro systematickou podporu excelentních týmů prostřednictvím DKRVO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institucionálních zdrojů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hideMark/>
          </w:tcPr>
          <w:p w14:paraId="450C1D82" w14:textId="2234425D" w:rsidR="000F45BF" w:rsidRPr="00780B0D" w:rsidRDefault="000F45BF" w:rsidP="000F45BF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 xml:space="preserve">Rektor </w:t>
            </w:r>
          </w:p>
        </w:tc>
        <w:tc>
          <w:tcPr>
            <w:tcW w:w="2941" w:type="dxa"/>
            <w:noWrap/>
            <w:hideMark/>
          </w:tcPr>
          <w:p w14:paraId="7CD4ECF9" w14:textId="239D8548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Cílená finanční podpora excelentních týmů v rámci pravidel rozpočtu UTB</w:t>
            </w:r>
          </w:p>
        </w:tc>
      </w:tr>
      <w:tr w:rsidR="000F45BF" w:rsidRPr="00780B0D" w14:paraId="1949BC4C" w14:textId="77777777" w:rsidTr="00A43A97">
        <w:trPr>
          <w:trHeight w:val="1668"/>
        </w:trPr>
        <w:tc>
          <w:tcPr>
            <w:tcW w:w="2830" w:type="dxa"/>
            <w:hideMark/>
          </w:tcPr>
          <w:p w14:paraId="3D54C58A" w14:textId="657423C1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2.</w:t>
            </w:r>
            <w:r w:rsidR="00722755" w:rsidRPr="00780B0D">
              <w:rPr>
                <w:sz w:val="24"/>
                <w:szCs w:val="24"/>
              </w:rPr>
              <w:t>4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Podporovat excelentní týmy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vznik nových týmů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3" w:type="dxa"/>
            <w:hideMark/>
          </w:tcPr>
          <w:p w14:paraId="782B1226" w14:textId="64144932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2.4.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Zajistit financování týmů </w:t>
            </w:r>
            <w:r w:rsidR="00722755" w:rsidRPr="00780B0D">
              <w:rPr>
                <w:sz w:val="24"/>
                <w:szCs w:val="24"/>
              </w:rPr>
              <w:t>s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potenciálem pro dosažení excelentních výsledků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401" w:type="dxa"/>
            <w:hideMark/>
          </w:tcPr>
          <w:p w14:paraId="276445E6" w14:textId="7BDD3AD3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Zajistit udržitelnost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podporu výzkumných center zejména pomocí zapojení do projektových výzev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hideMark/>
          </w:tcPr>
          <w:p w14:paraId="4CDA5967" w14:textId="7F1524E0" w:rsidR="000F45BF" w:rsidRPr="00780B0D" w:rsidRDefault="000F45BF" w:rsidP="000F45BF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 xml:space="preserve">Rektor </w:t>
            </w:r>
          </w:p>
        </w:tc>
        <w:tc>
          <w:tcPr>
            <w:tcW w:w="2941" w:type="dxa"/>
            <w:hideMark/>
          </w:tcPr>
          <w:p w14:paraId="6FA49DE1" w14:textId="224BD7DB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projektových přihlášek, na nichž se podílí výzkumná centra</w:t>
            </w:r>
          </w:p>
        </w:tc>
      </w:tr>
      <w:tr w:rsidR="000F45BF" w:rsidRPr="00780B0D" w14:paraId="535F691C" w14:textId="77777777" w:rsidTr="00A43A97">
        <w:trPr>
          <w:trHeight w:val="1104"/>
        </w:trPr>
        <w:tc>
          <w:tcPr>
            <w:tcW w:w="2830" w:type="dxa"/>
            <w:hideMark/>
          </w:tcPr>
          <w:p w14:paraId="3CC97751" w14:textId="27D9C0AF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2.</w:t>
            </w:r>
            <w:r w:rsidR="00722755" w:rsidRPr="00780B0D">
              <w:rPr>
                <w:sz w:val="24"/>
                <w:szCs w:val="24"/>
              </w:rPr>
              <w:t>4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Podporovat excelentní týmy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vznik nových týmů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3" w:type="dxa"/>
            <w:hideMark/>
          </w:tcPr>
          <w:p w14:paraId="17F331C0" w14:textId="0212D26D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2.4.</w:t>
            </w:r>
            <w:r w:rsidR="00722755" w:rsidRPr="00780B0D">
              <w:rPr>
                <w:sz w:val="24"/>
                <w:szCs w:val="24"/>
              </w:rPr>
              <w:t>2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Vytvořit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implementovat program "výzkumných </w:t>
            </w:r>
            <w:proofErr w:type="spellStart"/>
            <w:r w:rsidRPr="00780B0D">
              <w:rPr>
                <w:sz w:val="24"/>
                <w:szCs w:val="24"/>
              </w:rPr>
              <w:t>sabbaticalů</w:t>
            </w:r>
            <w:proofErr w:type="spellEnd"/>
            <w:r w:rsidRPr="00780B0D">
              <w:rPr>
                <w:sz w:val="24"/>
                <w:szCs w:val="24"/>
              </w:rPr>
              <w:t xml:space="preserve">" pro přední výzkumníky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tvůrčí pracovníky UTB na špičkových zahraničních pracovištích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401" w:type="dxa"/>
            <w:hideMark/>
          </w:tcPr>
          <w:p w14:paraId="67C845A0" w14:textId="5A88BBAC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Vytvořit návrh systémového programu pro podporu </w:t>
            </w:r>
            <w:proofErr w:type="spellStart"/>
            <w:r w:rsidRPr="00780B0D">
              <w:rPr>
                <w:sz w:val="24"/>
                <w:szCs w:val="24"/>
              </w:rPr>
              <w:t>sab</w:t>
            </w:r>
            <w:r>
              <w:rPr>
                <w:sz w:val="24"/>
                <w:szCs w:val="24"/>
              </w:rPr>
              <w:t>batica</w:t>
            </w:r>
            <w:r w:rsidRPr="00780B0D">
              <w:rPr>
                <w:sz w:val="24"/>
                <w:szCs w:val="24"/>
              </w:rPr>
              <w:t>lů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hideMark/>
          </w:tcPr>
          <w:p w14:paraId="4192CE90" w14:textId="69EBB638" w:rsidR="000F45BF" w:rsidRPr="00780B0D" w:rsidRDefault="000F45BF" w:rsidP="000F45BF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Prorektor pro tvůrčí činnosti</w:t>
            </w:r>
          </w:p>
          <w:p w14:paraId="350E433A" w14:textId="17998D42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Prorektor pro internacionalizaci </w:t>
            </w:r>
          </w:p>
          <w:p w14:paraId="380B3DA2" w14:textId="67B2DDCA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FT</w:t>
            </w:r>
          </w:p>
          <w:p w14:paraId="22484918" w14:textId="3E48097B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Děkan </w:t>
            </w:r>
            <w:proofErr w:type="spellStart"/>
            <w:r w:rsidRPr="00780B0D">
              <w:rPr>
                <w:sz w:val="24"/>
                <w:szCs w:val="24"/>
              </w:rPr>
              <w:t>FaME</w:t>
            </w:r>
            <w:proofErr w:type="spellEnd"/>
          </w:p>
          <w:p w14:paraId="4A28DE02" w14:textId="6456F6E3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FMK</w:t>
            </w:r>
          </w:p>
          <w:p w14:paraId="1CD9C6B9" w14:textId="7911AA50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FAI</w:t>
            </w:r>
          </w:p>
          <w:p w14:paraId="69A9726F" w14:textId="145390E8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FHS</w:t>
            </w:r>
          </w:p>
          <w:p w14:paraId="2497F440" w14:textId="1F823DB1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Děkanka FLKŘ</w:t>
            </w:r>
          </w:p>
          <w:p w14:paraId="0923F1C8" w14:textId="31D656B1" w:rsidR="000F45BF" w:rsidRPr="00780B0D" w:rsidRDefault="000F45BF" w:rsidP="000F45BF">
            <w:pPr>
              <w:rPr>
                <w:sz w:val="24"/>
                <w:szCs w:val="24"/>
              </w:rPr>
            </w:pPr>
          </w:p>
        </w:tc>
        <w:tc>
          <w:tcPr>
            <w:tcW w:w="2941" w:type="dxa"/>
            <w:hideMark/>
          </w:tcPr>
          <w:p w14:paraId="42FF334A" w14:textId="766FA0D5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Návrh programu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jeho financování</w:t>
            </w:r>
          </w:p>
        </w:tc>
      </w:tr>
      <w:tr w:rsidR="000F45BF" w:rsidRPr="00780B0D" w14:paraId="3FBAAB31" w14:textId="77777777" w:rsidTr="00A43A97">
        <w:trPr>
          <w:trHeight w:val="552"/>
        </w:trPr>
        <w:tc>
          <w:tcPr>
            <w:tcW w:w="2830" w:type="dxa"/>
            <w:hideMark/>
          </w:tcPr>
          <w:p w14:paraId="0E503F1A" w14:textId="6D9F337D" w:rsidR="000F45BF" w:rsidRPr="00780B0D" w:rsidRDefault="000F45BF" w:rsidP="000F45BF">
            <w:pPr>
              <w:rPr>
                <w:sz w:val="24"/>
                <w:szCs w:val="24"/>
              </w:rPr>
            </w:pPr>
            <w:bookmarkStart w:id="8" w:name="_Hlk210638682"/>
            <w:r w:rsidRPr="00780B0D">
              <w:rPr>
                <w:sz w:val="24"/>
                <w:szCs w:val="24"/>
              </w:rPr>
              <w:t>2.</w:t>
            </w:r>
            <w:r w:rsidR="00722755" w:rsidRPr="00780B0D">
              <w:rPr>
                <w:sz w:val="24"/>
                <w:szCs w:val="24"/>
              </w:rPr>
              <w:t>5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Rozv</w:t>
            </w:r>
            <w:r>
              <w:rPr>
                <w:sz w:val="24"/>
                <w:szCs w:val="24"/>
              </w:rPr>
              <w:t>íjet</w:t>
            </w:r>
            <w:r w:rsidRPr="00780B0D">
              <w:rPr>
                <w:sz w:val="24"/>
                <w:szCs w:val="24"/>
              </w:rPr>
              <w:t xml:space="preserve"> infrastruktur</w:t>
            </w:r>
            <w:r>
              <w:rPr>
                <w:sz w:val="24"/>
                <w:szCs w:val="24"/>
              </w:rPr>
              <w:t>u</w:t>
            </w:r>
            <w:r w:rsidRPr="00780B0D">
              <w:rPr>
                <w:sz w:val="24"/>
                <w:szCs w:val="24"/>
              </w:rPr>
              <w:t xml:space="preserve"> podporující tvůrčí činnosti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3" w:type="dxa"/>
            <w:hideMark/>
          </w:tcPr>
          <w:p w14:paraId="37917973" w14:textId="71DBE4D5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2.5.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Rozvíjet Open Science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Fair data na UTB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401" w:type="dxa"/>
            <w:hideMark/>
          </w:tcPr>
          <w:p w14:paraId="62ED02AC" w14:textId="0A0DAE35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Podporovat rozvoj sítě Data </w:t>
            </w:r>
            <w:proofErr w:type="spellStart"/>
            <w:r w:rsidRPr="00780B0D">
              <w:rPr>
                <w:sz w:val="24"/>
                <w:szCs w:val="24"/>
              </w:rPr>
              <w:t>stewardů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hideMark/>
          </w:tcPr>
          <w:p w14:paraId="398C6EC8" w14:textId="4EBC988D" w:rsidR="000F45BF" w:rsidRPr="00780B0D" w:rsidRDefault="000F45BF" w:rsidP="000F45BF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Ředitel knihovny</w:t>
            </w:r>
          </w:p>
        </w:tc>
        <w:tc>
          <w:tcPr>
            <w:tcW w:w="2941" w:type="dxa"/>
            <w:hideMark/>
          </w:tcPr>
          <w:p w14:paraId="5B82B084" w14:textId="3E963B8C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Počet </w:t>
            </w:r>
            <w:ins w:id="9" w:author="Martin Sysel" w:date="2026-01-13T14:18:00Z" w16du:dateUtc="2026-01-13T13:18:00Z">
              <w:r w:rsidR="00C37FF3">
                <w:rPr>
                  <w:sz w:val="24"/>
                  <w:szCs w:val="24"/>
                </w:rPr>
                <w:t xml:space="preserve">školení a </w:t>
              </w:r>
            </w:ins>
            <w:ins w:id="10" w:author="Martin Sysel" w:date="2026-01-13T14:19:00Z" w16du:dateUtc="2026-01-13T13:19:00Z">
              <w:r w:rsidR="00C37FF3">
                <w:rPr>
                  <w:sz w:val="24"/>
                  <w:szCs w:val="24"/>
                </w:rPr>
                <w:t xml:space="preserve">konzultací </w:t>
              </w:r>
            </w:ins>
            <w:r w:rsidRPr="00780B0D">
              <w:rPr>
                <w:sz w:val="24"/>
                <w:szCs w:val="24"/>
              </w:rPr>
              <w:t>data s</w:t>
            </w:r>
            <w:proofErr w:type="spellStart"/>
            <w:r w:rsidRPr="00780B0D">
              <w:rPr>
                <w:sz w:val="24"/>
                <w:szCs w:val="24"/>
              </w:rPr>
              <w:t>tewardů</w:t>
            </w:r>
            <w:proofErr w:type="spellEnd"/>
          </w:p>
        </w:tc>
      </w:tr>
      <w:tr w:rsidR="000F45BF" w:rsidRPr="00780B0D" w14:paraId="7A71A96D" w14:textId="77777777" w:rsidTr="00A43A97">
        <w:trPr>
          <w:trHeight w:val="552"/>
        </w:trPr>
        <w:tc>
          <w:tcPr>
            <w:tcW w:w="2830" w:type="dxa"/>
            <w:hideMark/>
          </w:tcPr>
          <w:p w14:paraId="77465E93" w14:textId="7CB85B3D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2.</w:t>
            </w:r>
            <w:r w:rsidR="00722755" w:rsidRPr="00780B0D">
              <w:rPr>
                <w:sz w:val="24"/>
                <w:szCs w:val="24"/>
              </w:rPr>
              <w:t>5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Rozv</w:t>
            </w:r>
            <w:r>
              <w:rPr>
                <w:sz w:val="24"/>
                <w:szCs w:val="24"/>
              </w:rPr>
              <w:t>íjet</w:t>
            </w:r>
            <w:r w:rsidRPr="00780B0D">
              <w:rPr>
                <w:sz w:val="24"/>
                <w:szCs w:val="24"/>
              </w:rPr>
              <w:t xml:space="preserve"> infrastruktur</w:t>
            </w:r>
            <w:r>
              <w:rPr>
                <w:sz w:val="24"/>
                <w:szCs w:val="24"/>
              </w:rPr>
              <w:t>u</w:t>
            </w:r>
            <w:r w:rsidRPr="00780B0D">
              <w:rPr>
                <w:sz w:val="24"/>
                <w:szCs w:val="24"/>
              </w:rPr>
              <w:t xml:space="preserve"> podporující tvůrčí činnosti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3" w:type="dxa"/>
            <w:hideMark/>
          </w:tcPr>
          <w:p w14:paraId="61A71D32" w14:textId="10DA789B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2.5.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Rozvíjet Open Science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Fair data na UTB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401" w:type="dxa"/>
            <w:hideMark/>
          </w:tcPr>
          <w:p w14:paraId="6317E14D" w14:textId="49E0CD51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Zajistit chod DSW pro účely přípravy DMP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hideMark/>
          </w:tcPr>
          <w:p w14:paraId="3B0F3346" w14:textId="77777777" w:rsidR="000F45BF" w:rsidRPr="00780B0D" w:rsidRDefault="000F45BF" w:rsidP="000F45BF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Prorektor pro tvůrčí činnosti</w:t>
            </w:r>
          </w:p>
          <w:p w14:paraId="55837931" w14:textId="615F2952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Kvestorka</w:t>
            </w:r>
          </w:p>
          <w:p w14:paraId="262B3485" w14:textId="7DCA509C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Ředitelka CVT</w:t>
            </w:r>
          </w:p>
        </w:tc>
        <w:tc>
          <w:tcPr>
            <w:tcW w:w="2941" w:type="dxa"/>
            <w:hideMark/>
          </w:tcPr>
          <w:p w14:paraId="628A9B38" w14:textId="2B833D98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Funkční systém DSW</w:t>
            </w:r>
          </w:p>
        </w:tc>
      </w:tr>
      <w:tr w:rsidR="000F45BF" w:rsidRPr="00780B0D" w14:paraId="6ACD8D87" w14:textId="77777777" w:rsidTr="00A43A97">
        <w:trPr>
          <w:trHeight w:val="552"/>
        </w:trPr>
        <w:tc>
          <w:tcPr>
            <w:tcW w:w="2830" w:type="dxa"/>
            <w:hideMark/>
          </w:tcPr>
          <w:p w14:paraId="757DC4FD" w14:textId="58DFB4B3" w:rsidR="000F45BF" w:rsidRPr="00780B0D" w:rsidRDefault="000F45BF" w:rsidP="000F45BF">
            <w:pPr>
              <w:rPr>
                <w:sz w:val="24"/>
                <w:szCs w:val="24"/>
              </w:rPr>
            </w:pPr>
            <w:bookmarkStart w:id="11" w:name="_Hlk211366285"/>
            <w:r w:rsidRPr="00780B0D">
              <w:rPr>
                <w:sz w:val="24"/>
                <w:szCs w:val="24"/>
              </w:rPr>
              <w:t>2.</w:t>
            </w:r>
            <w:r w:rsidR="00722755" w:rsidRPr="00780B0D">
              <w:rPr>
                <w:sz w:val="24"/>
                <w:szCs w:val="24"/>
              </w:rPr>
              <w:t>5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Rozv</w:t>
            </w:r>
            <w:r>
              <w:rPr>
                <w:sz w:val="24"/>
                <w:szCs w:val="24"/>
              </w:rPr>
              <w:t>íjet</w:t>
            </w:r>
            <w:r w:rsidRPr="00780B0D">
              <w:rPr>
                <w:sz w:val="24"/>
                <w:szCs w:val="24"/>
              </w:rPr>
              <w:t xml:space="preserve"> infrastruktur</w:t>
            </w:r>
            <w:r>
              <w:rPr>
                <w:sz w:val="24"/>
                <w:szCs w:val="24"/>
              </w:rPr>
              <w:t>u</w:t>
            </w:r>
            <w:r w:rsidRPr="00780B0D">
              <w:rPr>
                <w:sz w:val="24"/>
                <w:szCs w:val="24"/>
              </w:rPr>
              <w:t xml:space="preserve"> podporující tvůrčí činnosti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3" w:type="dxa"/>
            <w:hideMark/>
          </w:tcPr>
          <w:p w14:paraId="74FB0AA1" w14:textId="73FA00D6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2.5.</w:t>
            </w:r>
            <w:r w:rsidR="00722755" w:rsidRPr="00780B0D">
              <w:rPr>
                <w:sz w:val="24"/>
                <w:szCs w:val="24"/>
              </w:rPr>
              <w:t>2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Zajistit informační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podpůrné zdroje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401" w:type="dxa"/>
            <w:hideMark/>
          </w:tcPr>
          <w:p w14:paraId="5DD3B1E8" w14:textId="503180C1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Aktualizovat systém pro správu projektů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hideMark/>
          </w:tcPr>
          <w:p w14:paraId="1D5CEF05" w14:textId="7721D48F" w:rsidR="000F45BF" w:rsidRPr="00780B0D" w:rsidRDefault="000F45BF" w:rsidP="000F45BF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Ředitelka CVT</w:t>
            </w:r>
          </w:p>
        </w:tc>
        <w:tc>
          <w:tcPr>
            <w:tcW w:w="2941" w:type="dxa"/>
            <w:hideMark/>
          </w:tcPr>
          <w:p w14:paraId="114A4F36" w14:textId="78E073AD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Aktualizovaný systém pro správu projektů</w:t>
            </w:r>
          </w:p>
        </w:tc>
      </w:tr>
      <w:bookmarkEnd w:id="11"/>
      <w:tr w:rsidR="000F45BF" w:rsidRPr="00780B0D" w14:paraId="3D827868" w14:textId="77777777" w:rsidTr="00A43A97">
        <w:trPr>
          <w:trHeight w:val="552"/>
        </w:trPr>
        <w:tc>
          <w:tcPr>
            <w:tcW w:w="2830" w:type="dxa"/>
            <w:hideMark/>
          </w:tcPr>
          <w:p w14:paraId="6ABB55BF" w14:textId="4C6BC225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2.</w:t>
            </w:r>
            <w:r w:rsidR="00722755" w:rsidRPr="00780B0D">
              <w:rPr>
                <w:sz w:val="24"/>
                <w:szCs w:val="24"/>
              </w:rPr>
              <w:t>5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Rozv</w:t>
            </w:r>
            <w:r>
              <w:rPr>
                <w:sz w:val="24"/>
                <w:szCs w:val="24"/>
              </w:rPr>
              <w:t>íjet</w:t>
            </w:r>
            <w:r w:rsidRPr="00780B0D">
              <w:rPr>
                <w:sz w:val="24"/>
                <w:szCs w:val="24"/>
              </w:rPr>
              <w:t xml:space="preserve"> infrastruktur</w:t>
            </w:r>
            <w:r>
              <w:rPr>
                <w:sz w:val="24"/>
                <w:szCs w:val="24"/>
              </w:rPr>
              <w:t>u</w:t>
            </w:r>
            <w:r w:rsidRPr="00780B0D">
              <w:rPr>
                <w:sz w:val="24"/>
                <w:szCs w:val="24"/>
              </w:rPr>
              <w:t xml:space="preserve"> podporující tvůrčí činnosti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3" w:type="dxa"/>
            <w:hideMark/>
          </w:tcPr>
          <w:p w14:paraId="2FD57B32" w14:textId="5F632D09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2.5.</w:t>
            </w:r>
            <w:r w:rsidR="00722755" w:rsidRPr="00780B0D">
              <w:rPr>
                <w:sz w:val="24"/>
                <w:szCs w:val="24"/>
              </w:rPr>
              <w:t>2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Zajistit informační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podpůrné zdroje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401" w:type="dxa"/>
            <w:hideMark/>
          </w:tcPr>
          <w:p w14:paraId="2BE3FBD7" w14:textId="73AF7049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Zajistit maximální rozsah informačních zdrojů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hideMark/>
          </w:tcPr>
          <w:p w14:paraId="6441364E" w14:textId="77777777" w:rsidR="000F45BF" w:rsidRPr="00780B0D" w:rsidRDefault="000F45BF" w:rsidP="000F45BF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Ředitel knihovny</w:t>
            </w:r>
          </w:p>
        </w:tc>
        <w:tc>
          <w:tcPr>
            <w:tcW w:w="2941" w:type="dxa"/>
            <w:hideMark/>
          </w:tcPr>
          <w:p w14:paraId="34CD27F4" w14:textId="77777777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informačních zdrojů</w:t>
            </w:r>
          </w:p>
        </w:tc>
      </w:tr>
      <w:tr w:rsidR="000F45BF" w:rsidRPr="00780B0D" w14:paraId="687B5553" w14:textId="77777777" w:rsidTr="00A43A97">
        <w:trPr>
          <w:trHeight w:val="552"/>
        </w:trPr>
        <w:tc>
          <w:tcPr>
            <w:tcW w:w="2830" w:type="dxa"/>
            <w:hideMark/>
          </w:tcPr>
          <w:p w14:paraId="51521388" w14:textId="3FBCA7FA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2.</w:t>
            </w:r>
            <w:r w:rsidR="00722755" w:rsidRPr="00780B0D">
              <w:rPr>
                <w:sz w:val="24"/>
                <w:szCs w:val="24"/>
              </w:rPr>
              <w:t>5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Rozv</w:t>
            </w:r>
            <w:r>
              <w:rPr>
                <w:sz w:val="24"/>
                <w:szCs w:val="24"/>
              </w:rPr>
              <w:t>íjet</w:t>
            </w:r>
            <w:r w:rsidRPr="00780B0D">
              <w:rPr>
                <w:sz w:val="24"/>
                <w:szCs w:val="24"/>
              </w:rPr>
              <w:t xml:space="preserve"> infrastruktur</w:t>
            </w:r>
            <w:r>
              <w:rPr>
                <w:sz w:val="24"/>
                <w:szCs w:val="24"/>
              </w:rPr>
              <w:t>u</w:t>
            </w:r>
            <w:r w:rsidRPr="00780B0D">
              <w:rPr>
                <w:sz w:val="24"/>
                <w:szCs w:val="24"/>
              </w:rPr>
              <w:t xml:space="preserve"> podporující tvůrčí činnosti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3" w:type="dxa"/>
            <w:hideMark/>
          </w:tcPr>
          <w:p w14:paraId="54C43BDF" w14:textId="5D55EF7B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2.5.</w:t>
            </w:r>
            <w:r w:rsidR="00722755" w:rsidRPr="00780B0D">
              <w:rPr>
                <w:sz w:val="24"/>
                <w:szCs w:val="24"/>
              </w:rPr>
              <w:t>3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Podporovat projektové činnosti</w:t>
            </w:r>
          </w:p>
        </w:tc>
        <w:tc>
          <w:tcPr>
            <w:tcW w:w="3401" w:type="dxa"/>
            <w:hideMark/>
          </w:tcPr>
          <w:p w14:paraId="0739B055" w14:textId="297AC2EB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Udržovat síť projektových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finančních manažerů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hideMark/>
          </w:tcPr>
          <w:p w14:paraId="09A0CDB1" w14:textId="77777777" w:rsidR="000F45BF" w:rsidRPr="00780B0D" w:rsidRDefault="000F45BF" w:rsidP="000F45BF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Prorektor pro tvůrčí činnosti</w:t>
            </w:r>
          </w:p>
          <w:p w14:paraId="053DC52D" w14:textId="77777777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FT</w:t>
            </w:r>
          </w:p>
          <w:p w14:paraId="2DC1F6D6" w14:textId="77777777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Děkan </w:t>
            </w:r>
            <w:proofErr w:type="spellStart"/>
            <w:r w:rsidRPr="00780B0D">
              <w:rPr>
                <w:sz w:val="24"/>
                <w:szCs w:val="24"/>
              </w:rPr>
              <w:t>FaME</w:t>
            </w:r>
            <w:proofErr w:type="spellEnd"/>
          </w:p>
          <w:p w14:paraId="05273F05" w14:textId="77777777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FMK</w:t>
            </w:r>
          </w:p>
          <w:p w14:paraId="4DA95D09" w14:textId="77777777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FAI</w:t>
            </w:r>
          </w:p>
          <w:p w14:paraId="75630147" w14:textId="77777777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FHS</w:t>
            </w:r>
          </w:p>
          <w:p w14:paraId="4B2E69F2" w14:textId="728BB563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Děkanka FLKŘ</w:t>
            </w:r>
          </w:p>
        </w:tc>
        <w:tc>
          <w:tcPr>
            <w:tcW w:w="2941" w:type="dxa"/>
            <w:hideMark/>
          </w:tcPr>
          <w:p w14:paraId="4EA3442D" w14:textId="0977A44D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Počet projektových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finančních manažerů</w:t>
            </w:r>
          </w:p>
        </w:tc>
      </w:tr>
      <w:tr w:rsidR="000F45BF" w:rsidRPr="00780B0D" w14:paraId="0A980BC8" w14:textId="77777777" w:rsidTr="00A43A97">
        <w:trPr>
          <w:trHeight w:val="2227"/>
        </w:trPr>
        <w:tc>
          <w:tcPr>
            <w:tcW w:w="2830" w:type="dxa"/>
            <w:hideMark/>
          </w:tcPr>
          <w:p w14:paraId="5E854F54" w14:textId="2A06C593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2.</w:t>
            </w:r>
            <w:r w:rsidR="00722755" w:rsidRPr="00780B0D">
              <w:rPr>
                <w:sz w:val="24"/>
                <w:szCs w:val="24"/>
              </w:rPr>
              <w:t>5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Rozv</w:t>
            </w:r>
            <w:r>
              <w:rPr>
                <w:sz w:val="24"/>
                <w:szCs w:val="24"/>
              </w:rPr>
              <w:t>íjet</w:t>
            </w:r>
            <w:r w:rsidRPr="00780B0D">
              <w:rPr>
                <w:sz w:val="24"/>
                <w:szCs w:val="24"/>
              </w:rPr>
              <w:t xml:space="preserve"> infrastruktur</w:t>
            </w:r>
            <w:r>
              <w:rPr>
                <w:sz w:val="24"/>
                <w:szCs w:val="24"/>
              </w:rPr>
              <w:t>u</w:t>
            </w:r>
            <w:r w:rsidRPr="00780B0D">
              <w:rPr>
                <w:sz w:val="24"/>
                <w:szCs w:val="24"/>
              </w:rPr>
              <w:t xml:space="preserve"> podporující tvůrčí činnosti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3" w:type="dxa"/>
            <w:hideMark/>
          </w:tcPr>
          <w:p w14:paraId="3B414539" w14:textId="19773969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2.5.</w:t>
            </w:r>
            <w:r w:rsidR="00722755" w:rsidRPr="00780B0D">
              <w:rPr>
                <w:sz w:val="24"/>
                <w:szCs w:val="24"/>
              </w:rPr>
              <w:t>3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Podporovat projektové činnosti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401" w:type="dxa"/>
            <w:hideMark/>
          </w:tcPr>
          <w:p w14:paraId="6B2EFD97" w14:textId="3AABD684" w:rsidR="000F45BF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Podporovat zapojení pracovníků do odborných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poradních orgánů grantových agentur</w:t>
            </w:r>
            <w:r>
              <w:rPr>
                <w:sz w:val="24"/>
                <w:szCs w:val="24"/>
              </w:rPr>
              <w:t>.</w:t>
            </w:r>
          </w:p>
          <w:p w14:paraId="59979598" w14:textId="77777777" w:rsidR="0055498E" w:rsidRDefault="0055498E" w:rsidP="0055498E">
            <w:pPr>
              <w:rPr>
                <w:sz w:val="24"/>
                <w:szCs w:val="24"/>
              </w:rPr>
            </w:pPr>
          </w:p>
          <w:p w14:paraId="3132B9D9" w14:textId="77777777" w:rsidR="0055498E" w:rsidRDefault="0055498E" w:rsidP="0055498E">
            <w:pPr>
              <w:rPr>
                <w:sz w:val="24"/>
                <w:szCs w:val="24"/>
              </w:rPr>
            </w:pPr>
          </w:p>
          <w:p w14:paraId="51571B25" w14:textId="77777777" w:rsidR="0055498E" w:rsidRDefault="0055498E" w:rsidP="0055498E">
            <w:pPr>
              <w:jc w:val="right"/>
              <w:rPr>
                <w:sz w:val="24"/>
                <w:szCs w:val="24"/>
              </w:rPr>
            </w:pPr>
          </w:p>
          <w:p w14:paraId="52097146" w14:textId="1BAC19F4" w:rsidR="0055498E" w:rsidRPr="0055498E" w:rsidRDefault="0055498E" w:rsidP="0055498E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hideMark/>
          </w:tcPr>
          <w:p w14:paraId="27518D83" w14:textId="5CECA6DD" w:rsidR="000F45BF" w:rsidRPr="00780B0D" w:rsidRDefault="000F45BF" w:rsidP="000F45BF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Prorektor pro tvůrčí činnosti</w:t>
            </w:r>
            <w:r w:rsidRPr="00780B0D">
              <w:rPr>
                <w:sz w:val="24"/>
                <w:szCs w:val="24"/>
              </w:rPr>
              <w:t xml:space="preserve"> </w:t>
            </w:r>
          </w:p>
          <w:p w14:paraId="7EAEA2F8" w14:textId="77777777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FT</w:t>
            </w:r>
          </w:p>
          <w:p w14:paraId="0CAEEFC5" w14:textId="77777777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Děkan </w:t>
            </w:r>
            <w:proofErr w:type="spellStart"/>
            <w:r w:rsidRPr="00780B0D">
              <w:rPr>
                <w:sz w:val="24"/>
                <w:szCs w:val="24"/>
              </w:rPr>
              <w:t>FaME</w:t>
            </w:r>
            <w:proofErr w:type="spellEnd"/>
          </w:p>
          <w:p w14:paraId="2E310CCB" w14:textId="77777777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FMK</w:t>
            </w:r>
          </w:p>
          <w:p w14:paraId="2AC49260" w14:textId="77777777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FAI</w:t>
            </w:r>
          </w:p>
          <w:p w14:paraId="5230436B" w14:textId="77777777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FHS</w:t>
            </w:r>
          </w:p>
          <w:p w14:paraId="209731D8" w14:textId="77777777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Děkanka FLKŘ</w:t>
            </w:r>
          </w:p>
          <w:p w14:paraId="4F4B74E7" w14:textId="74BA8615" w:rsidR="000F45BF" w:rsidRPr="00780B0D" w:rsidRDefault="000F45BF" w:rsidP="000F45BF">
            <w:pPr>
              <w:rPr>
                <w:sz w:val="24"/>
                <w:szCs w:val="24"/>
              </w:rPr>
            </w:pPr>
          </w:p>
        </w:tc>
        <w:tc>
          <w:tcPr>
            <w:tcW w:w="2941" w:type="dxa"/>
            <w:hideMark/>
          </w:tcPr>
          <w:p w14:paraId="1CD0A008" w14:textId="77777777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pracovníků zapojených do činností grantových agentur</w:t>
            </w:r>
          </w:p>
        </w:tc>
      </w:tr>
      <w:tr w:rsidR="000F45BF" w:rsidRPr="00780B0D" w14:paraId="409B5316" w14:textId="77777777" w:rsidTr="00A43A97">
        <w:trPr>
          <w:trHeight w:val="840"/>
        </w:trPr>
        <w:tc>
          <w:tcPr>
            <w:tcW w:w="2830" w:type="dxa"/>
            <w:hideMark/>
          </w:tcPr>
          <w:p w14:paraId="0608A5F7" w14:textId="65BDC173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2.</w:t>
            </w:r>
            <w:r w:rsidR="00722755" w:rsidRPr="00780B0D">
              <w:rPr>
                <w:sz w:val="24"/>
                <w:szCs w:val="24"/>
              </w:rPr>
              <w:t>5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Rozv</w:t>
            </w:r>
            <w:r>
              <w:rPr>
                <w:sz w:val="24"/>
                <w:szCs w:val="24"/>
              </w:rPr>
              <w:t>íjet</w:t>
            </w:r>
            <w:r w:rsidRPr="00780B0D">
              <w:rPr>
                <w:sz w:val="24"/>
                <w:szCs w:val="24"/>
              </w:rPr>
              <w:t xml:space="preserve"> infrastruktur</w:t>
            </w:r>
            <w:r>
              <w:rPr>
                <w:sz w:val="24"/>
                <w:szCs w:val="24"/>
              </w:rPr>
              <w:t>u</w:t>
            </w:r>
            <w:r w:rsidRPr="00780B0D">
              <w:rPr>
                <w:sz w:val="24"/>
                <w:szCs w:val="24"/>
              </w:rPr>
              <w:t xml:space="preserve"> podporující tvůrčí činnosti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3" w:type="dxa"/>
            <w:hideMark/>
          </w:tcPr>
          <w:p w14:paraId="14D3B1F3" w14:textId="698EF0AF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2.5.</w:t>
            </w:r>
            <w:r w:rsidR="00722755" w:rsidRPr="00780B0D">
              <w:rPr>
                <w:sz w:val="24"/>
                <w:szCs w:val="24"/>
              </w:rPr>
              <w:t>3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Podporovat projektové činnosti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401" w:type="dxa"/>
            <w:hideMark/>
          </w:tcPr>
          <w:p w14:paraId="185E7A1E" w14:textId="3E6B4118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Podporovat zapojení pracovníků do národních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mezinárodních konsorcií za účelem zvýšení projektové činnosti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hideMark/>
          </w:tcPr>
          <w:p w14:paraId="3D71F946" w14:textId="281F5FB9" w:rsidR="000F45BF" w:rsidRPr="00780B0D" w:rsidRDefault="000F45BF" w:rsidP="000F45BF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Prorektor pro tvůrčí činnosti</w:t>
            </w:r>
            <w:r w:rsidRPr="00780B0D">
              <w:rPr>
                <w:sz w:val="24"/>
                <w:szCs w:val="24"/>
              </w:rPr>
              <w:t xml:space="preserve"> </w:t>
            </w:r>
          </w:p>
          <w:p w14:paraId="5874C932" w14:textId="77777777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FT</w:t>
            </w:r>
          </w:p>
          <w:p w14:paraId="13576A0B" w14:textId="77777777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Děkan </w:t>
            </w:r>
            <w:proofErr w:type="spellStart"/>
            <w:r w:rsidRPr="00780B0D">
              <w:rPr>
                <w:sz w:val="24"/>
                <w:szCs w:val="24"/>
              </w:rPr>
              <w:t>FaME</w:t>
            </w:r>
            <w:proofErr w:type="spellEnd"/>
          </w:p>
          <w:p w14:paraId="1B8BEA89" w14:textId="77777777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FMK</w:t>
            </w:r>
          </w:p>
          <w:p w14:paraId="61B148A2" w14:textId="77777777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FAI</w:t>
            </w:r>
          </w:p>
          <w:p w14:paraId="693C57E6" w14:textId="77777777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FHS</w:t>
            </w:r>
          </w:p>
          <w:p w14:paraId="4B0505B8" w14:textId="77777777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Děkanka FLKŘ</w:t>
            </w:r>
          </w:p>
          <w:p w14:paraId="7B7F8545" w14:textId="1AB944A7" w:rsidR="000F45BF" w:rsidRPr="00780B0D" w:rsidRDefault="000F45BF" w:rsidP="000F45BF">
            <w:pPr>
              <w:rPr>
                <w:sz w:val="24"/>
                <w:szCs w:val="24"/>
              </w:rPr>
            </w:pPr>
          </w:p>
        </w:tc>
        <w:tc>
          <w:tcPr>
            <w:tcW w:w="2941" w:type="dxa"/>
            <w:hideMark/>
          </w:tcPr>
          <w:p w14:paraId="6628A6FE" w14:textId="77777777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pracovníků zapojených do konsorcií</w:t>
            </w:r>
          </w:p>
        </w:tc>
      </w:tr>
      <w:tr w:rsidR="000F45BF" w:rsidRPr="00780B0D" w14:paraId="70D24AD4" w14:textId="77777777" w:rsidTr="00A43A97">
        <w:trPr>
          <w:trHeight w:val="828"/>
        </w:trPr>
        <w:tc>
          <w:tcPr>
            <w:tcW w:w="2830" w:type="dxa"/>
            <w:hideMark/>
          </w:tcPr>
          <w:p w14:paraId="21CF53A7" w14:textId="0EFBCC7D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2.</w:t>
            </w:r>
            <w:r w:rsidR="00722755" w:rsidRPr="00780B0D">
              <w:rPr>
                <w:sz w:val="24"/>
                <w:szCs w:val="24"/>
              </w:rPr>
              <w:t>5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Rozv</w:t>
            </w:r>
            <w:r>
              <w:rPr>
                <w:sz w:val="24"/>
                <w:szCs w:val="24"/>
              </w:rPr>
              <w:t>íjet</w:t>
            </w:r>
            <w:r w:rsidRPr="00780B0D">
              <w:rPr>
                <w:sz w:val="24"/>
                <w:szCs w:val="24"/>
              </w:rPr>
              <w:t xml:space="preserve"> infrastruktur</w:t>
            </w:r>
            <w:r>
              <w:rPr>
                <w:sz w:val="24"/>
                <w:szCs w:val="24"/>
              </w:rPr>
              <w:t>u</w:t>
            </w:r>
            <w:r w:rsidRPr="00780B0D">
              <w:rPr>
                <w:sz w:val="24"/>
                <w:szCs w:val="24"/>
              </w:rPr>
              <w:t xml:space="preserve"> podporující tvůrčí činnosti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3" w:type="dxa"/>
            <w:hideMark/>
          </w:tcPr>
          <w:p w14:paraId="29C8ED49" w14:textId="7FF498D6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2.5.</w:t>
            </w:r>
            <w:r w:rsidR="00722755" w:rsidRPr="00780B0D">
              <w:rPr>
                <w:sz w:val="24"/>
                <w:szCs w:val="24"/>
              </w:rPr>
              <w:t>3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Podporovat projektové činnosti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401" w:type="dxa"/>
            <w:hideMark/>
          </w:tcPr>
          <w:p w14:paraId="1C43C52A" w14:textId="1E4E1B2E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Aktivně se účastnit projektových výzev umožňujících rozvoj výzkumné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umělecké infrastruktury.</w:t>
            </w:r>
          </w:p>
        </w:tc>
        <w:tc>
          <w:tcPr>
            <w:tcW w:w="2409" w:type="dxa"/>
            <w:noWrap/>
            <w:hideMark/>
          </w:tcPr>
          <w:p w14:paraId="74EF3161" w14:textId="744D3A6D" w:rsidR="000F45BF" w:rsidRPr="00780B0D" w:rsidRDefault="000F45BF" w:rsidP="000F45BF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Prorektor pro tvůrčí činnosti</w:t>
            </w:r>
            <w:r w:rsidRPr="00780B0D">
              <w:rPr>
                <w:sz w:val="24"/>
                <w:szCs w:val="24"/>
              </w:rPr>
              <w:t xml:space="preserve"> </w:t>
            </w:r>
          </w:p>
          <w:p w14:paraId="1746497B" w14:textId="77777777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FT</w:t>
            </w:r>
          </w:p>
          <w:p w14:paraId="7E7DB53E" w14:textId="77777777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Děkan </w:t>
            </w:r>
            <w:proofErr w:type="spellStart"/>
            <w:r w:rsidRPr="00780B0D">
              <w:rPr>
                <w:sz w:val="24"/>
                <w:szCs w:val="24"/>
              </w:rPr>
              <w:t>FaME</w:t>
            </w:r>
            <w:proofErr w:type="spellEnd"/>
          </w:p>
          <w:p w14:paraId="379F0941" w14:textId="77777777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FMK</w:t>
            </w:r>
          </w:p>
          <w:p w14:paraId="6B32D4A8" w14:textId="77777777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FAI</w:t>
            </w:r>
          </w:p>
          <w:p w14:paraId="18152D44" w14:textId="77777777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FHS</w:t>
            </w:r>
          </w:p>
          <w:p w14:paraId="7F764378" w14:textId="77777777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Děkanka FLKŘ</w:t>
            </w:r>
          </w:p>
          <w:p w14:paraId="6EEFA636" w14:textId="77075484" w:rsidR="000F45BF" w:rsidRPr="00780B0D" w:rsidRDefault="000F45BF" w:rsidP="000F45BF">
            <w:pPr>
              <w:rPr>
                <w:sz w:val="24"/>
                <w:szCs w:val="24"/>
              </w:rPr>
            </w:pPr>
          </w:p>
        </w:tc>
        <w:tc>
          <w:tcPr>
            <w:tcW w:w="2941" w:type="dxa"/>
            <w:hideMark/>
          </w:tcPr>
          <w:p w14:paraId="7AC84A2B" w14:textId="64BA54CC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 Počet aktivních účastí na projektových výzvách</w:t>
            </w:r>
          </w:p>
        </w:tc>
      </w:tr>
      <w:bookmarkEnd w:id="8"/>
      <w:tr w:rsidR="000F45BF" w:rsidRPr="00780B0D" w14:paraId="6264AF97" w14:textId="77777777" w:rsidTr="00A43A97">
        <w:trPr>
          <w:trHeight w:val="552"/>
        </w:trPr>
        <w:tc>
          <w:tcPr>
            <w:tcW w:w="2830" w:type="dxa"/>
            <w:hideMark/>
          </w:tcPr>
          <w:p w14:paraId="4E8DA6EB" w14:textId="5871C1ED" w:rsidR="000F45BF" w:rsidRPr="00780B0D" w:rsidRDefault="000F45BF" w:rsidP="000F45BF">
            <w:pPr>
              <w:rPr>
                <w:sz w:val="24"/>
                <w:szCs w:val="24"/>
              </w:rPr>
            </w:pPr>
            <w:r w:rsidRPr="00793D32">
              <w:rPr>
                <w:sz w:val="24"/>
                <w:szCs w:val="24"/>
              </w:rPr>
              <w:t>2.</w:t>
            </w:r>
            <w:r w:rsidR="00722755" w:rsidRPr="00793D32">
              <w:rPr>
                <w:sz w:val="24"/>
                <w:szCs w:val="24"/>
              </w:rPr>
              <w:t>5</w:t>
            </w:r>
            <w:r w:rsidR="00722755">
              <w:rPr>
                <w:sz w:val="24"/>
                <w:szCs w:val="24"/>
              </w:rPr>
              <w:t> </w:t>
            </w:r>
            <w:r w:rsidRPr="00793D32">
              <w:rPr>
                <w:sz w:val="24"/>
                <w:szCs w:val="24"/>
              </w:rPr>
              <w:t>Rozvíjet infrastrukturu podporující tvůrčí činnosti.</w:t>
            </w:r>
          </w:p>
        </w:tc>
        <w:tc>
          <w:tcPr>
            <w:tcW w:w="2413" w:type="dxa"/>
            <w:hideMark/>
          </w:tcPr>
          <w:p w14:paraId="2B49619C" w14:textId="4BE65706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2.5.</w:t>
            </w:r>
            <w:r w:rsidR="00722755" w:rsidRPr="00780B0D">
              <w:rPr>
                <w:sz w:val="24"/>
                <w:szCs w:val="24"/>
              </w:rPr>
              <w:t>4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Rozvíjet institucionální nástroje pro zajištění vědecké etiky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integrity výzkumu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401" w:type="dxa"/>
            <w:hideMark/>
          </w:tcPr>
          <w:p w14:paraId="39326827" w14:textId="0B959E7B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Zajistit chod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další rozvoj Etických komisí výzkumu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hideMark/>
          </w:tcPr>
          <w:p w14:paraId="77F700A5" w14:textId="77777777" w:rsidR="000F45BF" w:rsidRPr="00780B0D" w:rsidRDefault="000F45BF" w:rsidP="000F45BF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Prorektor pro tvůrčí činnosti</w:t>
            </w:r>
            <w:r w:rsidRPr="00780B0D">
              <w:rPr>
                <w:sz w:val="24"/>
                <w:szCs w:val="24"/>
              </w:rPr>
              <w:t xml:space="preserve"> </w:t>
            </w:r>
          </w:p>
          <w:p w14:paraId="5DD268C6" w14:textId="54FFE4BD" w:rsidR="000F45BF" w:rsidRPr="00780B0D" w:rsidRDefault="000F45BF" w:rsidP="000F45BF">
            <w:pPr>
              <w:rPr>
                <w:sz w:val="24"/>
                <w:szCs w:val="24"/>
              </w:rPr>
            </w:pPr>
          </w:p>
        </w:tc>
        <w:tc>
          <w:tcPr>
            <w:tcW w:w="2941" w:type="dxa"/>
            <w:hideMark/>
          </w:tcPr>
          <w:p w14:paraId="6C0A4E24" w14:textId="77777777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řešených DMP</w:t>
            </w:r>
          </w:p>
        </w:tc>
      </w:tr>
      <w:tr w:rsidR="000F45BF" w:rsidRPr="00780B0D" w14:paraId="13FCFD17" w14:textId="77777777" w:rsidTr="00A43A97">
        <w:trPr>
          <w:trHeight w:val="828"/>
        </w:trPr>
        <w:tc>
          <w:tcPr>
            <w:tcW w:w="2830" w:type="dxa"/>
            <w:hideMark/>
          </w:tcPr>
          <w:p w14:paraId="4BB11F14" w14:textId="03095008" w:rsidR="000F45BF" w:rsidRPr="00780B0D" w:rsidRDefault="000F45BF" w:rsidP="000F45BF">
            <w:pPr>
              <w:rPr>
                <w:sz w:val="24"/>
                <w:szCs w:val="24"/>
              </w:rPr>
            </w:pPr>
            <w:r w:rsidRPr="00793D32">
              <w:rPr>
                <w:sz w:val="24"/>
                <w:szCs w:val="24"/>
              </w:rPr>
              <w:t>2.</w:t>
            </w:r>
            <w:r w:rsidR="00722755" w:rsidRPr="00793D32">
              <w:rPr>
                <w:sz w:val="24"/>
                <w:szCs w:val="24"/>
              </w:rPr>
              <w:t>5</w:t>
            </w:r>
            <w:r w:rsidR="00722755">
              <w:rPr>
                <w:sz w:val="24"/>
                <w:szCs w:val="24"/>
              </w:rPr>
              <w:t> </w:t>
            </w:r>
            <w:r w:rsidRPr="00793D32">
              <w:rPr>
                <w:sz w:val="24"/>
                <w:szCs w:val="24"/>
              </w:rPr>
              <w:t>Rozvíjet infrastrukturu podporující tvůrčí činnosti.</w:t>
            </w:r>
          </w:p>
        </w:tc>
        <w:tc>
          <w:tcPr>
            <w:tcW w:w="2413" w:type="dxa"/>
            <w:hideMark/>
          </w:tcPr>
          <w:p w14:paraId="65021955" w14:textId="14A44EF8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2.5.</w:t>
            </w:r>
            <w:r w:rsidR="00722755" w:rsidRPr="00780B0D">
              <w:rPr>
                <w:sz w:val="24"/>
                <w:szCs w:val="24"/>
              </w:rPr>
              <w:t>4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Rozvíjet institucionální nástroje pro zajištění vědecké etiky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integrity výzkumu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401" w:type="dxa"/>
            <w:hideMark/>
          </w:tcPr>
          <w:p w14:paraId="1C92AE45" w14:textId="28AC4C0E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Implementovat procesy proti nelegitimnímu ovlivňování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hideMark/>
          </w:tcPr>
          <w:p w14:paraId="42343F1E" w14:textId="2A92CE5F" w:rsidR="000F45BF" w:rsidRPr="00780B0D" w:rsidRDefault="000F45BF" w:rsidP="000F45BF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Prorektor pro internacionalizaci</w:t>
            </w:r>
          </w:p>
        </w:tc>
        <w:tc>
          <w:tcPr>
            <w:tcW w:w="2941" w:type="dxa"/>
            <w:hideMark/>
          </w:tcPr>
          <w:p w14:paraId="6966489F" w14:textId="167A472A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Aktualizace vnitřních pochodů při zahájení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realizaci mezinárodní spolupráce</w:t>
            </w:r>
          </w:p>
        </w:tc>
      </w:tr>
      <w:tr w:rsidR="000F45BF" w:rsidRPr="00780B0D" w14:paraId="1DCA95B0" w14:textId="77777777" w:rsidTr="00A43A97">
        <w:trPr>
          <w:trHeight w:val="1104"/>
        </w:trPr>
        <w:tc>
          <w:tcPr>
            <w:tcW w:w="2830" w:type="dxa"/>
            <w:hideMark/>
          </w:tcPr>
          <w:p w14:paraId="6B862276" w14:textId="2921781B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2.</w:t>
            </w:r>
            <w:r w:rsidR="00722755" w:rsidRPr="00780B0D">
              <w:rPr>
                <w:sz w:val="24"/>
                <w:szCs w:val="24"/>
              </w:rPr>
              <w:t>6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Zvýšit mezinárodní rozměr tvůrčí činnosti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3" w:type="dxa"/>
            <w:hideMark/>
          </w:tcPr>
          <w:p w14:paraId="13E4F12C" w14:textId="7AF81D0B" w:rsidR="000F45BF" w:rsidRPr="00780B0D" w:rsidRDefault="00B662B9" w:rsidP="000F45BF">
            <w:pPr>
              <w:rPr>
                <w:sz w:val="24"/>
                <w:szCs w:val="24"/>
              </w:rPr>
            </w:pP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2.6.</w:t>
            </w:r>
            <w:r w:rsidR="00722755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1 </w:t>
            </w:r>
            <w:r w:rsidRPr="00252B4C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Rozšířit spolupráci se zahraničními výzkumnými firmami</w:t>
            </w:r>
          </w:p>
        </w:tc>
        <w:tc>
          <w:tcPr>
            <w:tcW w:w="3401" w:type="dxa"/>
            <w:hideMark/>
          </w:tcPr>
          <w:p w14:paraId="5104D277" w14:textId="07216B13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Analyzovat vnitřní prostředí UTB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jednotlivých součástí za účelem identifikace limitů pro zapojení do mezinárodního výzkumu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tvůrčích činností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hideMark/>
          </w:tcPr>
          <w:p w14:paraId="173D2C21" w14:textId="77777777" w:rsidR="000F45BF" w:rsidRPr="00780B0D" w:rsidRDefault="000F45BF" w:rsidP="000F45BF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Prorektor pro tvůrčí činnosti</w:t>
            </w:r>
            <w:r w:rsidRPr="00780B0D">
              <w:rPr>
                <w:sz w:val="24"/>
                <w:szCs w:val="24"/>
              </w:rPr>
              <w:t xml:space="preserve"> </w:t>
            </w:r>
          </w:p>
          <w:p w14:paraId="20D2B15A" w14:textId="77777777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FT</w:t>
            </w:r>
          </w:p>
          <w:p w14:paraId="4DEA887C" w14:textId="77777777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Děkan </w:t>
            </w:r>
            <w:proofErr w:type="spellStart"/>
            <w:r w:rsidRPr="00780B0D">
              <w:rPr>
                <w:sz w:val="24"/>
                <w:szCs w:val="24"/>
              </w:rPr>
              <w:t>FaME</w:t>
            </w:r>
            <w:proofErr w:type="spellEnd"/>
          </w:p>
          <w:p w14:paraId="3982DF21" w14:textId="77777777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FMK</w:t>
            </w:r>
          </w:p>
          <w:p w14:paraId="6CB6C5E9" w14:textId="77777777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FAI</w:t>
            </w:r>
          </w:p>
          <w:p w14:paraId="3AD35C14" w14:textId="77777777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FHS</w:t>
            </w:r>
          </w:p>
          <w:p w14:paraId="59803C69" w14:textId="77777777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Děkanka FLKŘ</w:t>
            </w:r>
          </w:p>
          <w:p w14:paraId="410B02E3" w14:textId="2607E086" w:rsidR="000F45BF" w:rsidRPr="00780B0D" w:rsidRDefault="000F45BF" w:rsidP="000F45BF">
            <w:pPr>
              <w:rPr>
                <w:sz w:val="24"/>
                <w:szCs w:val="24"/>
              </w:rPr>
            </w:pPr>
          </w:p>
        </w:tc>
        <w:tc>
          <w:tcPr>
            <w:tcW w:w="2941" w:type="dxa"/>
            <w:noWrap/>
            <w:hideMark/>
          </w:tcPr>
          <w:p w14:paraId="5E7A8845" w14:textId="77777777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Vypracovaná analýza</w:t>
            </w:r>
          </w:p>
        </w:tc>
      </w:tr>
      <w:tr w:rsidR="000F45BF" w:rsidRPr="00780B0D" w14:paraId="2D196DD1" w14:textId="77777777" w:rsidTr="00A43A97">
        <w:trPr>
          <w:trHeight w:val="425"/>
        </w:trPr>
        <w:tc>
          <w:tcPr>
            <w:tcW w:w="2830" w:type="dxa"/>
            <w:hideMark/>
          </w:tcPr>
          <w:p w14:paraId="5E5DF37B" w14:textId="6945AFD3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2.</w:t>
            </w:r>
            <w:r w:rsidR="00722755" w:rsidRPr="00780B0D">
              <w:rPr>
                <w:sz w:val="24"/>
                <w:szCs w:val="24"/>
              </w:rPr>
              <w:t>6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Zvýšit mezinárodní rozměr tvůrčí činnosti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3" w:type="dxa"/>
            <w:hideMark/>
          </w:tcPr>
          <w:p w14:paraId="55529AD6" w14:textId="41C9925F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2.6.</w:t>
            </w:r>
            <w:r w:rsidR="00722755">
              <w:rPr>
                <w:sz w:val="24"/>
                <w:szCs w:val="24"/>
              </w:rPr>
              <w:t>1 </w:t>
            </w:r>
            <w:r w:rsidRPr="00780B0D">
              <w:rPr>
                <w:sz w:val="24"/>
                <w:szCs w:val="24"/>
              </w:rPr>
              <w:t>Rozšířit spolupráci se zahraničními výzkumnými firmami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401" w:type="dxa"/>
            <w:hideMark/>
          </w:tcPr>
          <w:p w14:paraId="5D0AE5D2" w14:textId="3D53ADEB" w:rsidR="000F45BF" w:rsidRPr="00780B0D" w:rsidRDefault="000F45BF" w:rsidP="000F45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Realizovat</w:t>
            </w:r>
            <w:r w:rsidRPr="005F4FD9">
              <w:rPr>
                <w:sz w:val="24"/>
                <w:szCs w:val="24"/>
              </w:rPr>
              <w:t xml:space="preserve"> spolupráci se zahraničními výzkumnými firmami.</w:t>
            </w:r>
          </w:p>
        </w:tc>
        <w:tc>
          <w:tcPr>
            <w:tcW w:w="2409" w:type="dxa"/>
            <w:hideMark/>
          </w:tcPr>
          <w:p w14:paraId="68E83F66" w14:textId="77777777" w:rsidR="000F45BF" w:rsidRPr="00780B0D" w:rsidRDefault="000F45BF" w:rsidP="000F45BF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Prorektor pro tvůrčí činnosti</w:t>
            </w:r>
            <w:r w:rsidRPr="00780B0D">
              <w:rPr>
                <w:sz w:val="24"/>
                <w:szCs w:val="24"/>
              </w:rPr>
              <w:t xml:space="preserve"> </w:t>
            </w:r>
          </w:p>
          <w:p w14:paraId="30D51FD2" w14:textId="77777777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FT</w:t>
            </w:r>
          </w:p>
          <w:p w14:paraId="7B32871D" w14:textId="77777777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Děkan </w:t>
            </w:r>
            <w:proofErr w:type="spellStart"/>
            <w:r w:rsidRPr="00780B0D">
              <w:rPr>
                <w:sz w:val="24"/>
                <w:szCs w:val="24"/>
              </w:rPr>
              <w:t>FaME</w:t>
            </w:r>
            <w:proofErr w:type="spellEnd"/>
          </w:p>
          <w:p w14:paraId="5C765CD8" w14:textId="77777777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FMK</w:t>
            </w:r>
          </w:p>
          <w:p w14:paraId="43D4A74E" w14:textId="77777777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FAI</w:t>
            </w:r>
          </w:p>
          <w:p w14:paraId="50233733" w14:textId="77777777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FHS</w:t>
            </w:r>
          </w:p>
          <w:p w14:paraId="72096D86" w14:textId="77777777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Děkanka FLKŘ</w:t>
            </w:r>
          </w:p>
          <w:p w14:paraId="061FA094" w14:textId="08DEDD9B" w:rsidR="000F45BF" w:rsidRPr="00780B0D" w:rsidRDefault="000F45BF" w:rsidP="000F45BF">
            <w:pPr>
              <w:rPr>
                <w:sz w:val="24"/>
                <w:szCs w:val="24"/>
              </w:rPr>
            </w:pPr>
          </w:p>
        </w:tc>
        <w:tc>
          <w:tcPr>
            <w:tcW w:w="2941" w:type="dxa"/>
            <w:noWrap/>
            <w:hideMark/>
          </w:tcPr>
          <w:p w14:paraId="066007D7" w14:textId="546A0DE3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Počet realizovaných spoluprací </w:t>
            </w:r>
          </w:p>
        </w:tc>
      </w:tr>
      <w:tr w:rsidR="000F45BF" w:rsidRPr="00780B0D" w14:paraId="5A95DAB9" w14:textId="77777777" w:rsidTr="00A43A97">
        <w:trPr>
          <w:trHeight w:val="828"/>
        </w:trPr>
        <w:tc>
          <w:tcPr>
            <w:tcW w:w="2830" w:type="dxa"/>
            <w:hideMark/>
          </w:tcPr>
          <w:p w14:paraId="4396B2EF" w14:textId="496F85AC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2.</w:t>
            </w:r>
            <w:r w:rsidR="00722755" w:rsidRPr="00780B0D">
              <w:rPr>
                <w:sz w:val="24"/>
                <w:szCs w:val="24"/>
              </w:rPr>
              <w:t>7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Zvyšovat prestiž tvůrčích činností </w:t>
            </w:r>
            <w:r w:rsidR="00722755" w:rsidRPr="00780B0D">
              <w:rPr>
                <w:sz w:val="24"/>
                <w:szCs w:val="24"/>
              </w:rPr>
              <w:t>a</w:t>
            </w:r>
            <w:del w:id="12" w:author="Markéta Julinová" w:date="2025-12-30T13:31:00Z">
              <w:r w:rsidR="00722755" w:rsidDel="00217879">
                <w:rPr>
                  <w:sz w:val="24"/>
                  <w:szCs w:val="24"/>
                </w:rPr>
                <w:delText> </w:delText>
              </w:r>
            </w:del>
            <w:r w:rsidRPr="00780B0D">
              <w:rPr>
                <w:sz w:val="24"/>
                <w:szCs w:val="24"/>
              </w:rPr>
              <w:t xml:space="preserve"> povědomí </w:t>
            </w:r>
            <w:r w:rsidR="00722755" w:rsidRPr="00780B0D">
              <w:rPr>
                <w:sz w:val="24"/>
                <w:szCs w:val="24"/>
              </w:rPr>
              <w:t>o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jejich společenském dopadu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3" w:type="dxa"/>
            <w:hideMark/>
          </w:tcPr>
          <w:p w14:paraId="075B43A9" w14:textId="6BE9D719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2.7.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Realizovat program na podporu diseminace tvůrčích činností UTB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401" w:type="dxa"/>
            <w:hideMark/>
          </w:tcPr>
          <w:p w14:paraId="533F4CC9" w14:textId="3312BD52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Rozvíjet systém aktivní propagace výzkumníků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tvůrčích pracovníků působících na UTB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noWrap/>
            <w:hideMark/>
          </w:tcPr>
          <w:p w14:paraId="318BE2F4" w14:textId="77777777" w:rsidR="000F45BF" w:rsidRPr="00780B0D" w:rsidRDefault="000F45BF" w:rsidP="000F45BF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Prorektor pro tvůrčí činnosti</w:t>
            </w:r>
            <w:r w:rsidRPr="00780B0D">
              <w:rPr>
                <w:sz w:val="24"/>
                <w:szCs w:val="24"/>
              </w:rPr>
              <w:t xml:space="preserve"> </w:t>
            </w:r>
          </w:p>
          <w:p w14:paraId="3E71A32C" w14:textId="6EBBB140" w:rsidR="000F45BF" w:rsidRPr="00780B0D" w:rsidRDefault="000F45BF" w:rsidP="000F45BF">
            <w:pPr>
              <w:rPr>
                <w:sz w:val="24"/>
                <w:szCs w:val="24"/>
              </w:rPr>
            </w:pPr>
          </w:p>
        </w:tc>
        <w:tc>
          <w:tcPr>
            <w:tcW w:w="2941" w:type="dxa"/>
            <w:noWrap/>
            <w:hideMark/>
          </w:tcPr>
          <w:p w14:paraId="288D94E5" w14:textId="77777777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realizovaných aktivit</w:t>
            </w:r>
          </w:p>
        </w:tc>
      </w:tr>
      <w:tr w:rsidR="000F45BF" w:rsidRPr="00780B0D" w14:paraId="1ADE762C" w14:textId="77777777" w:rsidTr="00A43A97">
        <w:trPr>
          <w:trHeight w:val="1176"/>
        </w:trPr>
        <w:tc>
          <w:tcPr>
            <w:tcW w:w="2830" w:type="dxa"/>
            <w:hideMark/>
          </w:tcPr>
          <w:p w14:paraId="41F4DAA0" w14:textId="3B281260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2.</w:t>
            </w:r>
            <w:r w:rsidR="00722755" w:rsidRPr="00780B0D">
              <w:rPr>
                <w:sz w:val="24"/>
                <w:szCs w:val="24"/>
              </w:rPr>
              <w:t>8</w:t>
            </w:r>
            <w:r w:rsidR="00722755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Zajišťovat podmínky pro ochranu d</w:t>
            </w:r>
            <w:r w:rsidRPr="00780B0D">
              <w:rPr>
                <w:sz w:val="24"/>
                <w:szCs w:val="24"/>
              </w:rPr>
              <w:t>uševní</w:t>
            </w:r>
            <w:r>
              <w:rPr>
                <w:sz w:val="24"/>
                <w:szCs w:val="24"/>
              </w:rPr>
              <w:t>ho</w:t>
            </w:r>
            <w:r w:rsidRPr="00780B0D">
              <w:rPr>
                <w:sz w:val="24"/>
                <w:szCs w:val="24"/>
              </w:rPr>
              <w:t xml:space="preserve"> vlastnictví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 xml:space="preserve">podporu </w:t>
            </w:r>
            <w:r w:rsidRPr="00780B0D">
              <w:rPr>
                <w:sz w:val="24"/>
                <w:szCs w:val="24"/>
              </w:rPr>
              <w:t>transfer</w:t>
            </w:r>
            <w:r>
              <w:rPr>
                <w:sz w:val="24"/>
                <w:szCs w:val="24"/>
              </w:rPr>
              <w:t>u</w:t>
            </w:r>
            <w:r w:rsidRPr="00780B0D">
              <w:rPr>
                <w:sz w:val="24"/>
                <w:szCs w:val="24"/>
              </w:rPr>
              <w:t xml:space="preserve"> technologií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3" w:type="dxa"/>
            <w:hideMark/>
          </w:tcPr>
          <w:p w14:paraId="697409C8" w14:textId="75676422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2.8.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="005A62CC" w:rsidRPr="00780B0D">
              <w:rPr>
                <w:sz w:val="24"/>
                <w:szCs w:val="24"/>
              </w:rPr>
              <w:t>Rozvíjet efektivitu transferu technologií</w:t>
            </w:r>
            <w:r w:rsidR="005A62CC">
              <w:rPr>
                <w:sz w:val="24"/>
                <w:szCs w:val="24"/>
              </w:rPr>
              <w:t>.</w:t>
            </w:r>
          </w:p>
        </w:tc>
        <w:tc>
          <w:tcPr>
            <w:tcW w:w="3401" w:type="dxa"/>
            <w:hideMark/>
          </w:tcPr>
          <w:p w14:paraId="23A83FCF" w14:textId="7F396C5D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Analyzovat možnosti rozvoje CTT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hideMark/>
          </w:tcPr>
          <w:p w14:paraId="08A4AF3C" w14:textId="77777777" w:rsidR="000F45BF" w:rsidRPr="00780B0D" w:rsidRDefault="000F45BF" w:rsidP="000F45BF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Ředitel UNI</w:t>
            </w:r>
          </w:p>
        </w:tc>
        <w:tc>
          <w:tcPr>
            <w:tcW w:w="2941" w:type="dxa"/>
            <w:noWrap/>
            <w:hideMark/>
          </w:tcPr>
          <w:p w14:paraId="30E34BC4" w14:textId="77777777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Analýza rozvoje</w:t>
            </w:r>
          </w:p>
        </w:tc>
      </w:tr>
      <w:tr w:rsidR="000F45BF" w:rsidRPr="00780B0D" w14:paraId="29C5ED89" w14:textId="77777777" w:rsidTr="00A43A97">
        <w:trPr>
          <w:trHeight w:val="564"/>
        </w:trPr>
        <w:tc>
          <w:tcPr>
            <w:tcW w:w="2830" w:type="dxa"/>
            <w:hideMark/>
          </w:tcPr>
          <w:p w14:paraId="636832E6" w14:textId="581FEE83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2.</w:t>
            </w:r>
            <w:r w:rsidR="00722755" w:rsidRPr="00780B0D">
              <w:rPr>
                <w:sz w:val="24"/>
                <w:szCs w:val="24"/>
              </w:rPr>
              <w:t>8</w:t>
            </w:r>
            <w:r w:rsidR="00722755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Zajišťovat podmínky pro ochranu d</w:t>
            </w:r>
            <w:r w:rsidRPr="00780B0D">
              <w:rPr>
                <w:sz w:val="24"/>
                <w:szCs w:val="24"/>
              </w:rPr>
              <w:t>uševní</w:t>
            </w:r>
            <w:r>
              <w:rPr>
                <w:sz w:val="24"/>
                <w:szCs w:val="24"/>
              </w:rPr>
              <w:t>ho</w:t>
            </w:r>
            <w:r w:rsidRPr="00780B0D">
              <w:rPr>
                <w:sz w:val="24"/>
                <w:szCs w:val="24"/>
              </w:rPr>
              <w:t xml:space="preserve"> vlastnictví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 xml:space="preserve">podporu </w:t>
            </w:r>
            <w:r w:rsidRPr="00780B0D">
              <w:rPr>
                <w:sz w:val="24"/>
                <w:szCs w:val="24"/>
              </w:rPr>
              <w:t>transfer</w:t>
            </w:r>
            <w:r>
              <w:rPr>
                <w:sz w:val="24"/>
                <w:szCs w:val="24"/>
              </w:rPr>
              <w:t>u</w:t>
            </w:r>
            <w:r w:rsidRPr="00780B0D">
              <w:rPr>
                <w:sz w:val="24"/>
                <w:szCs w:val="24"/>
              </w:rPr>
              <w:t xml:space="preserve"> technologií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3" w:type="dxa"/>
            <w:hideMark/>
          </w:tcPr>
          <w:p w14:paraId="2F75953F" w14:textId="1F38AC05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2.8.</w:t>
            </w:r>
            <w:r w:rsidR="00722755">
              <w:rPr>
                <w:sz w:val="24"/>
                <w:szCs w:val="24"/>
              </w:rPr>
              <w:t>1 </w:t>
            </w:r>
            <w:r w:rsidRPr="00780B0D">
              <w:rPr>
                <w:sz w:val="24"/>
                <w:szCs w:val="24"/>
              </w:rPr>
              <w:t>Rozvíjet efektivitu transferu technologií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401" w:type="dxa"/>
            <w:hideMark/>
          </w:tcPr>
          <w:p w14:paraId="4CEB56BF" w14:textId="408DF3DB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Personálně zajistit transfer technologií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hideMark/>
          </w:tcPr>
          <w:p w14:paraId="2A2FC199" w14:textId="236E99C4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Ředitel UNI</w:t>
            </w:r>
            <w:r w:rsidRPr="00780B0D">
              <w:rPr>
                <w:sz w:val="24"/>
                <w:szCs w:val="24"/>
              </w:rPr>
              <w:t xml:space="preserve"> </w:t>
            </w:r>
          </w:p>
          <w:p w14:paraId="7B6BB473" w14:textId="0522CF12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Ředitelka CTT</w:t>
            </w:r>
          </w:p>
        </w:tc>
        <w:tc>
          <w:tcPr>
            <w:tcW w:w="2941" w:type="dxa"/>
            <w:noWrap/>
            <w:hideMark/>
          </w:tcPr>
          <w:p w14:paraId="6DF6A286" w14:textId="3DA1B666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Obsadit pracovní pozici</w:t>
            </w:r>
          </w:p>
        </w:tc>
      </w:tr>
      <w:tr w:rsidR="000F45BF" w:rsidRPr="00780B0D" w14:paraId="669F7C2E" w14:textId="77777777" w:rsidTr="00A43A97">
        <w:trPr>
          <w:trHeight w:val="708"/>
        </w:trPr>
        <w:tc>
          <w:tcPr>
            <w:tcW w:w="2830" w:type="dxa"/>
            <w:hideMark/>
          </w:tcPr>
          <w:p w14:paraId="2936682E" w14:textId="4F78C845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2.</w:t>
            </w:r>
            <w:r w:rsidR="00722755" w:rsidRPr="00780B0D">
              <w:rPr>
                <w:sz w:val="24"/>
                <w:szCs w:val="24"/>
              </w:rPr>
              <w:t>8</w:t>
            </w:r>
            <w:r w:rsidR="00722755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Zajišťovat podmínky pro ochranu d</w:t>
            </w:r>
            <w:r w:rsidRPr="00780B0D">
              <w:rPr>
                <w:sz w:val="24"/>
                <w:szCs w:val="24"/>
              </w:rPr>
              <w:t>uševní</w:t>
            </w:r>
            <w:r>
              <w:rPr>
                <w:sz w:val="24"/>
                <w:szCs w:val="24"/>
              </w:rPr>
              <w:t>ho</w:t>
            </w:r>
            <w:r w:rsidRPr="00780B0D">
              <w:rPr>
                <w:sz w:val="24"/>
                <w:szCs w:val="24"/>
              </w:rPr>
              <w:t xml:space="preserve"> vlastnictví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 xml:space="preserve">podporu </w:t>
            </w:r>
            <w:r w:rsidRPr="00780B0D">
              <w:rPr>
                <w:sz w:val="24"/>
                <w:szCs w:val="24"/>
              </w:rPr>
              <w:t>transfer</w:t>
            </w:r>
            <w:r>
              <w:rPr>
                <w:sz w:val="24"/>
                <w:szCs w:val="24"/>
              </w:rPr>
              <w:t>u</w:t>
            </w:r>
            <w:r w:rsidRPr="00780B0D">
              <w:rPr>
                <w:sz w:val="24"/>
                <w:szCs w:val="24"/>
              </w:rPr>
              <w:t xml:space="preserve"> technologií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3" w:type="dxa"/>
            <w:hideMark/>
          </w:tcPr>
          <w:p w14:paraId="27476429" w14:textId="66463733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2.8.</w:t>
            </w:r>
            <w:r w:rsidR="00722755">
              <w:rPr>
                <w:sz w:val="24"/>
                <w:szCs w:val="24"/>
              </w:rPr>
              <w:t>2 </w:t>
            </w:r>
            <w:r w:rsidRPr="00780B0D">
              <w:rPr>
                <w:sz w:val="24"/>
                <w:szCs w:val="24"/>
              </w:rPr>
              <w:t xml:space="preserve">Trvale vzdělávat </w:t>
            </w:r>
            <w:r w:rsidRPr="00780B0D">
              <w:rPr>
                <w:sz w:val="24"/>
                <w:szCs w:val="24"/>
              </w:rPr>
              <w:br/>
              <w:t xml:space="preserve">zaměstnance </w:t>
            </w:r>
            <w:r w:rsidR="00722755" w:rsidRPr="00780B0D">
              <w:rPr>
                <w:sz w:val="24"/>
                <w:szCs w:val="24"/>
              </w:rPr>
              <w:t>v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oblasti </w:t>
            </w:r>
            <w:r w:rsidRPr="00780B0D">
              <w:rPr>
                <w:sz w:val="24"/>
                <w:szCs w:val="24"/>
              </w:rPr>
              <w:br/>
              <w:t xml:space="preserve">ochrany duševního </w:t>
            </w:r>
            <w:r w:rsidRPr="00780B0D">
              <w:rPr>
                <w:sz w:val="24"/>
                <w:szCs w:val="24"/>
              </w:rPr>
              <w:br/>
              <w:t xml:space="preserve">vlastnictví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nakládání </w:t>
            </w:r>
            <w:r w:rsidRPr="00780B0D">
              <w:rPr>
                <w:sz w:val="24"/>
                <w:szCs w:val="24"/>
              </w:rPr>
              <w:br/>
            </w:r>
            <w:r w:rsidR="00722755" w:rsidRPr="00780B0D">
              <w:rPr>
                <w:sz w:val="24"/>
                <w:szCs w:val="24"/>
              </w:rPr>
              <w:t>s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nehmotným majetkem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401" w:type="dxa"/>
            <w:hideMark/>
          </w:tcPr>
          <w:p w14:paraId="78DA3C40" w14:textId="332C0B57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Realizovat kontinuální vzdělávání pro </w:t>
            </w:r>
            <w:r w:rsidRPr="00780B0D">
              <w:rPr>
                <w:sz w:val="24"/>
                <w:szCs w:val="24"/>
              </w:rPr>
              <w:br/>
              <w:t xml:space="preserve">zaměstnance UTB ve Zlíně </w:t>
            </w:r>
            <w:r w:rsidR="00722755" w:rsidRPr="00780B0D">
              <w:rPr>
                <w:sz w:val="24"/>
                <w:szCs w:val="24"/>
              </w:rPr>
              <w:t>v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oblasti transferu </w:t>
            </w:r>
            <w:r w:rsidRPr="00780B0D">
              <w:rPr>
                <w:sz w:val="24"/>
                <w:szCs w:val="24"/>
              </w:rPr>
              <w:br/>
              <w:t xml:space="preserve">technologií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ochrany duševního vlastnictví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hideMark/>
          </w:tcPr>
          <w:p w14:paraId="57BF3E5C" w14:textId="77777777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Ředitel UNI</w:t>
            </w:r>
            <w:r w:rsidRPr="00780B0D">
              <w:rPr>
                <w:sz w:val="24"/>
                <w:szCs w:val="24"/>
              </w:rPr>
              <w:t xml:space="preserve"> </w:t>
            </w:r>
          </w:p>
          <w:p w14:paraId="67466EC4" w14:textId="3C686F75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Ředitelka CTT</w:t>
            </w:r>
          </w:p>
        </w:tc>
        <w:tc>
          <w:tcPr>
            <w:tcW w:w="2941" w:type="dxa"/>
            <w:noWrap/>
            <w:hideMark/>
          </w:tcPr>
          <w:p w14:paraId="14143770" w14:textId="77777777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realizovaných kurzů</w:t>
            </w:r>
          </w:p>
        </w:tc>
      </w:tr>
      <w:tr w:rsidR="000F45BF" w:rsidRPr="00780B0D" w14:paraId="597DD570" w14:textId="77777777" w:rsidTr="00A43A97">
        <w:trPr>
          <w:trHeight w:val="828"/>
        </w:trPr>
        <w:tc>
          <w:tcPr>
            <w:tcW w:w="2830" w:type="dxa"/>
            <w:hideMark/>
          </w:tcPr>
          <w:p w14:paraId="0F6BEF45" w14:textId="4F9CA86F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2.</w:t>
            </w:r>
            <w:r w:rsidR="00722755" w:rsidRPr="00780B0D">
              <w:rPr>
                <w:sz w:val="24"/>
                <w:szCs w:val="24"/>
              </w:rPr>
              <w:t>8</w:t>
            </w:r>
            <w:r w:rsidR="00722755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Zajišťovat podmínky pro ochranu d</w:t>
            </w:r>
            <w:r w:rsidRPr="00780B0D">
              <w:rPr>
                <w:sz w:val="24"/>
                <w:szCs w:val="24"/>
              </w:rPr>
              <w:t>uševní</w:t>
            </w:r>
            <w:r>
              <w:rPr>
                <w:sz w:val="24"/>
                <w:szCs w:val="24"/>
              </w:rPr>
              <w:t>ho</w:t>
            </w:r>
            <w:r w:rsidRPr="00780B0D">
              <w:rPr>
                <w:sz w:val="24"/>
                <w:szCs w:val="24"/>
              </w:rPr>
              <w:t xml:space="preserve"> vlastnictví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 xml:space="preserve">podporu </w:t>
            </w:r>
            <w:r w:rsidRPr="00780B0D">
              <w:rPr>
                <w:sz w:val="24"/>
                <w:szCs w:val="24"/>
              </w:rPr>
              <w:t>transfer</w:t>
            </w:r>
            <w:r>
              <w:rPr>
                <w:sz w:val="24"/>
                <w:szCs w:val="24"/>
              </w:rPr>
              <w:t>u</w:t>
            </w:r>
            <w:r w:rsidRPr="00780B0D">
              <w:rPr>
                <w:sz w:val="24"/>
                <w:szCs w:val="24"/>
              </w:rPr>
              <w:t xml:space="preserve"> technologií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3" w:type="dxa"/>
            <w:hideMark/>
          </w:tcPr>
          <w:p w14:paraId="3AC6D587" w14:textId="1769F588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2.8.</w:t>
            </w:r>
            <w:r w:rsidR="00722755">
              <w:rPr>
                <w:sz w:val="24"/>
                <w:szCs w:val="24"/>
              </w:rPr>
              <w:t>3 </w:t>
            </w:r>
            <w:r w:rsidRPr="00780B0D">
              <w:rPr>
                <w:sz w:val="24"/>
                <w:szCs w:val="24"/>
              </w:rPr>
              <w:t xml:space="preserve">Podporovat transfer </w:t>
            </w:r>
            <w:r w:rsidRPr="00780B0D">
              <w:rPr>
                <w:sz w:val="24"/>
                <w:szCs w:val="24"/>
              </w:rPr>
              <w:br/>
              <w:t xml:space="preserve">poznatků </w:t>
            </w:r>
            <w:proofErr w:type="spellStart"/>
            <w:r w:rsidRPr="00780B0D">
              <w:rPr>
                <w:sz w:val="24"/>
                <w:szCs w:val="24"/>
              </w:rPr>
              <w:t>VaV</w:t>
            </w:r>
            <w:proofErr w:type="spellEnd"/>
            <w:r w:rsidRPr="00780B0D">
              <w:rPr>
                <w:sz w:val="24"/>
                <w:szCs w:val="24"/>
              </w:rPr>
              <w:t xml:space="preserve"> do praxe, rozvoj start-upů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spin </w:t>
            </w:r>
            <w:proofErr w:type="spellStart"/>
            <w:r w:rsidRPr="00780B0D">
              <w:rPr>
                <w:sz w:val="24"/>
                <w:szCs w:val="24"/>
              </w:rPr>
              <w:t>off</w:t>
            </w:r>
            <w:proofErr w:type="spellEnd"/>
            <w:r w:rsidRPr="00780B0D">
              <w:rPr>
                <w:sz w:val="24"/>
                <w:szCs w:val="24"/>
              </w:rPr>
              <w:t xml:space="preserve"> firem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401" w:type="dxa"/>
            <w:hideMark/>
          </w:tcPr>
          <w:p w14:paraId="78FA5D01" w14:textId="0AAB07D5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Aktivně vyhledávat partnery pro transfer technologií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hideMark/>
          </w:tcPr>
          <w:p w14:paraId="336117CF" w14:textId="77777777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Ředitel UNI</w:t>
            </w:r>
            <w:r w:rsidRPr="00780B0D">
              <w:rPr>
                <w:sz w:val="24"/>
                <w:szCs w:val="24"/>
              </w:rPr>
              <w:t xml:space="preserve"> </w:t>
            </w:r>
          </w:p>
          <w:p w14:paraId="37CEDBB6" w14:textId="2EDB1E2B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Ředitelka CTT</w:t>
            </w:r>
          </w:p>
        </w:tc>
        <w:tc>
          <w:tcPr>
            <w:tcW w:w="2941" w:type="dxa"/>
            <w:hideMark/>
          </w:tcPr>
          <w:p w14:paraId="15CFA1C6" w14:textId="4548FBC4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Počet smluv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objem smluvního plnění</w:t>
            </w:r>
          </w:p>
        </w:tc>
      </w:tr>
      <w:tr w:rsidR="000F45BF" w:rsidRPr="00780B0D" w14:paraId="45F6AA14" w14:textId="77777777" w:rsidTr="00A43A97">
        <w:trPr>
          <w:trHeight w:val="828"/>
        </w:trPr>
        <w:tc>
          <w:tcPr>
            <w:tcW w:w="2830" w:type="dxa"/>
            <w:hideMark/>
          </w:tcPr>
          <w:p w14:paraId="4B71FF7B" w14:textId="7962F82E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2.</w:t>
            </w:r>
            <w:r w:rsidR="00722755" w:rsidRPr="00780B0D">
              <w:rPr>
                <w:sz w:val="24"/>
                <w:szCs w:val="24"/>
              </w:rPr>
              <w:t>8</w:t>
            </w:r>
            <w:r w:rsidR="00722755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Zajišťovat podmínky pro ochranu d</w:t>
            </w:r>
            <w:r w:rsidRPr="00780B0D">
              <w:rPr>
                <w:sz w:val="24"/>
                <w:szCs w:val="24"/>
              </w:rPr>
              <w:t>uševní</w:t>
            </w:r>
            <w:r>
              <w:rPr>
                <w:sz w:val="24"/>
                <w:szCs w:val="24"/>
              </w:rPr>
              <w:t>ho</w:t>
            </w:r>
            <w:r w:rsidRPr="00780B0D">
              <w:rPr>
                <w:sz w:val="24"/>
                <w:szCs w:val="24"/>
              </w:rPr>
              <w:t xml:space="preserve"> vlastnictví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 xml:space="preserve">podporu </w:t>
            </w:r>
            <w:r w:rsidRPr="00780B0D">
              <w:rPr>
                <w:sz w:val="24"/>
                <w:szCs w:val="24"/>
              </w:rPr>
              <w:t>transfer</w:t>
            </w:r>
            <w:r>
              <w:rPr>
                <w:sz w:val="24"/>
                <w:szCs w:val="24"/>
              </w:rPr>
              <w:t>u</w:t>
            </w:r>
            <w:r w:rsidRPr="00780B0D">
              <w:rPr>
                <w:sz w:val="24"/>
                <w:szCs w:val="24"/>
              </w:rPr>
              <w:t xml:space="preserve"> technologií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3" w:type="dxa"/>
            <w:hideMark/>
          </w:tcPr>
          <w:p w14:paraId="6F62EAB2" w14:textId="30EB4F9E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2.8.</w:t>
            </w:r>
            <w:r w:rsidR="00722755">
              <w:rPr>
                <w:sz w:val="24"/>
                <w:szCs w:val="24"/>
              </w:rPr>
              <w:t>3 </w:t>
            </w:r>
            <w:r w:rsidRPr="00780B0D">
              <w:rPr>
                <w:sz w:val="24"/>
                <w:szCs w:val="24"/>
              </w:rPr>
              <w:t xml:space="preserve">Podporovat transfer </w:t>
            </w:r>
            <w:r w:rsidRPr="00780B0D">
              <w:rPr>
                <w:sz w:val="24"/>
                <w:szCs w:val="24"/>
              </w:rPr>
              <w:br/>
              <w:t xml:space="preserve">poznatků </w:t>
            </w:r>
            <w:proofErr w:type="spellStart"/>
            <w:r w:rsidRPr="00780B0D">
              <w:rPr>
                <w:sz w:val="24"/>
                <w:szCs w:val="24"/>
              </w:rPr>
              <w:t>VaV</w:t>
            </w:r>
            <w:proofErr w:type="spellEnd"/>
            <w:r w:rsidRPr="00780B0D">
              <w:rPr>
                <w:sz w:val="24"/>
                <w:szCs w:val="24"/>
              </w:rPr>
              <w:t xml:space="preserve"> do praxe, rozvoj start-upů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spin </w:t>
            </w:r>
            <w:proofErr w:type="spellStart"/>
            <w:r w:rsidRPr="00780B0D">
              <w:rPr>
                <w:sz w:val="24"/>
                <w:szCs w:val="24"/>
              </w:rPr>
              <w:t>off</w:t>
            </w:r>
            <w:proofErr w:type="spellEnd"/>
            <w:r w:rsidRPr="00780B0D">
              <w:rPr>
                <w:sz w:val="24"/>
                <w:szCs w:val="24"/>
              </w:rPr>
              <w:t xml:space="preserve"> firem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401" w:type="dxa"/>
            <w:hideMark/>
          </w:tcPr>
          <w:p w14:paraId="40D2A6C6" w14:textId="31BE9E72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Analyzovat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aktualizovat legislativní pravidla vzniku start-up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spin-</w:t>
            </w:r>
            <w:proofErr w:type="spellStart"/>
            <w:r w:rsidRPr="00780B0D">
              <w:rPr>
                <w:sz w:val="24"/>
                <w:szCs w:val="24"/>
              </w:rPr>
              <w:t>off</w:t>
            </w:r>
            <w:proofErr w:type="spellEnd"/>
            <w:r w:rsidRPr="00780B0D">
              <w:rPr>
                <w:sz w:val="24"/>
                <w:szCs w:val="24"/>
              </w:rPr>
              <w:t xml:space="preserve"> firem na UTB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hideMark/>
          </w:tcPr>
          <w:p w14:paraId="3AF2A166" w14:textId="77777777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Ředitel UNI</w:t>
            </w:r>
            <w:r w:rsidRPr="00780B0D">
              <w:rPr>
                <w:sz w:val="24"/>
                <w:szCs w:val="24"/>
              </w:rPr>
              <w:t xml:space="preserve"> </w:t>
            </w:r>
          </w:p>
          <w:p w14:paraId="6C54DA5C" w14:textId="0926A25F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Ředitelka CTT</w:t>
            </w:r>
          </w:p>
        </w:tc>
        <w:tc>
          <w:tcPr>
            <w:tcW w:w="2941" w:type="dxa"/>
            <w:hideMark/>
          </w:tcPr>
          <w:p w14:paraId="0E49F2DC" w14:textId="77777777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Analýza stávajícího stavu </w:t>
            </w:r>
          </w:p>
        </w:tc>
      </w:tr>
      <w:tr w:rsidR="000F45BF" w:rsidRPr="00780B0D" w14:paraId="72A7A9D5" w14:textId="77777777" w:rsidTr="00A43A97">
        <w:trPr>
          <w:trHeight w:val="850"/>
        </w:trPr>
        <w:tc>
          <w:tcPr>
            <w:tcW w:w="2830" w:type="dxa"/>
            <w:hideMark/>
          </w:tcPr>
          <w:p w14:paraId="22E79809" w14:textId="6958542C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2.</w:t>
            </w:r>
            <w:r w:rsidR="00722755" w:rsidRPr="00780B0D">
              <w:rPr>
                <w:sz w:val="24"/>
                <w:szCs w:val="24"/>
              </w:rPr>
              <w:t>9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Zv</w:t>
            </w:r>
            <w:r>
              <w:rPr>
                <w:sz w:val="24"/>
                <w:szCs w:val="24"/>
              </w:rPr>
              <w:t>yšovat</w:t>
            </w:r>
            <w:r w:rsidRPr="00780B0D">
              <w:rPr>
                <w:sz w:val="24"/>
                <w:szCs w:val="24"/>
              </w:rPr>
              <w:t xml:space="preserve"> kvalit</w:t>
            </w:r>
            <w:r>
              <w:rPr>
                <w:sz w:val="24"/>
                <w:szCs w:val="24"/>
              </w:rPr>
              <w:t>u</w:t>
            </w:r>
            <w:r w:rsidRPr="00780B0D">
              <w:rPr>
                <w:sz w:val="24"/>
                <w:szCs w:val="24"/>
              </w:rPr>
              <w:t xml:space="preserve">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zajištění doktorského studia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3" w:type="dxa"/>
            <w:hideMark/>
          </w:tcPr>
          <w:p w14:paraId="29C051C9" w14:textId="6E5A5A8F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2.9.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="00AD4544" w:rsidRPr="00780B0D">
              <w:rPr>
                <w:sz w:val="24"/>
                <w:szCs w:val="24"/>
              </w:rPr>
              <w:t>Ustanovit institucionální prostředí pro zajištění kvalitního studia v</w:t>
            </w:r>
            <w:r w:rsidR="00AD4544">
              <w:rPr>
                <w:sz w:val="24"/>
                <w:szCs w:val="24"/>
              </w:rPr>
              <w:t> </w:t>
            </w:r>
            <w:r w:rsidR="00AD4544" w:rsidRPr="00780B0D">
              <w:rPr>
                <w:sz w:val="24"/>
                <w:szCs w:val="24"/>
              </w:rPr>
              <w:t>DSP</w:t>
            </w:r>
            <w:r w:rsidR="00AD4544">
              <w:rPr>
                <w:sz w:val="24"/>
                <w:szCs w:val="24"/>
              </w:rPr>
              <w:t>.</w:t>
            </w:r>
          </w:p>
        </w:tc>
        <w:tc>
          <w:tcPr>
            <w:tcW w:w="3401" w:type="dxa"/>
            <w:hideMark/>
          </w:tcPr>
          <w:p w14:paraId="520E4E8E" w14:textId="6D5118EB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Ustanovit parametry excelence doktorského studia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hideMark/>
          </w:tcPr>
          <w:p w14:paraId="0C8B3DB3" w14:textId="00064AAB" w:rsidR="000F45BF" w:rsidRPr="00780B0D" w:rsidRDefault="000F45BF" w:rsidP="000F45BF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Prorektor pro tvůrčí činnosti</w:t>
            </w:r>
            <w:r w:rsidRPr="00780B0D">
              <w:rPr>
                <w:sz w:val="24"/>
                <w:szCs w:val="24"/>
              </w:rPr>
              <w:t xml:space="preserve"> </w:t>
            </w:r>
          </w:p>
          <w:p w14:paraId="46C12833" w14:textId="435770B2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FT</w:t>
            </w:r>
          </w:p>
          <w:p w14:paraId="7B300730" w14:textId="77777777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Děkan </w:t>
            </w:r>
            <w:proofErr w:type="spellStart"/>
            <w:r w:rsidRPr="00780B0D">
              <w:rPr>
                <w:sz w:val="24"/>
                <w:szCs w:val="24"/>
              </w:rPr>
              <w:t>FaME</w:t>
            </w:r>
            <w:proofErr w:type="spellEnd"/>
          </w:p>
          <w:p w14:paraId="7C90B465" w14:textId="77777777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FMK</w:t>
            </w:r>
          </w:p>
          <w:p w14:paraId="56657F8D" w14:textId="77777777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FAI</w:t>
            </w:r>
          </w:p>
          <w:p w14:paraId="0EDB1D9E" w14:textId="77777777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FHS</w:t>
            </w:r>
          </w:p>
          <w:p w14:paraId="070BDE44" w14:textId="77777777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Děkanka FLKŘ</w:t>
            </w:r>
          </w:p>
          <w:p w14:paraId="09E882D1" w14:textId="29B95A12" w:rsidR="000F45BF" w:rsidRPr="00780B0D" w:rsidRDefault="000F45BF" w:rsidP="000F45BF">
            <w:pPr>
              <w:rPr>
                <w:sz w:val="24"/>
                <w:szCs w:val="24"/>
              </w:rPr>
            </w:pPr>
          </w:p>
        </w:tc>
        <w:tc>
          <w:tcPr>
            <w:tcW w:w="2941" w:type="dxa"/>
            <w:hideMark/>
          </w:tcPr>
          <w:p w14:paraId="37EF4E9D" w14:textId="55FF3A10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Analýza stávajícího stavu</w:t>
            </w:r>
          </w:p>
        </w:tc>
      </w:tr>
      <w:tr w:rsidR="000F45BF" w:rsidRPr="00780B0D" w14:paraId="7D0F493E" w14:textId="77777777" w:rsidTr="00A43A97">
        <w:trPr>
          <w:trHeight w:val="828"/>
        </w:trPr>
        <w:tc>
          <w:tcPr>
            <w:tcW w:w="2830" w:type="dxa"/>
            <w:hideMark/>
          </w:tcPr>
          <w:p w14:paraId="252B578D" w14:textId="136A872D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2.</w:t>
            </w:r>
            <w:r w:rsidR="00722755" w:rsidRPr="00780B0D">
              <w:rPr>
                <w:sz w:val="24"/>
                <w:szCs w:val="24"/>
              </w:rPr>
              <w:t>9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Zv</w:t>
            </w:r>
            <w:r>
              <w:rPr>
                <w:sz w:val="24"/>
                <w:szCs w:val="24"/>
              </w:rPr>
              <w:t>yšovat</w:t>
            </w:r>
            <w:r w:rsidRPr="00780B0D">
              <w:rPr>
                <w:sz w:val="24"/>
                <w:szCs w:val="24"/>
              </w:rPr>
              <w:t xml:space="preserve"> kvalit</w:t>
            </w:r>
            <w:r>
              <w:rPr>
                <w:sz w:val="24"/>
                <w:szCs w:val="24"/>
              </w:rPr>
              <w:t>u</w:t>
            </w:r>
            <w:r w:rsidRPr="00780B0D">
              <w:rPr>
                <w:sz w:val="24"/>
                <w:szCs w:val="24"/>
              </w:rPr>
              <w:t xml:space="preserve">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zajištění doktorského studia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3" w:type="dxa"/>
            <w:hideMark/>
          </w:tcPr>
          <w:p w14:paraId="0ACA89C7" w14:textId="74C9B45C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2.9.</w:t>
            </w:r>
            <w:r w:rsidR="00722755">
              <w:rPr>
                <w:sz w:val="24"/>
                <w:szCs w:val="24"/>
              </w:rPr>
              <w:t>1 </w:t>
            </w:r>
            <w:r w:rsidRPr="00780B0D">
              <w:rPr>
                <w:sz w:val="24"/>
                <w:szCs w:val="24"/>
              </w:rPr>
              <w:t>Ustanovit institucionální prostředí pro zajištění kvalitního studia v</w:t>
            </w:r>
            <w:r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DSP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401" w:type="dxa"/>
            <w:hideMark/>
          </w:tcPr>
          <w:p w14:paraId="17144AB2" w14:textId="298FDD93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Ustanovit Baťovu doktorskou školu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hideMark/>
          </w:tcPr>
          <w:p w14:paraId="7DAD9850" w14:textId="77777777" w:rsidR="000F45BF" w:rsidRPr="00780B0D" w:rsidRDefault="000F45BF" w:rsidP="000F45BF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Prorektor pro tvůrčí činnosti</w:t>
            </w:r>
            <w:r w:rsidRPr="00780B0D">
              <w:rPr>
                <w:sz w:val="24"/>
                <w:szCs w:val="24"/>
              </w:rPr>
              <w:t xml:space="preserve"> </w:t>
            </w:r>
          </w:p>
          <w:p w14:paraId="0082595F" w14:textId="251A514C" w:rsidR="000F45BF" w:rsidRPr="00780B0D" w:rsidRDefault="000F45BF" w:rsidP="000F45BF">
            <w:pPr>
              <w:rPr>
                <w:sz w:val="24"/>
                <w:szCs w:val="24"/>
              </w:rPr>
            </w:pPr>
          </w:p>
        </w:tc>
        <w:tc>
          <w:tcPr>
            <w:tcW w:w="2941" w:type="dxa"/>
            <w:hideMark/>
          </w:tcPr>
          <w:p w14:paraId="7E38DEB9" w14:textId="58D72CFE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Zavedení Baťovy</w:t>
            </w:r>
            <w:r>
              <w:rPr>
                <w:sz w:val="24"/>
                <w:szCs w:val="24"/>
              </w:rPr>
              <w:t xml:space="preserve"> doktorské</w:t>
            </w:r>
            <w:r w:rsidRPr="00780B0D">
              <w:rPr>
                <w:sz w:val="24"/>
                <w:szCs w:val="24"/>
              </w:rPr>
              <w:t xml:space="preserve"> školy do povinných předmětů DSP</w:t>
            </w:r>
          </w:p>
          <w:p w14:paraId="39B115EF" w14:textId="77777777" w:rsidR="000F45BF" w:rsidRPr="00780B0D" w:rsidRDefault="000F45BF" w:rsidP="000F45BF">
            <w:pPr>
              <w:rPr>
                <w:sz w:val="24"/>
                <w:szCs w:val="24"/>
              </w:rPr>
            </w:pPr>
          </w:p>
          <w:p w14:paraId="23AB48A9" w14:textId="7AEB5890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Zavedení Baťovy </w:t>
            </w:r>
            <w:r>
              <w:rPr>
                <w:sz w:val="24"/>
                <w:szCs w:val="24"/>
              </w:rPr>
              <w:t xml:space="preserve">doktorské </w:t>
            </w:r>
            <w:r w:rsidRPr="00780B0D">
              <w:rPr>
                <w:sz w:val="24"/>
                <w:szCs w:val="24"/>
              </w:rPr>
              <w:t>školy do IS STAG</w:t>
            </w:r>
          </w:p>
        </w:tc>
      </w:tr>
      <w:tr w:rsidR="000F45BF" w:rsidRPr="00780B0D" w14:paraId="5C78E3D8" w14:textId="77777777" w:rsidTr="00A43A97">
        <w:trPr>
          <w:trHeight w:val="828"/>
        </w:trPr>
        <w:tc>
          <w:tcPr>
            <w:tcW w:w="2830" w:type="dxa"/>
            <w:hideMark/>
          </w:tcPr>
          <w:p w14:paraId="532C50C3" w14:textId="1178D467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2.</w:t>
            </w:r>
            <w:r w:rsidR="00722755" w:rsidRPr="00780B0D">
              <w:rPr>
                <w:sz w:val="24"/>
                <w:szCs w:val="24"/>
              </w:rPr>
              <w:t>9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Zv</w:t>
            </w:r>
            <w:r>
              <w:rPr>
                <w:sz w:val="24"/>
                <w:szCs w:val="24"/>
              </w:rPr>
              <w:t>yšovat</w:t>
            </w:r>
            <w:r w:rsidRPr="00780B0D">
              <w:rPr>
                <w:sz w:val="24"/>
                <w:szCs w:val="24"/>
              </w:rPr>
              <w:t xml:space="preserve"> kvalit</w:t>
            </w:r>
            <w:r>
              <w:rPr>
                <w:sz w:val="24"/>
                <w:szCs w:val="24"/>
              </w:rPr>
              <w:t>u</w:t>
            </w:r>
            <w:r w:rsidRPr="00780B0D">
              <w:rPr>
                <w:sz w:val="24"/>
                <w:szCs w:val="24"/>
              </w:rPr>
              <w:t xml:space="preserve">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zajištění doktorského studia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3" w:type="dxa"/>
            <w:hideMark/>
          </w:tcPr>
          <w:p w14:paraId="66233BED" w14:textId="3A4EAB6F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2.9.</w:t>
            </w:r>
            <w:r w:rsidR="00722755">
              <w:rPr>
                <w:sz w:val="24"/>
                <w:szCs w:val="24"/>
              </w:rPr>
              <w:t>2 </w:t>
            </w:r>
            <w:r w:rsidRPr="00780B0D">
              <w:rPr>
                <w:sz w:val="24"/>
                <w:szCs w:val="24"/>
              </w:rPr>
              <w:t>Podporovat atraktivitu doktorských studijních programů.</w:t>
            </w:r>
          </w:p>
        </w:tc>
        <w:tc>
          <w:tcPr>
            <w:tcW w:w="3401" w:type="dxa"/>
            <w:hideMark/>
          </w:tcPr>
          <w:p w14:paraId="70BEF34C" w14:textId="6287DCD2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Připravovat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realizovat programy na podporu studentů DSP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proofErr w:type="spellStart"/>
            <w:r w:rsidRPr="00780B0D">
              <w:rPr>
                <w:sz w:val="24"/>
                <w:szCs w:val="24"/>
              </w:rPr>
              <w:t>postdoktorských</w:t>
            </w:r>
            <w:proofErr w:type="spellEnd"/>
            <w:r w:rsidRPr="00780B0D">
              <w:rPr>
                <w:sz w:val="24"/>
                <w:szCs w:val="24"/>
              </w:rPr>
              <w:t xml:space="preserve"> pozic.</w:t>
            </w:r>
          </w:p>
        </w:tc>
        <w:tc>
          <w:tcPr>
            <w:tcW w:w="2409" w:type="dxa"/>
            <w:hideMark/>
          </w:tcPr>
          <w:p w14:paraId="5DABBA77" w14:textId="77777777" w:rsidR="000F45BF" w:rsidRPr="00780B0D" w:rsidRDefault="000F45BF" w:rsidP="000F45BF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Prorektor pro tvůrčí činnosti</w:t>
            </w:r>
            <w:r w:rsidRPr="00780B0D">
              <w:rPr>
                <w:sz w:val="24"/>
                <w:szCs w:val="24"/>
              </w:rPr>
              <w:t xml:space="preserve"> </w:t>
            </w:r>
          </w:p>
          <w:p w14:paraId="6888A2A4" w14:textId="6BD4CC3A" w:rsidR="000F45BF" w:rsidRPr="00780B0D" w:rsidRDefault="000F45BF" w:rsidP="000F45BF">
            <w:pPr>
              <w:rPr>
                <w:sz w:val="24"/>
                <w:szCs w:val="24"/>
              </w:rPr>
            </w:pPr>
          </w:p>
        </w:tc>
        <w:tc>
          <w:tcPr>
            <w:tcW w:w="2941" w:type="dxa"/>
            <w:hideMark/>
          </w:tcPr>
          <w:p w14:paraId="5CD46D7B" w14:textId="437AD0A8" w:rsidR="000F45BF" w:rsidRPr="00780B0D" w:rsidRDefault="000F45BF" w:rsidP="000F45B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Ekonomické zajištění studentů DSP</w:t>
            </w:r>
          </w:p>
        </w:tc>
      </w:tr>
    </w:tbl>
    <w:p w14:paraId="16D46A74" w14:textId="77777777" w:rsidR="005770EF" w:rsidRPr="00780B0D" w:rsidRDefault="005770EF" w:rsidP="00B06CBC">
      <w:pPr>
        <w:rPr>
          <w:sz w:val="24"/>
          <w:szCs w:val="24"/>
        </w:rPr>
      </w:pPr>
    </w:p>
    <w:p w14:paraId="3C38ED64" w14:textId="77777777" w:rsidR="00EB20A9" w:rsidRPr="00780B0D" w:rsidRDefault="00EB20A9" w:rsidP="00AD0989">
      <w:pPr>
        <w:rPr>
          <w:b/>
          <w:bCs/>
          <w:sz w:val="24"/>
          <w:szCs w:val="24"/>
        </w:rPr>
      </w:pPr>
    </w:p>
    <w:p w14:paraId="2BB3D098" w14:textId="77777777" w:rsidR="00642D84" w:rsidRDefault="00642D84" w:rsidP="00642D84">
      <w:pPr>
        <w:rPr>
          <w:b/>
          <w:bCs/>
          <w:sz w:val="24"/>
          <w:szCs w:val="24"/>
        </w:rPr>
      </w:pPr>
    </w:p>
    <w:p w14:paraId="398D6F95" w14:textId="77777777" w:rsidR="000F5D12" w:rsidRDefault="000F5D12">
      <w:pPr>
        <w:rPr>
          <w:rFonts w:eastAsiaTheme="majorEastAsia" w:cs="Times New Roman"/>
          <w:b/>
          <w:color w:val="BF4E14" w:themeColor="accent2" w:themeShade="BF"/>
          <w:sz w:val="24"/>
          <w:szCs w:val="24"/>
        </w:rPr>
      </w:pPr>
      <w:r>
        <w:br w:type="page"/>
      </w:r>
    </w:p>
    <w:p w14:paraId="0E508C90" w14:textId="63FB44DB" w:rsidR="001201F1" w:rsidRPr="00780B0D" w:rsidRDefault="005E5F76" w:rsidP="007E38F8">
      <w:pPr>
        <w:pStyle w:val="Nadpisdoobsahu"/>
        <w:jc w:val="center"/>
      </w:pPr>
      <w:bookmarkStart w:id="13" w:name="_Toc213751621"/>
      <w:r w:rsidRPr="00780B0D">
        <w:t>Pilíř C: Internacionalizace</w:t>
      </w:r>
      <w:bookmarkEnd w:id="13"/>
    </w:p>
    <w:p w14:paraId="5C80A407" w14:textId="451DD426" w:rsidR="00B06CBC" w:rsidRPr="00780B0D" w:rsidRDefault="00B06CBC" w:rsidP="00B06CBC">
      <w:pPr>
        <w:rPr>
          <w:sz w:val="24"/>
          <w:szCs w:val="24"/>
        </w:rPr>
      </w:pPr>
      <w:r w:rsidRPr="00780B0D">
        <w:rPr>
          <w:sz w:val="24"/>
          <w:szCs w:val="24"/>
        </w:rPr>
        <w:t>Cíle MŠMT:</w:t>
      </w:r>
    </w:p>
    <w:p w14:paraId="27F3DA94" w14:textId="7D69FCAD" w:rsidR="00B06CBC" w:rsidRPr="00780B0D" w:rsidRDefault="00B06CBC" w:rsidP="00B06CBC">
      <w:pPr>
        <w:rPr>
          <w:sz w:val="24"/>
          <w:szCs w:val="24"/>
        </w:rPr>
      </w:pPr>
      <w:r w:rsidRPr="00780B0D">
        <w:rPr>
          <w:sz w:val="24"/>
          <w:szCs w:val="24"/>
        </w:rPr>
        <w:t xml:space="preserve">Zvýšit kvalitu </w:t>
      </w:r>
      <w:r w:rsidR="00722755" w:rsidRPr="00780B0D">
        <w:rPr>
          <w:sz w:val="24"/>
          <w:szCs w:val="24"/>
        </w:rPr>
        <w:t>a</w:t>
      </w:r>
      <w:r w:rsidR="00722755">
        <w:rPr>
          <w:sz w:val="24"/>
          <w:szCs w:val="24"/>
        </w:rPr>
        <w:t> </w:t>
      </w:r>
      <w:r w:rsidRPr="00780B0D">
        <w:rPr>
          <w:sz w:val="24"/>
          <w:szCs w:val="24"/>
        </w:rPr>
        <w:t xml:space="preserve">efektivitu doktorského studia, Rozvíjet kompetence přímo relevantní pro život </w:t>
      </w:r>
      <w:r w:rsidR="00722755" w:rsidRPr="00780B0D">
        <w:rPr>
          <w:sz w:val="24"/>
          <w:szCs w:val="24"/>
        </w:rPr>
        <w:t>a</w:t>
      </w:r>
      <w:r w:rsidR="00722755">
        <w:rPr>
          <w:sz w:val="24"/>
          <w:szCs w:val="24"/>
        </w:rPr>
        <w:t> </w:t>
      </w:r>
      <w:r w:rsidRPr="00780B0D">
        <w:rPr>
          <w:sz w:val="24"/>
          <w:szCs w:val="24"/>
        </w:rPr>
        <w:t>praxi ve 21. století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99"/>
        <w:gridCol w:w="2671"/>
        <w:gridCol w:w="2812"/>
        <w:gridCol w:w="2391"/>
        <w:gridCol w:w="3621"/>
      </w:tblGrid>
      <w:tr w:rsidR="00F457CC" w:rsidRPr="00780B0D" w14:paraId="252F58D2" w14:textId="77777777" w:rsidTr="00642D84">
        <w:trPr>
          <w:trHeight w:val="288"/>
        </w:trPr>
        <w:tc>
          <w:tcPr>
            <w:tcW w:w="2405" w:type="dxa"/>
            <w:noWrap/>
            <w:hideMark/>
          </w:tcPr>
          <w:p w14:paraId="791F9C4F" w14:textId="77777777" w:rsidR="006010CE" w:rsidRPr="00780B0D" w:rsidRDefault="006010CE" w:rsidP="004E3545">
            <w:pPr>
              <w:rPr>
                <w:b/>
                <w:bCs/>
                <w:sz w:val="24"/>
                <w:szCs w:val="24"/>
              </w:rPr>
            </w:pPr>
            <w:bookmarkStart w:id="14" w:name="_Hlk211525512"/>
            <w:r w:rsidRPr="00780B0D">
              <w:rPr>
                <w:b/>
                <w:bCs/>
                <w:sz w:val="24"/>
                <w:szCs w:val="24"/>
              </w:rPr>
              <w:t>Strategický cíl</w:t>
            </w:r>
          </w:p>
        </w:tc>
        <w:tc>
          <w:tcPr>
            <w:tcW w:w="2693" w:type="dxa"/>
            <w:noWrap/>
            <w:hideMark/>
          </w:tcPr>
          <w:p w14:paraId="4CBC68FA" w14:textId="77777777" w:rsidR="006010CE" w:rsidRPr="00780B0D" w:rsidRDefault="006010CE" w:rsidP="004E3545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Dílčí cíl</w:t>
            </w:r>
          </w:p>
        </w:tc>
        <w:tc>
          <w:tcPr>
            <w:tcW w:w="2835" w:type="dxa"/>
            <w:noWrap/>
            <w:hideMark/>
          </w:tcPr>
          <w:p w14:paraId="73141669" w14:textId="77777777" w:rsidR="006010CE" w:rsidRPr="00780B0D" w:rsidRDefault="006010CE" w:rsidP="004E3545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Opatření pro rok 2026</w:t>
            </w:r>
          </w:p>
        </w:tc>
        <w:tc>
          <w:tcPr>
            <w:tcW w:w="2410" w:type="dxa"/>
            <w:noWrap/>
            <w:hideMark/>
          </w:tcPr>
          <w:p w14:paraId="64ACA0F2" w14:textId="77777777" w:rsidR="006010CE" w:rsidRPr="00780B0D" w:rsidRDefault="006010CE" w:rsidP="004E3545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Odpovědnost</w:t>
            </w:r>
          </w:p>
        </w:tc>
        <w:tc>
          <w:tcPr>
            <w:tcW w:w="3651" w:type="dxa"/>
            <w:noWrap/>
            <w:hideMark/>
          </w:tcPr>
          <w:p w14:paraId="4DA745D8" w14:textId="77777777" w:rsidR="006010CE" w:rsidRPr="00780B0D" w:rsidRDefault="006010CE" w:rsidP="004E3545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Indikátor 2026</w:t>
            </w:r>
          </w:p>
        </w:tc>
      </w:tr>
      <w:tr w:rsidR="00A44D9F" w:rsidRPr="00780B0D" w14:paraId="7E9D64F7" w14:textId="77777777" w:rsidTr="00642D84">
        <w:trPr>
          <w:trHeight w:val="2484"/>
        </w:trPr>
        <w:tc>
          <w:tcPr>
            <w:tcW w:w="2405" w:type="dxa"/>
            <w:hideMark/>
          </w:tcPr>
          <w:p w14:paraId="246F329A" w14:textId="237EFA3C" w:rsidR="00A44D9F" w:rsidRPr="00780B0D" w:rsidRDefault="00A44D9F" w:rsidP="00A44D9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3.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Posilovat internacionalizaci UTB ve Zlíně zvyšováním počtu zahraničních studujících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pracovníků, podporovat jejich sociální integraci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  <w:hideMark/>
          </w:tcPr>
          <w:p w14:paraId="58F50E44" w14:textId="0651DC09" w:rsidR="00A44D9F" w:rsidRPr="00780B0D" w:rsidRDefault="00A44D9F" w:rsidP="00A44D9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3.1.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Zajistit dlouhodobě udržitelné financování doktorandů studujících ve studijních programech realizovaných </w:t>
            </w:r>
            <w:r w:rsidR="00722755" w:rsidRPr="00780B0D">
              <w:rPr>
                <w:sz w:val="24"/>
                <w:szCs w:val="24"/>
              </w:rPr>
              <w:t>v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anglickém jazyce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cílená podpora kvalitních uchazečů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hideMark/>
          </w:tcPr>
          <w:p w14:paraId="17DC1694" w14:textId="212C2AE4" w:rsidR="00A44D9F" w:rsidRPr="00780B0D" w:rsidRDefault="00A44D9F" w:rsidP="00A44D9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Stanovit metodiku pro podporu zahraničních uchazečů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studentů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revidovat směrnice pro přijímaní zahraničních doktorandů. </w:t>
            </w:r>
          </w:p>
        </w:tc>
        <w:tc>
          <w:tcPr>
            <w:tcW w:w="2410" w:type="dxa"/>
            <w:hideMark/>
          </w:tcPr>
          <w:p w14:paraId="7DE55DAF" w14:textId="77777777" w:rsidR="00A44D9F" w:rsidRPr="00780B0D" w:rsidRDefault="00A44D9F" w:rsidP="00A44D9F">
            <w:pPr>
              <w:rPr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Prorektor pro internacionalizaci</w:t>
            </w:r>
            <w:r w:rsidRPr="00780B0D">
              <w:rPr>
                <w:sz w:val="24"/>
                <w:szCs w:val="24"/>
              </w:rPr>
              <w:t xml:space="preserve"> </w:t>
            </w:r>
          </w:p>
          <w:p w14:paraId="2E9CDA36" w14:textId="77777777" w:rsidR="00A44D9F" w:rsidRPr="00780B0D" w:rsidRDefault="00A44D9F" w:rsidP="00A44D9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FT</w:t>
            </w:r>
          </w:p>
          <w:p w14:paraId="526C27F3" w14:textId="77777777" w:rsidR="00A44D9F" w:rsidRPr="00780B0D" w:rsidRDefault="00A44D9F" w:rsidP="00A44D9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Děkan </w:t>
            </w:r>
            <w:proofErr w:type="spellStart"/>
            <w:r w:rsidRPr="00780B0D">
              <w:rPr>
                <w:sz w:val="24"/>
                <w:szCs w:val="24"/>
              </w:rPr>
              <w:t>FaME</w:t>
            </w:r>
            <w:proofErr w:type="spellEnd"/>
          </w:p>
          <w:p w14:paraId="1A45896B" w14:textId="77777777" w:rsidR="00A44D9F" w:rsidRPr="00780B0D" w:rsidRDefault="00A44D9F" w:rsidP="00A44D9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FMK</w:t>
            </w:r>
          </w:p>
          <w:p w14:paraId="78B5962C" w14:textId="77777777" w:rsidR="00A44D9F" w:rsidRPr="00780B0D" w:rsidRDefault="00A44D9F" w:rsidP="00A44D9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FAI</w:t>
            </w:r>
          </w:p>
          <w:p w14:paraId="694F210D" w14:textId="77777777" w:rsidR="00A44D9F" w:rsidRPr="00780B0D" w:rsidRDefault="00A44D9F" w:rsidP="00A44D9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FHS</w:t>
            </w:r>
          </w:p>
          <w:p w14:paraId="1BB3CE5C" w14:textId="77777777" w:rsidR="00A44D9F" w:rsidRPr="00780B0D" w:rsidRDefault="00A44D9F" w:rsidP="00A44D9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Děkanka FLKŘ</w:t>
            </w:r>
          </w:p>
          <w:p w14:paraId="715AF0C6" w14:textId="4AF3770D" w:rsidR="00A44D9F" w:rsidRPr="00780B0D" w:rsidRDefault="00A44D9F" w:rsidP="00A44D9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Ředitel UNI</w:t>
            </w:r>
          </w:p>
        </w:tc>
        <w:tc>
          <w:tcPr>
            <w:tcW w:w="3651" w:type="dxa"/>
            <w:hideMark/>
          </w:tcPr>
          <w:p w14:paraId="7F6D8D3E" w14:textId="6F0F677E" w:rsidR="00A44D9F" w:rsidRPr="00780B0D" w:rsidRDefault="00A44D9F" w:rsidP="00A44D9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Počet zahraničních absolventů, </w:t>
            </w:r>
            <w:r w:rsidR="00354017">
              <w:rPr>
                <w:sz w:val="24"/>
                <w:szCs w:val="24"/>
              </w:rPr>
              <w:br/>
            </w:r>
            <w:r w:rsidR="00722755" w:rsidRPr="00780B0D">
              <w:rPr>
                <w:sz w:val="24"/>
                <w:szCs w:val="24"/>
              </w:rPr>
              <w:t>z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toho samoplátců      </w:t>
            </w:r>
          </w:p>
          <w:p w14:paraId="6026E1AA" w14:textId="77777777" w:rsidR="00A44D9F" w:rsidRPr="00780B0D" w:rsidRDefault="00A44D9F" w:rsidP="00A44D9F">
            <w:pPr>
              <w:rPr>
                <w:sz w:val="24"/>
                <w:szCs w:val="24"/>
              </w:rPr>
            </w:pPr>
          </w:p>
          <w:p w14:paraId="3B502062" w14:textId="77777777" w:rsidR="00A44D9F" w:rsidRPr="00780B0D" w:rsidRDefault="00A44D9F" w:rsidP="00A44D9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Podíl zahraničních studentů ve studijních programech na celkovém počtu studentů UTB ve Zlíně           </w:t>
            </w:r>
          </w:p>
          <w:p w14:paraId="21E41DE9" w14:textId="77777777" w:rsidR="00A44D9F" w:rsidRPr="00780B0D" w:rsidRDefault="00A44D9F" w:rsidP="00A44D9F">
            <w:pPr>
              <w:rPr>
                <w:sz w:val="24"/>
                <w:szCs w:val="24"/>
              </w:rPr>
            </w:pPr>
          </w:p>
          <w:p w14:paraId="48D3C0EF" w14:textId="0BF71B6F" w:rsidR="00A44D9F" w:rsidRPr="00780B0D" w:rsidRDefault="00A44D9F" w:rsidP="00A44D9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Hodnocení kvality mezinárodních služeb UTB ve Zlíně</w:t>
            </w:r>
          </w:p>
        </w:tc>
      </w:tr>
      <w:tr w:rsidR="00F457CC" w:rsidRPr="00780B0D" w14:paraId="2E8A6A61" w14:textId="77777777" w:rsidTr="00642D84">
        <w:trPr>
          <w:trHeight w:val="836"/>
        </w:trPr>
        <w:tc>
          <w:tcPr>
            <w:tcW w:w="2405" w:type="dxa"/>
            <w:hideMark/>
          </w:tcPr>
          <w:p w14:paraId="77375741" w14:textId="21E58CD2" w:rsidR="006010CE" w:rsidRPr="00780B0D" w:rsidRDefault="006010CE" w:rsidP="004E354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3.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Posilovat internacionalizaci UTB ve Zlíně zvyšováním počtu zahraničních studujících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pracovníků, podporovat jejich sociální integraci</w:t>
            </w:r>
            <w:r w:rsidR="00A44D9F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  <w:hideMark/>
          </w:tcPr>
          <w:p w14:paraId="211B5ED0" w14:textId="684A9A06" w:rsidR="006010CE" w:rsidRPr="00780B0D" w:rsidRDefault="00A44D9F" w:rsidP="004E354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3.1.</w:t>
            </w:r>
            <w:r w:rsidR="00722755" w:rsidRPr="00780B0D">
              <w:rPr>
                <w:sz w:val="24"/>
                <w:szCs w:val="24"/>
              </w:rPr>
              <w:t>2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Navýšit počet zahraničních studentů samoplátců ve studijních programech realizovaných </w:t>
            </w:r>
            <w:r w:rsidR="00722755" w:rsidRPr="00780B0D">
              <w:rPr>
                <w:sz w:val="24"/>
                <w:szCs w:val="24"/>
              </w:rPr>
              <w:t>v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anglickém jazyce </w:t>
            </w:r>
            <w:r w:rsidR="00722755" w:rsidRPr="00780B0D">
              <w:rPr>
                <w:sz w:val="24"/>
                <w:szCs w:val="24"/>
              </w:rPr>
              <w:t>i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počet zahraničních studentů studujících ve studijních programech realizovaných </w:t>
            </w:r>
            <w:r w:rsidR="00722755" w:rsidRPr="00780B0D">
              <w:rPr>
                <w:sz w:val="24"/>
                <w:szCs w:val="24"/>
              </w:rPr>
              <w:t>v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českém jazyce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hideMark/>
          </w:tcPr>
          <w:p w14:paraId="32111154" w14:textId="58945BAC" w:rsidR="006010CE" w:rsidRPr="00780B0D" w:rsidRDefault="00EC36C1" w:rsidP="004E354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Revidovat strategii</w:t>
            </w:r>
            <w:r w:rsidR="006010CE" w:rsidRPr="00780B0D">
              <w:rPr>
                <w:sz w:val="24"/>
                <w:szCs w:val="24"/>
              </w:rPr>
              <w:t xml:space="preserve"> pro nábor zahraničních studentů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="006010CE" w:rsidRPr="00780B0D">
              <w:rPr>
                <w:sz w:val="24"/>
                <w:szCs w:val="24"/>
              </w:rPr>
              <w:t>realizace jednotlivých aktivit.</w:t>
            </w:r>
          </w:p>
          <w:p w14:paraId="53D28D18" w14:textId="77777777" w:rsidR="006010CE" w:rsidRPr="00780B0D" w:rsidRDefault="006010CE" w:rsidP="004E3545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hideMark/>
          </w:tcPr>
          <w:p w14:paraId="4F7BB9CB" w14:textId="530C8E28" w:rsidR="006010CE" w:rsidRPr="00780B0D" w:rsidRDefault="00EC36C1" w:rsidP="004E3545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</w:t>
            </w:r>
            <w:r w:rsidR="006010CE" w:rsidRPr="00780B0D">
              <w:rPr>
                <w:b/>
                <w:bCs/>
                <w:sz w:val="24"/>
                <w:szCs w:val="24"/>
              </w:rPr>
              <w:t>rorektor pro internacionalizaci</w:t>
            </w:r>
          </w:p>
        </w:tc>
        <w:tc>
          <w:tcPr>
            <w:tcW w:w="3651" w:type="dxa"/>
            <w:hideMark/>
          </w:tcPr>
          <w:p w14:paraId="43BAD563" w14:textId="2B2DBA9F" w:rsidR="00EC36C1" w:rsidRPr="00780B0D" w:rsidRDefault="006010CE" w:rsidP="004E354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Počet akreditovaných studijních programů </w:t>
            </w:r>
            <w:r w:rsidR="00722755" w:rsidRPr="00780B0D">
              <w:rPr>
                <w:sz w:val="24"/>
                <w:szCs w:val="24"/>
              </w:rPr>
              <w:t>v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jiném než českém jazyce, </w:t>
            </w:r>
            <w:r w:rsidR="00722755" w:rsidRPr="00780B0D">
              <w:rPr>
                <w:sz w:val="24"/>
                <w:szCs w:val="24"/>
              </w:rPr>
              <w:t>v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nichž je realizována výuka   </w:t>
            </w:r>
          </w:p>
          <w:p w14:paraId="14ACBA0B" w14:textId="5872B5F1" w:rsidR="00EC36C1" w:rsidRPr="00780B0D" w:rsidRDefault="006010CE" w:rsidP="004E354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           </w:t>
            </w:r>
          </w:p>
          <w:p w14:paraId="18DCE2B9" w14:textId="77777777" w:rsidR="00EC36C1" w:rsidRPr="00780B0D" w:rsidRDefault="006010CE" w:rsidP="004E354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Podíl zahraničních studentů ve studijních programech na celkovém počtu studentů UTB ve Zlíně          </w:t>
            </w:r>
          </w:p>
          <w:p w14:paraId="2F9AA824" w14:textId="77777777" w:rsidR="00EC36C1" w:rsidRPr="00780B0D" w:rsidRDefault="00EC36C1" w:rsidP="004E3545">
            <w:pPr>
              <w:rPr>
                <w:sz w:val="24"/>
                <w:szCs w:val="24"/>
              </w:rPr>
            </w:pPr>
          </w:p>
          <w:p w14:paraId="2DD4CF86" w14:textId="77777777" w:rsidR="00EC36C1" w:rsidRPr="00780B0D" w:rsidRDefault="006010CE" w:rsidP="004E354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Hodnocení kvality mezinárodních služeb UTB ve Zlíně</w:t>
            </w:r>
          </w:p>
          <w:p w14:paraId="5893860C" w14:textId="0EC16F3A" w:rsidR="00EC36C1" w:rsidRPr="00780B0D" w:rsidRDefault="006010CE" w:rsidP="004E354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br/>
              <w:t>Počet zahraničních studentů</w:t>
            </w:r>
          </w:p>
        </w:tc>
      </w:tr>
      <w:tr w:rsidR="00F457CC" w:rsidRPr="00780B0D" w14:paraId="4E3EBED1" w14:textId="77777777" w:rsidTr="00642D84">
        <w:trPr>
          <w:trHeight w:val="1656"/>
        </w:trPr>
        <w:tc>
          <w:tcPr>
            <w:tcW w:w="2405" w:type="dxa"/>
            <w:hideMark/>
          </w:tcPr>
          <w:p w14:paraId="0F1FD3EC" w14:textId="6ACCB611" w:rsidR="006010CE" w:rsidRPr="00780B0D" w:rsidRDefault="006010CE" w:rsidP="004E354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3.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Posilovat internacionalizaci UTB ve Zlíně zvyšováním počtu zahraničních studujících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pracovníků, podporovat jejich sociální integraci</w:t>
            </w:r>
            <w:r w:rsidR="00A44D9F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  <w:hideMark/>
          </w:tcPr>
          <w:p w14:paraId="5311BF8D" w14:textId="027D4133" w:rsidR="006010CE" w:rsidRPr="00780B0D" w:rsidRDefault="006010CE" w:rsidP="004E354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3.1.</w:t>
            </w:r>
            <w:r w:rsidR="00722755" w:rsidRPr="00780B0D">
              <w:rPr>
                <w:sz w:val="24"/>
                <w:szCs w:val="24"/>
              </w:rPr>
              <w:t>3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Navýšit počet zahraničních akademických pracovníků</w:t>
            </w:r>
            <w:r w:rsidR="00A44D9F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hideMark/>
          </w:tcPr>
          <w:p w14:paraId="21105FB1" w14:textId="77777777" w:rsidR="00EC36C1" w:rsidRPr="00780B0D" w:rsidRDefault="006010CE" w:rsidP="004E354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Vytvářet pracovní místa pro zahraniční akademické pracovníky dle potřeb součástí. </w:t>
            </w:r>
          </w:p>
          <w:p w14:paraId="38D524D8" w14:textId="77777777" w:rsidR="00EC36C1" w:rsidRPr="00780B0D" w:rsidRDefault="00EC36C1" w:rsidP="004E3545">
            <w:pPr>
              <w:rPr>
                <w:sz w:val="24"/>
                <w:szCs w:val="24"/>
              </w:rPr>
            </w:pPr>
          </w:p>
          <w:p w14:paraId="6AEE749D" w14:textId="08069AAD" w:rsidR="006010CE" w:rsidRPr="00780B0D" w:rsidRDefault="006010CE" w:rsidP="004E3545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hideMark/>
          </w:tcPr>
          <w:p w14:paraId="05786333" w14:textId="77777777" w:rsidR="00EC36C1" w:rsidRPr="00780B0D" w:rsidRDefault="00EC36C1" w:rsidP="00EC36C1">
            <w:pPr>
              <w:rPr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Prorektor pro internacionalizaci</w:t>
            </w:r>
            <w:r w:rsidRPr="00780B0D">
              <w:rPr>
                <w:sz w:val="24"/>
                <w:szCs w:val="24"/>
              </w:rPr>
              <w:t xml:space="preserve"> </w:t>
            </w:r>
          </w:p>
          <w:p w14:paraId="7682537F" w14:textId="77777777" w:rsidR="00EC36C1" w:rsidRPr="00780B0D" w:rsidRDefault="00EC36C1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FT</w:t>
            </w:r>
          </w:p>
          <w:p w14:paraId="00CA2348" w14:textId="77777777" w:rsidR="00EC36C1" w:rsidRPr="00780B0D" w:rsidRDefault="00EC36C1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Děkan </w:t>
            </w:r>
            <w:proofErr w:type="spellStart"/>
            <w:r w:rsidRPr="00780B0D">
              <w:rPr>
                <w:sz w:val="24"/>
                <w:szCs w:val="24"/>
              </w:rPr>
              <w:t>FaME</w:t>
            </w:r>
            <w:proofErr w:type="spellEnd"/>
          </w:p>
          <w:p w14:paraId="65B8233F" w14:textId="77777777" w:rsidR="00EC36C1" w:rsidRPr="00780B0D" w:rsidRDefault="00EC36C1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FMK</w:t>
            </w:r>
          </w:p>
          <w:p w14:paraId="642D1A87" w14:textId="77777777" w:rsidR="00EC36C1" w:rsidRPr="00780B0D" w:rsidRDefault="00EC36C1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FAI</w:t>
            </w:r>
          </w:p>
          <w:p w14:paraId="315F8EE7" w14:textId="77777777" w:rsidR="00EC36C1" w:rsidRPr="00780B0D" w:rsidRDefault="00EC36C1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FHS</w:t>
            </w:r>
          </w:p>
          <w:p w14:paraId="39F9EFF0" w14:textId="77777777" w:rsidR="00EC36C1" w:rsidRPr="00780B0D" w:rsidRDefault="00EC36C1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Děkanka FLKŘ</w:t>
            </w:r>
          </w:p>
          <w:p w14:paraId="233E2A93" w14:textId="77777777" w:rsidR="006010CE" w:rsidRPr="00780B0D" w:rsidRDefault="00EC36C1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Ředitel UNI</w:t>
            </w:r>
          </w:p>
          <w:p w14:paraId="58FC968E" w14:textId="15866754" w:rsidR="00FE3F25" w:rsidRPr="00780B0D" w:rsidRDefault="00FE3F25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Vedoucí ORLZ</w:t>
            </w:r>
          </w:p>
        </w:tc>
        <w:tc>
          <w:tcPr>
            <w:tcW w:w="3651" w:type="dxa"/>
            <w:hideMark/>
          </w:tcPr>
          <w:p w14:paraId="33263AB0" w14:textId="77777777" w:rsidR="00EC36C1" w:rsidRPr="00780B0D" w:rsidRDefault="006010CE" w:rsidP="004E354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Počet zahraničních pracovníků zaměstnaných na UTB ve Zlíně         </w:t>
            </w:r>
          </w:p>
          <w:p w14:paraId="72B02338" w14:textId="77777777" w:rsidR="00EC36C1" w:rsidRPr="00780B0D" w:rsidRDefault="00EC36C1" w:rsidP="004E3545">
            <w:pPr>
              <w:rPr>
                <w:sz w:val="24"/>
                <w:szCs w:val="24"/>
              </w:rPr>
            </w:pPr>
          </w:p>
          <w:p w14:paraId="6D28B899" w14:textId="5CA64BA0" w:rsidR="006010CE" w:rsidRPr="00780B0D" w:rsidRDefault="006010CE" w:rsidP="004E354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Hodnocení kvality mezinárodních služeb UTB ve Zlíně</w:t>
            </w:r>
          </w:p>
        </w:tc>
      </w:tr>
      <w:tr w:rsidR="00F457CC" w:rsidRPr="00780B0D" w14:paraId="7B181399" w14:textId="77777777" w:rsidTr="00642D84">
        <w:trPr>
          <w:trHeight w:val="1656"/>
        </w:trPr>
        <w:tc>
          <w:tcPr>
            <w:tcW w:w="2405" w:type="dxa"/>
          </w:tcPr>
          <w:p w14:paraId="4B342A1E" w14:textId="0ADE0EAC" w:rsidR="00EC36C1" w:rsidRPr="00780B0D" w:rsidRDefault="00EC36C1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3.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Posilovat internacionalizaci UTB ve Zlíně zvyšováním počtu zahraničních studujících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pracovníků, podporovat jejich sociální integraci</w:t>
            </w:r>
            <w:r w:rsidR="00A44D9F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14:paraId="2B409831" w14:textId="18D0A20B" w:rsidR="00EC36C1" w:rsidRPr="00780B0D" w:rsidRDefault="00EC36C1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3.1.</w:t>
            </w:r>
            <w:r w:rsidR="00722755" w:rsidRPr="00780B0D">
              <w:rPr>
                <w:sz w:val="24"/>
                <w:szCs w:val="24"/>
              </w:rPr>
              <w:t>3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Navýšit počet zahraničních akademických pracovníků</w:t>
            </w:r>
            <w:r w:rsidR="00A44D9F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681B5ABA" w14:textId="6F231E41" w:rsidR="00EC36C1" w:rsidRPr="00780B0D" w:rsidRDefault="00EC36C1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Podporovat zahraniční akademiky prostřednictvím </w:t>
            </w:r>
            <w:proofErr w:type="spellStart"/>
            <w:r w:rsidRPr="00780B0D">
              <w:rPr>
                <w:sz w:val="24"/>
                <w:szCs w:val="24"/>
              </w:rPr>
              <w:t>Welcome</w:t>
            </w:r>
            <w:proofErr w:type="spellEnd"/>
            <w:r w:rsidRPr="00780B0D">
              <w:rPr>
                <w:sz w:val="24"/>
                <w:szCs w:val="24"/>
              </w:rPr>
              <w:t xml:space="preserve"> centra.</w:t>
            </w:r>
          </w:p>
        </w:tc>
        <w:tc>
          <w:tcPr>
            <w:tcW w:w="2410" w:type="dxa"/>
          </w:tcPr>
          <w:p w14:paraId="23898FDF" w14:textId="77777777" w:rsidR="00EC36C1" w:rsidRPr="00780B0D" w:rsidRDefault="00EC36C1" w:rsidP="00EC36C1">
            <w:pPr>
              <w:rPr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Prorektor pro internacionalizaci</w:t>
            </w:r>
            <w:r w:rsidRPr="00780B0D">
              <w:rPr>
                <w:sz w:val="24"/>
                <w:szCs w:val="24"/>
              </w:rPr>
              <w:t xml:space="preserve"> </w:t>
            </w:r>
          </w:p>
          <w:p w14:paraId="7C7483FC" w14:textId="77777777" w:rsidR="00EC36C1" w:rsidRPr="00780B0D" w:rsidRDefault="00EC36C1" w:rsidP="00EC36C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51" w:type="dxa"/>
          </w:tcPr>
          <w:p w14:paraId="29E153BC" w14:textId="77777777" w:rsidR="00EC36C1" w:rsidRPr="00780B0D" w:rsidRDefault="00EC36C1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Počet zahraničních pracovníků zaměstnaných na UTB ve Zlíně         </w:t>
            </w:r>
          </w:p>
          <w:p w14:paraId="44562066" w14:textId="77777777" w:rsidR="00EC36C1" w:rsidRPr="00780B0D" w:rsidRDefault="00EC36C1" w:rsidP="00EC36C1">
            <w:pPr>
              <w:rPr>
                <w:sz w:val="24"/>
                <w:szCs w:val="24"/>
              </w:rPr>
            </w:pPr>
          </w:p>
          <w:p w14:paraId="1CF84266" w14:textId="3725BF5F" w:rsidR="00EC36C1" w:rsidRPr="00780B0D" w:rsidRDefault="00EC36C1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Hodnocení kvality mezinárodních služeb UTB ve Zlíně</w:t>
            </w:r>
          </w:p>
        </w:tc>
      </w:tr>
      <w:tr w:rsidR="00F457CC" w:rsidRPr="00780B0D" w14:paraId="18577754" w14:textId="77777777" w:rsidTr="00642D84">
        <w:trPr>
          <w:trHeight w:val="2484"/>
        </w:trPr>
        <w:tc>
          <w:tcPr>
            <w:tcW w:w="2405" w:type="dxa"/>
            <w:hideMark/>
          </w:tcPr>
          <w:p w14:paraId="582B2DDE" w14:textId="71E33B67" w:rsidR="00EC36C1" w:rsidRPr="00780B0D" w:rsidRDefault="00EC36C1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3.</w:t>
            </w:r>
            <w:r w:rsidR="00722755" w:rsidRPr="00780B0D">
              <w:rPr>
                <w:sz w:val="24"/>
                <w:szCs w:val="24"/>
              </w:rPr>
              <w:t>2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Rozvíjet mezinárodní studijní programy</w:t>
            </w:r>
            <w:r w:rsidR="00A44D9F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  <w:hideMark/>
          </w:tcPr>
          <w:p w14:paraId="0B8B849A" w14:textId="5DCEE3D2" w:rsidR="00EC36C1" w:rsidRPr="00780B0D" w:rsidRDefault="00EC36C1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3.2.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Akreditovat nové studijní programy realizované společně se zahraničními univerzitami, zejména se členskými univerzitami aliance "PIONEER"</w:t>
            </w:r>
            <w:r w:rsidR="00A44D9F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hideMark/>
          </w:tcPr>
          <w:p w14:paraId="1145285A" w14:textId="57628729" w:rsidR="00EC36C1" w:rsidRPr="00780B0D" w:rsidRDefault="00EC36C1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Zajistit soulad </w:t>
            </w:r>
            <w:r w:rsidR="00722755" w:rsidRPr="00780B0D">
              <w:rPr>
                <w:sz w:val="24"/>
                <w:szCs w:val="24"/>
              </w:rPr>
              <w:t>s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požadavky české </w:t>
            </w:r>
            <w:r w:rsidR="00722755" w:rsidRPr="00780B0D">
              <w:rPr>
                <w:sz w:val="24"/>
                <w:szCs w:val="24"/>
              </w:rPr>
              <w:t>i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partnerské legislativy, návrhy studijních plánů. </w:t>
            </w:r>
          </w:p>
          <w:p w14:paraId="4CAAE03C" w14:textId="77777777" w:rsidR="00EC36C1" w:rsidRPr="00780B0D" w:rsidRDefault="00EC36C1" w:rsidP="00EC36C1">
            <w:pPr>
              <w:rPr>
                <w:sz w:val="24"/>
                <w:szCs w:val="24"/>
              </w:rPr>
            </w:pPr>
          </w:p>
          <w:p w14:paraId="026AD174" w14:textId="521C9078" w:rsidR="00EC36C1" w:rsidRPr="00780B0D" w:rsidRDefault="00EC36C1" w:rsidP="00EC36C1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hideMark/>
          </w:tcPr>
          <w:p w14:paraId="31E4A28E" w14:textId="77777777" w:rsidR="00EC36C1" w:rsidRPr="00780B0D" w:rsidRDefault="00EC36C1" w:rsidP="00EC36C1">
            <w:pPr>
              <w:rPr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Prorektor pro internacionalizaci</w:t>
            </w:r>
            <w:r w:rsidRPr="00780B0D">
              <w:rPr>
                <w:sz w:val="24"/>
                <w:szCs w:val="24"/>
              </w:rPr>
              <w:t xml:space="preserve"> </w:t>
            </w:r>
          </w:p>
          <w:p w14:paraId="2B3CFB20" w14:textId="77777777" w:rsidR="00EC36C1" w:rsidRPr="00780B0D" w:rsidRDefault="00EC36C1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FT</w:t>
            </w:r>
          </w:p>
          <w:p w14:paraId="5D7AD6C9" w14:textId="77777777" w:rsidR="00EC36C1" w:rsidRPr="00780B0D" w:rsidRDefault="00EC36C1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Děkan </w:t>
            </w:r>
            <w:proofErr w:type="spellStart"/>
            <w:r w:rsidRPr="00780B0D">
              <w:rPr>
                <w:sz w:val="24"/>
                <w:szCs w:val="24"/>
              </w:rPr>
              <w:t>FaME</w:t>
            </w:r>
            <w:proofErr w:type="spellEnd"/>
          </w:p>
          <w:p w14:paraId="4C8EC6E5" w14:textId="77777777" w:rsidR="00EC36C1" w:rsidRPr="00780B0D" w:rsidRDefault="00EC36C1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FMK</w:t>
            </w:r>
          </w:p>
          <w:p w14:paraId="1C710BEC" w14:textId="77777777" w:rsidR="00EC36C1" w:rsidRPr="00780B0D" w:rsidRDefault="00EC36C1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FAI</w:t>
            </w:r>
          </w:p>
          <w:p w14:paraId="37E31036" w14:textId="77777777" w:rsidR="00EC36C1" w:rsidRPr="00780B0D" w:rsidRDefault="00EC36C1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FHS</w:t>
            </w:r>
          </w:p>
          <w:p w14:paraId="1CF1B94B" w14:textId="77777777" w:rsidR="00EC36C1" w:rsidRPr="00780B0D" w:rsidRDefault="00EC36C1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Děkanka FLKŘ</w:t>
            </w:r>
          </w:p>
          <w:p w14:paraId="56F209E2" w14:textId="4ED3E428" w:rsidR="00EC36C1" w:rsidRPr="00780B0D" w:rsidRDefault="00EC36C1" w:rsidP="00EC36C1">
            <w:pPr>
              <w:rPr>
                <w:sz w:val="24"/>
                <w:szCs w:val="24"/>
              </w:rPr>
            </w:pPr>
          </w:p>
        </w:tc>
        <w:tc>
          <w:tcPr>
            <w:tcW w:w="3651" w:type="dxa"/>
            <w:hideMark/>
          </w:tcPr>
          <w:p w14:paraId="1E720C88" w14:textId="77777777" w:rsidR="00EC36C1" w:rsidRPr="00780B0D" w:rsidRDefault="00EC36C1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joint/double/</w:t>
            </w:r>
            <w:proofErr w:type="spellStart"/>
            <w:r w:rsidRPr="00780B0D">
              <w:rPr>
                <w:sz w:val="24"/>
                <w:szCs w:val="24"/>
              </w:rPr>
              <w:t>multiple</w:t>
            </w:r>
            <w:proofErr w:type="spellEnd"/>
            <w:r w:rsidRPr="00780B0D">
              <w:rPr>
                <w:sz w:val="24"/>
                <w:szCs w:val="24"/>
              </w:rPr>
              <w:t xml:space="preserve"> </w:t>
            </w:r>
            <w:proofErr w:type="spellStart"/>
            <w:r w:rsidRPr="00780B0D">
              <w:rPr>
                <w:sz w:val="24"/>
                <w:szCs w:val="24"/>
              </w:rPr>
              <w:t>degree</w:t>
            </w:r>
            <w:proofErr w:type="spellEnd"/>
            <w:r w:rsidRPr="00780B0D">
              <w:rPr>
                <w:sz w:val="24"/>
                <w:szCs w:val="24"/>
              </w:rPr>
              <w:t xml:space="preserve"> studijních programů</w:t>
            </w:r>
          </w:p>
        </w:tc>
      </w:tr>
      <w:tr w:rsidR="00F457CC" w:rsidRPr="00780B0D" w14:paraId="6E876A15" w14:textId="77777777" w:rsidTr="00642D84">
        <w:trPr>
          <w:trHeight w:val="2484"/>
        </w:trPr>
        <w:tc>
          <w:tcPr>
            <w:tcW w:w="2405" w:type="dxa"/>
          </w:tcPr>
          <w:p w14:paraId="21DE4B2C" w14:textId="587C23EE" w:rsidR="00EC36C1" w:rsidRPr="00780B0D" w:rsidRDefault="00EC36C1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3.</w:t>
            </w:r>
            <w:r w:rsidR="00722755" w:rsidRPr="00780B0D">
              <w:rPr>
                <w:sz w:val="24"/>
                <w:szCs w:val="24"/>
              </w:rPr>
              <w:t>2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Rozvíjet mezinárodní studijní programy</w:t>
            </w:r>
            <w:r w:rsidR="00A44D9F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14:paraId="67F697DF" w14:textId="6CD53CAD" w:rsidR="00EC36C1" w:rsidRPr="00780B0D" w:rsidRDefault="00EC36C1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3.2.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Akreditovat nové studijní programy realizované společně se zahraničními univerzitami, zejména se členskými univerzitami aliance "PIONEER"</w:t>
            </w:r>
            <w:r w:rsidR="00A44D9F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7A2D2B63" w14:textId="60926213" w:rsidR="00EC36C1" w:rsidRPr="00780B0D" w:rsidRDefault="00EC36C1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Uzavírat meziinstitucionální dohody, které specifikují rozdělení výuky mezi partnery, jazyk výuky, způsob hodnocení, financování, zajištění kvality, administrativní procesy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další záležitosti týkající se organizace studia.</w:t>
            </w:r>
          </w:p>
        </w:tc>
        <w:tc>
          <w:tcPr>
            <w:tcW w:w="2410" w:type="dxa"/>
          </w:tcPr>
          <w:p w14:paraId="005E2547" w14:textId="77777777" w:rsidR="00EC36C1" w:rsidRPr="00780B0D" w:rsidRDefault="00EC36C1" w:rsidP="00EC36C1">
            <w:pPr>
              <w:rPr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Prorektor pro internacionalizaci</w:t>
            </w:r>
            <w:r w:rsidRPr="00780B0D">
              <w:rPr>
                <w:sz w:val="24"/>
                <w:szCs w:val="24"/>
              </w:rPr>
              <w:t xml:space="preserve"> </w:t>
            </w:r>
          </w:p>
          <w:p w14:paraId="36C8BCA8" w14:textId="77777777" w:rsidR="00EC36C1" w:rsidRPr="00780B0D" w:rsidRDefault="00EC36C1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FT</w:t>
            </w:r>
          </w:p>
          <w:p w14:paraId="4DFA44C9" w14:textId="77777777" w:rsidR="00EC36C1" w:rsidRPr="00780B0D" w:rsidRDefault="00EC36C1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Děkan </w:t>
            </w:r>
            <w:proofErr w:type="spellStart"/>
            <w:r w:rsidRPr="00780B0D">
              <w:rPr>
                <w:sz w:val="24"/>
                <w:szCs w:val="24"/>
              </w:rPr>
              <w:t>FaME</w:t>
            </w:r>
            <w:proofErr w:type="spellEnd"/>
          </w:p>
          <w:p w14:paraId="152DAD63" w14:textId="77777777" w:rsidR="00EC36C1" w:rsidRPr="00780B0D" w:rsidRDefault="00EC36C1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FMK</w:t>
            </w:r>
          </w:p>
          <w:p w14:paraId="146164B1" w14:textId="77777777" w:rsidR="00EC36C1" w:rsidRPr="00780B0D" w:rsidRDefault="00EC36C1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FAI</w:t>
            </w:r>
          </w:p>
          <w:p w14:paraId="776096D7" w14:textId="77777777" w:rsidR="00EC36C1" w:rsidRPr="00780B0D" w:rsidRDefault="00EC36C1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FHS</w:t>
            </w:r>
          </w:p>
          <w:p w14:paraId="4F87AD51" w14:textId="77777777" w:rsidR="00EC36C1" w:rsidRPr="00780B0D" w:rsidRDefault="00EC36C1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Děkanka FLKŘ</w:t>
            </w:r>
          </w:p>
          <w:p w14:paraId="31E66BF4" w14:textId="77777777" w:rsidR="00EC36C1" w:rsidRPr="00780B0D" w:rsidRDefault="00EC36C1" w:rsidP="00EC36C1">
            <w:pPr>
              <w:rPr>
                <w:sz w:val="24"/>
                <w:szCs w:val="24"/>
              </w:rPr>
            </w:pPr>
          </w:p>
        </w:tc>
        <w:tc>
          <w:tcPr>
            <w:tcW w:w="3651" w:type="dxa"/>
          </w:tcPr>
          <w:p w14:paraId="6FC83433" w14:textId="27AAD346" w:rsidR="00EC36C1" w:rsidRPr="00780B0D" w:rsidRDefault="007C216C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joint/double/</w:t>
            </w:r>
            <w:proofErr w:type="spellStart"/>
            <w:r w:rsidRPr="00780B0D">
              <w:rPr>
                <w:sz w:val="24"/>
                <w:szCs w:val="24"/>
              </w:rPr>
              <w:t>multiple</w:t>
            </w:r>
            <w:proofErr w:type="spellEnd"/>
            <w:r w:rsidRPr="00780B0D">
              <w:rPr>
                <w:sz w:val="24"/>
                <w:szCs w:val="24"/>
              </w:rPr>
              <w:t xml:space="preserve"> </w:t>
            </w:r>
            <w:proofErr w:type="spellStart"/>
            <w:r w:rsidRPr="00780B0D">
              <w:rPr>
                <w:sz w:val="24"/>
                <w:szCs w:val="24"/>
              </w:rPr>
              <w:t>degree</w:t>
            </w:r>
            <w:proofErr w:type="spellEnd"/>
            <w:r w:rsidRPr="00780B0D">
              <w:rPr>
                <w:sz w:val="24"/>
                <w:szCs w:val="24"/>
              </w:rPr>
              <w:t xml:space="preserve"> studijních programů</w:t>
            </w:r>
          </w:p>
        </w:tc>
      </w:tr>
      <w:tr w:rsidR="00F457CC" w:rsidRPr="00780B0D" w14:paraId="35D71CB4" w14:textId="77777777" w:rsidTr="00642D84">
        <w:trPr>
          <w:trHeight w:val="4416"/>
        </w:trPr>
        <w:tc>
          <w:tcPr>
            <w:tcW w:w="2405" w:type="dxa"/>
            <w:hideMark/>
          </w:tcPr>
          <w:p w14:paraId="6E8994A6" w14:textId="58AA54F9" w:rsidR="00EC36C1" w:rsidRPr="00780B0D" w:rsidRDefault="00EC36C1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3.</w:t>
            </w:r>
            <w:r w:rsidR="00722755" w:rsidRPr="00780B0D">
              <w:rPr>
                <w:sz w:val="24"/>
                <w:szCs w:val="24"/>
              </w:rPr>
              <w:t>3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Podporovat mezinárodní mobilitu studentů UTB ve Zlíně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akademických </w:t>
            </w:r>
            <w:r w:rsidR="00722755" w:rsidRPr="00780B0D">
              <w:rPr>
                <w:sz w:val="24"/>
                <w:szCs w:val="24"/>
              </w:rPr>
              <w:t>i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neakademických pracovníků UTB ve Zlíně</w:t>
            </w:r>
            <w:r w:rsidR="00A44D9F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  <w:hideMark/>
          </w:tcPr>
          <w:p w14:paraId="2F189AEB" w14:textId="5E82819C" w:rsidR="00EC36C1" w:rsidRPr="00780B0D" w:rsidRDefault="00EC36C1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3.3.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Navýšit počet studentů, kteří absolvovali zahraniční mobilitu, tedy studijní pobyt nebo praktickou stáž, </w:t>
            </w:r>
            <w:r w:rsidR="00722755" w:rsidRPr="00780B0D">
              <w:rPr>
                <w:sz w:val="24"/>
                <w:szCs w:val="24"/>
              </w:rPr>
              <w:t>v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délce minimálně jeden měsíc. Podporovat účast studentů UTB na BIP.</w:t>
            </w:r>
          </w:p>
        </w:tc>
        <w:tc>
          <w:tcPr>
            <w:tcW w:w="2835" w:type="dxa"/>
            <w:hideMark/>
          </w:tcPr>
          <w:p w14:paraId="5DFBF187" w14:textId="27B8EA50" w:rsidR="00EC36C1" w:rsidRPr="00780B0D" w:rsidRDefault="00EC36C1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Ve spolupráci se součástmi revidovat strategii pro podporu mezinárodních mobilit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realizovat jednotlivé kroky. </w:t>
            </w:r>
          </w:p>
        </w:tc>
        <w:tc>
          <w:tcPr>
            <w:tcW w:w="2410" w:type="dxa"/>
            <w:hideMark/>
          </w:tcPr>
          <w:p w14:paraId="256D9ED0" w14:textId="57ED40E4" w:rsidR="00EC36C1" w:rsidRPr="00780B0D" w:rsidRDefault="00EC36C1" w:rsidP="00EC36C1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Prorektor pro internacionalizaci</w:t>
            </w:r>
          </w:p>
        </w:tc>
        <w:tc>
          <w:tcPr>
            <w:tcW w:w="3651" w:type="dxa"/>
            <w:hideMark/>
          </w:tcPr>
          <w:p w14:paraId="79725213" w14:textId="08895504" w:rsidR="00EC36C1" w:rsidRPr="00780B0D" w:rsidRDefault="00EC36C1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Počet studentů, kteří absolvovali studium/pracovní stáž </w:t>
            </w:r>
            <w:r w:rsidR="00722755" w:rsidRPr="00780B0D">
              <w:rPr>
                <w:sz w:val="24"/>
                <w:szCs w:val="24"/>
              </w:rPr>
              <w:t>v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zahraničí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počet </w:t>
            </w:r>
            <w:proofErr w:type="spellStart"/>
            <w:r w:rsidRPr="00780B0D">
              <w:rPr>
                <w:sz w:val="24"/>
                <w:szCs w:val="24"/>
              </w:rPr>
              <w:t>studentodní</w:t>
            </w:r>
            <w:proofErr w:type="spellEnd"/>
            <w:r w:rsidRPr="00780B0D">
              <w:rPr>
                <w:sz w:val="24"/>
                <w:szCs w:val="24"/>
              </w:rPr>
              <w:t xml:space="preserve">         </w:t>
            </w:r>
          </w:p>
          <w:p w14:paraId="6D1D4CB5" w14:textId="77777777" w:rsidR="00EC36C1" w:rsidRPr="00780B0D" w:rsidRDefault="00EC36C1" w:rsidP="00EC36C1">
            <w:pPr>
              <w:rPr>
                <w:sz w:val="24"/>
                <w:szCs w:val="24"/>
              </w:rPr>
            </w:pPr>
          </w:p>
          <w:p w14:paraId="2E9EB9F6" w14:textId="467CCA19" w:rsidR="00EC36C1" w:rsidRPr="00780B0D" w:rsidRDefault="00EC36C1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Počet/podíl studentů, kteří absolvovali studium/stáž </w:t>
            </w:r>
            <w:r w:rsidR="00722755" w:rsidRPr="00780B0D">
              <w:rPr>
                <w:sz w:val="24"/>
                <w:szCs w:val="24"/>
              </w:rPr>
              <w:t>v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zahraničí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dokončili studium ve standardní době studia     </w:t>
            </w:r>
          </w:p>
          <w:p w14:paraId="29BF8A40" w14:textId="77777777" w:rsidR="00EC36C1" w:rsidRPr="00780B0D" w:rsidRDefault="00EC36C1" w:rsidP="00EC36C1">
            <w:pPr>
              <w:rPr>
                <w:sz w:val="24"/>
                <w:szCs w:val="24"/>
              </w:rPr>
            </w:pPr>
          </w:p>
          <w:p w14:paraId="31C38BCE" w14:textId="5BB47D7B" w:rsidR="00EC36C1" w:rsidRPr="00780B0D" w:rsidRDefault="00EC36C1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Hodnocení kvality mezinárodních mobilit</w:t>
            </w:r>
          </w:p>
        </w:tc>
      </w:tr>
      <w:tr w:rsidR="00F457CC" w:rsidRPr="00780B0D" w14:paraId="7EC6D088" w14:textId="77777777" w:rsidTr="00642D84">
        <w:trPr>
          <w:trHeight w:val="2208"/>
        </w:trPr>
        <w:tc>
          <w:tcPr>
            <w:tcW w:w="2405" w:type="dxa"/>
            <w:hideMark/>
          </w:tcPr>
          <w:p w14:paraId="1874E814" w14:textId="4F865707" w:rsidR="00EC36C1" w:rsidRPr="00780B0D" w:rsidRDefault="00EC36C1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3.</w:t>
            </w:r>
            <w:r w:rsidR="00722755" w:rsidRPr="00780B0D">
              <w:rPr>
                <w:sz w:val="24"/>
                <w:szCs w:val="24"/>
              </w:rPr>
              <w:t>3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Podporovat mezinárodní mobilitu studentů UTB ve Zlíně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akademických </w:t>
            </w:r>
            <w:r w:rsidR="00722755" w:rsidRPr="00780B0D">
              <w:rPr>
                <w:sz w:val="24"/>
                <w:szCs w:val="24"/>
              </w:rPr>
              <w:t>i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neakademických pracovníků UTB ve Zlíně</w:t>
            </w:r>
            <w:r w:rsidR="00A44D9F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  <w:hideMark/>
          </w:tcPr>
          <w:p w14:paraId="57F81411" w14:textId="207283A9" w:rsidR="00EC36C1" w:rsidRPr="00780B0D" w:rsidRDefault="00EC36C1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3.3.</w:t>
            </w:r>
            <w:r w:rsidR="00722755" w:rsidRPr="00780B0D">
              <w:rPr>
                <w:sz w:val="24"/>
                <w:szCs w:val="24"/>
              </w:rPr>
              <w:t>2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Navýšit podíl akademických </w:t>
            </w:r>
            <w:r w:rsidR="00722755" w:rsidRPr="00780B0D">
              <w:rPr>
                <w:sz w:val="24"/>
                <w:szCs w:val="24"/>
              </w:rPr>
              <w:t>i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neakademických pracovníků, kteří absolvovali výukovou nebo výzkumnou mobilitu nebo mobilitu typu školení na zahraniční univerzitě.</w:t>
            </w:r>
          </w:p>
        </w:tc>
        <w:tc>
          <w:tcPr>
            <w:tcW w:w="2835" w:type="dxa"/>
            <w:hideMark/>
          </w:tcPr>
          <w:p w14:paraId="6326B0FB" w14:textId="5EAA83DF" w:rsidR="00EC36C1" w:rsidRPr="00780B0D" w:rsidRDefault="00EC36C1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Ve spolupráci se součástmi UTB revidovat strategii na podporu zaměstnaneckých mobilit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realizovat jednotlivé kroky. </w:t>
            </w:r>
          </w:p>
        </w:tc>
        <w:tc>
          <w:tcPr>
            <w:tcW w:w="2410" w:type="dxa"/>
            <w:hideMark/>
          </w:tcPr>
          <w:p w14:paraId="5E608119" w14:textId="1FF91EA9" w:rsidR="00EC36C1" w:rsidRPr="00780B0D" w:rsidRDefault="00E40AEA" w:rsidP="00EC36C1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</w:t>
            </w:r>
            <w:r w:rsidR="00EC36C1" w:rsidRPr="00780B0D">
              <w:rPr>
                <w:b/>
                <w:bCs/>
                <w:sz w:val="24"/>
                <w:szCs w:val="24"/>
              </w:rPr>
              <w:t>rorektor pro internacionalizaci</w:t>
            </w:r>
          </w:p>
        </w:tc>
        <w:tc>
          <w:tcPr>
            <w:tcW w:w="3651" w:type="dxa"/>
            <w:hideMark/>
          </w:tcPr>
          <w:p w14:paraId="093B83AA" w14:textId="4F74EBCB" w:rsidR="00E40AEA" w:rsidRPr="00780B0D" w:rsidRDefault="00EC36C1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Podíl zaměstnanců, kteří absolvovali studium/pracovní stáž </w:t>
            </w:r>
            <w:r w:rsidR="00722755" w:rsidRPr="00780B0D">
              <w:rPr>
                <w:sz w:val="24"/>
                <w:szCs w:val="24"/>
              </w:rPr>
              <w:t>v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zahraničí        </w:t>
            </w:r>
          </w:p>
          <w:p w14:paraId="0EC28718" w14:textId="77777777" w:rsidR="00E40AEA" w:rsidRPr="00780B0D" w:rsidRDefault="00E40AEA" w:rsidP="00EC36C1">
            <w:pPr>
              <w:rPr>
                <w:sz w:val="24"/>
                <w:szCs w:val="24"/>
              </w:rPr>
            </w:pPr>
          </w:p>
          <w:p w14:paraId="374575D9" w14:textId="4B36C223" w:rsidR="00EC36C1" w:rsidRPr="00780B0D" w:rsidRDefault="00EC36C1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Hodnocení kvality mezinárodních mobilit</w:t>
            </w:r>
          </w:p>
        </w:tc>
      </w:tr>
      <w:tr w:rsidR="00F457CC" w:rsidRPr="00780B0D" w14:paraId="63E33B60" w14:textId="77777777" w:rsidTr="00642D84">
        <w:trPr>
          <w:trHeight w:val="3588"/>
        </w:trPr>
        <w:tc>
          <w:tcPr>
            <w:tcW w:w="2405" w:type="dxa"/>
            <w:hideMark/>
          </w:tcPr>
          <w:p w14:paraId="2C3AF548" w14:textId="4B356B1C" w:rsidR="00EC36C1" w:rsidRPr="00780B0D" w:rsidRDefault="00EC36C1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3.</w:t>
            </w:r>
            <w:r w:rsidR="00722755" w:rsidRPr="00780B0D">
              <w:rPr>
                <w:sz w:val="24"/>
                <w:szCs w:val="24"/>
              </w:rPr>
              <w:t>4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Podporovat mobility krátkodobých studentů přijíždějících na UTB na studijní pobyty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praktické stáže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příjezdy zahraničních akademiků na UTB</w:t>
            </w:r>
            <w:r w:rsidR="00A44D9F">
              <w:rPr>
                <w:sz w:val="24"/>
                <w:szCs w:val="24"/>
              </w:rPr>
              <w:t xml:space="preserve"> ve Zlíně.</w:t>
            </w:r>
          </w:p>
        </w:tc>
        <w:tc>
          <w:tcPr>
            <w:tcW w:w="2693" w:type="dxa"/>
            <w:hideMark/>
          </w:tcPr>
          <w:p w14:paraId="6CE09901" w14:textId="3B70AEB2" w:rsidR="00EC36C1" w:rsidRPr="00780B0D" w:rsidRDefault="00E40AEA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3.4.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="00EC36C1" w:rsidRPr="00780B0D">
              <w:rPr>
                <w:sz w:val="24"/>
                <w:szCs w:val="24"/>
              </w:rPr>
              <w:t xml:space="preserve">Navýšit počet zahraničních studentů přijíždějících na UTB na krátkodobé studijní pobyty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="00EC36C1" w:rsidRPr="00780B0D">
              <w:rPr>
                <w:sz w:val="24"/>
                <w:szCs w:val="24"/>
              </w:rPr>
              <w:t>praktické stáže.</w:t>
            </w:r>
          </w:p>
        </w:tc>
        <w:tc>
          <w:tcPr>
            <w:tcW w:w="2835" w:type="dxa"/>
            <w:hideMark/>
          </w:tcPr>
          <w:p w14:paraId="7F5AB0FF" w14:textId="04964F4E" w:rsidR="00EC36C1" w:rsidRPr="00780B0D" w:rsidRDefault="00EC36C1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Ve spolupráci se součástmi UTB revidovat strategii na podporu příjezdových studentských mobilit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realizovat jednotlivé kroky. </w:t>
            </w:r>
          </w:p>
        </w:tc>
        <w:tc>
          <w:tcPr>
            <w:tcW w:w="2410" w:type="dxa"/>
            <w:hideMark/>
          </w:tcPr>
          <w:p w14:paraId="55452DBB" w14:textId="48A92B18" w:rsidR="00EC36C1" w:rsidRPr="00780B0D" w:rsidRDefault="00E40AEA" w:rsidP="00EC36C1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</w:t>
            </w:r>
            <w:r w:rsidR="00EC36C1" w:rsidRPr="00780B0D">
              <w:rPr>
                <w:b/>
                <w:bCs/>
                <w:sz w:val="24"/>
                <w:szCs w:val="24"/>
              </w:rPr>
              <w:t>rorektor pro internacionalizaci</w:t>
            </w:r>
          </w:p>
        </w:tc>
        <w:tc>
          <w:tcPr>
            <w:tcW w:w="3651" w:type="dxa"/>
            <w:hideMark/>
          </w:tcPr>
          <w:p w14:paraId="59F84BF4" w14:textId="16D16710" w:rsidR="00EC36C1" w:rsidRPr="00780B0D" w:rsidRDefault="00EC36C1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Počet zahraničních studentů přijíždějících na UTB ve Zlíně na krátkodobý studijní pobyt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počet </w:t>
            </w:r>
            <w:proofErr w:type="spellStart"/>
            <w:r w:rsidRPr="00780B0D">
              <w:rPr>
                <w:sz w:val="24"/>
                <w:szCs w:val="24"/>
              </w:rPr>
              <w:t>studentodní</w:t>
            </w:r>
            <w:proofErr w:type="spellEnd"/>
            <w:r w:rsidRPr="00780B0D">
              <w:rPr>
                <w:sz w:val="24"/>
                <w:szCs w:val="24"/>
              </w:rPr>
              <w:t xml:space="preserve">        </w:t>
            </w:r>
          </w:p>
          <w:p w14:paraId="2274692F" w14:textId="77777777" w:rsidR="00E40AEA" w:rsidRPr="00780B0D" w:rsidRDefault="00E40AEA" w:rsidP="00EC36C1">
            <w:pPr>
              <w:rPr>
                <w:sz w:val="24"/>
                <w:szCs w:val="24"/>
              </w:rPr>
            </w:pPr>
          </w:p>
          <w:p w14:paraId="2586B47F" w14:textId="5063DF25" w:rsidR="00EC36C1" w:rsidRPr="00780B0D" w:rsidRDefault="00EC36C1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Hodnocení kvality mezinárodních služeb UTB ve Zlíně         </w:t>
            </w:r>
          </w:p>
          <w:p w14:paraId="353C8C18" w14:textId="77777777" w:rsidR="00E40AEA" w:rsidRPr="00780B0D" w:rsidRDefault="00E40AEA" w:rsidP="00EC36C1">
            <w:pPr>
              <w:rPr>
                <w:sz w:val="24"/>
                <w:szCs w:val="24"/>
              </w:rPr>
            </w:pPr>
          </w:p>
          <w:p w14:paraId="3BC73258" w14:textId="66F3E246" w:rsidR="00EC36C1" w:rsidRPr="00780B0D" w:rsidRDefault="00EC36C1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Hodnocení kvality mezinárodních mobilit  </w:t>
            </w:r>
          </w:p>
        </w:tc>
      </w:tr>
      <w:tr w:rsidR="00F457CC" w:rsidRPr="00780B0D" w14:paraId="74D61722" w14:textId="77777777" w:rsidTr="00642D84">
        <w:trPr>
          <w:trHeight w:val="567"/>
        </w:trPr>
        <w:tc>
          <w:tcPr>
            <w:tcW w:w="2405" w:type="dxa"/>
            <w:hideMark/>
          </w:tcPr>
          <w:p w14:paraId="1F69B0D0" w14:textId="3B7A9C79" w:rsidR="00EC36C1" w:rsidRPr="00780B0D" w:rsidRDefault="00EC36C1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3.</w:t>
            </w:r>
            <w:r w:rsidR="00722755" w:rsidRPr="00780B0D">
              <w:rPr>
                <w:sz w:val="24"/>
                <w:szCs w:val="24"/>
              </w:rPr>
              <w:t>4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Podporovat mobility krátkodobých studentů přijíždějících na UTB na studijní pob</w:t>
            </w:r>
            <w:r w:rsidR="00911BF7">
              <w:rPr>
                <w:sz w:val="24"/>
                <w:szCs w:val="24"/>
              </w:rPr>
              <w:t>y</w:t>
            </w:r>
            <w:r w:rsidRPr="00780B0D">
              <w:rPr>
                <w:sz w:val="24"/>
                <w:szCs w:val="24"/>
              </w:rPr>
              <w:t xml:space="preserve">ty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praktické stáže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příjezdy zahraničních akademiků na UTB</w:t>
            </w:r>
            <w:r w:rsidR="00A44D9F">
              <w:rPr>
                <w:sz w:val="24"/>
                <w:szCs w:val="24"/>
              </w:rPr>
              <w:t xml:space="preserve"> ve Zlíně.</w:t>
            </w:r>
          </w:p>
        </w:tc>
        <w:tc>
          <w:tcPr>
            <w:tcW w:w="2693" w:type="dxa"/>
            <w:hideMark/>
          </w:tcPr>
          <w:p w14:paraId="34B0D45C" w14:textId="1B3D662E" w:rsidR="00EC36C1" w:rsidRPr="00780B0D" w:rsidRDefault="00E40AEA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3.4.</w:t>
            </w:r>
            <w:r w:rsidR="00722755" w:rsidRPr="00780B0D">
              <w:rPr>
                <w:sz w:val="24"/>
                <w:szCs w:val="24"/>
              </w:rPr>
              <w:t>2</w:t>
            </w:r>
            <w:r w:rsidR="00722755">
              <w:rPr>
                <w:sz w:val="24"/>
                <w:szCs w:val="24"/>
              </w:rPr>
              <w:t> </w:t>
            </w:r>
            <w:r w:rsidR="00EC36C1" w:rsidRPr="00780B0D">
              <w:rPr>
                <w:sz w:val="24"/>
                <w:szCs w:val="24"/>
              </w:rPr>
              <w:t>Navýšit počet zahraničních akademiků/věd</w:t>
            </w:r>
            <w:r w:rsidRPr="00780B0D">
              <w:rPr>
                <w:sz w:val="24"/>
                <w:szCs w:val="24"/>
              </w:rPr>
              <w:t>eckých pracovníků</w:t>
            </w:r>
            <w:r w:rsidR="00EC36C1" w:rsidRPr="00780B0D">
              <w:rPr>
                <w:sz w:val="24"/>
                <w:szCs w:val="24"/>
              </w:rPr>
              <w:t xml:space="preserve"> přijíždějících na UTB na výukové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="00EC36C1" w:rsidRPr="00780B0D">
              <w:rPr>
                <w:sz w:val="24"/>
                <w:szCs w:val="24"/>
              </w:rPr>
              <w:t>výzkumné mobility.</w:t>
            </w:r>
          </w:p>
        </w:tc>
        <w:tc>
          <w:tcPr>
            <w:tcW w:w="2835" w:type="dxa"/>
            <w:hideMark/>
          </w:tcPr>
          <w:p w14:paraId="7ECF9B1E" w14:textId="63C8C860" w:rsidR="00EC36C1" w:rsidRPr="00780B0D" w:rsidRDefault="0011473F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Podporovat</w:t>
            </w:r>
            <w:r w:rsidR="00EC36C1" w:rsidRPr="00780B0D">
              <w:rPr>
                <w:sz w:val="24"/>
                <w:szCs w:val="24"/>
              </w:rPr>
              <w:t xml:space="preserve"> příjezd</w:t>
            </w:r>
            <w:r w:rsidRPr="00780B0D">
              <w:rPr>
                <w:sz w:val="24"/>
                <w:szCs w:val="24"/>
              </w:rPr>
              <w:t>y</w:t>
            </w:r>
            <w:r w:rsidR="00EC36C1" w:rsidRPr="00780B0D">
              <w:rPr>
                <w:sz w:val="24"/>
                <w:szCs w:val="24"/>
              </w:rPr>
              <w:t xml:space="preserve"> zahraničních akademiků v</w:t>
            </w:r>
            <w:r w:rsidRPr="00780B0D">
              <w:rPr>
                <w:sz w:val="24"/>
                <w:szCs w:val="24"/>
              </w:rPr>
              <w:t> </w:t>
            </w:r>
            <w:r w:rsidR="00EC36C1" w:rsidRPr="00780B0D">
              <w:rPr>
                <w:sz w:val="24"/>
                <w:szCs w:val="24"/>
              </w:rPr>
              <w:t>rámci</w:t>
            </w:r>
            <w:r w:rsidRPr="00780B0D">
              <w:rPr>
                <w:sz w:val="24"/>
                <w:szCs w:val="24"/>
              </w:rPr>
              <w:t xml:space="preserve"> vnitřní</w:t>
            </w:r>
            <w:r w:rsidR="00EC36C1" w:rsidRPr="00780B0D">
              <w:rPr>
                <w:sz w:val="24"/>
                <w:szCs w:val="24"/>
              </w:rPr>
              <w:t xml:space="preserve"> soutěže</w:t>
            </w:r>
            <w:r w:rsidR="00E40AEA" w:rsidRPr="00780B0D">
              <w:rPr>
                <w:sz w:val="24"/>
                <w:szCs w:val="24"/>
              </w:rPr>
              <w:t>.</w:t>
            </w:r>
            <w:r w:rsidR="00EC36C1" w:rsidRPr="00780B0D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hideMark/>
          </w:tcPr>
          <w:p w14:paraId="7D7EDBF6" w14:textId="53DC81E8" w:rsidR="00EC36C1" w:rsidRPr="00780B0D" w:rsidRDefault="00E40AEA" w:rsidP="00EC36C1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</w:t>
            </w:r>
            <w:r w:rsidR="00EC36C1" w:rsidRPr="00780B0D">
              <w:rPr>
                <w:b/>
                <w:bCs/>
                <w:sz w:val="24"/>
                <w:szCs w:val="24"/>
              </w:rPr>
              <w:t>rorektor pro internacionalizaci</w:t>
            </w:r>
          </w:p>
        </w:tc>
        <w:tc>
          <w:tcPr>
            <w:tcW w:w="3651" w:type="dxa"/>
            <w:hideMark/>
          </w:tcPr>
          <w:p w14:paraId="06C95532" w14:textId="773E7576" w:rsidR="00EC36C1" w:rsidRPr="00780B0D" w:rsidRDefault="00EC36C1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akademiků/</w:t>
            </w:r>
            <w:r w:rsidR="00E40AEA" w:rsidRPr="00780B0D">
              <w:rPr>
                <w:sz w:val="24"/>
                <w:szCs w:val="24"/>
              </w:rPr>
              <w:t>vědeckých pracovníků</w:t>
            </w:r>
            <w:r w:rsidRPr="00780B0D">
              <w:rPr>
                <w:sz w:val="24"/>
                <w:szCs w:val="24"/>
              </w:rPr>
              <w:t xml:space="preserve"> přijíždějících na UTB na výukovou nebo výzkumnou mobilitu. </w:t>
            </w:r>
          </w:p>
        </w:tc>
      </w:tr>
      <w:tr w:rsidR="00F457CC" w:rsidRPr="00780B0D" w14:paraId="3DB95E0F" w14:textId="77777777" w:rsidTr="00642D84">
        <w:trPr>
          <w:trHeight w:val="1932"/>
        </w:trPr>
        <w:tc>
          <w:tcPr>
            <w:tcW w:w="2405" w:type="dxa"/>
            <w:hideMark/>
          </w:tcPr>
          <w:p w14:paraId="5442677D" w14:textId="269AD2ED" w:rsidR="00EC36C1" w:rsidRPr="00780B0D" w:rsidRDefault="00EC36C1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3.</w:t>
            </w:r>
            <w:r w:rsidR="00722755" w:rsidRPr="00780B0D">
              <w:rPr>
                <w:sz w:val="24"/>
                <w:szCs w:val="24"/>
              </w:rPr>
              <w:t>5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Zapojovat se do mezinárodních sítí odpovídajících profilu, preferencím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dlouhodobým strategickým cílům UTB ve Zlíně</w:t>
            </w:r>
            <w:r w:rsidR="00A44D9F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  <w:hideMark/>
          </w:tcPr>
          <w:p w14:paraId="1289153B" w14:textId="261E653C" w:rsidR="00EC36C1" w:rsidRPr="00780B0D" w:rsidRDefault="00E40AEA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3.5.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="00EC36C1" w:rsidRPr="00780B0D">
              <w:rPr>
                <w:sz w:val="24"/>
                <w:szCs w:val="24"/>
              </w:rPr>
              <w:t>Řešit projekt "</w:t>
            </w:r>
            <w:proofErr w:type="spellStart"/>
            <w:r w:rsidR="00EC36C1" w:rsidRPr="00780B0D">
              <w:rPr>
                <w:sz w:val="24"/>
                <w:szCs w:val="24"/>
              </w:rPr>
              <w:t>European</w:t>
            </w:r>
            <w:proofErr w:type="spellEnd"/>
            <w:r w:rsidR="00EC36C1" w:rsidRPr="00780B0D">
              <w:rPr>
                <w:sz w:val="24"/>
                <w:szCs w:val="24"/>
              </w:rPr>
              <w:t xml:space="preserve"> </w:t>
            </w:r>
            <w:proofErr w:type="spellStart"/>
            <w:r w:rsidR="00EC36C1" w:rsidRPr="00780B0D">
              <w:rPr>
                <w:sz w:val="24"/>
                <w:szCs w:val="24"/>
              </w:rPr>
              <w:t>universities</w:t>
            </w:r>
            <w:proofErr w:type="spellEnd"/>
            <w:r w:rsidR="00EC36C1" w:rsidRPr="00780B0D">
              <w:rPr>
                <w:sz w:val="24"/>
                <w:szCs w:val="24"/>
              </w:rPr>
              <w:t xml:space="preserve"> </w:t>
            </w:r>
            <w:proofErr w:type="spellStart"/>
            <w:r w:rsidR="00EC36C1" w:rsidRPr="00780B0D">
              <w:rPr>
                <w:sz w:val="24"/>
                <w:szCs w:val="24"/>
              </w:rPr>
              <w:t>initiative</w:t>
            </w:r>
            <w:proofErr w:type="spellEnd"/>
            <w:r w:rsidR="00EC36C1" w:rsidRPr="00780B0D">
              <w:rPr>
                <w:sz w:val="24"/>
                <w:szCs w:val="24"/>
              </w:rPr>
              <w:t xml:space="preserve">" </w:t>
            </w:r>
            <w:r w:rsidR="00722755" w:rsidRPr="00780B0D">
              <w:rPr>
                <w:sz w:val="24"/>
                <w:szCs w:val="24"/>
              </w:rPr>
              <w:t>v</w:t>
            </w:r>
            <w:r w:rsidR="00722755">
              <w:rPr>
                <w:sz w:val="24"/>
                <w:szCs w:val="24"/>
              </w:rPr>
              <w:t> </w:t>
            </w:r>
            <w:r w:rsidR="00EC36C1" w:rsidRPr="00780B0D">
              <w:rPr>
                <w:sz w:val="24"/>
                <w:szCs w:val="24"/>
              </w:rPr>
              <w:t xml:space="preserve">rámci aliance PIONEER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="00EC36C1" w:rsidRPr="00780B0D">
              <w:rPr>
                <w:sz w:val="24"/>
                <w:szCs w:val="24"/>
              </w:rPr>
              <w:t xml:space="preserve">prohloubit spolupráci </w:t>
            </w:r>
            <w:r w:rsidR="00722755" w:rsidRPr="00780B0D">
              <w:rPr>
                <w:sz w:val="24"/>
                <w:szCs w:val="24"/>
              </w:rPr>
              <w:t>s</w:t>
            </w:r>
            <w:r w:rsidR="00722755">
              <w:rPr>
                <w:sz w:val="24"/>
                <w:szCs w:val="24"/>
              </w:rPr>
              <w:t> </w:t>
            </w:r>
            <w:r w:rsidR="00EC36C1" w:rsidRPr="00780B0D">
              <w:rPr>
                <w:sz w:val="24"/>
                <w:szCs w:val="24"/>
              </w:rPr>
              <w:t xml:space="preserve">americkými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="005031C5" w:rsidRPr="00780B0D">
              <w:rPr>
                <w:sz w:val="24"/>
                <w:szCs w:val="24"/>
              </w:rPr>
              <w:t xml:space="preserve">kanadskými </w:t>
            </w:r>
            <w:r w:rsidR="00EC36C1" w:rsidRPr="00780B0D">
              <w:rPr>
                <w:sz w:val="24"/>
                <w:szCs w:val="24"/>
              </w:rPr>
              <w:t>univerzitami</w:t>
            </w:r>
            <w:r w:rsidR="0011473F" w:rsidRPr="00780B0D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hideMark/>
          </w:tcPr>
          <w:p w14:paraId="300044B6" w14:textId="68D44DBD" w:rsidR="00EC36C1" w:rsidRPr="00780B0D" w:rsidRDefault="00EC36C1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Realiz</w:t>
            </w:r>
            <w:r w:rsidR="00E40AEA" w:rsidRPr="00780B0D">
              <w:rPr>
                <w:sz w:val="24"/>
                <w:szCs w:val="24"/>
              </w:rPr>
              <w:t>ovat konkrétní dílčí úkoly</w:t>
            </w:r>
            <w:r w:rsidRPr="00780B0D">
              <w:rPr>
                <w:sz w:val="24"/>
                <w:szCs w:val="24"/>
              </w:rPr>
              <w:t xml:space="preserve"> </w:t>
            </w:r>
            <w:r w:rsidR="00722755" w:rsidRPr="00780B0D">
              <w:rPr>
                <w:sz w:val="24"/>
                <w:szCs w:val="24"/>
              </w:rPr>
              <w:t>v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rámci jednotlivých pracovních balíčků aliance PIONEER;</w:t>
            </w:r>
          </w:p>
          <w:p w14:paraId="1558D083" w14:textId="364325C3" w:rsidR="00EC36C1" w:rsidRPr="00780B0D" w:rsidRDefault="00A44D9F" w:rsidP="00EC36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="00EC36C1" w:rsidRPr="00780B0D">
              <w:rPr>
                <w:sz w:val="24"/>
                <w:szCs w:val="24"/>
              </w:rPr>
              <w:t xml:space="preserve">odporovat spolupráci </w:t>
            </w:r>
            <w:r w:rsidR="00722755" w:rsidRPr="00780B0D">
              <w:rPr>
                <w:sz w:val="24"/>
                <w:szCs w:val="24"/>
              </w:rPr>
              <w:t>s</w:t>
            </w:r>
            <w:r w:rsidR="00722755">
              <w:rPr>
                <w:sz w:val="24"/>
                <w:szCs w:val="24"/>
              </w:rPr>
              <w:t> </w:t>
            </w:r>
            <w:r w:rsidR="00EC36C1" w:rsidRPr="00780B0D">
              <w:rPr>
                <w:sz w:val="24"/>
                <w:szCs w:val="24"/>
              </w:rPr>
              <w:t xml:space="preserve">univerzitou St. Mary v Texasu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="00EC36C1" w:rsidRPr="00780B0D">
              <w:rPr>
                <w:sz w:val="24"/>
                <w:szCs w:val="24"/>
              </w:rPr>
              <w:t>podporovat spolupráci s dalšími univerzitami z US</w:t>
            </w:r>
            <w:r w:rsidR="0011473F" w:rsidRPr="00780B0D">
              <w:rPr>
                <w:sz w:val="24"/>
                <w:szCs w:val="24"/>
              </w:rPr>
              <w:t>A</w:t>
            </w:r>
            <w:r w:rsidR="00EC36C1" w:rsidRPr="00780B0D">
              <w:rPr>
                <w:sz w:val="24"/>
                <w:szCs w:val="24"/>
              </w:rPr>
              <w:t xml:space="preserve">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="00EC36C1" w:rsidRPr="00780B0D">
              <w:rPr>
                <w:sz w:val="24"/>
                <w:szCs w:val="24"/>
              </w:rPr>
              <w:t>Kanady.</w:t>
            </w:r>
          </w:p>
        </w:tc>
        <w:tc>
          <w:tcPr>
            <w:tcW w:w="2410" w:type="dxa"/>
            <w:hideMark/>
          </w:tcPr>
          <w:p w14:paraId="0B43F5A1" w14:textId="3C97B0EC" w:rsidR="00EC36C1" w:rsidRPr="00780B0D" w:rsidRDefault="00E40AEA" w:rsidP="00EC36C1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</w:t>
            </w:r>
            <w:r w:rsidR="00EC36C1" w:rsidRPr="00780B0D">
              <w:rPr>
                <w:b/>
                <w:bCs/>
                <w:sz w:val="24"/>
                <w:szCs w:val="24"/>
              </w:rPr>
              <w:t>rorektor pro internacionalizaci</w:t>
            </w:r>
          </w:p>
        </w:tc>
        <w:tc>
          <w:tcPr>
            <w:tcW w:w="3651" w:type="dxa"/>
            <w:hideMark/>
          </w:tcPr>
          <w:p w14:paraId="4932D244" w14:textId="5937CCE1" w:rsidR="00EC36C1" w:rsidRPr="00780B0D" w:rsidRDefault="005031C5" w:rsidP="00EC36C1">
            <w:pPr>
              <w:rPr>
                <w:sz w:val="24"/>
                <w:szCs w:val="24"/>
              </w:rPr>
            </w:pPr>
            <w:bookmarkStart w:id="15" w:name="_Hlk211526740"/>
            <w:r w:rsidRPr="00780B0D">
              <w:rPr>
                <w:sz w:val="24"/>
                <w:szCs w:val="24"/>
              </w:rPr>
              <w:t>Počet uzavřených strategických partnerství</w:t>
            </w:r>
            <w:bookmarkEnd w:id="15"/>
          </w:p>
        </w:tc>
      </w:tr>
      <w:tr w:rsidR="00F457CC" w:rsidRPr="00780B0D" w14:paraId="071F8D71" w14:textId="77777777" w:rsidTr="00642D84">
        <w:trPr>
          <w:trHeight w:val="1725"/>
        </w:trPr>
        <w:tc>
          <w:tcPr>
            <w:tcW w:w="2405" w:type="dxa"/>
            <w:hideMark/>
          </w:tcPr>
          <w:p w14:paraId="0B5A39BF" w14:textId="6FD132A4" w:rsidR="00EC36C1" w:rsidRPr="00780B0D" w:rsidRDefault="00EC36C1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3.</w:t>
            </w:r>
            <w:r w:rsidR="00722755" w:rsidRPr="00780B0D">
              <w:rPr>
                <w:sz w:val="24"/>
                <w:szCs w:val="24"/>
              </w:rPr>
              <w:t>6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Podporovat/zajistit výuku jazyků pro stud</w:t>
            </w:r>
            <w:r w:rsidR="00E40AEA" w:rsidRPr="00780B0D">
              <w:rPr>
                <w:sz w:val="24"/>
                <w:szCs w:val="24"/>
              </w:rPr>
              <w:t>ující</w:t>
            </w:r>
            <w:r w:rsidRPr="00780B0D">
              <w:rPr>
                <w:sz w:val="24"/>
                <w:szCs w:val="24"/>
              </w:rPr>
              <w:t xml:space="preserve"> </w:t>
            </w:r>
            <w:r w:rsidR="00722755" w:rsidRPr="00780B0D">
              <w:rPr>
                <w:sz w:val="24"/>
                <w:szCs w:val="24"/>
              </w:rPr>
              <w:t>i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pedagogy, nabízet jazykové kurzy pro veřejnost</w:t>
            </w:r>
            <w:r w:rsidR="00A44D9F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  <w:hideMark/>
          </w:tcPr>
          <w:p w14:paraId="1F661521" w14:textId="5D733CA7" w:rsidR="00EC36C1" w:rsidRPr="00780B0D" w:rsidRDefault="00E40AEA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3.6.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="00EC36C1" w:rsidRPr="00780B0D">
              <w:rPr>
                <w:sz w:val="24"/>
                <w:szCs w:val="24"/>
              </w:rPr>
              <w:t xml:space="preserve">Rozšířit jazykové vzdělávání studentů, akademických pracovníků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="00EC36C1" w:rsidRPr="00780B0D">
              <w:rPr>
                <w:sz w:val="24"/>
                <w:szCs w:val="24"/>
              </w:rPr>
              <w:t>veřejnosti.</w:t>
            </w:r>
          </w:p>
        </w:tc>
        <w:tc>
          <w:tcPr>
            <w:tcW w:w="2835" w:type="dxa"/>
            <w:hideMark/>
          </w:tcPr>
          <w:p w14:paraId="2A454411" w14:textId="50138FF0" w:rsidR="00EC36C1" w:rsidRPr="00780B0D" w:rsidRDefault="00EC36C1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Zajistit pravidelnou nabídku jazykových kurzů pro studenty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pedagogy. </w:t>
            </w:r>
          </w:p>
        </w:tc>
        <w:tc>
          <w:tcPr>
            <w:tcW w:w="2410" w:type="dxa"/>
            <w:hideMark/>
          </w:tcPr>
          <w:p w14:paraId="3E51190B" w14:textId="33CF238A" w:rsidR="00EC36C1" w:rsidRPr="00780B0D" w:rsidRDefault="00E40AEA" w:rsidP="00EC36C1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D</w:t>
            </w:r>
            <w:r w:rsidR="00EC36C1" w:rsidRPr="00780B0D">
              <w:rPr>
                <w:b/>
                <w:bCs/>
                <w:sz w:val="24"/>
                <w:szCs w:val="24"/>
              </w:rPr>
              <w:t>ěkan FHS</w:t>
            </w:r>
          </w:p>
        </w:tc>
        <w:tc>
          <w:tcPr>
            <w:tcW w:w="3651" w:type="dxa"/>
            <w:hideMark/>
          </w:tcPr>
          <w:p w14:paraId="483A7ECE" w14:textId="77777777" w:rsidR="00EC36C1" w:rsidRPr="00780B0D" w:rsidRDefault="00EC36C1" w:rsidP="00EC36C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realizovaných jazykových kurzů</w:t>
            </w:r>
          </w:p>
        </w:tc>
      </w:tr>
      <w:tr w:rsidR="00F457CC" w:rsidRPr="00780B0D" w14:paraId="527E7E9F" w14:textId="77777777" w:rsidTr="00642D84">
        <w:trPr>
          <w:trHeight w:val="1725"/>
        </w:trPr>
        <w:tc>
          <w:tcPr>
            <w:tcW w:w="2405" w:type="dxa"/>
          </w:tcPr>
          <w:p w14:paraId="04A32913" w14:textId="6CC1924C" w:rsidR="00E40AEA" w:rsidRPr="00780B0D" w:rsidRDefault="00E40AEA" w:rsidP="00E40AEA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3.</w:t>
            </w:r>
            <w:r w:rsidR="00722755" w:rsidRPr="00780B0D">
              <w:rPr>
                <w:sz w:val="24"/>
                <w:szCs w:val="24"/>
              </w:rPr>
              <w:t>6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Podporovat/zajistit výuku jazyků pro studující </w:t>
            </w:r>
            <w:r w:rsidR="00722755" w:rsidRPr="00780B0D">
              <w:rPr>
                <w:sz w:val="24"/>
                <w:szCs w:val="24"/>
              </w:rPr>
              <w:t>i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pedagogy, nabízet jazykové kurzy pro veřejnost</w:t>
            </w:r>
            <w:r w:rsidR="00A44D9F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14:paraId="026B68C4" w14:textId="367FA200" w:rsidR="00E40AEA" w:rsidRPr="00780B0D" w:rsidRDefault="00E40AEA" w:rsidP="00E40AEA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3.6.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Rozšířit jazykové vzdělávání studentů, akademických pracovníků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veřejnosti.</w:t>
            </w:r>
          </w:p>
        </w:tc>
        <w:tc>
          <w:tcPr>
            <w:tcW w:w="2835" w:type="dxa"/>
          </w:tcPr>
          <w:p w14:paraId="6D9ED6C8" w14:textId="39E0F0A6" w:rsidR="00E40AEA" w:rsidRPr="00780B0D" w:rsidRDefault="00E40AEA" w:rsidP="00E40AEA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Zavést jazykové kurzy zaměřené na profesní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akademickou komunikaci.</w:t>
            </w:r>
          </w:p>
        </w:tc>
        <w:tc>
          <w:tcPr>
            <w:tcW w:w="2410" w:type="dxa"/>
          </w:tcPr>
          <w:p w14:paraId="01A29D9D" w14:textId="4F724E86" w:rsidR="00E40AEA" w:rsidRPr="00780B0D" w:rsidRDefault="00E40AEA" w:rsidP="00E40AEA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Děkan FHS</w:t>
            </w:r>
          </w:p>
        </w:tc>
        <w:tc>
          <w:tcPr>
            <w:tcW w:w="3651" w:type="dxa"/>
          </w:tcPr>
          <w:p w14:paraId="56854A41" w14:textId="6F3B3DFF" w:rsidR="00E40AEA" w:rsidRPr="00780B0D" w:rsidRDefault="00E40AEA" w:rsidP="00E40AEA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realizovaných jazykových kurzů</w:t>
            </w:r>
          </w:p>
        </w:tc>
      </w:tr>
      <w:tr w:rsidR="00780B0D" w:rsidRPr="00780B0D" w14:paraId="0DD7BA5B" w14:textId="77777777" w:rsidTr="00642D84">
        <w:trPr>
          <w:trHeight w:val="1725"/>
        </w:trPr>
        <w:tc>
          <w:tcPr>
            <w:tcW w:w="2405" w:type="dxa"/>
          </w:tcPr>
          <w:p w14:paraId="77D4EBEA" w14:textId="77DA99F3" w:rsidR="00E40AEA" w:rsidRPr="00780B0D" w:rsidRDefault="00E40AEA" w:rsidP="00E40AEA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3.</w:t>
            </w:r>
            <w:r w:rsidR="00722755" w:rsidRPr="00780B0D">
              <w:rPr>
                <w:sz w:val="24"/>
                <w:szCs w:val="24"/>
              </w:rPr>
              <w:t>6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Podporovat/zajistit výuku jazyků pro studující </w:t>
            </w:r>
            <w:r w:rsidR="00722755" w:rsidRPr="00780B0D">
              <w:rPr>
                <w:sz w:val="24"/>
                <w:szCs w:val="24"/>
              </w:rPr>
              <w:t>i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pedagogy, nabízet jazykové kurzy pro veřejnost</w:t>
            </w:r>
            <w:r w:rsidR="00A44D9F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14:paraId="3E6B633F" w14:textId="4C904C71" w:rsidR="00E40AEA" w:rsidRPr="00780B0D" w:rsidRDefault="00E40AEA" w:rsidP="00E40AEA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3.6.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Rozšířit jazykové vzdělávání studentů, akademických pracovníků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veřejnosti.</w:t>
            </w:r>
          </w:p>
        </w:tc>
        <w:tc>
          <w:tcPr>
            <w:tcW w:w="2835" w:type="dxa"/>
          </w:tcPr>
          <w:p w14:paraId="38CB4FD0" w14:textId="0263BC4F" w:rsidR="00E40AEA" w:rsidRPr="00780B0D" w:rsidRDefault="00E40AEA" w:rsidP="00E40AEA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Otevřít vybrané jazykové kurzy </w:t>
            </w:r>
            <w:r w:rsidR="00722755" w:rsidRPr="00780B0D">
              <w:rPr>
                <w:sz w:val="24"/>
                <w:szCs w:val="24"/>
              </w:rPr>
              <w:t>i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pro veřejnost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aktivně je propagovat.</w:t>
            </w:r>
          </w:p>
        </w:tc>
        <w:tc>
          <w:tcPr>
            <w:tcW w:w="2410" w:type="dxa"/>
          </w:tcPr>
          <w:p w14:paraId="6AC1B5ED" w14:textId="77F55329" w:rsidR="00E40AEA" w:rsidRPr="00780B0D" w:rsidRDefault="00E40AEA" w:rsidP="00E40AEA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Děkan FHS</w:t>
            </w:r>
          </w:p>
        </w:tc>
        <w:tc>
          <w:tcPr>
            <w:tcW w:w="3651" w:type="dxa"/>
          </w:tcPr>
          <w:p w14:paraId="246D3D5C" w14:textId="198455EA" w:rsidR="00E40AEA" w:rsidRPr="00780B0D" w:rsidRDefault="00E40AEA" w:rsidP="00E40AEA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realizovaných jazykových kurzů</w:t>
            </w:r>
          </w:p>
        </w:tc>
      </w:tr>
      <w:bookmarkEnd w:id="14"/>
    </w:tbl>
    <w:p w14:paraId="41003A6C" w14:textId="4E92B96B" w:rsidR="001201F1" w:rsidRPr="00780B0D" w:rsidRDefault="001201F1" w:rsidP="44222BA5">
      <w:pPr>
        <w:rPr>
          <w:sz w:val="24"/>
          <w:szCs w:val="24"/>
        </w:rPr>
      </w:pPr>
    </w:p>
    <w:p w14:paraId="3CADF9D0" w14:textId="77777777" w:rsidR="00A44D9F" w:rsidRDefault="00A44D9F">
      <w:pPr>
        <w:rPr>
          <w:rFonts w:eastAsiaTheme="majorEastAsia" w:cs="Times New Roman"/>
          <w:b/>
          <w:color w:val="BF4E14" w:themeColor="accent2" w:themeShade="BF"/>
          <w:sz w:val="24"/>
          <w:szCs w:val="24"/>
        </w:rPr>
      </w:pPr>
      <w:r>
        <w:br w:type="page"/>
      </w:r>
    </w:p>
    <w:p w14:paraId="0A7FDC81" w14:textId="06531735" w:rsidR="001201F1" w:rsidRPr="00780B0D" w:rsidRDefault="67136AA7" w:rsidP="007E38F8">
      <w:pPr>
        <w:pStyle w:val="Nadpisdoobsahu"/>
        <w:jc w:val="center"/>
      </w:pPr>
      <w:bookmarkStart w:id="16" w:name="_Toc213751622"/>
      <w:r w:rsidRPr="00780B0D">
        <w:t>Pilíř D: Třetí role</w:t>
      </w:r>
      <w:bookmarkEnd w:id="16"/>
    </w:p>
    <w:p w14:paraId="76737BC6" w14:textId="77777777" w:rsidR="001201F1" w:rsidRPr="00780B0D" w:rsidRDefault="001201F1" w:rsidP="001201F1">
      <w:pPr>
        <w:rPr>
          <w:sz w:val="24"/>
          <w:szCs w:val="24"/>
        </w:rPr>
      </w:pPr>
      <w:r w:rsidRPr="00780B0D">
        <w:rPr>
          <w:sz w:val="24"/>
          <w:szCs w:val="24"/>
        </w:rPr>
        <w:t xml:space="preserve">Cíle MŠMT: </w:t>
      </w:r>
    </w:p>
    <w:p w14:paraId="54A85AB9" w14:textId="79557BD0" w:rsidR="001201F1" w:rsidRPr="00780B0D" w:rsidRDefault="001201F1" w:rsidP="001201F1">
      <w:pPr>
        <w:rPr>
          <w:sz w:val="24"/>
          <w:szCs w:val="24"/>
        </w:rPr>
      </w:pPr>
      <w:r w:rsidRPr="00780B0D">
        <w:rPr>
          <w:sz w:val="24"/>
          <w:szCs w:val="24"/>
        </w:rPr>
        <w:t>Další</w:t>
      </w:r>
      <w:r w:rsidR="00A44D9F">
        <w:rPr>
          <w:sz w:val="24"/>
          <w:szCs w:val="24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99"/>
        <w:gridCol w:w="2549"/>
        <w:gridCol w:w="3093"/>
        <w:gridCol w:w="1736"/>
        <w:gridCol w:w="3817"/>
      </w:tblGrid>
      <w:tr w:rsidR="00F457CC" w:rsidRPr="00780B0D" w14:paraId="4416520E" w14:textId="77777777" w:rsidTr="005C3220">
        <w:trPr>
          <w:trHeight w:val="276"/>
        </w:trPr>
        <w:tc>
          <w:tcPr>
            <w:tcW w:w="2817" w:type="dxa"/>
            <w:noWrap/>
            <w:hideMark/>
          </w:tcPr>
          <w:p w14:paraId="165F630C" w14:textId="77777777" w:rsidR="005770EF" w:rsidRPr="00780B0D" w:rsidRDefault="005770EF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Strategický cíl</w:t>
            </w:r>
          </w:p>
        </w:tc>
        <w:tc>
          <w:tcPr>
            <w:tcW w:w="2565" w:type="dxa"/>
            <w:noWrap/>
            <w:hideMark/>
          </w:tcPr>
          <w:p w14:paraId="64678A3D" w14:textId="77777777" w:rsidR="005770EF" w:rsidRPr="00780B0D" w:rsidRDefault="005770EF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Dílčí cíl</w:t>
            </w:r>
          </w:p>
        </w:tc>
        <w:tc>
          <w:tcPr>
            <w:tcW w:w="3025" w:type="dxa"/>
            <w:noWrap/>
            <w:hideMark/>
          </w:tcPr>
          <w:p w14:paraId="732F3FEA" w14:textId="77777777" w:rsidR="005770EF" w:rsidRPr="00780B0D" w:rsidRDefault="005770EF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Opatření pro rok 2026</w:t>
            </w:r>
          </w:p>
        </w:tc>
        <w:tc>
          <w:tcPr>
            <w:tcW w:w="1746" w:type="dxa"/>
            <w:noWrap/>
            <w:hideMark/>
          </w:tcPr>
          <w:p w14:paraId="76B3FA93" w14:textId="77777777" w:rsidR="005770EF" w:rsidRPr="00780B0D" w:rsidRDefault="005770EF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Odpovědnost</w:t>
            </w:r>
          </w:p>
        </w:tc>
        <w:tc>
          <w:tcPr>
            <w:tcW w:w="3841" w:type="dxa"/>
            <w:noWrap/>
            <w:hideMark/>
          </w:tcPr>
          <w:p w14:paraId="71A0E24B" w14:textId="040D53FA" w:rsidR="005770EF" w:rsidRPr="00780B0D" w:rsidRDefault="005770EF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 xml:space="preserve">Indikátor </w:t>
            </w:r>
            <w:r w:rsidR="00E53ED6" w:rsidRPr="00780B0D">
              <w:rPr>
                <w:b/>
                <w:bCs/>
                <w:sz w:val="24"/>
                <w:szCs w:val="24"/>
              </w:rPr>
              <w:t>2026</w:t>
            </w:r>
          </w:p>
        </w:tc>
      </w:tr>
      <w:tr w:rsidR="00F457CC" w:rsidRPr="00780B0D" w14:paraId="365E3A43" w14:textId="77777777" w:rsidTr="005C3220">
        <w:trPr>
          <w:trHeight w:val="2238"/>
        </w:trPr>
        <w:tc>
          <w:tcPr>
            <w:tcW w:w="2817" w:type="dxa"/>
            <w:hideMark/>
          </w:tcPr>
          <w:p w14:paraId="2756B1D6" w14:textId="7A4DD846" w:rsidR="005770EF" w:rsidRPr="00780B0D" w:rsidRDefault="005770E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4.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Posílit pozici UTB jako leadera vzdělávání (</w:t>
            </w:r>
            <w:r w:rsidR="00722755" w:rsidRPr="00780B0D">
              <w:rPr>
                <w:sz w:val="24"/>
                <w:szCs w:val="24"/>
              </w:rPr>
              <w:t>i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neformálního) ve Zlínském kraji</w:t>
            </w:r>
            <w:r w:rsidR="005C3220">
              <w:rPr>
                <w:sz w:val="24"/>
                <w:szCs w:val="24"/>
              </w:rPr>
              <w:t>.</w:t>
            </w:r>
          </w:p>
        </w:tc>
        <w:tc>
          <w:tcPr>
            <w:tcW w:w="2565" w:type="dxa"/>
            <w:hideMark/>
          </w:tcPr>
          <w:p w14:paraId="43F134E9" w14:textId="6B5D6BB3" w:rsidR="005770EF" w:rsidRPr="00780B0D" w:rsidRDefault="005C322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4.1.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Připravovat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realizovat projekty spolupráce se středními, základními </w:t>
            </w:r>
            <w:r w:rsidR="00722755" w:rsidRPr="00780B0D">
              <w:rPr>
                <w:sz w:val="24"/>
                <w:szCs w:val="24"/>
              </w:rPr>
              <w:t>i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mateřskými školami </w:t>
            </w:r>
            <w:r w:rsidR="00722755" w:rsidRPr="00780B0D">
              <w:rPr>
                <w:sz w:val="24"/>
                <w:szCs w:val="24"/>
              </w:rPr>
              <w:t>s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cílem</w:t>
            </w:r>
            <w:r w:rsidRPr="00780B0D">
              <w:rPr>
                <w:sz w:val="24"/>
                <w:szCs w:val="24"/>
              </w:rPr>
              <w:br/>
              <w:t xml:space="preserve">rozvíjet systém vzdělávání ve </w:t>
            </w:r>
            <w:r>
              <w:rPr>
                <w:sz w:val="24"/>
                <w:szCs w:val="24"/>
              </w:rPr>
              <w:t>Z</w:t>
            </w:r>
            <w:r w:rsidRPr="00780B0D">
              <w:rPr>
                <w:sz w:val="24"/>
                <w:szCs w:val="24"/>
              </w:rPr>
              <w:t xml:space="preserve">línském kraji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spolupracovat na projektech zaměřených na podporu</w:t>
            </w:r>
            <w:r>
              <w:rPr>
                <w:sz w:val="24"/>
                <w:szCs w:val="24"/>
              </w:rPr>
              <w:t xml:space="preserve"> </w:t>
            </w:r>
            <w:r w:rsidRPr="00780B0D">
              <w:rPr>
                <w:sz w:val="24"/>
                <w:szCs w:val="24"/>
              </w:rPr>
              <w:t xml:space="preserve">talentovaných žáků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studentů.</w:t>
            </w:r>
          </w:p>
        </w:tc>
        <w:tc>
          <w:tcPr>
            <w:tcW w:w="3025" w:type="dxa"/>
            <w:hideMark/>
          </w:tcPr>
          <w:p w14:paraId="1787A424" w14:textId="7AB0392E" w:rsidR="005770EF" w:rsidRPr="00780B0D" w:rsidRDefault="005770E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Analyzovat potřebnost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efektivitu dosud podporovaných projektů neformálního vzdělávání</w:t>
            </w:r>
            <w:r w:rsidR="005C3220">
              <w:rPr>
                <w:sz w:val="24"/>
                <w:szCs w:val="24"/>
              </w:rPr>
              <w:t>.</w:t>
            </w:r>
          </w:p>
        </w:tc>
        <w:tc>
          <w:tcPr>
            <w:tcW w:w="1746" w:type="dxa"/>
            <w:hideMark/>
          </w:tcPr>
          <w:p w14:paraId="49B0B638" w14:textId="5AECF52B" w:rsidR="005770EF" w:rsidRPr="00780B0D" w:rsidRDefault="00F36C4F">
            <w:pPr>
              <w:rPr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</w:t>
            </w:r>
            <w:r w:rsidR="005770EF" w:rsidRPr="00780B0D">
              <w:rPr>
                <w:b/>
                <w:bCs/>
                <w:sz w:val="24"/>
                <w:szCs w:val="24"/>
              </w:rPr>
              <w:t xml:space="preserve">rorektorka pro vnitřní </w:t>
            </w:r>
            <w:r w:rsidR="00722755" w:rsidRPr="00780B0D">
              <w:rPr>
                <w:b/>
                <w:bCs/>
                <w:sz w:val="24"/>
                <w:szCs w:val="24"/>
              </w:rPr>
              <w:t>a</w:t>
            </w:r>
            <w:r w:rsidR="00722755">
              <w:rPr>
                <w:b/>
                <w:bCs/>
                <w:sz w:val="24"/>
                <w:szCs w:val="24"/>
              </w:rPr>
              <w:t> </w:t>
            </w:r>
            <w:r w:rsidR="005770EF" w:rsidRPr="00780B0D">
              <w:rPr>
                <w:b/>
                <w:bCs/>
                <w:sz w:val="24"/>
                <w:szCs w:val="24"/>
              </w:rPr>
              <w:t>vnější vztahy</w:t>
            </w:r>
            <w:r w:rsidR="005770EF" w:rsidRPr="00780B0D">
              <w:rPr>
                <w:sz w:val="24"/>
                <w:szCs w:val="24"/>
              </w:rPr>
              <w:t xml:space="preserve"> </w:t>
            </w:r>
            <w:r w:rsidRPr="00780B0D">
              <w:rPr>
                <w:sz w:val="24"/>
                <w:szCs w:val="24"/>
              </w:rPr>
              <w:t>P</w:t>
            </w:r>
            <w:r w:rsidR="005770EF" w:rsidRPr="00780B0D">
              <w:rPr>
                <w:sz w:val="24"/>
                <w:szCs w:val="24"/>
              </w:rPr>
              <w:t>rorektorka pro rozvoj</w:t>
            </w:r>
          </w:p>
        </w:tc>
        <w:tc>
          <w:tcPr>
            <w:tcW w:w="3841" w:type="dxa"/>
            <w:hideMark/>
          </w:tcPr>
          <w:p w14:paraId="6CF68A32" w14:textId="27704638" w:rsidR="00E2463B" w:rsidRPr="00780B0D" w:rsidRDefault="005770E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Projekty spolupráce </w:t>
            </w:r>
            <w:r w:rsidR="00722755" w:rsidRPr="00780B0D">
              <w:rPr>
                <w:sz w:val="24"/>
                <w:szCs w:val="24"/>
              </w:rPr>
              <w:t>s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nižšími stupni</w:t>
            </w:r>
            <w:r w:rsidRPr="00780B0D">
              <w:rPr>
                <w:sz w:val="24"/>
                <w:szCs w:val="24"/>
              </w:rPr>
              <w:br/>
              <w:t>vzdělávání – Počet projektů spolupráce se SŠ,</w:t>
            </w:r>
            <w:r w:rsidR="000C485E" w:rsidRPr="00780B0D">
              <w:rPr>
                <w:sz w:val="24"/>
                <w:szCs w:val="24"/>
              </w:rPr>
              <w:t xml:space="preserve"> </w:t>
            </w:r>
            <w:r w:rsidRPr="00780B0D">
              <w:rPr>
                <w:sz w:val="24"/>
                <w:szCs w:val="24"/>
              </w:rPr>
              <w:t xml:space="preserve">ZŠ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MŠ </w:t>
            </w:r>
            <w:r w:rsidR="00722755" w:rsidRPr="00780B0D">
              <w:rPr>
                <w:sz w:val="24"/>
                <w:szCs w:val="24"/>
              </w:rPr>
              <w:t>s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cílem rozvíjet systém vzdělávání</w:t>
            </w:r>
            <w:r w:rsidR="000C485E" w:rsidRPr="00780B0D">
              <w:rPr>
                <w:sz w:val="24"/>
                <w:szCs w:val="24"/>
              </w:rPr>
              <w:t xml:space="preserve"> </w:t>
            </w:r>
            <w:r w:rsidRPr="00780B0D">
              <w:rPr>
                <w:sz w:val="24"/>
                <w:szCs w:val="24"/>
              </w:rPr>
              <w:t>ve Zlínském kraji</w:t>
            </w:r>
          </w:p>
          <w:p w14:paraId="21FB19AC" w14:textId="2DF11774" w:rsidR="00E2463B" w:rsidRPr="00780B0D" w:rsidRDefault="005770E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br/>
              <w:t xml:space="preserve">Akce pro nadané žáky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studenty –</w:t>
            </w:r>
            <w:r w:rsidRPr="00780B0D">
              <w:rPr>
                <w:sz w:val="24"/>
                <w:szCs w:val="24"/>
              </w:rPr>
              <w:br/>
              <w:t>Počet projektů podpory nadaných žáků nebo</w:t>
            </w:r>
            <w:r w:rsidR="000C485E" w:rsidRPr="00780B0D">
              <w:rPr>
                <w:sz w:val="24"/>
                <w:szCs w:val="24"/>
              </w:rPr>
              <w:t xml:space="preserve"> </w:t>
            </w:r>
            <w:r w:rsidRPr="00780B0D">
              <w:rPr>
                <w:sz w:val="24"/>
                <w:szCs w:val="24"/>
              </w:rPr>
              <w:t>studentů se zapojením UTB ve Zlíně</w:t>
            </w:r>
          </w:p>
          <w:p w14:paraId="1B4B6494" w14:textId="2AB7728C" w:rsidR="005770EF" w:rsidRPr="00780B0D" w:rsidRDefault="005770E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br/>
              <w:t xml:space="preserve">Podpora nadaných žáků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studentů –</w:t>
            </w:r>
            <w:r w:rsidR="000C485E" w:rsidRPr="00780B0D">
              <w:rPr>
                <w:sz w:val="24"/>
                <w:szCs w:val="24"/>
              </w:rPr>
              <w:t xml:space="preserve"> </w:t>
            </w:r>
            <w:r w:rsidRPr="00780B0D">
              <w:rPr>
                <w:sz w:val="24"/>
                <w:szCs w:val="24"/>
              </w:rPr>
              <w:t>Počet podpořených nadaných žáků nebo</w:t>
            </w:r>
            <w:r w:rsidR="000C485E" w:rsidRPr="00780B0D">
              <w:rPr>
                <w:sz w:val="24"/>
                <w:szCs w:val="24"/>
              </w:rPr>
              <w:t xml:space="preserve"> </w:t>
            </w:r>
            <w:r w:rsidRPr="00780B0D">
              <w:rPr>
                <w:sz w:val="24"/>
                <w:szCs w:val="24"/>
              </w:rPr>
              <w:t>studentů</w:t>
            </w:r>
          </w:p>
        </w:tc>
      </w:tr>
      <w:tr w:rsidR="00F457CC" w:rsidRPr="00780B0D" w14:paraId="4DECE5A6" w14:textId="77777777" w:rsidTr="005C3220">
        <w:trPr>
          <w:trHeight w:val="708"/>
        </w:trPr>
        <w:tc>
          <w:tcPr>
            <w:tcW w:w="2817" w:type="dxa"/>
            <w:hideMark/>
          </w:tcPr>
          <w:p w14:paraId="57EDF488" w14:textId="0CA78F7F" w:rsidR="005770EF" w:rsidRPr="00780B0D" w:rsidRDefault="005770E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4.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Posílit pozici UTB jako leadera vzdělávání (</w:t>
            </w:r>
            <w:r w:rsidR="00722755" w:rsidRPr="00780B0D">
              <w:rPr>
                <w:sz w:val="24"/>
                <w:szCs w:val="24"/>
              </w:rPr>
              <w:t>i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neformálního) ve Zlínském kraji</w:t>
            </w:r>
            <w:r w:rsidR="005C3220">
              <w:rPr>
                <w:sz w:val="24"/>
                <w:szCs w:val="24"/>
              </w:rPr>
              <w:t>.</w:t>
            </w:r>
            <w:r w:rsidRPr="00780B0D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65" w:type="dxa"/>
            <w:hideMark/>
          </w:tcPr>
          <w:p w14:paraId="5ECAD73A" w14:textId="19867386" w:rsidR="005770EF" w:rsidRPr="00780B0D" w:rsidRDefault="005770E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4.1.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Připravovat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realizovat projekty spolupráce se středními, základními </w:t>
            </w:r>
            <w:r w:rsidR="00722755" w:rsidRPr="00780B0D">
              <w:rPr>
                <w:sz w:val="24"/>
                <w:szCs w:val="24"/>
              </w:rPr>
              <w:t>i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mateřskými školami </w:t>
            </w:r>
            <w:r w:rsidR="00722755" w:rsidRPr="00780B0D">
              <w:rPr>
                <w:sz w:val="24"/>
                <w:szCs w:val="24"/>
              </w:rPr>
              <w:t>s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cílem</w:t>
            </w:r>
            <w:r w:rsidRPr="00780B0D">
              <w:rPr>
                <w:sz w:val="24"/>
                <w:szCs w:val="24"/>
              </w:rPr>
              <w:br/>
              <w:t xml:space="preserve">rozvíjet systém vzdělávání ve zlínském kraji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spolupracovat na projektech zaměřených na podporu</w:t>
            </w:r>
            <w:r w:rsidRPr="00780B0D">
              <w:rPr>
                <w:sz w:val="24"/>
                <w:szCs w:val="24"/>
              </w:rPr>
              <w:br/>
              <w:t xml:space="preserve">talentovaných žáků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studentů. </w:t>
            </w:r>
          </w:p>
        </w:tc>
        <w:tc>
          <w:tcPr>
            <w:tcW w:w="3025" w:type="dxa"/>
            <w:hideMark/>
          </w:tcPr>
          <w:p w14:paraId="26AFB366" w14:textId="447FD38F" w:rsidR="005770EF" w:rsidRPr="00780B0D" w:rsidRDefault="005770E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Vytvořit koncepci spolupráce </w:t>
            </w:r>
            <w:r w:rsidR="00722755" w:rsidRPr="00780B0D">
              <w:rPr>
                <w:sz w:val="24"/>
                <w:szCs w:val="24"/>
              </w:rPr>
              <w:t>s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MŠ, ZŠ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SŠ, systematicky je oslovovat </w:t>
            </w:r>
            <w:r w:rsidR="00722755" w:rsidRPr="00780B0D">
              <w:rPr>
                <w:sz w:val="24"/>
                <w:szCs w:val="24"/>
              </w:rPr>
              <w:t>s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nabídkou aktivit ze strany UTB, realizovat společné projekty</w:t>
            </w:r>
            <w:r w:rsidR="005C3220">
              <w:rPr>
                <w:sz w:val="24"/>
                <w:szCs w:val="24"/>
              </w:rPr>
              <w:t>.</w:t>
            </w:r>
          </w:p>
        </w:tc>
        <w:tc>
          <w:tcPr>
            <w:tcW w:w="1746" w:type="dxa"/>
            <w:hideMark/>
          </w:tcPr>
          <w:p w14:paraId="3D82160A" w14:textId="214F6CED" w:rsidR="005770EF" w:rsidRPr="00780B0D" w:rsidRDefault="00F36C4F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</w:t>
            </w:r>
            <w:r w:rsidR="005770EF" w:rsidRPr="00780B0D">
              <w:rPr>
                <w:b/>
                <w:bCs/>
                <w:sz w:val="24"/>
                <w:szCs w:val="24"/>
              </w:rPr>
              <w:t xml:space="preserve">rorektorka pro vnitřní </w:t>
            </w:r>
            <w:r w:rsidR="00722755" w:rsidRPr="00780B0D">
              <w:rPr>
                <w:b/>
                <w:bCs/>
                <w:sz w:val="24"/>
                <w:szCs w:val="24"/>
              </w:rPr>
              <w:t>a</w:t>
            </w:r>
            <w:r w:rsidR="00722755">
              <w:rPr>
                <w:b/>
                <w:bCs/>
                <w:sz w:val="24"/>
                <w:szCs w:val="24"/>
              </w:rPr>
              <w:t> </w:t>
            </w:r>
            <w:r w:rsidR="005770EF" w:rsidRPr="00780B0D">
              <w:rPr>
                <w:b/>
                <w:bCs/>
                <w:sz w:val="24"/>
                <w:szCs w:val="24"/>
              </w:rPr>
              <w:t xml:space="preserve">vnější </w:t>
            </w:r>
            <w:r w:rsidRPr="00780B0D">
              <w:rPr>
                <w:b/>
                <w:bCs/>
                <w:sz w:val="24"/>
                <w:szCs w:val="24"/>
              </w:rPr>
              <w:t>v</w:t>
            </w:r>
            <w:r w:rsidR="005770EF" w:rsidRPr="00780B0D">
              <w:rPr>
                <w:b/>
                <w:bCs/>
                <w:sz w:val="24"/>
                <w:szCs w:val="24"/>
              </w:rPr>
              <w:t>ztahy</w:t>
            </w:r>
          </w:p>
        </w:tc>
        <w:tc>
          <w:tcPr>
            <w:tcW w:w="3841" w:type="dxa"/>
            <w:hideMark/>
          </w:tcPr>
          <w:p w14:paraId="685A36D2" w14:textId="4A61AA36" w:rsidR="00E2463B" w:rsidRPr="00780B0D" w:rsidRDefault="005770E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Projekty spolupráce </w:t>
            </w:r>
            <w:r w:rsidR="00722755" w:rsidRPr="00780B0D">
              <w:rPr>
                <w:sz w:val="24"/>
                <w:szCs w:val="24"/>
              </w:rPr>
              <w:t>s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nižšími stupni vzdělávání – Počet projektů spolupráce se SŠ, ZŠ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MŠ </w:t>
            </w:r>
            <w:r w:rsidR="00722755" w:rsidRPr="00780B0D">
              <w:rPr>
                <w:sz w:val="24"/>
                <w:szCs w:val="24"/>
              </w:rPr>
              <w:t>s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cílem rozvíjet systém vzdělávání ve Zlínském kraji </w:t>
            </w:r>
          </w:p>
          <w:p w14:paraId="650C257D" w14:textId="77777777" w:rsidR="00E2463B" w:rsidRPr="00780B0D" w:rsidRDefault="00E2463B">
            <w:pPr>
              <w:rPr>
                <w:sz w:val="24"/>
                <w:szCs w:val="24"/>
              </w:rPr>
            </w:pPr>
          </w:p>
          <w:p w14:paraId="46581701" w14:textId="6517DC85" w:rsidR="00E2463B" w:rsidRPr="00780B0D" w:rsidRDefault="005770E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Akce pro nadané žáky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studenty – Počet projektů podpory nadaných žáků nebo studentů se zapojením UTB ve Zlíně </w:t>
            </w:r>
          </w:p>
          <w:p w14:paraId="48A53A90" w14:textId="77777777" w:rsidR="00E2463B" w:rsidRPr="00780B0D" w:rsidRDefault="00E2463B">
            <w:pPr>
              <w:rPr>
                <w:sz w:val="24"/>
                <w:szCs w:val="24"/>
              </w:rPr>
            </w:pPr>
          </w:p>
          <w:p w14:paraId="42944A23" w14:textId="75856C2F" w:rsidR="005770EF" w:rsidRPr="00780B0D" w:rsidRDefault="005770E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Podpora nadaných žáků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studentů – Počet podpořených nadaných žáků nebo studentů</w:t>
            </w:r>
          </w:p>
        </w:tc>
      </w:tr>
      <w:tr w:rsidR="00F457CC" w:rsidRPr="00780B0D" w14:paraId="056CB136" w14:textId="77777777" w:rsidTr="005C3220">
        <w:trPr>
          <w:trHeight w:val="1944"/>
        </w:trPr>
        <w:tc>
          <w:tcPr>
            <w:tcW w:w="2817" w:type="dxa"/>
            <w:hideMark/>
          </w:tcPr>
          <w:p w14:paraId="1432EF58" w14:textId="4601BC20" w:rsidR="005770EF" w:rsidRPr="00780B0D" w:rsidRDefault="005770E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4.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Posílit pozici UTB jako leadera vzdělávání (</w:t>
            </w:r>
            <w:r w:rsidR="00722755" w:rsidRPr="00780B0D">
              <w:rPr>
                <w:sz w:val="24"/>
                <w:szCs w:val="24"/>
              </w:rPr>
              <w:t>i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neformálního) ve Zlínském kraji</w:t>
            </w:r>
            <w:r w:rsidR="005C3220">
              <w:rPr>
                <w:sz w:val="24"/>
                <w:szCs w:val="24"/>
              </w:rPr>
              <w:t>.</w:t>
            </w:r>
          </w:p>
        </w:tc>
        <w:tc>
          <w:tcPr>
            <w:tcW w:w="2565" w:type="dxa"/>
            <w:hideMark/>
          </w:tcPr>
          <w:p w14:paraId="0114B4E0" w14:textId="4113F949" w:rsidR="005770EF" w:rsidRPr="00780B0D" w:rsidRDefault="005770E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4.1.</w:t>
            </w:r>
            <w:r w:rsidR="00722755" w:rsidRPr="00780B0D">
              <w:rPr>
                <w:sz w:val="24"/>
                <w:szCs w:val="24"/>
              </w:rPr>
              <w:t>2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Posílit roli UTB jako významného poskytovatele CŽV </w:t>
            </w:r>
            <w:r w:rsidR="00722755" w:rsidRPr="00780B0D">
              <w:rPr>
                <w:sz w:val="24"/>
                <w:szCs w:val="24"/>
              </w:rPr>
              <w:t>v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regionu </w:t>
            </w:r>
            <w:r w:rsidR="00722755" w:rsidRPr="00780B0D">
              <w:rPr>
                <w:sz w:val="24"/>
                <w:szCs w:val="24"/>
              </w:rPr>
              <w:t>i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mimo něj, se zvláštním důrazem na rozvoj kvalitních kurzů zakončených </w:t>
            </w:r>
            <w:proofErr w:type="spellStart"/>
            <w:r w:rsidRPr="00780B0D">
              <w:rPr>
                <w:sz w:val="24"/>
                <w:szCs w:val="24"/>
              </w:rPr>
              <w:t>mikrocertifikáty</w:t>
            </w:r>
            <w:proofErr w:type="spellEnd"/>
            <w:r w:rsidRPr="00780B0D">
              <w:rPr>
                <w:sz w:val="24"/>
                <w:szCs w:val="24"/>
              </w:rPr>
              <w:t xml:space="preserve">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na podporu jejich dostupnosti, relevance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viditelnosti.</w:t>
            </w:r>
          </w:p>
        </w:tc>
        <w:tc>
          <w:tcPr>
            <w:tcW w:w="3025" w:type="dxa"/>
            <w:hideMark/>
          </w:tcPr>
          <w:p w14:paraId="126BA7CE" w14:textId="58D8C8F8" w:rsidR="005770EF" w:rsidRPr="00780B0D" w:rsidRDefault="002F27E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Podporovat akademické pracovníky při tvorbě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realizaci kurzů za účelem zvýšení počtu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atraktivity kurzů CŽV zakončených </w:t>
            </w:r>
            <w:proofErr w:type="spellStart"/>
            <w:r w:rsidRPr="00780B0D">
              <w:rPr>
                <w:sz w:val="24"/>
                <w:szCs w:val="24"/>
              </w:rPr>
              <w:t>mikrocertifikátem</w:t>
            </w:r>
            <w:proofErr w:type="spellEnd"/>
            <w:r w:rsidR="005C3220">
              <w:rPr>
                <w:sz w:val="24"/>
                <w:szCs w:val="24"/>
              </w:rPr>
              <w:t>.</w:t>
            </w:r>
          </w:p>
        </w:tc>
        <w:tc>
          <w:tcPr>
            <w:tcW w:w="1746" w:type="dxa"/>
            <w:hideMark/>
          </w:tcPr>
          <w:p w14:paraId="471146AE" w14:textId="08819735" w:rsidR="005770EF" w:rsidRPr="00780B0D" w:rsidRDefault="00F36C4F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</w:t>
            </w:r>
            <w:r w:rsidR="005770EF" w:rsidRPr="00780B0D">
              <w:rPr>
                <w:b/>
                <w:bCs/>
                <w:sz w:val="24"/>
                <w:szCs w:val="24"/>
              </w:rPr>
              <w:t>rorektorka pro rozvoj</w:t>
            </w:r>
          </w:p>
        </w:tc>
        <w:tc>
          <w:tcPr>
            <w:tcW w:w="3841" w:type="dxa"/>
            <w:hideMark/>
          </w:tcPr>
          <w:p w14:paraId="1A321E69" w14:textId="77777777" w:rsidR="00E2463B" w:rsidRPr="00780B0D" w:rsidRDefault="005770E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účastníků CŽV</w:t>
            </w:r>
          </w:p>
          <w:p w14:paraId="210ADF95" w14:textId="77777777" w:rsidR="00E2463B" w:rsidRPr="00780B0D" w:rsidRDefault="00E2463B">
            <w:pPr>
              <w:rPr>
                <w:sz w:val="24"/>
                <w:szCs w:val="24"/>
              </w:rPr>
            </w:pPr>
          </w:p>
          <w:p w14:paraId="702AD73E" w14:textId="77777777" w:rsidR="00E2463B" w:rsidRPr="00780B0D" w:rsidRDefault="005770E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nabízených kurzů CŽV</w:t>
            </w:r>
          </w:p>
          <w:p w14:paraId="5B4B1186" w14:textId="77777777" w:rsidR="00E2463B" w:rsidRPr="00780B0D" w:rsidRDefault="00E2463B">
            <w:pPr>
              <w:rPr>
                <w:sz w:val="24"/>
                <w:szCs w:val="24"/>
              </w:rPr>
            </w:pPr>
          </w:p>
          <w:p w14:paraId="7CD15311" w14:textId="36905CF6" w:rsidR="005770EF" w:rsidRPr="00780B0D" w:rsidRDefault="005770E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Počet vydaných </w:t>
            </w:r>
            <w:proofErr w:type="spellStart"/>
            <w:r w:rsidRPr="00780B0D">
              <w:rPr>
                <w:sz w:val="24"/>
                <w:szCs w:val="24"/>
              </w:rPr>
              <w:t>mikrocertifikátů</w:t>
            </w:r>
            <w:proofErr w:type="spellEnd"/>
            <w:r w:rsidRPr="00780B0D">
              <w:rPr>
                <w:sz w:val="24"/>
                <w:szCs w:val="24"/>
              </w:rPr>
              <w:t xml:space="preserve">               </w:t>
            </w:r>
          </w:p>
        </w:tc>
      </w:tr>
      <w:tr w:rsidR="00F457CC" w:rsidRPr="00780B0D" w14:paraId="702174B4" w14:textId="77777777" w:rsidTr="005C3220">
        <w:trPr>
          <w:trHeight w:val="1944"/>
        </w:trPr>
        <w:tc>
          <w:tcPr>
            <w:tcW w:w="2817" w:type="dxa"/>
          </w:tcPr>
          <w:p w14:paraId="36893947" w14:textId="3A801106" w:rsidR="000C485E" w:rsidRPr="00780B0D" w:rsidRDefault="000C485E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4.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Posílit pozici UTB jako leadera vzdělávání (</w:t>
            </w:r>
            <w:r w:rsidR="00722755" w:rsidRPr="00780B0D">
              <w:rPr>
                <w:sz w:val="24"/>
                <w:szCs w:val="24"/>
              </w:rPr>
              <w:t>i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neformálního) ve Zlínském kraji</w:t>
            </w:r>
            <w:r w:rsidR="005C3220">
              <w:rPr>
                <w:sz w:val="24"/>
                <w:szCs w:val="24"/>
              </w:rPr>
              <w:t>.</w:t>
            </w:r>
          </w:p>
        </w:tc>
        <w:tc>
          <w:tcPr>
            <w:tcW w:w="2565" w:type="dxa"/>
          </w:tcPr>
          <w:p w14:paraId="4967315C" w14:textId="34AF25BE" w:rsidR="000C485E" w:rsidRPr="00780B0D" w:rsidRDefault="000C485E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4.1.</w:t>
            </w:r>
            <w:r w:rsidR="00722755" w:rsidRPr="00780B0D">
              <w:rPr>
                <w:sz w:val="24"/>
                <w:szCs w:val="24"/>
              </w:rPr>
              <w:t>2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Posílit roli UTB jako významného poskytovatele CŽV </w:t>
            </w:r>
            <w:r w:rsidR="00722755" w:rsidRPr="00780B0D">
              <w:rPr>
                <w:sz w:val="24"/>
                <w:szCs w:val="24"/>
              </w:rPr>
              <w:t>v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regionu </w:t>
            </w:r>
            <w:r w:rsidR="00722755" w:rsidRPr="00780B0D">
              <w:rPr>
                <w:sz w:val="24"/>
                <w:szCs w:val="24"/>
              </w:rPr>
              <w:t>i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mimo něj, se zvláštním důrazem na rozvoj kvalitních kurzů zakončených </w:t>
            </w:r>
            <w:proofErr w:type="spellStart"/>
            <w:r w:rsidRPr="00780B0D">
              <w:rPr>
                <w:sz w:val="24"/>
                <w:szCs w:val="24"/>
              </w:rPr>
              <w:t>mikrocertifikáty</w:t>
            </w:r>
            <w:proofErr w:type="spellEnd"/>
            <w:r w:rsidRPr="00780B0D">
              <w:rPr>
                <w:sz w:val="24"/>
                <w:szCs w:val="24"/>
              </w:rPr>
              <w:t xml:space="preserve">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na podporu jejich dostupnosti, relevance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viditelnosti.</w:t>
            </w:r>
          </w:p>
        </w:tc>
        <w:tc>
          <w:tcPr>
            <w:tcW w:w="3025" w:type="dxa"/>
          </w:tcPr>
          <w:p w14:paraId="16DD7030" w14:textId="4C339274" w:rsidR="000C485E" w:rsidRPr="00780B0D" w:rsidRDefault="000C485E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Zvýšit počet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atraktivitu kurzů CŽV zakončených </w:t>
            </w:r>
            <w:proofErr w:type="spellStart"/>
            <w:r w:rsidRPr="00780B0D">
              <w:rPr>
                <w:sz w:val="24"/>
                <w:szCs w:val="24"/>
              </w:rPr>
              <w:t>mikrocertifikátem</w:t>
            </w:r>
            <w:proofErr w:type="spellEnd"/>
            <w:r w:rsidRPr="00780B0D">
              <w:rPr>
                <w:sz w:val="24"/>
                <w:szCs w:val="24"/>
              </w:rPr>
              <w:t xml:space="preserve">: </w:t>
            </w:r>
            <w:r w:rsidR="005C3220">
              <w:rPr>
                <w:sz w:val="24"/>
                <w:szCs w:val="24"/>
              </w:rPr>
              <w:t>systémově podporovat</w:t>
            </w:r>
            <w:r w:rsidRPr="00780B0D">
              <w:rPr>
                <w:sz w:val="24"/>
                <w:szCs w:val="24"/>
              </w:rPr>
              <w:t xml:space="preserve">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="005C3220">
              <w:rPr>
                <w:sz w:val="24"/>
                <w:szCs w:val="24"/>
              </w:rPr>
              <w:t xml:space="preserve">vytvářet </w:t>
            </w:r>
            <w:r w:rsidRPr="00780B0D">
              <w:rPr>
                <w:sz w:val="24"/>
                <w:szCs w:val="24"/>
              </w:rPr>
              <w:t>infrastruktur</w:t>
            </w:r>
            <w:r w:rsidR="005C3220">
              <w:rPr>
                <w:sz w:val="24"/>
                <w:szCs w:val="24"/>
              </w:rPr>
              <w:t>u</w:t>
            </w:r>
            <w:r w:rsidRPr="00780B0D">
              <w:rPr>
                <w:sz w:val="24"/>
                <w:szCs w:val="24"/>
              </w:rPr>
              <w:t xml:space="preserve"> (finalizovat on-line přihlášku pro kurzy CŽV, zavést mechanismus pravidelného vyhodnocování poptávky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spokojenosti účastníků)</w:t>
            </w:r>
            <w:r w:rsidR="005C3220">
              <w:rPr>
                <w:sz w:val="24"/>
                <w:szCs w:val="24"/>
              </w:rPr>
              <w:t>.</w:t>
            </w:r>
          </w:p>
        </w:tc>
        <w:tc>
          <w:tcPr>
            <w:tcW w:w="1746" w:type="dxa"/>
          </w:tcPr>
          <w:p w14:paraId="4825AC24" w14:textId="7C45DE85" w:rsidR="000C485E" w:rsidRPr="00780B0D" w:rsidRDefault="00F36C4F" w:rsidP="000C485E">
            <w:pPr>
              <w:rPr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</w:t>
            </w:r>
            <w:r w:rsidR="000C485E" w:rsidRPr="00780B0D">
              <w:rPr>
                <w:b/>
                <w:bCs/>
                <w:sz w:val="24"/>
                <w:szCs w:val="24"/>
              </w:rPr>
              <w:t>rorektorka pro rozvoj</w:t>
            </w:r>
          </w:p>
        </w:tc>
        <w:tc>
          <w:tcPr>
            <w:tcW w:w="3841" w:type="dxa"/>
          </w:tcPr>
          <w:p w14:paraId="3486CB27" w14:textId="77777777" w:rsidR="00E2463B" w:rsidRPr="00780B0D" w:rsidRDefault="000C485E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účastníků CŽV</w:t>
            </w:r>
          </w:p>
          <w:p w14:paraId="6C0401E6" w14:textId="77777777" w:rsidR="00E2463B" w:rsidRPr="00780B0D" w:rsidRDefault="00E2463B" w:rsidP="000C485E">
            <w:pPr>
              <w:rPr>
                <w:sz w:val="24"/>
                <w:szCs w:val="24"/>
              </w:rPr>
            </w:pPr>
          </w:p>
          <w:p w14:paraId="7DA1DBE5" w14:textId="77777777" w:rsidR="00E2463B" w:rsidRPr="00780B0D" w:rsidRDefault="000C485E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nabízených kurzů CŽV</w:t>
            </w:r>
          </w:p>
          <w:p w14:paraId="06BAAF9A" w14:textId="77777777" w:rsidR="00E2463B" w:rsidRPr="00780B0D" w:rsidRDefault="00E2463B" w:rsidP="000C485E">
            <w:pPr>
              <w:rPr>
                <w:sz w:val="24"/>
                <w:szCs w:val="24"/>
              </w:rPr>
            </w:pPr>
          </w:p>
          <w:p w14:paraId="6849BE96" w14:textId="457DD0A9" w:rsidR="000C485E" w:rsidRPr="00780B0D" w:rsidRDefault="000C485E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Počet vydaných </w:t>
            </w:r>
            <w:proofErr w:type="spellStart"/>
            <w:r w:rsidRPr="00780B0D">
              <w:rPr>
                <w:sz w:val="24"/>
                <w:szCs w:val="24"/>
              </w:rPr>
              <w:t>mikrocertifikátů</w:t>
            </w:r>
            <w:proofErr w:type="spellEnd"/>
            <w:r w:rsidRPr="00780B0D">
              <w:rPr>
                <w:sz w:val="24"/>
                <w:szCs w:val="24"/>
              </w:rPr>
              <w:t xml:space="preserve">               </w:t>
            </w:r>
          </w:p>
        </w:tc>
      </w:tr>
      <w:tr w:rsidR="00F457CC" w:rsidRPr="00780B0D" w14:paraId="3DD54944" w14:textId="77777777" w:rsidTr="005C3220">
        <w:trPr>
          <w:trHeight w:val="836"/>
        </w:trPr>
        <w:tc>
          <w:tcPr>
            <w:tcW w:w="2817" w:type="dxa"/>
          </w:tcPr>
          <w:p w14:paraId="2C6CCFA8" w14:textId="054BD305" w:rsidR="000C485E" w:rsidRPr="00780B0D" w:rsidRDefault="000C485E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4.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Posílit pozici UTB jako leadera vzdělávání (</w:t>
            </w:r>
            <w:r w:rsidR="00722755" w:rsidRPr="00780B0D">
              <w:rPr>
                <w:sz w:val="24"/>
                <w:szCs w:val="24"/>
              </w:rPr>
              <w:t>i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neformálního) ve Zlínském kraji</w:t>
            </w:r>
            <w:r w:rsidR="005C3220">
              <w:rPr>
                <w:sz w:val="24"/>
                <w:szCs w:val="24"/>
              </w:rPr>
              <w:t>.</w:t>
            </w:r>
          </w:p>
        </w:tc>
        <w:tc>
          <w:tcPr>
            <w:tcW w:w="2565" w:type="dxa"/>
          </w:tcPr>
          <w:p w14:paraId="65671C1F" w14:textId="5973F341" w:rsidR="000C485E" w:rsidRPr="00780B0D" w:rsidRDefault="000C485E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4.1.</w:t>
            </w:r>
            <w:r w:rsidR="00722755" w:rsidRPr="00780B0D">
              <w:rPr>
                <w:sz w:val="24"/>
                <w:szCs w:val="24"/>
              </w:rPr>
              <w:t>2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Posílit roli UTB jako významného poskytovatele CŽV </w:t>
            </w:r>
            <w:r w:rsidR="00722755" w:rsidRPr="00780B0D">
              <w:rPr>
                <w:sz w:val="24"/>
                <w:szCs w:val="24"/>
              </w:rPr>
              <w:t>v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regionu </w:t>
            </w:r>
            <w:r w:rsidR="00722755" w:rsidRPr="00780B0D">
              <w:rPr>
                <w:sz w:val="24"/>
                <w:szCs w:val="24"/>
              </w:rPr>
              <w:t>i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mimo něj, se zvláštním důrazem na rozvoj kvalitních kurzů zakončených </w:t>
            </w:r>
            <w:proofErr w:type="spellStart"/>
            <w:r w:rsidRPr="00780B0D">
              <w:rPr>
                <w:sz w:val="24"/>
                <w:szCs w:val="24"/>
              </w:rPr>
              <w:t>mikrocertifikáty</w:t>
            </w:r>
            <w:proofErr w:type="spellEnd"/>
            <w:r w:rsidRPr="00780B0D">
              <w:rPr>
                <w:sz w:val="24"/>
                <w:szCs w:val="24"/>
              </w:rPr>
              <w:t xml:space="preserve">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na podporu jejich dostupnosti, relevance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viditelnosti.</w:t>
            </w:r>
          </w:p>
        </w:tc>
        <w:tc>
          <w:tcPr>
            <w:tcW w:w="3025" w:type="dxa"/>
          </w:tcPr>
          <w:p w14:paraId="3FAEC507" w14:textId="54129040" w:rsidR="000C485E" w:rsidRPr="00780B0D" w:rsidRDefault="000C485E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Cíleně propagovat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zvýšit atraktivitu kurzů CŽV zakončených </w:t>
            </w:r>
            <w:proofErr w:type="spellStart"/>
            <w:r w:rsidRPr="00780B0D">
              <w:rPr>
                <w:sz w:val="24"/>
                <w:szCs w:val="24"/>
              </w:rPr>
              <w:t>mikrocerfitikátem</w:t>
            </w:r>
            <w:proofErr w:type="spellEnd"/>
            <w:r w:rsidRPr="00780B0D">
              <w:rPr>
                <w:sz w:val="24"/>
                <w:szCs w:val="24"/>
              </w:rPr>
              <w:t xml:space="preserve"> (vytvořit marketingovou kampaň zaměřenou na absolventy, firmy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veřejnost, pravidelně aktualizovat web CŽV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sociální sítě s novými nabídkami kurzů)</w:t>
            </w:r>
            <w:r w:rsidR="005C3220">
              <w:rPr>
                <w:sz w:val="24"/>
                <w:szCs w:val="24"/>
              </w:rPr>
              <w:t>.</w:t>
            </w:r>
          </w:p>
        </w:tc>
        <w:tc>
          <w:tcPr>
            <w:tcW w:w="1746" w:type="dxa"/>
          </w:tcPr>
          <w:p w14:paraId="2EC9695F" w14:textId="24D5F0ED" w:rsidR="000C485E" w:rsidRPr="00780B0D" w:rsidRDefault="00F36C4F" w:rsidP="000C485E">
            <w:pPr>
              <w:rPr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</w:t>
            </w:r>
            <w:r w:rsidR="000C485E" w:rsidRPr="00780B0D">
              <w:rPr>
                <w:b/>
                <w:bCs/>
                <w:sz w:val="24"/>
                <w:szCs w:val="24"/>
              </w:rPr>
              <w:t>rorektorka pro rozvoj</w:t>
            </w:r>
          </w:p>
        </w:tc>
        <w:tc>
          <w:tcPr>
            <w:tcW w:w="3841" w:type="dxa"/>
          </w:tcPr>
          <w:p w14:paraId="4FE52810" w14:textId="77777777" w:rsidR="00E2463B" w:rsidRPr="00780B0D" w:rsidRDefault="000C485E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účastníků CŽV</w:t>
            </w:r>
          </w:p>
          <w:p w14:paraId="7832B8A9" w14:textId="77777777" w:rsidR="00E2463B" w:rsidRPr="00780B0D" w:rsidRDefault="00E2463B" w:rsidP="000C485E">
            <w:pPr>
              <w:rPr>
                <w:sz w:val="24"/>
                <w:szCs w:val="24"/>
              </w:rPr>
            </w:pPr>
          </w:p>
          <w:p w14:paraId="4FB417A0" w14:textId="77777777" w:rsidR="00E2463B" w:rsidRPr="00780B0D" w:rsidRDefault="000C485E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nabízených kurzů CŽV</w:t>
            </w:r>
          </w:p>
          <w:p w14:paraId="2308D71A" w14:textId="77777777" w:rsidR="00E2463B" w:rsidRPr="00780B0D" w:rsidRDefault="00E2463B" w:rsidP="000C485E">
            <w:pPr>
              <w:rPr>
                <w:sz w:val="24"/>
                <w:szCs w:val="24"/>
              </w:rPr>
            </w:pPr>
          </w:p>
          <w:p w14:paraId="7FDC3474" w14:textId="4AFB3ABA" w:rsidR="000C485E" w:rsidRPr="00780B0D" w:rsidRDefault="000C485E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Počet vydaných </w:t>
            </w:r>
            <w:proofErr w:type="spellStart"/>
            <w:r w:rsidRPr="00780B0D">
              <w:rPr>
                <w:sz w:val="24"/>
                <w:szCs w:val="24"/>
              </w:rPr>
              <w:t>mikrocertifikátů</w:t>
            </w:r>
            <w:proofErr w:type="spellEnd"/>
            <w:r w:rsidRPr="00780B0D">
              <w:rPr>
                <w:sz w:val="24"/>
                <w:szCs w:val="24"/>
              </w:rPr>
              <w:t xml:space="preserve">               </w:t>
            </w:r>
          </w:p>
        </w:tc>
      </w:tr>
      <w:tr w:rsidR="00F457CC" w:rsidRPr="00780B0D" w14:paraId="22071E0E" w14:textId="77777777" w:rsidTr="005C3220">
        <w:trPr>
          <w:trHeight w:val="1668"/>
        </w:trPr>
        <w:tc>
          <w:tcPr>
            <w:tcW w:w="2817" w:type="dxa"/>
            <w:hideMark/>
          </w:tcPr>
          <w:p w14:paraId="35D705D0" w14:textId="17AA9E5D" w:rsidR="000C485E" w:rsidRPr="00780B0D" w:rsidRDefault="000C485E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4.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Posílit pozici UTB jako leadera vzdělávání (</w:t>
            </w:r>
            <w:r w:rsidR="00722755" w:rsidRPr="00780B0D">
              <w:rPr>
                <w:sz w:val="24"/>
                <w:szCs w:val="24"/>
              </w:rPr>
              <w:t>i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neformálního) ve Zlínském kraji</w:t>
            </w:r>
            <w:r w:rsidR="005C3220">
              <w:rPr>
                <w:sz w:val="24"/>
                <w:szCs w:val="24"/>
              </w:rPr>
              <w:t>.</w:t>
            </w:r>
          </w:p>
        </w:tc>
        <w:tc>
          <w:tcPr>
            <w:tcW w:w="2565" w:type="dxa"/>
            <w:hideMark/>
          </w:tcPr>
          <w:p w14:paraId="1506C1F3" w14:textId="1068569C" w:rsidR="000C485E" w:rsidRPr="00780B0D" w:rsidRDefault="000C485E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4.1.</w:t>
            </w:r>
            <w:r w:rsidR="00722755" w:rsidRPr="00780B0D">
              <w:rPr>
                <w:sz w:val="24"/>
                <w:szCs w:val="24"/>
              </w:rPr>
              <w:t>3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Udržet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dále rozvíjet Univerzitu třetího věku jako stabilní, kvalitní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společensky přínosnou součást nabídky celoživotního vzdělávání, </w:t>
            </w:r>
            <w:r w:rsidR="00722755" w:rsidRPr="00780B0D">
              <w:rPr>
                <w:sz w:val="24"/>
                <w:szCs w:val="24"/>
              </w:rPr>
              <w:t>s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důrazem na pestrost programů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regionální dostupnost.</w:t>
            </w:r>
          </w:p>
        </w:tc>
        <w:tc>
          <w:tcPr>
            <w:tcW w:w="3025" w:type="dxa"/>
            <w:hideMark/>
          </w:tcPr>
          <w:p w14:paraId="3F4B4265" w14:textId="6627A69F" w:rsidR="000C485E" w:rsidRPr="00780B0D" w:rsidRDefault="000C485E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Inovovat vzdělávací programy, udržet regionální nabídku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posílit vazby se seniorskou komunitou.</w:t>
            </w:r>
          </w:p>
        </w:tc>
        <w:tc>
          <w:tcPr>
            <w:tcW w:w="1746" w:type="dxa"/>
            <w:hideMark/>
          </w:tcPr>
          <w:p w14:paraId="453F0298" w14:textId="1389D21A" w:rsidR="000C485E" w:rsidRPr="00780B0D" w:rsidRDefault="00F36C4F" w:rsidP="000C485E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</w:t>
            </w:r>
            <w:r w:rsidR="000C485E" w:rsidRPr="00780B0D">
              <w:rPr>
                <w:b/>
                <w:bCs/>
                <w:sz w:val="24"/>
                <w:szCs w:val="24"/>
              </w:rPr>
              <w:t>rorektorka pro rozvoj</w:t>
            </w:r>
          </w:p>
        </w:tc>
        <w:tc>
          <w:tcPr>
            <w:tcW w:w="3841" w:type="dxa"/>
            <w:hideMark/>
          </w:tcPr>
          <w:p w14:paraId="75D2BDB8" w14:textId="77777777" w:rsidR="00E2463B" w:rsidRPr="00780B0D" w:rsidRDefault="000C485E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Celkový počet aktivních účastníků U3V</w:t>
            </w:r>
          </w:p>
          <w:p w14:paraId="1821FB2E" w14:textId="77777777" w:rsidR="00E2463B" w:rsidRPr="00780B0D" w:rsidRDefault="00E2463B" w:rsidP="000C485E">
            <w:pPr>
              <w:rPr>
                <w:sz w:val="24"/>
                <w:szCs w:val="24"/>
              </w:rPr>
            </w:pPr>
          </w:p>
          <w:p w14:paraId="47FCDBFC" w14:textId="7583E717" w:rsidR="00E2463B" w:rsidRPr="00780B0D" w:rsidRDefault="00E2463B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M</w:t>
            </w:r>
            <w:r w:rsidR="000C485E" w:rsidRPr="00780B0D">
              <w:rPr>
                <w:sz w:val="24"/>
                <w:szCs w:val="24"/>
              </w:rPr>
              <w:t xml:space="preserve">íra návratnosti </w:t>
            </w:r>
            <w:r w:rsidRPr="00780B0D">
              <w:rPr>
                <w:sz w:val="24"/>
                <w:szCs w:val="24"/>
              </w:rPr>
              <w:t xml:space="preserve">účastníků U3V </w:t>
            </w:r>
            <w:r w:rsidR="000C485E" w:rsidRPr="00780B0D">
              <w:rPr>
                <w:sz w:val="24"/>
                <w:szCs w:val="24"/>
              </w:rPr>
              <w:t>(opakovaná účast)</w:t>
            </w:r>
          </w:p>
          <w:p w14:paraId="17292D78" w14:textId="77777777" w:rsidR="00E2463B" w:rsidRPr="00780B0D" w:rsidRDefault="00E2463B" w:rsidP="000C485E">
            <w:pPr>
              <w:rPr>
                <w:sz w:val="24"/>
                <w:szCs w:val="24"/>
              </w:rPr>
            </w:pPr>
          </w:p>
          <w:p w14:paraId="155BE3C5" w14:textId="77777777" w:rsidR="00E2463B" w:rsidRPr="00780B0D" w:rsidRDefault="000C485E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realizovaných kurzů U3V</w:t>
            </w:r>
          </w:p>
          <w:p w14:paraId="394F085F" w14:textId="77777777" w:rsidR="00E2463B" w:rsidRPr="00780B0D" w:rsidRDefault="00E2463B" w:rsidP="000C485E">
            <w:pPr>
              <w:rPr>
                <w:sz w:val="24"/>
                <w:szCs w:val="24"/>
              </w:rPr>
            </w:pPr>
          </w:p>
          <w:p w14:paraId="1D535C42" w14:textId="013DC22E" w:rsidR="000C485E" w:rsidRPr="00780B0D" w:rsidRDefault="000C485E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realizovaných doprovodných akcí pro U3V ročně</w:t>
            </w:r>
          </w:p>
        </w:tc>
      </w:tr>
      <w:tr w:rsidR="00F457CC" w:rsidRPr="00780B0D" w14:paraId="513B0E0D" w14:textId="77777777" w:rsidTr="005C3220">
        <w:trPr>
          <w:trHeight w:val="708"/>
        </w:trPr>
        <w:tc>
          <w:tcPr>
            <w:tcW w:w="2817" w:type="dxa"/>
            <w:hideMark/>
          </w:tcPr>
          <w:p w14:paraId="36A31D91" w14:textId="5F9EC439" w:rsidR="000C485E" w:rsidRPr="00780B0D" w:rsidRDefault="000C485E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4.</w:t>
            </w:r>
            <w:r w:rsidR="00722755" w:rsidRPr="00780B0D">
              <w:rPr>
                <w:sz w:val="24"/>
                <w:szCs w:val="24"/>
              </w:rPr>
              <w:t>2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Upevnit pozici UTB jako významného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aktivního člena udržitelného ekosystému Zlínského kraje</w:t>
            </w:r>
            <w:r w:rsidR="005C3220">
              <w:rPr>
                <w:sz w:val="24"/>
                <w:szCs w:val="24"/>
              </w:rPr>
              <w:t>.</w:t>
            </w:r>
          </w:p>
        </w:tc>
        <w:tc>
          <w:tcPr>
            <w:tcW w:w="2565" w:type="dxa"/>
            <w:hideMark/>
          </w:tcPr>
          <w:p w14:paraId="2AB225C2" w14:textId="6C21B583" w:rsidR="000C485E" w:rsidRPr="00780B0D" w:rsidRDefault="000C485E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4.2.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Budovat dlouhodobá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oboustranně přínosná partnerství </w:t>
            </w:r>
            <w:r w:rsidR="00722755" w:rsidRPr="00780B0D">
              <w:rPr>
                <w:sz w:val="24"/>
                <w:szCs w:val="24"/>
              </w:rPr>
              <w:t>s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podniky, profesními, oborovými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mezioborovými platformami nejen ve Zlínském kraji</w:t>
            </w:r>
            <w:r w:rsidR="005C3220">
              <w:rPr>
                <w:sz w:val="24"/>
                <w:szCs w:val="24"/>
              </w:rPr>
              <w:t>.</w:t>
            </w:r>
          </w:p>
        </w:tc>
        <w:tc>
          <w:tcPr>
            <w:tcW w:w="3025" w:type="dxa"/>
            <w:hideMark/>
          </w:tcPr>
          <w:p w14:paraId="0F5F5467" w14:textId="69588D5E" w:rsidR="000C485E" w:rsidRPr="00780B0D" w:rsidRDefault="000C485E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Analyzovat dosavadní partnerství </w:t>
            </w:r>
            <w:r w:rsidR="00722755" w:rsidRPr="00780B0D">
              <w:rPr>
                <w:sz w:val="24"/>
                <w:szCs w:val="24"/>
              </w:rPr>
              <w:t>s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firmami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členství </w:t>
            </w:r>
            <w:r w:rsidR="00722755" w:rsidRPr="00780B0D">
              <w:rPr>
                <w:sz w:val="24"/>
                <w:szCs w:val="24"/>
              </w:rPr>
              <w:t>v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oborových/mezioborový</w:t>
            </w:r>
            <w:r w:rsidR="005C3220">
              <w:rPr>
                <w:sz w:val="24"/>
                <w:szCs w:val="24"/>
              </w:rPr>
              <w:t>c</w:t>
            </w:r>
            <w:r w:rsidRPr="00780B0D">
              <w:rPr>
                <w:sz w:val="24"/>
                <w:szCs w:val="24"/>
              </w:rPr>
              <w:t>h platformách včetně jejich potenciálu</w:t>
            </w:r>
            <w:r w:rsidR="005C3220">
              <w:rPr>
                <w:sz w:val="24"/>
                <w:szCs w:val="24"/>
              </w:rPr>
              <w:t>.</w:t>
            </w:r>
          </w:p>
        </w:tc>
        <w:tc>
          <w:tcPr>
            <w:tcW w:w="1746" w:type="dxa"/>
            <w:hideMark/>
          </w:tcPr>
          <w:p w14:paraId="5735AD7C" w14:textId="2C5AA5A8" w:rsidR="000C485E" w:rsidRPr="00780B0D" w:rsidRDefault="00F36C4F" w:rsidP="000C485E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</w:t>
            </w:r>
            <w:r w:rsidR="000C485E" w:rsidRPr="00780B0D">
              <w:rPr>
                <w:b/>
                <w:bCs/>
                <w:sz w:val="24"/>
                <w:szCs w:val="24"/>
              </w:rPr>
              <w:t>rorektorka pro rozvoj</w:t>
            </w:r>
          </w:p>
        </w:tc>
        <w:tc>
          <w:tcPr>
            <w:tcW w:w="3841" w:type="dxa"/>
            <w:hideMark/>
          </w:tcPr>
          <w:p w14:paraId="414D657C" w14:textId="3F5429B8" w:rsidR="000C485E" w:rsidRPr="00780B0D" w:rsidRDefault="000C485E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Zpracovaná analytická zpráva </w:t>
            </w:r>
            <w:r w:rsidR="00722755" w:rsidRPr="00780B0D">
              <w:rPr>
                <w:sz w:val="24"/>
                <w:szCs w:val="24"/>
              </w:rPr>
              <w:t>s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návrhem priorit pro další rozvoj partnerství</w:t>
            </w:r>
          </w:p>
        </w:tc>
      </w:tr>
      <w:tr w:rsidR="00F457CC" w:rsidRPr="00780B0D" w14:paraId="08B5A44F" w14:textId="77777777" w:rsidTr="005C3220">
        <w:trPr>
          <w:trHeight w:val="1932"/>
        </w:trPr>
        <w:tc>
          <w:tcPr>
            <w:tcW w:w="2817" w:type="dxa"/>
            <w:hideMark/>
          </w:tcPr>
          <w:p w14:paraId="6196F7EA" w14:textId="685D5918" w:rsidR="000C485E" w:rsidRPr="00780B0D" w:rsidRDefault="000C485E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4.2. Upevnit pozici UTB jako významného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aktivního člena udržitelného ekosystému Zlínského kraje</w:t>
            </w:r>
            <w:r w:rsidR="005C3220">
              <w:rPr>
                <w:sz w:val="24"/>
                <w:szCs w:val="24"/>
              </w:rPr>
              <w:t>.</w:t>
            </w:r>
          </w:p>
        </w:tc>
        <w:tc>
          <w:tcPr>
            <w:tcW w:w="2565" w:type="dxa"/>
            <w:hideMark/>
          </w:tcPr>
          <w:p w14:paraId="77B1BB20" w14:textId="37833E5F" w:rsidR="000C485E" w:rsidRPr="00780B0D" w:rsidRDefault="000C485E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4.2.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Budovat dlouhodobá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oboustranně přínosná partnerství </w:t>
            </w:r>
            <w:r w:rsidR="00722755" w:rsidRPr="00780B0D">
              <w:rPr>
                <w:sz w:val="24"/>
                <w:szCs w:val="24"/>
              </w:rPr>
              <w:t>s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podniky, profesními, oborovými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mezioborovými platformami nejen ve Zlínském kraji</w:t>
            </w:r>
            <w:r w:rsidR="005C3220">
              <w:rPr>
                <w:sz w:val="24"/>
                <w:szCs w:val="24"/>
              </w:rPr>
              <w:t>.</w:t>
            </w:r>
          </w:p>
        </w:tc>
        <w:tc>
          <w:tcPr>
            <w:tcW w:w="3025" w:type="dxa"/>
            <w:hideMark/>
          </w:tcPr>
          <w:p w14:paraId="7864A2C6" w14:textId="7166408D" w:rsidR="000C485E" w:rsidRPr="00780B0D" w:rsidRDefault="000C485E" w:rsidP="000C485E">
            <w:pPr>
              <w:rPr>
                <w:sz w:val="24"/>
                <w:szCs w:val="24"/>
              </w:rPr>
            </w:pPr>
            <w:bookmarkStart w:id="17" w:name="_Hlk210738054"/>
            <w:r w:rsidRPr="00780B0D">
              <w:rPr>
                <w:sz w:val="24"/>
                <w:szCs w:val="24"/>
              </w:rPr>
              <w:t xml:space="preserve">Rozšířit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zkvalitnit systém strategických partnerství UTB </w:t>
            </w:r>
            <w:r w:rsidR="00722755" w:rsidRPr="00780B0D">
              <w:rPr>
                <w:sz w:val="24"/>
                <w:szCs w:val="24"/>
              </w:rPr>
              <w:t>s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firmami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institucemi </w:t>
            </w:r>
            <w:r w:rsidR="00722755" w:rsidRPr="00780B0D">
              <w:rPr>
                <w:sz w:val="24"/>
                <w:szCs w:val="24"/>
              </w:rPr>
              <w:t>s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cílem posílit zapojení těchto partnerů do výuky, praxe studentů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společných aktivit </w:t>
            </w:r>
            <w:r w:rsidR="00722755" w:rsidRPr="00780B0D">
              <w:rPr>
                <w:sz w:val="24"/>
                <w:szCs w:val="24"/>
              </w:rPr>
              <w:t>s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dopadem na regionální rozvoj.</w:t>
            </w:r>
            <w:bookmarkEnd w:id="17"/>
          </w:p>
        </w:tc>
        <w:tc>
          <w:tcPr>
            <w:tcW w:w="1746" w:type="dxa"/>
            <w:hideMark/>
          </w:tcPr>
          <w:p w14:paraId="47C5725A" w14:textId="76242016" w:rsidR="000C485E" w:rsidRPr="00780B0D" w:rsidRDefault="00F36C4F" w:rsidP="000C485E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</w:t>
            </w:r>
            <w:r w:rsidR="000C485E" w:rsidRPr="00780B0D">
              <w:rPr>
                <w:b/>
                <w:bCs/>
                <w:sz w:val="24"/>
                <w:szCs w:val="24"/>
              </w:rPr>
              <w:t>rorektorka pro rozvoj</w:t>
            </w:r>
          </w:p>
        </w:tc>
        <w:tc>
          <w:tcPr>
            <w:tcW w:w="3841" w:type="dxa"/>
            <w:hideMark/>
          </w:tcPr>
          <w:p w14:paraId="7CC0BA3D" w14:textId="7077C31B" w:rsidR="000C485E" w:rsidRPr="00780B0D" w:rsidRDefault="000C485E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Zmapovat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vyhodnotit současná partnerství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členství univerzity </w:t>
            </w:r>
            <w:r w:rsidR="00722755" w:rsidRPr="00780B0D">
              <w:rPr>
                <w:sz w:val="24"/>
                <w:szCs w:val="24"/>
              </w:rPr>
              <w:t>v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platformách </w:t>
            </w:r>
            <w:r w:rsidR="00722755" w:rsidRPr="00780B0D">
              <w:rPr>
                <w:sz w:val="24"/>
                <w:szCs w:val="24"/>
              </w:rPr>
              <w:t>s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cílem identifikovat příležitosti pro jejich další rozvoj.</w:t>
            </w:r>
          </w:p>
        </w:tc>
      </w:tr>
      <w:tr w:rsidR="00F457CC" w:rsidRPr="00780B0D" w14:paraId="365207EB" w14:textId="77777777" w:rsidTr="005C3220">
        <w:trPr>
          <w:trHeight w:val="1380"/>
        </w:trPr>
        <w:tc>
          <w:tcPr>
            <w:tcW w:w="2817" w:type="dxa"/>
            <w:hideMark/>
          </w:tcPr>
          <w:p w14:paraId="3B6D1EC6" w14:textId="2B2B9CB0" w:rsidR="000C485E" w:rsidRPr="00780B0D" w:rsidRDefault="000C485E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4.2. Upevnit pozici UTB jako významného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aktivního člena udržitelného ekosystému Zlínského kraje</w:t>
            </w:r>
            <w:r w:rsidR="005C3220">
              <w:rPr>
                <w:sz w:val="24"/>
                <w:szCs w:val="24"/>
              </w:rPr>
              <w:t>.</w:t>
            </w:r>
          </w:p>
        </w:tc>
        <w:tc>
          <w:tcPr>
            <w:tcW w:w="2565" w:type="dxa"/>
            <w:hideMark/>
          </w:tcPr>
          <w:p w14:paraId="644274FC" w14:textId="65EBE756" w:rsidR="000C485E" w:rsidRPr="00780B0D" w:rsidRDefault="000C485E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4.2.</w:t>
            </w:r>
            <w:r w:rsidR="00722755" w:rsidRPr="00780B0D">
              <w:rPr>
                <w:sz w:val="24"/>
                <w:szCs w:val="24"/>
              </w:rPr>
              <w:t>2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Aktivně se zapojovat do aktualizace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implementace regionálních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národních strategií</w:t>
            </w:r>
            <w:r w:rsidR="005C3220">
              <w:rPr>
                <w:sz w:val="24"/>
                <w:szCs w:val="24"/>
              </w:rPr>
              <w:t>.</w:t>
            </w:r>
          </w:p>
        </w:tc>
        <w:tc>
          <w:tcPr>
            <w:tcW w:w="3025" w:type="dxa"/>
            <w:hideMark/>
          </w:tcPr>
          <w:p w14:paraId="648EC654" w14:textId="5173FA2F" w:rsidR="000C485E" w:rsidRPr="00780B0D" w:rsidRDefault="000C485E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Aktivně působit </w:t>
            </w:r>
            <w:r w:rsidR="00722755" w:rsidRPr="00780B0D">
              <w:rPr>
                <w:sz w:val="24"/>
                <w:szCs w:val="24"/>
              </w:rPr>
              <w:t>v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platformách rozvíjejících udržitelný ekosystém Z</w:t>
            </w:r>
            <w:r w:rsidR="005C3220">
              <w:rPr>
                <w:sz w:val="24"/>
                <w:szCs w:val="24"/>
              </w:rPr>
              <w:t>línského kraje.</w:t>
            </w:r>
          </w:p>
        </w:tc>
        <w:tc>
          <w:tcPr>
            <w:tcW w:w="1746" w:type="dxa"/>
            <w:hideMark/>
          </w:tcPr>
          <w:p w14:paraId="3525DEEB" w14:textId="7FCBD633" w:rsidR="00561140" w:rsidRPr="00780B0D" w:rsidRDefault="00F36C4F" w:rsidP="000C485E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</w:t>
            </w:r>
            <w:r w:rsidR="000C485E" w:rsidRPr="00780B0D">
              <w:rPr>
                <w:b/>
                <w:bCs/>
                <w:sz w:val="24"/>
                <w:szCs w:val="24"/>
              </w:rPr>
              <w:t xml:space="preserve">rorektorka pro vnitřní </w:t>
            </w:r>
            <w:r w:rsidR="00722755" w:rsidRPr="00780B0D">
              <w:rPr>
                <w:b/>
                <w:bCs/>
                <w:sz w:val="24"/>
                <w:szCs w:val="24"/>
              </w:rPr>
              <w:t>a</w:t>
            </w:r>
            <w:r w:rsidR="00722755">
              <w:rPr>
                <w:b/>
                <w:bCs/>
                <w:sz w:val="24"/>
                <w:szCs w:val="24"/>
              </w:rPr>
              <w:t> </w:t>
            </w:r>
            <w:r w:rsidR="000C485E" w:rsidRPr="00780B0D">
              <w:rPr>
                <w:b/>
                <w:bCs/>
                <w:sz w:val="24"/>
                <w:szCs w:val="24"/>
              </w:rPr>
              <w:t>vnější vztahy</w:t>
            </w:r>
          </w:p>
          <w:p w14:paraId="545B7C1A" w14:textId="0921358A" w:rsidR="000C485E" w:rsidRPr="00780B0D" w:rsidRDefault="00F36C4F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</w:t>
            </w:r>
            <w:r w:rsidR="000C485E" w:rsidRPr="00780B0D">
              <w:rPr>
                <w:sz w:val="24"/>
                <w:szCs w:val="24"/>
              </w:rPr>
              <w:t>rorektorka pro rozvoj</w:t>
            </w:r>
          </w:p>
        </w:tc>
        <w:tc>
          <w:tcPr>
            <w:tcW w:w="3841" w:type="dxa"/>
            <w:hideMark/>
          </w:tcPr>
          <w:p w14:paraId="6A127E15" w14:textId="01AFFEC0" w:rsidR="00561140" w:rsidRPr="00780B0D" w:rsidRDefault="000C485E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Veřejná partnerství pro formování národních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regionálních politik – Přehled strategických partnerství </w:t>
            </w:r>
          </w:p>
          <w:p w14:paraId="01B99340" w14:textId="77777777" w:rsidR="00E2463B" w:rsidRPr="00780B0D" w:rsidRDefault="00E2463B" w:rsidP="000C485E">
            <w:pPr>
              <w:rPr>
                <w:sz w:val="24"/>
                <w:szCs w:val="24"/>
              </w:rPr>
            </w:pPr>
          </w:p>
          <w:p w14:paraId="54B4C763" w14:textId="4752AAD5" w:rsidR="000C485E" w:rsidRPr="00780B0D" w:rsidRDefault="000C485E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Strategické projekty regionálního rozvoje – Počet připravených projektů</w:t>
            </w:r>
          </w:p>
        </w:tc>
      </w:tr>
      <w:tr w:rsidR="00F457CC" w:rsidRPr="00780B0D" w14:paraId="2DD14165" w14:textId="77777777" w:rsidTr="005C3220">
        <w:trPr>
          <w:trHeight w:val="1932"/>
        </w:trPr>
        <w:tc>
          <w:tcPr>
            <w:tcW w:w="2817" w:type="dxa"/>
            <w:hideMark/>
          </w:tcPr>
          <w:p w14:paraId="04068BE1" w14:textId="624A22D7" w:rsidR="000C485E" w:rsidRPr="00780B0D" w:rsidRDefault="000C485E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4.2. Upevnit pozici UTB jako významného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aktivního člena udržitelného ekosystému Zlínského kraje</w:t>
            </w:r>
            <w:r w:rsidR="005C3220">
              <w:rPr>
                <w:sz w:val="24"/>
                <w:szCs w:val="24"/>
              </w:rPr>
              <w:t>.</w:t>
            </w:r>
          </w:p>
        </w:tc>
        <w:tc>
          <w:tcPr>
            <w:tcW w:w="2565" w:type="dxa"/>
            <w:hideMark/>
          </w:tcPr>
          <w:p w14:paraId="0A30F17C" w14:textId="31E183BD" w:rsidR="000C485E" w:rsidRPr="00780B0D" w:rsidRDefault="000C485E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4.2.</w:t>
            </w:r>
            <w:r w:rsidR="00722755" w:rsidRPr="00780B0D">
              <w:rPr>
                <w:sz w:val="24"/>
                <w:szCs w:val="24"/>
              </w:rPr>
              <w:t>3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Aktivně působit jako partner neziskového sektoru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projektů </w:t>
            </w:r>
            <w:r w:rsidR="00722755" w:rsidRPr="00780B0D">
              <w:rPr>
                <w:sz w:val="24"/>
                <w:szCs w:val="24"/>
              </w:rPr>
              <w:t>v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oblastech udržitelnosti </w:t>
            </w:r>
            <w:r w:rsidR="00722755" w:rsidRPr="00780B0D">
              <w:rPr>
                <w:sz w:val="24"/>
                <w:szCs w:val="24"/>
              </w:rPr>
              <w:t>i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doménách specializace</w:t>
            </w:r>
            <w:r w:rsidR="005C3220">
              <w:rPr>
                <w:sz w:val="24"/>
                <w:szCs w:val="24"/>
              </w:rPr>
              <w:t>.</w:t>
            </w:r>
          </w:p>
        </w:tc>
        <w:tc>
          <w:tcPr>
            <w:tcW w:w="3025" w:type="dxa"/>
            <w:hideMark/>
          </w:tcPr>
          <w:p w14:paraId="12ACE51C" w14:textId="7CB58020" w:rsidR="000C485E" w:rsidRPr="00780B0D" w:rsidRDefault="000C485E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Realizovat soutěže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projekty </w:t>
            </w:r>
            <w:r w:rsidR="00722755" w:rsidRPr="00780B0D">
              <w:rPr>
                <w:sz w:val="24"/>
                <w:szCs w:val="24"/>
              </w:rPr>
              <w:t>s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potenciálem řešení společenských výzev, rozvoje Zlínského kraje </w:t>
            </w:r>
            <w:r w:rsidR="00722755" w:rsidRPr="00780B0D">
              <w:rPr>
                <w:sz w:val="24"/>
                <w:szCs w:val="24"/>
              </w:rPr>
              <w:t>v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ESG oblastech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doménách specializace Z</w:t>
            </w:r>
            <w:r w:rsidR="005C3220">
              <w:rPr>
                <w:sz w:val="24"/>
                <w:szCs w:val="24"/>
              </w:rPr>
              <w:t>línského kraje</w:t>
            </w:r>
            <w:r w:rsidRPr="00780B0D">
              <w:rPr>
                <w:sz w:val="24"/>
                <w:szCs w:val="24"/>
              </w:rPr>
              <w:t xml:space="preserve"> dle RIS3 strategie</w:t>
            </w:r>
            <w:r w:rsidR="005C3220">
              <w:rPr>
                <w:sz w:val="24"/>
                <w:szCs w:val="24"/>
              </w:rPr>
              <w:t>.</w:t>
            </w:r>
          </w:p>
        </w:tc>
        <w:tc>
          <w:tcPr>
            <w:tcW w:w="1746" w:type="dxa"/>
            <w:hideMark/>
          </w:tcPr>
          <w:p w14:paraId="0DDE2C75" w14:textId="7EDAF4EE" w:rsidR="000C485E" w:rsidRPr="00780B0D" w:rsidRDefault="00F36C4F" w:rsidP="000C485E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</w:t>
            </w:r>
            <w:r w:rsidR="000C485E" w:rsidRPr="00780B0D">
              <w:rPr>
                <w:b/>
                <w:bCs/>
                <w:sz w:val="24"/>
                <w:szCs w:val="24"/>
              </w:rPr>
              <w:t xml:space="preserve">rorektorka pro vnitřní </w:t>
            </w:r>
            <w:r w:rsidR="00722755" w:rsidRPr="00780B0D">
              <w:rPr>
                <w:b/>
                <w:bCs/>
                <w:sz w:val="24"/>
                <w:szCs w:val="24"/>
              </w:rPr>
              <w:t>a</w:t>
            </w:r>
            <w:r w:rsidR="00722755">
              <w:rPr>
                <w:b/>
                <w:bCs/>
                <w:sz w:val="24"/>
                <w:szCs w:val="24"/>
              </w:rPr>
              <w:t> </w:t>
            </w:r>
            <w:r w:rsidR="000C485E" w:rsidRPr="00780B0D">
              <w:rPr>
                <w:b/>
                <w:bCs/>
                <w:sz w:val="24"/>
                <w:szCs w:val="24"/>
              </w:rPr>
              <w:t>vnější vztahy</w:t>
            </w:r>
          </w:p>
        </w:tc>
        <w:tc>
          <w:tcPr>
            <w:tcW w:w="3841" w:type="dxa"/>
            <w:hideMark/>
          </w:tcPr>
          <w:p w14:paraId="5A217C72" w14:textId="7ED05C16" w:rsidR="00561140" w:rsidRPr="00780B0D" w:rsidRDefault="000C485E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Veřejná partnerství pro formování národních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regionálních politik – Přehled strategických partnerství </w:t>
            </w:r>
          </w:p>
          <w:p w14:paraId="5DF7A9E0" w14:textId="77777777" w:rsidR="00E2463B" w:rsidRPr="00780B0D" w:rsidRDefault="00E2463B" w:rsidP="000C485E">
            <w:pPr>
              <w:rPr>
                <w:sz w:val="24"/>
                <w:szCs w:val="24"/>
              </w:rPr>
            </w:pPr>
          </w:p>
          <w:p w14:paraId="1F5C2A58" w14:textId="013CD41D" w:rsidR="000C485E" w:rsidRPr="00780B0D" w:rsidRDefault="000C485E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Strategické projekty regionálního rozvoje – Počet připravených projektů</w:t>
            </w:r>
          </w:p>
        </w:tc>
      </w:tr>
      <w:tr w:rsidR="00F457CC" w:rsidRPr="00780B0D" w14:paraId="35224A11" w14:textId="77777777" w:rsidTr="005C3220">
        <w:trPr>
          <w:trHeight w:val="992"/>
        </w:trPr>
        <w:tc>
          <w:tcPr>
            <w:tcW w:w="2817" w:type="dxa"/>
            <w:hideMark/>
          </w:tcPr>
          <w:p w14:paraId="4FC687D9" w14:textId="66F12F48" w:rsidR="000C485E" w:rsidRPr="00780B0D" w:rsidRDefault="000C485E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4.2. Upevnit pozici UTB jako významného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aktivního člena udržitelného ekosystému Zlínského kraje</w:t>
            </w:r>
            <w:r w:rsidR="005C3220">
              <w:rPr>
                <w:sz w:val="24"/>
                <w:szCs w:val="24"/>
              </w:rPr>
              <w:t>.</w:t>
            </w:r>
          </w:p>
        </w:tc>
        <w:tc>
          <w:tcPr>
            <w:tcW w:w="2565" w:type="dxa"/>
            <w:hideMark/>
          </w:tcPr>
          <w:p w14:paraId="0E56669A" w14:textId="648D98C2" w:rsidR="000C485E" w:rsidRPr="00780B0D" w:rsidRDefault="000C485E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4.2.</w:t>
            </w:r>
            <w:r w:rsidR="00722755" w:rsidRPr="00780B0D">
              <w:rPr>
                <w:sz w:val="24"/>
                <w:szCs w:val="24"/>
              </w:rPr>
              <w:t>3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Aktivně působit jako partner neziskového sektoru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projektů </w:t>
            </w:r>
            <w:r w:rsidR="00722755" w:rsidRPr="00780B0D">
              <w:rPr>
                <w:sz w:val="24"/>
                <w:szCs w:val="24"/>
              </w:rPr>
              <w:t>v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oblastech udržitelnosti </w:t>
            </w:r>
            <w:r w:rsidR="00722755" w:rsidRPr="00780B0D">
              <w:rPr>
                <w:sz w:val="24"/>
                <w:szCs w:val="24"/>
              </w:rPr>
              <w:t>i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doménách specializace</w:t>
            </w:r>
            <w:r w:rsidR="005C3220">
              <w:rPr>
                <w:sz w:val="24"/>
                <w:szCs w:val="24"/>
              </w:rPr>
              <w:t>.</w:t>
            </w:r>
          </w:p>
        </w:tc>
        <w:tc>
          <w:tcPr>
            <w:tcW w:w="3025" w:type="dxa"/>
            <w:hideMark/>
          </w:tcPr>
          <w:p w14:paraId="23AAE276" w14:textId="43EDF89F" w:rsidR="000C485E" w:rsidRPr="00780B0D" w:rsidRDefault="000C485E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Realizovat interní podpůrné projekty udržitelného rozvoje UTB</w:t>
            </w:r>
            <w:r w:rsidR="005C3220">
              <w:rPr>
                <w:sz w:val="24"/>
                <w:szCs w:val="24"/>
              </w:rPr>
              <w:t>.</w:t>
            </w:r>
          </w:p>
        </w:tc>
        <w:tc>
          <w:tcPr>
            <w:tcW w:w="1746" w:type="dxa"/>
            <w:hideMark/>
          </w:tcPr>
          <w:p w14:paraId="6F841E83" w14:textId="1A85DDA6" w:rsidR="00561140" w:rsidRPr="00780B0D" w:rsidRDefault="00F36C4F" w:rsidP="000C485E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</w:t>
            </w:r>
            <w:r w:rsidR="000C485E" w:rsidRPr="00780B0D">
              <w:rPr>
                <w:b/>
                <w:bCs/>
                <w:sz w:val="24"/>
                <w:szCs w:val="24"/>
              </w:rPr>
              <w:t xml:space="preserve">rorektorka pro vnitřní </w:t>
            </w:r>
            <w:r w:rsidR="00722755" w:rsidRPr="00780B0D">
              <w:rPr>
                <w:b/>
                <w:bCs/>
                <w:sz w:val="24"/>
                <w:szCs w:val="24"/>
              </w:rPr>
              <w:t>a</w:t>
            </w:r>
            <w:r w:rsidR="00722755">
              <w:rPr>
                <w:b/>
                <w:bCs/>
                <w:sz w:val="24"/>
                <w:szCs w:val="24"/>
              </w:rPr>
              <w:t> </w:t>
            </w:r>
            <w:r w:rsidR="000C485E" w:rsidRPr="00780B0D">
              <w:rPr>
                <w:b/>
                <w:bCs/>
                <w:sz w:val="24"/>
                <w:szCs w:val="24"/>
              </w:rPr>
              <w:t>vnější vztahy</w:t>
            </w:r>
          </w:p>
          <w:p w14:paraId="6DBE8B67" w14:textId="45475DF5" w:rsidR="000C485E" w:rsidRPr="00780B0D" w:rsidRDefault="00F36C4F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</w:t>
            </w:r>
            <w:r w:rsidR="000C485E" w:rsidRPr="00780B0D">
              <w:rPr>
                <w:sz w:val="24"/>
                <w:szCs w:val="24"/>
              </w:rPr>
              <w:t>rorektorka pro rozvoj</w:t>
            </w:r>
          </w:p>
        </w:tc>
        <w:tc>
          <w:tcPr>
            <w:tcW w:w="3841" w:type="dxa"/>
            <w:hideMark/>
          </w:tcPr>
          <w:p w14:paraId="45271299" w14:textId="154B7D51" w:rsidR="00561140" w:rsidRPr="00780B0D" w:rsidRDefault="000C485E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Veřejná partnerství pro formování národních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regionálních politik – Přehled strategických partnerství </w:t>
            </w:r>
          </w:p>
          <w:p w14:paraId="3BDD9AB8" w14:textId="77777777" w:rsidR="00E2463B" w:rsidRPr="00780B0D" w:rsidRDefault="00E2463B" w:rsidP="000C485E">
            <w:pPr>
              <w:rPr>
                <w:sz w:val="24"/>
                <w:szCs w:val="24"/>
              </w:rPr>
            </w:pPr>
          </w:p>
          <w:p w14:paraId="41F6D3A5" w14:textId="3F8567F0" w:rsidR="000C485E" w:rsidRPr="00780B0D" w:rsidRDefault="000C485E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Strategické projekty regionálního rozvoje – Počet připravených projektů</w:t>
            </w:r>
          </w:p>
        </w:tc>
      </w:tr>
      <w:tr w:rsidR="00F457CC" w:rsidRPr="00780B0D" w14:paraId="1BF11F62" w14:textId="77777777" w:rsidTr="005C3220">
        <w:trPr>
          <w:trHeight w:val="1104"/>
        </w:trPr>
        <w:tc>
          <w:tcPr>
            <w:tcW w:w="2817" w:type="dxa"/>
            <w:hideMark/>
          </w:tcPr>
          <w:p w14:paraId="7F8041F1" w14:textId="5850E08E" w:rsidR="000C485E" w:rsidRPr="00780B0D" w:rsidRDefault="000C485E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4.2. Upevnit pozici UTB jako významného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aktivního člena udržitelného ekosystému Zlínského kraje</w:t>
            </w:r>
            <w:r w:rsidR="005C3220">
              <w:rPr>
                <w:sz w:val="24"/>
                <w:szCs w:val="24"/>
              </w:rPr>
              <w:t>.</w:t>
            </w:r>
          </w:p>
        </w:tc>
        <w:tc>
          <w:tcPr>
            <w:tcW w:w="2565" w:type="dxa"/>
            <w:hideMark/>
          </w:tcPr>
          <w:p w14:paraId="766EBD99" w14:textId="7BE86D1F" w:rsidR="000C485E" w:rsidRPr="00780B0D" w:rsidRDefault="000C485E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4.2.</w:t>
            </w:r>
            <w:r w:rsidR="00722755" w:rsidRPr="00780B0D">
              <w:rPr>
                <w:sz w:val="24"/>
                <w:szCs w:val="24"/>
              </w:rPr>
              <w:t>4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Formou soutěží, kurzů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odborných akcí podporovat kreativitu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podnikání </w:t>
            </w:r>
            <w:r w:rsidR="00722755" w:rsidRPr="00780B0D">
              <w:rPr>
                <w:sz w:val="24"/>
                <w:szCs w:val="24"/>
              </w:rPr>
              <w:t>u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studujících</w:t>
            </w:r>
            <w:r w:rsidR="005C3220">
              <w:rPr>
                <w:sz w:val="24"/>
                <w:szCs w:val="24"/>
              </w:rPr>
              <w:t>.</w:t>
            </w:r>
          </w:p>
        </w:tc>
        <w:tc>
          <w:tcPr>
            <w:tcW w:w="3025" w:type="dxa"/>
            <w:hideMark/>
          </w:tcPr>
          <w:p w14:paraId="116C8AF3" w14:textId="62B2A6CF" w:rsidR="000C485E" w:rsidRPr="00780B0D" w:rsidRDefault="000C485E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Realizovat soutěže, odborné akce pro podporu kreativity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podnikání </w:t>
            </w:r>
            <w:r w:rsidR="00722755" w:rsidRPr="00780B0D">
              <w:rPr>
                <w:sz w:val="24"/>
                <w:szCs w:val="24"/>
              </w:rPr>
              <w:t>u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studujících</w:t>
            </w:r>
            <w:r w:rsidR="005C3220">
              <w:rPr>
                <w:sz w:val="24"/>
                <w:szCs w:val="24"/>
              </w:rPr>
              <w:t>.</w:t>
            </w:r>
          </w:p>
        </w:tc>
        <w:tc>
          <w:tcPr>
            <w:tcW w:w="1746" w:type="dxa"/>
            <w:hideMark/>
          </w:tcPr>
          <w:p w14:paraId="322910A5" w14:textId="3C6BAD77" w:rsidR="00561140" w:rsidRPr="00780B0D" w:rsidRDefault="00F36C4F" w:rsidP="000C485E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</w:t>
            </w:r>
            <w:r w:rsidR="000C485E" w:rsidRPr="00780B0D">
              <w:rPr>
                <w:b/>
                <w:bCs/>
                <w:sz w:val="24"/>
                <w:szCs w:val="24"/>
              </w:rPr>
              <w:t xml:space="preserve">rorektorka pro vnitřní </w:t>
            </w:r>
            <w:r w:rsidR="00722755" w:rsidRPr="00780B0D">
              <w:rPr>
                <w:b/>
                <w:bCs/>
                <w:sz w:val="24"/>
                <w:szCs w:val="24"/>
              </w:rPr>
              <w:t>a</w:t>
            </w:r>
            <w:r w:rsidR="00722755">
              <w:rPr>
                <w:b/>
                <w:bCs/>
                <w:sz w:val="24"/>
                <w:szCs w:val="24"/>
              </w:rPr>
              <w:t> </w:t>
            </w:r>
            <w:r w:rsidR="000C485E" w:rsidRPr="00780B0D">
              <w:rPr>
                <w:b/>
                <w:bCs/>
                <w:sz w:val="24"/>
                <w:szCs w:val="24"/>
              </w:rPr>
              <w:t>vnější vztahy</w:t>
            </w:r>
          </w:p>
          <w:p w14:paraId="0C1B4334" w14:textId="7907CDD9" w:rsidR="000C485E" w:rsidRPr="00780B0D" w:rsidRDefault="00F36C4F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</w:t>
            </w:r>
            <w:r w:rsidR="000C485E" w:rsidRPr="00780B0D">
              <w:rPr>
                <w:sz w:val="24"/>
                <w:szCs w:val="24"/>
              </w:rPr>
              <w:t>rorektorka pro rozvoj</w:t>
            </w:r>
          </w:p>
        </w:tc>
        <w:tc>
          <w:tcPr>
            <w:tcW w:w="3841" w:type="dxa"/>
            <w:hideMark/>
          </w:tcPr>
          <w:p w14:paraId="0CEDDAD7" w14:textId="7BF1314F" w:rsidR="000C485E" w:rsidRPr="00780B0D" w:rsidRDefault="000C485E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realizovaných projektů nebo opatření</w:t>
            </w:r>
          </w:p>
        </w:tc>
      </w:tr>
      <w:tr w:rsidR="00F457CC" w:rsidRPr="00780B0D" w14:paraId="3229E8C2" w14:textId="77777777" w:rsidTr="005C3220">
        <w:trPr>
          <w:trHeight w:val="1104"/>
        </w:trPr>
        <w:tc>
          <w:tcPr>
            <w:tcW w:w="2817" w:type="dxa"/>
          </w:tcPr>
          <w:p w14:paraId="16C7AEB6" w14:textId="77777777" w:rsidR="00E458C8" w:rsidRPr="00780B0D" w:rsidRDefault="00E458C8" w:rsidP="00E458C8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4.3</w:t>
            </w:r>
          </w:p>
          <w:p w14:paraId="05863B96" w14:textId="7C439799" w:rsidR="00E458C8" w:rsidRPr="00780B0D" w:rsidRDefault="00E458C8" w:rsidP="00E458C8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Budováním image UTB ve Zlíně včetně šíření odkazu Tomáše Bati propagovat </w:t>
            </w:r>
            <w:r w:rsidR="005C3220">
              <w:rPr>
                <w:sz w:val="24"/>
                <w:szCs w:val="24"/>
              </w:rPr>
              <w:t>Z</w:t>
            </w:r>
            <w:r w:rsidRPr="00780B0D">
              <w:rPr>
                <w:sz w:val="24"/>
                <w:szCs w:val="24"/>
              </w:rPr>
              <w:t xml:space="preserve">línský kraj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město Zlín jako kvalitní místo ke studiu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životu</w:t>
            </w:r>
            <w:r w:rsidR="005C3220">
              <w:rPr>
                <w:sz w:val="24"/>
                <w:szCs w:val="24"/>
              </w:rPr>
              <w:t>.</w:t>
            </w:r>
          </w:p>
          <w:p w14:paraId="13FFA8E3" w14:textId="77777777" w:rsidR="00E458C8" w:rsidRPr="00780B0D" w:rsidRDefault="00E458C8" w:rsidP="00E458C8">
            <w:pPr>
              <w:rPr>
                <w:sz w:val="24"/>
                <w:szCs w:val="24"/>
              </w:rPr>
            </w:pPr>
          </w:p>
        </w:tc>
        <w:tc>
          <w:tcPr>
            <w:tcW w:w="2565" w:type="dxa"/>
          </w:tcPr>
          <w:p w14:paraId="4A934011" w14:textId="77777777" w:rsidR="00E458C8" w:rsidRPr="00780B0D" w:rsidRDefault="00E458C8" w:rsidP="00E458C8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4.3.1</w:t>
            </w:r>
          </w:p>
          <w:p w14:paraId="0E0DA68B" w14:textId="7925ABD0" w:rsidR="00E458C8" w:rsidRPr="00780B0D" w:rsidRDefault="00E458C8" w:rsidP="00E458C8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Posilovat prestiž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propagaci UTB </w:t>
            </w:r>
            <w:r w:rsidR="00722755" w:rsidRPr="00780B0D">
              <w:rPr>
                <w:sz w:val="24"/>
                <w:szCs w:val="24"/>
              </w:rPr>
              <w:t>v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národním </w:t>
            </w:r>
            <w:r w:rsidR="00722755" w:rsidRPr="00780B0D">
              <w:rPr>
                <w:sz w:val="24"/>
                <w:szCs w:val="24"/>
              </w:rPr>
              <w:t>i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mezinárodním měřítku, pečovat </w:t>
            </w:r>
            <w:r w:rsidR="00722755" w:rsidRPr="00780B0D">
              <w:rPr>
                <w:sz w:val="24"/>
                <w:szCs w:val="24"/>
              </w:rPr>
              <w:t>o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image univerzity včetně šíření odkazu Tomáše Bati.</w:t>
            </w:r>
          </w:p>
          <w:p w14:paraId="51FEB779" w14:textId="77777777" w:rsidR="00E458C8" w:rsidRPr="00780B0D" w:rsidRDefault="00E458C8" w:rsidP="00E458C8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14:paraId="58F985C4" w14:textId="0D10A004" w:rsidR="00E458C8" w:rsidRPr="00780B0D" w:rsidRDefault="00E458C8" w:rsidP="00E458C8">
            <w:pPr>
              <w:pStyle w:val="Normlnweb"/>
              <w:rPr>
                <w:rFonts w:asciiTheme="minorHAnsi" w:hAnsiTheme="minorHAnsi"/>
              </w:rPr>
            </w:pPr>
            <w:r w:rsidRPr="00780B0D">
              <w:rPr>
                <w:rFonts w:asciiTheme="minorHAnsi" w:hAnsiTheme="minorHAnsi"/>
              </w:rPr>
              <w:t xml:space="preserve">Aktivně šířit povědomí </w:t>
            </w:r>
            <w:r w:rsidR="00722755" w:rsidRPr="00780B0D">
              <w:rPr>
                <w:rFonts w:asciiTheme="minorHAnsi" w:hAnsiTheme="minorHAnsi"/>
              </w:rPr>
              <w:t>o</w:t>
            </w:r>
            <w:r w:rsidR="00722755">
              <w:rPr>
                <w:rFonts w:asciiTheme="minorHAnsi" w:hAnsiTheme="minorHAnsi"/>
              </w:rPr>
              <w:t> </w:t>
            </w:r>
            <w:r w:rsidRPr="00780B0D">
              <w:rPr>
                <w:rFonts w:asciiTheme="minorHAnsi" w:hAnsiTheme="minorHAnsi"/>
              </w:rPr>
              <w:t>baťovském odkazu.</w:t>
            </w:r>
          </w:p>
          <w:p w14:paraId="33D180D6" w14:textId="778D9C2C" w:rsidR="00E458C8" w:rsidRPr="00780B0D" w:rsidRDefault="00E458C8" w:rsidP="00E458C8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 </w:t>
            </w:r>
          </w:p>
        </w:tc>
        <w:tc>
          <w:tcPr>
            <w:tcW w:w="1746" w:type="dxa"/>
          </w:tcPr>
          <w:p w14:paraId="07487075" w14:textId="0EAD3A60" w:rsidR="00E458C8" w:rsidRPr="00780B0D" w:rsidRDefault="00E458C8" w:rsidP="00E458C8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Ředitel knihovny</w:t>
            </w:r>
          </w:p>
        </w:tc>
        <w:tc>
          <w:tcPr>
            <w:tcW w:w="3841" w:type="dxa"/>
          </w:tcPr>
          <w:p w14:paraId="26A5280E" w14:textId="77777777" w:rsidR="00E458C8" w:rsidRPr="00780B0D" w:rsidRDefault="00E458C8" w:rsidP="00E458C8">
            <w:pPr>
              <w:pStyle w:val="Normlnweb"/>
              <w:rPr>
                <w:rFonts w:asciiTheme="minorHAnsi" w:hAnsiTheme="minorHAnsi"/>
              </w:rPr>
            </w:pPr>
            <w:r w:rsidRPr="00780B0D">
              <w:rPr>
                <w:rFonts w:asciiTheme="minorHAnsi" w:hAnsiTheme="minorHAnsi"/>
              </w:rPr>
              <w:t>Počet realizovaných vzdělávacích akcí</w:t>
            </w:r>
          </w:p>
          <w:p w14:paraId="010EDC66" w14:textId="28FE56E3" w:rsidR="00E458C8" w:rsidRPr="00780B0D" w:rsidRDefault="00E458C8" w:rsidP="00E458C8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publikačních výstupů</w:t>
            </w:r>
          </w:p>
        </w:tc>
      </w:tr>
      <w:tr w:rsidR="00780B0D" w:rsidRPr="00780B0D" w14:paraId="72C5DF5F" w14:textId="77777777" w:rsidTr="005C3220">
        <w:trPr>
          <w:trHeight w:val="425"/>
        </w:trPr>
        <w:tc>
          <w:tcPr>
            <w:tcW w:w="2817" w:type="dxa"/>
            <w:hideMark/>
          </w:tcPr>
          <w:p w14:paraId="0C4DABB3" w14:textId="5A19B048" w:rsidR="000C485E" w:rsidRPr="00780B0D" w:rsidRDefault="000C485E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4.</w:t>
            </w:r>
            <w:r w:rsidR="00722755" w:rsidRPr="00780B0D">
              <w:rPr>
                <w:sz w:val="24"/>
                <w:szCs w:val="24"/>
              </w:rPr>
              <w:t>4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Posílit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systematizovat spolupráci </w:t>
            </w:r>
            <w:r w:rsidR="00722755" w:rsidRPr="00780B0D">
              <w:rPr>
                <w:sz w:val="24"/>
                <w:szCs w:val="24"/>
              </w:rPr>
              <w:t>s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absolventy jako </w:t>
            </w:r>
            <w:r w:rsidR="00722755" w:rsidRPr="00780B0D">
              <w:rPr>
                <w:sz w:val="24"/>
                <w:szCs w:val="24"/>
              </w:rPr>
              <w:t>s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přirozenými ambasadory univerzity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cenným zdrojem odborných, profesních </w:t>
            </w:r>
            <w:r w:rsidR="00722755" w:rsidRPr="00780B0D">
              <w:rPr>
                <w:sz w:val="24"/>
                <w:szCs w:val="24"/>
              </w:rPr>
              <w:t>i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komunitních vazeb.</w:t>
            </w:r>
          </w:p>
        </w:tc>
        <w:tc>
          <w:tcPr>
            <w:tcW w:w="2565" w:type="dxa"/>
            <w:hideMark/>
          </w:tcPr>
          <w:p w14:paraId="1AC0B53E" w14:textId="61662F36" w:rsidR="000C485E" w:rsidRPr="00780B0D" w:rsidRDefault="000C485E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4.</w:t>
            </w:r>
            <w:r w:rsidR="00E458C8" w:rsidRPr="00780B0D">
              <w:rPr>
                <w:sz w:val="24"/>
                <w:szCs w:val="24"/>
              </w:rPr>
              <w:t>4</w:t>
            </w:r>
            <w:r w:rsidRPr="00780B0D">
              <w:rPr>
                <w:sz w:val="24"/>
                <w:szCs w:val="24"/>
              </w:rPr>
              <w:t>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="00CB3165" w:rsidRPr="00780B0D">
              <w:rPr>
                <w:sz w:val="24"/>
                <w:szCs w:val="24"/>
              </w:rPr>
              <w:t xml:space="preserve">Posílit vztahy s absolventy prostřednictvím systematického rozvoje Klubu absolventů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="00CB3165" w:rsidRPr="00780B0D">
              <w:rPr>
                <w:sz w:val="24"/>
                <w:szCs w:val="24"/>
              </w:rPr>
              <w:t>zapojením absolventů do života univerzity</w:t>
            </w:r>
            <w:r w:rsidR="005C3220">
              <w:rPr>
                <w:sz w:val="24"/>
                <w:szCs w:val="24"/>
              </w:rPr>
              <w:t>.</w:t>
            </w:r>
          </w:p>
        </w:tc>
        <w:tc>
          <w:tcPr>
            <w:tcW w:w="3025" w:type="dxa"/>
            <w:hideMark/>
          </w:tcPr>
          <w:p w14:paraId="6DF5BC60" w14:textId="772F7A79" w:rsidR="000C485E" w:rsidRPr="00780B0D" w:rsidRDefault="000C485E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Zintenzivnit spolupráci </w:t>
            </w:r>
            <w:r w:rsidR="00722755" w:rsidRPr="00780B0D">
              <w:rPr>
                <w:sz w:val="24"/>
                <w:szCs w:val="24"/>
              </w:rPr>
              <w:t>s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absolventy prostřednictvím rozvoje Klubu absolventů, cílené komunikace (včetně LinkedIn)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většího zapojení absolventů do výuky, mentoringu, komunitních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profesních aktivit univerzity.</w:t>
            </w:r>
          </w:p>
        </w:tc>
        <w:tc>
          <w:tcPr>
            <w:tcW w:w="1746" w:type="dxa"/>
            <w:hideMark/>
          </w:tcPr>
          <w:p w14:paraId="07489934" w14:textId="78DFB03D" w:rsidR="000C485E" w:rsidRPr="00780B0D" w:rsidRDefault="00F36C4F" w:rsidP="000C485E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</w:t>
            </w:r>
            <w:r w:rsidR="000C485E" w:rsidRPr="00780B0D">
              <w:rPr>
                <w:b/>
                <w:bCs/>
                <w:sz w:val="24"/>
                <w:szCs w:val="24"/>
              </w:rPr>
              <w:t>rorektorka pro rozvoj</w:t>
            </w:r>
          </w:p>
        </w:tc>
        <w:tc>
          <w:tcPr>
            <w:tcW w:w="3841" w:type="dxa"/>
            <w:hideMark/>
          </w:tcPr>
          <w:p w14:paraId="5C1FD3D7" w14:textId="77777777" w:rsidR="000C485E" w:rsidRPr="00780B0D" w:rsidRDefault="000C485E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aktivních sledujících oficiální LinkedIn stránky univerzity</w:t>
            </w:r>
          </w:p>
          <w:p w14:paraId="4A6D12CC" w14:textId="77777777" w:rsidR="00E2463B" w:rsidRPr="00780B0D" w:rsidRDefault="00E2463B" w:rsidP="000C485E">
            <w:pPr>
              <w:rPr>
                <w:sz w:val="24"/>
                <w:szCs w:val="24"/>
              </w:rPr>
            </w:pPr>
          </w:p>
          <w:p w14:paraId="243DFF6F" w14:textId="77777777" w:rsidR="00DB468C" w:rsidRPr="00780B0D" w:rsidRDefault="00DB468C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absolventů, kteří uvádějí UTB jako svou alma mater</w:t>
            </w:r>
          </w:p>
          <w:p w14:paraId="517B294A" w14:textId="77777777" w:rsidR="00E2463B" w:rsidRPr="00780B0D" w:rsidRDefault="00E2463B" w:rsidP="000C485E">
            <w:pPr>
              <w:rPr>
                <w:sz w:val="24"/>
                <w:szCs w:val="24"/>
              </w:rPr>
            </w:pPr>
          </w:p>
          <w:p w14:paraId="33FDD4C0" w14:textId="39AAB2F5" w:rsidR="00E2463B" w:rsidRPr="00780B0D" w:rsidRDefault="000C485E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Počet členů </w:t>
            </w:r>
            <w:r w:rsidR="00722755" w:rsidRPr="00780B0D">
              <w:rPr>
                <w:sz w:val="24"/>
                <w:szCs w:val="24"/>
              </w:rPr>
              <w:t>v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Klubu absolventů UTB</w:t>
            </w:r>
          </w:p>
          <w:p w14:paraId="0BD97BF4" w14:textId="77777777" w:rsidR="00E2463B" w:rsidRPr="00780B0D" w:rsidRDefault="00E2463B" w:rsidP="000C485E">
            <w:pPr>
              <w:rPr>
                <w:sz w:val="24"/>
                <w:szCs w:val="24"/>
              </w:rPr>
            </w:pPr>
          </w:p>
          <w:p w14:paraId="09B4BCFA" w14:textId="6E5AEC0A" w:rsidR="00E2463B" w:rsidRPr="00780B0D" w:rsidRDefault="000C485E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Počet zaslaných newsletterů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jejich </w:t>
            </w:r>
            <w:proofErr w:type="spellStart"/>
            <w:r w:rsidRPr="00780B0D">
              <w:rPr>
                <w:sz w:val="24"/>
                <w:szCs w:val="24"/>
              </w:rPr>
              <w:t>proklik</w:t>
            </w:r>
            <w:r w:rsidR="00DB468C" w:rsidRPr="00780B0D">
              <w:rPr>
                <w:sz w:val="24"/>
                <w:szCs w:val="24"/>
              </w:rPr>
              <w:t>o</w:t>
            </w:r>
            <w:r w:rsidRPr="00780B0D">
              <w:rPr>
                <w:sz w:val="24"/>
                <w:szCs w:val="24"/>
              </w:rPr>
              <w:t>vost</w:t>
            </w:r>
            <w:proofErr w:type="spellEnd"/>
          </w:p>
          <w:p w14:paraId="420A1EB8" w14:textId="77777777" w:rsidR="00E2463B" w:rsidRPr="00780B0D" w:rsidRDefault="00E2463B" w:rsidP="000C485E">
            <w:pPr>
              <w:rPr>
                <w:sz w:val="24"/>
                <w:szCs w:val="24"/>
              </w:rPr>
            </w:pPr>
          </w:p>
          <w:p w14:paraId="072A09C8" w14:textId="75C28235" w:rsidR="000C485E" w:rsidRPr="00780B0D" w:rsidRDefault="000C485E" w:rsidP="000C485E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akcí pro absolventy</w:t>
            </w:r>
          </w:p>
        </w:tc>
      </w:tr>
    </w:tbl>
    <w:p w14:paraId="57D3A7D8" w14:textId="38790228" w:rsidR="001201F1" w:rsidRPr="00780B0D" w:rsidRDefault="001201F1" w:rsidP="44222BA5">
      <w:pPr>
        <w:rPr>
          <w:sz w:val="24"/>
          <w:szCs w:val="24"/>
        </w:rPr>
      </w:pPr>
    </w:p>
    <w:p w14:paraId="0141188E" w14:textId="604AD240" w:rsidR="00B73C14" w:rsidRPr="00780B0D" w:rsidDel="00A43A97" w:rsidRDefault="00B73C14" w:rsidP="44222BA5">
      <w:pPr>
        <w:rPr>
          <w:del w:id="18" w:author="Martina Juříková" w:date="2026-01-12T16:33:00Z"/>
          <w:sz w:val="24"/>
          <w:szCs w:val="24"/>
        </w:rPr>
      </w:pPr>
    </w:p>
    <w:p w14:paraId="738329BC" w14:textId="3170DC6F" w:rsidR="00B73C14" w:rsidRPr="00780B0D" w:rsidDel="00A43A97" w:rsidRDefault="00B73C14" w:rsidP="44222BA5">
      <w:pPr>
        <w:rPr>
          <w:del w:id="19" w:author="Martina Juříková" w:date="2026-01-12T16:33:00Z"/>
          <w:sz w:val="24"/>
          <w:szCs w:val="24"/>
        </w:rPr>
      </w:pPr>
    </w:p>
    <w:p w14:paraId="31C0C590" w14:textId="7499ACAD" w:rsidR="00B73C14" w:rsidDel="00A43A97" w:rsidRDefault="00B73C14" w:rsidP="44222BA5">
      <w:pPr>
        <w:rPr>
          <w:del w:id="20" w:author="Martina Juříková" w:date="2026-01-12T16:33:00Z"/>
          <w:sz w:val="24"/>
          <w:szCs w:val="24"/>
        </w:rPr>
      </w:pPr>
    </w:p>
    <w:p w14:paraId="6C0E16DE" w14:textId="1B067E48" w:rsidR="00B73C14" w:rsidRPr="00780B0D" w:rsidDel="00A43A97" w:rsidRDefault="00B73C14" w:rsidP="44222BA5">
      <w:pPr>
        <w:rPr>
          <w:del w:id="21" w:author="Martina Juříková" w:date="2026-01-12T16:34:00Z"/>
          <w:sz w:val="24"/>
          <w:szCs w:val="24"/>
        </w:rPr>
      </w:pPr>
    </w:p>
    <w:p w14:paraId="7FCEDD76" w14:textId="63274547" w:rsidR="00B73C14" w:rsidRPr="00780B0D" w:rsidDel="00A43A97" w:rsidRDefault="00B73C14" w:rsidP="44222BA5">
      <w:pPr>
        <w:rPr>
          <w:del w:id="22" w:author="Martina Juříková" w:date="2026-01-12T16:34:00Z"/>
          <w:sz w:val="24"/>
          <w:szCs w:val="24"/>
        </w:rPr>
      </w:pPr>
    </w:p>
    <w:p w14:paraId="75B5BF76" w14:textId="77777777" w:rsidR="00B73C14" w:rsidRPr="00780B0D" w:rsidDel="00A43A97" w:rsidRDefault="00B73C14" w:rsidP="44222BA5">
      <w:pPr>
        <w:rPr>
          <w:del w:id="23" w:author="Martina Juříková" w:date="2026-01-12T16:34:00Z"/>
          <w:sz w:val="24"/>
          <w:szCs w:val="24"/>
        </w:rPr>
      </w:pPr>
    </w:p>
    <w:p w14:paraId="1A6156D8" w14:textId="77777777" w:rsidR="00B73C14" w:rsidRPr="00780B0D" w:rsidDel="00A43A97" w:rsidRDefault="00B73C14" w:rsidP="44222BA5">
      <w:pPr>
        <w:rPr>
          <w:del w:id="24" w:author="Martina Juříková" w:date="2026-01-12T16:34:00Z"/>
          <w:sz w:val="24"/>
          <w:szCs w:val="24"/>
        </w:rPr>
      </w:pPr>
    </w:p>
    <w:p w14:paraId="67DB6A44" w14:textId="77777777" w:rsidR="00B73C14" w:rsidRPr="00780B0D" w:rsidDel="00A43A97" w:rsidRDefault="00B73C14" w:rsidP="44222BA5">
      <w:pPr>
        <w:rPr>
          <w:del w:id="25" w:author="Martina Juříková" w:date="2026-01-12T16:34:00Z"/>
          <w:sz w:val="24"/>
          <w:szCs w:val="24"/>
        </w:rPr>
      </w:pPr>
    </w:p>
    <w:p w14:paraId="7EBAC8B0" w14:textId="77777777" w:rsidR="00B73C14" w:rsidRPr="00780B0D" w:rsidDel="00A43A97" w:rsidRDefault="00B73C14" w:rsidP="44222BA5">
      <w:pPr>
        <w:rPr>
          <w:del w:id="26" w:author="Martina Juříková" w:date="2026-01-12T16:34:00Z"/>
          <w:sz w:val="24"/>
          <w:szCs w:val="24"/>
        </w:rPr>
      </w:pPr>
    </w:p>
    <w:p w14:paraId="6DEF4A68" w14:textId="77777777" w:rsidR="00B73C14" w:rsidDel="00A43A97" w:rsidRDefault="00B73C14" w:rsidP="44222BA5">
      <w:pPr>
        <w:rPr>
          <w:del w:id="27" w:author="Martina Juříková" w:date="2026-01-12T16:34:00Z"/>
          <w:sz w:val="24"/>
          <w:szCs w:val="24"/>
        </w:rPr>
      </w:pPr>
    </w:p>
    <w:p w14:paraId="62EAE112" w14:textId="77777777" w:rsidR="000C191E" w:rsidDel="00A43A97" w:rsidRDefault="000C191E" w:rsidP="44222BA5">
      <w:pPr>
        <w:rPr>
          <w:del w:id="28" w:author="Martina Juříková" w:date="2026-01-12T16:34:00Z"/>
          <w:sz w:val="24"/>
          <w:szCs w:val="24"/>
        </w:rPr>
      </w:pPr>
    </w:p>
    <w:p w14:paraId="3363B9A1" w14:textId="74EBD598" w:rsidR="000C191E" w:rsidRPr="00780B0D" w:rsidDel="00A43A97" w:rsidRDefault="000C191E" w:rsidP="44222BA5">
      <w:pPr>
        <w:rPr>
          <w:del w:id="29" w:author="Martina Juříková" w:date="2026-01-12T16:34:00Z"/>
          <w:sz w:val="24"/>
          <w:szCs w:val="24"/>
        </w:rPr>
      </w:pPr>
    </w:p>
    <w:p w14:paraId="39E1E770" w14:textId="166E2ABF" w:rsidR="00102649" w:rsidRPr="00780B0D" w:rsidDel="00A43A97" w:rsidRDefault="00102649" w:rsidP="44222BA5">
      <w:pPr>
        <w:jc w:val="center"/>
        <w:rPr>
          <w:del w:id="30" w:author="Martina Juříková" w:date="2026-01-12T16:34:00Z"/>
          <w:b/>
          <w:bCs/>
          <w:sz w:val="24"/>
          <w:szCs w:val="24"/>
        </w:rPr>
      </w:pPr>
    </w:p>
    <w:p w14:paraId="39EB796E" w14:textId="77777777" w:rsidR="005C3220" w:rsidRDefault="005C3220">
      <w:pPr>
        <w:rPr>
          <w:rFonts w:eastAsiaTheme="majorEastAsia" w:cs="Times New Roman"/>
          <w:b/>
          <w:color w:val="BF4E14" w:themeColor="accent2" w:themeShade="BF"/>
          <w:sz w:val="24"/>
          <w:szCs w:val="24"/>
        </w:rPr>
      </w:pPr>
      <w:r>
        <w:br w:type="page"/>
      </w:r>
    </w:p>
    <w:p w14:paraId="7D2A1161" w14:textId="6EB9A032" w:rsidR="001201F1" w:rsidRPr="00780B0D" w:rsidRDefault="67136AA7" w:rsidP="007E38F8">
      <w:pPr>
        <w:pStyle w:val="Nadpisdoobsahu"/>
        <w:jc w:val="center"/>
      </w:pPr>
      <w:bookmarkStart w:id="31" w:name="_Toc213751623"/>
      <w:r w:rsidRPr="00780B0D">
        <w:t xml:space="preserve">Pilíř E: Lidské zdroje </w:t>
      </w:r>
      <w:r w:rsidR="00722755" w:rsidRPr="00780B0D">
        <w:t>a</w:t>
      </w:r>
      <w:r w:rsidR="00722755">
        <w:t> </w:t>
      </w:r>
      <w:r w:rsidRPr="00780B0D">
        <w:t>vnitřní prostředí</w:t>
      </w:r>
      <w:bookmarkEnd w:id="31"/>
    </w:p>
    <w:p w14:paraId="03FACBAA" w14:textId="77777777" w:rsidR="001201F1" w:rsidRPr="00780B0D" w:rsidRDefault="001201F1" w:rsidP="001201F1">
      <w:pPr>
        <w:rPr>
          <w:sz w:val="24"/>
          <w:szCs w:val="24"/>
        </w:rPr>
      </w:pPr>
      <w:r w:rsidRPr="00780B0D">
        <w:rPr>
          <w:sz w:val="24"/>
          <w:szCs w:val="24"/>
        </w:rPr>
        <w:t xml:space="preserve">Cíle MŠMT: </w:t>
      </w:r>
    </w:p>
    <w:p w14:paraId="18D938C2" w14:textId="6304116B" w:rsidR="001201F1" w:rsidRPr="00780B0D" w:rsidRDefault="001201F1" w:rsidP="001201F1">
      <w:pPr>
        <w:rPr>
          <w:sz w:val="24"/>
          <w:szCs w:val="24"/>
        </w:rPr>
      </w:pPr>
      <w:r w:rsidRPr="00780B0D">
        <w:rPr>
          <w:sz w:val="24"/>
          <w:szCs w:val="24"/>
        </w:rPr>
        <w:t>5. Budovat kapacity pro strategické řízení vysokého školství</w:t>
      </w:r>
      <w:r w:rsidR="00EE0BA6">
        <w:rPr>
          <w:sz w:val="24"/>
          <w:szCs w:val="24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89"/>
        <w:gridCol w:w="3118"/>
        <w:gridCol w:w="2835"/>
        <w:gridCol w:w="2552"/>
        <w:gridCol w:w="2800"/>
      </w:tblGrid>
      <w:tr w:rsidR="00F457CC" w:rsidRPr="00780B0D" w14:paraId="0A1F84F9" w14:textId="77777777" w:rsidTr="00B93AF7">
        <w:trPr>
          <w:trHeight w:val="288"/>
        </w:trPr>
        <w:tc>
          <w:tcPr>
            <w:tcW w:w="2689" w:type="dxa"/>
            <w:noWrap/>
            <w:hideMark/>
          </w:tcPr>
          <w:p w14:paraId="2808C2E6" w14:textId="77777777" w:rsidR="005770EF" w:rsidRPr="00780B0D" w:rsidRDefault="005770EF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Strategický cíl</w:t>
            </w:r>
          </w:p>
        </w:tc>
        <w:tc>
          <w:tcPr>
            <w:tcW w:w="3118" w:type="dxa"/>
            <w:noWrap/>
            <w:hideMark/>
          </w:tcPr>
          <w:p w14:paraId="7329C16D" w14:textId="77777777" w:rsidR="005770EF" w:rsidRPr="00780B0D" w:rsidRDefault="005770EF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Dílčí cíl</w:t>
            </w:r>
          </w:p>
        </w:tc>
        <w:tc>
          <w:tcPr>
            <w:tcW w:w="2835" w:type="dxa"/>
            <w:noWrap/>
            <w:hideMark/>
          </w:tcPr>
          <w:p w14:paraId="23EE6491" w14:textId="77777777" w:rsidR="005770EF" w:rsidRPr="00780B0D" w:rsidRDefault="005770EF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Opatření pro rok 2026</w:t>
            </w:r>
          </w:p>
        </w:tc>
        <w:tc>
          <w:tcPr>
            <w:tcW w:w="2552" w:type="dxa"/>
            <w:noWrap/>
            <w:hideMark/>
          </w:tcPr>
          <w:p w14:paraId="0B94CCCB" w14:textId="77777777" w:rsidR="005770EF" w:rsidRPr="00780B0D" w:rsidRDefault="005770EF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Odpovědnost</w:t>
            </w:r>
          </w:p>
        </w:tc>
        <w:tc>
          <w:tcPr>
            <w:tcW w:w="2800" w:type="dxa"/>
            <w:noWrap/>
            <w:hideMark/>
          </w:tcPr>
          <w:p w14:paraId="66815179" w14:textId="77777777" w:rsidR="005770EF" w:rsidRPr="00780B0D" w:rsidRDefault="005770EF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Indikátor 2026</w:t>
            </w:r>
          </w:p>
        </w:tc>
      </w:tr>
      <w:tr w:rsidR="00F457CC" w:rsidRPr="00780B0D" w14:paraId="79CC8E71" w14:textId="77777777" w:rsidTr="00B93AF7">
        <w:trPr>
          <w:trHeight w:val="1656"/>
        </w:trPr>
        <w:tc>
          <w:tcPr>
            <w:tcW w:w="2689" w:type="dxa"/>
            <w:hideMark/>
          </w:tcPr>
          <w:p w14:paraId="763CFB27" w14:textId="7AD28BF9" w:rsidR="005770EF" w:rsidRPr="00780B0D" w:rsidRDefault="005770E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5.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Naplnit cíle Strategie rozvoje lidských zdrojů 2026+ </w:t>
            </w:r>
            <w:r w:rsidR="00722755" w:rsidRPr="00780B0D">
              <w:rPr>
                <w:sz w:val="24"/>
                <w:szCs w:val="24"/>
              </w:rPr>
              <w:t>v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oblasti plánování, personálního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osobního rozvoje zaměstnanců</w:t>
            </w:r>
            <w:r w:rsidR="005C3220"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  <w:hideMark/>
          </w:tcPr>
          <w:p w14:paraId="1C7BF7F0" w14:textId="7806CF1B" w:rsidR="005770EF" w:rsidRPr="00780B0D" w:rsidRDefault="005770E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5.1.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Zavést flexibilní systém monitorování, predikce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plánování budoucích personálních potřeb </w:t>
            </w:r>
            <w:r w:rsidR="00722755" w:rsidRPr="00780B0D">
              <w:rPr>
                <w:sz w:val="24"/>
                <w:szCs w:val="24"/>
              </w:rPr>
              <w:t>u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jednotlivých kategorií zaměstnanců napříč UTB ve Zlíně</w:t>
            </w:r>
            <w:r w:rsidR="00B93AF7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hideMark/>
          </w:tcPr>
          <w:p w14:paraId="5AE373E6" w14:textId="2E2F1C75" w:rsidR="005770EF" w:rsidRPr="00780B0D" w:rsidRDefault="005770E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Zpracovat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průběžně aktualizovat Plán personálního rozvoje po jednotlivých součástech UTB ve Zlíně.</w:t>
            </w:r>
          </w:p>
        </w:tc>
        <w:tc>
          <w:tcPr>
            <w:tcW w:w="2552" w:type="dxa"/>
            <w:hideMark/>
          </w:tcPr>
          <w:p w14:paraId="3964E7BB" w14:textId="6ECB632A" w:rsidR="00561140" w:rsidRPr="00780B0D" w:rsidRDefault="00561140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R</w:t>
            </w:r>
            <w:r w:rsidR="005770EF" w:rsidRPr="00780B0D">
              <w:rPr>
                <w:b/>
                <w:bCs/>
                <w:sz w:val="24"/>
                <w:szCs w:val="24"/>
              </w:rPr>
              <w:t>ektor</w:t>
            </w:r>
          </w:p>
          <w:p w14:paraId="0BA8307B" w14:textId="77777777" w:rsidR="00561140" w:rsidRPr="00780B0D" w:rsidRDefault="00561140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FT</w:t>
            </w:r>
          </w:p>
          <w:p w14:paraId="4E5899A7" w14:textId="77777777" w:rsidR="00561140" w:rsidRPr="00780B0D" w:rsidRDefault="00561140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Děkan </w:t>
            </w:r>
            <w:proofErr w:type="spellStart"/>
            <w:r w:rsidRPr="00780B0D">
              <w:rPr>
                <w:sz w:val="24"/>
                <w:szCs w:val="24"/>
              </w:rPr>
              <w:t>FaME</w:t>
            </w:r>
            <w:proofErr w:type="spellEnd"/>
          </w:p>
          <w:p w14:paraId="380B73A2" w14:textId="77777777" w:rsidR="00561140" w:rsidRPr="00780B0D" w:rsidRDefault="00561140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FMK</w:t>
            </w:r>
          </w:p>
          <w:p w14:paraId="2A5FF122" w14:textId="77777777" w:rsidR="00561140" w:rsidRPr="00780B0D" w:rsidRDefault="00561140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FAI</w:t>
            </w:r>
          </w:p>
          <w:p w14:paraId="3DB272AE" w14:textId="77777777" w:rsidR="00561140" w:rsidRPr="00780B0D" w:rsidRDefault="00561140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FHS</w:t>
            </w:r>
          </w:p>
          <w:p w14:paraId="01E64213" w14:textId="77777777" w:rsidR="00561140" w:rsidRPr="00780B0D" w:rsidRDefault="00561140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Děkanka FLKŘ</w:t>
            </w:r>
          </w:p>
          <w:p w14:paraId="62E223DB" w14:textId="56285D40" w:rsidR="005770EF" w:rsidRPr="00780B0D" w:rsidRDefault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Ředitel UNI</w:t>
            </w:r>
          </w:p>
        </w:tc>
        <w:tc>
          <w:tcPr>
            <w:tcW w:w="2800" w:type="dxa"/>
            <w:hideMark/>
          </w:tcPr>
          <w:p w14:paraId="18867894" w14:textId="4BF656E9" w:rsidR="005770EF" w:rsidRPr="00780B0D" w:rsidRDefault="005770E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Strategické řízení rozvoje UTB ve Zlíně – Počet zapojených řídících zaměstnanců rektorátu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součástí do přípravy, zpracování, projednávání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implementace strategií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strategických dokumentů</w:t>
            </w:r>
          </w:p>
        </w:tc>
      </w:tr>
      <w:tr w:rsidR="00F457CC" w:rsidRPr="00780B0D" w14:paraId="2F176241" w14:textId="77777777" w:rsidTr="00B93AF7">
        <w:trPr>
          <w:trHeight w:val="1380"/>
        </w:trPr>
        <w:tc>
          <w:tcPr>
            <w:tcW w:w="2689" w:type="dxa"/>
            <w:hideMark/>
          </w:tcPr>
          <w:p w14:paraId="37818C99" w14:textId="534F8BBB" w:rsidR="005770EF" w:rsidRPr="00780B0D" w:rsidRDefault="005770E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5.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Naplnit cíle Strategie rozvoje lidských zdrojů 2026+ </w:t>
            </w:r>
            <w:r w:rsidR="00722755" w:rsidRPr="00780B0D">
              <w:rPr>
                <w:sz w:val="24"/>
                <w:szCs w:val="24"/>
              </w:rPr>
              <w:t>v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oblasti plánování, personálního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osobního rozvoje zaměstnanců</w:t>
            </w:r>
            <w:r w:rsidR="005C3220"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  <w:hideMark/>
          </w:tcPr>
          <w:p w14:paraId="7FFB93AF" w14:textId="3573DA7C" w:rsidR="005770EF" w:rsidRPr="00780B0D" w:rsidRDefault="005770E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5.1.</w:t>
            </w:r>
            <w:r w:rsidR="00722755" w:rsidRPr="00780B0D">
              <w:rPr>
                <w:sz w:val="24"/>
                <w:szCs w:val="24"/>
              </w:rPr>
              <w:t>2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Vytvořit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aktivně využívat komplexní systém vzdělávání, který povede ke zvýšení kompetencí, osobnímu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profesnímu růstu zaměstnanců UTB ve Zlíně</w:t>
            </w:r>
            <w:r w:rsidR="00B93AF7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hideMark/>
          </w:tcPr>
          <w:p w14:paraId="715D9310" w14:textId="459C78B9" w:rsidR="005770EF" w:rsidRPr="00780B0D" w:rsidRDefault="005770E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Realizovat systém školení </w:t>
            </w:r>
            <w:proofErr w:type="spellStart"/>
            <w:r w:rsidRPr="00780B0D">
              <w:rPr>
                <w:sz w:val="24"/>
                <w:szCs w:val="24"/>
              </w:rPr>
              <w:t>kyber</w:t>
            </w:r>
            <w:proofErr w:type="spellEnd"/>
            <w:r w:rsidRPr="00780B0D">
              <w:rPr>
                <w:sz w:val="24"/>
                <w:szCs w:val="24"/>
              </w:rPr>
              <w:t xml:space="preserve">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fyzické bezpečnosti, </w:t>
            </w:r>
            <w:proofErr w:type="spellStart"/>
            <w:r w:rsidRPr="00780B0D">
              <w:rPr>
                <w:sz w:val="24"/>
                <w:szCs w:val="24"/>
              </w:rPr>
              <w:t>Red</w:t>
            </w:r>
            <w:proofErr w:type="spellEnd"/>
            <w:r w:rsidRPr="00780B0D">
              <w:rPr>
                <w:sz w:val="24"/>
                <w:szCs w:val="24"/>
              </w:rPr>
              <w:t xml:space="preserve"> </w:t>
            </w:r>
            <w:proofErr w:type="spellStart"/>
            <w:r w:rsidRPr="00780B0D">
              <w:rPr>
                <w:sz w:val="24"/>
                <w:szCs w:val="24"/>
              </w:rPr>
              <w:t>Flags</w:t>
            </w:r>
            <w:proofErr w:type="spellEnd"/>
            <w:r w:rsidRPr="00780B0D">
              <w:rPr>
                <w:sz w:val="24"/>
                <w:szCs w:val="24"/>
              </w:rPr>
              <w:t xml:space="preserve">, AI.  </w:t>
            </w:r>
          </w:p>
        </w:tc>
        <w:tc>
          <w:tcPr>
            <w:tcW w:w="2552" w:type="dxa"/>
            <w:hideMark/>
          </w:tcPr>
          <w:p w14:paraId="1D824894" w14:textId="4B664A4C" w:rsidR="00561140" w:rsidRPr="00780B0D" w:rsidRDefault="00561140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Rektor</w:t>
            </w:r>
          </w:p>
          <w:p w14:paraId="2DDFBBA2" w14:textId="1789CB4C" w:rsidR="005770EF" w:rsidRPr="00780B0D" w:rsidRDefault="00854F87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Vedoucí </w:t>
            </w:r>
            <w:r w:rsidR="005770EF" w:rsidRPr="00780B0D">
              <w:rPr>
                <w:sz w:val="24"/>
                <w:szCs w:val="24"/>
              </w:rPr>
              <w:t>ORLZ</w:t>
            </w:r>
          </w:p>
        </w:tc>
        <w:tc>
          <w:tcPr>
            <w:tcW w:w="2800" w:type="dxa"/>
            <w:hideMark/>
          </w:tcPr>
          <w:p w14:paraId="2727AAF4" w14:textId="11D0F8EC" w:rsidR="005770EF" w:rsidRPr="00780B0D" w:rsidRDefault="0003160C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realizovaných školení</w:t>
            </w:r>
          </w:p>
          <w:p w14:paraId="408BD0F6" w14:textId="77777777" w:rsidR="00102649" w:rsidRPr="00780B0D" w:rsidRDefault="00102649">
            <w:pPr>
              <w:rPr>
                <w:sz w:val="24"/>
                <w:szCs w:val="24"/>
              </w:rPr>
            </w:pPr>
          </w:p>
          <w:p w14:paraId="7B2E0233" w14:textId="7D53A002" w:rsidR="00654160" w:rsidRPr="00780B0D" w:rsidRDefault="00654160">
            <w:pPr>
              <w:rPr>
                <w:sz w:val="24"/>
                <w:szCs w:val="24"/>
              </w:rPr>
            </w:pPr>
          </w:p>
        </w:tc>
      </w:tr>
      <w:tr w:rsidR="00F457CC" w:rsidRPr="00780B0D" w14:paraId="55812CB3" w14:textId="77777777" w:rsidTr="00B93AF7">
        <w:trPr>
          <w:trHeight w:val="708"/>
        </w:trPr>
        <w:tc>
          <w:tcPr>
            <w:tcW w:w="2689" w:type="dxa"/>
          </w:tcPr>
          <w:p w14:paraId="37B71176" w14:textId="5DCEEA90" w:rsidR="00561140" w:rsidRPr="00780B0D" w:rsidRDefault="00561140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5.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Naplnit cíle Strategie rozvoje lidských zdrojů 2026+ </w:t>
            </w:r>
            <w:r w:rsidR="00722755" w:rsidRPr="00780B0D">
              <w:rPr>
                <w:sz w:val="24"/>
                <w:szCs w:val="24"/>
              </w:rPr>
              <w:t>v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oblasti plánování, personálního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osobního rozvoje zaměstnanců</w:t>
            </w:r>
            <w:r w:rsidR="00B93AF7"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0525AAFF" w14:textId="7EFFEC5E" w:rsidR="00561140" w:rsidRPr="00780B0D" w:rsidRDefault="00561140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5.1.</w:t>
            </w:r>
            <w:r w:rsidR="00722755" w:rsidRPr="00780B0D">
              <w:rPr>
                <w:sz w:val="24"/>
                <w:szCs w:val="24"/>
              </w:rPr>
              <w:t>2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Vytvořit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aktivně využívat komplexní systém vzdělávání, který povede ke zvýšení kompetencí, osobnímu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profesnímu růstu zaměstnanců UTB ve Zlíně</w:t>
            </w:r>
            <w:r w:rsidR="00B93AF7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111DA4EC" w14:textId="31F7BFC2" w:rsidR="00561140" w:rsidRPr="00780B0D" w:rsidRDefault="00561140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Zefektivnit </w:t>
            </w:r>
            <w:proofErr w:type="spellStart"/>
            <w:r w:rsidRPr="00780B0D">
              <w:rPr>
                <w:sz w:val="24"/>
                <w:szCs w:val="24"/>
              </w:rPr>
              <w:t>onboarding</w:t>
            </w:r>
            <w:proofErr w:type="spellEnd"/>
            <w:r w:rsidRPr="00780B0D">
              <w:rPr>
                <w:sz w:val="24"/>
                <w:szCs w:val="24"/>
              </w:rPr>
              <w:t xml:space="preserve"> (povinná školení, mentoring). Připravit koncepci komplexního systému vzdělávání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pilotně jej ověřit.</w:t>
            </w:r>
          </w:p>
        </w:tc>
        <w:tc>
          <w:tcPr>
            <w:tcW w:w="2552" w:type="dxa"/>
          </w:tcPr>
          <w:p w14:paraId="5D5093DC" w14:textId="77777777" w:rsidR="00561140" w:rsidRPr="00780B0D" w:rsidRDefault="00561140" w:rsidP="00561140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Rektor</w:t>
            </w:r>
          </w:p>
          <w:p w14:paraId="394CB29F" w14:textId="22B7B2B2" w:rsidR="00561140" w:rsidRPr="00780B0D" w:rsidRDefault="00854F87" w:rsidP="00561140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Vedoucí </w:t>
            </w:r>
            <w:r w:rsidR="00561140" w:rsidRPr="00780B0D">
              <w:rPr>
                <w:sz w:val="24"/>
                <w:szCs w:val="24"/>
              </w:rPr>
              <w:t>ORLZ</w:t>
            </w:r>
          </w:p>
        </w:tc>
        <w:tc>
          <w:tcPr>
            <w:tcW w:w="2800" w:type="dxa"/>
          </w:tcPr>
          <w:p w14:paraId="7D0674C6" w14:textId="19D2EAF6" w:rsidR="00561140" w:rsidRPr="00780B0D" w:rsidRDefault="0003160C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Pilotní ověření komplexního systému vzděláván</w:t>
            </w:r>
            <w:r w:rsidR="00F36C4F" w:rsidRPr="00780B0D">
              <w:rPr>
                <w:sz w:val="24"/>
                <w:szCs w:val="24"/>
              </w:rPr>
              <w:t>í</w:t>
            </w:r>
          </w:p>
          <w:p w14:paraId="4E6D6324" w14:textId="1A1A4848" w:rsidR="00654160" w:rsidRPr="00780B0D" w:rsidRDefault="00654160" w:rsidP="00561140">
            <w:pPr>
              <w:rPr>
                <w:sz w:val="24"/>
                <w:szCs w:val="24"/>
              </w:rPr>
            </w:pPr>
          </w:p>
        </w:tc>
      </w:tr>
      <w:tr w:rsidR="00F457CC" w:rsidRPr="00780B0D" w14:paraId="26D605A8" w14:textId="77777777" w:rsidTr="00B93AF7">
        <w:trPr>
          <w:trHeight w:val="2208"/>
        </w:trPr>
        <w:tc>
          <w:tcPr>
            <w:tcW w:w="2689" w:type="dxa"/>
            <w:hideMark/>
          </w:tcPr>
          <w:p w14:paraId="2F2117AE" w14:textId="38999C52" w:rsidR="00561140" w:rsidRPr="00780B0D" w:rsidRDefault="00561140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5.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Naplnit cíle Strategie rozvoje lidských zdrojů 2026+ </w:t>
            </w:r>
            <w:r w:rsidR="00722755" w:rsidRPr="00780B0D">
              <w:rPr>
                <w:sz w:val="24"/>
                <w:szCs w:val="24"/>
              </w:rPr>
              <w:t>v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oblasti plánování, personálního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osobního rozvoje zaměstnanců</w:t>
            </w:r>
            <w:r w:rsidR="00B93AF7"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  <w:hideMark/>
          </w:tcPr>
          <w:p w14:paraId="23962D4D" w14:textId="6A518FE4" w:rsidR="00561140" w:rsidRPr="00780B0D" w:rsidRDefault="00561140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5.1.</w:t>
            </w:r>
            <w:r w:rsidR="00722755" w:rsidRPr="00780B0D">
              <w:rPr>
                <w:sz w:val="24"/>
                <w:szCs w:val="24"/>
              </w:rPr>
              <w:t>3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Získat </w:t>
            </w:r>
            <w:proofErr w:type="spellStart"/>
            <w:r w:rsidRPr="00780B0D">
              <w:rPr>
                <w:sz w:val="24"/>
                <w:szCs w:val="24"/>
              </w:rPr>
              <w:t>certfikaci</w:t>
            </w:r>
            <w:proofErr w:type="spellEnd"/>
            <w:r w:rsidRPr="00780B0D">
              <w:rPr>
                <w:sz w:val="24"/>
                <w:szCs w:val="24"/>
              </w:rPr>
              <w:t xml:space="preserve"> HR </w:t>
            </w:r>
            <w:proofErr w:type="spellStart"/>
            <w:r w:rsidRPr="00780B0D">
              <w:rPr>
                <w:sz w:val="24"/>
                <w:szCs w:val="24"/>
              </w:rPr>
              <w:t>Award</w:t>
            </w:r>
            <w:proofErr w:type="spellEnd"/>
            <w:r w:rsidRPr="00780B0D">
              <w:rPr>
                <w:sz w:val="24"/>
                <w:szCs w:val="24"/>
              </w:rPr>
              <w:t xml:space="preserve"> pro všechny součásti</w:t>
            </w:r>
            <w:r w:rsidR="00B93AF7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hideMark/>
          </w:tcPr>
          <w:p w14:paraId="5354BA90" w14:textId="5CA4F0C9" w:rsidR="00561140" w:rsidRPr="00780B0D" w:rsidRDefault="00561140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Vytvořit pracovní skupinu, administrativní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koncepční podmínky pro certifikaci všech součástí UTB</w:t>
            </w:r>
            <w:r w:rsidR="00B93AF7">
              <w:rPr>
                <w:sz w:val="24"/>
                <w:szCs w:val="24"/>
              </w:rPr>
              <w:t>.</w:t>
            </w:r>
          </w:p>
        </w:tc>
        <w:tc>
          <w:tcPr>
            <w:tcW w:w="2552" w:type="dxa"/>
            <w:hideMark/>
          </w:tcPr>
          <w:p w14:paraId="09A9529A" w14:textId="6E1F0805" w:rsidR="00561140" w:rsidRPr="00780B0D" w:rsidRDefault="00561140" w:rsidP="00561140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 xml:space="preserve">Prorektorka pro vnitřní </w:t>
            </w:r>
            <w:r w:rsidR="00722755" w:rsidRPr="00780B0D">
              <w:rPr>
                <w:b/>
                <w:bCs/>
                <w:sz w:val="24"/>
                <w:szCs w:val="24"/>
              </w:rPr>
              <w:t>a</w:t>
            </w:r>
            <w:r w:rsidR="00722755">
              <w:rPr>
                <w:b/>
                <w:bCs/>
                <w:sz w:val="24"/>
                <w:szCs w:val="24"/>
              </w:rPr>
              <w:t> </w:t>
            </w:r>
            <w:r w:rsidRPr="00780B0D">
              <w:rPr>
                <w:b/>
                <w:bCs/>
                <w:sz w:val="24"/>
                <w:szCs w:val="24"/>
              </w:rPr>
              <w:t>vnější vztahy</w:t>
            </w:r>
          </w:p>
          <w:p w14:paraId="7D1D459A" w14:textId="77777777" w:rsidR="00561140" w:rsidRPr="00780B0D" w:rsidRDefault="00561140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Prorektor pro tvůrčí činnosti</w:t>
            </w:r>
          </w:p>
          <w:p w14:paraId="58D5D0A5" w14:textId="4383E5B2" w:rsidR="00561140" w:rsidRPr="00780B0D" w:rsidRDefault="00561140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Personální oddělení</w:t>
            </w:r>
          </w:p>
          <w:p w14:paraId="634EAF45" w14:textId="77777777" w:rsidR="00561140" w:rsidRPr="00780B0D" w:rsidRDefault="00561140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FT</w:t>
            </w:r>
          </w:p>
          <w:p w14:paraId="5CA6DD61" w14:textId="77777777" w:rsidR="00561140" w:rsidRPr="00780B0D" w:rsidRDefault="00561140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Děkan </w:t>
            </w:r>
            <w:proofErr w:type="spellStart"/>
            <w:r w:rsidRPr="00780B0D">
              <w:rPr>
                <w:sz w:val="24"/>
                <w:szCs w:val="24"/>
              </w:rPr>
              <w:t>FaME</w:t>
            </w:r>
            <w:proofErr w:type="spellEnd"/>
          </w:p>
          <w:p w14:paraId="0887C0FC" w14:textId="77777777" w:rsidR="00561140" w:rsidRPr="00780B0D" w:rsidRDefault="00561140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FMK</w:t>
            </w:r>
          </w:p>
          <w:p w14:paraId="5B0348DB" w14:textId="77777777" w:rsidR="00561140" w:rsidRPr="00780B0D" w:rsidRDefault="00561140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FAI</w:t>
            </w:r>
          </w:p>
          <w:p w14:paraId="280ED413" w14:textId="77777777" w:rsidR="00561140" w:rsidRPr="00780B0D" w:rsidRDefault="00561140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FHS</w:t>
            </w:r>
          </w:p>
          <w:p w14:paraId="5BEAA090" w14:textId="77777777" w:rsidR="00561140" w:rsidRPr="00780B0D" w:rsidRDefault="00561140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Děkanka FLKŘ</w:t>
            </w:r>
          </w:p>
          <w:p w14:paraId="74860D1C" w14:textId="2972AF9C" w:rsidR="00561140" w:rsidRPr="00780B0D" w:rsidRDefault="00561140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Ředitel UNI</w:t>
            </w:r>
          </w:p>
        </w:tc>
        <w:tc>
          <w:tcPr>
            <w:tcW w:w="2800" w:type="dxa"/>
            <w:hideMark/>
          </w:tcPr>
          <w:p w14:paraId="7C58910B" w14:textId="510B16FA" w:rsidR="00561140" w:rsidRPr="00780B0D" w:rsidRDefault="00561140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Nastavené principy strategického řízení lidských zdrojů ve </w:t>
            </w:r>
            <w:proofErr w:type="spellStart"/>
            <w:r w:rsidRPr="00780B0D">
              <w:rPr>
                <w:sz w:val="24"/>
                <w:szCs w:val="24"/>
              </w:rPr>
              <w:t>VaV</w:t>
            </w:r>
            <w:proofErr w:type="spellEnd"/>
            <w:r w:rsidRPr="00780B0D">
              <w:rPr>
                <w:sz w:val="24"/>
                <w:szCs w:val="24"/>
              </w:rPr>
              <w:t xml:space="preserve"> prostřednictvím klíčových dokumentů</w:t>
            </w:r>
            <w:r w:rsidR="00102649" w:rsidRPr="00780B0D">
              <w:rPr>
                <w:sz w:val="24"/>
                <w:szCs w:val="24"/>
              </w:rPr>
              <w:t xml:space="preserve"> </w:t>
            </w:r>
            <w:r w:rsidRPr="00780B0D">
              <w:rPr>
                <w:sz w:val="24"/>
                <w:szCs w:val="24"/>
              </w:rPr>
              <w:t xml:space="preserve">implementovaných do vnitřních norem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procesů UTB ve Zlíně</w:t>
            </w:r>
          </w:p>
          <w:p w14:paraId="4E7C6A77" w14:textId="77777777" w:rsidR="00561140" w:rsidRPr="00780B0D" w:rsidRDefault="00561140" w:rsidP="00561140">
            <w:pPr>
              <w:rPr>
                <w:sz w:val="24"/>
                <w:szCs w:val="24"/>
              </w:rPr>
            </w:pPr>
          </w:p>
          <w:p w14:paraId="55B1F377" w14:textId="7E2295C0" w:rsidR="00561140" w:rsidRPr="00780B0D" w:rsidRDefault="00561140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Získání certifikace HR </w:t>
            </w:r>
            <w:proofErr w:type="spellStart"/>
            <w:r w:rsidRPr="00780B0D">
              <w:rPr>
                <w:sz w:val="24"/>
                <w:szCs w:val="24"/>
              </w:rPr>
              <w:t>Award</w:t>
            </w:r>
            <w:proofErr w:type="spellEnd"/>
            <w:r w:rsidRPr="00780B0D">
              <w:rPr>
                <w:sz w:val="24"/>
                <w:szCs w:val="24"/>
              </w:rPr>
              <w:t xml:space="preserve"> na všech součástech UTB ve Zlíně</w:t>
            </w:r>
          </w:p>
        </w:tc>
      </w:tr>
      <w:tr w:rsidR="00F457CC" w:rsidRPr="00780B0D" w14:paraId="02292056" w14:textId="77777777" w:rsidTr="00B93AF7">
        <w:trPr>
          <w:trHeight w:val="1656"/>
        </w:trPr>
        <w:tc>
          <w:tcPr>
            <w:tcW w:w="2689" w:type="dxa"/>
            <w:hideMark/>
          </w:tcPr>
          <w:p w14:paraId="7BA3C74F" w14:textId="18A63F22" w:rsidR="00561140" w:rsidRPr="00780B0D" w:rsidRDefault="00561140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5.</w:t>
            </w:r>
            <w:r w:rsidR="00722755" w:rsidRPr="00780B0D">
              <w:rPr>
                <w:sz w:val="24"/>
                <w:szCs w:val="24"/>
              </w:rPr>
              <w:t>2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Rozvíjet kvalitní, inkluzivní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proofErr w:type="spellStart"/>
            <w:r w:rsidRPr="00780B0D">
              <w:rPr>
                <w:sz w:val="24"/>
                <w:szCs w:val="24"/>
              </w:rPr>
              <w:t>diverzitní</w:t>
            </w:r>
            <w:proofErr w:type="spellEnd"/>
            <w:r w:rsidRPr="00780B0D">
              <w:rPr>
                <w:sz w:val="24"/>
                <w:szCs w:val="24"/>
              </w:rPr>
              <w:t xml:space="preserve"> prostředí na UTB</w:t>
            </w:r>
          </w:p>
        </w:tc>
        <w:tc>
          <w:tcPr>
            <w:tcW w:w="3118" w:type="dxa"/>
            <w:hideMark/>
          </w:tcPr>
          <w:p w14:paraId="55221443" w14:textId="3067A34E" w:rsidR="00561140" w:rsidRPr="00780B0D" w:rsidRDefault="00561140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5.2.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Prosazovat adekvátní genderovou politiku na všech úrovních – nábor, obsazování vedoucích pozic, rovnost v</w:t>
            </w:r>
            <w:r w:rsidR="00B93AF7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odměňování</w:t>
            </w:r>
            <w:r w:rsidR="00B93AF7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hideMark/>
          </w:tcPr>
          <w:p w14:paraId="17704434" w14:textId="36F686A0" w:rsidR="00561140" w:rsidRPr="00780B0D" w:rsidRDefault="00561140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Aktualizovat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realizovat opatření Gender </w:t>
            </w:r>
            <w:proofErr w:type="spellStart"/>
            <w:r w:rsidRPr="00780B0D">
              <w:rPr>
                <w:sz w:val="24"/>
                <w:szCs w:val="24"/>
              </w:rPr>
              <w:t>equality</w:t>
            </w:r>
            <w:proofErr w:type="spellEnd"/>
            <w:r w:rsidRPr="00780B0D">
              <w:rPr>
                <w:sz w:val="24"/>
                <w:szCs w:val="24"/>
              </w:rPr>
              <w:t xml:space="preserve"> </w:t>
            </w:r>
            <w:proofErr w:type="spellStart"/>
            <w:r w:rsidRPr="00780B0D">
              <w:rPr>
                <w:sz w:val="24"/>
                <w:szCs w:val="24"/>
              </w:rPr>
              <w:t>plan</w:t>
            </w:r>
            <w:proofErr w:type="spellEnd"/>
            <w:r w:rsidR="00B93AF7">
              <w:rPr>
                <w:sz w:val="24"/>
                <w:szCs w:val="24"/>
              </w:rPr>
              <w:t>.</w:t>
            </w:r>
          </w:p>
        </w:tc>
        <w:tc>
          <w:tcPr>
            <w:tcW w:w="2552" w:type="dxa"/>
            <w:hideMark/>
          </w:tcPr>
          <w:p w14:paraId="008F22C0" w14:textId="12DD2156" w:rsidR="00561140" w:rsidRPr="00780B0D" w:rsidRDefault="00561140" w:rsidP="00561140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 xml:space="preserve">Prorektorka pro vnitřní </w:t>
            </w:r>
            <w:r w:rsidR="00722755" w:rsidRPr="00780B0D">
              <w:rPr>
                <w:b/>
                <w:bCs/>
                <w:sz w:val="24"/>
                <w:szCs w:val="24"/>
              </w:rPr>
              <w:t>a</w:t>
            </w:r>
            <w:r w:rsidR="00722755">
              <w:rPr>
                <w:b/>
                <w:bCs/>
                <w:sz w:val="24"/>
                <w:szCs w:val="24"/>
              </w:rPr>
              <w:t> </w:t>
            </w:r>
            <w:r w:rsidRPr="00780B0D">
              <w:rPr>
                <w:b/>
                <w:bCs/>
                <w:sz w:val="24"/>
                <w:szCs w:val="24"/>
              </w:rPr>
              <w:t>vnější vztahy</w:t>
            </w:r>
          </w:p>
          <w:p w14:paraId="48F54E04" w14:textId="5A9945C1" w:rsidR="00561140" w:rsidRPr="00780B0D" w:rsidRDefault="00F36C4F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Vedoucí ORLZ</w:t>
            </w:r>
          </w:p>
        </w:tc>
        <w:tc>
          <w:tcPr>
            <w:tcW w:w="2800" w:type="dxa"/>
            <w:hideMark/>
          </w:tcPr>
          <w:p w14:paraId="05BEC21A" w14:textId="4654A38F" w:rsidR="00561140" w:rsidRPr="00780B0D" w:rsidRDefault="00561140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Strategické řízení rozvoje UTB ve Zlíně – Počet zapojených řídících zaměstnanců rektorátu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součástí do přípravy, zpracování, projednávání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implementace strategií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strategických dokumentů</w:t>
            </w:r>
          </w:p>
        </w:tc>
      </w:tr>
      <w:tr w:rsidR="00F457CC" w:rsidRPr="00780B0D" w14:paraId="2D2A3B23" w14:textId="77777777" w:rsidTr="00B93AF7">
        <w:trPr>
          <w:trHeight w:val="828"/>
        </w:trPr>
        <w:tc>
          <w:tcPr>
            <w:tcW w:w="2689" w:type="dxa"/>
            <w:hideMark/>
          </w:tcPr>
          <w:p w14:paraId="7ECA4241" w14:textId="2039DDD3" w:rsidR="00561140" w:rsidRPr="00780B0D" w:rsidRDefault="00561140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5.</w:t>
            </w:r>
            <w:r w:rsidR="00722755" w:rsidRPr="00780B0D">
              <w:rPr>
                <w:sz w:val="24"/>
                <w:szCs w:val="24"/>
              </w:rPr>
              <w:t>2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Rozvíjet kvalitní, inkluzivní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proofErr w:type="spellStart"/>
            <w:r w:rsidRPr="00780B0D">
              <w:rPr>
                <w:sz w:val="24"/>
                <w:szCs w:val="24"/>
              </w:rPr>
              <w:t>diverzitní</w:t>
            </w:r>
            <w:proofErr w:type="spellEnd"/>
            <w:r w:rsidRPr="00780B0D">
              <w:rPr>
                <w:sz w:val="24"/>
                <w:szCs w:val="24"/>
              </w:rPr>
              <w:t xml:space="preserve"> prostředí na UTB</w:t>
            </w:r>
            <w:r w:rsidR="00B93AF7"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  <w:hideMark/>
          </w:tcPr>
          <w:p w14:paraId="305CAE9A" w14:textId="43A4B9B0" w:rsidR="00561140" w:rsidRPr="00780B0D" w:rsidRDefault="00561140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5.2.</w:t>
            </w:r>
            <w:r w:rsidR="00722755" w:rsidRPr="00780B0D">
              <w:rPr>
                <w:sz w:val="24"/>
                <w:szCs w:val="24"/>
              </w:rPr>
              <w:t>2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Vytvářet podmínky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infrastrukturu pro sport, kulturu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volnočasové aktivity</w:t>
            </w:r>
            <w:r w:rsidR="001C3CCA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hideMark/>
          </w:tcPr>
          <w:p w14:paraId="6EA32595" w14:textId="5A313A97" w:rsidR="00561140" w:rsidRPr="00780B0D" w:rsidRDefault="00561140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Vytvářet </w:t>
            </w:r>
            <w:r w:rsidR="00722755" w:rsidRPr="00780B0D">
              <w:rPr>
                <w:sz w:val="24"/>
                <w:szCs w:val="24"/>
              </w:rPr>
              <w:t>i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podporovat kulturní, sportovní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společenské akce.</w:t>
            </w:r>
          </w:p>
        </w:tc>
        <w:tc>
          <w:tcPr>
            <w:tcW w:w="2552" w:type="dxa"/>
            <w:hideMark/>
          </w:tcPr>
          <w:p w14:paraId="03E5A497" w14:textId="2D81ED97" w:rsidR="00561140" w:rsidRPr="00780B0D" w:rsidRDefault="00561140" w:rsidP="00561140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 xml:space="preserve">Prorektorka pro vnitřní </w:t>
            </w:r>
            <w:r w:rsidR="00722755" w:rsidRPr="00780B0D">
              <w:rPr>
                <w:b/>
                <w:bCs/>
                <w:sz w:val="24"/>
                <w:szCs w:val="24"/>
              </w:rPr>
              <w:t>a</w:t>
            </w:r>
            <w:r w:rsidR="00722755">
              <w:rPr>
                <w:b/>
                <w:bCs/>
                <w:sz w:val="24"/>
                <w:szCs w:val="24"/>
              </w:rPr>
              <w:t> </w:t>
            </w:r>
            <w:r w:rsidRPr="00780B0D">
              <w:rPr>
                <w:b/>
                <w:bCs/>
                <w:sz w:val="24"/>
                <w:szCs w:val="24"/>
              </w:rPr>
              <w:t>vnější vztahy</w:t>
            </w:r>
          </w:p>
        </w:tc>
        <w:tc>
          <w:tcPr>
            <w:tcW w:w="2800" w:type="dxa"/>
            <w:hideMark/>
          </w:tcPr>
          <w:p w14:paraId="1BE7F838" w14:textId="5463D28F" w:rsidR="00561140" w:rsidRPr="00780B0D" w:rsidRDefault="00561140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Pravidla rozpočtů na dané roky</w:t>
            </w:r>
          </w:p>
        </w:tc>
      </w:tr>
      <w:tr w:rsidR="00F457CC" w:rsidRPr="00780B0D" w14:paraId="2523AB27" w14:textId="77777777" w:rsidTr="00B93AF7">
        <w:trPr>
          <w:trHeight w:val="828"/>
        </w:trPr>
        <w:tc>
          <w:tcPr>
            <w:tcW w:w="2689" w:type="dxa"/>
            <w:hideMark/>
          </w:tcPr>
          <w:p w14:paraId="482B696F" w14:textId="6C761B29" w:rsidR="00561140" w:rsidRPr="00780B0D" w:rsidRDefault="00561140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5.</w:t>
            </w:r>
            <w:r w:rsidR="00722755" w:rsidRPr="00780B0D">
              <w:rPr>
                <w:sz w:val="24"/>
                <w:szCs w:val="24"/>
              </w:rPr>
              <w:t>2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Rozvíjet kvalitní, inkluzivní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proofErr w:type="spellStart"/>
            <w:r w:rsidRPr="00780B0D">
              <w:rPr>
                <w:sz w:val="24"/>
                <w:szCs w:val="24"/>
              </w:rPr>
              <w:t>diverzitní</w:t>
            </w:r>
            <w:proofErr w:type="spellEnd"/>
            <w:r w:rsidRPr="00780B0D">
              <w:rPr>
                <w:sz w:val="24"/>
                <w:szCs w:val="24"/>
              </w:rPr>
              <w:t xml:space="preserve"> prostředí na UTB</w:t>
            </w:r>
            <w:r w:rsidR="00B93AF7"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  <w:hideMark/>
          </w:tcPr>
          <w:p w14:paraId="4478983F" w14:textId="6D415DE1" w:rsidR="00561140" w:rsidRPr="00780B0D" w:rsidRDefault="00561140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5.2.</w:t>
            </w:r>
            <w:r w:rsidR="00722755" w:rsidRPr="00780B0D">
              <w:rPr>
                <w:sz w:val="24"/>
                <w:szCs w:val="24"/>
              </w:rPr>
              <w:t>2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Vytvářet podmínky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infrastrukturu pro sport, kulturu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volnočasové aktivity</w:t>
            </w:r>
            <w:r w:rsidR="001C3CCA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hideMark/>
          </w:tcPr>
          <w:p w14:paraId="61758951" w14:textId="536EBBFD" w:rsidR="00561140" w:rsidRPr="00780B0D" w:rsidRDefault="00561140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Zahájit provoz Studentského klubu UTB</w:t>
            </w:r>
            <w:r w:rsidR="00B93AF7">
              <w:rPr>
                <w:sz w:val="24"/>
                <w:szCs w:val="24"/>
              </w:rPr>
              <w:t xml:space="preserve"> </w:t>
            </w:r>
            <w:r w:rsidR="00722755">
              <w:rPr>
                <w:sz w:val="24"/>
                <w:szCs w:val="24"/>
              </w:rPr>
              <w:t>a </w:t>
            </w:r>
            <w:r w:rsidR="00B93AF7">
              <w:rPr>
                <w:sz w:val="24"/>
                <w:szCs w:val="24"/>
              </w:rPr>
              <w:t>z</w:t>
            </w:r>
            <w:r w:rsidRPr="00780B0D">
              <w:rPr>
                <w:sz w:val="24"/>
                <w:szCs w:val="24"/>
              </w:rPr>
              <w:t>ajistit financování výstavby Sportovní haly na Jižních svazích</w:t>
            </w:r>
            <w:r w:rsidR="00B93AF7">
              <w:rPr>
                <w:sz w:val="24"/>
                <w:szCs w:val="24"/>
              </w:rPr>
              <w:t>.</w:t>
            </w:r>
          </w:p>
        </w:tc>
        <w:tc>
          <w:tcPr>
            <w:tcW w:w="2552" w:type="dxa"/>
            <w:hideMark/>
          </w:tcPr>
          <w:p w14:paraId="49DF7EA2" w14:textId="77777777" w:rsidR="00561140" w:rsidRPr="00780B0D" w:rsidRDefault="00561140" w:rsidP="00561140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Rektor</w:t>
            </w:r>
          </w:p>
          <w:p w14:paraId="52955C80" w14:textId="39ED8A23" w:rsidR="0003160C" w:rsidRPr="00780B0D" w:rsidRDefault="00F36C4F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Kvestorka</w:t>
            </w:r>
          </w:p>
          <w:p w14:paraId="7521DFDC" w14:textId="1E09E9D7" w:rsidR="00561140" w:rsidRPr="00780B0D" w:rsidRDefault="00561140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Ředitel KMZ</w:t>
            </w:r>
          </w:p>
        </w:tc>
        <w:tc>
          <w:tcPr>
            <w:tcW w:w="2800" w:type="dxa"/>
            <w:hideMark/>
          </w:tcPr>
          <w:p w14:paraId="2F95E94B" w14:textId="14919CE1" w:rsidR="00561140" w:rsidRPr="00780B0D" w:rsidRDefault="00561140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Pravidla rozpočtů na dané roky</w:t>
            </w:r>
          </w:p>
        </w:tc>
      </w:tr>
      <w:tr w:rsidR="00F457CC" w:rsidRPr="00780B0D" w14:paraId="6C3EA37C" w14:textId="77777777" w:rsidTr="00B93AF7">
        <w:trPr>
          <w:trHeight w:val="1656"/>
        </w:trPr>
        <w:tc>
          <w:tcPr>
            <w:tcW w:w="2689" w:type="dxa"/>
            <w:hideMark/>
          </w:tcPr>
          <w:p w14:paraId="6469C6E4" w14:textId="242F2457" w:rsidR="00561140" w:rsidRPr="00780B0D" w:rsidRDefault="00561140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5.</w:t>
            </w:r>
            <w:r w:rsidR="00722755" w:rsidRPr="00780B0D">
              <w:rPr>
                <w:sz w:val="24"/>
                <w:szCs w:val="24"/>
              </w:rPr>
              <w:t>2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Rozvíjet kvalitní, inkluzivní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proofErr w:type="spellStart"/>
            <w:r w:rsidRPr="00780B0D">
              <w:rPr>
                <w:sz w:val="24"/>
                <w:szCs w:val="24"/>
              </w:rPr>
              <w:t>diverzitní</w:t>
            </w:r>
            <w:proofErr w:type="spellEnd"/>
            <w:r w:rsidRPr="00780B0D">
              <w:rPr>
                <w:sz w:val="24"/>
                <w:szCs w:val="24"/>
              </w:rPr>
              <w:t xml:space="preserve"> prostředí na UTB</w:t>
            </w:r>
            <w:r w:rsidR="00B93AF7"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  <w:hideMark/>
          </w:tcPr>
          <w:p w14:paraId="48FFFCDB" w14:textId="3395AA41" w:rsidR="00561140" w:rsidRPr="00780B0D" w:rsidRDefault="00561140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5.2.</w:t>
            </w:r>
            <w:r w:rsidR="00722755" w:rsidRPr="00780B0D">
              <w:rPr>
                <w:sz w:val="24"/>
                <w:szCs w:val="24"/>
              </w:rPr>
              <w:t>3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Vytvářet podmínky pro nastavení férového pracovního prostředí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vybalancování míry vyváženosti mezi zaměstnáním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rodinou – pracovním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mimopracovním životem</w:t>
            </w:r>
            <w:r w:rsidR="001C3CCA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hideMark/>
          </w:tcPr>
          <w:p w14:paraId="1F944A35" w14:textId="097D7E3E" w:rsidR="00561140" w:rsidRPr="00780B0D" w:rsidRDefault="00561140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Optimalizovat podmínky pro využívání flexibilních forem práce</w:t>
            </w:r>
            <w:r w:rsidR="00B93AF7">
              <w:rPr>
                <w:sz w:val="24"/>
                <w:szCs w:val="24"/>
              </w:rPr>
              <w:t>.</w:t>
            </w:r>
          </w:p>
        </w:tc>
        <w:tc>
          <w:tcPr>
            <w:tcW w:w="2552" w:type="dxa"/>
            <w:hideMark/>
          </w:tcPr>
          <w:p w14:paraId="7F411191" w14:textId="582E5B30" w:rsidR="00561140" w:rsidRPr="00780B0D" w:rsidRDefault="00561140" w:rsidP="00561140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Rektor</w:t>
            </w:r>
          </w:p>
          <w:p w14:paraId="16EF9545" w14:textId="23012DA6" w:rsidR="00561140" w:rsidRPr="00780B0D" w:rsidRDefault="00561140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Vedoucí ORLZ</w:t>
            </w:r>
          </w:p>
        </w:tc>
        <w:tc>
          <w:tcPr>
            <w:tcW w:w="2800" w:type="dxa"/>
            <w:hideMark/>
          </w:tcPr>
          <w:p w14:paraId="003E2C85" w14:textId="1F4C0523" w:rsidR="00561140" w:rsidRPr="00780B0D" w:rsidRDefault="00561140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Nastavené principy strategického řízení lidských zdrojů v</w:t>
            </w:r>
            <w:r w:rsidR="00102649" w:rsidRPr="00780B0D">
              <w:rPr>
                <w:sz w:val="24"/>
                <w:szCs w:val="24"/>
              </w:rPr>
              <w:t xml:space="preserve"> tvůrčích činnostech </w:t>
            </w:r>
            <w:r w:rsidRPr="00780B0D">
              <w:rPr>
                <w:sz w:val="24"/>
                <w:szCs w:val="24"/>
              </w:rPr>
              <w:t xml:space="preserve">prostřednictvím klíčových dokumentů implementovaných do vnitřních norem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procesů UTB ve Zlíně</w:t>
            </w:r>
          </w:p>
        </w:tc>
      </w:tr>
      <w:tr w:rsidR="00F457CC" w:rsidRPr="00780B0D" w14:paraId="5F69D386" w14:textId="77777777" w:rsidTr="00B93AF7">
        <w:trPr>
          <w:trHeight w:val="708"/>
        </w:trPr>
        <w:tc>
          <w:tcPr>
            <w:tcW w:w="2689" w:type="dxa"/>
            <w:hideMark/>
          </w:tcPr>
          <w:p w14:paraId="3A12BC97" w14:textId="7399B8E2" w:rsidR="00561140" w:rsidRPr="00780B0D" w:rsidRDefault="00561140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5.</w:t>
            </w:r>
            <w:r w:rsidR="00722755" w:rsidRPr="00780B0D">
              <w:rPr>
                <w:sz w:val="24"/>
                <w:szCs w:val="24"/>
              </w:rPr>
              <w:t>3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Posilovat atraktivitu UTB jako zaměstnavatele prostřednictvím efektivního HR, kvalitní komunikace, sdílené univerzitní kultury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podpory inspirativního leadershipu</w:t>
            </w:r>
            <w:r w:rsidR="00B93AF7"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  <w:hideMark/>
          </w:tcPr>
          <w:p w14:paraId="7BD9CE55" w14:textId="75AE61E9" w:rsidR="00561140" w:rsidRPr="00780B0D" w:rsidRDefault="00561140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5.3.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Nastavit nástroje </w:t>
            </w:r>
            <w:proofErr w:type="spellStart"/>
            <w:r w:rsidRPr="00780B0D">
              <w:rPr>
                <w:sz w:val="24"/>
                <w:szCs w:val="24"/>
              </w:rPr>
              <w:t>brandbuildingu</w:t>
            </w:r>
            <w:proofErr w:type="spellEnd"/>
            <w:r w:rsidRPr="00780B0D">
              <w:rPr>
                <w:sz w:val="24"/>
                <w:szCs w:val="24"/>
              </w:rPr>
              <w:t xml:space="preserve"> pro efektivní komunikaci UTB jako atraktivního zaměstnavatele</w:t>
            </w:r>
            <w:r w:rsidR="00B93AF7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hideMark/>
          </w:tcPr>
          <w:p w14:paraId="6DCD9F24" w14:textId="1757A9EE" w:rsidR="00561140" w:rsidRPr="00780B0D" w:rsidRDefault="00561140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Analyzovat efektivitu externích komunikačních nástrojů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nastavit komunikační strategii pro </w:t>
            </w:r>
            <w:proofErr w:type="spellStart"/>
            <w:r w:rsidRPr="00780B0D">
              <w:rPr>
                <w:sz w:val="24"/>
                <w:szCs w:val="24"/>
              </w:rPr>
              <w:t>brandbuilding</w:t>
            </w:r>
            <w:proofErr w:type="spellEnd"/>
            <w:r w:rsidRPr="00780B0D">
              <w:rPr>
                <w:sz w:val="24"/>
                <w:szCs w:val="24"/>
              </w:rPr>
              <w:t xml:space="preserve"> 2026+</w:t>
            </w:r>
            <w:r w:rsidR="00B93AF7">
              <w:rPr>
                <w:sz w:val="24"/>
                <w:szCs w:val="24"/>
              </w:rPr>
              <w:t>.</w:t>
            </w:r>
          </w:p>
        </w:tc>
        <w:tc>
          <w:tcPr>
            <w:tcW w:w="2552" w:type="dxa"/>
            <w:hideMark/>
          </w:tcPr>
          <w:p w14:paraId="2C2CA845" w14:textId="501A3577" w:rsidR="008D585D" w:rsidRPr="00780B0D" w:rsidRDefault="008D585D" w:rsidP="00561140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</w:t>
            </w:r>
            <w:r w:rsidR="00561140" w:rsidRPr="00780B0D">
              <w:rPr>
                <w:b/>
                <w:bCs/>
                <w:sz w:val="24"/>
                <w:szCs w:val="24"/>
              </w:rPr>
              <w:t xml:space="preserve">rorektorka pro vnitřní </w:t>
            </w:r>
            <w:r w:rsidR="00722755" w:rsidRPr="00780B0D">
              <w:rPr>
                <w:b/>
                <w:bCs/>
                <w:sz w:val="24"/>
                <w:szCs w:val="24"/>
              </w:rPr>
              <w:t>a</w:t>
            </w:r>
            <w:r w:rsidR="00722755">
              <w:rPr>
                <w:b/>
                <w:bCs/>
                <w:sz w:val="24"/>
                <w:szCs w:val="24"/>
              </w:rPr>
              <w:t> </w:t>
            </w:r>
            <w:r w:rsidR="00561140" w:rsidRPr="00780B0D">
              <w:rPr>
                <w:b/>
                <w:bCs/>
                <w:sz w:val="24"/>
                <w:szCs w:val="24"/>
              </w:rPr>
              <w:t>vnější vztahy</w:t>
            </w:r>
          </w:p>
          <w:p w14:paraId="045F297C" w14:textId="4F8EDB6D" w:rsidR="00561140" w:rsidRPr="00780B0D" w:rsidRDefault="00F36C4F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Vedoucí </w:t>
            </w:r>
            <w:r w:rsidR="00561140" w:rsidRPr="00780B0D">
              <w:rPr>
                <w:sz w:val="24"/>
                <w:szCs w:val="24"/>
              </w:rPr>
              <w:t>OMK</w:t>
            </w:r>
          </w:p>
        </w:tc>
        <w:tc>
          <w:tcPr>
            <w:tcW w:w="2800" w:type="dxa"/>
            <w:hideMark/>
          </w:tcPr>
          <w:p w14:paraId="51C721D5" w14:textId="1CD89640" w:rsidR="00561140" w:rsidRPr="00780B0D" w:rsidRDefault="48E890F2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Plnění k</w:t>
            </w:r>
            <w:r w:rsidR="4E943F86" w:rsidRPr="00780B0D">
              <w:rPr>
                <w:sz w:val="24"/>
                <w:szCs w:val="24"/>
              </w:rPr>
              <w:t>omunikační</w:t>
            </w:r>
            <w:r w:rsidR="39E6A473" w:rsidRPr="00780B0D">
              <w:rPr>
                <w:sz w:val="24"/>
                <w:szCs w:val="24"/>
              </w:rPr>
              <w:t>ho</w:t>
            </w:r>
            <w:r w:rsidR="4E943F86" w:rsidRPr="00780B0D">
              <w:rPr>
                <w:sz w:val="24"/>
                <w:szCs w:val="24"/>
              </w:rPr>
              <w:t xml:space="preserve"> plán</w:t>
            </w:r>
            <w:r w:rsidR="7AF5A4C0" w:rsidRPr="00780B0D">
              <w:rPr>
                <w:sz w:val="24"/>
                <w:szCs w:val="24"/>
              </w:rPr>
              <w:t>u</w:t>
            </w:r>
          </w:p>
        </w:tc>
      </w:tr>
      <w:tr w:rsidR="00F457CC" w:rsidRPr="00780B0D" w14:paraId="01C5EEE6" w14:textId="77777777" w:rsidTr="00B93AF7">
        <w:trPr>
          <w:trHeight w:val="1656"/>
        </w:trPr>
        <w:tc>
          <w:tcPr>
            <w:tcW w:w="2689" w:type="dxa"/>
            <w:hideMark/>
          </w:tcPr>
          <w:p w14:paraId="79E4B223" w14:textId="6954695A" w:rsidR="00561140" w:rsidRPr="00780B0D" w:rsidRDefault="00561140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5.</w:t>
            </w:r>
            <w:r w:rsidR="00722755" w:rsidRPr="00780B0D">
              <w:rPr>
                <w:sz w:val="24"/>
                <w:szCs w:val="24"/>
              </w:rPr>
              <w:t>3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Posilovat atraktivitu UTB jako zaměstnavatele prostřednictvím efektivního HR, kvalitní komunikace, sdílené univerzitní kultury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podpory inspirativního leadershipu</w:t>
            </w:r>
            <w:r w:rsidR="00B93AF7"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  <w:hideMark/>
          </w:tcPr>
          <w:p w14:paraId="5592EF96" w14:textId="67DBAEEF" w:rsidR="00561140" w:rsidRPr="00780B0D" w:rsidRDefault="00561140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5.3.</w:t>
            </w:r>
            <w:r w:rsidR="00722755" w:rsidRPr="00780B0D">
              <w:rPr>
                <w:sz w:val="24"/>
                <w:szCs w:val="24"/>
              </w:rPr>
              <w:t>2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Nastavit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realizovat strategii interní komunikace</w:t>
            </w:r>
            <w:r w:rsidR="00B93AF7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hideMark/>
          </w:tcPr>
          <w:p w14:paraId="00FE2589" w14:textId="0D25B7E2" w:rsidR="00561140" w:rsidRPr="00780B0D" w:rsidRDefault="00561140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Analyzovat efektivitu interních komunikačních nástrojů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nastavit kompetence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nástroje pro interní komunikaci</w:t>
            </w:r>
            <w:r w:rsidR="00B93AF7">
              <w:rPr>
                <w:sz w:val="24"/>
                <w:szCs w:val="24"/>
              </w:rPr>
              <w:t>.</w:t>
            </w:r>
          </w:p>
        </w:tc>
        <w:tc>
          <w:tcPr>
            <w:tcW w:w="2552" w:type="dxa"/>
            <w:hideMark/>
          </w:tcPr>
          <w:p w14:paraId="3858E125" w14:textId="18CF957E" w:rsidR="008D585D" w:rsidRPr="00780B0D" w:rsidRDefault="008D585D" w:rsidP="00561140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P</w:t>
            </w:r>
            <w:r w:rsidR="00561140" w:rsidRPr="00780B0D">
              <w:rPr>
                <w:b/>
                <w:bCs/>
                <w:sz w:val="24"/>
                <w:szCs w:val="24"/>
              </w:rPr>
              <w:t xml:space="preserve">rorektorka pro vnitřní </w:t>
            </w:r>
            <w:r w:rsidR="00722755" w:rsidRPr="00780B0D">
              <w:rPr>
                <w:b/>
                <w:bCs/>
                <w:sz w:val="24"/>
                <w:szCs w:val="24"/>
              </w:rPr>
              <w:t>a</w:t>
            </w:r>
            <w:r w:rsidR="00722755">
              <w:rPr>
                <w:b/>
                <w:bCs/>
                <w:sz w:val="24"/>
                <w:szCs w:val="24"/>
              </w:rPr>
              <w:t> </w:t>
            </w:r>
            <w:r w:rsidR="00561140" w:rsidRPr="00780B0D">
              <w:rPr>
                <w:b/>
                <w:bCs/>
                <w:sz w:val="24"/>
                <w:szCs w:val="24"/>
              </w:rPr>
              <w:t>vnější vztahy</w:t>
            </w:r>
          </w:p>
          <w:p w14:paraId="30F2BCA8" w14:textId="0D82F334" w:rsidR="00561140" w:rsidRPr="00780B0D" w:rsidRDefault="00854F87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Vedoucí </w:t>
            </w:r>
            <w:r w:rsidR="00561140" w:rsidRPr="00780B0D">
              <w:rPr>
                <w:sz w:val="24"/>
                <w:szCs w:val="24"/>
              </w:rPr>
              <w:t>ORLZ</w:t>
            </w:r>
          </w:p>
        </w:tc>
        <w:tc>
          <w:tcPr>
            <w:tcW w:w="2800" w:type="dxa"/>
            <w:hideMark/>
          </w:tcPr>
          <w:p w14:paraId="6B3C423C" w14:textId="3C08D52A" w:rsidR="00561140" w:rsidRPr="00780B0D" w:rsidRDefault="6A40335F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Plnění k</w:t>
            </w:r>
            <w:r w:rsidR="4E943F86" w:rsidRPr="00780B0D">
              <w:rPr>
                <w:sz w:val="24"/>
                <w:szCs w:val="24"/>
              </w:rPr>
              <w:t>omunikační</w:t>
            </w:r>
            <w:r w:rsidR="6D3EA342" w:rsidRPr="00780B0D">
              <w:rPr>
                <w:sz w:val="24"/>
                <w:szCs w:val="24"/>
              </w:rPr>
              <w:t>ho</w:t>
            </w:r>
            <w:r w:rsidR="4E943F86" w:rsidRPr="00780B0D">
              <w:rPr>
                <w:sz w:val="24"/>
                <w:szCs w:val="24"/>
              </w:rPr>
              <w:t xml:space="preserve"> plán</w:t>
            </w:r>
            <w:r w:rsidR="057306DB" w:rsidRPr="00780B0D">
              <w:rPr>
                <w:sz w:val="24"/>
                <w:szCs w:val="24"/>
              </w:rPr>
              <w:t>u</w:t>
            </w:r>
          </w:p>
        </w:tc>
      </w:tr>
      <w:tr w:rsidR="00F457CC" w:rsidRPr="00780B0D" w14:paraId="38065D2F" w14:textId="77777777" w:rsidTr="00B93AF7">
        <w:trPr>
          <w:trHeight w:val="1932"/>
        </w:trPr>
        <w:tc>
          <w:tcPr>
            <w:tcW w:w="2689" w:type="dxa"/>
            <w:hideMark/>
          </w:tcPr>
          <w:p w14:paraId="216AA96D" w14:textId="43BE0F75" w:rsidR="00561140" w:rsidRPr="00780B0D" w:rsidRDefault="00561140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5.</w:t>
            </w:r>
            <w:r w:rsidR="00722755" w:rsidRPr="00780B0D">
              <w:rPr>
                <w:sz w:val="24"/>
                <w:szCs w:val="24"/>
              </w:rPr>
              <w:t>3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Posilovat atraktivitu UTB jako zaměstnavatele prostřednictvím efektivního HR, kvalitní komunikace, sdílené univerzitní kultury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podpory inspirativního leadershipu</w:t>
            </w:r>
            <w:r w:rsidR="00B93AF7"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  <w:hideMark/>
          </w:tcPr>
          <w:p w14:paraId="13F27319" w14:textId="22845F23" w:rsidR="00561140" w:rsidRPr="00780B0D" w:rsidRDefault="00561140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5.3.</w:t>
            </w:r>
            <w:r w:rsidR="00722755" w:rsidRPr="00780B0D">
              <w:rPr>
                <w:sz w:val="24"/>
                <w:szCs w:val="24"/>
              </w:rPr>
              <w:t>3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Nastavit systém personální práce na všech součástech UTB ve Zlíně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zavést funkční HR servis </w:t>
            </w:r>
            <w:r w:rsidR="00722755" w:rsidRPr="00780B0D">
              <w:rPr>
                <w:sz w:val="24"/>
                <w:szCs w:val="24"/>
              </w:rPr>
              <w:t>z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pozice Rektorátu </w:t>
            </w:r>
            <w:r w:rsidR="00722755" w:rsidRPr="00780B0D">
              <w:rPr>
                <w:sz w:val="24"/>
                <w:szCs w:val="24"/>
              </w:rPr>
              <w:t>s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cílem snižovat administrativní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byrokratickou zátěž </w:t>
            </w:r>
            <w:r w:rsidR="00722755" w:rsidRPr="00780B0D">
              <w:rPr>
                <w:sz w:val="24"/>
                <w:szCs w:val="24"/>
              </w:rPr>
              <w:t>v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oblasti personální práce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zvyšovat její profesionalitu</w:t>
            </w:r>
            <w:r w:rsidR="001C3CCA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hideMark/>
          </w:tcPr>
          <w:p w14:paraId="57364EE9" w14:textId="7837DC44" w:rsidR="00561140" w:rsidRPr="00780B0D" w:rsidRDefault="00561140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Optimalizovat organizační strukturu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nastavení kompetencí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aktivit jednotlivých oddělení </w:t>
            </w:r>
            <w:r w:rsidR="00722755" w:rsidRPr="00780B0D">
              <w:rPr>
                <w:sz w:val="24"/>
                <w:szCs w:val="24"/>
              </w:rPr>
              <w:t>v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péči </w:t>
            </w:r>
            <w:r w:rsidR="00722755" w:rsidRPr="00780B0D">
              <w:rPr>
                <w:sz w:val="24"/>
                <w:szCs w:val="24"/>
              </w:rPr>
              <w:t>o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lidské zdroje.</w:t>
            </w:r>
          </w:p>
        </w:tc>
        <w:tc>
          <w:tcPr>
            <w:tcW w:w="2552" w:type="dxa"/>
            <w:hideMark/>
          </w:tcPr>
          <w:p w14:paraId="597E2FC3" w14:textId="1CE6C7BC" w:rsidR="00561140" w:rsidRPr="00780B0D" w:rsidRDefault="00F36C4F" w:rsidP="00561140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R</w:t>
            </w:r>
            <w:r w:rsidR="00561140" w:rsidRPr="00780B0D">
              <w:rPr>
                <w:b/>
                <w:bCs/>
                <w:sz w:val="24"/>
                <w:szCs w:val="24"/>
              </w:rPr>
              <w:t>ektor</w:t>
            </w:r>
          </w:p>
        </w:tc>
        <w:tc>
          <w:tcPr>
            <w:tcW w:w="2800" w:type="dxa"/>
            <w:hideMark/>
          </w:tcPr>
          <w:p w14:paraId="58FB33FD" w14:textId="5B5A22C3" w:rsidR="00561140" w:rsidRPr="00780B0D" w:rsidRDefault="00561140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Nastavená organizační struktura UTB ve Zlíně</w:t>
            </w:r>
            <w:r w:rsidRPr="00780B0D">
              <w:rPr>
                <w:sz w:val="24"/>
                <w:szCs w:val="24"/>
              </w:rPr>
              <w:br/>
            </w:r>
            <w:r w:rsidRPr="00780B0D">
              <w:rPr>
                <w:sz w:val="24"/>
                <w:szCs w:val="24"/>
              </w:rPr>
              <w:br/>
              <w:t>Funkční centralizované služby</w:t>
            </w:r>
          </w:p>
        </w:tc>
      </w:tr>
      <w:tr w:rsidR="00B73C14" w:rsidRPr="00780B0D" w14:paraId="7ADE337A" w14:textId="77777777" w:rsidTr="00B93AF7">
        <w:trPr>
          <w:trHeight w:val="288"/>
        </w:trPr>
        <w:tc>
          <w:tcPr>
            <w:tcW w:w="2689" w:type="dxa"/>
            <w:noWrap/>
            <w:hideMark/>
          </w:tcPr>
          <w:p w14:paraId="6731999B" w14:textId="712096A7" w:rsidR="00F36C4F" w:rsidRPr="00780B0D" w:rsidRDefault="00F36C4F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5.</w:t>
            </w:r>
            <w:r w:rsidR="00722755" w:rsidRPr="00780B0D">
              <w:rPr>
                <w:sz w:val="24"/>
                <w:szCs w:val="24"/>
              </w:rPr>
              <w:t>4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Zajistit transparentní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vyvážený systém hodnocení pracovníků</w:t>
            </w:r>
            <w:r w:rsidR="00B93AF7"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124B0DB9" w14:textId="098679FE" w:rsidR="00F36C4F" w:rsidRPr="00780B0D" w:rsidRDefault="00F36C4F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5.4.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Revi</w:t>
            </w:r>
            <w:r w:rsidR="00DF1D5E" w:rsidRPr="00780B0D">
              <w:rPr>
                <w:sz w:val="24"/>
                <w:szCs w:val="24"/>
              </w:rPr>
              <w:t xml:space="preserve">dovat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sjedno</w:t>
            </w:r>
            <w:r w:rsidR="00DF1D5E" w:rsidRPr="00780B0D">
              <w:rPr>
                <w:sz w:val="24"/>
                <w:szCs w:val="24"/>
              </w:rPr>
              <w:t>tit</w:t>
            </w:r>
            <w:r w:rsidRPr="00780B0D">
              <w:rPr>
                <w:sz w:val="24"/>
                <w:szCs w:val="24"/>
              </w:rPr>
              <w:t xml:space="preserve"> kritéri</w:t>
            </w:r>
            <w:r w:rsidR="00DF1D5E" w:rsidRPr="00780B0D">
              <w:rPr>
                <w:sz w:val="24"/>
                <w:szCs w:val="24"/>
              </w:rPr>
              <w:t xml:space="preserve">a </w:t>
            </w:r>
            <w:r w:rsidRPr="00780B0D">
              <w:rPr>
                <w:sz w:val="24"/>
                <w:szCs w:val="24"/>
              </w:rPr>
              <w:t xml:space="preserve">hodnocení pracovníků napříč součástmi UTB </w:t>
            </w:r>
            <w:r w:rsidR="00722755" w:rsidRPr="00780B0D">
              <w:rPr>
                <w:sz w:val="24"/>
                <w:szCs w:val="24"/>
              </w:rPr>
              <w:t>s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důrazem na objektivitu, srozumitelnost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motivaci </w:t>
            </w:r>
            <w:r w:rsidR="00722755" w:rsidRPr="00780B0D">
              <w:rPr>
                <w:sz w:val="24"/>
                <w:szCs w:val="24"/>
              </w:rPr>
              <w:t>k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profesnímu rozvoji.</w:t>
            </w:r>
          </w:p>
        </w:tc>
        <w:tc>
          <w:tcPr>
            <w:tcW w:w="2835" w:type="dxa"/>
            <w:noWrap/>
            <w:hideMark/>
          </w:tcPr>
          <w:p w14:paraId="74DEBEB9" w14:textId="60F42C0E" w:rsidR="00F36C4F" w:rsidRPr="00780B0D" w:rsidRDefault="00F36C4F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Aktualizovat Mzdový předpis </w:t>
            </w:r>
          </w:p>
        </w:tc>
        <w:tc>
          <w:tcPr>
            <w:tcW w:w="2552" w:type="dxa"/>
            <w:noWrap/>
            <w:hideMark/>
          </w:tcPr>
          <w:p w14:paraId="1F9055D4" w14:textId="15DE983C" w:rsidR="00F36C4F" w:rsidRPr="00780B0D" w:rsidRDefault="00F36C4F" w:rsidP="00561140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Rektor</w:t>
            </w:r>
          </w:p>
          <w:p w14:paraId="46AE5AC0" w14:textId="13759D07" w:rsidR="00F36C4F" w:rsidRPr="00780B0D" w:rsidRDefault="00F36C4F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Kvestorka</w:t>
            </w:r>
          </w:p>
          <w:p w14:paraId="0F4BA289" w14:textId="77777777" w:rsidR="00F36C4F" w:rsidRPr="00780B0D" w:rsidRDefault="00F36C4F" w:rsidP="00561140">
            <w:pPr>
              <w:rPr>
                <w:sz w:val="24"/>
                <w:szCs w:val="24"/>
              </w:rPr>
            </w:pPr>
          </w:p>
          <w:p w14:paraId="2047C33C" w14:textId="3A3BF853" w:rsidR="00F36C4F" w:rsidRPr="00780B0D" w:rsidRDefault="00F36C4F" w:rsidP="00561140">
            <w:pPr>
              <w:rPr>
                <w:sz w:val="24"/>
                <w:szCs w:val="24"/>
              </w:rPr>
            </w:pPr>
          </w:p>
        </w:tc>
        <w:tc>
          <w:tcPr>
            <w:tcW w:w="2800" w:type="dxa"/>
            <w:noWrap/>
            <w:hideMark/>
          </w:tcPr>
          <w:p w14:paraId="67319461" w14:textId="228E4EDB" w:rsidR="00F36C4F" w:rsidRPr="00780B0D" w:rsidRDefault="00F36C4F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Implementovaný Mzdový předpis</w:t>
            </w:r>
          </w:p>
          <w:p w14:paraId="1862C397" w14:textId="77777777" w:rsidR="00F36C4F" w:rsidRPr="00780B0D" w:rsidRDefault="00F36C4F" w:rsidP="00561140">
            <w:pPr>
              <w:rPr>
                <w:sz w:val="24"/>
                <w:szCs w:val="24"/>
              </w:rPr>
            </w:pPr>
          </w:p>
          <w:p w14:paraId="7C198A5E" w14:textId="2BF478E5" w:rsidR="00F36C4F" w:rsidRPr="00780B0D" w:rsidRDefault="00F36C4F" w:rsidP="0056114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Strategické řízení rozvoje UTB ve Zlíně</w:t>
            </w:r>
          </w:p>
        </w:tc>
      </w:tr>
    </w:tbl>
    <w:p w14:paraId="555552EB" w14:textId="77777777" w:rsidR="001201F1" w:rsidRPr="00780B0D" w:rsidRDefault="001201F1" w:rsidP="005770EF">
      <w:pPr>
        <w:rPr>
          <w:b/>
          <w:bCs/>
          <w:sz w:val="24"/>
          <w:szCs w:val="24"/>
        </w:rPr>
      </w:pPr>
    </w:p>
    <w:p w14:paraId="0CBEE4C1" w14:textId="77777777" w:rsidR="0061133D" w:rsidRPr="00780B0D" w:rsidRDefault="0061133D">
      <w:pPr>
        <w:rPr>
          <w:b/>
          <w:bCs/>
          <w:sz w:val="24"/>
          <w:szCs w:val="24"/>
        </w:rPr>
      </w:pPr>
      <w:r w:rsidRPr="00780B0D">
        <w:rPr>
          <w:b/>
          <w:bCs/>
          <w:sz w:val="24"/>
          <w:szCs w:val="24"/>
        </w:rPr>
        <w:br w:type="page"/>
      </w:r>
    </w:p>
    <w:p w14:paraId="526E1A43" w14:textId="0D45BD22" w:rsidR="001201F1" w:rsidRPr="00780B0D" w:rsidRDefault="001201F1" w:rsidP="007E38F8">
      <w:pPr>
        <w:pStyle w:val="Nadpisdoobsahu"/>
        <w:jc w:val="center"/>
      </w:pPr>
      <w:bookmarkStart w:id="32" w:name="_Toc213751624"/>
      <w:r w:rsidRPr="00780B0D">
        <w:t xml:space="preserve">Pilíř F: Strategické řízení </w:t>
      </w:r>
      <w:r w:rsidR="00722755" w:rsidRPr="00780B0D">
        <w:t>a</w:t>
      </w:r>
      <w:r w:rsidR="00722755">
        <w:t> </w:t>
      </w:r>
      <w:r w:rsidRPr="00780B0D">
        <w:t>financování</w:t>
      </w:r>
      <w:bookmarkEnd w:id="32"/>
    </w:p>
    <w:p w14:paraId="2CFA8926" w14:textId="77777777" w:rsidR="001201F1" w:rsidRPr="00780B0D" w:rsidRDefault="001201F1">
      <w:pPr>
        <w:rPr>
          <w:sz w:val="24"/>
          <w:szCs w:val="24"/>
        </w:rPr>
      </w:pPr>
      <w:r w:rsidRPr="00780B0D">
        <w:rPr>
          <w:sz w:val="24"/>
          <w:szCs w:val="24"/>
        </w:rPr>
        <w:t xml:space="preserve">Cíle MŠMT: </w:t>
      </w:r>
    </w:p>
    <w:p w14:paraId="70B2CBA7" w14:textId="0FC14A68" w:rsidR="001201F1" w:rsidRPr="00780B0D" w:rsidRDefault="001201F1">
      <w:pPr>
        <w:rPr>
          <w:sz w:val="24"/>
          <w:szCs w:val="24"/>
        </w:rPr>
      </w:pPr>
      <w:r w:rsidRPr="00780B0D">
        <w:rPr>
          <w:sz w:val="24"/>
          <w:szCs w:val="24"/>
        </w:rPr>
        <w:t>Budovat kapacity pro strategické řízení vysokého školství</w:t>
      </w:r>
      <w:r w:rsidR="00EE0BA6">
        <w:rPr>
          <w:sz w:val="24"/>
          <w:szCs w:val="24"/>
        </w:rPr>
        <w:t>.</w:t>
      </w:r>
    </w:p>
    <w:p w14:paraId="3F28FCA9" w14:textId="05503BE5" w:rsidR="001201F1" w:rsidRPr="00780B0D" w:rsidRDefault="001201F1">
      <w:pPr>
        <w:rPr>
          <w:sz w:val="24"/>
          <w:szCs w:val="24"/>
        </w:rPr>
      </w:pPr>
      <w:r w:rsidRPr="00780B0D">
        <w:rPr>
          <w:sz w:val="24"/>
          <w:szCs w:val="24"/>
        </w:rPr>
        <w:t>Snížit administrativní zatížení pracovníků vysokých škol, aby se mohli naplno věnovat svému poslání</w:t>
      </w:r>
      <w:r w:rsidR="00EE0BA6">
        <w:rPr>
          <w:sz w:val="24"/>
          <w:szCs w:val="24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40"/>
        <w:gridCol w:w="2740"/>
        <w:gridCol w:w="3162"/>
        <w:gridCol w:w="2295"/>
        <w:gridCol w:w="3057"/>
      </w:tblGrid>
      <w:tr w:rsidR="00F457CC" w:rsidRPr="00780B0D" w14:paraId="6E1B3673" w14:textId="77777777" w:rsidTr="00B73C14">
        <w:trPr>
          <w:trHeight w:val="288"/>
        </w:trPr>
        <w:tc>
          <w:tcPr>
            <w:tcW w:w="2740" w:type="dxa"/>
            <w:noWrap/>
            <w:hideMark/>
          </w:tcPr>
          <w:p w14:paraId="3F466858" w14:textId="77777777" w:rsidR="005770EF" w:rsidRPr="00780B0D" w:rsidRDefault="005770EF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Strategický cíl</w:t>
            </w:r>
          </w:p>
        </w:tc>
        <w:tc>
          <w:tcPr>
            <w:tcW w:w="2740" w:type="dxa"/>
            <w:noWrap/>
            <w:hideMark/>
          </w:tcPr>
          <w:p w14:paraId="0B1DC6CC" w14:textId="77777777" w:rsidR="005770EF" w:rsidRPr="00780B0D" w:rsidRDefault="005770EF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Dílčí cíl</w:t>
            </w:r>
          </w:p>
        </w:tc>
        <w:tc>
          <w:tcPr>
            <w:tcW w:w="3162" w:type="dxa"/>
            <w:noWrap/>
            <w:hideMark/>
          </w:tcPr>
          <w:p w14:paraId="106036E3" w14:textId="77777777" w:rsidR="005770EF" w:rsidRPr="00780B0D" w:rsidRDefault="005770EF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Opatření pro rok 2026</w:t>
            </w:r>
          </w:p>
        </w:tc>
        <w:tc>
          <w:tcPr>
            <w:tcW w:w="2295" w:type="dxa"/>
            <w:noWrap/>
            <w:hideMark/>
          </w:tcPr>
          <w:p w14:paraId="56264D79" w14:textId="77777777" w:rsidR="005770EF" w:rsidRPr="00780B0D" w:rsidRDefault="005770EF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Odpovědnost</w:t>
            </w:r>
          </w:p>
        </w:tc>
        <w:tc>
          <w:tcPr>
            <w:tcW w:w="3057" w:type="dxa"/>
            <w:noWrap/>
            <w:hideMark/>
          </w:tcPr>
          <w:p w14:paraId="1676FED7" w14:textId="77777777" w:rsidR="005770EF" w:rsidRPr="00780B0D" w:rsidRDefault="005770EF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Indikátor 2026</w:t>
            </w:r>
          </w:p>
        </w:tc>
      </w:tr>
      <w:tr w:rsidR="00F457CC" w:rsidRPr="00780B0D" w14:paraId="4A157113" w14:textId="77777777" w:rsidTr="00B73C14">
        <w:trPr>
          <w:trHeight w:val="828"/>
        </w:trPr>
        <w:tc>
          <w:tcPr>
            <w:tcW w:w="2740" w:type="dxa"/>
            <w:hideMark/>
          </w:tcPr>
          <w:p w14:paraId="2504CA66" w14:textId="13FAA277" w:rsidR="005770EF" w:rsidRPr="00780B0D" w:rsidRDefault="004C4AED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6.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Rozvíjet materiálně technickou základnu UTB dle Investičního plánu do roku 2035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740" w:type="dxa"/>
            <w:hideMark/>
          </w:tcPr>
          <w:p w14:paraId="43D55ED5" w14:textId="4B433F42" w:rsidR="005770EF" w:rsidRPr="00780B0D" w:rsidRDefault="008D585D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6.1.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="005770EF" w:rsidRPr="00780B0D">
              <w:rPr>
                <w:sz w:val="24"/>
                <w:szCs w:val="24"/>
              </w:rPr>
              <w:t xml:space="preserve">Realizovat výstavbu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="005770EF" w:rsidRPr="00780B0D">
              <w:rPr>
                <w:sz w:val="24"/>
                <w:szCs w:val="24"/>
              </w:rPr>
              <w:t xml:space="preserve">investiční rozvoj UTB dle "Generelu výstavby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="005770EF" w:rsidRPr="00780B0D">
              <w:rPr>
                <w:sz w:val="24"/>
                <w:szCs w:val="24"/>
              </w:rPr>
              <w:t>rozvoje jednotlivých objektů"</w:t>
            </w:r>
            <w:r w:rsidR="004C4AED">
              <w:rPr>
                <w:sz w:val="24"/>
                <w:szCs w:val="24"/>
              </w:rPr>
              <w:t>.</w:t>
            </w:r>
          </w:p>
        </w:tc>
        <w:tc>
          <w:tcPr>
            <w:tcW w:w="3162" w:type="dxa"/>
            <w:hideMark/>
          </w:tcPr>
          <w:p w14:paraId="6BA3D88F" w14:textId="0ECF7A7E" w:rsidR="005770EF" w:rsidRPr="00780B0D" w:rsidRDefault="00EE2D7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Realizovat investiční akce dle schváleného plánu pro rok 2026, včetně zajištění financování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stavební přípravy</w:t>
            </w:r>
            <w:r w:rsidR="004C4AED">
              <w:rPr>
                <w:sz w:val="24"/>
                <w:szCs w:val="24"/>
              </w:rPr>
              <w:t>.</w:t>
            </w:r>
          </w:p>
        </w:tc>
        <w:tc>
          <w:tcPr>
            <w:tcW w:w="2295" w:type="dxa"/>
            <w:hideMark/>
          </w:tcPr>
          <w:p w14:paraId="57A92632" w14:textId="77777777" w:rsidR="008D585D" w:rsidRPr="00780B0D" w:rsidRDefault="008D585D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K</w:t>
            </w:r>
            <w:r w:rsidR="005770EF" w:rsidRPr="00780B0D">
              <w:rPr>
                <w:b/>
                <w:bCs/>
                <w:sz w:val="24"/>
                <w:szCs w:val="24"/>
              </w:rPr>
              <w:t>vestor</w:t>
            </w:r>
            <w:r w:rsidR="00395C13" w:rsidRPr="00780B0D">
              <w:rPr>
                <w:b/>
                <w:bCs/>
                <w:sz w:val="24"/>
                <w:szCs w:val="24"/>
              </w:rPr>
              <w:t>ka</w:t>
            </w:r>
          </w:p>
          <w:p w14:paraId="07B7D539" w14:textId="220110E7" w:rsidR="005770EF" w:rsidRPr="00780B0D" w:rsidRDefault="00F36C4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V</w:t>
            </w:r>
            <w:r w:rsidR="005770EF" w:rsidRPr="00780B0D">
              <w:rPr>
                <w:sz w:val="24"/>
                <w:szCs w:val="24"/>
              </w:rPr>
              <w:t>edoucí OIM</w:t>
            </w:r>
          </w:p>
        </w:tc>
        <w:tc>
          <w:tcPr>
            <w:tcW w:w="3057" w:type="dxa"/>
            <w:hideMark/>
          </w:tcPr>
          <w:p w14:paraId="33D7D3C9" w14:textId="77777777" w:rsidR="00102649" w:rsidRPr="00780B0D" w:rsidRDefault="005770E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Pravidla rozpočtů na dané roky</w:t>
            </w:r>
          </w:p>
          <w:p w14:paraId="54149E3D" w14:textId="77777777" w:rsidR="00102649" w:rsidRPr="00780B0D" w:rsidRDefault="00102649">
            <w:pPr>
              <w:rPr>
                <w:sz w:val="24"/>
                <w:szCs w:val="24"/>
              </w:rPr>
            </w:pPr>
          </w:p>
          <w:p w14:paraId="0694D67F" w14:textId="0AFA4081" w:rsidR="00102649" w:rsidRPr="00780B0D" w:rsidRDefault="00102649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Procento</w:t>
            </w:r>
            <w:r w:rsidR="00EE2D70" w:rsidRPr="00780B0D">
              <w:rPr>
                <w:sz w:val="24"/>
                <w:szCs w:val="24"/>
              </w:rPr>
              <w:t xml:space="preserve"> čerpání investičního rozpočtu</w:t>
            </w:r>
          </w:p>
          <w:p w14:paraId="653E2B90" w14:textId="77777777" w:rsidR="00102649" w:rsidRPr="00780B0D" w:rsidRDefault="00102649">
            <w:pPr>
              <w:rPr>
                <w:sz w:val="24"/>
                <w:szCs w:val="24"/>
              </w:rPr>
            </w:pPr>
          </w:p>
          <w:p w14:paraId="327B9525" w14:textId="1317D6A8" w:rsidR="005770EF" w:rsidRPr="00780B0D" w:rsidRDefault="00102649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</w:t>
            </w:r>
            <w:r w:rsidR="00EE2D70" w:rsidRPr="00780B0D">
              <w:rPr>
                <w:sz w:val="24"/>
                <w:szCs w:val="24"/>
              </w:rPr>
              <w:t>očet</w:t>
            </w:r>
            <w:r w:rsidRPr="00780B0D">
              <w:rPr>
                <w:sz w:val="24"/>
                <w:szCs w:val="24"/>
              </w:rPr>
              <w:t xml:space="preserve"> </w:t>
            </w:r>
            <w:r w:rsidR="00EE2D70" w:rsidRPr="00780B0D">
              <w:rPr>
                <w:sz w:val="24"/>
                <w:szCs w:val="24"/>
              </w:rPr>
              <w:t>zahájených/ukončených investic</w:t>
            </w:r>
          </w:p>
        </w:tc>
      </w:tr>
      <w:tr w:rsidR="00F457CC" w:rsidRPr="00780B0D" w14:paraId="787F4510" w14:textId="77777777" w:rsidTr="00B73C14">
        <w:trPr>
          <w:trHeight w:val="1380"/>
        </w:trPr>
        <w:tc>
          <w:tcPr>
            <w:tcW w:w="2740" w:type="dxa"/>
            <w:hideMark/>
          </w:tcPr>
          <w:p w14:paraId="339FCE6E" w14:textId="79AC13A9" w:rsidR="005770EF" w:rsidRPr="00780B0D" w:rsidRDefault="004C4AED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6.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Rozvíjet materiálně technickou základnu UTB dle Investičního plánu do roku 2035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740" w:type="dxa"/>
            <w:hideMark/>
          </w:tcPr>
          <w:p w14:paraId="14BF145A" w14:textId="18C216E0" w:rsidR="005770EF" w:rsidRPr="00780B0D" w:rsidRDefault="008D585D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6.1.</w:t>
            </w:r>
            <w:r w:rsidR="00722755" w:rsidRPr="00780B0D">
              <w:rPr>
                <w:sz w:val="24"/>
                <w:szCs w:val="24"/>
              </w:rPr>
              <w:t>2</w:t>
            </w:r>
            <w:r w:rsidR="00722755">
              <w:rPr>
                <w:sz w:val="24"/>
                <w:szCs w:val="24"/>
              </w:rPr>
              <w:t> </w:t>
            </w:r>
            <w:r w:rsidR="005770EF" w:rsidRPr="00780B0D">
              <w:rPr>
                <w:sz w:val="24"/>
                <w:szCs w:val="24"/>
              </w:rPr>
              <w:t xml:space="preserve">Realizovat rekonstrukce budov dle Plánu rekonstrukcí jednotlivých objektů do roku 2030 směřující </w:t>
            </w:r>
            <w:r w:rsidR="00722755" w:rsidRPr="00780B0D">
              <w:rPr>
                <w:sz w:val="24"/>
                <w:szCs w:val="24"/>
              </w:rPr>
              <w:t>k</w:t>
            </w:r>
            <w:r w:rsidR="00722755">
              <w:rPr>
                <w:sz w:val="24"/>
                <w:szCs w:val="24"/>
              </w:rPr>
              <w:t> </w:t>
            </w:r>
            <w:r w:rsidR="005770EF" w:rsidRPr="00780B0D">
              <w:rPr>
                <w:sz w:val="24"/>
                <w:szCs w:val="24"/>
              </w:rPr>
              <w:t xml:space="preserve">dosažení uhlíkové neutrality </w:t>
            </w:r>
            <w:r w:rsidR="00722755" w:rsidRPr="00780B0D">
              <w:rPr>
                <w:sz w:val="24"/>
                <w:szCs w:val="24"/>
              </w:rPr>
              <w:t>v</w:t>
            </w:r>
            <w:r w:rsidR="00722755">
              <w:rPr>
                <w:sz w:val="24"/>
                <w:szCs w:val="24"/>
              </w:rPr>
              <w:t> </w:t>
            </w:r>
            <w:r w:rsidR="005770EF" w:rsidRPr="00780B0D">
              <w:rPr>
                <w:sz w:val="24"/>
                <w:szCs w:val="24"/>
              </w:rPr>
              <w:t>roce 2050</w:t>
            </w:r>
            <w:r w:rsidR="004C4AED">
              <w:rPr>
                <w:sz w:val="24"/>
                <w:szCs w:val="24"/>
              </w:rPr>
              <w:t>.</w:t>
            </w:r>
          </w:p>
        </w:tc>
        <w:tc>
          <w:tcPr>
            <w:tcW w:w="3162" w:type="dxa"/>
            <w:hideMark/>
          </w:tcPr>
          <w:p w14:paraId="017C71A1" w14:textId="7D9B9807" w:rsidR="005770EF" w:rsidRPr="00780B0D" w:rsidRDefault="00EE2D7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Provádět rekonstrukce dle plánu pro rok 2026, včetně energetických úspor, efektivního využití energií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zelených opatření</w:t>
            </w:r>
            <w:r w:rsidR="004C4AED">
              <w:rPr>
                <w:sz w:val="24"/>
                <w:szCs w:val="24"/>
              </w:rPr>
              <w:t>.</w:t>
            </w:r>
          </w:p>
        </w:tc>
        <w:tc>
          <w:tcPr>
            <w:tcW w:w="2295" w:type="dxa"/>
            <w:hideMark/>
          </w:tcPr>
          <w:p w14:paraId="59C99680" w14:textId="73A10CE5" w:rsidR="008D585D" w:rsidRPr="00780B0D" w:rsidRDefault="008D585D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K</w:t>
            </w:r>
            <w:r w:rsidR="005770EF" w:rsidRPr="00780B0D">
              <w:rPr>
                <w:b/>
                <w:bCs/>
                <w:sz w:val="24"/>
                <w:szCs w:val="24"/>
              </w:rPr>
              <w:t>vestor</w:t>
            </w:r>
            <w:r w:rsidR="00395C13" w:rsidRPr="00780B0D">
              <w:rPr>
                <w:b/>
                <w:bCs/>
                <w:sz w:val="24"/>
                <w:szCs w:val="24"/>
              </w:rPr>
              <w:t>ka</w:t>
            </w:r>
          </w:p>
          <w:p w14:paraId="1E1FD20E" w14:textId="703C6BBA" w:rsidR="005770EF" w:rsidRPr="00780B0D" w:rsidRDefault="00F36C4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V</w:t>
            </w:r>
            <w:r w:rsidR="005770EF" w:rsidRPr="00780B0D">
              <w:rPr>
                <w:sz w:val="24"/>
                <w:szCs w:val="24"/>
              </w:rPr>
              <w:t>edoucí OIM</w:t>
            </w:r>
          </w:p>
        </w:tc>
        <w:tc>
          <w:tcPr>
            <w:tcW w:w="3057" w:type="dxa"/>
            <w:noWrap/>
            <w:hideMark/>
          </w:tcPr>
          <w:p w14:paraId="28393D55" w14:textId="77777777" w:rsidR="00803566" w:rsidRDefault="005770E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Investiční akce</w:t>
            </w:r>
          </w:p>
          <w:p w14:paraId="198F4912" w14:textId="77777777" w:rsidR="00803566" w:rsidRDefault="00803566">
            <w:pPr>
              <w:rPr>
                <w:sz w:val="24"/>
                <w:szCs w:val="24"/>
              </w:rPr>
            </w:pPr>
          </w:p>
          <w:p w14:paraId="22DA7E88" w14:textId="77777777" w:rsidR="00803566" w:rsidRDefault="008035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Procentuální</w:t>
            </w:r>
            <w:r w:rsidR="00EE2D70" w:rsidRPr="00780B0D">
              <w:rPr>
                <w:sz w:val="24"/>
                <w:szCs w:val="24"/>
              </w:rPr>
              <w:t xml:space="preserve"> naplnění plánu rekonstrukcí</w:t>
            </w:r>
          </w:p>
          <w:p w14:paraId="0E283CFE" w14:textId="77777777" w:rsidR="00803566" w:rsidRDefault="00803566">
            <w:pPr>
              <w:rPr>
                <w:sz w:val="24"/>
                <w:szCs w:val="24"/>
              </w:rPr>
            </w:pPr>
          </w:p>
          <w:p w14:paraId="45CA2F24" w14:textId="38B89046" w:rsidR="005770EF" w:rsidRPr="00780B0D" w:rsidRDefault="008035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="00EE2D70" w:rsidRPr="00780B0D">
              <w:rPr>
                <w:sz w:val="24"/>
                <w:szCs w:val="24"/>
              </w:rPr>
              <w:t>očet dokončených akcí</w:t>
            </w:r>
          </w:p>
        </w:tc>
      </w:tr>
      <w:tr w:rsidR="00F457CC" w:rsidRPr="00780B0D" w14:paraId="1D4E1C41" w14:textId="77777777" w:rsidTr="00B73C14">
        <w:trPr>
          <w:trHeight w:val="1104"/>
        </w:trPr>
        <w:tc>
          <w:tcPr>
            <w:tcW w:w="2740" w:type="dxa"/>
            <w:hideMark/>
          </w:tcPr>
          <w:p w14:paraId="45897C2F" w14:textId="6B2C0808" w:rsidR="005770EF" w:rsidRPr="00780B0D" w:rsidRDefault="004C4AED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6.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Rozvíjet materiálně technickou základnu UTB dle Investičního plánu do roku 2035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740" w:type="dxa"/>
            <w:hideMark/>
          </w:tcPr>
          <w:p w14:paraId="466DFD34" w14:textId="669AAEC3" w:rsidR="005770EF" w:rsidRPr="00780B0D" w:rsidRDefault="008D585D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6.1.</w:t>
            </w:r>
            <w:r w:rsidR="00722755" w:rsidRPr="00780B0D">
              <w:rPr>
                <w:sz w:val="24"/>
                <w:szCs w:val="24"/>
              </w:rPr>
              <w:t>3</w:t>
            </w:r>
            <w:r w:rsidR="00722755">
              <w:rPr>
                <w:sz w:val="24"/>
                <w:szCs w:val="24"/>
              </w:rPr>
              <w:t> </w:t>
            </w:r>
            <w:r w:rsidR="005770EF" w:rsidRPr="00780B0D">
              <w:rPr>
                <w:sz w:val="24"/>
                <w:szCs w:val="24"/>
              </w:rPr>
              <w:t xml:space="preserve">Zajistit financování vyhovujících prostor pro výuku </w:t>
            </w:r>
            <w:r w:rsidR="00722755" w:rsidRPr="00780B0D">
              <w:rPr>
                <w:sz w:val="24"/>
                <w:szCs w:val="24"/>
              </w:rPr>
              <w:t>v</w:t>
            </w:r>
            <w:r w:rsidR="00722755">
              <w:rPr>
                <w:sz w:val="24"/>
                <w:szCs w:val="24"/>
              </w:rPr>
              <w:t> </w:t>
            </w:r>
            <w:r w:rsidR="005770EF" w:rsidRPr="00780B0D">
              <w:rPr>
                <w:sz w:val="24"/>
                <w:szCs w:val="24"/>
              </w:rPr>
              <w:t xml:space="preserve">rámci rozvoje </w:t>
            </w:r>
            <w:proofErr w:type="gramStart"/>
            <w:r w:rsidR="005770EF" w:rsidRPr="00780B0D">
              <w:rPr>
                <w:sz w:val="24"/>
                <w:szCs w:val="24"/>
              </w:rPr>
              <w:t>UTB - dislokace</w:t>
            </w:r>
            <w:proofErr w:type="gramEnd"/>
            <w:r w:rsidR="005770EF" w:rsidRPr="00780B0D">
              <w:rPr>
                <w:sz w:val="24"/>
                <w:szCs w:val="24"/>
              </w:rPr>
              <w:t xml:space="preserve"> FMK, Institutu zdravotnických studií</w:t>
            </w:r>
            <w:r w:rsidR="004C4AED">
              <w:rPr>
                <w:sz w:val="24"/>
                <w:szCs w:val="24"/>
              </w:rPr>
              <w:t>.</w:t>
            </w:r>
          </w:p>
        </w:tc>
        <w:tc>
          <w:tcPr>
            <w:tcW w:w="3162" w:type="dxa"/>
            <w:hideMark/>
          </w:tcPr>
          <w:p w14:paraId="04977D79" w14:textId="4C79F30B" w:rsidR="005770EF" w:rsidRPr="00780B0D" w:rsidRDefault="38C5E22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Zahájit aktivit</w:t>
            </w:r>
            <w:r w:rsidR="07997DEE" w:rsidRPr="00780B0D">
              <w:rPr>
                <w:sz w:val="24"/>
                <w:szCs w:val="24"/>
              </w:rPr>
              <w:t>y</w:t>
            </w:r>
            <w:r w:rsidRPr="00780B0D">
              <w:rPr>
                <w:sz w:val="24"/>
                <w:szCs w:val="24"/>
              </w:rPr>
              <w:t xml:space="preserve"> spojen</w:t>
            </w:r>
            <w:r w:rsidR="4416168C" w:rsidRPr="00780B0D">
              <w:rPr>
                <w:sz w:val="24"/>
                <w:szCs w:val="24"/>
              </w:rPr>
              <w:t>é</w:t>
            </w:r>
            <w:r w:rsidRPr="00780B0D">
              <w:rPr>
                <w:sz w:val="24"/>
                <w:szCs w:val="24"/>
              </w:rPr>
              <w:t xml:space="preserve"> s</w:t>
            </w:r>
            <w:r w:rsidR="04E2D755" w:rsidRPr="00780B0D">
              <w:rPr>
                <w:sz w:val="24"/>
                <w:szCs w:val="24"/>
              </w:rPr>
              <w:t xml:space="preserve">e zajištěním </w:t>
            </w:r>
            <w:r w:rsidR="00232B58" w:rsidRPr="00780B0D">
              <w:rPr>
                <w:sz w:val="24"/>
                <w:szCs w:val="24"/>
              </w:rPr>
              <w:t>finančních</w:t>
            </w:r>
            <w:r w:rsidR="02E9CBB9" w:rsidRPr="00780B0D">
              <w:rPr>
                <w:sz w:val="24"/>
                <w:szCs w:val="24"/>
              </w:rPr>
              <w:t xml:space="preserve"> prostředků pro výstavbu/rekonstrukci</w:t>
            </w:r>
            <w:r w:rsidR="71E899B3" w:rsidRPr="00780B0D">
              <w:rPr>
                <w:sz w:val="24"/>
                <w:szCs w:val="24"/>
              </w:rPr>
              <w:t xml:space="preserve"> vyhovujících prostor pro výuku </w:t>
            </w:r>
            <w:r w:rsidR="00722755" w:rsidRPr="00780B0D">
              <w:rPr>
                <w:sz w:val="24"/>
                <w:szCs w:val="24"/>
              </w:rPr>
              <w:t>v</w:t>
            </w:r>
            <w:r w:rsidR="00722755">
              <w:rPr>
                <w:sz w:val="24"/>
                <w:szCs w:val="24"/>
              </w:rPr>
              <w:t> </w:t>
            </w:r>
            <w:r w:rsidR="71E899B3" w:rsidRPr="00780B0D">
              <w:rPr>
                <w:sz w:val="24"/>
                <w:szCs w:val="24"/>
              </w:rPr>
              <w:t xml:space="preserve">rámci rozvoje </w:t>
            </w:r>
            <w:proofErr w:type="gramStart"/>
            <w:r w:rsidR="71E899B3" w:rsidRPr="00780B0D">
              <w:rPr>
                <w:sz w:val="24"/>
                <w:szCs w:val="24"/>
              </w:rPr>
              <w:t>UTB - dislokace</w:t>
            </w:r>
            <w:proofErr w:type="gramEnd"/>
            <w:r w:rsidR="71E899B3" w:rsidRPr="00780B0D">
              <w:rPr>
                <w:sz w:val="24"/>
                <w:szCs w:val="24"/>
              </w:rPr>
              <w:t xml:space="preserve"> FMK, Institutu zdravotnických studií</w:t>
            </w:r>
            <w:r w:rsidR="004C4AED">
              <w:rPr>
                <w:sz w:val="24"/>
                <w:szCs w:val="24"/>
              </w:rPr>
              <w:t>.</w:t>
            </w:r>
          </w:p>
        </w:tc>
        <w:tc>
          <w:tcPr>
            <w:tcW w:w="2295" w:type="dxa"/>
            <w:hideMark/>
          </w:tcPr>
          <w:p w14:paraId="6F0517F6" w14:textId="77953B8A" w:rsidR="008D585D" w:rsidRPr="00780B0D" w:rsidRDefault="008D585D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K</w:t>
            </w:r>
            <w:r w:rsidR="005770EF" w:rsidRPr="00780B0D">
              <w:rPr>
                <w:b/>
                <w:bCs/>
                <w:sz w:val="24"/>
                <w:szCs w:val="24"/>
              </w:rPr>
              <w:t>vestor</w:t>
            </w:r>
            <w:r w:rsidR="00395C13" w:rsidRPr="00780B0D">
              <w:rPr>
                <w:b/>
                <w:bCs/>
                <w:sz w:val="24"/>
                <w:szCs w:val="24"/>
              </w:rPr>
              <w:t>ka</w:t>
            </w:r>
          </w:p>
          <w:p w14:paraId="42B54CAB" w14:textId="17FCF595" w:rsidR="005770EF" w:rsidRPr="00780B0D" w:rsidRDefault="00F36C4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V</w:t>
            </w:r>
            <w:r w:rsidR="005770EF" w:rsidRPr="00780B0D">
              <w:rPr>
                <w:sz w:val="24"/>
                <w:szCs w:val="24"/>
              </w:rPr>
              <w:t>edoucí OIM</w:t>
            </w:r>
          </w:p>
        </w:tc>
        <w:tc>
          <w:tcPr>
            <w:tcW w:w="3057" w:type="dxa"/>
            <w:hideMark/>
          </w:tcPr>
          <w:p w14:paraId="74B9F1E3" w14:textId="7189B5FF" w:rsidR="005770EF" w:rsidRPr="00780B0D" w:rsidRDefault="27F18DD3" w:rsidP="44222BA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Z</w:t>
            </w:r>
            <w:r w:rsidR="1721F234" w:rsidRPr="00780B0D">
              <w:rPr>
                <w:sz w:val="24"/>
                <w:szCs w:val="24"/>
              </w:rPr>
              <w:t>pracovaný přehled dostupných finančních zdrojů</w:t>
            </w:r>
          </w:p>
          <w:p w14:paraId="761A7F80" w14:textId="4948296B" w:rsidR="005770EF" w:rsidRPr="00780B0D" w:rsidRDefault="005770EF" w:rsidP="44222BA5">
            <w:pPr>
              <w:rPr>
                <w:sz w:val="24"/>
                <w:szCs w:val="24"/>
              </w:rPr>
            </w:pPr>
          </w:p>
          <w:p w14:paraId="361F435C" w14:textId="250B0FDC" w:rsidR="00F36C4F" w:rsidRPr="00780B0D" w:rsidRDefault="1721F234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oslovených poskytovatelů nebo potenciálních partnerů</w:t>
            </w:r>
          </w:p>
          <w:p w14:paraId="77A271E3" w14:textId="77777777" w:rsidR="00F36C4F" w:rsidRPr="00780B0D" w:rsidRDefault="00F36C4F">
            <w:pPr>
              <w:rPr>
                <w:sz w:val="24"/>
                <w:szCs w:val="24"/>
              </w:rPr>
            </w:pPr>
          </w:p>
          <w:p w14:paraId="404B216D" w14:textId="3441B56A" w:rsidR="005770EF" w:rsidRPr="00780B0D" w:rsidRDefault="00EE2D70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Zpracovaný přehled dostupných zdrojů</w:t>
            </w:r>
          </w:p>
        </w:tc>
      </w:tr>
      <w:tr w:rsidR="00F457CC" w:rsidRPr="00780B0D" w14:paraId="093E3DD3" w14:textId="77777777" w:rsidTr="00B73C14">
        <w:trPr>
          <w:trHeight w:val="1656"/>
        </w:trPr>
        <w:tc>
          <w:tcPr>
            <w:tcW w:w="2740" w:type="dxa"/>
            <w:hideMark/>
          </w:tcPr>
          <w:p w14:paraId="589EB24B" w14:textId="7999B895" w:rsidR="005770EF" w:rsidRPr="00780B0D" w:rsidRDefault="004C4AED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6.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Rozvíjet materiálně technickou základnu UTB dle Investičního plánu do roku 2035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740" w:type="dxa"/>
            <w:hideMark/>
          </w:tcPr>
          <w:p w14:paraId="5B2AC86D" w14:textId="6AE40E67" w:rsidR="005770EF" w:rsidRPr="00780B0D" w:rsidRDefault="008D585D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6.1.</w:t>
            </w:r>
            <w:r w:rsidR="00722755" w:rsidRPr="00780B0D">
              <w:rPr>
                <w:sz w:val="24"/>
                <w:szCs w:val="24"/>
              </w:rPr>
              <w:t>4</w:t>
            </w:r>
            <w:r w:rsidR="00722755">
              <w:rPr>
                <w:sz w:val="24"/>
                <w:szCs w:val="24"/>
              </w:rPr>
              <w:t> </w:t>
            </w:r>
            <w:r w:rsidR="005770EF" w:rsidRPr="00780B0D">
              <w:rPr>
                <w:sz w:val="24"/>
                <w:szCs w:val="24"/>
              </w:rPr>
              <w:t xml:space="preserve">Naplnit cíle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="005770EF" w:rsidRPr="00780B0D">
              <w:rPr>
                <w:sz w:val="24"/>
                <w:szCs w:val="24"/>
              </w:rPr>
              <w:t xml:space="preserve">opatření pro oblast Investice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="005770EF" w:rsidRPr="00780B0D">
              <w:rPr>
                <w:sz w:val="24"/>
                <w:szCs w:val="24"/>
              </w:rPr>
              <w:t xml:space="preserve">provoz </w:t>
            </w:r>
            <w:r w:rsidR="00722755" w:rsidRPr="00780B0D">
              <w:rPr>
                <w:sz w:val="24"/>
                <w:szCs w:val="24"/>
              </w:rPr>
              <w:t>v</w:t>
            </w:r>
            <w:r w:rsidR="00722755">
              <w:rPr>
                <w:sz w:val="24"/>
                <w:szCs w:val="24"/>
              </w:rPr>
              <w:t> </w:t>
            </w:r>
            <w:r w:rsidR="005770EF" w:rsidRPr="00780B0D">
              <w:rPr>
                <w:sz w:val="24"/>
                <w:szCs w:val="24"/>
              </w:rPr>
              <w:t xml:space="preserve">rámci Strategie udržitelného rozvoje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="005770EF" w:rsidRPr="00780B0D">
              <w:rPr>
                <w:sz w:val="24"/>
                <w:szCs w:val="24"/>
              </w:rPr>
              <w:t>akčních plánů k</w:t>
            </w:r>
            <w:r w:rsidR="004C4AED">
              <w:rPr>
                <w:sz w:val="24"/>
                <w:szCs w:val="24"/>
              </w:rPr>
              <w:t> </w:t>
            </w:r>
            <w:r w:rsidR="005770EF" w:rsidRPr="00780B0D">
              <w:rPr>
                <w:sz w:val="24"/>
                <w:szCs w:val="24"/>
              </w:rPr>
              <w:t>ní</w:t>
            </w:r>
            <w:r w:rsidR="004C4AED">
              <w:rPr>
                <w:sz w:val="24"/>
                <w:szCs w:val="24"/>
              </w:rPr>
              <w:t>.</w:t>
            </w:r>
          </w:p>
        </w:tc>
        <w:tc>
          <w:tcPr>
            <w:tcW w:w="3162" w:type="dxa"/>
            <w:hideMark/>
          </w:tcPr>
          <w:p w14:paraId="1357EDFE" w14:textId="26DD0A6D" w:rsidR="005770EF" w:rsidRPr="00780B0D" w:rsidRDefault="005770E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Realizovat opatření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cíle </w:t>
            </w:r>
            <w:r w:rsidR="00722755" w:rsidRPr="00780B0D">
              <w:rPr>
                <w:sz w:val="24"/>
                <w:szCs w:val="24"/>
              </w:rPr>
              <w:t>v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rámci Akčního plánu ke Strategii udržitelného rozvoje UTB do 2030 - např. audit hospodaření </w:t>
            </w:r>
            <w:r w:rsidR="00722755" w:rsidRPr="00780B0D">
              <w:rPr>
                <w:sz w:val="24"/>
                <w:szCs w:val="24"/>
              </w:rPr>
              <w:t>s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vodou, energetický management, metodika využívání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sdílení ploch objektů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technologií</w:t>
            </w:r>
            <w:r w:rsidR="004C4AED">
              <w:rPr>
                <w:sz w:val="24"/>
                <w:szCs w:val="24"/>
              </w:rPr>
              <w:t>.</w:t>
            </w:r>
          </w:p>
        </w:tc>
        <w:tc>
          <w:tcPr>
            <w:tcW w:w="2295" w:type="dxa"/>
            <w:hideMark/>
          </w:tcPr>
          <w:p w14:paraId="2FEF57C2" w14:textId="7087EB59" w:rsidR="008D585D" w:rsidRPr="00780B0D" w:rsidRDefault="008D585D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K</w:t>
            </w:r>
            <w:r w:rsidR="005770EF" w:rsidRPr="00780B0D">
              <w:rPr>
                <w:b/>
                <w:bCs/>
                <w:sz w:val="24"/>
                <w:szCs w:val="24"/>
              </w:rPr>
              <w:t>vestor</w:t>
            </w:r>
            <w:r w:rsidR="00395C13" w:rsidRPr="00780B0D">
              <w:rPr>
                <w:b/>
                <w:bCs/>
                <w:sz w:val="24"/>
                <w:szCs w:val="24"/>
              </w:rPr>
              <w:t>ka</w:t>
            </w:r>
          </w:p>
          <w:p w14:paraId="15CED57C" w14:textId="701FAFB5" w:rsidR="00F36C4F" w:rsidRPr="00780B0D" w:rsidRDefault="00F36C4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Prorektorka pro vnitřní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vnější vztahy </w:t>
            </w:r>
          </w:p>
          <w:p w14:paraId="396CA651" w14:textId="419BEC8E" w:rsidR="00F36C4F" w:rsidRPr="00780B0D" w:rsidRDefault="00F36C4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V</w:t>
            </w:r>
            <w:r w:rsidR="005770EF" w:rsidRPr="00780B0D">
              <w:rPr>
                <w:sz w:val="24"/>
                <w:szCs w:val="24"/>
              </w:rPr>
              <w:t>edoucí OIM</w:t>
            </w:r>
            <w:r w:rsidR="641610CF" w:rsidRPr="00780B0D">
              <w:rPr>
                <w:sz w:val="24"/>
                <w:szCs w:val="24"/>
              </w:rPr>
              <w:t xml:space="preserve"> </w:t>
            </w:r>
          </w:p>
          <w:p w14:paraId="2F51EE6F" w14:textId="07196A06" w:rsidR="005770EF" w:rsidRPr="00780B0D" w:rsidRDefault="005770EF">
            <w:pPr>
              <w:rPr>
                <w:sz w:val="24"/>
                <w:szCs w:val="24"/>
              </w:rPr>
            </w:pPr>
          </w:p>
        </w:tc>
        <w:tc>
          <w:tcPr>
            <w:tcW w:w="3057" w:type="dxa"/>
            <w:hideMark/>
          </w:tcPr>
          <w:p w14:paraId="7534E4E6" w14:textId="4B17FDD5" w:rsidR="005770EF" w:rsidRPr="00780B0D" w:rsidRDefault="006B37C9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Splnění indikátorů Akčního plánu udržitelnosti UTB</w:t>
            </w:r>
          </w:p>
        </w:tc>
      </w:tr>
      <w:tr w:rsidR="00F457CC" w:rsidRPr="00780B0D" w14:paraId="7F92B471" w14:textId="77777777" w:rsidTr="00B73C14">
        <w:trPr>
          <w:trHeight w:val="1380"/>
        </w:trPr>
        <w:tc>
          <w:tcPr>
            <w:tcW w:w="2740" w:type="dxa"/>
            <w:hideMark/>
          </w:tcPr>
          <w:p w14:paraId="33D67B47" w14:textId="45B3A431" w:rsidR="005770EF" w:rsidRPr="00780B0D" w:rsidRDefault="005770E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6.</w:t>
            </w:r>
            <w:r w:rsidR="00722755" w:rsidRPr="00780B0D">
              <w:rPr>
                <w:sz w:val="24"/>
                <w:szCs w:val="24"/>
              </w:rPr>
              <w:t>2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Vytvářet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rozvíjet infrastrukturu pro obory domén specializace RIS </w:t>
            </w:r>
            <w:r w:rsidR="00722755" w:rsidRPr="00780B0D">
              <w:rPr>
                <w:sz w:val="24"/>
                <w:szCs w:val="24"/>
              </w:rPr>
              <w:t>3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Strategie ZK, zdravotnické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společensky potřebné obory</w:t>
            </w:r>
            <w:r w:rsidR="004C4AED">
              <w:rPr>
                <w:sz w:val="24"/>
                <w:szCs w:val="24"/>
              </w:rPr>
              <w:t>.</w:t>
            </w:r>
          </w:p>
        </w:tc>
        <w:tc>
          <w:tcPr>
            <w:tcW w:w="2740" w:type="dxa"/>
            <w:hideMark/>
          </w:tcPr>
          <w:p w14:paraId="46443267" w14:textId="245A335A" w:rsidR="005770EF" w:rsidRPr="00780B0D" w:rsidRDefault="00F36C4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6.2.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="005770EF" w:rsidRPr="00780B0D">
              <w:rPr>
                <w:sz w:val="24"/>
                <w:szCs w:val="24"/>
              </w:rPr>
              <w:t>Podpor</w:t>
            </w:r>
            <w:r w:rsidR="00181AE3" w:rsidRPr="00780B0D">
              <w:rPr>
                <w:sz w:val="24"/>
                <w:szCs w:val="24"/>
              </w:rPr>
              <w:t>ovat</w:t>
            </w:r>
            <w:r w:rsidR="005770EF" w:rsidRPr="00780B0D">
              <w:rPr>
                <w:sz w:val="24"/>
                <w:szCs w:val="24"/>
              </w:rPr>
              <w:t xml:space="preserve"> nelékařsk</w:t>
            </w:r>
            <w:r w:rsidR="00181AE3" w:rsidRPr="00780B0D">
              <w:rPr>
                <w:sz w:val="24"/>
                <w:szCs w:val="24"/>
              </w:rPr>
              <w:t>é</w:t>
            </w:r>
            <w:r w:rsidR="005770EF" w:rsidRPr="00780B0D">
              <w:rPr>
                <w:sz w:val="24"/>
                <w:szCs w:val="24"/>
              </w:rPr>
              <w:t xml:space="preserve"> zdravotnick</w:t>
            </w:r>
            <w:r w:rsidR="00181AE3" w:rsidRPr="00780B0D">
              <w:rPr>
                <w:sz w:val="24"/>
                <w:szCs w:val="24"/>
              </w:rPr>
              <w:t>é</w:t>
            </w:r>
            <w:r w:rsidR="005770EF" w:rsidRPr="00780B0D">
              <w:rPr>
                <w:sz w:val="24"/>
                <w:szCs w:val="24"/>
              </w:rPr>
              <w:t xml:space="preserve"> program</w:t>
            </w:r>
            <w:r w:rsidR="00181AE3" w:rsidRPr="00780B0D">
              <w:rPr>
                <w:sz w:val="24"/>
                <w:szCs w:val="24"/>
              </w:rPr>
              <w:t>y</w:t>
            </w:r>
            <w:r w:rsidR="004C4AED">
              <w:rPr>
                <w:sz w:val="24"/>
                <w:szCs w:val="24"/>
              </w:rPr>
              <w:t>.</w:t>
            </w:r>
          </w:p>
        </w:tc>
        <w:tc>
          <w:tcPr>
            <w:tcW w:w="3162" w:type="dxa"/>
            <w:hideMark/>
          </w:tcPr>
          <w:p w14:paraId="414E6A91" w14:textId="7AE48FE1" w:rsidR="005770EF" w:rsidRPr="00780B0D" w:rsidRDefault="00526F48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Prostřednictvím projektů ERDF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OP JAK rozvíjet odborné laboratoře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výukové prostory FHS</w:t>
            </w:r>
            <w:r w:rsidR="004C4AED">
              <w:rPr>
                <w:sz w:val="24"/>
                <w:szCs w:val="24"/>
              </w:rPr>
              <w:t>.</w:t>
            </w:r>
          </w:p>
        </w:tc>
        <w:tc>
          <w:tcPr>
            <w:tcW w:w="2295" w:type="dxa"/>
            <w:hideMark/>
          </w:tcPr>
          <w:p w14:paraId="49B97D90" w14:textId="77777777" w:rsidR="00F36C4F" w:rsidRPr="00780B0D" w:rsidRDefault="00F36C4F" w:rsidP="00F36C4F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Kvestorka</w:t>
            </w:r>
          </w:p>
          <w:p w14:paraId="5E23179E" w14:textId="77777777" w:rsidR="006B37C9" w:rsidRPr="00780B0D" w:rsidRDefault="006B37C9" w:rsidP="006B37C9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Děkan FHS</w:t>
            </w:r>
          </w:p>
          <w:p w14:paraId="4E191704" w14:textId="0F246E43" w:rsidR="006B37C9" w:rsidRPr="00780B0D" w:rsidRDefault="006B37C9" w:rsidP="44222BA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Vedoucí OIM</w:t>
            </w:r>
          </w:p>
          <w:p w14:paraId="785B0BA6" w14:textId="35E5AD26" w:rsidR="005770EF" w:rsidRPr="00780B0D" w:rsidRDefault="005770EF" w:rsidP="006B37C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57" w:type="dxa"/>
            <w:hideMark/>
          </w:tcPr>
          <w:p w14:paraId="57DACA60" w14:textId="3DAD4CCC" w:rsidR="005770EF" w:rsidRPr="00780B0D" w:rsidRDefault="4C190112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vybudovaných odborných laboratoří</w:t>
            </w:r>
          </w:p>
        </w:tc>
      </w:tr>
      <w:tr w:rsidR="00F457CC" w:rsidRPr="00780B0D" w14:paraId="78ADF068" w14:textId="77777777" w:rsidTr="00B73C14">
        <w:trPr>
          <w:trHeight w:val="1380"/>
        </w:trPr>
        <w:tc>
          <w:tcPr>
            <w:tcW w:w="2740" w:type="dxa"/>
            <w:hideMark/>
          </w:tcPr>
          <w:p w14:paraId="3A213EA6" w14:textId="0AEA1B9D" w:rsidR="005770EF" w:rsidRPr="00780B0D" w:rsidRDefault="005770E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6.</w:t>
            </w:r>
            <w:r w:rsidR="00722755" w:rsidRPr="00780B0D">
              <w:rPr>
                <w:sz w:val="24"/>
                <w:szCs w:val="24"/>
              </w:rPr>
              <w:t>2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Vytvářet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rozvíjet infrastrukturu pro obory domén specializace RIS </w:t>
            </w:r>
            <w:r w:rsidR="00722755" w:rsidRPr="00780B0D">
              <w:rPr>
                <w:sz w:val="24"/>
                <w:szCs w:val="24"/>
              </w:rPr>
              <w:t>3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Strategie ZK, zdravotnické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společensky potřebné obory</w:t>
            </w:r>
            <w:r w:rsidR="004C4AED">
              <w:rPr>
                <w:sz w:val="24"/>
                <w:szCs w:val="24"/>
              </w:rPr>
              <w:t>.</w:t>
            </w:r>
          </w:p>
        </w:tc>
        <w:tc>
          <w:tcPr>
            <w:tcW w:w="2740" w:type="dxa"/>
            <w:hideMark/>
          </w:tcPr>
          <w:p w14:paraId="286D39DA" w14:textId="67DF9304" w:rsidR="005770EF" w:rsidRPr="00780B0D" w:rsidRDefault="00F36C4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6.2.</w:t>
            </w:r>
            <w:r w:rsidR="00722755" w:rsidRPr="00780B0D">
              <w:rPr>
                <w:sz w:val="24"/>
                <w:szCs w:val="24"/>
              </w:rPr>
              <w:t>2</w:t>
            </w:r>
            <w:r w:rsidR="00722755">
              <w:rPr>
                <w:sz w:val="24"/>
                <w:szCs w:val="24"/>
              </w:rPr>
              <w:t> </w:t>
            </w:r>
            <w:r w:rsidR="005770EF" w:rsidRPr="00780B0D">
              <w:rPr>
                <w:sz w:val="24"/>
                <w:szCs w:val="24"/>
              </w:rPr>
              <w:t>Podpor</w:t>
            </w:r>
            <w:r w:rsidR="00181AE3" w:rsidRPr="00780B0D">
              <w:rPr>
                <w:sz w:val="24"/>
                <w:szCs w:val="24"/>
              </w:rPr>
              <w:t>ovat</w:t>
            </w:r>
            <w:r w:rsidR="005770EF" w:rsidRPr="00780B0D">
              <w:rPr>
                <w:sz w:val="24"/>
                <w:szCs w:val="24"/>
              </w:rPr>
              <w:t xml:space="preserve"> strojírensk</w:t>
            </w:r>
            <w:r w:rsidR="00181AE3" w:rsidRPr="00780B0D">
              <w:rPr>
                <w:sz w:val="24"/>
                <w:szCs w:val="24"/>
              </w:rPr>
              <w:t>é</w:t>
            </w:r>
            <w:r w:rsidR="005770EF" w:rsidRPr="00780B0D">
              <w:rPr>
                <w:sz w:val="24"/>
                <w:szCs w:val="24"/>
              </w:rPr>
              <w:t xml:space="preserve"> studijní progra</w:t>
            </w:r>
            <w:r w:rsidR="00181AE3" w:rsidRPr="00780B0D">
              <w:rPr>
                <w:sz w:val="24"/>
                <w:szCs w:val="24"/>
              </w:rPr>
              <w:t>my</w:t>
            </w:r>
            <w:r w:rsidR="004C4AED">
              <w:rPr>
                <w:sz w:val="24"/>
                <w:szCs w:val="24"/>
              </w:rPr>
              <w:t>.</w:t>
            </w:r>
          </w:p>
        </w:tc>
        <w:tc>
          <w:tcPr>
            <w:tcW w:w="3162" w:type="dxa"/>
            <w:hideMark/>
          </w:tcPr>
          <w:p w14:paraId="015127FB" w14:textId="61C03C56" w:rsidR="005770EF" w:rsidRPr="00780B0D" w:rsidRDefault="00526F48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Realizovat modernizaci odborných laboratoří </w:t>
            </w:r>
            <w:r w:rsidR="00722755" w:rsidRPr="00780B0D">
              <w:rPr>
                <w:sz w:val="24"/>
                <w:szCs w:val="24"/>
              </w:rPr>
              <w:t>v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rámci projektů ERDF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dalších zdrojů</w:t>
            </w:r>
            <w:r w:rsidR="004C4AED">
              <w:rPr>
                <w:sz w:val="24"/>
                <w:szCs w:val="24"/>
              </w:rPr>
              <w:t>.</w:t>
            </w:r>
          </w:p>
        </w:tc>
        <w:tc>
          <w:tcPr>
            <w:tcW w:w="2295" w:type="dxa"/>
            <w:hideMark/>
          </w:tcPr>
          <w:p w14:paraId="5E02B0DC" w14:textId="77777777" w:rsidR="00F36C4F" w:rsidRPr="00780B0D" w:rsidRDefault="00F36C4F" w:rsidP="00F36C4F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Kvestorka</w:t>
            </w:r>
          </w:p>
          <w:p w14:paraId="7FDCC550" w14:textId="77777777" w:rsidR="006B37C9" w:rsidRPr="00780B0D" w:rsidRDefault="006B37C9" w:rsidP="44222BA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Děkan FT </w:t>
            </w:r>
          </w:p>
          <w:p w14:paraId="65853A56" w14:textId="388D368B" w:rsidR="006B37C9" w:rsidRPr="00780B0D" w:rsidRDefault="006B37C9" w:rsidP="44222BA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Vedoucí OIM</w:t>
            </w:r>
          </w:p>
          <w:p w14:paraId="21777C1C" w14:textId="0D89BE04" w:rsidR="005770EF" w:rsidRPr="00780B0D" w:rsidRDefault="005770E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57" w:type="dxa"/>
            <w:hideMark/>
          </w:tcPr>
          <w:p w14:paraId="7FE1134A" w14:textId="2C1F7ED6" w:rsidR="005770EF" w:rsidRPr="00780B0D" w:rsidRDefault="7D72DB19" w:rsidP="44222BA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</w:t>
            </w:r>
            <w:r w:rsidR="21BE7167" w:rsidRPr="00780B0D">
              <w:rPr>
                <w:sz w:val="24"/>
                <w:szCs w:val="24"/>
              </w:rPr>
              <w:t>očet vybudovaných odborných laboratoří</w:t>
            </w:r>
          </w:p>
        </w:tc>
      </w:tr>
      <w:tr w:rsidR="00F457CC" w:rsidRPr="00780B0D" w14:paraId="6E2CCBDD" w14:textId="77777777" w:rsidTr="00B73C14">
        <w:trPr>
          <w:trHeight w:val="1380"/>
        </w:trPr>
        <w:tc>
          <w:tcPr>
            <w:tcW w:w="2740" w:type="dxa"/>
            <w:hideMark/>
          </w:tcPr>
          <w:p w14:paraId="43ECCB61" w14:textId="6CC16396" w:rsidR="005770EF" w:rsidRPr="00780B0D" w:rsidRDefault="005770E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6.</w:t>
            </w:r>
            <w:r w:rsidR="00722755" w:rsidRPr="00780B0D">
              <w:rPr>
                <w:sz w:val="24"/>
                <w:szCs w:val="24"/>
              </w:rPr>
              <w:t>2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Vytvářet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rozvíjet infrastrukturu pro obory domén specializace RIS </w:t>
            </w:r>
            <w:r w:rsidR="00722755" w:rsidRPr="00780B0D">
              <w:rPr>
                <w:sz w:val="24"/>
                <w:szCs w:val="24"/>
              </w:rPr>
              <w:t>3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Strategie ZK, zdravotnické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společensky potřebné obory</w:t>
            </w:r>
            <w:r w:rsidR="004C4AED">
              <w:rPr>
                <w:sz w:val="24"/>
                <w:szCs w:val="24"/>
              </w:rPr>
              <w:t>.</w:t>
            </w:r>
          </w:p>
        </w:tc>
        <w:tc>
          <w:tcPr>
            <w:tcW w:w="2740" w:type="dxa"/>
            <w:hideMark/>
          </w:tcPr>
          <w:p w14:paraId="6E431CFB" w14:textId="3D0145DE" w:rsidR="005770EF" w:rsidRPr="00780B0D" w:rsidRDefault="00F1375C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6.2.</w:t>
            </w:r>
            <w:r w:rsidR="00722755" w:rsidRPr="00780B0D">
              <w:rPr>
                <w:sz w:val="24"/>
                <w:szCs w:val="24"/>
              </w:rPr>
              <w:t>3</w:t>
            </w:r>
            <w:r w:rsidR="00722755">
              <w:rPr>
                <w:sz w:val="24"/>
                <w:szCs w:val="24"/>
              </w:rPr>
              <w:t> </w:t>
            </w:r>
            <w:r w:rsidR="005770EF" w:rsidRPr="00780B0D">
              <w:rPr>
                <w:sz w:val="24"/>
                <w:szCs w:val="24"/>
              </w:rPr>
              <w:t>Podpor</w:t>
            </w:r>
            <w:r w:rsidR="00181AE3" w:rsidRPr="00780B0D">
              <w:rPr>
                <w:sz w:val="24"/>
                <w:szCs w:val="24"/>
              </w:rPr>
              <w:t>ovat</w:t>
            </w:r>
            <w:r w:rsidR="005770EF" w:rsidRPr="00780B0D">
              <w:rPr>
                <w:sz w:val="24"/>
                <w:szCs w:val="24"/>
              </w:rPr>
              <w:t xml:space="preserve"> studijní program</w:t>
            </w:r>
            <w:r w:rsidR="00181AE3" w:rsidRPr="00780B0D">
              <w:rPr>
                <w:sz w:val="24"/>
                <w:szCs w:val="24"/>
              </w:rPr>
              <w:t xml:space="preserve">y </w:t>
            </w:r>
            <w:r w:rsidR="005770EF" w:rsidRPr="00780B0D">
              <w:rPr>
                <w:sz w:val="24"/>
                <w:szCs w:val="24"/>
              </w:rPr>
              <w:t>zaměřen</w:t>
            </w:r>
            <w:r w:rsidR="00181AE3" w:rsidRPr="00780B0D">
              <w:rPr>
                <w:sz w:val="24"/>
                <w:szCs w:val="24"/>
              </w:rPr>
              <w:t>é</w:t>
            </w:r>
            <w:r w:rsidR="005770EF" w:rsidRPr="00780B0D">
              <w:rPr>
                <w:sz w:val="24"/>
                <w:szCs w:val="24"/>
              </w:rPr>
              <w:t xml:space="preserve"> na polovodičové technologie</w:t>
            </w:r>
            <w:r w:rsidR="004C4AED">
              <w:rPr>
                <w:sz w:val="24"/>
                <w:szCs w:val="24"/>
              </w:rPr>
              <w:t>.</w:t>
            </w:r>
          </w:p>
        </w:tc>
        <w:tc>
          <w:tcPr>
            <w:tcW w:w="3162" w:type="dxa"/>
            <w:hideMark/>
          </w:tcPr>
          <w:p w14:paraId="1FBBB3BC" w14:textId="02B38454" w:rsidR="005770EF" w:rsidRPr="00780B0D" w:rsidRDefault="00526F48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Připravit investiční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projektové záměry na rozšíření infrastruktury pro polovodičový výzkum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vzdělávání</w:t>
            </w:r>
            <w:r w:rsidR="004C4AED">
              <w:rPr>
                <w:sz w:val="24"/>
                <w:szCs w:val="24"/>
              </w:rPr>
              <w:t>.</w:t>
            </w:r>
          </w:p>
        </w:tc>
        <w:tc>
          <w:tcPr>
            <w:tcW w:w="2295" w:type="dxa"/>
            <w:hideMark/>
          </w:tcPr>
          <w:p w14:paraId="01DC59A0" w14:textId="77777777" w:rsidR="006B37C9" w:rsidRPr="00780B0D" w:rsidRDefault="006B37C9" w:rsidP="44222BA5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Rektor</w:t>
            </w:r>
          </w:p>
          <w:p w14:paraId="13CE0623" w14:textId="60D5B70D" w:rsidR="650B8D9A" w:rsidRPr="00780B0D" w:rsidRDefault="650B8D9A" w:rsidP="44222BA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Kvestorka</w:t>
            </w:r>
          </w:p>
          <w:p w14:paraId="2BB56B7D" w14:textId="77777777" w:rsidR="00F36C4F" w:rsidRPr="00780B0D" w:rsidRDefault="00F36C4F" w:rsidP="00F36C4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Děkan FT </w:t>
            </w:r>
          </w:p>
          <w:p w14:paraId="7EEAF228" w14:textId="51658CD9" w:rsidR="005770EF" w:rsidRPr="00780B0D" w:rsidRDefault="005770E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57" w:type="dxa"/>
            <w:hideMark/>
          </w:tcPr>
          <w:p w14:paraId="24704C55" w14:textId="77777777" w:rsidR="00512031" w:rsidRPr="00780B0D" w:rsidRDefault="006B37C9" w:rsidP="44222BA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Schválený harmonogram přípravy</w:t>
            </w:r>
          </w:p>
          <w:p w14:paraId="72A74C12" w14:textId="77777777" w:rsidR="00512031" w:rsidRPr="00780B0D" w:rsidRDefault="00512031" w:rsidP="44222BA5">
            <w:pPr>
              <w:rPr>
                <w:sz w:val="24"/>
                <w:szCs w:val="24"/>
              </w:rPr>
            </w:pPr>
          </w:p>
          <w:p w14:paraId="1658F7F2" w14:textId="171E5364" w:rsidR="005770EF" w:rsidRPr="00780B0D" w:rsidRDefault="00512031" w:rsidP="44222BA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Z</w:t>
            </w:r>
            <w:r w:rsidR="006B37C9" w:rsidRPr="00780B0D">
              <w:rPr>
                <w:sz w:val="24"/>
                <w:szCs w:val="24"/>
              </w:rPr>
              <w:t>pracovaná analýza podmínek</w:t>
            </w:r>
          </w:p>
        </w:tc>
      </w:tr>
      <w:tr w:rsidR="00F457CC" w:rsidRPr="00780B0D" w14:paraId="21E6AE45" w14:textId="77777777" w:rsidTr="00B73C14">
        <w:trPr>
          <w:trHeight w:val="1104"/>
        </w:trPr>
        <w:tc>
          <w:tcPr>
            <w:tcW w:w="2740" w:type="dxa"/>
            <w:hideMark/>
          </w:tcPr>
          <w:p w14:paraId="4795CC07" w14:textId="74DC22B4" w:rsidR="005770EF" w:rsidRPr="00780B0D" w:rsidRDefault="005770E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6.</w:t>
            </w:r>
            <w:r w:rsidR="00722755" w:rsidRPr="00780B0D">
              <w:rPr>
                <w:sz w:val="24"/>
                <w:szCs w:val="24"/>
              </w:rPr>
              <w:t>3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Zajistit podmínky pro vznik Institutu zdravotnických studií </w:t>
            </w:r>
            <w:r w:rsidR="00722755" w:rsidRPr="00780B0D">
              <w:rPr>
                <w:sz w:val="24"/>
                <w:szCs w:val="24"/>
              </w:rPr>
              <w:t>s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cílem naplňovat kritéria pro vznik nové fakulty</w:t>
            </w:r>
            <w:r w:rsidR="004C4AED">
              <w:rPr>
                <w:sz w:val="24"/>
                <w:szCs w:val="24"/>
              </w:rPr>
              <w:t>.</w:t>
            </w:r>
          </w:p>
        </w:tc>
        <w:tc>
          <w:tcPr>
            <w:tcW w:w="2740" w:type="dxa"/>
            <w:hideMark/>
          </w:tcPr>
          <w:p w14:paraId="58C1145D" w14:textId="0964F901" w:rsidR="005770EF" w:rsidRPr="00780B0D" w:rsidRDefault="00F1375C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6.3.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="005770EF" w:rsidRPr="00780B0D">
              <w:rPr>
                <w:sz w:val="24"/>
                <w:szCs w:val="24"/>
              </w:rPr>
              <w:t>Vytvořit legislativní podmínky pro vznik Institutu zdravotnických studií na FHS</w:t>
            </w:r>
            <w:r w:rsidR="004C4AED">
              <w:rPr>
                <w:sz w:val="24"/>
                <w:szCs w:val="24"/>
              </w:rPr>
              <w:t>.</w:t>
            </w:r>
          </w:p>
        </w:tc>
        <w:tc>
          <w:tcPr>
            <w:tcW w:w="3162" w:type="dxa"/>
            <w:hideMark/>
          </w:tcPr>
          <w:p w14:paraId="02371C3D" w14:textId="01424D84" w:rsidR="005770EF" w:rsidRPr="00780B0D" w:rsidRDefault="00526F48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Zpracovat přehled legislativních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organizačních požadavků pro vznik Institutu; navrhnout harmonogram kroků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finanční rámec</w:t>
            </w:r>
            <w:r w:rsidR="004C4AED">
              <w:rPr>
                <w:sz w:val="24"/>
                <w:szCs w:val="24"/>
              </w:rPr>
              <w:t>.</w:t>
            </w:r>
          </w:p>
        </w:tc>
        <w:tc>
          <w:tcPr>
            <w:tcW w:w="2295" w:type="dxa"/>
            <w:hideMark/>
          </w:tcPr>
          <w:p w14:paraId="223839E8" w14:textId="725C7154" w:rsidR="005770EF" w:rsidRPr="00780B0D" w:rsidRDefault="008D585D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R</w:t>
            </w:r>
            <w:r w:rsidR="005770EF" w:rsidRPr="00780B0D">
              <w:rPr>
                <w:b/>
                <w:bCs/>
                <w:sz w:val="24"/>
                <w:szCs w:val="24"/>
              </w:rPr>
              <w:t>ektor</w:t>
            </w:r>
          </w:p>
          <w:p w14:paraId="0238E535" w14:textId="77777777" w:rsidR="00F36C4F" w:rsidRPr="00780B0D" w:rsidRDefault="00F36C4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Kvestorka </w:t>
            </w:r>
          </w:p>
          <w:p w14:paraId="4B2BEAA6" w14:textId="4BF146E0" w:rsidR="008D585D" w:rsidRPr="00780B0D" w:rsidRDefault="00F36C4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</w:t>
            </w:r>
            <w:r w:rsidR="008D585D" w:rsidRPr="00780B0D">
              <w:rPr>
                <w:sz w:val="24"/>
                <w:szCs w:val="24"/>
              </w:rPr>
              <w:t>ěkan FHS</w:t>
            </w:r>
          </w:p>
          <w:p w14:paraId="17430B95" w14:textId="1B1952D2" w:rsidR="006B37C9" w:rsidRPr="00780B0D" w:rsidRDefault="006B37C9">
            <w:pPr>
              <w:rPr>
                <w:sz w:val="24"/>
                <w:szCs w:val="24"/>
              </w:rPr>
            </w:pPr>
          </w:p>
        </w:tc>
        <w:tc>
          <w:tcPr>
            <w:tcW w:w="3057" w:type="dxa"/>
            <w:hideMark/>
          </w:tcPr>
          <w:p w14:paraId="6B371567" w14:textId="6B607D89" w:rsidR="005770EF" w:rsidRPr="00780B0D" w:rsidRDefault="6BC662BA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Definování všech legislativních podmínek</w:t>
            </w:r>
          </w:p>
          <w:p w14:paraId="419E5C65" w14:textId="26640045" w:rsidR="005770EF" w:rsidRPr="00780B0D" w:rsidRDefault="005770EF">
            <w:pPr>
              <w:rPr>
                <w:sz w:val="24"/>
                <w:szCs w:val="24"/>
              </w:rPr>
            </w:pPr>
          </w:p>
          <w:p w14:paraId="0220082F" w14:textId="7B09BEF3" w:rsidR="006B37C9" w:rsidRPr="00780B0D" w:rsidRDefault="006B37C9">
            <w:pPr>
              <w:rPr>
                <w:sz w:val="24"/>
                <w:szCs w:val="24"/>
              </w:rPr>
            </w:pPr>
          </w:p>
        </w:tc>
      </w:tr>
      <w:tr w:rsidR="00F457CC" w:rsidRPr="00780B0D" w14:paraId="3E2B5214" w14:textId="77777777" w:rsidTr="00B73C14">
        <w:trPr>
          <w:trHeight w:val="828"/>
        </w:trPr>
        <w:tc>
          <w:tcPr>
            <w:tcW w:w="2740" w:type="dxa"/>
            <w:hideMark/>
          </w:tcPr>
          <w:p w14:paraId="29B85394" w14:textId="0F22FB46" w:rsidR="005770EF" w:rsidRPr="00780B0D" w:rsidRDefault="004C4AED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6.</w:t>
            </w:r>
            <w:r w:rsidR="00722755" w:rsidRPr="00780B0D">
              <w:rPr>
                <w:sz w:val="24"/>
                <w:szCs w:val="24"/>
              </w:rPr>
              <w:t>4</w:t>
            </w:r>
            <w:r w:rsidR="00722755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 xml:space="preserve">Trvale zajistit fyzickou </w:t>
            </w:r>
            <w:r w:rsidR="00722755">
              <w:rPr>
                <w:sz w:val="24"/>
                <w:szCs w:val="24"/>
              </w:rPr>
              <w:t>a </w:t>
            </w:r>
            <w:r>
              <w:rPr>
                <w:sz w:val="24"/>
                <w:szCs w:val="24"/>
              </w:rPr>
              <w:t>kybernetickou bezpečnost.</w:t>
            </w:r>
          </w:p>
        </w:tc>
        <w:tc>
          <w:tcPr>
            <w:tcW w:w="2740" w:type="dxa"/>
            <w:hideMark/>
          </w:tcPr>
          <w:p w14:paraId="1F6B1C53" w14:textId="5DCC3107" w:rsidR="005770EF" w:rsidRPr="00780B0D" w:rsidRDefault="00F1375C" w:rsidP="44222BA5">
            <w:pPr>
              <w:rPr>
                <w:sz w:val="24"/>
                <w:szCs w:val="24"/>
              </w:rPr>
            </w:pPr>
            <w:r w:rsidRPr="00780B0D">
              <w:rPr>
                <w:rFonts w:eastAsia="Aptos" w:cs="Aptos"/>
                <w:sz w:val="24"/>
                <w:szCs w:val="24"/>
              </w:rPr>
              <w:t>6.4.</w:t>
            </w:r>
            <w:r w:rsidR="00722755" w:rsidRPr="00780B0D">
              <w:rPr>
                <w:rFonts w:eastAsia="Aptos" w:cs="Aptos"/>
                <w:sz w:val="24"/>
                <w:szCs w:val="24"/>
              </w:rPr>
              <w:t>1</w:t>
            </w:r>
            <w:r w:rsidR="00722755">
              <w:rPr>
                <w:rFonts w:eastAsia="Aptos" w:cs="Aptos"/>
                <w:sz w:val="24"/>
                <w:szCs w:val="24"/>
              </w:rPr>
              <w:t> </w:t>
            </w:r>
            <w:r w:rsidR="7C52333C" w:rsidRPr="00780B0D">
              <w:rPr>
                <w:rFonts w:eastAsia="Aptos" w:cs="Aptos"/>
                <w:sz w:val="24"/>
                <w:szCs w:val="24"/>
              </w:rPr>
              <w:t xml:space="preserve">Zajistit integraci fyzických </w:t>
            </w:r>
            <w:r w:rsidR="00722755" w:rsidRPr="00780B0D">
              <w:rPr>
                <w:rFonts w:eastAsia="Aptos" w:cs="Aptos"/>
                <w:sz w:val="24"/>
                <w:szCs w:val="24"/>
              </w:rPr>
              <w:t>a</w:t>
            </w:r>
            <w:r w:rsidR="00722755">
              <w:rPr>
                <w:rFonts w:eastAsia="Aptos" w:cs="Aptos"/>
                <w:sz w:val="24"/>
                <w:szCs w:val="24"/>
              </w:rPr>
              <w:t> </w:t>
            </w:r>
            <w:r w:rsidR="7C52333C" w:rsidRPr="00780B0D">
              <w:rPr>
                <w:rFonts w:eastAsia="Aptos" w:cs="Aptos"/>
                <w:sz w:val="24"/>
                <w:szCs w:val="24"/>
              </w:rPr>
              <w:t>kybernetických bezpečnostních opatření do všech klíčových procesů organizace.</w:t>
            </w:r>
          </w:p>
        </w:tc>
        <w:tc>
          <w:tcPr>
            <w:tcW w:w="3162" w:type="dxa"/>
            <w:hideMark/>
          </w:tcPr>
          <w:p w14:paraId="6B2A6189" w14:textId="77ED58AE" w:rsidR="005770EF" w:rsidRPr="00780B0D" w:rsidRDefault="00526F48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Implementovat interní svolávací systém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aktualizovat krizový plán UTB</w:t>
            </w:r>
          </w:p>
        </w:tc>
        <w:tc>
          <w:tcPr>
            <w:tcW w:w="2295" w:type="dxa"/>
            <w:hideMark/>
          </w:tcPr>
          <w:p w14:paraId="3B4E2387" w14:textId="77777777" w:rsidR="008D585D" w:rsidRPr="00780B0D" w:rsidRDefault="008D585D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R</w:t>
            </w:r>
            <w:r w:rsidR="005770EF" w:rsidRPr="00780B0D">
              <w:rPr>
                <w:b/>
                <w:bCs/>
                <w:sz w:val="24"/>
                <w:szCs w:val="24"/>
              </w:rPr>
              <w:t>ektor</w:t>
            </w:r>
          </w:p>
          <w:p w14:paraId="7A7FC920" w14:textId="5087D822" w:rsidR="005770EF" w:rsidRPr="00780B0D" w:rsidRDefault="006B37C9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K</w:t>
            </w:r>
            <w:r w:rsidR="005770EF" w:rsidRPr="00780B0D">
              <w:rPr>
                <w:sz w:val="24"/>
                <w:szCs w:val="24"/>
              </w:rPr>
              <w:t>vestor</w:t>
            </w:r>
            <w:r w:rsidR="00395C13" w:rsidRPr="00780B0D">
              <w:rPr>
                <w:sz w:val="24"/>
                <w:szCs w:val="24"/>
              </w:rPr>
              <w:t>ka</w:t>
            </w:r>
          </w:p>
          <w:p w14:paraId="53ECA640" w14:textId="067B756F" w:rsidR="006B37C9" w:rsidRPr="00780B0D" w:rsidRDefault="00F1375C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Manažer fyzické bezpečnosti</w:t>
            </w:r>
          </w:p>
        </w:tc>
        <w:tc>
          <w:tcPr>
            <w:tcW w:w="3057" w:type="dxa"/>
            <w:hideMark/>
          </w:tcPr>
          <w:p w14:paraId="2AEE0B94" w14:textId="77777777" w:rsidR="00803566" w:rsidRDefault="006B37C9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Funkční interní svolávací systém</w:t>
            </w:r>
          </w:p>
          <w:p w14:paraId="5012EF52" w14:textId="77777777" w:rsidR="00803566" w:rsidRDefault="00803566">
            <w:pPr>
              <w:rPr>
                <w:sz w:val="24"/>
                <w:szCs w:val="24"/>
              </w:rPr>
            </w:pPr>
          </w:p>
          <w:p w14:paraId="38B2CB3A" w14:textId="0173EB9E" w:rsidR="005770EF" w:rsidRPr="00780B0D" w:rsidRDefault="008035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="006B37C9" w:rsidRPr="00780B0D">
              <w:rPr>
                <w:sz w:val="24"/>
                <w:szCs w:val="24"/>
              </w:rPr>
              <w:t>ktualizovaný krizový plán</w:t>
            </w:r>
          </w:p>
        </w:tc>
      </w:tr>
      <w:tr w:rsidR="00F457CC" w:rsidRPr="00780B0D" w14:paraId="63FD60D5" w14:textId="77777777" w:rsidTr="00B73C14">
        <w:trPr>
          <w:trHeight w:val="1656"/>
        </w:trPr>
        <w:tc>
          <w:tcPr>
            <w:tcW w:w="2740" w:type="dxa"/>
            <w:hideMark/>
          </w:tcPr>
          <w:p w14:paraId="1EF89339" w14:textId="24A63699" w:rsidR="005770EF" w:rsidRPr="00780B0D" w:rsidRDefault="004C4AED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6.</w:t>
            </w:r>
            <w:r w:rsidR="00722755" w:rsidRPr="00780B0D">
              <w:rPr>
                <w:sz w:val="24"/>
                <w:szCs w:val="24"/>
              </w:rPr>
              <w:t>4</w:t>
            </w:r>
            <w:r w:rsidR="00722755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 xml:space="preserve">Trvale zajistit fyzickou </w:t>
            </w:r>
            <w:r w:rsidR="00722755">
              <w:rPr>
                <w:sz w:val="24"/>
                <w:szCs w:val="24"/>
              </w:rPr>
              <w:t>a </w:t>
            </w:r>
            <w:r>
              <w:rPr>
                <w:sz w:val="24"/>
                <w:szCs w:val="24"/>
              </w:rPr>
              <w:t>kybernetickou bezpečnost.</w:t>
            </w:r>
          </w:p>
        </w:tc>
        <w:tc>
          <w:tcPr>
            <w:tcW w:w="2740" w:type="dxa"/>
            <w:hideMark/>
          </w:tcPr>
          <w:p w14:paraId="4134AFE6" w14:textId="41E51209" w:rsidR="005770EF" w:rsidRPr="00780B0D" w:rsidRDefault="00E01EBA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6.4.</w:t>
            </w:r>
            <w:r w:rsidR="00722755" w:rsidRPr="00780B0D">
              <w:rPr>
                <w:sz w:val="24"/>
                <w:szCs w:val="24"/>
              </w:rPr>
              <w:t>2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Vytvářet bezpečné kyber</w:t>
            </w:r>
            <w:r>
              <w:rPr>
                <w:sz w:val="24"/>
                <w:szCs w:val="24"/>
              </w:rPr>
              <w:t>netické</w:t>
            </w:r>
            <w:r w:rsidRPr="00780B0D">
              <w:rPr>
                <w:sz w:val="24"/>
                <w:szCs w:val="24"/>
              </w:rPr>
              <w:t xml:space="preserve">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fyzické studijní </w:t>
            </w:r>
            <w:r w:rsidR="00722755" w:rsidRPr="00780B0D">
              <w:rPr>
                <w:sz w:val="24"/>
                <w:szCs w:val="24"/>
              </w:rPr>
              <w:t>i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pracovní prostředí prostřednictvím nákupu zabezpečovacích prostředků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služeb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62" w:type="dxa"/>
            <w:hideMark/>
          </w:tcPr>
          <w:p w14:paraId="1D4CDB41" w14:textId="527AFDA8" w:rsidR="005770EF" w:rsidRPr="00780B0D" w:rsidRDefault="00526F48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Obnovit serverovou infrastrukturu, zavést monitoring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procesy dle </w:t>
            </w:r>
            <w:proofErr w:type="spellStart"/>
            <w:r w:rsidRPr="00780B0D">
              <w:rPr>
                <w:sz w:val="24"/>
                <w:szCs w:val="24"/>
              </w:rPr>
              <w:t>ZoKB</w:t>
            </w:r>
            <w:proofErr w:type="spellEnd"/>
            <w:r w:rsidR="00E01EBA">
              <w:rPr>
                <w:sz w:val="24"/>
                <w:szCs w:val="24"/>
              </w:rPr>
              <w:t>.</w:t>
            </w:r>
          </w:p>
        </w:tc>
        <w:tc>
          <w:tcPr>
            <w:tcW w:w="2295" w:type="dxa"/>
            <w:hideMark/>
          </w:tcPr>
          <w:p w14:paraId="1BCCC55C" w14:textId="5DB04AC3" w:rsidR="008D585D" w:rsidRPr="00780B0D" w:rsidRDefault="0A7BB036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R</w:t>
            </w:r>
            <w:r w:rsidR="71E899B3" w:rsidRPr="00780B0D">
              <w:rPr>
                <w:b/>
                <w:bCs/>
                <w:sz w:val="24"/>
                <w:szCs w:val="24"/>
              </w:rPr>
              <w:t>ektor</w:t>
            </w:r>
          </w:p>
          <w:p w14:paraId="6D06A7CE" w14:textId="77777777" w:rsidR="00472599" w:rsidRPr="00780B0D" w:rsidRDefault="00472599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Kvestorka </w:t>
            </w:r>
          </w:p>
          <w:p w14:paraId="32DC1773" w14:textId="4D624147" w:rsidR="00472599" w:rsidRPr="00780B0D" w:rsidRDefault="00472599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Manažer fyzické bezpečnosti</w:t>
            </w:r>
          </w:p>
          <w:p w14:paraId="28841825" w14:textId="11DEFEA7" w:rsidR="005770EF" w:rsidRPr="00780B0D" w:rsidRDefault="008D585D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Ř</w:t>
            </w:r>
            <w:r w:rsidR="005770EF" w:rsidRPr="00780B0D">
              <w:rPr>
                <w:sz w:val="24"/>
                <w:szCs w:val="24"/>
              </w:rPr>
              <w:t>editelka CVT</w:t>
            </w:r>
          </w:p>
        </w:tc>
        <w:tc>
          <w:tcPr>
            <w:tcW w:w="3057" w:type="dxa"/>
            <w:hideMark/>
          </w:tcPr>
          <w:p w14:paraId="47F96C71" w14:textId="77777777" w:rsidR="00512031" w:rsidRPr="00780B0D" w:rsidRDefault="00472599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Systém monitoringu aktivní</w:t>
            </w:r>
          </w:p>
          <w:p w14:paraId="1F58ECF0" w14:textId="77777777" w:rsidR="00512031" w:rsidRPr="00780B0D" w:rsidRDefault="00512031">
            <w:pPr>
              <w:rPr>
                <w:sz w:val="24"/>
                <w:szCs w:val="24"/>
              </w:rPr>
            </w:pPr>
          </w:p>
          <w:p w14:paraId="6E9EFA83" w14:textId="62B47630" w:rsidR="005770EF" w:rsidRPr="00780B0D" w:rsidRDefault="00512031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Naplnění</w:t>
            </w:r>
            <w:r w:rsidR="00472599" w:rsidRPr="00780B0D">
              <w:rPr>
                <w:sz w:val="24"/>
                <w:szCs w:val="24"/>
              </w:rPr>
              <w:t xml:space="preserve"> požadavk</w:t>
            </w:r>
            <w:r w:rsidR="00B73C14" w:rsidRPr="00780B0D">
              <w:rPr>
                <w:sz w:val="24"/>
                <w:szCs w:val="24"/>
              </w:rPr>
              <w:t>u</w:t>
            </w:r>
            <w:r w:rsidR="00472599" w:rsidRPr="00780B0D">
              <w:rPr>
                <w:sz w:val="24"/>
                <w:szCs w:val="24"/>
              </w:rPr>
              <w:t xml:space="preserve"> </w:t>
            </w:r>
            <w:proofErr w:type="spellStart"/>
            <w:r w:rsidR="00472599" w:rsidRPr="00780B0D">
              <w:rPr>
                <w:sz w:val="24"/>
                <w:szCs w:val="24"/>
              </w:rPr>
              <w:t>ZoKB</w:t>
            </w:r>
            <w:proofErr w:type="spellEnd"/>
          </w:p>
        </w:tc>
      </w:tr>
      <w:tr w:rsidR="00F457CC" w:rsidRPr="00780B0D" w14:paraId="3769E5CE" w14:textId="77777777" w:rsidTr="000C191E">
        <w:trPr>
          <w:trHeight w:val="694"/>
        </w:trPr>
        <w:tc>
          <w:tcPr>
            <w:tcW w:w="2740" w:type="dxa"/>
            <w:hideMark/>
          </w:tcPr>
          <w:p w14:paraId="0A78C54A" w14:textId="54229E2A" w:rsidR="005770EF" w:rsidRPr="00780B0D" w:rsidRDefault="004C4AED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6.</w:t>
            </w:r>
            <w:r w:rsidR="00722755" w:rsidRPr="00780B0D">
              <w:rPr>
                <w:sz w:val="24"/>
                <w:szCs w:val="24"/>
              </w:rPr>
              <w:t>4</w:t>
            </w:r>
            <w:r w:rsidR="00722755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 xml:space="preserve">Trvale zajistit fyzickou </w:t>
            </w:r>
            <w:r w:rsidR="00722755">
              <w:rPr>
                <w:sz w:val="24"/>
                <w:szCs w:val="24"/>
              </w:rPr>
              <w:t>a </w:t>
            </w:r>
            <w:r>
              <w:rPr>
                <w:sz w:val="24"/>
                <w:szCs w:val="24"/>
              </w:rPr>
              <w:t>kybernetickou bezpečnost.</w:t>
            </w:r>
          </w:p>
        </w:tc>
        <w:tc>
          <w:tcPr>
            <w:tcW w:w="2740" w:type="dxa"/>
            <w:hideMark/>
          </w:tcPr>
          <w:p w14:paraId="56356FAA" w14:textId="391761C4" w:rsidR="005770EF" w:rsidRPr="00780B0D" w:rsidRDefault="00F1375C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6.4.</w:t>
            </w:r>
            <w:r w:rsidR="00722755">
              <w:rPr>
                <w:sz w:val="24"/>
                <w:szCs w:val="24"/>
              </w:rPr>
              <w:t>2 </w:t>
            </w:r>
            <w:r w:rsidR="005770EF" w:rsidRPr="00780B0D">
              <w:rPr>
                <w:sz w:val="24"/>
                <w:szCs w:val="24"/>
              </w:rPr>
              <w:t>Vytvářet bezpečné kyber</w:t>
            </w:r>
            <w:r w:rsidR="001C3CCA">
              <w:rPr>
                <w:sz w:val="24"/>
                <w:szCs w:val="24"/>
              </w:rPr>
              <w:t>netické</w:t>
            </w:r>
            <w:r w:rsidR="005770EF" w:rsidRPr="00780B0D">
              <w:rPr>
                <w:sz w:val="24"/>
                <w:szCs w:val="24"/>
              </w:rPr>
              <w:t xml:space="preserve">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="005770EF" w:rsidRPr="00780B0D">
              <w:rPr>
                <w:sz w:val="24"/>
                <w:szCs w:val="24"/>
              </w:rPr>
              <w:t xml:space="preserve">fyzické studijní </w:t>
            </w:r>
            <w:r w:rsidR="00722755" w:rsidRPr="00780B0D">
              <w:rPr>
                <w:sz w:val="24"/>
                <w:szCs w:val="24"/>
              </w:rPr>
              <w:t>i</w:t>
            </w:r>
            <w:r w:rsidR="00722755">
              <w:rPr>
                <w:sz w:val="24"/>
                <w:szCs w:val="24"/>
              </w:rPr>
              <w:t> </w:t>
            </w:r>
            <w:r w:rsidR="005770EF" w:rsidRPr="00780B0D">
              <w:rPr>
                <w:sz w:val="24"/>
                <w:szCs w:val="24"/>
              </w:rPr>
              <w:t xml:space="preserve">pracovní prostředí prostřednictvím nákupu zabezpečovacích prostředků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="005770EF" w:rsidRPr="00780B0D">
              <w:rPr>
                <w:sz w:val="24"/>
                <w:szCs w:val="24"/>
              </w:rPr>
              <w:t>služeb</w:t>
            </w:r>
            <w:r w:rsidR="001C3CCA">
              <w:rPr>
                <w:sz w:val="24"/>
                <w:szCs w:val="24"/>
              </w:rPr>
              <w:t>.</w:t>
            </w:r>
          </w:p>
        </w:tc>
        <w:tc>
          <w:tcPr>
            <w:tcW w:w="3162" w:type="dxa"/>
            <w:hideMark/>
          </w:tcPr>
          <w:p w14:paraId="5B09A70C" w14:textId="326AA506" w:rsidR="005770EF" w:rsidRPr="00780B0D" w:rsidRDefault="00526F48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Dokončit implementaci EKV </w:t>
            </w:r>
            <w:r w:rsidR="00722755" w:rsidRPr="00780B0D">
              <w:rPr>
                <w:sz w:val="24"/>
                <w:szCs w:val="24"/>
              </w:rPr>
              <w:t>v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univerzitních objektech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zajistit jeho servisní podporu</w:t>
            </w:r>
            <w:r w:rsidR="00E01EBA">
              <w:rPr>
                <w:sz w:val="24"/>
                <w:szCs w:val="24"/>
              </w:rPr>
              <w:t>.</w:t>
            </w:r>
          </w:p>
        </w:tc>
        <w:tc>
          <w:tcPr>
            <w:tcW w:w="2295" w:type="dxa"/>
            <w:hideMark/>
          </w:tcPr>
          <w:p w14:paraId="2883DF41" w14:textId="562145E2" w:rsidR="008D585D" w:rsidRPr="00780B0D" w:rsidRDefault="008D585D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R</w:t>
            </w:r>
            <w:r w:rsidR="005770EF" w:rsidRPr="00780B0D">
              <w:rPr>
                <w:b/>
                <w:bCs/>
                <w:sz w:val="24"/>
                <w:szCs w:val="24"/>
              </w:rPr>
              <w:t>ektor</w:t>
            </w:r>
          </w:p>
          <w:p w14:paraId="1BB2E682" w14:textId="77777777" w:rsidR="00F1375C" w:rsidRPr="00780B0D" w:rsidRDefault="00F1375C" w:rsidP="00F1375C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Kvestorka </w:t>
            </w:r>
          </w:p>
          <w:p w14:paraId="0A2B2985" w14:textId="77777777" w:rsidR="008D585D" w:rsidRPr="00780B0D" w:rsidRDefault="008D585D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M</w:t>
            </w:r>
            <w:r w:rsidR="005770EF" w:rsidRPr="00780B0D">
              <w:rPr>
                <w:sz w:val="24"/>
                <w:szCs w:val="24"/>
              </w:rPr>
              <w:t>anažer fyzické bezpečnosti</w:t>
            </w:r>
          </w:p>
          <w:p w14:paraId="121F885A" w14:textId="77777777" w:rsidR="005770EF" w:rsidRPr="00780B0D" w:rsidRDefault="008D585D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V</w:t>
            </w:r>
            <w:r w:rsidR="005770EF" w:rsidRPr="00780B0D">
              <w:rPr>
                <w:sz w:val="24"/>
                <w:szCs w:val="24"/>
              </w:rPr>
              <w:t>edoucí TPO</w:t>
            </w:r>
          </w:p>
          <w:p w14:paraId="1C5A4C7B" w14:textId="139373E9" w:rsidR="00232B58" w:rsidRPr="00780B0D" w:rsidRDefault="00232B58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Ředitelka CVT</w:t>
            </w:r>
          </w:p>
        </w:tc>
        <w:tc>
          <w:tcPr>
            <w:tcW w:w="3057" w:type="dxa"/>
            <w:hideMark/>
          </w:tcPr>
          <w:p w14:paraId="05CAA273" w14:textId="77777777" w:rsidR="005770EF" w:rsidRPr="00780B0D" w:rsidRDefault="00472599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EKV v režimu zkušebního provozu</w:t>
            </w:r>
          </w:p>
          <w:p w14:paraId="4F34CB59" w14:textId="61082E32" w:rsidR="00232B58" w:rsidRPr="00780B0D" w:rsidRDefault="00232B58">
            <w:pPr>
              <w:rPr>
                <w:sz w:val="24"/>
                <w:szCs w:val="24"/>
              </w:rPr>
            </w:pPr>
          </w:p>
        </w:tc>
      </w:tr>
      <w:tr w:rsidR="00F457CC" w:rsidRPr="00780B0D" w14:paraId="63ABC888" w14:textId="77777777" w:rsidTr="00B73C14">
        <w:trPr>
          <w:trHeight w:val="828"/>
        </w:trPr>
        <w:tc>
          <w:tcPr>
            <w:tcW w:w="2740" w:type="dxa"/>
            <w:hideMark/>
          </w:tcPr>
          <w:p w14:paraId="74A1ECD2" w14:textId="64303479" w:rsidR="005770EF" w:rsidRPr="00780B0D" w:rsidRDefault="005770E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6.</w:t>
            </w:r>
            <w:r w:rsidR="00722755" w:rsidRPr="00780B0D">
              <w:rPr>
                <w:sz w:val="24"/>
                <w:szCs w:val="24"/>
              </w:rPr>
              <w:t>5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Obnovovat informační systémy</w:t>
            </w:r>
            <w:r w:rsidR="004C4AED">
              <w:rPr>
                <w:sz w:val="24"/>
                <w:szCs w:val="24"/>
              </w:rPr>
              <w:t>.</w:t>
            </w:r>
          </w:p>
        </w:tc>
        <w:tc>
          <w:tcPr>
            <w:tcW w:w="2740" w:type="dxa"/>
            <w:hideMark/>
          </w:tcPr>
          <w:p w14:paraId="03071E18" w14:textId="1C5B563B" w:rsidR="005770EF" w:rsidRPr="00780B0D" w:rsidRDefault="00F1375C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6.5.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="005770EF" w:rsidRPr="00780B0D">
              <w:rPr>
                <w:sz w:val="24"/>
                <w:szCs w:val="24"/>
              </w:rPr>
              <w:t>Implementovat certifikovanou Spisovou službu nové generace</w:t>
            </w:r>
            <w:r w:rsidR="00E01EBA">
              <w:rPr>
                <w:sz w:val="24"/>
                <w:szCs w:val="24"/>
              </w:rPr>
              <w:t>.</w:t>
            </w:r>
          </w:p>
        </w:tc>
        <w:tc>
          <w:tcPr>
            <w:tcW w:w="3162" w:type="dxa"/>
            <w:hideMark/>
          </w:tcPr>
          <w:p w14:paraId="431A1E1D" w14:textId="62CC36DE" w:rsidR="005770EF" w:rsidRPr="00780B0D" w:rsidRDefault="005770E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Zahájit přechod na certifikovanou Spisovou službu nové generace</w:t>
            </w:r>
            <w:r w:rsidR="00E01EBA">
              <w:rPr>
                <w:sz w:val="24"/>
                <w:szCs w:val="24"/>
              </w:rPr>
              <w:t>.</w:t>
            </w:r>
          </w:p>
        </w:tc>
        <w:tc>
          <w:tcPr>
            <w:tcW w:w="2295" w:type="dxa"/>
            <w:hideMark/>
          </w:tcPr>
          <w:p w14:paraId="0AB20BF6" w14:textId="77777777" w:rsidR="008D585D" w:rsidRPr="00780B0D" w:rsidRDefault="008D585D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K</w:t>
            </w:r>
            <w:r w:rsidR="005770EF" w:rsidRPr="00780B0D">
              <w:rPr>
                <w:b/>
                <w:bCs/>
                <w:sz w:val="24"/>
                <w:szCs w:val="24"/>
              </w:rPr>
              <w:t>vestorka</w:t>
            </w:r>
          </w:p>
          <w:p w14:paraId="5C021C7F" w14:textId="6B818341" w:rsidR="005770EF" w:rsidRPr="00780B0D" w:rsidRDefault="008D585D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Ř</w:t>
            </w:r>
            <w:r w:rsidR="005770EF" w:rsidRPr="00780B0D">
              <w:rPr>
                <w:sz w:val="24"/>
                <w:szCs w:val="24"/>
              </w:rPr>
              <w:t>editelka CVT</w:t>
            </w:r>
          </w:p>
        </w:tc>
        <w:tc>
          <w:tcPr>
            <w:tcW w:w="3057" w:type="dxa"/>
            <w:hideMark/>
          </w:tcPr>
          <w:p w14:paraId="580C1C70" w14:textId="3AA338E6" w:rsidR="005770EF" w:rsidRPr="00780B0D" w:rsidRDefault="005770E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Moderní funkční informační infrastruktura</w:t>
            </w:r>
          </w:p>
        </w:tc>
      </w:tr>
      <w:tr w:rsidR="00F457CC" w:rsidRPr="00780B0D" w14:paraId="690ED712" w14:textId="77777777" w:rsidTr="00B73C14">
        <w:trPr>
          <w:trHeight w:val="552"/>
        </w:trPr>
        <w:tc>
          <w:tcPr>
            <w:tcW w:w="2740" w:type="dxa"/>
            <w:hideMark/>
          </w:tcPr>
          <w:p w14:paraId="5038ED0F" w14:textId="0212148B" w:rsidR="005770EF" w:rsidRPr="00780B0D" w:rsidRDefault="005770E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6.</w:t>
            </w:r>
            <w:r w:rsidR="00722755" w:rsidRPr="00780B0D">
              <w:rPr>
                <w:sz w:val="24"/>
                <w:szCs w:val="24"/>
              </w:rPr>
              <w:t>5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Obnovovat informační systémy</w:t>
            </w:r>
            <w:r w:rsidR="004C4AED">
              <w:rPr>
                <w:sz w:val="24"/>
                <w:szCs w:val="24"/>
              </w:rPr>
              <w:t>.</w:t>
            </w:r>
          </w:p>
        </w:tc>
        <w:tc>
          <w:tcPr>
            <w:tcW w:w="2740" w:type="dxa"/>
            <w:hideMark/>
          </w:tcPr>
          <w:p w14:paraId="32EB489E" w14:textId="54B368E4" w:rsidR="005770EF" w:rsidRPr="00780B0D" w:rsidRDefault="00F1375C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6.5.</w:t>
            </w:r>
            <w:r w:rsidR="00722755" w:rsidRPr="00780B0D">
              <w:rPr>
                <w:sz w:val="24"/>
                <w:szCs w:val="24"/>
              </w:rPr>
              <w:t>2</w:t>
            </w:r>
            <w:r w:rsidR="00722755">
              <w:rPr>
                <w:sz w:val="24"/>
                <w:szCs w:val="24"/>
              </w:rPr>
              <w:t> </w:t>
            </w:r>
            <w:r w:rsidR="005770EF" w:rsidRPr="00780B0D">
              <w:rPr>
                <w:sz w:val="24"/>
                <w:szCs w:val="24"/>
              </w:rPr>
              <w:t xml:space="preserve">Přechod na IS </w:t>
            </w:r>
            <w:proofErr w:type="gramStart"/>
            <w:r w:rsidR="005770EF" w:rsidRPr="00780B0D">
              <w:rPr>
                <w:sz w:val="24"/>
                <w:szCs w:val="24"/>
              </w:rPr>
              <w:t>SAP - verze</w:t>
            </w:r>
            <w:proofErr w:type="gramEnd"/>
            <w:r w:rsidR="005770EF" w:rsidRPr="00780B0D">
              <w:rPr>
                <w:sz w:val="24"/>
                <w:szCs w:val="24"/>
              </w:rPr>
              <w:t xml:space="preserve"> S4 HANA</w:t>
            </w:r>
            <w:r w:rsidR="00E01EBA">
              <w:rPr>
                <w:sz w:val="24"/>
                <w:szCs w:val="24"/>
              </w:rPr>
              <w:t>.</w:t>
            </w:r>
          </w:p>
        </w:tc>
        <w:tc>
          <w:tcPr>
            <w:tcW w:w="3162" w:type="dxa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</w:tblGrid>
            <w:tr w:rsidR="00F457CC" w:rsidRPr="00780B0D" w14:paraId="3F7726BA" w14:textId="77777777" w:rsidTr="00526F4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0ACC7BB" w14:textId="77777777" w:rsidR="00526F48" w:rsidRPr="00780B0D" w:rsidRDefault="00526F48" w:rsidP="00526F48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9158695" w14:textId="77777777" w:rsidR="00526F48" w:rsidRPr="00780B0D" w:rsidRDefault="00526F48" w:rsidP="00526F48">
            <w:pPr>
              <w:rPr>
                <w:vanish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46"/>
            </w:tblGrid>
            <w:tr w:rsidR="00F457CC" w:rsidRPr="00780B0D" w14:paraId="0404D686" w14:textId="77777777" w:rsidTr="00526F4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29D8FA3E" w14:textId="02A80F96" w:rsidR="00526F48" w:rsidRPr="00780B0D" w:rsidRDefault="00526F48" w:rsidP="00526F48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780B0D">
                    <w:rPr>
                      <w:sz w:val="24"/>
                      <w:szCs w:val="24"/>
                    </w:rPr>
                    <w:t>Dokončit přípravnou fázi pro přechod na S/</w:t>
                  </w:r>
                  <w:r w:rsidR="00722755" w:rsidRPr="00780B0D">
                    <w:rPr>
                      <w:sz w:val="24"/>
                      <w:szCs w:val="24"/>
                    </w:rPr>
                    <w:t>4</w:t>
                  </w:r>
                  <w:r w:rsidR="00722755">
                    <w:rPr>
                      <w:sz w:val="24"/>
                      <w:szCs w:val="24"/>
                    </w:rPr>
                    <w:t> </w:t>
                  </w:r>
                  <w:r w:rsidRPr="00780B0D">
                    <w:rPr>
                      <w:sz w:val="24"/>
                      <w:szCs w:val="24"/>
                    </w:rPr>
                    <w:t>HANA (licence, migrace, integrace)</w:t>
                  </w:r>
                  <w:r w:rsidR="00E01EBA">
                    <w:rPr>
                      <w:sz w:val="24"/>
                      <w:szCs w:val="24"/>
                    </w:rPr>
                    <w:t>.</w:t>
                  </w:r>
                </w:p>
              </w:tc>
            </w:tr>
          </w:tbl>
          <w:p w14:paraId="074DAC05" w14:textId="187D6241" w:rsidR="005770EF" w:rsidRPr="00780B0D" w:rsidRDefault="005770EF">
            <w:pPr>
              <w:rPr>
                <w:sz w:val="24"/>
                <w:szCs w:val="24"/>
              </w:rPr>
            </w:pPr>
          </w:p>
        </w:tc>
        <w:tc>
          <w:tcPr>
            <w:tcW w:w="2295" w:type="dxa"/>
            <w:hideMark/>
          </w:tcPr>
          <w:p w14:paraId="2A3D7819" w14:textId="77777777" w:rsidR="008D585D" w:rsidRPr="00780B0D" w:rsidRDefault="008D585D" w:rsidP="008D585D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Kvestorka</w:t>
            </w:r>
          </w:p>
          <w:p w14:paraId="49CCEE65" w14:textId="13352922" w:rsidR="005770EF" w:rsidRPr="00780B0D" w:rsidRDefault="008D585D" w:rsidP="008D585D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Ředitelka CVT</w:t>
            </w:r>
          </w:p>
        </w:tc>
        <w:tc>
          <w:tcPr>
            <w:tcW w:w="3057" w:type="dxa"/>
            <w:hideMark/>
          </w:tcPr>
          <w:p w14:paraId="3B2DEF62" w14:textId="77777777" w:rsidR="00E01EBA" w:rsidRDefault="00472599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Schválený projekt přechodu</w:t>
            </w:r>
          </w:p>
          <w:p w14:paraId="3D961A1A" w14:textId="77777777" w:rsidR="00E01EBA" w:rsidRDefault="00E01EBA">
            <w:pPr>
              <w:rPr>
                <w:sz w:val="24"/>
                <w:szCs w:val="24"/>
              </w:rPr>
            </w:pPr>
          </w:p>
          <w:p w14:paraId="55E26378" w14:textId="42741F01" w:rsidR="005770EF" w:rsidRPr="00780B0D" w:rsidRDefault="00E01E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</w:t>
            </w:r>
            <w:r w:rsidR="00472599" w:rsidRPr="00780B0D">
              <w:rPr>
                <w:sz w:val="24"/>
                <w:szCs w:val="24"/>
              </w:rPr>
              <w:t>armonogram implementace</w:t>
            </w:r>
          </w:p>
        </w:tc>
      </w:tr>
      <w:tr w:rsidR="00F457CC" w:rsidRPr="00780B0D" w14:paraId="66DED4F6" w14:textId="77777777" w:rsidTr="00B73C14">
        <w:trPr>
          <w:trHeight w:val="1380"/>
        </w:trPr>
        <w:tc>
          <w:tcPr>
            <w:tcW w:w="2740" w:type="dxa"/>
            <w:hideMark/>
          </w:tcPr>
          <w:p w14:paraId="795DBDA1" w14:textId="0A4C4BA8" w:rsidR="008D585D" w:rsidRPr="00780B0D" w:rsidRDefault="008D585D" w:rsidP="008D585D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6.</w:t>
            </w:r>
            <w:r w:rsidR="00722755" w:rsidRPr="00780B0D">
              <w:rPr>
                <w:sz w:val="24"/>
                <w:szCs w:val="24"/>
              </w:rPr>
              <w:t>5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Obnovovat informační systémy</w:t>
            </w:r>
            <w:r w:rsidR="004C4AED">
              <w:rPr>
                <w:sz w:val="24"/>
                <w:szCs w:val="24"/>
              </w:rPr>
              <w:t>.</w:t>
            </w:r>
          </w:p>
        </w:tc>
        <w:tc>
          <w:tcPr>
            <w:tcW w:w="2740" w:type="dxa"/>
            <w:hideMark/>
          </w:tcPr>
          <w:p w14:paraId="1C40BF81" w14:textId="735DF16A" w:rsidR="008D585D" w:rsidRPr="00780B0D" w:rsidRDefault="00F1375C" w:rsidP="44222BA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6.5.</w:t>
            </w:r>
            <w:r w:rsidR="00722755" w:rsidRPr="00780B0D">
              <w:rPr>
                <w:sz w:val="24"/>
                <w:szCs w:val="24"/>
              </w:rPr>
              <w:t>3</w:t>
            </w:r>
            <w:r w:rsidR="00722755">
              <w:rPr>
                <w:sz w:val="24"/>
                <w:szCs w:val="24"/>
              </w:rPr>
              <w:t> </w:t>
            </w:r>
            <w:r w:rsidR="266BB884" w:rsidRPr="00780B0D">
              <w:rPr>
                <w:sz w:val="24"/>
                <w:szCs w:val="24"/>
              </w:rPr>
              <w:t>Implementovat moderní informační technologie při správě majetku</w:t>
            </w:r>
            <w:r w:rsidR="00E01EBA">
              <w:rPr>
                <w:sz w:val="24"/>
                <w:szCs w:val="24"/>
              </w:rPr>
              <w:t xml:space="preserve">. </w:t>
            </w:r>
          </w:p>
        </w:tc>
        <w:tc>
          <w:tcPr>
            <w:tcW w:w="3162" w:type="dxa"/>
            <w:hideMark/>
          </w:tcPr>
          <w:p w14:paraId="7AFF6EA2" w14:textId="7A2E1A00" w:rsidR="008D585D" w:rsidRPr="00780B0D" w:rsidRDefault="00526F48" w:rsidP="008D585D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Dokončit implementaci RFID technologie pro evidenci majetku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nastavit servisní podporu</w:t>
            </w:r>
            <w:r w:rsidR="00E01EBA">
              <w:rPr>
                <w:sz w:val="24"/>
                <w:szCs w:val="24"/>
              </w:rPr>
              <w:t>.</w:t>
            </w:r>
          </w:p>
        </w:tc>
        <w:tc>
          <w:tcPr>
            <w:tcW w:w="2295" w:type="dxa"/>
            <w:hideMark/>
          </w:tcPr>
          <w:p w14:paraId="7F2F2D8A" w14:textId="77777777" w:rsidR="008D585D" w:rsidRPr="00780B0D" w:rsidRDefault="008D585D" w:rsidP="008D585D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Kvestorka</w:t>
            </w:r>
          </w:p>
          <w:p w14:paraId="34443497" w14:textId="4FF2FB32" w:rsidR="008D585D" w:rsidRPr="00780B0D" w:rsidRDefault="008D585D" w:rsidP="008D585D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Ředitelka CVT</w:t>
            </w:r>
          </w:p>
        </w:tc>
        <w:tc>
          <w:tcPr>
            <w:tcW w:w="3057" w:type="dxa"/>
            <w:hideMark/>
          </w:tcPr>
          <w:p w14:paraId="7021DFEC" w14:textId="77777777" w:rsidR="00512031" w:rsidRPr="00780B0D" w:rsidRDefault="00472599" w:rsidP="008D585D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evidovaných položek RFID</w:t>
            </w:r>
          </w:p>
          <w:p w14:paraId="1686AC0A" w14:textId="77777777" w:rsidR="00512031" w:rsidRPr="00780B0D" w:rsidRDefault="00512031" w:rsidP="008D585D">
            <w:pPr>
              <w:rPr>
                <w:sz w:val="24"/>
                <w:szCs w:val="24"/>
              </w:rPr>
            </w:pPr>
          </w:p>
          <w:p w14:paraId="37A24286" w14:textId="23F421FC" w:rsidR="008D585D" w:rsidRPr="00780B0D" w:rsidRDefault="00512031" w:rsidP="008D585D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S</w:t>
            </w:r>
            <w:r w:rsidR="00472599" w:rsidRPr="00780B0D">
              <w:rPr>
                <w:sz w:val="24"/>
                <w:szCs w:val="24"/>
              </w:rPr>
              <w:t>ystém aktivní ve všech součástech</w:t>
            </w:r>
          </w:p>
        </w:tc>
      </w:tr>
      <w:tr w:rsidR="00F457CC" w:rsidRPr="00780B0D" w14:paraId="2174FBED" w14:textId="77777777" w:rsidTr="00B73C14">
        <w:trPr>
          <w:trHeight w:val="1380"/>
        </w:trPr>
        <w:tc>
          <w:tcPr>
            <w:tcW w:w="2740" w:type="dxa"/>
            <w:hideMark/>
          </w:tcPr>
          <w:p w14:paraId="0D9CC9BF" w14:textId="3AC1C02C" w:rsidR="008D585D" w:rsidRPr="00780B0D" w:rsidRDefault="00F1375C" w:rsidP="008D585D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6.</w:t>
            </w:r>
            <w:r w:rsidR="00722755" w:rsidRPr="00780B0D">
              <w:rPr>
                <w:sz w:val="24"/>
                <w:szCs w:val="24"/>
              </w:rPr>
              <w:t>5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Obnovovat informační systémy</w:t>
            </w:r>
            <w:r w:rsidR="004C4AED">
              <w:rPr>
                <w:sz w:val="24"/>
                <w:szCs w:val="24"/>
              </w:rPr>
              <w:t>.</w:t>
            </w:r>
          </w:p>
        </w:tc>
        <w:tc>
          <w:tcPr>
            <w:tcW w:w="2740" w:type="dxa"/>
            <w:hideMark/>
          </w:tcPr>
          <w:p w14:paraId="52F458D6" w14:textId="5C1DC7D6" w:rsidR="008D585D" w:rsidRPr="00780B0D" w:rsidRDefault="00F1375C" w:rsidP="008D585D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6.5.</w:t>
            </w:r>
            <w:r w:rsidR="00722755" w:rsidRPr="00780B0D">
              <w:rPr>
                <w:sz w:val="24"/>
                <w:szCs w:val="24"/>
              </w:rPr>
              <w:t>4</w:t>
            </w:r>
            <w:r w:rsidR="00722755">
              <w:rPr>
                <w:sz w:val="24"/>
                <w:szCs w:val="24"/>
              </w:rPr>
              <w:t> </w:t>
            </w:r>
            <w:r w:rsidR="625F03A9" w:rsidRPr="00780B0D">
              <w:rPr>
                <w:sz w:val="24"/>
                <w:szCs w:val="24"/>
              </w:rPr>
              <w:t xml:space="preserve">Zajistit plnou digitalizaci studijního procesu </w:t>
            </w:r>
            <w:r w:rsidR="00722755" w:rsidRPr="00780B0D">
              <w:rPr>
                <w:sz w:val="24"/>
                <w:szCs w:val="24"/>
              </w:rPr>
              <w:t>v</w:t>
            </w:r>
            <w:r w:rsidR="00722755">
              <w:rPr>
                <w:sz w:val="24"/>
                <w:szCs w:val="24"/>
              </w:rPr>
              <w:t> </w:t>
            </w:r>
            <w:r w:rsidR="625F03A9" w:rsidRPr="00780B0D">
              <w:rPr>
                <w:sz w:val="24"/>
                <w:szCs w:val="24"/>
              </w:rPr>
              <w:t>IS STAG</w:t>
            </w:r>
            <w:r w:rsidR="00E01EBA">
              <w:rPr>
                <w:sz w:val="24"/>
                <w:szCs w:val="24"/>
              </w:rPr>
              <w:t xml:space="preserve">. </w:t>
            </w:r>
          </w:p>
        </w:tc>
        <w:tc>
          <w:tcPr>
            <w:tcW w:w="3162" w:type="dxa"/>
            <w:hideMark/>
          </w:tcPr>
          <w:p w14:paraId="0300E948" w14:textId="6E241DFB" w:rsidR="008D585D" w:rsidRPr="00780B0D" w:rsidRDefault="00526F48" w:rsidP="008D585D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Finalizovat napojení IS/STAG na státní registry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zajistit plnou funkčnost elektronické agendy</w:t>
            </w:r>
            <w:r w:rsidR="00E01EBA">
              <w:rPr>
                <w:sz w:val="24"/>
                <w:szCs w:val="24"/>
              </w:rPr>
              <w:t xml:space="preserve">. </w:t>
            </w:r>
          </w:p>
        </w:tc>
        <w:tc>
          <w:tcPr>
            <w:tcW w:w="2295" w:type="dxa"/>
            <w:hideMark/>
          </w:tcPr>
          <w:p w14:paraId="704283FC" w14:textId="77777777" w:rsidR="008D585D" w:rsidRPr="00780B0D" w:rsidRDefault="008D585D" w:rsidP="008D585D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Kvestorka</w:t>
            </w:r>
          </w:p>
          <w:p w14:paraId="550212F9" w14:textId="42CE5940" w:rsidR="008D585D" w:rsidRPr="00780B0D" w:rsidRDefault="008D585D" w:rsidP="008D585D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Ředitelka CVT</w:t>
            </w:r>
          </w:p>
        </w:tc>
        <w:tc>
          <w:tcPr>
            <w:tcW w:w="3057" w:type="dxa"/>
            <w:hideMark/>
          </w:tcPr>
          <w:p w14:paraId="4B9EAD8E" w14:textId="5EF20383" w:rsidR="008D585D" w:rsidRPr="00780B0D" w:rsidRDefault="00472599" w:rsidP="008D585D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Napojení IS/STAG na státní registry dokončeno</w:t>
            </w:r>
          </w:p>
        </w:tc>
      </w:tr>
      <w:tr w:rsidR="00F457CC" w:rsidRPr="00780B0D" w14:paraId="0FF80FFC" w14:textId="77777777" w:rsidTr="00B73C14">
        <w:trPr>
          <w:trHeight w:val="1410"/>
        </w:trPr>
        <w:tc>
          <w:tcPr>
            <w:tcW w:w="2740" w:type="dxa"/>
            <w:hideMark/>
          </w:tcPr>
          <w:p w14:paraId="7CCE8969" w14:textId="5A8972A5" w:rsidR="008D585D" w:rsidRPr="00780B0D" w:rsidRDefault="0A7BB036" w:rsidP="008D585D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6.</w:t>
            </w:r>
            <w:r w:rsidR="00722755" w:rsidRPr="00780B0D">
              <w:rPr>
                <w:sz w:val="24"/>
                <w:szCs w:val="24"/>
              </w:rPr>
              <w:t>6</w:t>
            </w:r>
            <w:r w:rsidR="00722755">
              <w:rPr>
                <w:sz w:val="24"/>
                <w:szCs w:val="24"/>
              </w:rPr>
              <w:t> </w:t>
            </w:r>
            <w:r w:rsidR="1EA4D310" w:rsidRPr="00780B0D">
              <w:rPr>
                <w:sz w:val="24"/>
                <w:szCs w:val="24"/>
              </w:rPr>
              <w:t xml:space="preserve">Trvale snižovat administrativní zátěž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="1EA4D310" w:rsidRPr="00780B0D">
              <w:rPr>
                <w:sz w:val="24"/>
                <w:szCs w:val="24"/>
              </w:rPr>
              <w:t xml:space="preserve">zefektivnit administrativní/účetní procesy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="1EA4D310" w:rsidRPr="00780B0D">
              <w:rPr>
                <w:sz w:val="24"/>
                <w:szCs w:val="24"/>
              </w:rPr>
              <w:t>postupy</w:t>
            </w:r>
            <w:r w:rsidR="004C4AED">
              <w:rPr>
                <w:sz w:val="24"/>
                <w:szCs w:val="24"/>
              </w:rPr>
              <w:t>.</w:t>
            </w:r>
          </w:p>
          <w:p w14:paraId="1FF176AF" w14:textId="00317CDA" w:rsidR="008D585D" w:rsidRPr="00780B0D" w:rsidRDefault="008D585D" w:rsidP="008D585D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hideMark/>
          </w:tcPr>
          <w:p w14:paraId="0D62EB46" w14:textId="55B420AA" w:rsidR="008D585D" w:rsidRPr="00780B0D" w:rsidRDefault="00F1375C" w:rsidP="44222BA5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6.6.</w:t>
            </w:r>
            <w:r w:rsidR="00722755" w:rsidRPr="00780B0D">
              <w:rPr>
                <w:sz w:val="24"/>
                <w:szCs w:val="24"/>
              </w:rPr>
              <w:t>1</w:t>
            </w:r>
            <w:r w:rsidR="00722755">
              <w:rPr>
                <w:sz w:val="24"/>
                <w:szCs w:val="24"/>
              </w:rPr>
              <w:t> </w:t>
            </w:r>
            <w:r w:rsidR="70FCAF73" w:rsidRPr="00780B0D">
              <w:rPr>
                <w:sz w:val="24"/>
                <w:szCs w:val="24"/>
              </w:rPr>
              <w:t xml:space="preserve">Digitalizovat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="44F6D628" w:rsidRPr="00780B0D">
              <w:rPr>
                <w:sz w:val="24"/>
                <w:szCs w:val="24"/>
              </w:rPr>
              <w:t xml:space="preserve">optimalizovat </w:t>
            </w:r>
            <w:r w:rsidR="70FCAF73" w:rsidRPr="00780B0D">
              <w:rPr>
                <w:sz w:val="24"/>
                <w:szCs w:val="24"/>
              </w:rPr>
              <w:t xml:space="preserve">účetní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="70FCAF73" w:rsidRPr="00780B0D">
              <w:rPr>
                <w:sz w:val="24"/>
                <w:szCs w:val="24"/>
              </w:rPr>
              <w:t xml:space="preserve">administrativní procesy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="70FCAF73" w:rsidRPr="00780B0D">
              <w:rPr>
                <w:sz w:val="24"/>
                <w:szCs w:val="24"/>
              </w:rPr>
              <w:t>postupy</w:t>
            </w:r>
            <w:r w:rsidR="00E01EBA">
              <w:rPr>
                <w:sz w:val="24"/>
                <w:szCs w:val="24"/>
              </w:rPr>
              <w:t>.</w:t>
            </w:r>
          </w:p>
        </w:tc>
        <w:tc>
          <w:tcPr>
            <w:tcW w:w="3162" w:type="dxa"/>
            <w:hideMark/>
          </w:tcPr>
          <w:p w14:paraId="26E88BC9" w14:textId="6434CD01" w:rsidR="008D585D" w:rsidRPr="00780B0D" w:rsidRDefault="00526F48" w:rsidP="008D585D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Provést analýzu administrativních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účetních procesů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pokračovat </w:t>
            </w:r>
            <w:r w:rsidR="00722755" w:rsidRPr="00780B0D">
              <w:rPr>
                <w:sz w:val="24"/>
                <w:szCs w:val="24"/>
              </w:rPr>
              <w:t>v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jejich digitalizaci</w:t>
            </w:r>
            <w:r w:rsidR="00E01EBA">
              <w:rPr>
                <w:sz w:val="24"/>
                <w:szCs w:val="24"/>
              </w:rPr>
              <w:t>.</w:t>
            </w:r>
          </w:p>
        </w:tc>
        <w:tc>
          <w:tcPr>
            <w:tcW w:w="2295" w:type="dxa"/>
            <w:hideMark/>
          </w:tcPr>
          <w:p w14:paraId="7A9C27AE" w14:textId="77777777" w:rsidR="008D585D" w:rsidRPr="00780B0D" w:rsidRDefault="008D585D" w:rsidP="008D585D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Kvestorka</w:t>
            </w:r>
          </w:p>
          <w:p w14:paraId="58E43756" w14:textId="2FB7549B" w:rsidR="00472599" w:rsidRPr="00780B0D" w:rsidRDefault="00472599" w:rsidP="008D585D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Vedoucí EO</w:t>
            </w:r>
          </w:p>
          <w:p w14:paraId="42477011" w14:textId="1304BF19" w:rsidR="008D585D" w:rsidRPr="00780B0D" w:rsidRDefault="008D585D" w:rsidP="008D585D">
            <w:pPr>
              <w:rPr>
                <w:sz w:val="24"/>
                <w:szCs w:val="24"/>
              </w:rPr>
            </w:pPr>
          </w:p>
        </w:tc>
        <w:tc>
          <w:tcPr>
            <w:tcW w:w="3057" w:type="dxa"/>
            <w:hideMark/>
          </w:tcPr>
          <w:p w14:paraId="6225E440" w14:textId="7B841010" w:rsidR="00512031" w:rsidRPr="00780B0D" w:rsidRDefault="00472599" w:rsidP="008D585D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Zpráva </w:t>
            </w:r>
            <w:r w:rsidR="00722755" w:rsidRPr="00780B0D">
              <w:rPr>
                <w:sz w:val="24"/>
                <w:szCs w:val="24"/>
              </w:rPr>
              <w:t>z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analýzy procesů</w:t>
            </w:r>
          </w:p>
          <w:p w14:paraId="6DF15F6D" w14:textId="77777777" w:rsidR="00512031" w:rsidRPr="00780B0D" w:rsidRDefault="00512031" w:rsidP="008D585D">
            <w:pPr>
              <w:rPr>
                <w:sz w:val="24"/>
                <w:szCs w:val="24"/>
              </w:rPr>
            </w:pPr>
          </w:p>
          <w:p w14:paraId="49A3120B" w14:textId="5FE6DAAC" w:rsidR="008D585D" w:rsidRPr="00780B0D" w:rsidRDefault="00512031" w:rsidP="008D585D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I</w:t>
            </w:r>
            <w:r w:rsidR="00472599" w:rsidRPr="00780B0D">
              <w:rPr>
                <w:sz w:val="24"/>
                <w:szCs w:val="24"/>
              </w:rPr>
              <w:t>mplementace vybraných digitalizačních kroků</w:t>
            </w:r>
          </w:p>
        </w:tc>
      </w:tr>
      <w:tr w:rsidR="00F457CC" w:rsidRPr="00780B0D" w14:paraId="53DD6ACF" w14:textId="77777777" w:rsidTr="00B73C14">
        <w:trPr>
          <w:trHeight w:val="1380"/>
        </w:trPr>
        <w:tc>
          <w:tcPr>
            <w:tcW w:w="2740" w:type="dxa"/>
            <w:hideMark/>
          </w:tcPr>
          <w:p w14:paraId="524E226B" w14:textId="4B1A1DC1" w:rsidR="005770EF" w:rsidRPr="00780B0D" w:rsidRDefault="5D386BC8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6.</w:t>
            </w:r>
            <w:r w:rsidR="00722755" w:rsidRPr="00780B0D">
              <w:rPr>
                <w:sz w:val="24"/>
                <w:szCs w:val="24"/>
              </w:rPr>
              <w:t>6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Trvale snižovat administrativní zátěž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zefektivnit administrativní/účetní procesy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postupy</w:t>
            </w:r>
            <w:r w:rsidR="004C4AED">
              <w:rPr>
                <w:sz w:val="24"/>
                <w:szCs w:val="24"/>
              </w:rPr>
              <w:t>.</w:t>
            </w:r>
          </w:p>
          <w:p w14:paraId="3A89DDCF" w14:textId="5B235C93" w:rsidR="005770EF" w:rsidRPr="00780B0D" w:rsidRDefault="005770EF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hideMark/>
          </w:tcPr>
          <w:p w14:paraId="560F2EEE" w14:textId="4203493E" w:rsidR="005770EF" w:rsidRPr="00780B0D" w:rsidRDefault="00F1375C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6.6.</w:t>
            </w:r>
            <w:r w:rsidR="00722755" w:rsidRPr="00780B0D">
              <w:rPr>
                <w:sz w:val="24"/>
                <w:szCs w:val="24"/>
              </w:rPr>
              <w:t>2</w:t>
            </w:r>
            <w:r w:rsidR="00722755">
              <w:rPr>
                <w:sz w:val="24"/>
                <w:szCs w:val="24"/>
              </w:rPr>
              <w:t> </w:t>
            </w:r>
            <w:r w:rsidR="02A7A688" w:rsidRPr="00780B0D">
              <w:rPr>
                <w:sz w:val="24"/>
                <w:szCs w:val="24"/>
              </w:rPr>
              <w:t>Opt</w:t>
            </w:r>
            <w:r w:rsidR="00472599" w:rsidRPr="00780B0D">
              <w:rPr>
                <w:sz w:val="24"/>
                <w:szCs w:val="24"/>
              </w:rPr>
              <w:t>imaliz</w:t>
            </w:r>
            <w:r w:rsidR="00B73C14" w:rsidRPr="00780B0D">
              <w:rPr>
                <w:sz w:val="24"/>
                <w:szCs w:val="24"/>
              </w:rPr>
              <w:t>ovat</w:t>
            </w:r>
            <w:r w:rsidR="71E899B3" w:rsidRPr="00780B0D">
              <w:rPr>
                <w:sz w:val="24"/>
                <w:szCs w:val="24"/>
              </w:rPr>
              <w:t xml:space="preserve"> vnitřní norm</w:t>
            </w:r>
            <w:r w:rsidR="00B73C14" w:rsidRPr="00780B0D">
              <w:rPr>
                <w:sz w:val="24"/>
                <w:szCs w:val="24"/>
              </w:rPr>
              <w:t>y</w:t>
            </w:r>
            <w:r w:rsidR="71E899B3" w:rsidRPr="00780B0D">
              <w:rPr>
                <w:sz w:val="24"/>
                <w:szCs w:val="24"/>
              </w:rPr>
              <w:t xml:space="preserve"> </w:t>
            </w:r>
            <w:r w:rsidR="00722755" w:rsidRPr="00780B0D">
              <w:rPr>
                <w:sz w:val="24"/>
                <w:szCs w:val="24"/>
              </w:rPr>
              <w:t>s</w:t>
            </w:r>
            <w:r w:rsidR="00722755">
              <w:rPr>
                <w:sz w:val="24"/>
                <w:szCs w:val="24"/>
              </w:rPr>
              <w:t> </w:t>
            </w:r>
            <w:r w:rsidR="71E899B3" w:rsidRPr="00780B0D">
              <w:rPr>
                <w:sz w:val="24"/>
                <w:szCs w:val="24"/>
              </w:rPr>
              <w:t>cílem zefektivnit uživatelskou orientaci v</w:t>
            </w:r>
            <w:r w:rsidR="00E01EBA">
              <w:rPr>
                <w:sz w:val="24"/>
                <w:szCs w:val="24"/>
              </w:rPr>
              <w:t> </w:t>
            </w:r>
            <w:r w:rsidR="71E899B3" w:rsidRPr="00780B0D">
              <w:rPr>
                <w:sz w:val="24"/>
                <w:szCs w:val="24"/>
              </w:rPr>
              <w:t>nich</w:t>
            </w:r>
            <w:r w:rsidR="00E01EBA">
              <w:rPr>
                <w:sz w:val="24"/>
                <w:szCs w:val="24"/>
              </w:rPr>
              <w:t>.</w:t>
            </w:r>
          </w:p>
        </w:tc>
        <w:tc>
          <w:tcPr>
            <w:tcW w:w="3162" w:type="dxa"/>
            <w:hideMark/>
          </w:tcPr>
          <w:p w14:paraId="1F884D69" w14:textId="4DE02245" w:rsidR="005770EF" w:rsidRPr="00780B0D" w:rsidRDefault="005770EF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Realizovat </w:t>
            </w:r>
            <w:r w:rsidR="00472599" w:rsidRPr="00780B0D">
              <w:rPr>
                <w:sz w:val="24"/>
                <w:szCs w:val="24"/>
              </w:rPr>
              <w:t xml:space="preserve">analýzu </w:t>
            </w:r>
            <w:r w:rsidRPr="00780B0D">
              <w:rPr>
                <w:sz w:val="24"/>
                <w:szCs w:val="24"/>
              </w:rPr>
              <w:t xml:space="preserve">vnitřních norem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zavést nástroje </w:t>
            </w:r>
            <w:r w:rsidR="00722755" w:rsidRPr="00780B0D">
              <w:rPr>
                <w:sz w:val="24"/>
                <w:szCs w:val="24"/>
              </w:rPr>
              <w:t>k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efektivnější orientaci v</w:t>
            </w:r>
            <w:r w:rsidR="00E01EBA">
              <w:rPr>
                <w:sz w:val="24"/>
                <w:szCs w:val="24"/>
              </w:rPr>
              <w:t> </w:t>
            </w:r>
            <w:r w:rsidR="00472599" w:rsidRPr="00780B0D">
              <w:rPr>
                <w:sz w:val="24"/>
                <w:szCs w:val="24"/>
              </w:rPr>
              <w:t>normách</w:t>
            </w:r>
            <w:r w:rsidR="00E01EBA">
              <w:rPr>
                <w:sz w:val="24"/>
                <w:szCs w:val="24"/>
              </w:rPr>
              <w:t>.</w:t>
            </w:r>
          </w:p>
        </w:tc>
        <w:tc>
          <w:tcPr>
            <w:tcW w:w="2295" w:type="dxa"/>
            <w:hideMark/>
          </w:tcPr>
          <w:p w14:paraId="0FEC21F4" w14:textId="77777777" w:rsidR="008D585D" w:rsidRPr="00780B0D" w:rsidRDefault="008D585D" w:rsidP="008D585D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Kvestorka</w:t>
            </w:r>
          </w:p>
          <w:p w14:paraId="4B0E6CAB" w14:textId="70DF41DD" w:rsidR="005770EF" w:rsidRPr="00780B0D" w:rsidRDefault="008D585D" w:rsidP="008D585D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Ředitelka CVT</w:t>
            </w:r>
          </w:p>
        </w:tc>
        <w:tc>
          <w:tcPr>
            <w:tcW w:w="3057" w:type="dxa"/>
            <w:hideMark/>
          </w:tcPr>
          <w:p w14:paraId="63822D46" w14:textId="77777777" w:rsidR="00803566" w:rsidRDefault="00472599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Analýza norem dokončena</w:t>
            </w:r>
          </w:p>
          <w:p w14:paraId="39A4F055" w14:textId="77777777" w:rsidR="00803566" w:rsidRDefault="00803566">
            <w:pPr>
              <w:rPr>
                <w:sz w:val="24"/>
                <w:szCs w:val="24"/>
              </w:rPr>
            </w:pPr>
          </w:p>
          <w:p w14:paraId="036BA674" w14:textId="3B29E2C2" w:rsidR="005770EF" w:rsidRPr="00780B0D" w:rsidRDefault="008035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</w:t>
            </w:r>
            <w:r w:rsidR="00472599" w:rsidRPr="00780B0D">
              <w:rPr>
                <w:sz w:val="24"/>
                <w:szCs w:val="24"/>
              </w:rPr>
              <w:t xml:space="preserve">aveden nástroj pro orientaci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="00472599" w:rsidRPr="00780B0D">
              <w:rPr>
                <w:sz w:val="24"/>
                <w:szCs w:val="24"/>
              </w:rPr>
              <w:t xml:space="preserve">vyhledávání </w:t>
            </w:r>
            <w:r w:rsidR="00722755" w:rsidRPr="00780B0D">
              <w:rPr>
                <w:sz w:val="24"/>
                <w:szCs w:val="24"/>
              </w:rPr>
              <w:t>v</w:t>
            </w:r>
            <w:r w:rsidR="00722755">
              <w:rPr>
                <w:sz w:val="24"/>
                <w:szCs w:val="24"/>
              </w:rPr>
              <w:t> </w:t>
            </w:r>
            <w:r w:rsidR="00472599" w:rsidRPr="00780B0D">
              <w:rPr>
                <w:sz w:val="24"/>
                <w:szCs w:val="24"/>
              </w:rPr>
              <w:t>normách</w:t>
            </w:r>
          </w:p>
        </w:tc>
      </w:tr>
      <w:tr w:rsidR="00B73C14" w:rsidRPr="00780B0D" w14:paraId="118C81B6" w14:textId="77777777" w:rsidTr="00B73C14">
        <w:trPr>
          <w:trHeight w:val="1380"/>
        </w:trPr>
        <w:tc>
          <w:tcPr>
            <w:tcW w:w="2740" w:type="dxa"/>
            <w:hideMark/>
          </w:tcPr>
          <w:p w14:paraId="705769A7" w14:textId="7B1426AE" w:rsidR="005770EF" w:rsidRPr="00780B0D" w:rsidRDefault="71E899B3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6.</w:t>
            </w:r>
            <w:r w:rsidR="00722755">
              <w:rPr>
                <w:sz w:val="24"/>
                <w:szCs w:val="24"/>
              </w:rPr>
              <w:t>6 </w:t>
            </w:r>
            <w:r w:rsidRPr="00780B0D">
              <w:rPr>
                <w:sz w:val="24"/>
                <w:szCs w:val="24"/>
              </w:rPr>
              <w:t>Trval</w:t>
            </w:r>
            <w:r w:rsidR="41626FFE" w:rsidRPr="00780B0D">
              <w:rPr>
                <w:sz w:val="24"/>
                <w:szCs w:val="24"/>
              </w:rPr>
              <w:t>e</w:t>
            </w:r>
            <w:r w:rsidRPr="00780B0D">
              <w:rPr>
                <w:sz w:val="24"/>
                <w:szCs w:val="24"/>
              </w:rPr>
              <w:t xml:space="preserve"> snižov</w:t>
            </w:r>
            <w:r w:rsidR="436144A4" w:rsidRPr="00780B0D">
              <w:rPr>
                <w:sz w:val="24"/>
                <w:szCs w:val="24"/>
              </w:rPr>
              <w:t>at</w:t>
            </w:r>
            <w:r w:rsidRPr="00780B0D">
              <w:rPr>
                <w:sz w:val="24"/>
                <w:szCs w:val="24"/>
              </w:rPr>
              <w:t xml:space="preserve"> administrativní zátěž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zefektivn</w:t>
            </w:r>
            <w:r w:rsidR="13F18980" w:rsidRPr="00780B0D">
              <w:rPr>
                <w:sz w:val="24"/>
                <w:szCs w:val="24"/>
              </w:rPr>
              <w:t>it</w:t>
            </w:r>
            <w:r w:rsidRPr="00780B0D">
              <w:rPr>
                <w:sz w:val="24"/>
                <w:szCs w:val="24"/>
              </w:rPr>
              <w:t xml:space="preserve"> administrativní/účetní proces</w:t>
            </w:r>
            <w:r w:rsidR="29B02DBE" w:rsidRPr="00780B0D">
              <w:rPr>
                <w:sz w:val="24"/>
                <w:szCs w:val="24"/>
              </w:rPr>
              <w:t>y</w:t>
            </w:r>
            <w:r w:rsidRPr="00780B0D">
              <w:rPr>
                <w:sz w:val="24"/>
                <w:szCs w:val="24"/>
              </w:rPr>
              <w:t xml:space="preserve">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>postup</w:t>
            </w:r>
            <w:r w:rsidR="0CBE0F42" w:rsidRPr="00780B0D">
              <w:rPr>
                <w:sz w:val="24"/>
                <w:szCs w:val="24"/>
              </w:rPr>
              <w:t>y</w:t>
            </w:r>
            <w:r w:rsidR="004C4AED">
              <w:rPr>
                <w:sz w:val="24"/>
                <w:szCs w:val="24"/>
              </w:rPr>
              <w:t>.</w:t>
            </w:r>
          </w:p>
        </w:tc>
        <w:tc>
          <w:tcPr>
            <w:tcW w:w="2740" w:type="dxa"/>
            <w:hideMark/>
          </w:tcPr>
          <w:p w14:paraId="647D1F6E" w14:textId="0EDE3403" w:rsidR="005770EF" w:rsidRPr="00780B0D" w:rsidRDefault="00F1375C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6.</w:t>
            </w:r>
            <w:r w:rsidR="00E01EBA">
              <w:rPr>
                <w:sz w:val="24"/>
                <w:szCs w:val="24"/>
              </w:rPr>
              <w:t>6.</w:t>
            </w:r>
            <w:r w:rsidR="00722755">
              <w:rPr>
                <w:sz w:val="24"/>
                <w:szCs w:val="24"/>
              </w:rPr>
              <w:t>3 </w:t>
            </w:r>
            <w:r w:rsidR="00181AE3" w:rsidRPr="00780B0D">
              <w:rPr>
                <w:sz w:val="24"/>
                <w:szCs w:val="24"/>
              </w:rPr>
              <w:t xml:space="preserve">Digitalizovat vybranou personální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="00181AE3" w:rsidRPr="00780B0D">
              <w:rPr>
                <w:sz w:val="24"/>
                <w:szCs w:val="24"/>
              </w:rPr>
              <w:t>mzdovou agendu</w:t>
            </w:r>
            <w:r w:rsidR="00E01EBA">
              <w:rPr>
                <w:sz w:val="24"/>
                <w:szCs w:val="24"/>
              </w:rPr>
              <w:t>.</w:t>
            </w:r>
          </w:p>
        </w:tc>
        <w:tc>
          <w:tcPr>
            <w:tcW w:w="3162" w:type="dxa"/>
            <w:hideMark/>
          </w:tcPr>
          <w:p w14:paraId="2F2BB13A" w14:textId="46B6E881" w:rsidR="005770EF" w:rsidRPr="00780B0D" w:rsidRDefault="006E2573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Pokračovat </w:t>
            </w:r>
            <w:r w:rsidR="00722755" w:rsidRPr="00780B0D">
              <w:rPr>
                <w:sz w:val="24"/>
                <w:szCs w:val="24"/>
              </w:rPr>
              <w:t>v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implementaci elektronických formulářů </w:t>
            </w:r>
            <w:r w:rsidR="00722755" w:rsidRPr="00780B0D">
              <w:rPr>
                <w:sz w:val="24"/>
                <w:szCs w:val="24"/>
              </w:rPr>
              <w:t>a</w:t>
            </w:r>
            <w:r w:rsidR="00722755">
              <w:rPr>
                <w:sz w:val="24"/>
                <w:szCs w:val="24"/>
              </w:rPr>
              <w:t> </w:t>
            </w:r>
            <w:r w:rsidRPr="00780B0D">
              <w:rPr>
                <w:sz w:val="24"/>
                <w:szCs w:val="24"/>
              </w:rPr>
              <w:t xml:space="preserve">schvalovacích </w:t>
            </w:r>
            <w:proofErr w:type="spellStart"/>
            <w:r w:rsidRPr="00780B0D">
              <w:rPr>
                <w:sz w:val="24"/>
                <w:szCs w:val="24"/>
              </w:rPr>
              <w:t>workflow</w:t>
            </w:r>
            <w:proofErr w:type="spellEnd"/>
            <w:r w:rsidR="00E01EBA">
              <w:rPr>
                <w:sz w:val="24"/>
                <w:szCs w:val="24"/>
              </w:rPr>
              <w:t>.</w:t>
            </w:r>
          </w:p>
        </w:tc>
        <w:tc>
          <w:tcPr>
            <w:tcW w:w="2295" w:type="dxa"/>
            <w:hideMark/>
          </w:tcPr>
          <w:p w14:paraId="4253F656" w14:textId="77777777" w:rsidR="008D585D" w:rsidRPr="00780B0D" w:rsidRDefault="008D585D" w:rsidP="008D585D">
            <w:pPr>
              <w:rPr>
                <w:b/>
                <w:bCs/>
                <w:sz w:val="24"/>
                <w:szCs w:val="24"/>
              </w:rPr>
            </w:pPr>
            <w:r w:rsidRPr="00780B0D">
              <w:rPr>
                <w:b/>
                <w:bCs/>
                <w:sz w:val="24"/>
                <w:szCs w:val="24"/>
              </w:rPr>
              <w:t>Kvestorka</w:t>
            </w:r>
          </w:p>
          <w:p w14:paraId="2650EAD5" w14:textId="77777777" w:rsidR="005770EF" w:rsidRPr="00780B0D" w:rsidRDefault="008D585D" w:rsidP="008D585D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Ředitelka CVT</w:t>
            </w:r>
          </w:p>
          <w:p w14:paraId="3666A3E1" w14:textId="4C84C51B" w:rsidR="00B73C14" w:rsidRPr="00780B0D" w:rsidRDefault="006E2573" w:rsidP="008D585D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 xml:space="preserve">Vedoucí </w:t>
            </w:r>
            <w:r w:rsidR="00B73C14" w:rsidRPr="00780B0D">
              <w:rPr>
                <w:sz w:val="24"/>
                <w:szCs w:val="24"/>
              </w:rPr>
              <w:t>p</w:t>
            </w:r>
            <w:r w:rsidR="00B536DB" w:rsidRPr="00780B0D">
              <w:rPr>
                <w:sz w:val="24"/>
                <w:szCs w:val="24"/>
              </w:rPr>
              <w:t xml:space="preserve">ersonálního </w:t>
            </w:r>
            <w:r w:rsidR="00B73C14" w:rsidRPr="00780B0D">
              <w:rPr>
                <w:sz w:val="24"/>
                <w:szCs w:val="24"/>
              </w:rPr>
              <w:t>oddělení</w:t>
            </w:r>
          </w:p>
          <w:p w14:paraId="3A3AD7FC" w14:textId="0B64B5CF" w:rsidR="006E2573" w:rsidRPr="00780B0D" w:rsidRDefault="00B73C14" w:rsidP="008D585D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Vedoucí mzdového oddělení</w:t>
            </w:r>
          </w:p>
        </w:tc>
        <w:tc>
          <w:tcPr>
            <w:tcW w:w="3057" w:type="dxa"/>
            <w:noWrap/>
            <w:hideMark/>
          </w:tcPr>
          <w:p w14:paraId="1519D612" w14:textId="77777777" w:rsidR="00803566" w:rsidRDefault="006E2573">
            <w:pPr>
              <w:rPr>
                <w:sz w:val="24"/>
                <w:szCs w:val="24"/>
              </w:rPr>
            </w:pPr>
            <w:r w:rsidRPr="00780B0D">
              <w:rPr>
                <w:sz w:val="24"/>
                <w:szCs w:val="24"/>
              </w:rPr>
              <w:t>Počet digitalizovaných agend</w:t>
            </w:r>
          </w:p>
          <w:p w14:paraId="08F64946" w14:textId="77777777" w:rsidR="00803566" w:rsidRDefault="00803566">
            <w:pPr>
              <w:rPr>
                <w:sz w:val="24"/>
                <w:szCs w:val="24"/>
              </w:rPr>
            </w:pPr>
          </w:p>
          <w:p w14:paraId="7E7CB72F" w14:textId="6B65AF89" w:rsidR="005770EF" w:rsidRPr="00780B0D" w:rsidRDefault="008035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</w:t>
            </w:r>
            <w:r w:rsidR="006E2573" w:rsidRPr="00780B0D">
              <w:rPr>
                <w:sz w:val="24"/>
                <w:szCs w:val="24"/>
              </w:rPr>
              <w:t>krácení průměrné doby zpracování</w:t>
            </w:r>
          </w:p>
        </w:tc>
      </w:tr>
    </w:tbl>
    <w:p w14:paraId="606DC93D" w14:textId="1B6AA50D" w:rsidR="00A4666E" w:rsidDel="00A43A97" w:rsidRDefault="00A4666E">
      <w:pPr>
        <w:rPr>
          <w:del w:id="33" w:author="Martina Juříková" w:date="2026-01-12T16:34:00Z"/>
          <w:sz w:val="24"/>
          <w:szCs w:val="24"/>
        </w:rPr>
      </w:pPr>
    </w:p>
    <w:p w14:paraId="2D8137AB" w14:textId="654A9805" w:rsidR="00A4666E" w:rsidRDefault="00A4666E">
      <w:pPr>
        <w:rPr>
          <w:sz w:val="24"/>
          <w:szCs w:val="24"/>
        </w:rPr>
      </w:pPr>
      <w:del w:id="34" w:author="Martina Juříková" w:date="2026-01-12T16:34:00Z">
        <w:r w:rsidDel="00A43A97">
          <w:rPr>
            <w:sz w:val="24"/>
            <w:szCs w:val="24"/>
          </w:rPr>
          <w:br w:type="page"/>
        </w:r>
      </w:del>
    </w:p>
    <w:p w14:paraId="242C4153" w14:textId="62F4D0FF" w:rsidR="00EF675E" w:rsidRPr="00911BF7" w:rsidRDefault="00B40079" w:rsidP="00911BF7">
      <w:pPr>
        <w:pStyle w:val="Nadpisdoobsahu"/>
        <w:jc w:val="center"/>
      </w:pPr>
      <w:bookmarkStart w:id="35" w:name="_Toc83555929"/>
      <w:bookmarkStart w:id="36" w:name="_Toc150204452"/>
      <w:bookmarkStart w:id="37" w:name="_Toc213751625"/>
      <w:r w:rsidRPr="00911BF7">
        <w:t>Závěrečné ustanovení</w:t>
      </w:r>
      <w:bookmarkEnd w:id="35"/>
      <w:bookmarkEnd w:id="36"/>
      <w:bookmarkEnd w:id="37"/>
    </w:p>
    <w:p w14:paraId="50D2C247" w14:textId="77777777" w:rsidR="00EF675E" w:rsidRPr="00911BF7" w:rsidRDefault="00EF675E" w:rsidP="00EF675E">
      <w:pPr>
        <w:jc w:val="both"/>
        <w:rPr>
          <w:rFonts w:cs="Times New Roman"/>
          <w:sz w:val="24"/>
          <w:szCs w:val="24"/>
        </w:rPr>
      </w:pPr>
    </w:p>
    <w:p w14:paraId="4073EF51" w14:textId="03B277F9" w:rsidR="00EF675E" w:rsidRPr="00911BF7" w:rsidRDefault="00EF675E" w:rsidP="00911BF7">
      <w:pPr>
        <w:jc w:val="both"/>
        <w:rPr>
          <w:rFonts w:cs="Times New Roman"/>
          <w:sz w:val="24"/>
          <w:szCs w:val="24"/>
        </w:rPr>
      </w:pPr>
      <w:r w:rsidRPr="00911BF7">
        <w:rPr>
          <w:rFonts w:cs="Times New Roman"/>
          <w:sz w:val="24"/>
          <w:szCs w:val="24"/>
        </w:rPr>
        <w:t xml:space="preserve">V souladu se zákonem č. 111/1998 Sb. </w:t>
      </w:r>
      <w:r w:rsidR="00722755" w:rsidRPr="00911BF7">
        <w:rPr>
          <w:rFonts w:cs="Times New Roman"/>
          <w:sz w:val="24"/>
          <w:szCs w:val="24"/>
        </w:rPr>
        <w:t>o</w:t>
      </w:r>
      <w:r w:rsidR="00722755">
        <w:rPr>
          <w:rFonts w:cs="Times New Roman"/>
          <w:sz w:val="24"/>
          <w:szCs w:val="24"/>
        </w:rPr>
        <w:t> </w:t>
      </w:r>
      <w:r w:rsidRPr="00911BF7">
        <w:rPr>
          <w:rFonts w:cs="Times New Roman"/>
          <w:sz w:val="24"/>
          <w:szCs w:val="24"/>
        </w:rPr>
        <w:t xml:space="preserve">vysokých školách </w:t>
      </w:r>
      <w:r w:rsidR="00722755" w:rsidRPr="00911BF7">
        <w:rPr>
          <w:rFonts w:cs="Times New Roman"/>
          <w:sz w:val="24"/>
          <w:szCs w:val="24"/>
        </w:rPr>
        <w:t>a</w:t>
      </w:r>
      <w:r w:rsidR="00722755">
        <w:rPr>
          <w:rFonts w:cs="Times New Roman"/>
          <w:sz w:val="24"/>
          <w:szCs w:val="24"/>
        </w:rPr>
        <w:t> </w:t>
      </w:r>
      <w:r w:rsidR="00722755" w:rsidRPr="00911BF7">
        <w:rPr>
          <w:rFonts w:cs="Times New Roman"/>
          <w:sz w:val="24"/>
          <w:szCs w:val="24"/>
        </w:rPr>
        <w:t>o</w:t>
      </w:r>
      <w:r w:rsidR="00722755">
        <w:rPr>
          <w:rFonts w:cs="Times New Roman"/>
          <w:sz w:val="24"/>
          <w:szCs w:val="24"/>
        </w:rPr>
        <w:t> </w:t>
      </w:r>
      <w:del w:id="38" w:author="Martin Sysel" w:date="2025-12-02T23:22:00Z">
        <w:r w:rsidRPr="00911BF7" w:rsidDel="00EF0349">
          <w:rPr>
            <w:rFonts w:cs="Times New Roman"/>
            <w:sz w:val="24"/>
            <w:szCs w:val="24"/>
          </w:rPr>
          <w:delText xml:space="preserve">změně </w:delText>
        </w:r>
        <w:r w:rsidR="00911BF7" w:rsidDel="00EF0349">
          <w:rPr>
            <w:rFonts w:cs="Times New Roman"/>
            <w:sz w:val="24"/>
            <w:szCs w:val="24"/>
          </w:rPr>
          <w:delText xml:space="preserve"> </w:delText>
        </w:r>
        <w:r w:rsidR="00722755" w:rsidRPr="00911BF7" w:rsidDel="00EF0349">
          <w:rPr>
            <w:rFonts w:cs="Times New Roman"/>
            <w:sz w:val="24"/>
            <w:szCs w:val="24"/>
          </w:rPr>
          <w:delText>a</w:delText>
        </w:r>
      </w:del>
      <w:ins w:id="39" w:author="Martin Sysel" w:date="2025-12-02T23:22:00Z">
        <w:r w:rsidR="00EF0349" w:rsidRPr="00911BF7">
          <w:rPr>
            <w:rFonts w:cs="Times New Roman"/>
            <w:sz w:val="24"/>
            <w:szCs w:val="24"/>
          </w:rPr>
          <w:t xml:space="preserve">změně </w:t>
        </w:r>
        <w:r w:rsidR="00EF0349">
          <w:rPr>
            <w:rFonts w:cs="Times New Roman"/>
            <w:sz w:val="24"/>
            <w:szCs w:val="24"/>
          </w:rPr>
          <w:t>a</w:t>
        </w:r>
      </w:ins>
      <w:r w:rsidR="00722755">
        <w:rPr>
          <w:rFonts w:cs="Times New Roman"/>
          <w:sz w:val="24"/>
          <w:szCs w:val="24"/>
        </w:rPr>
        <w:t> </w:t>
      </w:r>
      <w:r w:rsidRPr="00911BF7">
        <w:rPr>
          <w:rFonts w:cs="Times New Roman"/>
          <w:sz w:val="24"/>
          <w:szCs w:val="24"/>
        </w:rPr>
        <w:t xml:space="preserve">doplnění dalších zákonů (zákon </w:t>
      </w:r>
      <w:r w:rsidR="00722755" w:rsidRPr="00911BF7">
        <w:rPr>
          <w:rFonts w:cs="Times New Roman"/>
          <w:sz w:val="24"/>
          <w:szCs w:val="24"/>
        </w:rPr>
        <w:t>o</w:t>
      </w:r>
      <w:r w:rsidR="00722755">
        <w:rPr>
          <w:rFonts w:cs="Times New Roman"/>
          <w:sz w:val="24"/>
          <w:szCs w:val="24"/>
        </w:rPr>
        <w:t> </w:t>
      </w:r>
      <w:r w:rsidRPr="00911BF7">
        <w:rPr>
          <w:rFonts w:cs="Times New Roman"/>
          <w:sz w:val="24"/>
          <w:szCs w:val="24"/>
        </w:rPr>
        <w:t>vysokých školách), ve znění pozdějších</w:t>
      </w:r>
      <w:r w:rsidR="00911BF7">
        <w:rPr>
          <w:rFonts w:cs="Times New Roman"/>
          <w:sz w:val="24"/>
          <w:szCs w:val="24"/>
        </w:rPr>
        <w:t xml:space="preserve"> </w:t>
      </w:r>
      <w:r w:rsidRPr="00911BF7">
        <w:rPr>
          <w:rFonts w:cs="Times New Roman"/>
          <w:sz w:val="24"/>
          <w:szCs w:val="24"/>
        </w:rPr>
        <w:t>předpisů, Plán realizace Strategického záměru Univerzity Tomáše Bati ve Zlíně na období 2</w:t>
      </w:r>
      <w:r w:rsidR="00911BF7">
        <w:rPr>
          <w:rFonts w:cs="Times New Roman"/>
          <w:sz w:val="24"/>
          <w:szCs w:val="24"/>
        </w:rPr>
        <w:t>6</w:t>
      </w:r>
      <w:r w:rsidRPr="00911BF7">
        <w:rPr>
          <w:rFonts w:cs="Times New Roman"/>
          <w:sz w:val="24"/>
          <w:szCs w:val="24"/>
        </w:rPr>
        <w:t>+ pro rok 202</w:t>
      </w:r>
      <w:r w:rsidR="00911BF7">
        <w:rPr>
          <w:rFonts w:cs="Times New Roman"/>
          <w:sz w:val="24"/>
          <w:szCs w:val="24"/>
        </w:rPr>
        <w:t>6</w:t>
      </w:r>
      <w:r w:rsidRPr="00911BF7">
        <w:rPr>
          <w:rFonts w:cs="Times New Roman"/>
          <w:sz w:val="24"/>
          <w:szCs w:val="24"/>
        </w:rPr>
        <w:t xml:space="preserve"> projednala formou per rollam dne </w:t>
      </w:r>
      <w:del w:id="40" w:author="Martin Sysel" w:date="2025-12-02T23:22:00Z">
        <w:r w:rsidR="00911BF7" w:rsidRPr="00911BF7" w:rsidDel="00EF0349">
          <w:rPr>
            <w:rFonts w:cs="Times New Roman"/>
            <w:sz w:val="24"/>
            <w:szCs w:val="24"/>
            <w:highlight w:val="yellow"/>
          </w:rPr>
          <w:delText>XXX</w:delText>
        </w:r>
        <w:r w:rsidRPr="00911BF7" w:rsidDel="00EF0349">
          <w:rPr>
            <w:rFonts w:cs="Times New Roman"/>
            <w:sz w:val="24"/>
            <w:szCs w:val="24"/>
          </w:rPr>
          <w:delText xml:space="preserve"> </w:delText>
        </w:r>
      </w:del>
      <w:ins w:id="41" w:author="Martin Sysel" w:date="2025-12-02T23:22:00Z">
        <w:r w:rsidR="00EF0349">
          <w:rPr>
            <w:rFonts w:cs="Times New Roman"/>
            <w:sz w:val="24"/>
            <w:szCs w:val="24"/>
          </w:rPr>
          <w:t>1. prosince 2025</w:t>
        </w:r>
        <w:r w:rsidR="00EF0349" w:rsidRPr="00911BF7">
          <w:rPr>
            <w:rFonts w:cs="Times New Roman"/>
            <w:sz w:val="24"/>
            <w:szCs w:val="24"/>
          </w:rPr>
          <w:t xml:space="preserve"> </w:t>
        </w:r>
      </w:ins>
      <w:r w:rsidRPr="00911BF7">
        <w:rPr>
          <w:rFonts w:cs="Times New Roman"/>
          <w:sz w:val="24"/>
          <w:szCs w:val="24"/>
        </w:rPr>
        <w:t xml:space="preserve">Vědecká rada UTB ve Zlíně, podle ustanovení § </w:t>
      </w:r>
      <w:r w:rsidR="00722755" w:rsidRPr="00911BF7">
        <w:rPr>
          <w:rFonts w:cs="Times New Roman"/>
          <w:sz w:val="24"/>
          <w:szCs w:val="24"/>
        </w:rPr>
        <w:t>9</w:t>
      </w:r>
      <w:r w:rsidR="00722755">
        <w:rPr>
          <w:rFonts w:cs="Times New Roman"/>
          <w:sz w:val="24"/>
          <w:szCs w:val="24"/>
        </w:rPr>
        <w:t> </w:t>
      </w:r>
      <w:r w:rsidRPr="00911BF7">
        <w:rPr>
          <w:rFonts w:cs="Times New Roman"/>
          <w:sz w:val="24"/>
          <w:szCs w:val="24"/>
        </w:rPr>
        <w:t xml:space="preserve">odst. </w:t>
      </w:r>
      <w:r w:rsidR="00722755" w:rsidRPr="00911BF7">
        <w:rPr>
          <w:rFonts w:cs="Times New Roman"/>
          <w:sz w:val="24"/>
          <w:szCs w:val="24"/>
        </w:rPr>
        <w:t>1</w:t>
      </w:r>
      <w:r w:rsidR="00722755">
        <w:rPr>
          <w:rFonts w:cs="Times New Roman"/>
          <w:sz w:val="24"/>
          <w:szCs w:val="24"/>
        </w:rPr>
        <w:t> </w:t>
      </w:r>
      <w:r w:rsidRPr="00911BF7">
        <w:rPr>
          <w:rFonts w:cs="Times New Roman"/>
          <w:sz w:val="24"/>
          <w:szCs w:val="24"/>
        </w:rPr>
        <w:t xml:space="preserve">písm. i) zákona jej schválil dne </w:t>
      </w:r>
      <w:del w:id="42" w:author="Martin Sysel" w:date="2025-12-02T23:22:00Z">
        <w:r w:rsidRPr="00EF0349" w:rsidDel="00EF0349">
          <w:rPr>
            <w:rFonts w:cs="Times New Roman"/>
            <w:sz w:val="24"/>
            <w:szCs w:val="24"/>
            <w:highlight w:val="yellow"/>
          </w:rPr>
          <w:delText>XXX</w:delText>
        </w:r>
        <w:r w:rsidRPr="00EF0349" w:rsidDel="00EF0349">
          <w:rPr>
            <w:rFonts w:cs="Times New Roman"/>
            <w:sz w:val="24"/>
            <w:szCs w:val="24"/>
            <w:highlight w:val="yellow"/>
            <w:rPrChange w:id="43" w:author="Martin Sysel" w:date="2025-12-02T23:22:00Z">
              <w:rPr>
                <w:rFonts w:cs="Times New Roman"/>
                <w:sz w:val="24"/>
                <w:szCs w:val="24"/>
              </w:rPr>
            </w:rPrChange>
          </w:rPr>
          <w:delText xml:space="preserve"> </w:delText>
        </w:r>
      </w:del>
      <w:ins w:id="44" w:author="Martin Sysel" w:date="2025-12-02T23:22:00Z">
        <w:r w:rsidR="00EF0349" w:rsidRPr="00EF0349">
          <w:rPr>
            <w:rFonts w:cs="Times New Roman"/>
            <w:sz w:val="24"/>
            <w:szCs w:val="24"/>
            <w:highlight w:val="yellow"/>
            <w:rPrChange w:id="45" w:author="Martin Sysel" w:date="2025-12-02T23:22:00Z">
              <w:rPr>
                <w:rFonts w:cs="Times New Roman"/>
                <w:sz w:val="24"/>
                <w:szCs w:val="24"/>
              </w:rPr>
            </w:rPrChange>
          </w:rPr>
          <w:t>13. ledna 2026</w:t>
        </w:r>
        <w:r w:rsidR="00EF0349" w:rsidRPr="00911BF7">
          <w:rPr>
            <w:rFonts w:cs="Times New Roman"/>
            <w:sz w:val="24"/>
            <w:szCs w:val="24"/>
          </w:rPr>
          <w:t xml:space="preserve"> </w:t>
        </w:r>
      </w:ins>
      <w:r w:rsidRPr="00911BF7">
        <w:rPr>
          <w:rFonts w:cs="Times New Roman"/>
          <w:sz w:val="24"/>
          <w:szCs w:val="24"/>
        </w:rPr>
        <w:t xml:space="preserve">Akademický senát UTB ve Zlíně </w:t>
      </w:r>
      <w:r w:rsidR="00722755" w:rsidRPr="00911BF7">
        <w:rPr>
          <w:rFonts w:cs="Times New Roman"/>
          <w:sz w:val="24"/>
          <w:szCs w:val="24"/>
        </w:rPr>
        <w:t>a</w:t>
      </w:r>
      <w:r w:rsidR="00722755">
        <w:rPr>
          <w:rFonts w:cs="Times New Roman"/>
          <w:sz w:val="24"/>
          <w:szCs w:val="24"/>
        </w:rPr>
        <w:t> </w:t>
      </w:r>
      <w:r w:rsidRPr="00911BF7">
        <w:rPr>
          <w:rFonts w:cs="Times New Roman"/>
          <w:sz w:val="24"/>
          <w:szCs w:val="24"/>
        </w:rPr>
        <w:t xml:space="preserve">dne </w:t>
      </w:r>
      <w:r w:rsidRPr="00911BF7">
        <w:rPr>
          <w:rFonts w:cs="Times New Roman"/>
          <w:sz w:val="24"/>
          <w:szCs w:val="24"/>
          <w:highlight w:val="yellow"/>
        </w:rPr>
        <w:t>XX</w:t>
      </w:r>
      <w:ins w:id="46" w:author="Martin Sysel" w:date="2025-12-02T23:22:00Z">
        <w:r w:rsidR="00EF0349">
          <w:rPr>
            <w:rFonts w:cs="Times New Roman"/>
            <w:sz w:val="24"/>
            <w:szCs w:val="24"/>
            <w:highlight w:val="yellow"/>
          </w:rPr>
          <w:t>. Února 20</w:t>
        </w:r>
      </w:ins>
      <w:ins w:id="47" w:author="Martin Sysel" w:date="2025-12-02T23:23:00Z">
        <w:r w:rsidR="00EF0349">
          <w:rPr>
            <w:rFonts w:cs="Times New Roman"/>
            <w:sz w:val="24"/>
            <w:szCs w:val="24"/>
            <w:highlight w:val="yellow"/>
          </w:rPr>
          <w:t>26</w:t>
        </w:r>
      </w:ins>
      <w:del w:id="48" w:author="Martin Sysel" w:date="2025-12-02T23:23:00Z">
        <w:r w:rsidRPr="00911BF7" w:rsidDel="00EF0349">
          <w:rPr>
            <w:rFonts w:cs="Times New Roman"/>
            <w:sz w:val="24"/>
            <w:szCs w:val="24"/>
            <w:highlight w:val="yellow"/>
          </w:rPr>
          <w:delText>X</w:delText>
        </w:r>
      </w:del>
      <w:r w:rsidRPr="00911BF7">
        <w:rPr>
          <w:rFonts w:cs="Times New Roman"/>
          <w:sz w:val="24"/>
          <w:szCs w:val="24"/>
        </w:rPr>
        <w:t xml:space="preserve"> jej schválila Správní rada UTB ve Zlíně.</w:t>
      </w:r>
    </w:p>
    <w:p w14:paraId="2A0AAB35" w14:textId="07D074FD" w:rsidR="00EF675E" w:rsidRPr="00911BF7" w:rsidRDefault="00EF675E" w:rsidP="00EF675E">
      <w:pPr>
        <w:tabs>
          <w:tab w:val="center" w:pos="2340"/>
          <w:tab w:val="center" w:pos="6840"/>
        </w:tabs>
        <w:jc w:val="both"/>
        <w:rPr>
          <w:rFonts w:cs="Times New Roman"/>
          <w:sz w:val="24"/>
          <w:szCs w:val="24"/>
        </w:rPr>
      </w:pPr>
    </w:p>
    <w:p w14:paraId="7656DB41" w14:textId="77777777" w:rsidR="00EF675E" w:rsidRPr="00911BF7" w:rsidRDefault="00EF675E" w:rsidP="00EF675E">
      <w:pPr>
        <w:tabs>
          <w:tab w:val="center" w:pos="2340"/>
          <w:tab w:val="center" w:pos="6840"/>
        </w:tabs>
        <w:jc w:val="both"/>
        <w:rPr>
          <w:rFonts w:cs="Times New Roman"/>
          <w:sz w:val="24"/>
          <w:szCs w:val="24"/>
        </w:rPr>
      </w:pPr>
    </w:p>
    <w:p w14:paraId="7D2645FE" w14:textId="77777777" w:rsidR="00EF675E" w:rsidRPr="00911BF7" w:rsidRDefault="00EF675E" w:rsidP="00EF675E">
      <w:pPr>
        <w:tabs>
          <w:tab w:val="center" w:pos="2340"/>
          <w:tab w:val="center" w:pos="6840"/>
        </w:tabs>
        <w:jc w:val="both"/>
        <w:rPr>
          <w:rFonts w:cs="Times New Roman"/>
          <w:sz w:val="24"/>
          <w:szCs w:val="24"/>
        </w:rPr>
      </w:pPr>
    </w:p>
    <w:p w14:paraId="40582B5E" w14:textId="3EB37AED" w:rsidR="00EF675E" w:rsidRPr="00911BF7" w:rsidDel="00EF0349" w:rsidRDefault="00EF675E" w:rsidP="00EF675E">
      <w:pPr>
        <w:tabs>
          <w:tab w:val="center" w:pos="2340"/>
          <w:tab w:val="center" w:pos="6840"/>
        </w:tabs>
        <w:jc w:val="both"/>
        <w:rPr>
          <w:del w:id="49" w:author="Martin Sysel" w:date="2025-12-02T23:21:00Z"/>
          <w:rFonts w:cs="Times New Roman"/>
          <w:sz w:val="24"/>
          <w:szCs w:val="24"/>
        </w:rPr>
      </w:pPr>
      <w:r w:rsidRPr="00911BF7">
        <w:rPr>
          <w:rFonts w:cs="Times New Roman"/>
          <w:sz w:val="24"/>
          <w:szCs w:val="24"/>
        </w:rPr>
        <w:tab/>
      </w:r>
      <w:r w:rsidR="00911BF7">
        <w:rPr>
          <w:rFonts w:cs="Times New Roman"/>
          <w:sz w:val="24"/>
          <w:szCs w:val="24"/>
        </w:rPr>
        <w:t xml:space="preserve">                                                      </w:t>
      </w:r>
      <w:r w:rsidRPr="00911BF7">
        <w:rPr>
          <w:rFonts w:cs="Times New Roman"/>
          <w:sz w:val="24"/>
          <w:szCs w:val="24"/>
        </w:rPr>
        <w:t>doc. Ing. Martin Sysel, Ph.D.</w:t>
      </w:r>
      <w:r w:rsidRPr="00911BF7">
        <w:rPr>
          <w:rFonts w:cs="Times New Roman"/>
          <w:sz w:val="24"/>
          <w:szCs w:val="24"/>
        </w:rPr>
        <w:tab/>
      </w:r>
      <w:r w:rsidR="00911BF7" w:rsidRPr="00911BF7">
        <w:rPr>
          <w:rFonts w:cs="Times New Roman"/>
          <w:sz w:val="24"/>
          <w:szCs w:val="24"/>
        </w:rPr>
        <w:tab/>
      </w:r>
      <w:r w:rsidR="00911BF7" w:rsidRPr="00911BF7">
        <w:rPr>
          <w:rFonts w:cs="Times New Roman"/>
          <w:sz w:val="24"/>
          <w:szCs w:val="24"/>
        </w:rPr>
        <w:tab/>
      </w:r>
      <w:r w:rsidR="00911BF7" w:rsidRPr="00911BF7">
        <w:rPr>
          <w:rFonts w:cs="Times New Roman"/>
          <w:sz w:val="24"/>
          <w:szCs w:val="24"/>
        </w:rPr>
        <w:tab/>
      </w:r>
      <w:r w:rsidRPr="00911BF7">
        <w:rPr>
          <w:rFonts w:cs="Times New Roman"/>
          <w:sz w:val="24"/>
          <w:szCs w:val="24"/>
        </w:rPr>
        <w:t xml:space="preserve"> prof. Mgr. Milan Adámek, Ph.D.</w:t>
      </w:r>
    </w:p>
    <w:p w14:paraId="11848600" w14:textId="77777777" w:rsidR="00EF675E" w:rsidRPr="00911BF7" w:rsidRDefault="00EF675E" w:rsidP="00EF675E">
      <w:pPr>
        <w:tabs>
          <w:tab w:val="center" w:pos="2340"/>
          <w:tab w:val="center" w:pos="6840"/>
        </w:tabs>
        <w:jc w:val="both"/>
        <w:rPr>
          <w:rFonts w:cs="Times New Roman"/>
          <w:sz w:val="24"/>
          <w:szCs w:val="24"/>
        </w:rPr>
      </w:pPr>
    </w:p>
    <w:p w14:paraId="2415611A" w14:textId="09F85582" w:rsidR="00EF675E" w:rsidRPr="00911BF7" w:rsidRDefault="00911BF7" w:rsidP="00EF675E">
      <w:pPr>
        <w:tabs>
          <w:tab w:val="center" w:pos="2340"/>
          <w:tab w:val="center" w:pos="6840"/>
        </w:tabs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                             </w:t>
      </w:r>
      <w:r w:rsidR="00EF675E" w:rsidRPr="00911BF7">
        <w:rPr>
          <w:rFonts w:cs="Times New Roman"/>
          <w:sz w:val="24"/>
          <w:szCs w:val="24"/>
        </w:rPr>
        <w:tab/>
        <w:t>předseda Akademického senátu UTB ve Zlíně</w:t>
      </w:r>
      <w:r w:rsidR="00EF675E" w:rsidRPr="00911BF7">
        <w:rPr>
          <w:rFonts w:cs="Times New Roman"/>
          <w:sz w:val="24"/>
          <w:szCs w:val="24"/>
        </w:rPr>
        <w:tab/>
      </w:r>
      <w:r w:rsidRPr="00911BF7">
        <w:rPr>
          <w:rFonts w:cs="Times New Roman"/>
          <w:sz w:val="24"/>
          <w:szCs w:val="24"/>
        </w:rPr>
        <w:tab/>
      </w:r>
      <w:r w:rsidRPr="00911BF7">
        <w:rPr>
          <w:rFonts w:cs="Times New Roman"/>
          <w:sz w:val="24"/>
          <w:szCs w:val="24"/>
        </w:rPr>
        <w:tab/>
      </w:r>
      <w:r w:rsidRPr="00911BF7">
        <w:rPr>
          <w:rFonts w:cs="Times New Roman"/>
          <w:sz w:val="24"/>
          <w:szCs w:val="24"/>
        </w:rPr>
        <w:tab/>
      </w:r>
      <w:r w:rsidRPr="00911BF7">
        <w:rPr>
          <w:rFonts w:cs="Times New Roman"/>
          <w:sz w:val="24"/>
          <w:szCs w:val="24"/>
        </w:rPr>
        <w:tab/>
      </w:r>
      <w:r w:rsidR="00EF675E" w:rsidRPr="00911BF7">
        <w:rPr>
          <w:rFonts w:cs="Times New Roman"/>
          <w:sz w:val="24"/>
          <w:szCs w:val="24"/>
        </w:rPr>
        <w:t>rektor UTB ve Zlíně</w:t>
      </w:r>
    </w:p>
    <w:p w14:paraId="16A76E11" w14:textId="77777777" w:rsidR="00EF675E" w:rsidRDefault="00EF675E" w:rsidP="001A640E">
      <w:pPr>
        <w:pStyle w:val="Nadpisdoobsahu"/>
      </w:pPr>
    </w:p>
    <w:p w14:paraId="29F48202" w14:textId="77777777" w:rsidR="00EF675E" w:rsidRDefault="00EF675E" w:rsidP="001A640E">
      <w:pPr>
        <w:pStyle w:val="Nadpisdoobsahu"/>
      </w:pPr>
    </w:p>
    <w:p w14:paraId="04C14E2A" w14:textId="77777777" w:rsidR="00EF675E" w:rsidRDefault="00EF675E">
      <w:pPr>
        <w:rPr>
          <w:rFonts w:eastAsiaTheme="majorEastAsia" w:cs="Times New Roman"/>
          <w:b/>
          <w:color w:val="BF4E14" w:themeColor="accent2" w:themeShade="BF"/>
          <w:sz w:val="24"/>
          <w:szCs w:val="24"/>
        </w:rPr>
      </w:pPr>
      <w:r>
        <w:br w:type="page"/>
      </w:r>
    </w:p>
    <w:p w14:paraId="13912DD3" w14:textId="6161ECAB" w:rsidR="008854F9" w:rsidRDefault="00A4666E" w:rsidP="001A640E">
      <w:pPr>
        <w:pStyle w:val="Nadpisdoobsahu"/>
      </w:pPr>
      <w:bookmarkStart w:id="50" w:name="_Toc213751626"/>
      <w:r>
        <w:t>Seznam základních zkratek:</w:t>
      </w:r>
      <w:bookmarkEnd w:id="50"/>
      <w:r>
        <w:t xml:space="preserve"> </w:t>
      </w:r>
    </w:p>
    <w:p w14:paraId="564563D8" w14:textId="77777777" w:rsidR="00A4666E" w:rsidRDefault="00A4666E">
      <w:pPr>
        <w:rPr>
          <w:sz w:val="24"/>
          <w:szCs w:val="24"/>
        </w:rPr>
      </w:pPr>
    </w:p>
    <w:p w14:paraId="57DDFFA9" w14:textId="32C77BED" w:rsidR="00A4666E" w:rsidRPr="00A4666E" w:rsidRDefault="00A4666E" w:rsidP="00A4666E">
      <w:pPr>
        <w:rPr>
          <w:sz w:val="24"/>
          <w:szCs w:val="24"/>
        </w:rPr>
      </w:pPr>
      <w:r w:rsidRPr="00A4666E">
        <w:rPr>
          <w:sz w:val="24"/>
          <w:szCs w:val="24"/>
        </w:rPr>
        <w:t>AI</w:t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</w:r>
      <w:r>
        <w:rPr>
          <w:sz w:val="24"/>
          <w:szCs w:val="24"/>
        </w:rPr>
        <w:t>U</w:t>
      </w:r>
      <w:r w:rsidRPr="00A4666E">
        <w:rPr>
          <w:sz w:val="24"/>
          <w:szCs w:val="24"/>
        </w:rPr>
        <w:t>mělá inteligence</w:t>
      </w:r>
    </w:p>
    <w:p w14:paraId="7AA5D926" w14:textId="47B9FB62" w:rsidR="00A4666E" w:rsidRPr="00A4666E" w:rsidRDefault="00A4666E" w:rsidP="00A4666E">
      <w:pPr>
        <w:rPr>
          <w:sz w:val="24"/>
          <w:szCs w:val="24"/>
        </w:rPr>
      </w:pPr>
      <w:r w:rsidRPr="00A4666E">
        <w:rPr>
          <w:sz w:val="24"/>
          <w:szCs w:val="24"/>
        </w:rPr>
        <w:t>AP</w:t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</w:r>
      <w:r>
        <w:rPr>
          <w:sz w:val="24"/>
          <w:szCs w:val="24"/>
        </w:rPr>
        <w:t>A</w:t>
      </w:r>
      <w:r w:rsidRPr="00A4666E">
        <w:rPr>
          <w:sz w:val="24"/>
          <w:szCs w:val="24"/>
        </w:rPr>
        <w:t>kademičtí pracovníci</w:t>
      </w:r>
    </w:p>
    <w:p w14:paraId="47887014" w14:textId="7047F2FC" w:rsidR="00A4666E" w:rsidRPr="00A4666E" w:rsidRDefault="00A4666E" w:rsidP="00A4666E">
      <w:pPr>
        <w:rPr>
          <w:sz w:val="24"/>
          <w:szCs w:val="24"/>
        </w:rPr>
      </w:pPr>
      <w:r w:rsidRPr="00A4666E">
        <w:rPr>
          <w:sz w:val="24"/>
          <w:szCs w:val="24"/>
        </w:rPr>
        <w:t>AR</w:t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</w:r>
      <w:r>
        <w:rPr>
          <w:sz w:val="24"/>
          <w:szCs w:val="24"/>
        </w:rPr>
        <w:t>A</w:t>
      </w:r>
      <w:r w:rsidRPr="00A4666E">
        <w:rPr>
          <w:sz w:val="24"/>
          <w:szCs w:val="24"/>
        </w:rPr>
        <w:t>kademický rok</w:t>
      </w:r>
    </w:p>
    <w:p w14:paraId="5840910C" w14:textId="77777777" w:rsidR="00A4666E" w:rsidRPr="00A4666E" w:rsidRDefault="00A4666E" w:rsidP="00A4666E">
      <w:pPr>
        <w:rPr>
          <w:sz w:val="24"/>
          <w:szCs w:val="24"/>
        </w:rPr>
      </w:pPr>
      <w:r w:rsidRPr="00A4666E">
        <w:rPr>
          <w:sz w:val="24"/>
          <w:szCs w:val="24"/>
        </w:rPr>
        <w:t>BIP</w:t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</w:r>
      <w:proofErr w:type="spellStart"/>
      <w:r w:rsidRPr="00A4666E">
        <w:rPr>
          <w:sz w:val="24"/>
          <w:szCs w:val="24"/>
        </w:rPr>
        <w:t>Blended</w:t>
      </w:r>
      <w:proofErr w:type="spellEnd"/>
      <w:r w:rsidRPr="00A4666E">
        <w:rPr>
          <w:sz w:val="24"/>
          <w:szCs w:val="24"/>
        </w:rPr>
        <w:t xml:space="preserve"> </w:t>
      </w:r>
      <w:proofErr w:type="spellStart"/>
      <w:r w:rsidRPr="00A4666E">
        <w:rPr>
          <w:sz w:val="24"/>
          <w:szCs w:val="24"/>
        </w:rPr>
        <w:t>Intensive</w:t>
      </w:r>
      <w:proofErr w:type="spellEnd"/>
      <w:r w:rsidRPr="00A4666E">
        <w:rPr>
          <w:sz w:val="24"/>
          <w:szCs w:val="24"/>
        </w:rPr>
        <w:t xml:space="preserve"> </w:t>
      </w:r>
      <w:proofErr w:type="spellStart"/>
      <w:r w:rsidRPr="00A4666E">
        <w:rPr>
          <w:sz w:val="24"/>
          <w:szCs w:val="24"/>
        </w:rPr>
        <w:t>Programme</w:t>
      </w:r>
      <w:proofErr w:type="spellEnd"/>
    </w:p>
    <w:p w14:paraId="400954C6" w14:textId="56C8121F" w:rsidR="00A4666E" w:rsidRPr="00A4666E" w:rsidRDefault="00A4666E" w:rsidP="00A4666E">
      <w:pPr>
        <w:rPr>
          <w:sz w:val="24"/>
          <w:szCs w:val="24"/>
        </w:rPr>
      </w:pPr>
      <w:r w:rsidRPr="00A4666E">
        <w:rPr>
          <w:sz w:val="24"/>
          <w:szCs w:val="24"/>
        </w:rPr>
        <w:t>BSP</w:t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</w:r>
      <w:r>
        <w:rPr>
          <w:sz w:val="24"/>
          <w:szCs w:val="24"/>
        </w:rPr>
        <w:t>B</w:t>
      </w:r>
      <w:r w:rsidRPr="00A4666E">
        <w:rPr>
          <w:sz w:val="24"/>
          <w:szCs w:val="24"/>
        </w:rPr>
        <w:t>akalářský studijní program</w:t>
      </w:r>
    </w:p>
    <w:p w14:paraId="4105FA7C" w14:textId="77777777" w:rsidR="00A4666E" w:rsidRPr="00A4666E" w:rsidRDefault="00A4666E" w:rsidP="00A4666E">
      <w:pPr>
        <w:rPr>
          <w:sz w:val="24"/>
          <w:szCs w:val="24"/>
        </w:rPr>
      </w:pPr>
      <w:r w:rsidRPr="00A4666E">
        <w:rPr>
          <w:sz w:val="24"/>
          <w:szCs w:val="24"/>
        </w:rPr>
        <w:t>CTT</w:t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  <w:t>Centrum transferu technologií</w:t>
      </w:r>
    </w:p>
    <w:p w14:paraId="1D6736A0" w14:textId="77777777" w:rsidR="00A4666E" w:rsidRPr="00A4666E" w:rsidRDefault="00A4666E" w:rsidP="00A4666E">
      <w:pPr>
        <w:rPr>
          <w:sz w:val="24"/>
          <w:szCs w:val="24"/>
        </w:rPr>
      </w:pPr>
      <w:r w:rsidRPr="00A4666E">
        <w:rPr>
          <w:sz w:val="24"/>
          <w:szCs w:val="24"/>
        </w:rPr>
        <w:t>CVT</w:t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  <w:t>Centrum výpočetní techniky</w:t>
      </w:r>
    </w:p>
    <w:p w14:paraId="1BA747DB" w14:textId="50389585" w:rsidR="00A4666E" w:rsidRDefault="00A4666E" w:rsidP="00A4666E">
      <w:pPr>
        <w:rPr>
          <w:sz w:val="24"/>
          <w:szCs w:val="24"/>
        </w:rPr>
      </w:pPr>
      <w:r w:rsidRPr="00A4666E">
        <w:rPr>
          <w:sz w:val="24"/>
          <w:szCs w:val="24"/>
        </w:rPr>
        <w:t>CŽV</w:t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</w:r>
      <w:r>
        <w:rPr>
          <w:sz w:val="24"/>
          <w:szCs w:val="24"/>
        </w:rPr>
        <w:t>C</w:t>
      </w:r>
      <w:r w:rsidRPr="00A4666E">
        <w:rPr>
          <w:sz w:val="24"/>
          <w:szCs w:val="24"/>
        </w:rPr>
        <w:t>eloživotní vzdělávání</w:t>
      </w:r>
    </w:p>
    <w:p w14:paraId="079C9F2B" w14:textId="06A22474" w:rsidR="00A4666E" w:rsidRPr="00A4666E" w:rsidRDefault="00A4666E" w:rsidP="00A4666E">
      <w:pPr>
        <w:rPr>
          <w:sz w:val="24"/>
          <w:szCs w:val="24"/>
        </w:rPr>
      </w:pPr>
      <w:r w:rsidRPr="00A4666E">
        <w:rPr>
          <w:sz w:val="24"/>
          <w:szCs w:val="24"/>
        </w:rPr>
        <w:t>ČR</w:t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  <w:t>Česká republika</w:t>
      </w:r>
    </w:p>
    <w:p w14:paraId="7B7C6B15" w14:textId="25CCFCB7" w:rsidR="00A4666E" w:rsidRPr="00A4666E" w:rsidRDefault="00A4666E" w:rsidP="00A4666E">
      <w:pPr>
        <w:rPr>
          <w:sz w:val="24"/>
          <w:szCs w:val="24"/>
        </w:rPr>
      </w:pPr>
      <w:r w:rsidRPr="00A4666E">
        <w:rPr>
          <w:sz w:val="24"/>
          <w:szCs w:val="24"/>
        </w:rPr>
        <w:t>DKRVO</w:t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  <w:t>Dlouhodobý koncepční rozvoj výzkumné organizace</w:t>
      </w:r>
    </w:p>
    <w:p w14:paraId="6F24EC41" w14:textId="767C1ABD" w:rsidR="00A4666E" w:rsidRPr="00A4666E" w:rsidRDefault="00A4666E" w:rsidP="00A4666E">
      <w:pPr>
        <w:rPr>
          <w:sz w:val="24"/>
          <w:szCs w:val="24"/>
        </w:rPr>
      </w:pPr>
      <w:r w:rsidRPr="00A4666E">
        <w:rPr>
          <w:sz w:val="24"/>
          <w:szCs w:val="24"/>
        </w:rPr>
        <w:t>DSP</w:t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</w:r>
      <w:r>
        <w:rPr>
          <w:sz w:val="24"/>
          <w:szCs w:val="24"/>
        </w:rPr>
        <w:t>D</w:t>
      </w:r>
      <w:r w:rsidRPr="00A4666E">
        <w:rPr>
          <w:sz w:val="24"/>
          <w:szCs w:val="24"/>
        </w:rPr>
        <w:t>oktorské studijní programy</w:t>
      </w:r>
    </w:p>
    <w:p w14:paraId="76885B8B" w14:textId="77777777" w:rsidR="00A4666E" w:rsidRDefault="00A4666E" w:rsidP="00A4666E">
      <w:pPr>
        <w:rPr>
          <w:sz w:val="24"/>
          <w:szCs w:val="24"/>
        </w:rPr>
      </w:pPr>
      <w:r w:rsidRPr="00A4666E">
        <w:rPr>
          <w:sz w:val="24"/>
          <w:szCs w:val="24"/>
        </w:rPr>
        <w:t>DSW</w:t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  <w:t xml:space="preserve">Data </w:t>
      </w:r>
      <w:proofErr w:type="spellStart"/>
      <w:r w:rsidRPr="00A4666E">
        <w:rPr>
          <w:sz w:val="24"/>
          <w:szCs w:val="24"/>
        </w:rPr>
        <w:t>Stewardship</w:t>
      </w:r>
      <w:proofErr w:type="spellEnd"/>
      <w:r w:rsidRPr="00A4666E">
        <w:rPr>
          <w:sz w:val="24"/>
          <w:szCs w:val="24"/>
        </w:rPr>
        <w:t xml:space="preserve"> </w:t>
      </w:r>
      <w:proofErr w:type="spellStart"/>
      <w:r w:rsidRPr="00A4666E">
        <w:rPr>
          <w:sz w:val="24"/>
          <w:szCs w:val="24"/>
        </w:rPr>
        <w:t>Wizard</w:t>
      </w:r>
      <w:proofErr w:type="spellEnd"/>
    </w:p>
    <w:p w14:paraId="2824224F" w14:textId="2AE78119" w:rsidR="00425F25" w:rsidRPr="00A4666E" w:rsidRDefault="00425F25" w:rsidP="00A4666E">
      <w:pPr>
        <w:rPr>
          <w:sz w:val="24"/>
          <w:szCs w:val="24"/>
        </w:rPr>
      </w:pPr>
      <w:r>
        <w:rPr>
          <w:sz w:val="24"/>
          <w:szCs w:val="24"/>
        </w:rPr>
        <w:t>ECTS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 w:rsidRPr="00425F25">
        <w:rPr>
          <w:sz w:val="24"/>
          <w:szCs w:val="24"/>
        </w:rPr>
        <w:t>European</w:t>
      </w:r>
      <w:proofErr w:type="spellEnd"/>
      <w:r w:rsidRPr="00425F25">
        <w:rPr>
          <w:sz w:val="24"/>
          <w:szCs w:val="24"/>
        </w:rPr>
        <w:t xml:space="preserve"> </w:t>
      </w:r>
      <w:proofErr w:type="spellStart"/>
      <w:r w:rsidRPr="00425F25">
        <w:rPr>
          <w:sz w:val="24"/>
          <w:szCs w:val="24"/>
        </w:rPr>
        <w:t>Credit</w:t>
      </w:r>
      <w:proofErr w:type="spellEnd"/>
      <w:r w:rsidRPr="00425F25">
        <w:rPr>
          <w:sz w:val="24"/>
          <w:szCs w:val="24"/>
        </w:rPr>
        <w:t xml:space="preserve"> Transfer and </w:t>
      </w:r>
      <w:proofErr w:type="spellStart"/>
      <w:r w:rsidRPr="00425F25">
        <w:rPr>
          <w:sz w:val="24"/>
          <w:szCs w:val="24"/>
        </w:rPr>
        <w:t>Accumulation</w:t>
      </w:r>
      <w:proofErr w:type="spellEnd"/>
      <w:r w:rsidRPr="00425F25">
        <w:rPr>
          <w:sz w:val="24"/>
          <w:szCs w:val="24"/>
        </w:rPr>
        <w:t xml:space="preserve"> </w:t>
      </w:r>
      <w:proofErr w:type="spellStart"/>
      <w:r w:rsidRPr="00425F25">
        <w:rPr>
          <w:sz w:val="24"/>
          <w:szCs w:val="24"/>
        </w:rPr>
        <w:t>System</w:t>
      </w:r>
      <w:proofErr w:type="spellEnd"/>
    </w:p>
    <w:p w14:paraId="682CCCEB" w14:textId="296953BD" w:rsidR="00A4666E" w:rsidRPr="00A4666E" w:rsidRDefault="00A4666E" w:rsidP="00A4666E">
      <w:pPr>
        <w:rPr>
          <w:sz w:val="24"/>
          <w:szCs w:val="24"/>
        </w:rPr>
      </w:pPr>
      <w:r w:rsidRPr="00A4666E">
        <w:rPr>
          <w:sz w:val="24"/>
          <w:szCs w:val="24"/>
        </w:rPr>
        <w:t>EKV</w:t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</w:r>
      <w:r>
        <w:rPr>
          <w:sz w:val="24"/>
          <w:szCs w:val="24"/>
        </w:rPr>
        <w:t>E</w:t>
      </w:r>
      <w:r w:rsidRPr="00A4666E">
        <w:rPr>
          <w:sz w:val="24"/>
          <w:szCs w:val="24"/>
        </w:rPr>
        <w:t>lektronický krizový varovný systém</w:t>
      </w:r>
    </w:p>
    <w:p w14:paraId="19BE4318" w14:textId="467C9F5B" w:rsidR="00A4666E" w:rsidRPr="00A4666E" w:rsidRDefault="00A4666E" w:rsidP="00A4666E">
      <w:pPr>
        <w:rPr>
          <w:sz w:val="24"/>
          <w:szCs w:val="24"/>
        </w:rPr>
      </w:pPr>
      <w:r w:rsidRPr="00A4666E">
        <w:rPr>
          <w:sz w:val="24"/>
          <w:szCs w:val="24"/>
        </w:rPr>
        <w:t>EO</w:t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</w:r>
      <w:r>
        <w:rPr>
          <w:sz w:val="24"/>
          <w:szCs w:val="24"/>
        </w:rPr>
        <w:t>E</w:t>
      </w:r>
      <w:r w:rsidRPr="00A4666E">
        <w:rPr>
          <w:sz w:val="24"/>
          <w:szCs w:val="24"/>
        </w:rPr>
        <w:t>konomické oddělení</w:t>
      </w:r>
    </w:p>
    <w:p w14:paraId="33209C87" w14:textId="77777777" w:rsidR="00A4666E" w:rsidRPr="00A4666E" w:rsidRDefault="00A4666E" w:rsidP="00A4666E">
      <w:pPr>
        <w:rPr>
          <w:sz w:val="24"/>
          <w:szCs w:val="24"/>
        </w:rPr>
      </w:pPr>
      <w:r w:rsidRPr="00A4666E">
        <w:rPr>
          <w:sz w:val="24"/>
          <w:szCs w:val="24"/>
        </w:rPr>
        <w:t>ERDF</w:t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</w:r>
      <w:proofErr w:type="spellStart"/>
      <w:r w:rsidRPr="00A4666E">
        <w:rPr>
          <w:sz w:val="24"/>
          <w:szCs w:val="24"/>
        </w:rPr>
        <w:t>European</w:t>
      </w:r>
      <w:proofErr w:type="spellEnd"/>
      <w:r w:rsidRPr="00A4666E">
        <w:rPr>
          <w:sz w:val="24"/>
          <w:szCs w:val="24"/>
        </w:rPr>
        <w:t xml:space="preserve"> </w:t>
      </w:r>
      <w:proofErr w:type="spellStart"/>
      <w:r w:rsidRPr="00A4666E">
        <w:rPr>
          <w:sz w:val="24"/>
          <w:szCs w:val="24"/>
        </w:rPr>
        <w:t>Regional</w:t>
      </w:r>
      <w:proofErr w:type="spellEnd"/>
      <w:r w:rsidRPr="00A4666E">
        <w:rPr>
          <w:sz w:val="24"/>
          <w:szCs w:val="24"/>
        </w:rPr>
        <w:t xml:space="preserve"> Development </w:t>
      </w:r>
      <w:proofErr w:type="spellStart"/>
      <w:r w:rsidRPr="00A4666E">
        <w:rPr>
          <w:sz w:val="24"/>
          <w:szCs w:val="24"/>
        </w:rPr>
        <w:t>Fund</w:t>
      </w:r>
      <w:proofErr w:type="spellEnd"/>
    </w:p>
    <w:p w14:paraId="0521B25A" w14:textId="2DFEB1FE" w:rsidR="00A4666E" w:rsidRPr="00A4666E" w:rsidRDefault="00A4666E" w:rsidP="00A4666E">
      <w:pPr>
        <w:rPr>
          <w:sz w:val="24"/>
          <w:szCs w:val="24"/>
        </w:rPr>
      </w:pPr>
      <w:proofErr w:type="spellStart"/>
      <w:r w:rsidRPr="00A4666E">
        <w:rPr>
          <w:sz w:val="24"/>
          <w:szCs w:val="24"/>
        </w:rPr>
        <w:t>FaME</w:t>
      </w:r>
      <w:proofErr w:type="spellEnd"/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  <w:t xml:space="preserve">Fakulta managementu </w:t>
      </w:r>
      <w:r w:rsidR="00722755" w:rsidRPr="00A4666E">
        <w:rPr>
          <w:sz w:val="24"/>
          <w:szCs w:val="24"/>
        </w:rPr>
        <w:t>a</w:t>
      </w:r>
      <w:r w:rsidR="00722755">
        <w:rPr>
          <w:sz w:val="24"/>
          <w:szCs w:val="24"/>
        </w:rPr>
        <w:t> </w:t>
      </w:r>
      <w:r w:rsidRPr="00A4666E">
        <w:rPr>
          <w:sz w:val="24"/>
          <w:szCs w:val="24"/>
        </w:rPr>
        <w:t>ekonomiky</w:t>
      </w:r>
    </w:p>
    <w:p w14:paraId="78C3C8DC" w14:textId="77777777" w:rsidR="00A4666E" w:rsidRPr="00A4666E" w:rsidRDefault="00A4666E" w:rsidP="00A4666E">
      <w:pPr>
        <w:rPr>
          <w:sz w:val="24"/>
          <w:szCs w:val="24"/>
        </w:rPr>
      </w:pPr>
      <w:r w:rsidRPr="00A4666E">
        <w:rPr>
          <w:sz w:val="24"/>
          <w:szCs w:val="24"/>
        </w:rPr>
        <w:t>FAI</w:t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  <w:t>Fakulta aplikované informatiky</w:t>
      </w:r>
    </w:p>
    <w:p w14:paraId="09FD9989" w14:textId="77777777" w:rsidR="00A4666E" w:rsidRPr="00A4666E" w:rsidRDefault="00A4666E" w:rsidP="00A4666E">
      <w:pPr>
        <w:rPr>
          <w:sz w:val="24"/>
          <w:szCs w:val="24"/>
        </w:rPr>
      </w:pPr>
      <w:r w:rsidRPr="00A4666E">
        <w:rPr>
          <w:sz w:val="24"/>
          <w:szCs w:val="24"/>
        </w:rPr>
        <w:t>FHS</w:t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  <w:t>Fakulta humanitních studií</w:t>
      </w:r>
    </w:p>
    <w:p w14:paraId="60F7C8C0" w14:textId="40903E18" w:rsidR="00A4666E" w:rsidRPr="00A4666E" w:rsidRDefault="00A4666E" w:rsidP="00A4666E">
      <w:pPr>
        <w:rPr>
          <w:sz w:val="24"/>
          <w:szCs w:val="24"/>
        </w:rPr>
      </w:pPr>
      <w:r w:rsidRPr="00A4666E">
        <w:rPr>
          <w:sz w:val="24"/>
          <w:szCs w:val="24"/>
        </w:rPr>
        <w:t>FLKŘ</w:t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  <w:t xml:space="preserve">Fakulta logistiky </w:t>
      </w:r>
      <w:r w:rsidR="00722755" w:rsidRPr="00A4666E">
        <w:rPr>
          <w:sz w:val="24"/>
          <w:szCs w:val="24"/>
        </w:rPr>
        <w:t>a</w:t>
      </w:r>
      <w:r w:rsidR="00722755">
        <w:rPr>
          <w:sz w:val="24"/>
          <w:szCs w:val="24"/>
        </w:rPr>
        <w:t> </w:t>
      </w:r>
      <w:r w:rsidRPr="00A4666E">
        <w:rPr>
          <w:sz w:val="24"/>
          <w:szCs w:val="24"/>
        </w:rPr>
        <w:t>krizového řízení</w:t>
      </w:r>
    </w:p>
    <w:p w14:paraId="1CDD5F7E" w14:textId="77777777" w:rsidR="00A4666E" w:rsidRPr="00A4666E" w:rsidRDefault="00A4666E" w:rsidP="00A4666E">
      <w:pPr>
        <w:rPr>
          <w:sz w:val="24"/>
          <w:szCs w:val="24"/>
        </w:rPr>
      </w:pPr>
      <w:r w:rsidRPr="00A4666E">
        <w:rPr>
          <w:sz w:val="24"/>
          <w:szCs w:val="24"/>
        </w:rPr>
        <w:t>FMK</w:t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  <w:t>Fakulta multimediálních komunikací</w:t>
      </w:r>
    </w:p>
    <w:p w14:paraId="73A53445" w14:textId="77777777" w:rsidR="00A4666E" w:rsidRPr="00A4666E" w:rsidRDefault="00A4666E" w:rsidP="00A4666E">
      <w:pPr>
        <w:rPr>
          <w:sz w:val="24"/>
          <w:szCs w:val="24"/>
        </w:rPr>
      </w:pPr>
      <w:r w:rsidRPr="00A4666E">
        <w:rPr>
          <w:sz w:val="24"/>
          <w:szCs w:val="24"/>
        </w:rPr>
        <w:t>FT</w:t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  <w:t>Fakulta technologická</w:t>
      </w:r>
    </w:p>
    <w:p w14:paraId="23D3308E" w14:textId="77777777" w:rsidR="00A4666E" w:rsidRPr="00A4666E" w:rsidRDefault="00A4666E" w:rsidP="00A4666E">
      <w:pPr>
        <w:rPr>
          <w:sz w:val="24"/>
          <w:szCs w:val="24"/>
        </w:rPr>
      </w:pPr>
      <w:r w:rsidRPr="00A4666E">
        <w:rPr>
          <w:sz w:val="24"/>
          <w:szCs w:val="24"/>
        </w:rPr>
        <w:t>HR</w:t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</w:r>
      <w:proofErr w:type="spellStart"/>
      <w:r w:rsidRPr="00A4666E">
        <w:rPr>
          <w:sz w:val="24"/>
          <w:szCs w:val="24"/>
        </w:rPr>
        <w:t>Human</w:t>
      </w:r>
      <w:proofErr w:type="spellEnd"/>
      <w:r w:rsidRPr="00A4666E">
        <w:rPr>
          <w:sz w:val="24"/>
          <w:szCs w:val="24"/>
        </w:rPr>
        <w:t xml:space="preserve"> </w:t>
      </w:r>
      <w:proofErr w:type="spellStart"/>
      <w:r w:rsidRPr="00A4666E">
        <w:rPr>
          <w:sz w:val="24"/>
          <w:szCs w:val="24"/>
        </w:rPr>
        <w:t>Resources</w:t>
      </w:r>
      <w:proofErr w:type="spellEnd"/>
      <w:r w:rsidRPr="00A4666E">
        <w:rPr>
          <w:sz w:val="24"/>
          <w:szCs w:val="24"/>
        </w:rPr>
        <w:t xml:space="preserve"> (lidské zdroje)</w:t>
      </w:r>
    </w:p>
    <w:p w14:paraId="77FA8A3B" w14:textId="35FA42D2" w:rsidR="00A4666E" w:rsidRPr="00A4666E" w:rsidRDefault="00A4666E" w:rsidP="00A4666E">
      <w:pPr>
        <w:rPr>
          <w:sz w:val="24"/>
          <w:szCs w:val="24"/>
        </w:rPr>
      </w:pPr>
      <w:r w:rsidRPr="00A4666E">
        <w:rPr>
          <w:sz w:val="24"/>
          <w:szCs w:val="24"/>
        </w:rPr>
        <w:t>IS/STAG</w:t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  <w:t>Informační systém Studijní agenda</w:t>
      </w:r>
    </w:p>
    <w:p w14:paraId="6195E0AF" w14:textId="52843251" w:rsidR="00A4666E" w:rsidRPr="00A4666E" w:rsidRDefault="00A4666E" w:rsidP="00A4666E">
      <w:pPr>
        <w:rPr>
          <w:sz w:val="24"/>
          <w:szCs w:val="24"/>
        </w:rPr>
      </w:pPr>
      <w:r w:rsidRPr="00A4666E">
        <w:rPr>
          <w:sz w:val="24"/>
          <w:szCs w:val="24"/>
        </w:rPr>
        <w:t>KMZ</w:t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</w:r>
      <w:r>
        <w:rPr>
          <w:sz w:val="24"/>
          <w:szCs w:val="24"/>
        </w:rPr>
        <w:t xml:space="preserve">Koleje </w:t>
      </w:r>
      <w:r w:rsidR="00722755">
        <w:rPr>
          <w:sz w:val="24"/>
          <w:szCs w:val="24"/>
        </w:rPr>
        <w:t>a </w:t>
      </w:r>
      <w:r>
        <w:rPr>
          <w:sz w:val="24"/>
          <w:szCs w:val="24"/>
        </w:rPr>
        <w:t>menzy</w:t>
      </w:r>
    </w:p>
    <w:p w14:paraId="4DD97F1A" w14:textId="77777777" w:rsidR="00A4666E" w:rsidRPr="00A4666E" w:rsidRDefault="00A4666E" w:rsidP="00A4666E">
      <w:pPr>
        <w:rPr>
          <w:sz w:val="24"/>
          <w:szCs w:val="24"/>
        </w:rPr>
      </w:pPr>
      <w:r w:rsidRPr="00A4666E">
        <w:rPr>
          <w:sz w:val="24"/>
          <w:szCs w:val="24"/>
        </w:rPr>
        <w:t>LMS</w:t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  <w:t xml:space="preserve">Learning Management </w:t>
      </w:r>
      <w:proofErr w:type="spellStart"/>
      <w:r w:rsidRPr="00A4666E">
        <w:rPr>
          <w:sz w:val="24"/>
          <w:szCs w:val="24"/>
        </w:rPr>
        <w:t>System</w:t>
      </w:r>
      <w:proofErr w:type="spellEnd"/>
    </w:p>
    <w:p w14:paraId="2BEDE702" w14:textId="5CCC8693" w:rsidR="00A4666E" w:rsidRPr="00A4666E" w:rsidRDefault="00A4666E" w:rsidP="00A4666E">
      <w:pPr>
        <w:rPr>
          <w:sz w:val="24"/>
          <w:szCs w:val="24"/>
        </w:rPr>
      </w:pPr>
      <w:r w:rsidRPr="00A4666E">
        <w:rPr>
          <w:sz w:val="24"/>
          <w:szCs w:val="24"/>
        </w:rPr>
        <w:t>MŠMT</w:t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  <w:t xml:space="preserve">Ministerstvo školství, mládeže </w:t>
      </w:r>
      <w:r w:rsidR="00722755" w:rsidRPr="00A4666E">
        <w:rPr>
          <w:sz w:val="24"/>
          <w:szCs w:val="24"/>
        </w:rPr>
        <w:t>a</w:t>
      </w:r>
      <w:r w:rsidR="00722755">
        <w:rPr>
          <w:sz w:val="24"/>
          <w:szCs w:val="24"/>
        </w:rPr>
        <w:t> </w:t>
      </w:r>
      <w:r w:rsidRPr="00A4666E">
        <w:rPr>
          <w:sz w:val="24"/>
          <w:szCs w:val="24"/>
        </w:rPr>
        <w:t>tělovýchovy</w:t>
      </w:r>
    </w:p>
    <w:p w14:paraId="60C3F40B" w14:textId="36318FA4" w:rsidR="00A4666E" w:rsidRPr="00A4666E" w:rsidRDefault="00A4666E" w:rsidP="00A4666E">
      <w:pPr>
        <w:rPr>
          <w:sz w:val="24"/>
          <w:szCs w:val="24"/>
        </w:rPr>
      </w:pPr>
      <w:r w:rsidRPr="00A4666E">
        <w:rPr>
          <w:sz w:val="24"/>
          <w:szCs w:val="24"/>
        </w:rPr>
        <w:t>NMSP</w:t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</w:r>
      <w:r>
        <w:rPr>
          <w:sz w:val="24"/>
          <w:szCs w:val="24"/>
        </w:rPr>
        <w:t>N</w:t>
      </w:r>
      <w:r w:rsidRPr="00A4666E">
        <w:rPr>
          <w:sz w:val="24"/>
          <w:szCs w:val="24"/>
        </w:rPr>
        <w:t>avazující magisterský studijní program</w:t>
      </w:r>
    </w:p>
    <w:p w14:paraId="58762C4D" w14:textId="7E0C1CC1" w:rsidR="00A4666E" w:rsidRPr="00A4666E" w:rsidRDefault="00A4666E" w:rsidP="00A4666E">
      <w:pPr>
        <w:rPr>
          <w:sz w:val="24"/>
          <w:szCs w:val="24"/>
        </w:rPr>
      </w:pPr>
      <w:r w:rsidRPr="00A4666E">
        <w:rPr>
          <w:sz w:val="24"/>
          <w:szCs w:val="24"/>
        </w:rPr>
        <w:t>OIM</w:t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  <w:t xml:space="preserve">Oddělení investic </w:t>
      </w:r>
      <w:r w:rsidR="00722755" w:rsidRPr="00A4666E">
        <w:rPr>
          <w:sz w:val="24"/>
          <w:szCs w:val="24"/>
        </w:rPr>
        <w:t>a</w:t>
      </w:r>
      <w:r w:rsidR="00722755">
        <w:rPr>
          <w:sz w:val="24"/>
          <w:szCs w:val="24"/>
        </w:rPr>
        <w:t> </w:t>
      </w:r>
      <w:r w:rsidRPr="00A4666E">
        <w:rPr>
          <w:sz w:val="24"/>
          <w:szCs w:val="24"/>
        </w:rPr>
        <w:t>majetku</w:t>
      </w:r>
    </w:p>
    <w:p w14:paraId="488E6BCD" w14:textId="7F13A6F6" w:rsidR="00A4666E" w:rsidRPr="00A4666E" w:rsidRDefault="00A4666E" w:rsidP="00A4666E">
      <w:pPr>
        <w:rPr>
          <w:sz w:val="24"/>
          <w:szCs w:val="24"/>
        </w:rPr>
      </w:pPr>
      <w:r w:rsidRPr="00A4666E">
        <w:rPr>
          <w:sz w:val="24"/>
          <w:szCs w:val="24"/>
        </w:rPr>
        <w:t>OMK</w:t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  <w:t xml:space="preserve">Oddělení marketingu </w:t>
      </w:r>
      <w:r w:rsidR="00722755" w:rsidRPr="00A4666E">
        <w:rPr>
          <w:sz w:val="24"/>
          <w:szCs w:val="24"/>
        </w:rPr>
        <w:t>a</w:t>
      </w:r>
      <w:r w:rsidR="00722755">
        <w:rPr>
          <w:sz w:val="24"/>
          <w:szCs w:val="24"/>
        </w:rPr>
        <w:t> </w:t>
      </w:r>
      <w:r w:rsidRPr="00A4666E">
        <w:rPr>
          <w:sz w:val="24"/>
          <w:szCs w:val="24"/>
        </w:rPr>
        <w:t>komunikace</w:t>
      </w:r>
    </w:p>
    <w:p w14:paraId="1ACA6B8B" w14:textId="77777777" w:rsidR="00A4666E" w:rsidRPr="00A4666E" w:rsidRDefault="00A4666E" w:rsidP="00A4666E">
      <w:pPr>
        <w:rPr>
          <w:sz w:val="24"/>
          <w:szCs w:val="24"/>
        </w:rPr>
      </w:pPr>
      <w:r w:rsidRPr="00A4666E">
        <w:rPr>
          <w:sz w:val="24"/>
          <w:szCs w:val="24"/>
        </w:rPr>
        <w:t>OP JAK</w:t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  <w:t>Operační program Jan Amos Komenský</w:t>
      </w:r>
    </w:p>
    <w:p w14:paraId="628C85B1" w14:textId="77777777" w:rsidR="00A4666E" w:rsidRPr="00A4666E" w:rsidRDefault="00A4666E" w:rsidP="00A4666E">
      <w:pPr>
        <w:rPr>
          <w:sz w:val="24"/>
          <w:szCs w:val="24"/>
        </w:rPr>
      </w:pPr>
      <w:r w:rsidRPr="00A4666E">
        <w:rPr>
          <w:sz w:val="24"/>
          <w:szCs w:val="24"/>
        </w:rPr>
        <w:t>ORLZ</w:t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  <w:t>Oddělení rozvoje lidských zdrojů</w:t>
      </w:r>
    </w:p>
    <w:p w14:paraId="43F1BB1B" w14:textId="77777777" w:rsidR="00A4666E" w:rsidRPr="00A4666E" w:rsidRDefault="00A4666E" w:rsidP="00A4666E">
      <w:pPr>
        <w:rPr>
          <w:sz w:val="24"/>
          <w:szCs w:val="24"/>
        </w:rPr>
      </w:pPr>
      <w:r w:rsidRPr="00A4666E">
        <w:rPr>
          <w:sz w:val="24"/>
          <w:szCs w:val="24"/>
        </w:rPr>
        <w:t>RFID</w:t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</w:r>
      <w:proofErr w:type="spellStart"/>
      <w:r w:rsidRPr="00A4666E">
        <w:rPr>
          <w:sz w:val="24"/>
          <w:szCs w:val="24"/>
        </w:rPr>
        <w:t>Radio</w:t>
      </w:r>
      <w:proofErr w:type="spellEnd"/>
      <w:r w:rsidRPr="00A4666E">
        <w:rPr>
          <w:sz w:val="24"/>
          <w:szCs w:val="24"/>
        </w:rPr>
        <w:t xml:space="preserve"> </w:t>
      </w:r>
      <w:proofErr w:type="spellStart"/>
      <w:r w:rsidRPr="00A4666E">
        <w:rPr>
          <w:sz w:val="24"/>
          <w:szCs w:val="24"/>
        </w:rPr>
        <w:t>Frequency</w:t>
      </w:r>
      <w:proofErr w:type="spellEnd"/>
      <w:r w:rsidRPr="00A4666E">
        <w:rPr>
          <w:sz w:val="24"/>
          <w:szCs w:val="24"/>
        </w:rPr>
        <w:t xml:space="preserve"> </w:t>
      </w:r>
      <w:proofErr w:type="spellStart"/>
      <w:r w:rsidRPr="00A4666E">
        <w:rPr>
          <w:sz w:val="24"/>
          <w:szCs w:val="24"/>
        </w:rPr>
        <w:t>Identification</w:t>
      </w:r>
      <w:proofErr w:type="spellEnd"/>
    </w:p>
    <w:p w14:paraId="2BA3D28D" w14:textId="77777777" w:rsidR="00A4666E" w:rsidRPr="00A4666E" w:rsidRDefault="00A4666E" w:rsidP="00A4666E">
      <w:pPr>
        <w:rPr>
          <w:sz w:val="24"/>
          <w:szCs w:val="24"/>
        </w:rPr>
      </w:pPr>
      <w:r w:rsidRPr="00A4666E">
        <w:rPr>
          <w:sz w:val="24"/>
          <w:szCs w:val="24"/>
        </w:rPr>
        <w:t>RIS3</w:t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</w:r>
      <w:proofErr w:type="spellStart"/>
      <w:r w:rsidRPr="00A4666E">
        <w:rPr>
          <w:sz w:val="24"/>
          <w:szCs w:val="24"/>
        </w:rPr>
        <w:t>Research</w:t>
      </w:r>
      <w:proofErr w:type="spellEnd"/>
      <w:r w:rsidRPr="00A4666E">
        <w:rPr>
          <w:sz w:val="24"/>
          <w:szCs w:val="24"/>
        </w:rPr>
        <w:t xml:space="preserve"> and Innovation </w:t>
      </w:r>
      <w:proofErr w:type="spellStart"/>
      <w:r w:rsidRPr="00A4666E">
        <w:rPr>
          <w:sz w:val="24"/>
          <w:szCs w:val="24"/>
        </w:rPr>
        <w:t>Strategy</w:t>
      </w:r>
      <w:proofErr w:type="spellEnd"/>
      <w:r w:rsidRPr="00A4666E">
        <w:rPr>
          <w:sz w:val="24"/>
          <w:szCs w:val="24"/>
        </w:rPr>
        <w:t xml:space="preserve"> </w:t>
      </w:r>
      <w:proofErr w:type="spellStart"/>
      <w:r w:rsidRPr="00A4666E">
        <w:rPr>
          <w:sz w:val="24"/>
          <w:szCs w:val="24"/>
        </w:rPr>
        <w:t>for</w:t>
      </w:r>
      <w:proofErr w:type="spellEnd"/>
      <w:r w:rsidRPr="00A4666E">
        <w:rPr>
          <w:sz w:val="24"/>
          <w:szCs w:val="24"/>
        </w:rPr>
        <w:t xml:space="preserve"> Smart </w:t>
      </w:r>
      <w:proofErr w:type="spellStart"/>
      <w:r w:rsidRPr="00A4666E">
        <w:rPr>
          <w:sz w:val="24"/>
          <w:szCs w:val="24"/>
        </w:rPr>
        <w:t>Specialisation</w:t>
      </w:r>
      <w:proofErr w:type="spellEnd"/>
    </w:p>
    <w:p w14:paraId="46D13999" w14:textId="051D70F6" w:rsidR="00A4666E" w:rsidRPr="00A4666E" w:rsidRDefault="00A4666E" w:rsidP="00A4666E">
      <w:pPr>
        <w:rPr>
          <w:sz w:val="24"/>
          <w:szCs w:val="24"/>
        </w:rPr>
      </w:pPr>
      <w:r w:rsidRPr="00A4666E">
        <w:rPr>
          <w:sz w:val="24"/>
          <w:szCs w:val="24"/>
        </w:rPr>
        <w:t>SAP</w:t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  <w:t xml:space="preserve">Systém aplikací </w:t>
      </w:r>
      <w:r w:rsidR="00722755" w:rsidRPr="00A4666E">
        <w:rPr>
          <w:sz w:val="24"/>
          <w:szCs w:val="24"/>
        </w:rPr>
        <w:t>a</w:t>
      </w:r>
      <w:r w:rsidR="00722755">
        <w:rPr>
          <w:sz w:val="24"/>
          <w:szCs w:val="24"/>
        </w:rPr>
        <w:t> </w:t>
      </w:r>
      <w:r w:rsidRPr="00A4666E">
        <w:rPr>
          <w:sz w:val="24"/>
          <w:szCs w:val="24"/>
        </w:rPr>
        <w:t>produktů pro zpracování dat</w:t>
      </w:r>
    </w:p>
    <w:p w14:paraId="639B7C45" w14:textId="77777777" w:rsidR="00A4666E" w:rsidRPr="00A4666E" w:rsidRDefault="00A4666E" w:rsidP="00A4666E">
      <w:pPr>
        <w:rPr>
          <w:sz w:val="24"/>
          <w:szCs w:val="24"/>
        </w:rPr>
      </w:pPr>
      <w:r w:rsidRPr="00A4666E">
        <w:rPr>
          <w:sz w:val="24"/>
          <w:szCs w:val="24"/>
        </w:rPr>
        <w:t>SP</w:t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  <w:t>studijní programy</w:t>
      </w:r>
    </w:p>
    <w:p w14:paraId="5EFB4D2A" w14:textId="77777777" w:rsidR="00A4666E" w:rsidRPr="00A4666E" w:rsidRDefault="00A4666E" w:rsidP="00A4666E">
      <w:pPr>
        <w:rPr>
          <w:sz w:val="24"/>
          <w:szCs w:val="24"/>
        </w:rPr>
      </w:pPr>
      <w:r w:rsidRPr="00A4666E">
        <w:rPr>
          <w:sz w:val="24"/>
          <w:szCs w:val="24"/>
        </w:rPr>
        <w:t>SŠ</w:t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  <w:t>střední škola</w:t>
      </w:r>
    </w:p>
    <w:p w14:paraId="69CC25E3" w14:textId="77777777" w:rsidR="00A4666E" w:rsidRPr="00A4666E" w:rsidRDefault="00A4666E" w:rsidP="00A4666E">
      <w:pPr>
        <w:rPr>
          <w:sz w:val="24"/>
          <w:szCs w:val="24"/>
        </w:rPr>
      </w:pPr>
      <w:r w:rsidRPr="00A4666E">
        <w:rPr>
          <w:sz w:val="24"/>
          <w:szCs w:val="24"/>
        </w:rPr>
        <w:t>SWOT</w:t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</w:r>
      <w:proofErr w:type="spellStart"/>
      <w:r w:rsidRPr="00A4666E">
        <w:rPr>
          <w:sz w:val="24"/>
          <w:szCs w:val="24"/>
        </w:rPr>
        <w:t>Strengths</w:t>
      </w:r>
      <w:proofErr w:type="spellEnd"/>
      <w:r w:rsidRPr="00A4666E">
        <w:rPr>
          <w:sz w:val="24"/>
          <w:szCs w:val="24"/>
        </w:rPr>
        <w:t xml:space="preserve">, </w:t>
      </w:r>
      <w:proofErr w:type="spellStart"/>
      <w:r w:rsidRPr="00A4666E">
        <w:rPr>
          <w:sz w:val="24"/>
          <w:szCs w:val="24"/>
        </w:rPr>
        <w:t>Weaknesses</w:t>
      </w:r>
      <w:proofErr w:type="spellEnd"/>
      <w:r w:rsidRPr="00A4666E">
        <w:rPr>
          <w:sz w:val="24"/>
          <w:szCs w:val="24"/>
        </w:rPr>
        <w:t xml:space="preserve">, </w:t>
      </w:r>
      <w:proofErr w:type="spellStart"/>
      <w:r w:rsidRPr="00A4666E">
        <w:rPr>
          <w:sz w:val="24"/>
          <w:szCs w:val="24"/>
        </w:rPr>
        <w:t>Opportunities</w:t>
      </w:r>
      <w:proofErr w:type="spellEnd"/>
      <w:r w:rsidRPr="00A4666E">
        <w:rPr>
          <w:sz w:val="24"/>
          <w:szCs w:val="24"/>
        </w:rPr>
        <w:t xml:space="preserve">, </w:t>
      </w:r>
      <w:proofErr w:type="spellStart"/>
      <w:r w:rsidRPr="00A4666E">
        <w:rPr>
          <w:sz w:val="24"/>
          <w:szCs w:val="24"/>
        </w:rPr>
        <w:t>Threats</w:t>
      </w:r>
      <w:proofErr w:type="spellEnd"/>
      <w:r w:rsidRPr="00A4666E">
        <w:rPr>
          <w:sz w:val="24"/>
          <w:szCs w:val="24"/>
        </w:rPr>
        <w:t xml:space="preserve"> (analýza)</w:t>
      </w:r>
    </w:p>
    <w:p w14:paraId="57D6694E" w14:textId="77777777" w:rsidR="00A4666E" w:rsidRPr="00A4666E" w:rsidRDefault="00A4666E" w:rsidP="00A4666E">
      <w:pPr>
        <w:rPr>
          <w:sz w:val="24"/>
          <w:szCs w:val="24"/>
        </w:rPr>
      </w:pPr>
      <w:r w:rsidRPr="00A4666E">
        <w:rPr>
          <w:sz w:val="24"/>
          <w:szCs w:val="24"/>
        </w:rPr>
        <w:t>TPO</w:t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  <w:t>Technicko-provozní oddělení</w:t>
      </w:r>
    </w:p>
    <w:p w14:paraId="5792A821" w14:textId="77777777" w:rsidR="00A4666E" w:rsidRPr="00A4666E" w:rsidRDefault="00A4666E" w:rsidP="00A4666E">
      <w:pPr>
        <w:rPr>
          <w:sz w:val="24"/>
          <w:szCs w:val="24"/>
        </w:rPr>
      </w:pPr>
      <w:r w:rsidRPr="00A4666E">
        <w:rPr>
          <w:sz w:val="24"/>
          <w:szCs w:val="24"/>
        </w:rPr>
        <w:t>UNI</w:t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  <w:t>Univerzitní institut</w:t>
      </w:r>
    </w:p>
    <w:p w14:paraId="3048EF2D" w14:textId="77777777" w:rsidR="00A4666E" w:rsidRPr="00A4666E" w:rsidRDefault="00A4666E" w:rsidP="00A4666E">
      <w:pPr>
        <w:rPr>
          <w:sz w:val="24"/>
          <w:szCs w:val="24"/>
        </w:rPr>
      </w:pPr>
      <w:r w:rsidRPr="00A4666E">
        <w:rPr>
          <w:sz w:val="24"/>
          <w:szCs w:val="24"/>
        </w:rPr>
        <w:t>U3V</w:t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  <w:t>Univerzita třetího věku</w:t>
      </w:r>
    </w:p>
    <w:p w14:paraId="790C6E7B" w14:textId="77777777" w:rsidR="00A4666E" w:rsidRPr="00A4666E" w:rsidRDefault="00A4666E" w:rsidP="00A4666E">
      <w:pPr>
        <w:rPr>
          <w:sz w:val="24"/>
          <w:szCs w:val="24"/>
        </w:rPr>
      </w:pPr>
      <w:r w:rsidRPr="00A4666E">
        <w:rPr>
          <w:sz w:val="24"/>
          <w:szCs w:val="24"/>
        </w:rPr>
        <w:t>UTB</w:t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  <w:t>Univerzita Tomáše Bati ve Zlíně</w:t>
      </w:r>
    </w:p>
    <w:p w14:paraId="6CF75C6B" w14:textId="250E2AA8" w:rsidR="00A4666E" w:rsidRPr="00A4666E" w:rsidRDefault="00A4666E" w:rsidP="00A4666E">
      <w:pPr>
        <w:rPr>
          <w:sz w:val="24"/>
          <w:szCs w:val="24"/>
        </w:rPr>
      </w:pPr>
      <w:proofErr w:type="spellStart"/>
      <w:r w:rsidRPr="00A4666E">
        <w:rPr>
          <w:sz w:val="24"/>
          <w:szCs w:val="24"/>
        </w:rPr>
        <w:t>VaV</w:t>
      </w:r>
      <w:proofErr w:type="spellEnd"/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  <w:t xml:space="preserve">výzkum </w:t>
      </w:r>
      <w:r w:rsidR="00722755" w:rsidRPr="00A4666E">
        <w:rPr>
          <w:sz w:val="24"/>
          <w:szCs w:val="24"/>
        </w:rPr>
        <w:t>a</w:t>
      </w:r>
      <w:r w:rsidR="00722755">
        <w:rPr>
          <w:sz w:val="24"/>
          <w:szCs w:val="24"/>
        </w:rPr>
        <w:t> </w:t>
      </w:r>
      <w:r w:rsidRPr="00A4666E">
        <w:rPr>
          <w:sz w:val="24"/>
          <w:szCs w:val="24"/>
        </w:rPr>
        <w:t>vývoj</w:t>
      </w:r>
    </w:p>
    <w:p w14:paraId="68A158E6" w14:textId="77777777" w:rsidR="00A4666E" w:rsidRPr="00A4666E" w:rsidRDefault="00A4666E" w:rsidP="00A4666E">
      <w:pPr>
        <w:rPr>
          <w:sz w:val="24"/>
          <w:szCs w:val="24"/>
        </w:rPr>
      </w:pPr>
      <w:r w:rsidRPr="00A4666E">
        <w:rPr>
          <w:sz w:val="24"/>
          <w:szCs w:val="24"/>
        </w:rPr>
        <w:t>ZK</w:t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  <w:t>Zlínský kraj</w:t>
      </w:r>
    </w:p>
    <w:p w14:paraId="10DC5C47" w14:textId="7A520640" w:rsidR="00A4666E" w:rsidRPr="00A4666E" w:rsidRDefault="00A4666E" w:rsidP="00A4666E">
      <w:pPr>
        <w:rPr>
          <w:sz w:val="24"/>
          <w:szCs w:val="24"/>
        </w:rPr>
      </w:pPr>
      <w:proofErr w:type="spellStart"/>
      <w:r w:rsidRPr="00A4666E">
        <w:rPr>
          <w:sz w:val="24"/>
          <w:szCs w:val="24"/>
        </w:rPr>
        <w:t>ZoKB</w:t>
      </w:r>
      <w:proofErr w:type="spellEnd"/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  <w:t xml:space="preserve">Zákon </w:t>
      </w:r>
      <w:r w:rsidR="00722755" w:rsidRPr="00A4666E">
        <w:rPr>
          <w:sz w:val="24"/>
          <w:szCs w:val="24"/>
        </w:rPr>
        <w:t>o</w:t>
      </w:r>
      <w:r w:rsidR="00722755">
        <w:rPr>
          <w:sz w:val="24"/>
          <w:szCs w:val="24"/>
        </w:rPr>
        <w:t> </w:t>
      </w:r>
      <w:r w:rsidRPr="00A4666E">
        <w:rPr>
          <w:sz w:val="24"/>
          <w:szCs w:val="24"/>
        </w:rPr>
        <w:t>kybernetické bezpečnosti</w:t>
      </w:r>
    </w:p>
    <w:p w14:paraId="70CCD8C5" w14:textId="77777777" w:rsidR="00A4666E" w:rsidRDefault="00A4666E" w:rsidP="00A4666E">
      <w:pPr>
        <w:rPr>
          <w:sz w:val="24"/>
          <w:szCs w:val="24"/>
        </w:rPr>
      </w:pPr>
      <w:r w:rsidRPr="00A4666E">
        <w:rPr>
          <w:sz w:val="24"/>
          <w:szCs w:val="24"/>
        </w:rPr>
        <w:t>ZŠ</w:t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</w:r>
      <w:r w:rsidRPr="00A4666E">
        <w:rPr>
          <w:sz w:val="24"/>
          <w:szCs w:val="24"/>
        </w:rPr>
        <w:tab/>
        <w:t>základní škola</w:t>
      </w:r>
    </w:p>
    <w:p w14:paraId="68DC9BB6" w14:textId="77777777" w:rsidR="00933328" w:rsidRDefault="00933328" w:rsidP="00A4666E">
      <w:pPr>
        <w:rPr>
          <w:sz w:val="24"/>
          <w:szCs w:val="24"/>
        </w:rPr>
      </w:pPr>
    </w:p>
    <w:p w14:paraId="027DBFD2" w14:textId="7877F20E" w:rsidR="00933328" w:rsidRPr="00933328" w:rsidRDefault="00933328" w:rsidP="00933328">
      <w:pPr>
        <w:rPr>
          <w:sz w:val="24"/>
          <w:szCs w:val="24"/>
        </w:rPr>
      </w:pPr>
    </w:p>
    <w:p w14:paraId="48FA5C89" w14:textId="77777777" w:rsidR="00933328" w:rsidRPr="00A4666E" w:rsidRDefault="00933328" w:rsidP="00A4666E">
      <w:pPr>
        <w:rPr>
          <w:sz w:val="24"/>
          <w:szCs w:val="24"/>
        </w:rPr>
      </w:pPr>
    </w:p>
    <w:sectPr w:rsidR="00933328" w:rsidRPr="00A4666E" w:rsidSect="00486A34">
      <w:headerReference w:type="default" r:id="rId14"/>
      <w:footerReference w:type="default" r:id="rId15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9AEA5E" w14:textId="77777777" w:rsidR="00A939C2" w:rsidRDefault="00A939C2" w:rsidP="005770EF">
      <w:pPr>
        <w:spacing w:after="0" w:line="240" w:lineRule="auto"/>
      </w:pPr>
      <w:r>
        <w:separator/>
      </w:r>
    </w:p>
  </w:endnote>
  <w:endnote w:type="continuationSeparator" w:id="0">
    <w:p w14:paraId="47CBEE4A" w14:textId="77777777" w:rsidR="00A939C2" w:rsidRDefault="00A939C2" w:rsidP="00577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21682173"/>
      <w:docPartObj>
        <w:docPartGallery w:val="Page Numbers (Bottom of Page)"/>
        <w:docPartUnique/>
      </w:docPartObj>
    </w:sdtPr>
    <w:sdtEndPr/>
    <w:sdtContent>
      <w:p w14:paraId="1BC96DC9" w14:textId="3087C125" w:rsidR="004E3545" w:rsidRDefault="004E3545">
        <w:pPr>
          <w:pStyle w:val="Zpa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17A4EF4" w14:textId="77777777" w:rsidR="004E3545" w:rsidRDefault="004E354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247AB6" w14:textId="77777777" w:rsidR="00A939C2" w:rsidRDefault="00A939C2" w:rsidP="005770EF">
      <w:pPr>
        <w:spacing w:after="0" w:line="240" w:lineRule="auto"/>
      </w:pPr>
      <w:r>
        <w:separator/>
      </w:r>
    </w:p>
  </w:footnote>
  <w:footnote w:type="continuationSeparator" w:id="0">
    <w:p w14:paraId="7A403643" w14:textId="77777777" w:rsidR="00A939C2" w:rsidRDefault="00A939C2" w:rsidP="00577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50F4A" w14:textId="5277EEC2" w:rsidR="00486A34" w:rsidRPr="00486A34" w:rsidRDefault="00486A34">
    <w:pPr>
      <w:pStyle w:val="Zhlav"/>
      <w:rPr>
        <w:i/>
        <w:iCs/>
      </w:rPr>
    </w:pPr>
    <w:r w:rsidRPr="00486A34">
      <w:rPr>
        <w:i/>
        <w:iCs/>
      </w:rPr>
      <w:t>Plán realizace Strategického záměru Univerzity Tomáše Bati ve Zlíně na období 2026-2030 pro rok 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8B"/>
    <w:multiLevelType w:val="multilevel"/>
    <w:tmpl w:val="DA9C34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D67B41"/>
    <w:multiLevelType w:val="hybridMultilevel"/>
    <w:tmpl w:val="24566BA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447AE"/>
    <w:multiLevelType w:val="multilevel"/>
    <w:tmpl w:val="5CC42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7702182"/>
    <w:multiLevelType w:val="multilevel"/>
    <w:tmpl w:val="45AC5A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F56776"/>
    <w:multiLevelType w:val="hybridMultilevel"/>
    <w:tmpl w:val="84DA084C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1CF16B0"/>
    <w:multiLevelType w:val="hybridMultilevel"/>
    <w:tmpl w:val="01EC0F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BA2631"/>
    <w:multiLevelType w:val="hybridMultilevel"/>
    <w:tmpl w:val="C9EE620C"/>
    <w:lvl w:ilvl="0" w:tplc="169A51E6">
      <w:start w:val="1"/>
      <w:numFmt w:val="bullet"/>
      <w:lvlText w:val="►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17727F"/>
    <w:multiLevelType w:val="hybridMultilevel"/>
    <w:tmpl w:val="686EAF8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B4132D"/>
    <w:multiLevelType w:val="hybridMultilevel"/>
    <w:tmpl w:val="AE52106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9E24F3"/>
    <w:multiLevelType w:val="hybridMultilevel"/>
    <w:tmpl w:val="714048FE"/>
    <w:lvl w:ilvl="0" w:tplc="0405000B">
      <w:start w:val="1"/>
      <w:numFmt w:val="bullet"/>
      <w:lvlText w:val=""/>
      <w:lvlJc w:val="left"/>
      <w:pPr>
        <w:ind w:left="643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2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E26DD2"/>
    <w:multiLevelType w:val="hybridMultilevel"/>
    <w:tmpl w:val="D8E0A77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233A02"/>
    <w:multiLevelType w:val="multilevel"/>
    <w:tmpl w:val="4C7A74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A494626"/>
    <w:multiLevelType w:val="multilevel"/>
    <w:tmpl w:val="ABC2E0D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50688833">
    <w:abstractNumId w:val="2"/>
  </w:num>
  <w:num w:numId="2" w16cid:durableId="329479506">
    <w:abstractNumId w:val="12"/>
  </w:num>
  <w:num w:numId="3" w16cid:durableId="1822624360">
    <w:abstractNumId w:val="5"/>
  </w:num>
  <w:num w:numId="4" w16cid:durableId="181550067">
    <w:abstractNumId w:val="3"/>
  </w:num>
  <w:num w:numId="5" w16cid:durableId="1012953097">
    <w:abstractNumId w:val="7"/>
  </w:num>
  <w:num w:numId="6" w16cid:durableId="1779569131">
    <w:abstractNumId w:val="8"/>
  </w:num>
  <w:num w:numId="7" w16cid:durableId="1936857884">
    <w:abstractNumId w:val="0"/>
  </w:num>
  <w:num w:numId="8" w16cid:durableId="632638392">
    <w:abstractNumId w:val="10"/>
  </w:num>
  <w:num w:numId="9" w16cid:durableId="1286623239">
    <w:abstractNumId w:val="11"/>
  </w:num>
  <w:num w:numId="10" w16cid:durableId="1484467884">
    <w:abstractNumId w:val="1"/>
  </w:num>
  <w:num w:numId="11" w16cid:durableId="1827360089">
    <w:abstractNumId w:val="9"/>
  </w:num>
  <w:num w:numId="12" w16cid:durableId="1750343474">
    <w:abstractNumId w:val="4"/>
  </w:num>
  <w:num w:numId="13" w16cid:durableId="1044598895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rtin Sysel">
    <w15:presenceInfo w15:providerId="AD" w15:userId="S::sysel@utb.cz::e3d06c1f-7c79-480e-a0e2-bec413f8ee24"/>
  </w15:person>
  <w15:person w15:author="Markéta Julinová">
    <w15:presenceInfo w15:providerId="AD" w15:userId="S::julinova@utb.cz::02e4756d-584a-4a7c-a61e-bc72162ee83e"/>
  </w15:person>
  <w15:person w15:author="Martina Juříková">
    <w15:presenceInfo w15:providerId="None" w15:userId="Martina Juřík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trackRevisions/>
  <w:documentProtection w:edit="trackedChanges" w:enforcement="1" w:cryptProviderType="rsaAES" w:cryptAlgorithmClass="hash" w:cryptAlgorithmType="typeAny" w:cryptAlgorithmSid="14" w:cryptSpinCount="100000" w:hash="2s6EbiFxBHPr/3nJ15XSW8W3UleiPkJ9m3O8Qysl/N6ZAMdOCjSfQF/zVuPCcberJZdoqLOkPAQcJoiR3g8tAw==" w:salt="PaaHKOsFVaOVNIl0i7QbB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xMDM0NDUxNjK1NDEzNjdS0lEKTi0uzszPAykwrAUALVCplSwAAAA="/>
  </w:docVars>
  <w:rsids>
    <w:rsidRoot w:val="001201F1"/>
    <w:rsid w:val="0003160C"/>
    <w:rsid w:val="00042690"/>
    <w:rsid w:val="000612E8"/>
    <w:rsid w:val="000A347C"/>
    <w:rsid w:val="000B36A0"/>
    <w:rsid w:val="000B72AE"/>
    <w:rsid w:val="000C035D"/>
    <w:rsid w:val="000C191E"/>
    <w:rsid w:val="000C485E"/>
    <w:rsid w:val="000E49BF"/>
    <w:rsid w:val="000F45BF"/>
    <w:rsid w:val="000F5686"/>
    <w:rsid w:val="000F5D12"/>
    <w:rsid w:val="00102649"/>
    <w:rsid w:val="0011473F"/>
    <w:rsid w:val="001201F1"/>
    <w:rsid w:val="00125B62"/>
    <w:rsid w:val="00140366"/>
    <w:rsid w:val="00181AE3"/>
    <w:rsid w:val="00181EB5"/>
    <w:rsid w:val="00192AE4"/>
    <w:rsid w:val="001A31A7"/>
    <w:rsid w:val="001A640E"/>
    <w:rsid w:val="001C1D9D"/>
    <w:rsid w:val="001C3CCA"/>
    <w:rsid w:val="001C5283"/>
    <w:rsid w:val="001C7DDA"/>
    <w:rsid w:val="001F7CAB"/>
    <w:rsid w:val="00217879"/>
    <w:rsid w:val="00232B58"/>
    <w:rsid w:val="00236633"/>
    <w:rsid w:val="00261EC5"/>
    <w:rsid w:val="00282F16"/>
    <w:rsid w:val="00283064"/>
    <w:rsid w:val="0029050B"/>
    <w:rsid w:val="00295EDD"/>
    <w:rsid w:val="002A24C5"/>
    <w:rsid w:val="002C2354"/>
    <w:rsid w:val="002D1B38"/>
    <w:rsid w:val="002D6F3F"/>
    <w:rsid w:val="002F0CB0"/>
    <w:rsid w:val="002F27E5"/>
    <w:rsid w:val="002F39B5"/>
    <w:rsid w:val="003223C5"/>
    <w:rsid w:val="00323350"/>
    <w:rsid w:val="00323379"/>
    <w:rsid w:val="00325715"/>
    <w:rsid w:val="00354017"/>
    <w:rsid w:val="00367B3F"/>
    <w:rsid w:val="003843EF"/>
    <w:rsid w:val="003934BA"/>
    <w:rsid w:val="00395C13"/>
    <w:rsid w:val="003960A8"/>
    <w:rsid w:val="003A0D9E"/>
    <w:rsid w:val="003A41F8"/>
    <w:rsid w:val="003A7F7C"/>
    <w:rsid w:val="003C4C80"/>
    <w:rsid w:val="003D3174"/>
    <w:rsid w:val="00406560"/>
    <w:rsid w:val="00411EDE"/>
    <w:rsid w:val="00414FD5"/>
    <w:rsid w:val="00425F25"/>
    <w:rsid w:val="0043565B"/>
    <w:rsid w:val="00444862"/>
    <w:rsid w:val="004509FE"/>
    <w:rsid w:val="00472599"/>
    <w:rsid w:val="00481A35"/>
    <w:rsid w:val="00486A34"/>
    <w:rsid w:val="004938A5"/>
    <w:rsid w:val="00493ABE"/>
    <w:rsid w:val="004A235A"/>
    <w:rsid w:val="004B5190"/>
    <w:rsid w:val="004C2213"/>
    <w:rsid w:val="004C4AED"/>
    <w:rsid w:val="004E3545"/>
    <w:rsid w:val="004E4163"/>
    <w:rsid w:val="00500D95"/>
    <w:rsid w:val="005031C5"/>
    <w:rsid w:val="00512031"/>
    <w:rsid w:val="0051496D"/>
    <w:rsid w:val="0052012E"/>
    <w:rsid w:val="00520F19"/>
    <w:rsid w:val="00526F48"/>
    <w:rsid w:val="005409B3"/>
    <w:rsid w:val="005416CE"/>
    <w:rsid w:val="00541726"/>
    <w:rsid w:val="00550CE0"/>
    <w:rsid w:val="0055498E"/>
    <w:rsid w:val="00556FCC"/>
    <w:rsid w:val="00561140"/>
    <w:rsid w:val="005617B1"/>
    <w:rsid w:val="005770EF"/>
    <w:rsid w:val="00581937"/>
    <w:rsid w:val="00586B26"/>
    <w:rsid w:val="00590423"/>
    <w:rsid w:val="005A62CC"/>
    <w:rsid w:val="005B33C1"/>
    <w:rsid w:val="005C3220"/>
    <w:rsid w:val="005D5AD1"/>
    <w:rsid w:val="005E1B67"/>
    <w:rsid w:val="005E3ED2"/>
    <w:rsid w:val="005E5F76"/>
    <w:rsid w:val="005F0C69"/>
    <w:rsid w:val="005F3685"/>
    <w:rsid w:val="005F4FD9"/>
    <w:rsid w:val="006010CE"/>
    <w:rsid w:val="00607211"/>
    <w:rsid w:val="0061133D"/>
    <w:rsid w:val="006202B2"/>
    <w:rsid w:val="006246D5"/>
    <w:rsid w:val="006322D8"/>
    <w:rsid w:val="00642D84"/>
    <w:rsid w:val="00654160"/>
    <w:rsid w:val="00662099"/>
    <w:rsid w:val="00664FE4"/>
    <w:rsid w:val="00682964"/>
    <w:rsid w:val="00683000"/>
    <w:rsid w:val="006B2991"/>
    <w:rsid w:val="006B37C9"/>
    <w:rsid w:val="006E1D95"/>
    <w:rsid w:val="006E2573"/>
    <w:rsid w:val="006E26A5"/>
    <w:rsid w:val="00714224"/>
    <w:rsid w:val="00722755"/>
    <w:rsid w:val="00725DE5"/>
    <w:rsid w:val="00730FDF"/>
    <w:rsid w:val="00780B0D"/>
    <w:rsid w:val="00794747"/>
    <w:rsid w:val="00796EC2"/>
    <w:rsid w:val="007A5822"/>
    <w:rsid w:val="007B7BCC"/>
    <w:rsid w:val="007C216C"/>
    <w:rsid w:val="007C462F"/>
    <w:rsid w:val="007E2105"/>
    <w:rsid w:val="007E38F8"/>
    <w:rsid w:val="008026F8"/>
    <w:rsid w:val="00803566"/>
    <w:rsid w:val="00805A09"/>
    <w:rsid w:val="00806EA3"/>
    <w:rsid w:val="00813B99"/>
    <w:rsid w:val="00821738"/>
    <w:rsid w:val="00842E50"/>
    <w:rsid w:val="00854F87"/>
    <w:rsid w:val="00861C8A"/>
    <w:rsid w:val="00871078"/>
    <w:rsid w:val="008750C1"/>
    <w:rsid w:val="008854F9"/>
    <w:rsid w:val="00886B47"/>
    <w:rsid w:val="00886DE0"/>
    <w:rsid w:val="008B19C8"/>
    <w:rsid w:val="008B2186"/>
    <w:rsid w:val="008B32D5"/>
    <w:rsid w:val="008B4272"/>
    <w:rsid w:val="008D585D"/>
    <w:rsid w:val="008E228F"/>
    <w:rsid w:val="00911BF7"/>
    <w:rsid w:val="00933328"/>
    <w:rsid w:val="00955D16"/>
    <w:rsid w:val="009574AA"/>
    <w:rsid w:val="009A4DEB"/>
    <w:rsid w:val="009A5BBB"/>
    <w:rsid w:val="009A6146"/>
    <w:rsid w:val="009B1072"/>
    <w:rsid w:val="009C3D37"/>
    <w:rsid w:val="009C570A"/>
    <w:rsid w:val="00A017AC"/>
    <w:rsid w:val="00A03352"/>
    <w:rsid w:val="00A07DA8"/>
    <w:rsid w:val="00A3081E"/>
    <w:rsid w:val="00A32EE6"/>
    <w:rsid w:val="00A35811"/>
    <w:rsid w:val="00A43A97"/>
    <w:rsid w:val="00A44D9F"/>
    <w:rsid w:val="00A4666E"/>
    <w:rsid w:val="00A519F0"/>
    <w:rsid w:val="00A74411"/>
    <w:rsid w:val="00A939C2"/>
    <w:rsid w:val="00AD0989"/>
    <w:rsid w:val="00AD4544"/>
    <w:rsid w:val="00AE428F"/>
    <w:rsid w:val="00AE7F85"/>
    <w:rsid w:val="00AF3A04"/>
    <w:rsid w:val="00B06CBC"/>
    <w:rsid w:val="00B33857"/>
    <w:rsid w:val="00B40079"/>
    <w:rsid w:val="00B536DB"/>
    <w:rsid w:val="00B60021"/>
    <w:rsid w:val="00B602C7"/>
    <w:rsid w:val="00B662B9"/>
    <w:rsid w:val="00B73C14"/>
    <w:rsid w:val="00B903A5"/>
    <w:rsid w:val="00B93AF7"/>
    <w:rsid w:val="00BB2798"/>
    <w:rsid w:val="00BB7764"/>
    <w:rsid w:val="00BD199F"/>
    <w:rsid w:val="00BE1657"/>
    <w:rsid w:val="00BE674E"/>
    <w:rsid w:val="00BF170A"/>
    <w:rsid w:val="00BF1938"/>
    <w:rsid w:val="00BF40C8"/>
    <w:rsid w:val="00C35520"/>
    <w:rsid w:val="00C37FF3"/>
    <w:rsid w:val="00C4116E"/>
    <w:rsid w:val="00C46DF4"/>
    <w:rsid w:val="00C6253F"/>
    <w:rsid w:val="00CB3165"/>
    <w:rsid w:val="00CB60E6"/>
    <w:rsid w:val="00CC0274"/>
    <w:rsid w:val="00CD151F"/>
    <w:rsid w:val="00CD3C3D"/>
    <w:rsid w:val="00CE6D62"/>
    <w:rsid w:val="00CE7EB2"/>
    <w:rsid w:val="00CF3003"/>
    <w:rsid w:val="00D2203D"/>
    <w:rsid w:val="00D474EE"/>
    <w:rsid w:val="00D86686"/>
    <w:rsid w:val="00DA2488"/>
    <w:rsid w:val="00DB468C"/>
    <w:rsid w:val="00DC46CE"/>
    <w:rsid w:val="00DC758C"/>
    <w:rsid w:val="00DD6741"/>
    <w:rsid w:val="00DE08AC"/>
    <w:rsid w:val="00DE3E53"/>
    <w:rsid w:val="00DE45B5"/>
    <w:rsid w:val="00DE72CB"/>
    <w:rsid w:val="00DF1D5E"/>
    <w:rsid w:val="00E01EBA"/>
    <w:rsid w:val="00E03E95"/>
    <w:rsid w:val="00E20B54"/>
    <w:rsid w:val="00E2463B"/>
    <w:rsid w:val="00E40AEA"/>
    <w:rsid w:val="00E458C8"/>
    <w:rsid w:val="00E53ED6"/>
    <w:rsid w:val="00E642B1"/>
    <w:rsid w:val="00E72C8E"/>
    <w:rsid w:val="00E81A7C"/>
    <w:rsid w:val="00EA769A"/>
    <w:rsid w:val="00EB1330"/>
    <w:rsid w:val="00EB20A9"/>
    <w:rsid w:val="00EC36C1"/>
    <w:rsid w:val="00EC47CA"/>
    <w:rsid w:val="00EC7BD9"/>
    <w:rsid w:val="00EE0BA6"/>
    <w:rsid w:val="00EE2D70"/>
    <w:rsid w:val="00EE62EA"/>
    <w:rsid w:val="00EF0349"/>
    <w:rsid w:val="00EF3B8D"/>
    <w:rsid w:val="00EF5E7D"/>
    <w:rsid w:val="00EF675E"/>
    <w:rsid w:val="00F1375C"/>
    <w:rsid w:val="00F24953"/>
    <w:rsid w:val="00F26856"/>
    <w:rsid w:val="00F36C4F"/>
    <w:rsid w:val="00F457CC"/>
    <w:rsid w:val="00F47B22"/>
    <w:rsid w:val="00F83835"/>
    <w:rsid w:val="00F86686"/>
    <w:rsid w:val="00F86FBD"/>
    <w:rsid w:val="00F87CF1"/>
    <w:rsid w:val="00F9055B"/>
    <w:rsid w:val="00F9433B"/>
    <w:rsid w:val="00F94C02"/>
    <w:rsid w:val="00FA0568"/>
    <w:rsid w:val="00FB59A5"/>
    <w:rsid w:val="00FE3F25"/>
    <w:rsid w:val="00FF0D31"/>
    <w:rsid w:val="00FF2C54"/>
    <w:rsid w:val="013EE5E9"/>
    <w:rsid w:val="02A7A688"/>
    <w:rsid w:val="02E9CBB9"/>
    <w:rsid w:val="040972AA"/>
    <w:rsid w:val="04E2D755"/>
    <w:rsid w:val="057306DB"/>
    <w:rsid w:val="07997DEE"/>
    <w:rsid w:val="07EC6DAE"/>
    <w:rsid w:val="09A176A0"/>
    <w:rsid w:val="0A7BB036"/>
    <w:rsid w:val="0A9B8227"/>
    <w:rsid w:val="0CBE0F42"/>
    <w:rsid w:val="0E37FE51"/>
    <w:rsid w:val="121D4DA0"/>
    <w:rsid w:val="135DD93B"/>
    <w:rsid w:val="137A9347"/>
    <w:rsid w:val="13F18980"/>
    <w:rsid w:val="1672E3DA"/>
    <w:rsid w:val="1721F234"/>
    <w:rsid w:val="18D27845"/>
    <w:rsid w:val="19B03365"/>
    <w:rsid w:val="1B2BBD73"/>
    <w:rsid w:val="1EA4D310"/>
    <w:rsid w:val="205842B6"/>
    <w:rsid w:val="21BE7167"/>
    <w:rsid w:val="252C03A6"/>
    <w:rsid w:val="266BB884"/>
    <w:rsid w:val="27F18DD3"/>
    <w:rsid w:val="280AC7D1"/>
    <w:rsid w:val="2970EAE3"/>
    <w:rsid w:val="2971709E"/>
    <w:rsid w:val="29B02DBE"/>
    <w:rsid w:val="2BB42343"/>
    <w:rsid w:val="30617A0A"/>
    <w:rsid w:val="30640231"/>
    <w:rsid w:val="32AC8CE6"/>
    <w:rsid w:val="33EBEF03"/>
    <w:rsid w:val="34246145"/>
    <w:rsid w:val="3477547A"/>
    <w:rsid w:val="38C5E225"/>
    <w:rsid w:val="39E6A473"/>
    <w:rsid w:val="3C439647"/>
    <w:rsid w:val="3F9796E6"/>
    <w:rsid w:val="41626FFE"/>
    <w:rsid w:val="425F9499"/>
    <w:rsid w:val="42FEDF2B"/>
    <w:rsid w:val="436144A4"/>
    <w:rsid w:val="4416168C"/>
    <w:rsid w:val="44222BA5"/>
    <w:rsid w:val="44F6D628"/>
    <w:rsid w:val="47A9777B"/>
    <w:rsid w:val="48E890F2"/>
    <w:rsid w:val="4C190112"/>
    <w:rsid w:val="4D186975"/>
    <w:rsid w:val="4E943F86"/>
    <w:rsid w:val="4ED03E64"/>
    <w:rsid w:val="4FFEBB15"/>
    <w:rsid w:val="50E6033D"/>
    <w:rsid w:val="5967182C"/>
    <w:rsid w:val="5A36C136"/>
    <w:rsid w:val="5C3F32B9"/>
    <w:rsid w:val="5CE5B317"/>
    <w:rsid w:val="5D386BC8"/>
    <w:rsid w:val="5F353531"/>
    <w:rsid w:val="5FAD6D92"/>
    <w:rsid w:val="5FFB109E"/>
    <w:rsid w:val="6197164F"/>
    <w:rsid w:val="625F03A9"/>
    <w:rsid w:val="6292702B"/>
    <w:rsid w:val="62A9198B"/>
    <w:rsid w:val="641610CF"/>
    <w:rsid w:val="650B8D9A"/>
    <w:rsid w:val="65B1882E"/>
    <w:rsid w:val="67136AA7"/>
    <w:rsid w:val="683CD5EE"/>
    <w:rsid w:val="68A93F50"/>
    <w:rsid w:val="6A40335F"/>
    <w:rsid w:val="6B6A452A"/>
    <w:rsid w:val="6BC662BA"/>
    <w:rsid w:val="6BE6AAC0"/>
    <w:rsid w:val="6C595897"/>
    <w:rsid w:val="6D3EA342"/>
    <w:rsid w:val="6D99B6F6"/>
    <w:rsid w:val="6E18A0AA"/>
    <w:rsid w:val="70FCAF73"/>
    <w:rsid w:val="71DF4002"/>
    <w:rsid w:val="71E899B3"/>
    <w:rsid w:val="7227F891"/>
    <w:rsid w:val="738A8860"/>
    <w:rsid w:val="7AF5A4C0"/>
    <w:rsid w:val="7C52333C"/>
    <w:rsid w:val="7CFAE370"/>
    <w:rsid w:val="7D72DB19"/>
    <w:rsid w:val="7F63461B"/>
    <w:rsid w:val="7F733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EAA2B"/>
  <w15:chartTrackingRefBased/>
  <w15:docId w15:val="{C170540A-3625-4DFD-AE9C-19B806E63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201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201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201F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201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201F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201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01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201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201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201F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201F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201F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201F1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201F1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201F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01F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201F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201F1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201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201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201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201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201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201F1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201F1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201F1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201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201F1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201F1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1201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577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770EF"/>
  </w:style>
  <w:style w:type="paragraph" w:styleId="Zpat">
    <w:name w:val="footer"/>
    <w:basedOn w:val="Normln"/>
    <w:link w:val="ZpatChar"/>
    <w:uiPriority w:val="99"/>
    <w:unhideWhenUsed/>
    <w:rsid w:val="00577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770EF"/>
  </w:style>
  <w:style w:type="character" w:styleId="Odkaznakoment">
    <w:name w:val="annotation reference"/>
    <w:basedOn w:val="Standardnpsmoodstavce"/>
    <w:uiPriority w:val="99"/>
    <w:semiHidden/>
    <w:unhideWhenUsed/>
    <w:rsid w:val="008B218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B218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B218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218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2186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FB59A5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E35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3545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E458C8"/>
    <w:pPr>
      <w:spacing w:before="100" w:beforeAutospacing="1" w:after="100" w:afterAutospacing="1" w:line="240" w:lineRule="auto"/>
    </w:pPr>
    <w:rPr>
      <w:rFonts w:ascii="Aptos" w:hAnsi="Aptos" w:cs="Aptos"/>
      <w:kern w:val="0"/>
      <w:sz w:val="24"/>
      <w:szCs w:val="24"/>
      <w:lang w:eastAsia="cs-CZ"/>
      <w14:ligatures w14:val="none"/>
    </w:rPr>
  </w:style>
  <w:style w:type="paragraph" w:customStyle="1" w:styleId="Default">
    <w:name w:val="Default"/>
    <w:basedOn w:val="Normln"/>
    <w:rsid w:val="00780B0D"/>
    <w:pPr>
      <w:spacing w:after="0" w:line="240" w:lineRule="auto"/>
    </w:pPr>
    <w:rPr>
      <w:rFonts w:eastAsiaTheme="minorEastAsia"/>
      <w:color w:val="000000" w:themeColor="text1"/>
      <w:kern w:val="0"/>
      <w:sz w:val="24"/>
      <w:szCs w:val="24"/>
      <w14:ligatures w14:val="none"/>
    </w:rPr>
  </w:style>
  <w:style w:type="paragraph" w:customStyle="1" w:styleId="paragraph">
    <w:name w:val="paragraph"/>
    <w:basedOn w:val="Normln"/>
    <w:rsid w:val="00780B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780B0D"/>
  </w:style>
  <w:style w:type="character" w:customStyle="1" w:styleId="eop">
    <w:name w:val="eop"/>
    <w:basedOn w:val="Standardnpsmoodstavce"/>
    <w:rsid w:val="00780B0D"/>
  </w:style>
  <w:style w:type="paragraph" w:customStyle="1" w:styleId="Nadpisdoobsahu">
    <w:name w:val="Nadpis do obsahu"/>
    <w:basedOn w:val="Nadpis1"/>
    <w:link w:val="NadpisdoobsahuChar"/>
    <w:qFormat/>
    <w:rsid w:val="007E38F8"/>
    <w:pPr>
      <w:spacing w:before="0"/>
    </w:pPr>
    <w:rPr>
      <w:rFonts w:asciiTheme="minorHAnsi" w:hAnsiTheme="minorHAnsi" w:cs="Times New Roman"/>
      <w:b/>
      <w:color w:val="BF4E14" w:themeColor="accent2" w:themeShade="BF"/>
      <w:sz w:val="24"/>
      <w:szCs w:val="24"/>
    </w:rPr>
  </w:style>
  <w:style w:type="character" w:customStyle="1" w:styleId="NadpisdoobsahuChar">
    <w:name w:val="Nadpis do obsahu Char"/>
    <w:basedOn w:val="Nadpis1Char"/>
    <w:link w:val="Nadpisdoobsahu"/>
    <w:rsid w:val="007E38F8"/>
    <w:rPr>
      <w:rFonts w:asciiTheme="majorHAnsi" w:eastAsiaTheme="majorEastAsia" w:hAnsiTheme="majorHAnsi" w:cs="Times New Roman"/>
      <w:b/>
      <w:color w:val="BF4E14" w:themeColor="accent2" w:themeShade="BF"/>
      <w:sz w:val="24"/>
      <w:szCs w:val="24"/>
    </w:rPr>
  </w:style>
  <w:style w:type="paragraph" w:styleId="Nadpisobsahu">
    <w:name w:val="TOC Heading"/>
    <w:basedOn w:val="Nadpis1"/>
    <w:next w:val="Normln"/>
    <w:uiPriority w:val="39"/>
    <w:unhideWhenUsed/>
    <w:qFormat/>
    <w:rsid w:val="007E38F8"/>
    <w:pPr>
      <w:spacing w:before="240" w:after="0"/>
      <w:outlineLvl w:val="9"/>
    </w:pPr>
    <w:rPr>
      <w:kern w:val="0"/>
      <w:sz w:val="32"/>
      <w:szCs w:val="32"/>
      <w:lang w:eastAsia="cs-CZ"/>
      <w14:ligatures w14:val="none"/>
    </w:rPr>
  </w:style>
  <w:style w:type="paragraph" w:styleId="Obsah1">
    <w:name w:val="toc 1"/>
    <w:basedOn w:val="Normln"/>
    <w:next w:val="Normln"/>
    <w:autoRedefine/>
    <w:uiPriority w:val="39"/>
    <w:unhideWhenUsed/>
    <w:rsid w:val="007E38F8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7E38F8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2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4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9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7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9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E10CE4BC10AB499C8FDEDE2D1973E6" ma:contentTypeVersion="15" ma:contentTypeDescription="Vytvoří nový dokument" ma:contentTypeScope="" ma:versionID="c3011f5ac400dcc128df8172d1172e43">
  <xsd:schema xmlns:xsd="http://www.w3.org/2001/XMLSchema" xmlns:xs="http://www.w3.org/2001/XMLSchema" xmlns:p="http://schemas.microsoft.com/office/2006/metadata/properties" xmlns:ns2="7160664c-0bf5-48c8-9237-0687b41bf4af" xmlns:ns3="35489ecf-45c4-4e33-941b-8613dd830d08" targetNamespace="http://schemas.microsoft.com/office/2006/metadata/properties" ma:root="true" ma:fieldsID="9516bb95bd339b8e89648fd78e6a2670" ns2:_="" ns3:_="">
    <xsd:import namespace="7160664c-0bf5-48c8-9237-0687b41bf4af"/>
    <xsd:import namespace="35489ecf-45c4-4e33-941b-8613dd830d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60664c-0bf5-48c8-9237-0687b41bf4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f2a6f823-243a-4378-9bbf-1a06abea68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489ecf-45c4-4e33-941b-8613dd830d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160664c-0bf5-48c8-9237-0687b41bf4af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F52CBE-DD44-4C78-B802-7FAE111A0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60664c-0bf5-48c8-9237-0687b41bf4af"/>
    <ds:schemaRef ds:uri="35489ecf-45c4-4e33-941b-8613dd830d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D22A6C-AB69-4DC3-9F22-8D15F919C6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0AA690-7F44-4F0B-B329-F0986E59F8A2}">
  <ds:schemaRefs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95d438d1-2776-4e6f-aa77-0285660b9062"/>
    <ds:schemaRef ds:uri="14b5c4b1-a205-4656-bd10-1a2605af84da"/>
    <ds:schemaRef ds:uri="http://purl.org/dc/dcmitype/"/>
    <ds:schemaRef ds:uri="http://purl.org/dc/terms/"/>
    <ds:schemaRef ds:uri="7160664c-0bf5-48c8-9237-0687b41bf4af"/>
  </ds:schemaRefs>
</ds:datastoreItem>
</file>

<file path=customXml/itemProps4.xml><?xml version="1.0" encoding="utf-8"?>
<ds:datastoreItem xmlns:ds="http://schemas.openxmlformats.org/officeDocument/2006/customXml" ds:itemID="{C9D96170-D330-4C83-B2A5-F3313AFCC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55</Pages>
  <Words>10301</Words>
  <Characters>60573</Characters>
  <Application>Microsoft Office Word</Application>
  <DocSecurity>0</DocSecurity>
  <Lines>1477</Lines>
  <Paragraphs>853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UTB</Company>
  <LinksUpToDate>false</LinksUpToDate>
  <CharactersWithSpaces>70021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Machalová</dc:creator>
  <cp:keywords/>
  <dc:description/>
  <cp:lastModifiedBy>Martin Sysel</cp:lastModifiedBy>
  <cp:revision>3</cp:revision>
  <dcterms:created xsi:type="dcterms:W3CDTF">2026-01-12T15:35:00Z</dcterms:created>
  <dcterms:modified xsi:type="dcterms:W3CDTF">2026-01-13T15:26:00Z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0x010100E9E10CE4BC10AB499C8FDEDE2D1973E6</vt:lpwstr>
  </property>
  <property fmtid="{D5CDD505-2E9C-101B-9397-08002B2CF9AE}" pid="3" name="MediaServiceImageTags">
    <vt:lpwstr/>
  </property>
</Properties>
</file>