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2872A" w14:textId="3D3B6094" w:rsidR="00780B0D" w:rsidRPr="00780B0D" w:rsidRDefault="00780B0D" w:rsidP="00780B0D">
      <w:pPr>
        <w:rPr>
          <w:rFonts w:eastAsia="Calibri Light" w:cs="Calibri Light"/>
          <w:color w:val="595959" w:themeColor="text1" w:themeTint="A6"/>
          <w:sz w:val="24"/>
          <w:szCs w:val="24"/>
        </w:rPr>
      </w:pPr>
      <w:r w:rsidRPr="00780B0D">
        <w:rPr>
          <w:rFonts w:eastAsia="Calibri" w:cs="Calibri"/>
          <w:color w:val="595959" w:themeColor="text1" w:themeTint="A6"/>
          <w:sz w:val="24"/>
          <w:szCs w:val="24"/>
        </w:rPr>
        <w:t xml:space="preserve">  </w:t>
      </w:r>
    </w:p>
    <w:p w14:paraId="0CE80B29" w14:textId="29F4D2C7" w:rsidR="00780B0D" w:rsidRPr="00780B0D" w:rsidRDefault="00BE30A2" w:rsidP="00780B0D">
      <w:pPr>
        <w:rPr>
          <w:rFonts w:cs="Times New Roman"/>
          <w:b/>
          <w:color w:val="BF4E14" w:themeColor="accent2" w:themeShade="BF"/>
          <w:sz w:val="24"/>
          <w:szCs w:val="24"/>
        </w:rPr>
      </w:pPr>
      <w:bookmarkStart w:id="0" w:name="_Toc39674447"/>
      <w:bookmarkStart w:id="1" w:name="_Toc62132554"/>
      <w:r w:rsidRPr="00780B0D"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0FB73F41" wp14:editId="7C1ADE6E">
            <wp:simplePos x="0" y="0"/>
            <wp:positionH relativeFrom="margin">
              <wp:posOffset>1156970</wp:posOffset>
            </wp:positionH>
            <wp:positionV relativeFrom="paragraph">
              <wp:posOffset>15875</wp:posOffset>
            </wp:positionV>
            <wp:extent cx="3238500" cy="767080"/>
            <wp:effectExtent l="0" t="0" r="0" b="0"/>
            <wp:wrapTight wrapText="bothSides">
              <wp:wrapPolygon edited="0">
                <wp:start x="762" y="4291"/>
                <wp:lineTo x="762" y="15020"/>
                <wp:lineTo x="1652" y="15020"/>
                <wp:lineTo x="1652" y="13947"/>
                <wp:lineTo x="20329" y="11801"/>
                <wp:lineTo x="20329" y="5901"/>
                <wp:lineTo x="2287" y="4291"/>
                <wp:lineTo x="762" y="4291"/>
              </wp:wrapPolygon>
            </wp:wrapTight>
            <wp:docPr id="1958878663" name="Obrázek 5" descr="Obsah obrázku snímek obrazovky, Písmo, černá&#10;&#10;Obsah generovaný pomocí AI může být nesprávný.">
              <a:extLst xmlns:a="http://schemas.openxmlformats.org/drawingml/2006/main">
                <a:ext uri="{FF2B5EF4-FFF2-40B4-BE49-F238E27FC236}">
                  <a16:creationId xmlns:a16="http://schemas.microsoft.com/office/drawing/2014/main" id="{98A6DBD2-539C-4DE2-AA49-35511CB0483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8878663" name="Obrázek 5" descr="Obsah obrázku snímek obrazovky, Písmo, černá&#10;&#10;Obsah generovaný pomocí AI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76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F75F49" w14:textId="77777777" w:rsidR="001660A2" w:rsidRPr="00780B0D" w:rsidRDefault="00BE30A2" w:rsidP="00780B0D">
      <w:pPr>
        <w:rPr>
          <w:rFonts w:eastAsiaTheme="majorEastAsia" w:cs="Times New Roman"/>
          <w:b/>
          <w:color w:val="BF4E14" w:themeColor="accent2" w:themeShade="BF"/>
          <w:sz w:val="24"/>
          <w:szCs w:val="24"/>
        </w:rPr>
      </w:pPr>
      <w:r w:rsidRPr="00780B0D">
        <w:rPr>
          <w:rFonts w:eastAsia="Calibri" w:cs="Calibri"/>
          <w:noProof/>
          <w:color w:val="595959" w:themeColor="text1" w:themeTint="A6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56C03B6" wp14:editId="64CAB6E3">
                <wp:simplePos x="0" y="0"/>
                <wp:positionH relativeFrom="column">
                  <wp:posOffset>1706880</wp:posOffset>
                </wp:positionH>
                <wp:positionV relativeFrom="paragraph">
                  <wp:posOffset>3463290</wp:posOffset>
                </wp:positionV>
                <wp:extent cx="2794422" cy="706956"/>
                <wp:effectExtent l="0" t="0" r="6350" b="0"/>
                <wp:wrapNone/>
                <wp:docPr id="219037139" name="Skupina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072E7D-F01E-48E1-A1A8-BC06E101470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4422" cy="706956"/>
                          <a:chOff x="0" y="0"/>
                          <a:chExt cx="2794422" cy="706956"/>
                        </a:xfrm>
                      </wpg:grpSpPr>
                      <pic:pic xmlns:pic="http://schemas.openxmlformats.org/drawingml/2006/picture">
                        <pic:nvPicPr>
                          <pic:cNvPr id="1233657866" name="Obrázek 4" descr="Obsah obrázku Grafika, srdce, kreativita&#10;&#10;Obsah generovaný pomocí AI může být nesprávný.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339" b="155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23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681878490" name="Textové pole 2"/>
                        <wps:cNvSpPr txBox="1">
                          <a:spLocks noChangeArrowheads="1"/>
                        </wps:cNvSpPr>
                        <wps:spPr bwMode="auto">
                          <a:xfrm>
                            <a:off x="514138" y="310717"/>
                            <a:ext cx="2280284" cy="3962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3585FF" w14:textId="77777777" w:rsidR="00837C6C" w:rsidRPr="00746E82" w:rsidRDefault="00837C6C" w:rsidP="00780B0D">
                              <w:pPr>
                                <w:rPr>
                                  <w:b/>
                                  <w:bCs/>
                                  <w:color w:val="E97132" w:themeColor="accent2"/>
                                </w:rPr>
                              </w:pPr>
                              <w:r w:rsidRPr="00746E82">
                                <w:rPr>
                                  <w:rFonts w:ascii="Symbol" w:eastAsia="Symbol" w:hAnsi="Symbol" w:cs="Symbol"/>
                                  <w:b/>
                                  <w:bCs/>
                                  <w:color w:val="E97132" w:themeColor="accent2"/>
                                </w:rPr>
                                <w:t></w:t>
                              </w:r>
                              <w:r w:rsidRPr="00746E82">
                                <w:rPr>
                                  <w:b/>
                                  <w:bCs/>
                                  <w:color w:val="E97132" w:themeColor="accent2"/>
                                </w:rPr>
                                <w:t xml:space="preserve"> ZDRAVÁ UNIVERZITA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6C03B6" id="Skupina 6" o:spid="_x0000_s1026" style="position:absolute;margin-left:134.4pt;margin-top:272.7pt;width:220.05pt;height:55.65pt;z-index:251661312;mso-width-relative:margin;mso-height-relative:margin" coordsize="27944,70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ek 4" o:spid="_x0000_s1027" type="#_x0000_t75" alt="Obsah obrázku Grafika, srdce, kreativita&#10;&#10;Obsah generovaný pomocí AI může být nesprávný." style="position:absolute;width:4953;height:62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">
                  <v:imagedata r:id="rId13" o:title="Obsah obrázku Grafika, srdce, kreativita&#10;&#10;Obsah generovaný pomocí AI může být nesprávný" croptop="12674f" cropbottom="10191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5141;top:3107;width:22803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" stroked="f">
                  <v:textbox style="mso-fit-shape-to-text:t">
                    <w:txbxContent>
                      <w:p w14:paraId="7B3585FF" w14:textId="77777777" w:rsidR="00837C6C" w:rsidRPr="00746E82" w:rsidRDefault="00837C6C" w:rsidP="00780B0D">
                        <w:pPr>
                          <w:rPr>
                            <w:b/>
                            <w:bCs/>
                            <w:color w:val="E97132" w:themeColor="accent2"/>
                          </w:rPr>
                        </w:pPr>
                        <w:r w:rsidRPr="00746E82">
                          <w:rPr>
                            <w:rFonts w:ascii="Symbol" w:eastAsia="Symbol" w:hAnsi="Symbol" w:cs="Symbol"/>
                            <w:b/>
                            <w:bCs/>
                            <w:color w:val="E97132" w:themeColor="accent2"/>
                          </w:rPr>
                          <w:t></w:t>
                        </w:r>
                        <w:r w:rsidRPr="00746E82">
                          <w:rPr>
                            <w:b/>
                            <w:bCs/>
                            <w:color w:val="E97132" w:themeColor="accent2"/>
                          </w:rPr>
                          <w:t xml:space="preserve"> ZDRAVÁ UNIVERZITA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80B0D" w:rsidRPr="00780B0D">
        <w:rPr>
          <w:rFonts w:eastAsia="Calibri" w:cs="Calibri"/>
          <w:noProof/>
          <w:color w:val="595959" w:themeColor="text1" w:themeTint="A6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8395FA2" wp14:editId="0C700713">
                <wp:simplePos x="0" y="0"/>
                <wp:positionH relativeFrom="column">
                  <wp:posOffset>81915</wp:posOffset>
                </wp:positionH>
                <wp:positionV relativeFrom="paragraph">
                  <wp:posOffset>1053465</wp:posOffset>
                </wp:positionV>
                <wp:extent cx="5626100" cy="2012950"/>
                <wp:effectExtent l="0" t="0" r="0" b="6350"/>
                <wp:wrapSquare wrapText="bothSides"/>
                <wp:docPr id="217" name="Textové pol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C3D1477-FE3A-4286-B081-D3B236C36F4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6100" cy="201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EABEDF" w14:textId="654F4D19" w:rsidR="00837C6C" w:rsidRPr="00BE30A2" w:rsidRDefault="00837C6C" w:rsidP="00780B0D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bookmarkStart w:id="2" w:name="_Hlk213400759"/>
                            <w:bookmarkStart w:id="3" w:name="_Hlk213400760"/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AKTUALIZACE</w:t>
                            </w:r>
                            <w:r w:rsidRPr="00BE30A2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STRATEGICKÉHO ZÁMĚRU UNIVERZITY TOMÁŠE BATI VE ZLÍNĚ </w:t>
                            </w:r>
                            <w:r w:rsidRPr="00BE30A2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br/>
                              <w:t xml:space="preserve">NA OBDOBÍ 2026–2030 </w:t>
                            </w:r>
                            <w:bookmarkEnd w:id="2"/>
                            <w:bookmarkEnd w:id="3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95FA2" id="Textové pole 2" o:spid="_x0000_s1029" type="#_x0000_t202" style="position:absolute;margin-left:6.45pt;margin-top:82.95pt;width:443pt;height:15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" stroked="f">
                <v:textbox>
                  <w:txbxContent>
                    <w:p w14:paraId="13EABEDF" w14:textId="654F4D19" w:rsidR="00837C6C" w:rsidRPr="00BE30A2" w:rsidRDefault="00837C6C" w:rsidP="00780B0D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bookmarkStart w:id="4" w:name="_Hlk213400759"/>
                      <w:bookmarkStart w:id="5" w:name="_Hlk213400760"/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>AKTUALIZACE</w:t>
                      </w:r>
                      <w:r w:rsidRPr="00BE30A2">
                        <w:rPr>
                          <w:b/>
                          <w:bCs/>
                          <w:sz w:val="40"/>
                          <w:szCs w:val="40"/>
                        </w:rPr>
                        <w:t xml:space="preserve"> STRATEGICKÉHO ZÁMĚRU UNIVERZITY TOMÁŠE BATI VE ZLÍNĚ </w:t>
                      </w:r>
                      <w:r w:rsidRPr="00BE30A2">
                        <w:rPr>
                          <w:b/>
                          <w:bCs/>
                          <w:sz w:val="40"/>
                          <w:szCs w:val="40"/>
                        </w:rPr>
                        <w:br/>
                        <w:t xml:space="preserve">NA OBDOBÍ 2026–2030 </w:t>
                      </w:r>
                      <w:bookmarkEnd w:id="4"/>
                      <w:bookmarkEnd w:id="5"/>
                    </w:p>
                  </w:txbxContent>
                </v:textbox>
                <w10:wrap type="square"/>
              </v:shape>
            </w:pict>
          </mc:Fallback>
        </mc:AlternateContent>
      </w:r>
      <w:r w:rsidR="00780B0D" w:rsidRPr="00780B0D">
        <w:rPr>
          <w:rFonts w:cs="Times New Roman"/>
          <w:b/>
          <w:color w:val="BF4E14" w:themeColor="accent2" w:themeShade="BF"/>
          <w:sz w:val="24"/>
          <w:szCs w:val="24"/>
        </w:rPr>
        <w:br w:type="page"/>
      </w:r>
      <w:r w:rsidR="00780B0D" w:rsidRPr="00780B0D">
        <w:rPr>
          <w:rFonts w:cs="Times New Roman"/>
          <w:b/>
          <w:color w:val="BF4E14" w:themeColor="accent2" w:themeShade="BF"/>
          <w:sz w:val="24"/>
          <w:szCs w:val="24"/>
        </w:rPr>
        <w:lastRenderedPageBreak/>
        <w:t> </w:t>
      </w:r>
    </w:p>
    <w:bookmarkStart w:id="4" w:name="_Toc213752303" w:displacedByCustomXml="next"/>
    <w:sdt>
      <w:sdtPr>
        <w:rPr>
          <w:rFonts w:eastAsiaTheme="minorHAnsi" w:cstheme="minorBidi"/>
          <w:b w:val="0"/>
          <w:color w:val="auto"/>
          <w:sz w:val="22"/>
          <w:szCs w:val="22"/>
        </w:rPr>
        <w:id w:val="-1749886997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00F3B60" w14:textId="29722F12" w:rsidR="001660A2" w:rsidRDefault="001660A2" w:rsidP="001660A2">
          <w:pPr>
            <w:pStyle w:val="Nadpisdoobsahu"/>
          </w:pPr>
          <w:r>
            <w:t>Obsah</w:t>
          </w:r>
          <w:bookmarkEnd w:id="4"/>
        </w:p>
        <w:p w14:paraId="4CE61C36" w14:textId="7A689601" w:rsidR="00360199" w:rsidRDefault="001660A2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3752303" w:history="1">
            <w:r w:rsidR="00360199" w:rsidRPr="00C6780B">
              <w:rPr>
                <w:rStyle w:val="Hypertextovodkaz"/>
                <w:noProof/>
              </w:rPr>
              <w:t>Obsah</w:t>
            </w:r>
            <w:r w:rsidR="00360199">
              <w:rPr>
                <w:noProof/>
                <w:webHidden/>
              </w:rPr>
              <w:tab/>
            </w:r>
            <w:r w:rsidR="00360199">
              <w:rPr>
                <w:noProof/>
                <w:webHidden/>
              </w:rPr>
              <w:fldChar w:fldCharType="begin"/>
            </w:r>
            <w:r w:rsidR="00360199">
              <w:rPr>
                <w:noProof/>
                <w:webHidden/>
              </w:rPr>
              <w:instrText xml:space="preserve"> PAGEREF _Toc213752303 \h </w:instrText>
            </w:r>
            <w:r w:rsidR="00360199">
              <w:rPr>
                <w:noProof/>
                <w:webHidden/>
              </w:rPr>
            </w:r>
            <w:r w:rsidR="00360199">
              <w:rPr>
                <w:noProof/>
                <w:webHidden/>
              </w:rPr>
              <w:fldChar w:fldCharType="separate"/>
            </w:r>
            <w:r w:rsidR="007B26BB">
              <w:rPr>
                <w:noProof/>
                <w:webHidden/>
              </w:rPr>
              <w:t>2</w:t>
            </w:r>
            <w:r w:rsidR="00360199">
              <w:rPr>
                <w:noProof/>
                <w:webHidden/>
              </w:rPr>
              <w:fldChar w:fldCharType="end"/>
            </w:r>
          </w:hyperlink>
        </w:p>
        <w:p w14:paraId="32D52613" w14:textId="3A98853D" w:rsidR="00360199" w:rsidRDefault="0036019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213752304" w:history="1">
            <w:r w:rsidRPr="00C6780B">
              <w:rPr>
                <w:rStyle w:val="Hypertextovodkaz"/>
                <w:noProof/>
              </w:rPr>
              <w:t>PREAMBULE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_Toc213752304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26B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22744E" w14:textId="14B61D38" w:rsidR="00360199" w:rsidRDefault="0036019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213752305" w:history="1">
            <w:r w:rsidRPr="00C6780B">
              <w:rPr>
                <w:rStyle w:val="Hypertextovodkaz"/>
                <w:noProof/>
              </w:rPr>
              <w:t>VÝCHODISKA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_Toc213752305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26B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D4A029" w14:textId="28EF7F52" w:rsidR="00360199" w:rsidRDefault="0036019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213752306" w:history="1">
            <w:r w:rsidRPr="00C6780B">
              <w:rPr>
                <w:rStyle w:val="Hypertextovodkaz"/>
                <w:noProof/>
              </w:rPr>
              <w:t>VAZBY NA STRATEGICKÉ DOKUMENTY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_Toc213752306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26B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113E35" w14:textId="3ABD9881" w:rsidR="00360199" w:rsidRDefault="0036019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213752307" w:history="1">
            <w:r w:rsidRPr="00C6780B">
              <w:rPr>
                <w:rStyle w:val="Hypertextovodkaz"/>
                <w:noProof/>
              </w:rPr>
              <w:t>ZÁKLADNÍ STRUKTURA STRATEGIE UTB 26+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_Toc213752307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26BB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8C2DA7" w14:textId="283FAC87" w:rsidR="00360199" w:rsidRDefault="0036019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213752308" w:history="1">
            <w:r w:rsidRPr="00C6780B">
              <w:rPr>
                <w:rStyle w:val="Hypertextovodkaz"/>
                <w:rFonts w:eastAsia="Times New Roman"/>
                <w:noProof/>
                <w:lang w:eastAsia="cs-CZ"/>
              </w:rPr>
              <w:t>MISE: „ERUDIRE et CREARE“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_Toc213752308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26BB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C03490" w14:textId="3A217C54" w:rsidR="00360199" w:rsidRDefault="0036019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213752309" w:history="1">
            <w:r w:rsidRPr="00C6780B">
              <w:rPr>
                <w:rStyle w:val="Hypertextovodkaz"/>
                <w:bCs/>
                <w:noProof/>
              </w:rPr>
              <w:t>VIZE:  UNIVERZITA TOMÁŠE BATI VE ZLÍNĚ JE V</w:t>
            </w:r>
            <w:r w:rsidRPr="00C6780B">
              <w:rPr>
                <w:rStyle w:val="Hypertextovodkaz"/>
                <w:rFonts w:ascii="Arial" w:hAnsi="Arial" w:cs="Arial"/>
                <w:bCs/>
                <w:noProof/>
              </w:rPr>
              <w:t> </w:t>
            </w:r>
            <w:r w:rsidRPr="00C6780B">
              <w:rPr>
                <w:rStyle w:val="Hypertextovodkaz"/>
                <w:bCs/>
                <w:noProof/>
              </w:rPr>
              <w:t>ROCE 2030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_Toc213752309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26BB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AD4A70" w14:textId="267CEB7B" w:rsidR="00360199" w:rsidRDefault="0036019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213752310" w:history="1">
            <w:r w:rsidRPr="00C6780B">
              <w:rPr>
                <w:rStyle w:val="Hypertextovodkaz"/>
                <w:bCs/>
                <w:noProof/>
              </w:rPr>
              <w:t>HODNOTY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_Toc213752310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26BB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0D6128" w14:textId="6E44822C" w:rsidR="00360199" w:rsidRDefault="0036019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213752311" w:history="1">
            <w:r w:rsidRPr="00C6780B">
              <w:rPr>
                <w:rStyle w:val="Hypertextovodkaz"/>
                <w:bCs/>
                <w:noProof/>
              </w:rPr>
              <w:t>CÍLOVÉ UKAZATELE NAPLNĚNÍ MISE A VIZE UTB VE ZLÍNĚ V ROCE 2030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_Toc213752311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26BB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553DC3" w14:textId="29CBF948" w:rsidR="00360199" w:rsidRDefault="0036019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213752312" w:history="1">
            <w:r w:rsidRPr="00C6780B">
              <w:rPr>
                <w:rStyle w:val="Hypertextovodkaz"/>
                <w:noProof/>
              </w:rPr>
              <w:t>Pilíř A: Vzdělávání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_Toc213752312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26BB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2F09A1" w14:textId="396A5901" w:rsidR="00360199" w:rsidRDefault="0036019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213752313" w:history="1">
            <w:r w:rsidRPr="00C6780B">
              <w:rPr>
                <w:rStyle w:val="Hypertextovodkaz"/>
                <w:noProof/>
              </w:rPr>
              <w:t>Pilíř B: Věda a výzkum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_Toc213752313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26BB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912A46" w14:textId="28BE7978" w:rsidR="00360199" w:rsidRDefault="0036019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213752314" w:history="1">
            <w:r w:rsidRPr="00C6780B">
              <w:rPr>
                <w:rStyle w:val="Hypertextovodkaz"/>
                <w:noProof/>
              </w:rPr>
              <w:t>Pilíř C: Internacionalizace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_Toc213752314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26BB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0F8F88" w14:textId="5D350C35" w:rsidR="00360199" w:rsidRDefault="0036019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213752315" w:history="1">
            <w:r w:rsidRPr="00C6780B">
              <w:rPr>
                <w:rStyle w:val="Hypertextovodkaz"/>
                <w:noProof/>
              </w:rPr>
              <w:t>Pilíř D: Třetí role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_Toc213752315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26BB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020E8D" w14:textId="463988E5" w:rsidR="00360199" w:rsidRDefault="0036019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213752316" w:history="1">
            <w:r w:rsidRPr="00C6780B">
              <w:rPr>
                <w:rStyle w:val="Hypertextovodkaz"/>
                <w:noProof/>
              </w:rPr>
              <w:t>Pilíř E: Lidské zdroje a vnitřní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_Toc213752316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26BB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F50F44" w14:textId="553A5783" w:rsidR="00360199" w:rsidRDefault="0036019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213752317" w:history="1">
            <w:r w:rsidRPr="00C6780B">
              <w:rPr>
                <w:rStyle w:val="Hypertextovodkaz"/>
                <w:noProof/>
              </w:rPr>
              <w:t>Pilíř F: Strategické řízení a financování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_Toc213752317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26BB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576798" w14:textId="3B09E64B" w:rsidR="00360199" w:rsidRDefault="0036019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213752318" w:history="1">
            <w:r w:rsidRPr="00C6780B">
              <w:rPr>
                <w:rStyle w:val="Hypertextovodkaz"/>
                <w:noProof/>
              </w:rPr>
              <w:t>Závěrečné ustanovení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_Toc213752318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26BB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2DD50F" w14:textId="3FF9166E" w:rsidR="00360199" w:rsidRDefault="0036019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213752319" w:history="1">
            <w:r w:rsidRPr="00C6780B">
              <w:rPr>
                <w:rStyle w:val="Hypertextovodkaz"/>
                <w:noProof/>
              </w:rPr>
              <w:t>Seznam základních zkratek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_Toc213752319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26BB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65B322" w14:textId="6F538C0C" w:rsidR="001660A2" w:rsidRDefault="001660A2">
          <w:r>
            <w:rPr>
              <w:b/>
              <w:bCs/>
            </w:rPr>
            <w:fldChar w:fldCharType="end"/>
          </w:r>
        </w:p>
      </w:sdtContent>
    </w:sdt>
    <w:p w14:paraId="3D00E083" w14:textId="740CF3F1" w:rsidR="00780B0D" w:rsidRPr="00780B0D" w:rsidRDefault="00780B0D" w:rsidP="00780B0D">
      <w:pPr>
        <w:rPr>
          <w:rFonts w:eastAsiaTheme="majorEastAsia" w:cs="Times New Roman"/>
          <w:b/>
          <w:color w:val="BF4E14" w:themeColor="accent2" w:themeShade="BF"/>
          <w:sz w:val="24"/>
          <w:szCs w:val="24"/>
        </w:rPr>
      </w:pPr>
    </w:p>
    <w:p w14:paraId="65ED558F" w14:textId="77777777" w:rsidR="001660A2" w:rsidRDefault="001660A2">
      <w:pPr>
        <w:rPr>
          <w:rFonts w:eastAsiaTheme="majorEastAsia" w:cs="Times New Roman"/>
          <w:b/>
          <w:color w:val="BF4E14" w:themeColor="accent2" w:themeShade="BF"/>
          <w:sz w:val="24"/>
          <w:szCs w:val="24"/>
        </w:rPr>
      </w:pPr>
      <w:r>
        <w:br w:type="page"/>
      </w:r>
    </w:p>
    <w:p w14:paraId="65B1D967" w14:textId="7DF61E17" w:rsidR="00780B0D" w:rsidRPr="00780B0D" w:rsidRDefault="00780B0D" w:rsidP="00C7027E">
      <w:pPr>
        <w:pStyle w:val="Nadpisdoobsahu"/>
      </w:pPr>
      <w:bookmarkStart w:id="5" w:name="_Toc213752304"/>
      <w:r w:rsidRPr="00780B0D">
        <w:lastRenderedPageBreak/>
        <w:t>PREAMBULE</w:t>
      </w:r>
      <w:bookmarkEnd w:id="0"/>
      <w:bookmarkEnd w:id="1"/>
      <w:bookmarkEnd w:id="5"/>
    </w:p>
    <w:p w14:paraId="72EE401F" w14:textId="77777777" w:rsidR="00780B0D" w:rsidRPr="00780B0D" w:rsidRDefault="00780B0D" w:rsidP="00780B0D">
      <w:pPr>
        <w:spacing w:after="0" w:line="276" w:lineRule="auto"/>
        <w:rPr>
          <w:sz w:val="24"/>
          <w:szCs w:val="24"/>
        </w:rPr>
      </w:pPr>
    </w:p>
    <w:p w14:paraId="391EE132" w14:textId="54593037" w:rsidR="00780B0D" w:rsidRPr="00780B0D" w:rsidRDefault="00780B0D" w:rsidP="00780B0D">
      <w:pPr>
        <w:spacing w:after="0" w:line="276" w:lineRule="auto"/>
        <w:jc w:val="both"/>
        <w:rPr>
          <w:sz w:val="24"/>
          <w:szCs w:val="24"/>
        </w:rPr>
      </w:pPr>
      <w:r w:rsidRPr="00780B0D">
        <w:rPr>
          <w:rFonts w:cs="Times New Roman"/>
          <w:color w:val="000000" w:themeColor="text1"/>
          <w:sz w:val="24"/>
          <w:szCs w:val="24"/>
        </w:rPr>
        <w:t>Aktualizovaný Strategický záměr Univerzity Tomáše Bati ve Zlíně na období 2026-2030 (dále jen Strategie UTB 26+) je klíčovým strategickým dokumentem Univerzity Tomáše Bati ve Zlíně (dále jen UTB ve Zlíně), který vymezuje misi, vizi, priority a strategické cíle jejího rozvoje do roku 2030. Současně do jednoho dokumentu zakotvuje Strategii Univerzity Tomáše Bati ve Zlíně v oblasti vzdělávání, výzkumu, vývoje a inovací pro období 2026–2030 (Pilíř A a B) a Strategii internacionalizace na období 26+ (Pilíř C), neboť se jedná o</w:t>
      </w:r>
      <w:ins w:id="6" w:author="Martin Sysel" w:date="2025-12-02T23:05:00Z">
        <w:r w:rsidR="00D557B2">
          <w:rPr>
            <w:rFonts w:cs="Times New Roman"/>
            <w:color w:val="000000" w:themeColor="text1"/>
            <w:sz w:val="24"/>
            <w:szCs w:val="24"/>
          </w:rPr>
          <w:t> </w:t>
        </w:r>
      </w:ins>
      <w:del w:id="7" w:author="Martin Sysel" w:date="2025-12-02T23:05:00Z">
        <w:r w:rsidRPr="00780B0D" w:rsidDel="00D557B2">
          <w:rPr>
            <w:rFonts w:cs="Times New Roman"/>
            <w:color w:val="000000" w:themeColor="text1"/>
            <w:sz w:val="24"/>
            <w:szCs w:val="24"/>
          </w:rPr>
          <w:delText xml:space="preserve"> </w:delText>
        </w:r>
      </w:del>
      <w:r w:rsidRPr="00780B0D">
        <w:rPr>
          <w:rFonts w:cs="Times New Roman"/>
          <w:color w:val="000000" w:themeColor="text1"/>
          <w:sz w:val="24"/>
          <w:szCs w:val="24"/>
        </w:rPr>
        <w:t>komplementární dokumenty, které nelze z pohledu faktického strategického řízení univerzity ve všech jejich činnostech segmentově oddělovat.</w:t>
      </w:r>
      <w:r w:rsidRPr="00780B0D">
        <w:rPr>
          <w:rFonts w:cs="Times New Roman"/>
          <w:sz w:val="24"/>
          <w:szCs w:val="24"/>
        </w:rPr>
        <w:t xml:space="preserve"> Strategie UTB 26+ rovněž zohledňuje priority Strategie udržitelného rozvoje UTB ve Zlíně do roku 2030</w:t>
      </w:r>
      <w:ins w:id="8" w:author="Martina Juříková" w:date="2026-01-12T16:38:00Z">
        <w:r w:rsidR="00837C6C">
          <w:rPr>
            <w:rFonts w:cs="Times New Roman"/>
            <w:sz w:val="24"/>
            <w:szCs w:val="24"/>
          </w:rPr>
          <w:t>, vedoucí k vizi „zdravé univerzity.“</w:t>
        </w:r>
      </w:ins>
      <w:del w:id="9" w:author="Martina Juříková" w:date="2026-01-12T16:38:00Z">
        <w:r w:rsidRPr="00780B0D" w:rsidDel="00837C6C">
          <w:rPr>
            <w:rFonts w:cs="Times New Roman"/>
            <w:sz w:val="24"/>
            <w:szCs w:val="24"/>
          </w:rPr>
          <w:delText>.</w:delText>
        </w:r>
      </w:del>
    </w:p>
    <w:p w14:paraId="70B1FF6C" w14:textId="77777777" w:rsidR="00780B0D" w:rsidRPr="00780B0D" w:rsidRDefault="00780B0D" w:rsidP="00780B0D">
      <w:pPr>
        <w:jc w:val="both"/>
        <w:rPr>
          <w:sz w:val="24"/>
          <w:szCs w:val="24"/>
        </w:rPr>
      </w:pPr>
    </w:p>
    <w:p w14:paraId="77A0BE47" w14:textId="77777777" w:rsidR="00780B0D" w:rsidRPr="00780B0D" w:rsidRDefault="00780B0D" w:rsidP="00C7027E">
      <w:pPr>
        <w:pStyle w:val="Nadpisdoobsahu"/>
      </w:pPr>
      <w:bookmarkStart w:id="10" w:name="_Toc62132555"/>
      <w:bookmarkStart w:id="11" w:name="_Toc39674448"/>
      <w:bookmarkStart w:id="12" w:name="_Toc213752305"/>
      <w:r w:rsidRPr="00780B0D">
        <w:t>VÝCHODISKA</w:t>
      </w:r>
      <w:bookmarkEnd w:id="10"/>
      <w:bookmarkEnd w:id="11"/>
      <w:bookmarkEnd w:id="12"/>
    </w:p>
    <w:p w14:paraId="6CB0A74C" w14:textId="77777777" w:rsidR="00780B0D" w:rsidRPr="00780B0D" w:rsidRDefault="00780B0D" w:rsidP="00780B0D">
      <w:pPr>
        <w:pStyle w:val="Nadpis1"/>
        <w:spacing w:before="0"/>
        <w:jc w:val="both"/>
        <w:rPr>
          <w:rFonts w:asciiTheme="minorHAnsi" w:hAnsiTheme="minorHAnsi" w:cs="Times New Roman"/>
          <w:color w:val="000000"/>
          <w:sz w:val="24"/>
          <w:szCs w:val="24"/>
        </w:rPr>
      </w:pPr>
    </w:p>
    <w:p w14:paraId="500EF20A" w14:textId="26516C7F" w:rsidR="00780B0D" w:rsidRPr="00780B0D" w:rsidRDefault="00780B0D" w:rsidP="00780B0D">
      <w:pPr>
        <w:jc w:val="both"/>
        <w:rPr>
          <w:rFonts w:cs="Times New Roman"/>
          <w:sz w:val="24"/>
          <w:szCs w:val="24"/>
        </w:rPr>
      </w:pPr>
      <w:bookmarkStart w:id="13" w:name="_Toc39674449"/>
      <w:r w:rsidRPr="00780B0D">
        <w:rPr>
          <w:rFonts w:cs="Times New Roman"/>
          <w:sz w:val="24"/>
          <w:szCs w:val="24"/>
        </w:rPr>
        <w:t>Strategie UTB 26+ kontinuálně navazuje na minulá období, která započala v roce 2001 zřízením UTB ve Zlíně. První etapu vývoje do roku 2005 charakterizovalo intenzivní budování vzdělávací infrastruktury a navyšování objemových parametrů s cílem získat dostatečné kapacity pro stabilní chod univerzity. V navazujícím období do roku 2010 pokračoval rozvoj vzdělávacího zázemí, klíčovým milníkem bylo zahájení budování a</w:t>
      </w:r>
      <w:ins w:id="14" w:author="Martin Sysel" w:date="2025-12-02T23:01:00Z">
        <w:r w:rsidR="002F6E96">
          <w:rPr>
            <w:rFonts w:cs="Times New Roman"/>
            <w:sz w:val="24"/>
            <w:szCs w:val="24"/>
          </w:rPr>
          <w:t> </w:t>
        </w:r>
      </w:ins>
      <w:del w:id="15" w:author="Martin Sysel" w:date="2025-12-02T23:01:00Z">
        <w:r w:rsidRPr="00780B0D" w:rsidDel="002F6E96">
          <w:rPr>
            <w:rFonts w:cs="Times New Roman"/>
            <w:sz w:val="24"/>
            <w:szCs w:val="24"/>
          </w:rPr>
          <w:delText xml:space="preserve"> </w:delText>
        </w:r>
      </w:del>
      <w:r w:rsidRPr="00780B0D">
        <w:rPr>
          <w:rFonts w:cs="Times New Roman"/>
          <w:sz w:val="24"/>
          <w:szCs w:val="24"/>
        </w:rPr>
        <w:t>formování výzkumné infrastruktury. V období 2011 až 2015 bylo hlavním posláním v rámci strategie UTB ve Zlíně rozvíjet vědomosti, schopnosti a dovednosti, nacházet nové myšlenky a pomáhat je uskutečňovat, sloužit společnosti i jednotlivci v duchu baťovských tradic. V tomto období však UTB ve Zlíně čelila významným restrikcím v počtech kontrahovaných studentů, které utlumily extenzivní rozvoj univerzity. Významného zlepšení naopak bylo dosaženo v kvalitativních ukazatelích a ve výzkumných aktivitách. Návazné období 2016–2020 bylo definováno vizí transformace univerzity na vzdělávací a</w:t>
      </w:r>
      <w:ins w:id="16" w:author="Martin Sysel" w:date="2025-12-02T23:01:00Z">
        <w:r w:rsidR="002F6E96">
          <w:rPr>
            <w:rFonts w:cs="Times New Roman"/>
            <w:sz w:val="24"/>
            <w:szCs w:val="24"/>
          </w:rPr>
          <w:t> </w:t>
        </w:r>
      </w:ins>
      <w:del w:id="17" w:author="Martin Sysel" w:date="2025-12-02T23:01:00Z">
        <w:r w:rsidRPr="00780B0D" w:rsidDel="002F6E96">
          <w:rPr>
            <w:rFonts w:cs="Times New Roman"/>
            <w:sz w:val="24"/>
            <w:szCs w:val="24"/>
          </w:rPr>
          <w:delText xml:space="preserve"> </w:delText>
        </w:r>
      </w:del>
      <w:r w:rsidRPr="00780B0D">
        <w:rPr>
          <w:rFonts w:cs="Times New Roman"/>
          <w:sz w:val="24"/>
          <w:szCs w:val="24"/>
        </w:rPr>
        <w:t>vědecko-výzkumnou instituci úzce propojenou s podnikatelským prostředím s cílem rozvíjet aktivity charakteristické pro podnikatelskou univerzitu.</w:t>
      </w:r>
      <w:bookmarkEnd w:id="13"/>
    </w:p>
    <w:p w14:paraId="686844F8" w14:textId="77777777" w:rsidR="00780B0D" w:rsidRPr="00780B0D" w:rsidRDefault="00780B0D" w:rsidP="00780B0D">
      <w:pPr>
        <w:spacing w:after="0"/>
        <w:jc w:val="both"/>
        <w:rPr>
          <w:rFonts w:cs="Times New Roman"/>
          <w:sz w:val="24"/>
          <w:szCs w:val="24"/>
        </w:rPr>
      </w:pPr>
    </w:p>
    <w:p w14:paraId="032AC80C" w14:textId="77777777" w:rsidR="00780B0D" w:rsidRPr="00780B0D" w:rsidRDefault="00780B0D" w:rsidP="00780B0D">
      <w:pPr>
        <w:jc w:val="both"/>
        <w:rPr>
          <w:rFonts w:cs="Times New Roman"/>
          <w:sz w:val="24"/>
          <w:szCs w:val="24"/>
        </w:rPr>
      </w:pPr>
      <w:r w:rsidRPr="00780B0D">
        <w:rPr>
          <w:rFonts w:cs="Times New Roman"/>
          <w:sz w:val="24"/>
          <w:szCs w:val="24"/>
        </w:rPr>
        <w:t>Strategie UTB 21+ byla nastavena tak, aby kontinuálně navazovala na předcházející etapy, ale současně aby umožňovala cílený kvalitativní rozvoj s orientací na posílení pozice univerzity v mezinárodním vzdělávacím a výzkumném prostoru. Vzhledem k významným změnám a vlivům makroprostředí (významné novely legislativy, krizové stavy v době Covidu 19, globální změny i směrnice EU upravující např. rovnost v odměňování, směry udržitelného rozvoje apod.) bylo třeba Strategický záměr UTB 21+ aktualizovat.</w:t>
      </w:r>
    </w:p>
    <w:p w14:paraId="1B4921B2" w14:textId="77777777" w:rsidR="00780B0D" w:rsidRPr="00780B0D" w:rsidRDefault="00780B0D" w:rsidP="00780B0D">
      <w:pPr>
        <w:spacing w:after="0"/>
        <w:jc w:val="both"/>
        <w:rPr>
          <w:rFonts w:cs="Times New Roman"/>
          <w:sz w:val="24"/>
          <w:szCs w:val="24"/>
        </w:rPr>
      </w:pPr>
    </w:p>
    <w:p w14:paraId="5F9E5905" w14:textId="0A0F1920" w:rsidR="00780B0D" w:rsidRPr="00780B0D" w:rsidRDefault="00780B0D" w:rsidP="00252B4C">
      <w:pPr>
        <w:jc w:val="both"/>
        <w:rPr>
          <w:rFonts w:cs="Times New Roman"/>
          <w:sz w:val="24"/>
          <w:szCs w:val="24"/>
        </w:rPr>
      </w:pPr>
      <w:r w:rsidRPr="00252B4C">
        <w:rPr>
          <w:rFonts w:cs="Times New Roman"/>
          <w:sz w:val="24"/>
          <w:szCs w:val="24"/>
        </w:rPr>
        <w:t xml:space="preserve">Pro zpracování Strategie UTB 26+ byly využity podklady ze </w:t>
      </w:r>
      <w:r w:rsidRPr="00252B4C">
        <w:rPr>
          <w:rFonts w:cs="Times New Roman"/>
          <w:bCs/>
          <w:sz w:val="24"/>
          <w:szCs w:val="24"/>
        </w:rPr>
        <w:t>Zprávy o vnitřním hodnocení kvality vzdělávací, tvůrčí a s nimi souvisejících činností Univerzity Tomáše Bati ve Zlíně za roky 2021–202</w:t>
      </w:r>
      <w:r w:rsidR="00FB6A7A" w:rsidRPr="00252B4C">
        <w:rPr>
          <w:rFonts w:cs="Times New Roman"/>
          <w:bCs/>
          <w:sz w:val="24"/>
          <w:szCs w:val="24"/>
        </w:rPr>
        <w:t>4</w:t>
      </w:r>
      <w:r w:rsidRPr="00252B4C">
        <w:rPr>
          <w:rFonts w:cs="Times New Roman"/>
          <w:bCs/>
          <w:sz w:val="24"/>
          <w:szCs w:val="24"/>
        </w:rPr>
        <w:t xml:space="preserve"> včetně jejich dodatků, podklady pro hodnocení dle </w:t>
      </w:r>
      <w:r w:rsidR="00252B4C" w:rsidRPr="00252B4C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cs-CZ"/>
          <w14:ligatures w14:val="none"/>
        </w:rPr>
        <w:t xml:space="preserve">Metodiky hodnocení výzkumných organizací v platném znění </w:t>
      </w:r>
      <w:r w:rsidRPr="00252B4C">
        <w:rPr>
          <w:rFonts w:cs="Times New Roman"/>
          <w:bCs/>
          <w:sz w:val="24"/>
          <w:szCs w:val="24"/>
        </w:rPr>
        <w:t>včetně SWOT analýzy, hodnocení mezinárodního</w:t>
      </w:r>
      <w:r w:rsidRPr="00780B0D">
        <w:rPr>
          <w:rFonts w:cs="Times New Roman"/>
          <w:bCs/>
          <w:sz w:val="24"/>
          <w:szCs w:val="24"/>
        </w:rPr>
        <w:t xml:space="preserve"> evaluačního panelu </w:t>
      </w:r>
      <w:r w:rsidRPr="00780B0D">
        <w:rPr>
          <w:rFonts w:cs="Times New Roman"/>
          <w:sz w:val="24"/>
          <w:szCs w:val="24"/>
        </w:rPr>
        <w:t>ze strany The European University Association – Institutional Evaluation Programme a MICHE (Monitoring Internationalization of Czech Higher Education)</w:t>
      </w:r>
      <w:r w:rsidRPr="00780B0D">
        <w:rPr>
          <w:rFonts w:cs="Times New Roman"/>
          <w:bCs/>
          <w:sz w:val="24"/>
          <w:szCs w:val="24"/>
        </w:rPr>
        <w:t>, hodnocení plnění Plánu realizace Strategického záměru UTB ve Zlíně za léta 2021-2024 a výstupy z</w:t>
      </w:r>
      <w:r w:rsidRPr="00780B0D">
        <w:rPr>
          <w:rFonts w:cs="Times New Roman"/>
          <w:sz w:val="24"/>
          <w:szCs w:val="24"/>
        </w:rPr>
        <w:t> </w:t>
      </w:r>
      <w:r w:rsidRPr="00780B0D">
        <w:rPr>
          <w:rFonts w:cs="Times New Roman"/>
          <w:bCs/>
          <w:sz w:val="24"/>
          <w:szCs w:val="24"/>
        </w:rPr>
        <w:t>projednání priorit v rámci vedení a kolegia rektora.</w:t>
      </w:r>
    </w:p>
    <w:p w14:paraId="58C9FDDD" w14:textId="11FC720A" w:rsidR="00780B0D" w:rsidRPr="00780B0D" w:rsidRDefault="00780B0D" w:rsidP="00780B0D">
      <w:pPr>
        <w:spacing w:line="276" w:lineRule="auto"/>
        <w:jc w:val="both"/>
        <w:rPr>
          <w:rFonts w:cs="Times New Roman"/>
          <w:sz w:val="24"/>
          <w:szCs w:val="24"/>
        </w:rPr>
      </w:pPr>
      <w:r w:rsidRPr="00780B0D">
        <w:rPr>
          <w:rFonts w:cs="Times New Roman"/>
          <w:sz w:val="24"/>
          <w:szCs w:val="24"/>
        </w:rPr>
        <w:t>Strategie UTB 26+ byla projednána ve Vědecké radě UTB ve Zlíně</w:t>
      </w:r>
      <w:r w:rsidR="001A2926">
        <w:rPr>
          <w:rFonts w:cs="Times New Roman"/>
          <w:sz w:val="24"/>
          <w:szCs w:val="24"/>
        </w:rPr>
        <w:t xml:space="preserve"> a </w:t>
      </w:r>
      <w:r w:rsidRPr="00780B0D">
        <w:rPr>
          <w:rFonts w:cs="Times New Roman"/>
          <w:sz w:val="24"/>
          <w:szCs w:val="24"/>
        </w:rPr>
        <w:t>schválena Akademickým senátem UTB ve Zlíně a Správní radou UTB ve Zlíně.</w:t>
      </w:r>
    </w:p>
    <w:p w14:paraId="3A4E113A" w14:textId="07D8F425" w:rsidR="00780B0D" w:rsidRPr="00BE30A2" w:rsidRDefault="00780B0D" w:rsidP="00780B0D">
      <w:pPr>
        <w:spacing w:line="276" w:lineRule="auto"/>
        <w:jc w:val="both"/>
        <w:rPr>
          <w:rFonts w:cs="Times New Roman"/>
          <w:sz w:val="24"/>
          <w:szCs w:val="24"/>
        </w:rPr>
      </w:pPr>
      <w:r w:rsidRPr="00780B0D">
        <w:rPr>
          <w:rFonts w:cs="Times New Roman"/>
          <w:sz w:val="24"/>
          <w:szCs w:val="24"/>
        </w:rPr>
        <w:t>Strategie UTB 26+ klade důraz na posilování vnitřní spolupráce, soudržnosti a vzájemné důvěry. Bude proto systematicky a srozumitelně komunikována směrem k akademické obci, zaměstnancům, partnerům i širší veřejnosti. Cílem její implementace je, aby se stala přirozenou součástí sdílené kultury univerzity a promítala se do každodenní praxe.</w:t>
      </w:r>
    </w:p>
    <w:p w14:paraId="0A65C1AE" w14:textId="77777777" w:rsidR="00BE30A2" w:rsidRDefault="00BE30A2">
      <w:pPr>
        <w:rPr>
          <w:rFonts w:eastAsiaTheme="majorEastAsia" w:cs="Times New Roman"/>
          <w:b/>
          <w:color w:val="BF4E14" w:themeColor="accent2" w:themeShade="BF"/>
          <w:sz w:val="24"/>
          <w:szCs w:val="24"/>
        </w:rPr>
      </w:pPr>
      <w:bookmarkStart w:id="18" w:name="_Toc39674450"/>
      <w:bookmarkStart w:id="19" w:name="_Toc62132556"/>
      <w:r>
        <w:rPr>
          <w:rFonts w:cs="Times New Roman"/>
          <w:b/>
          <w:color w:val="BF4E14" w:themeColor="accent2" w:themeShade="BF"/>
          <w:sz w:val="24"/>
          <w:szCs w:val="24"/>
        </w:rPr>
        <w:br w:type="page"/>
      </w:r>
    </w:p>
    <w:p w14:paraId="068DBE0C" w14:textId="291AF640" w:rsidR="00780B0D" w:rsidRPr="00780B0D" w:rsidRDefault="00780B0D" w:rsidP="00C7027E">
      <w:pPr>
        <w:pStyle w:val="Nadpisdoobsahu"/>
      </w:pPr>
      <w:bookmarkStart w:id="20" w:name="_Toc213752306"/>
      <w:r w:rsidRPr="00780B0D">
        <w:t>VAZBY NA STRATEGICKÉ DOKUMENTY</w:t>
      </w:r>
      <w:bookmarkEnd w:id="18"/>
      <w:bookmarkEnd w:id="19"/>
      <w:bookmarkEnd w:id="20"/>
    </w:p>
    <w:p w14:paraId="06C085C4" w14:textId="77777777" w:rsidR="00780B0D" w:rsidRPr="00780B0D" w:rsidRDefault="00780B0D" w:rsidP="00780B0D">
      <w:pPr>
        <w:spacing w:after="0" w:line="276" w:lineRule="auto"/>
        <w:jc w:val="both"/>
        <w:rPr>
          <w:rFonts w:cs="Times New Roman"/>
          <w:sz w:val="24"/>
          <w:szCs w:val="24"/>
        </w:rPr>
      </w:pPr>
    </w:p>
    <w:p w14:paraId="22D8548C" w14:textId="77777777" w:rsidR="00780B0D" w:rsidRPr="00780B0D" w:rsidRDefault="00780B0D" w:rsidP="00780B0D">
      <w:pPr>
        <w:spacing w:after="0" w:line="276" w:lineRule="auto"/>
        <w:jc w:val="both"/>
        <w:rPr>
          <w:rFonts w:cs="Times New Roman"/>
          <w:sz w:val="24"/>
          <w:szCs w:val="24"/>
        </w:rPr>
      </w:pPr>
      <w:r w:rsidRPr="00780B0D">
        <w:rPr>
          <w:rFonts w:cs="Times New Roman"/>
          <w:sz w:val="24"/>
          <w:szCs w:val="24"/>
        </w:rPr>
        <w:t>Strategie UTB 26+ vychází z celé řady strategických dokumentů na mezinárodní, národní i regionální úrovni:</w:t>
      </w:r>
    </w:p>
    <w:p w14:paraId="60303601" w14:textId="77777777" w:rsidR="00780B0D" w:rsidRPr="00780B0D" w:rsidRDefault="00780B0D" w:rsidP="00780B0D">
      <w:pPr>
        <w:pStyle w:val="Default"/>
        <w:spacing w:line="276" w:lineRule="auto"/>
        <w:jc w:val="both"/>
        <w:rPr>
          <w:rFonts w:cs="Times New Roman"/>
          <w:bCs/>
          <w:color w:val="auto"/>
          <w:u w:val="single"/>
        </w:rPr>
      </w:pPr>
    </w:p>
    <w:p w14:paraId="3494B894" w14:textId="77777777" w:rsidR="00780B0D" w:rsidRPr="00780B0D" w:rsidRDefault="00780B0D" w:rsidP="00780B0D">
      <w:pPr>
        <w:pStyle w:val="Default"/>
        <w:spacing w:line="276" w:lineRule="auto"/>
        <w:jc w:val="both"/>
        <w:rPr>
          <w:rFonts w:cs="Times New Roman"/>
          <w:bCs/>
          <w:color w:val="auto"/>
          <w:u w:val="single"/>
        </w:rPr>
      </w:pPr>
      <w:r w:rsidRPr="00780B0D">
        <w:rPr>
          <w:rFonts w:cs="Times New Roman"/>
          <w:bCs/>
          <w:color w:val="auto"/>
          <w:u w:val="single"/>
        </w:rPr>
        <w:t>Mezinárodní úroveň:</w:t>
      </w:r>
    </w:p>
    <w:p w14:paraId="4879D50A" w14:textId="77777777" w:rsidR="00780B0D" w:rsidRPr="00780B0D" w:rsidRDefault="00780B0D" w:rsidP="00780B0D">
      <w:pPr>
        <w:pStyle w:val="Default"/>
        <w:spacing w:line="276" w:lineRule="auto"/>
        <w:jc w:val="both"/>
        <w:rPr>
          <w:rFonts w:cs="Times New Roman"/>
          <w:bCs/>
          <w:color w:val="auto"/>
          <w:u w:val="single"/>
        </w:rPr>
      </w:pPr>
    </w:p>
    <w:p w14:paraId="04EEC138" w14:textId="77777777" w:rsidR="00780B0D" w:rsidRPr="00780B0D" w:rsidRDefault="00780B0D" w:rsidP="00DA5212">
      <w:pPr>
        <w:pStyle w:val="Defaul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cs="Times New Roman"/>
          <w:bCs/>
          <w:color w:val="auto"/>
        </w:rPr>
      </w:pPr>
      <w:r w:rsidRPr="00780B0D">
        <w:rPr>
          <w:rFonts w:cs="Times New Roman"/>
          <w:bCs/>
          <w:color w:val="auto"/>
        </w:rPr>
        <w:t>Evropský prostor vysokoškolského vzdělávání (Boloňská deklarace ze dne 19. června 1999 a navazující komuniké)</w:t>
      </w:r>
    </w:p>
    <w:p w14:paraId="567739FD" w14:textId="77777777" w:rsidR="00780B0D" w:rsidRPr="00780B0D" w:rsidRDefault="00780B0D" w:rsidP="00780B0D">
      <w:pPr>
        <w:pStyle w:val="Default"/>
        <w:spacing w:line="276" w:lineRule="auto"/>
        <w:jc w:val="both"/>
        <w:rPr>
          <w:rFonts w:cs="Times New Roman"/>
          <w:bCs/>
          <w:color w:val="auto"/>
        </w:rPr>
      </w:pPr>
    </w:p>
    <w:p w14:paraId="36F8850A" w14:textId="77777777" w:rsidR="00780B0D" w:rsidRPr="00780B0D" w:rsidRDefault="00780B0D" w:rsidP="00780B0D">
      <w:pPr>
        <w:pStyle w:val="Default"/>
        <w:spacing w:line="276" w:lineRule="auto"/>
        <w:jc w:val="both"/>
        <w:rPr>
          <w:rFonts w:cs="Times New Roman"/>
          <w:bCs/>
          <w:color w:val="auto"/>
          <w:u w:val="single"/>
        </w:rPr>
      </w:pPr>
      <w:r w:rsidRPr="00780B0D">
        <w:rPr>
          <w:rFonts w:cs="Times New Roman"/>
          <w:bCs/>
          <w:color w:val="auto"/>
          <w:u w:val="single"/>
        </w:rPr>
        <w:t>Národní úroveň:</w:t>
      </w:r>
    </w:p>
    <w:p w14:paraId="77149A36" w14:textId="77777777" w:rsidR="00780B0D" w:rsidRPr="00780B0D" w:rsidRDefault="00780B0D" w:rsidP="00780B0D">
      <w:pPr>
        <w:pStyle w:val="Default"/>
        <w:spacing w:line="276" w:lineRule="auto"/>
        <w:jc w:val="both"/>
        <w:rPr>
          <w:rFonts w:cs="Times New Roman"/>
          <w:bCs/>
          <w:color w:val="auto"/>
        </w:rPr>
      </w:pPr>
    </w:p>
    <w:p w14:paraId="77007D47" w14:textId="77777777" w:rsidR="00AA332D" w:rsidRDefault="00AA332D" w:rsidP="00DA5212">
      <w:pPr>
        <w:pStyle w:val="Default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cs="Times New Roman"/>
          <w:color w:val="auto"/>
        </w:rPr>
      </w:pPr>
      <w:r w:rsidRPr="00780B0D">
        <w:rPr>
          <w:rFonts w:cs="Times New Roman"/>
          <w:color w:val="auto"/>
        </w:rPr>
        <w:t>Dlouhodobý záměr vzdělávání a rozvoje vzdělávací soustavy 2023</w:t>
      </w:r>
      <w:r w:rsidRPr="00780B0D">
        <w:rPr>
          <w:rFonts w:cs="Times New Roman"/>
          <w:color w:val="auto"/>
        </w:rPr>
        <w:noBreakHyphen/>
        <w:t>2027</w:t>
      </w:r>
    </w:p>
    <w:p w14:paraId="0B4EDF6E" w14:textId="1C8A4B3A" w:rsidR="00012931" w:rsidRPr="00780B0D" w:rsidRDefault="00012931" w:rsidP="00DA5212">
      <w:pPr>
        <w:pStyle w:val="Default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cs="Times New Roman"/>
          <w:color w:val="auto"/>
        </w:rPr>
      </w:pPr>
      <w:r w:rsidRPr="00012931">
        <w:rPr>
          <w:rFonts w:cs="Times New Roman"/>
          <w:color w:val="auto"/>
        </w:rPr>
        <w:t>Strategie vzdělávací politiky České republiky do roku 2030+,</w:t>
      </w:r>
    </w:p>
    <w:p w14:paraId="68D31203" w14:textId="77777777" w:rsidR="00AA332D" w:rsidRPr="00780B0D" w:rsidRDefault="00AA332D" w:rsidP="00DA5212">
      <w:pPr>
        <w:pStyle w:val="Default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cs="Times New Roman"/>
          <w:color w:val="auto"/>
        </w:rPr>
      </w:pPr>
      <w:r w:rsidRPr="00780B0D">
        <w:rPr>
          <w:rFonts w:cs="Times New Roman"/>
          <w:color w:val="auto"/>
        </w:rPr>
        <w:t>Strategický záměr MŠMT pro oblast vysokých škol na období od roku 2021</w:t>
      </w:r>
    </w:p>
    <w:p w14:paraId="0466FBCC" w14:textId="77777777" w:rsidR="00AA332D" w:rsidRPr="00780B0D" w:rsidRDefault="00AA332D" w:rsidP="00DA5212">
      <w:pPr>
        <w:pStyle w:val="Default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cs="Times New Roman"/>
          <w:color w:val="auto"/>
        </w:rPr>
      </w:pPr>
      <w:r w:rsidRPr="00780B0D">
        <w:rPr>
          <w:rFonts w:cs="Times New Roman"/>
          <w:color w:val="auto"/>
        </w:rPr>
        <w:t>Strategie internacionalizace vysokého školství na období od roku 2021</w:t>
      </w:r>
    </w:p>
    <w:p w14:paraId="6C6CF1B1" w14:textId="77777777" w:rsidR="00780B0D" w:rsidRPr="00780B0D" w:rsidRDefault="00780B0D" w:rsidP="00DA5212">
      <w:pPr>
        <w:pStyle w:val="Default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cs="Times New Roman"/>
          <w:color w:val="auto"/>
        </w:rPr>
      </w:pPr>
      <w:r w:rsidRPr="00780B0D">
        <w:rPr>
          <w:rFonts w:cs="Times New Roman"/>
          <w:color w:val="auto"/>
        </w:rPr>
        <w:t>Národní politika výzkumu, vývoje a inovací ČR 2021+</w:t>
      </w:r>
    </w:p>
    <w:p w14:paraId="2A80F8AE" w14:textId="77777777" w:rsidR="00780B0D" w:rsidRPr="00780B0D" w:rsidRDefault="00780B0D" w:rsidP="00DA5212">
      <w:pPr>
        <w:pStyle w:val="Default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cs="Times New Roman"/>
          <w:color w:val="auto"/>
        </w:rPr>
      </w:pPr>
      <w:r w:rsidRPr="00780B0D">
        <w:rPr>
          <w:rFonts w:cs="Times New Roman"/>
          <w:color w:val="auto"/>
        </w:rPr>
        <w:t>Hospodářská strategie České republiky: Česko do top 10</w:t>
      </w:r>
    </w:p>
    <w:p w14:paraId="30D0FBE9" w14:textId="77777777" w:rsidR="00780B0D" w:rsidRPr="00780B0D" w:rsidRDefault="00780B0D" w:rsidP="00DA5212">
      <w:pPr>
        <w:pStyle w:val="Default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cs="Times New Roman"/>
          <w:bCs/>
          <w:color w:val="auto"/>
        </w:rPr>
      </w:pPr>
      <w:r w:rsidRPr="00780B0D">
        <w:rPr>
          <w:rFonts w:cs="Times New Roman"/>
          <w:bCs/>
          <w:color w:val="auto"/>
        </w:rPr>
        <w:t>Národní výzkumná a inovační strategie pro inteligentní specializaci České republiky (RIS3 Strategie) 2021–2027</w:t>
      </w:r>
    </w:p>
    <w:p w14:paraId="5C5CE52C" w14:textId="77777777" w:rsidR="00780B0D" w:rsidRPr="00780B0D" w:rsidRDefault="00780B0D" w:rsidP="00DA5212">
      <w:pPr>
        <w:pStyle w:val="Default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cs="Times New Roman"/>
          <w:color w:val="auto"/>
        </w:rPr>
      </w:pPr>
      <w:r w:rsidRPr="00780B0D">
        <w:rPr>
          <w:rFonts w:cs="Times New Roman"/>
          <w:color w:val="auto"/>
        </w:rPr>
        <w:t>Inovační strategie České republiky 2019–2030 (Czech Republic The Country For The Future)</w:t>
      </w:r>
    </w:p>
    <w:p w14:paraId="72D0A66B" w14:textId="77777777" w:rsidR="00780B0D" w:rsidRPr="00780B0D" w:rsidRDefault="00780B0D" w:rsidP="00DA5212">
      <w:pPr>
        <w:pStyle w:val="Default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cs="Times New Roman"/>
          <w:color w:val="auto"/>
        </w:rPr>
      </w:pPr>
      <w:r w:rsidRPr="00780B0D">
        <w:rPr>
          <w:rFonts w:cs="Times New Roman"/>
          <w:color w:val="auto"/>
        </w:rPr>
        <w:t xml:space="preserve">Strategie regionálního rozvoje ČR 2021+ </w:t>
      </w:r>
    </w:p>
    <w:p w14:paraId="74C15773" w14:textId="77777777" w:rsidR="00780B0D" w:rsidRPr="00780B0D" w:rsidRDefault="00780B0D" w:rsidP="00780B0D">
      <w:pPr>
        <w:pStyle w:val="Default"/>
        <w:spacing w:line="276" w:lineRule="auto"/>
        <w:ind w:left="720"/>
        <w:jc w:val="both"/>
        <w:rPr>
          <w:rFonts w:cs="Times New Roman"/>
          <w:color w:val="auto"/>
        </w:rPr>
      </w:pPr>
    </w:p>
    <w:p w14:paraId="3844D243" w14:textId="77777777" w:rsidR="00780B0D" w:rsidRPr="00780B0D" w:rsidRDefault="00780B0D" w:rsidP="00780B0D">
      <w:pPr>
        <w:pStyle w:val="Default"/>
        <w:spacing w:line="276" w:lineRule="auto"/>
        <w:jc w:val="both"/>
        <w:rPr>
          <w:rFonts w:cs="Times New Roman"/>
          <w:color w:val="auto"/>
          <w:u w:val="single"/>
        </w:rPr>
      </w:pPr>
      <w:r w:rsidRPr="00780B0D">
        <w:rPr>
          <w:rFonts w:cs="Times New Roman"/>
          <w:color w:val="auto"/>
          <w:u w:val="single"/>
        </w:rPr>
        <w:t>Regionální úroveň:</w:t>
      </w:r>
    </w:p>
    <w:p w14:paraId="43431501" w14:textId="77777777" w:rsidR="00780B0D" w:rsidRPr="00780B0D" w:rsidRDefault="00780B0D" w:rsidP="00780B0D">
      <w:pPr>
        <w:pStyle w:val="Default"/>
        <w:spacing w:line="276" w:lineRule="auto"/>
        <w:jc w:val="both"/>
        <w:rPr>
          <w:rFonts w:cs="Times New Roman"/>
          <w:color w:val="auto"/>
        </w:rPr>
      </w:pPr>
    </w:p>
    <w:p w14:paraId="7F8997D5" w14:textId="77777777" w:rsidR="00780B0D" w:rsidRPr="00780B0D" w:rsidRDefault="00780B0D" w:rsidP="00DA5212">
      <w:pPr>
        <w:pStyle w:val="Defaul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cs="Times New Roman"/>
          <w:color w:val="auto"/>
        </w:rPr>
      </w:pPr>
      <w:r w:rsidRPr="00780B0D">
        <w:rPr>
          <w:rFonts w:cs="Times New Roman"/>
          <w:color w:val="auto"/>
        </w:rPr>
        <w:t>Strategie rozvoje Zlínského kraje do roku 2030 včetně její aktualizace</w:t>
      </w:r>
    </w:p>
    <w:p w14:paraId="5C92C9BA" w14:textId="77777777" w:rsidR="00780B0D" w:rsidRPr="00780B0D" w:rsidRDefault="00780B0D" w:rsidP="00DA5212">
      <w:pPr>
        <w:pStyle w:val="Defaul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cs="Times New Roman"/>
          <w:color w:val="auto"/>
        </w:rPr>
      </w:pPr>
      <w:r w:rsidRPr="00780B0D">
        <w:rPr>
          <w:rFonts w:cs="Times New Roman"/>
          <w:color w:val="auto"/>
        </w:rPr>
        <w:t>Regionální inovační strategie Zlínského kraje včetně regionálního annexu RIS3 pro Zlínský kraj (krajské domény specializace)</w:t>
      </w:r>
    </w:p>
    <w:p w14:paraId="0651CE73" w14:textId="77777777" w:rsidR="00780B0D" w:rsidRPr="00780B0D" w:rsidRDefault="00780B0D" w:rsidP="00DA5212">
      <w:pPr>
        <w:pStyle w:val="Defaul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cs="Times New Roman"/>
          <w:color w:val="auto"/>
        </w:rPr>
      </w:pPr>
      <w:r w:rsidRPr="00780B0D">
        <w:rPr>
          <w:rFonts w:cs="Times New Roman"/>
          <w:color w:val="auto"/>
        </w:rPr>
        <w:t>Chytrý kraj – Strategie rozvoje chytrého regionu Zlínského kraje 2030</w:t>
      </w:r>
    </w:p>
    <w:p w14:paraId="0B69B825" w14:textId="77777777" w:rsidR="00780B0D" w:rsidRPr="00780B0D" w:rsidRDefault="00780B0D" w:rsidP="00780B0D">
      <w:pPr>
        <w:pStyle w:val="Default"/>
        <w:spacing w:line="276" w:lineRule="auto"/>
        <w:jc w:val="both"/>
        <w:rPr>
          <w:rFonts w:cs="Times New Roman"/>
          <w:color w:val="auto"/>
        </w:rPr>
      </w:pPr>
    </w:p>
    <w:p w14:paraId="57130EA8" w14:textId="77777777" w:rsidR="00780B0D" w:rsidRDefault="00780B0D" w:rsidP="00780B0D">
      <w:pPr>
        <w:spacing w:after="0" w:line="276" w:lineRule="auto"/>
        <w:jc w:val="both"/>
        <w:rPr>
          <w:rFonts w:cs="Times New Roman"/>
          <w:b/>
          <w:color w:val="BF4E14" w:themeColor="accent2" w:themeShade="BF"/>
          <w:sz w:val="24"/>
          <w:szCs w:val="24"/>
        </w:rPr>
      </w:pPr>
    </w:p>
    <w:p w14:paraId="03951682" w14:textId="77777777" w:rsidR="00BE30A2" w:rsidRDefault="00BE30A2">
      <w:pPr>
        <w:rPr>
          <w:rFonts w:cs="Times New Roman"/>
          <w:b/>
          <w:color w:val="BF4E14" w:themeColor="accent2" w:themeShade="BF"/>
          <w:sz w:val="24"/>
          <w:szCs w:val="24"/>
        </w:rPr>
      </w:pPr>
      <w:r>
        <w:rPr>
          <w:rFonts w:cs="Times New Roman"/>
          <w:b/>
          <w:color w:val="BF4E14" w:themeColor="accent2" w:themeShade="BF"/>
          <w:sz w:val="24"/>
          <w:szCs w:val="24"/>
        </w:rPr>
        <w:br w:type="page"/>
      </w:r>
    </w:p>
    <w:p w14:paraId="10C10A8A" w14:textId="7CC3EE2C" w:rsidR="00780B0D" w:rsidRPr="00780B0D" w:rsidRDefault="00780B0D" w:rsidP="00C7027E">
      <w:pPr>
        <w:pStyle w:val="Nadpisdoobsahu"/>
        <w:rPr>
          <w:u w:val="single"/>
        </w:rPr>
      </w:pPr>
      <w:bookmarkStart w:id="21" w:name="_Toc213752307"/>
      <w:r w:rsidRPr="00780B0D">
        <w:t>ZÁKLADNÍ STRUKTURA STRATEGIE UTB 26+</w:t>
      </w:r>
      <w:bookmarkEnd w:id="21"/>
    </w:p>
    <w:p w14:paraId="58BE0601" w14:textId="77777777" w:rsidR="00780B0D" w:rsidRPr="00780B0D" w:rsidRDefault="00780B0D" w:rsidP="00780B0D">
      <w:pPr>
        <w:spacing w:after="0" w:line="276" w:lineRule="auto"/>
        <w:jc w:val="both"/>
        <w:rPr>
          <w:rFonts w:cs="Times New Roman"/>
          <w:b/>
          <w:color w:val="BF4E14" w:themeColor="accent2" w:themeShade="BF"/>
          <w:sz w:val="24"/>
          <w:szCs w:val="24"/>
          <w:u w:val="single"/>
        </w:rPr>
      </w:pPr>
    </w:p>
    <w:p w14:paraId="0CF94535" w14:textId="2F56E766" w:rsidR="00780B0D" w:rsidRPr="00780B0D" w:rsidRDefault="00780B0D" w:rsidP="00780B0D">
      <w:pPr>
        <w:spacing w:after="0" w:line="276" w:lineRule="auto"/>
        <w:jc w:val="both"/>
        <w:rPr>
          <w:rFonts w:cs="Times New Roman"/>
          <w:sz w:val="24"/>
          <w:szCs w:val="24"/>
        </w:rPr>
      </w:pPr>
      <w:r w:rsidRPr="00780B0D">
        <w:rPr>
          <w:rFonts w:cs="Times New Roman"/>
          <w:sz w:val="24"/>
          <w:szCs w:val="24"/>
        </w:rPr>
        <w:t>Strategie UTB 26+ je koncipována na šesti pilířích, které vycházejí ze tří hlavních rolí veřejné vysoké školy – vzdělávací, výzkumné a tzv. třetí role. Tyto pilíře jsou doplněny o tři průřezové oblasti, jež tvoří Internacionalizace, Lidské zdroje a vnitřní prostředí a</w:t>
      </w:r>
      <w:ins w:id="22" w:author="Martin Sysel" w:date="2025-12-02T23:02:00Z">
        <w:r w:rsidR="002F6E96">
          <w:rPr>
            <w:rFonts w:cs="Times New Roman"/>
            <w:sz w:val="24"/>
            <w:szCs w:val="24"/>
          </w:rPr>
          <w:t> </w:t>
        </w:r>
      </w:ins>
      <w:del w:id="23" w:author="Martin Sysel" w:date="2025-12-02T23:02:00Z">
        <w:r w:rsidRPr="00780B0D" w:rsidDel="002F6E96">
          <w:rPr>
            <w:rFonts w:cs="Times New Roman"/>
            <w:sz w:val="24"/>
            <w:szCs w:val="24"/>
          </w:rPr>
          <w:delText xml:space="preserve"> </w:delText>
        </w:r>
      </w:del>
      <w:r w:rsidRPr="00780B0D">
        <w:rPr>
          <w:rFonts w:cs="Times New Roman"/>
          <w:sz w:val="24"/>
          <w:szCs w:val="24"/>
        </w:rPr>
        <w:t>Financování a strategické řízení univerzity.</w:t>
      </w:r>
    </w:p>
    <w:p w14:paraId="51E0CADC" w14:textId="77777777" w:rsidR="00780B0D" w:rsidRPr="00780B0D" w:rsidRDefault="00780B0D" w:rsidP="00780B0D">
      <w:pPr>
        <w:spacing w:after="0" w:line="276" w:lineRule="auto"/>
        <w:jc w:val="both"/>
        <w:rPr>
          <w:rFonts w:cs="Times New Roman"/>
          <w:color w:val="FF0000"/>
          <w:sz w:val="24"/>
          <w:szCs w:val="24"/>
        </w:rPr>
      </w:pPr>
    </w:p>
    <w:p w14:paraId="37D33423" w14:textId="77777777" w:rsidR="00780B0D" w:rsidRPr="00780B0D" w:rsidRDefault="00780B0D" w:rsidP="00780B0D">
      <w:pPr>
        <w:spacing w:after="0" w:line="276" w:lineRule="auto"/>
        <w:jc w:val="both"/>
        <w:rPr>
          <w:rFonts w:cs="Times New Roman"/>
          <w:sz w:val="24"/>
          <w:szCs w:val="24"/>
        </w:rPr>
      </w:pPr>
      <w:r w:rsidRPr="00780B0D">
        <w:rPr>
          <w:rFonts w:cs="Times New Roman"/>
          <w:sz w:val="24"/>
          <w:szCs w:val="24"/>
        </w:rPr>
        <w:t>Pro každý z pilířů je pro následující období definována stěžejní priorita.</w:t>
      </w:r>
    </w:p>
    <w:p w14:paraId="3C83F0DE" w14:textId="77777777" w:rsidR="00780B0D" w:rsidRPr="00780B0D" w:rsidRDefault="00780B0D" w:rsidP="00780B0D">
      <w:pPr>
        <w:spacing w:after="0" w:line="276" w:lineRule="auto"/>
        <w:jc w:val="both"/>
        <w:rPr>
          <w:rFonts w:cs="Times New Roman"/>
          <w:b/>
          <w:sz w:val="24"/>
          <w:szCs w:val="24"/>
        </w:rPr>
      </w:pPr>
    </w:p>
    <w:p w14:paraId="2CBC396F" w14:textId="77777777" w:rsidR="00780B0D" w:rsidRPr="00780B0D" w:rsidRDefault="00780B0D" w:rsidP="00780B0D">
      <w:pPr>
        <w:spacing w:after="0" w:line="276" w:lineRule="auto"/>
        <w:jc w:val="both"/>
        <w:rPr>
          <w:rFonts w:cs="Times New Roman"/>
          <w:b/>
          <w:sz w:val="24"/>
          <w:szCs w:val="24"/>
        </w:rPr>
      </w:pPr>
      <w:r w:rsidRPr="00780B0D">
        <w:rPr>
          <w:rFonts w:cs="Times New Roman"/>
          <w:b/>
          <w:sz w:val="24"/>
          <w:szCs w:val="24"/>
        </w:rPr>
        <w:t xml:space="preserve">Pilíř A: Vzdělávání </w:t>
      </w:r>
    </w:p>
    <w:p w14:paraId="70993ABD" w14:textId="13DB291C" w:rsidR="00780B0D" w:rsidRPr="00E21A04" w:rsidRDefault="00780B0D" w:rsidP="00E21A04">
      <w:pPr>
        <w:pStyle w:val="Odstavecseseznamem"/>
        <w:spacing w:line="276" w:lineRule="auto"/>
        <w:jc w:val="both"/>
        <w:rPr>
          <w:rFonts w:cs="Times New Roman"/>
          <w:color w:val="156082" w:themeColor="accent1"/>
          <w:sz w:val="24"/>
          <w:szCs w:val="24"/>
        </w:rPr>
      </w:pPr>
      <w:r w:rsidRPr="00780B0D">
        <w:rPr>
          <w:rFonts w:cs="Times New Roman"/>
          <w:b/>
          <w:sz w:val="24"/>
          <w:szCs w:val="24"/>
        </w:rPr>
        <w:t xml:space="preserve">Priorita č. 1: </w:t>
      </w:r>
      <w:r w:rsidRPr="00780B0D">
        <w:rPr>
          <w:rFonts w:cs="Times New Roman"/>
          <w:sz w:val="24"/>
          <w:szCs w:val="24"/>
        </w:rPr>
        <w:t>Rozvíjet moderní, flexibilní a kvalitní vzdělávací prostředí, které podporuje úspěšnost studentů, profesní růst vyučujících a odpovídá aktuálním společenským a technologickým výzvám.</w:t>
      </w:r>
    </w:p>
    <w:p w14:paraId="416F6310" w14:textId="77777777" w:rsidR="00780B0D" w:rsidRPr="00780B0D" w:rsidRDefault="00780B0D" w:rsidP="00780B0D">
      <w:pPr>
        <w:spacing w:after="0" w:line="276" w:lineRule="auto"/>
        <w:jc w:val="both"/>
        <w:rPr>
          <w:rFonts w:cs="Times New Roman"/>
          <w:b/>
          <w:sz w:val="24"/>
          <w:szCs w:val="24"/>
        </w:rPr>
      </w:pPr>
      <w:r w:rsidRPr="00780B0D">
        <w:rPr>
          <w:rFonts w:cs="Times New Roman"/>
          <w:b/>
          <w:sz w:val="24"/>
          <w:szCs w:val="24"/>
        </w:rPr>
        <w:t>Pilíř B: Výzkum a tvůrčí činnosti</w:t>
      </w:r>
    </w:p>
    <w:p w14:paraId="69384722" w14:textId="77777777" w:rsidR="00780B0D" w:rsidRPr="00780B0D" w:rsidRDefault="00780B0D" w:rsidP="00780B0D">
      <w:pPr>
        <w:pStyle w:val="Odstavecseseznamem"/>
        <w:spacing w:after="0" w:line="276" w:lineRule="auto"/>
        <w:jc w:val="both"/>
        <w:rPr>
          <w:rFonts w:cs="Times New Roman"/>
          <w:sz w:val="24"/>
          <w:szCs w:val="24"/>
        </w:rPr>
      </w:pPr>
      <w:r w:rsidRPr="00780B0D">
        <w:rPr>
          <w:rFonts w:cs="Times New Roman"/>
          <w:b/>
          <w:sz w:val="24"/>
          <w:szCs w:val="24"/>
        </w:rPr>
        <w:t>Priorita č. 2:</w:t>
      </w:r>
      <w:r w:rsidRPr="00780B0D">
        <w:rPr>
          <w:rFonts w:cs="Times New Roman"/>
          <w:sz w:val="24"/>
          <w:szCs w:val="24"/>
        </w:rPr>
        <w:t xml:space="preserve"> Rozvíjet mezinárodně konkurenceschopné výzkumné prostředí založené na principech excelence, otevřené vědy, etiky a mezioborové spolupráce, které podporuje talenty, realizuje transfer znalostí a má přínos pro společnost.</w:t>
      </w:r>
    </w:p>
    <w:p w14:paraId="416CC0F1" w14:textId="77777777" w:rsidR="00780B0D" w:rsidRPr="00780B0D" w:rsidRDefault="00780B0D" w:rsidP="00780B0D">
      <w:pPr>
        <w:spacing w:after="0" w:line="276" w:lineRule="auto"/>
        <w:jc w:val="both"/>
        <w:rPr>
          <w:rFonts w:cs="Times New Roman"/>
          <w:b/>
          <w:color w:val="FF0000"/>
          <w:sz w:val="24"/>
          <w:szCs w:val="24"/>
        </w:rPr>
      </w:pPr>
    </w:p>
    <w:p w14:paraId="0432B179" w14:textId="77777777" w:rsidR="00780B0D" w:rsidRPr="00780B0D" w:rsidRDefault="00780B0D" w:rsidP="00780B0D">
      <w:pPr>
        <w:spacing w:after="0" w:line="276" w:lineRule="auto"/>
        <w:jc w:val="both"/>
        <w:rPr>
          <w:rFonts w:cs="Times New Roman"/>
          <w:b/>
          <w:sz w:val="24"/>
          <w:szCs w:val="24"/>
        </w:rPr>
      </w:pPr>
      <w:r w:rsidRPr="00780B0D">
        <w:rPr>
          <w:rFonts w:cs="Times New Roman"/>
          <w:b/>
          <w:sz w:val="24"/>
          <w:szCs w:val="24"/>
        </w:rPr>
        <w:t>Pilíř C: Internacionalizace</w:t>
      </w:r>
    </w:p>
    <w:p w14:paraId="52ECB107" w14:textId="7142343E" w:rsidR="00780B0D" w:rsidRPr="00E21A04" w:rsidRDefault="00780B0D" w:rsidP="00E21A04">
      <w:pPr>
        <w:pStyle w:val="Odstavecseseznamem"/>
        <w:spacing w:line="276" w:lineRule="auto"/>
        <w:jc w:val="both"/>
        <w:rPr>
          <w:rFonts w:cs="Times New Roman"/>
          <w:bCs/>
          <w:sz w:val="24"/>
          <w:szCs w:val="24"/>
        </w:rPr>
      </w:pPr>
      <w:r w:rsidRPr="00780B0D">
        <w:rPr>
          <w:rFonts w:cs="Times New Roman"/>
          <w:b/>
          <w:sz w:val="24"/>
          <w:szCs w:val="24"/>
        </w:rPr>
        <w:t>Priorita č. 3:</w:t>
      </w:r>
      <w:r w:rsidRPr="00780B0D">
        <w:rPr>
          <w:rFonts w:cs="Times New Roman"/>
          <w:sz w:val="24"/>
          <w:szCs w:val="24"/>
        </w:rPr>
        <w:t xml:space="preserve"> </w:t>
      </w:r>
      <w:r w:rsidRPr="00780B0D">
        <w:rPr>
          <w:rFonts w:cs="Times New Roman"/>
          <w:bCs/>
          <w:sz w:val="24"/>
          <w:szCs w:val="24"/>
        </w:rPr>
        <w:t>Rozvíjet UTB ve Zlíně jako otevřenou mezinárodní univerzitu, která aktivně propojuje studenty, zaměstnance a partnery prostřednictvím mobilit, společných studijních programů a zapojení do mezinárodních projektů a sítí.</w:t>
      </w:r>
    </w:p>
    <w:p w14:paraId="5D503089" w14:textId="77777777" w:rsidR="00780B0D" w:rsidRPr="00780B0D" w:rsidRDefault="00780B0D" w:rsidP="00780B0D">
      <w:pPr>
        <w:spacing w:after="0" w:line="276" w:lineRule="auto"/>
        <w:jc w:val="both"/>
        <w:rPr>
          <w:rFonts w:cs="Times New Roman"/>
          <w:b/>
          <w:sz w:val="24"/>
          <w:szCs w:val="24"/>
        </w:rPr>
      </w:pPr>
      <w:r w:rsidRPr="00780B0D">
        <w:rPr>
          <w:rFonts w:cs="Times New Roman"/>
          <w:b/>
          <w:sz w:val="24"/>
          <w:szCs w:val="24"/>
        </w:rPr>
        <w:t>Pilíř D: Třetí role UTB ve Zlíně</w:t>
      </w:r>
    </w:p>
    <w:p w14:paraId="316686FA" w14:textId="5FF21722" w:rsidR="00780B0D" w:rsidRPr="00E21A04" w:rsidRDefault="00780B0D" w:rsidP="00E21A04">
      <w:pPr>
        <w:pStyle w:val="Odstavecseseznamem"/>
        <w:spacing w:line="276" w:lineRule="auto"/>
        <w:jc w:val="both"/>
        <w:rPr>
          <w:rFonts w:cs="Times New Roman"/>
          <w:bCs/>
          <w:color w:val="156082" w:themeColor="accent1"/>
          <w:sz w:val="24"/>
          <w:szCs w:val="24"/>
        </w:rPr>
      </w:pPr>
      <w:r w:rsidRPr="00780B0D">
        <w:rPr>
          <w:rFonts w:cs="Times New Roman"/>
          <w:b/>
          <w:sz w:val="24"/>
          <w:szCs w:val="24"/>
        </w:rPr>
        <w:t>Priorita č. 4:</w:t>
      </w:r>
      <w:r w:rsidRPr="00780B0D">
        <w:rPr>
          <w:rFonts w:cs="Times New Roman"/>
          <w:sz w:val="24"/>
          <w:szCs w:val="24"/>
        </w:rPr>
        <w:t xml:space="preserve"> </w:t>
      </w:r>
      <w:r w:rsidRPr="00780B0D">
        <w:rPr>
          <w:rFonts w:cs="Times New Roman"/>
          <w:bCs/>
          <w:sz w:val="24"/>
          <w:szCs w:val="24"/>
        </w:rPr>
        <w:t>Posilovat roli UTB jako otevřené a odpovědné instituce, která aktivně přispívá k udržitelnému rozvoji společnosti, mj. prostřednictvím celoživotního vzdělávání, partnerství a kontinuálního zapojení komunity absolventů. Podílí se na formování národních i regionálních politik a strategií.</w:t>
      </w:r>
    </w:p>
    <w:p w14:paraId="4554E4CF" w14:textId="77777777" w:rsidR="00780B0D" w:rsidRPr="00780B0D" w:rsidRDefault="00780B0D" w:rsidP="00780B0D">
      <w:pPr>
        <w:spacing w:after="0" w:line="276" w:lineRule="auto"/>
        <w:jc w:val="both"/>
        <w:rPr>
          <w:rFonts w:cs="Times New Roman"/>
          <w:b/>
          <w:sz w:val="24"/>
          <w:szCs w:val="24"/>
        </w:rPr>
      </w:pPr>
      <w:r w:rsidRPr="00780B0D">
        <w:rPr>
          <w:rFonts w:cs="Times New Roman"/>
          <w:b/>
          <w:sz w:val="24"/>
          <w:szCs w:val="24"/>
        </w:rPr>
        <w:t>Pilíř E: Lidské zdroje a vnitřní prostředí UTB ve Zlíně</w:t>
      </w:r>
    </w:p>
    <w:p w14:paraId="35C5904A" w14:textId="4B0B0FB5" w:rsidR="00780B0D" w:rsidRPr="00E21A04" w:rsidRDefault="00780B0D" w:rsidP="00E21A04">
      <w:pPr>
        <w:pStyle w:val="Odstavecseseznamem"/>
        <w:spacing w:line="276" w:lineRule="auto"/>
        <w:jc w:val="both"/>
        <w:rPr>
          <w:rFonts w:cs="Times New Roman"/>
          <w:sz w:val="24"/>
          <w:szCs w:val="24"/>
        </w:rPr>
      </w:pPr>
      <w:r w:rsidRPr="00780B0D">
        <w:rPr>
          <w:rFonts w:cs="Times New Roman"/>
          <w:b/>
          <w:sz w:val="24"/>
          <w:szCs w:val="24"/>
        </w:rPr>
        <w:t>Priorita č. 5:</w:t>
      </w:r>
      <w:r w:rsidRPr="00780B0D">
        <w:rPr>
          <w:rFonts w:cs="Times New Roman"/>
          <w:sz w:val="24"/>
          <w:szCs w:val="24"/>
        </w:rPr>
        <w:t xml:space="preserve"> Rozvíjet udržitelný a hodnotově ukotvený systém řízení lidských zdrojů založený na plánování, rozvoji talentů, spravedlivém hodnocení a podpoře diverzity a pracovního wellbeingu.</w:t>
      </w:r>
    </w:p>
    <w:p w14:paraId="000BF75F" w14:textId="55BED32B" w:rsidR="00780B0D" w:rsidRPr="00BE30A2" w:rsidRDefault="00780B0D" w:rsidP="00BE30A2">
      <w:pPr>
        <w:spacing w:line="276" w:lineRule="auto"/>
        <w:ind w:left="709" w:hanging="709"/>
        <w:jc w:val="both"/>
        <w:rPr>
          <w:rFonts w:cs="Times New Roman"/>
          <w:b/>
          <w:color w:val="FF0000"/>
          <w:sz w:val="24"/>
          <w:szCs w:val="24"/>
        </w:rPr>
      </w:pPr>
      <w:r w:rsidRPr="00780B0D">
        <w:rPr>
          <w:rFonts w:cs="Times New Roman"/>
          <w:b/>
          <w:bCs/>
          <w:sz w:val="24"/>
          <w:szCs w:val="24"/>
        </w:rPr>
        <w:t>Pilíř F:</w:t>
      </w:r>
      <w:r w:rsidRPr="00780B0D">
        <w:rPr>
          <w:rFonts w:cs="Times New Roman"/>
          <w:sz w:val="24"/>
          <w:szCs w:val="24"/>
        </w:rPr>
        <w:t xml:space="preserve"> </w:t>
      </w:r>
      <w:r w:rsidRPr="00780B0D">
        <w:rPr>
          <w:rFonts w:cs="Times New Roman"/>
          <w:b/>
          <w:sz w:val="24"/>
          <w:szCs w:val="24"/>
        </w:rPr>
        <w:t>Financování a strategické řízení</w:t>
      </w:r>
      <w:r w:rsidRPr="00780B0D">
        <w:rPr>
          <w:rFonts w:cs="Times New Roman"/>
          <w:b/>
          <w:sz w:val="24"/>
          <w:szCs w:val="24"/>
        </w:rPr>
        <w:tab/>
      </w:r>
      <w:r w:rsidRPr="00780B0D">
        <w:rPr>
          <w:rFonts w:cs="Times New Roman"/>
          <w:b/>
          <w:sz w:val="24"/>
          <w:szCs w:val="24"/>
        </w:rPr>
        <w:br/>
        <w:t xml:space="preserve">Priorita č. 6: </w:t>
      </w:r>
      <w:r w:rsidRPr="00780B0D">
        <w:rPr>
          <w:rFonts w:cs="Times New Roman"/>
          <w:bCs/>
          <w:sz w:val="24"/>
          <w:szCs w:val="24"/>
        </w:rPr>
        <w:t>Zajistit udržitelný rozvoj a modernizaci materiálně-technické infrastruktury a informační základny UTB v souladu s dlouhodobými investičními a</w:t>
      </w:r>
      <w:ins w:id="24" w:author="Martin Sysel" w:date="2025-12-02T23:02:00Z">
        <w:r w:rsidR="002F6E96">
          <w:rPr>
            <w:rFonts w:cs="Times New Roman"/>
            <w:bCs/>
            <w:sz w:val="24"/>
            <w:szCs w:val="24"/>
          </w:rPr>
          <w:t> </w:t>
        </w:r>
      </w:ins>
      <w:del w:id="25" w:author="Martin Sysel" w:date="2025-12-02T23:02:00Z">
        <w:r w:rsidRPr="00780B0D" w:rsidDel="002F6E96">
          <w:rPr>
            <w:rFonts w:cs="Times New Roman"/>
            <w:bCs/>
            <w:sz w:val="24"/>
            <w:szCs w:val="24"/>
          </w:rPr>
          <w:delText xml:space="preserve"> </w:delText>
        </w:r>
      </w:del>
      <w:r w:rsidRPr="00780B0D">
        <w:rPr>
          <w:rFonts w:cs="Times New Roman"/>
          <w:bCs/>
          <w:sz w:val="24"/>
          <w:szCs w:val="24"/>
        </w:rPr>
        <w:t>rozvojovými plány, s důrazem na podporu klíčových oborů, bezpečnost a</w:t>
      </w:r>
      <w:ins w:id="26" w:author="Martin Sysel" w:date="2025-12-02T23:02:00Z">
        <w:r w:rsidR="002F6E96">
          <w:rPr>
            <w:rFonts w:cs="Times New Roman"/>
            <w:bCs/>
            <w:sz w:val="24"/>
            <w:szCs w:val="24"/>
          </w:rPr>
          <w:t> </w:t>
        </w:r>
      </w:ins>
      <w:del w:id="27" w:author="Martin Sysel" w:date="2025-12-02T23:02:00Z">
        <w:r w:rsidRPr="00780B0D" w:rsidDel="002F6E96">
          <w:rPr>
            <w:rFonts w:cs="Times New Roman"/>
            <w:bCs/>
            <w:sz w:val="24"/>
            <w:szCs w:val="24"/>
          </w:rPr>
          <w:delText xml:space="preserve"> </w:delText>
        </w:r>
      </w:del>
      <w:r w:rsidRPr="00780B0D">
        <w:rPr>
          <w:rFonts w:cs="Times New Roman"/>
          <w:bCs/>
          <w:sz w:val="24"/>
          <w:szCs w:val="24"/>
        </w:rPr>
        <w:t>digitalizaci.</w:t>
      </w:r>
      <w:r w:rsidRPr="00780B0D">
        <w:rPr>
          <w:rFonts w:cs="Times New Roman"/>
          <w:b/>
          <w:color w:val="FF0000"/>
          <w:sz w:val="24"/>
          <w:szCs w:val="24"/>
        </w:rPr>
        <w:br/>
      </w:r>
    </w:p>
    <w:p w14:paraId="30A85AA4" w14:textId="77777777" w:rsidR="00E21A04" w:rsidRDefault="00E21A04" w:rsidP="00780B0D">
      <w:pPr>
        <w:spacing w:line="276" w:lineRule="auto"/>
        <w:jc w:val="both"/>
        <w:rPr>
          <w:rFonts w:cs="Times New Roman"/>
          <w:sz w:val="24"/>
          <w:szCs w:val="24"/>
        </w:rPr>
      </w:pPr>
    </w:p>
    <w:p w14:paraId="661DA8E3" w14:textId="02667BCF" w:rsidR="00780B0D" w:rsidRPr="00780B0D" w:rsidRDefault="00780B0D" w:rsidP="00780B0D">
      <w:pPr>
        <w:spacing w:line="276" w:lineRule="auto"/>
        <w:jc w:val="both"/>
        <w:rPr>
          <w:rFonts w:cs="Times New Roman"/>
          <w:sz w:val="24"/>
          <w:szCs w:val="24"/>
        </w:rPr>
      </w:pPr>
      <w:r w:rsidRPr="00780B0D">
        <w:rPr>
          <w:rFonts w:cs="Times New Roman"/>
          <w:sz w:val="24"/>
          <w:szCs w:val="24"/>
        </w:rPr>
        <w:t xml:space="preserve">V jednotlivých pilířích jsou naformulovány strategické cíle, které se člení na konkrétní dílčí cíle s jednotným systémem indikátorů. Indikátory jsou definovány tak, aby bylo možné vyhodnocovat naplňování Strategie UTB 26+ ročně, a to vždy ve Výroční zprávě o činnosti UTB ve Zlíně na daný rok, zpracovávat vnitřní hodnocení kvality v souladu s vnitřními předpisy UTB ve Zlíně a současně je poskytovat pro účely hodnocení do Metodiky MŠMT 17+. </w:t>
      </w:r>
    </w:p>
    <w:p w14:paraId="1AE50135" w14:textId="77777777" w:rsidR="00780B0D" w:rsidRPr="00780B0D" w:rsidRDefault="00780B0D" w:rsidP="00780B0D">
      <w:pPr>
        <w:spacing w:line="276" w:lineRule="auto"/>
        <w:jc w:val="both"/>
        <w:rPr>
          <w:rFonts w:cs="Times New Roman"/>
          <w:b/>
          <w:sz w:val="24"/>
          <w:szCs w:val="24"/>
        </w:rPr>
      </w:pPr>
      <w:r w:rsidRPr="00780B0D">
        <w:rPr>
          <w:rFonts w:cs="Times New Roman"/>
          <w:sz w:val="24"/>
          <w:szCs w:val="24"/>
        </w:rPr>
        <w:t>Naplňování Strategie UTB 26+ bude probíhat prostřednictvím ročních Plánů realizace Strategického záměru Univerzity Tomáše Bati ve Zlíně 26+, které budou rozpracovávat konkrétní klíčová opatření, aktivity či projekty v daném roce včetně nastavení odpovědnosti za jejich plnění.</w:t>
      </w:r>
    </w:p>
    <w:p w14:paraId="5E6C0F37" w14:textId="77777777" w:rsidR="00780B0D" w:rsidRPr="00780B0D" w:rsidRDefault="00780B0D" w:rsidP="00780B0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/>
        </w:rPr>
      </w:pPr>
    </w:p>
    <w:p w14:paraId="72909D53" w14:textId="77777777" w:rsidR="00780B0D" w:rsidRDefault="00780B0D" w:rsidP="00780B0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/>
        </w:rPr>
      </w:pPr>
    </w:p>
    <w:p w14:paraId="7EE66067" w14:textId="77777777" w:rsidR="00780B0D" w:rsidRDefault="00780B0D" w:rsidP="00780B0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/>
        </w:rPr>
      </w:pPr>
    </w:p>
    <w:p w14:paraId="6ADE251A" w14:textId="77777777" w:rsidR="00780B0D" w:rsidRPr="00780B0D" w:rsidRDefault="00780B0D" w:rsidP="00780B0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/>
        </w:rPr>
      </w:pPr>
    </w:p>
    <w:p w14:paraId="5B573D4D" w14:textId="77777777" w:rsidR="00BE30A2" w:rsidRDefault="00BE30A2">
      <w:pPr>
        <w:rPr>
          <w:rStyle w:val="normaltextrun"/>
          <w:rFonts w:eastAsia="Times New Roman" w:cs="Times New Roman"/>
          <w:b/>
          <w:color w:val="C45911"/>
          <w:sz w:val="24"/>
          <w:szCs w:val="24"/>
          <w:lang w:eastAsia="cs-CZ"/>
        </w:rPr>
      </w:pPr>
      <w:bookmarkStart w:id="28" w:name="_Toc39674451"/>
      <w:bookmarkStart w:id="29" w:name="_Toc62132557"/>
      <w:r>
        <w:rPr>
          <w:rStyle w:val="normaltextrun"/>
          <w:rFonts w:eastAsia="Times New Roman" w:cs="Times New Roman"/>
          <w:b/>
          <w:color w:val="C45911"/>
          <w:sz w:val="24"/>
          <w:szCs w:val="24"/>
          <w:lang w:eastAsia="cs-CZ"/>
        </w:rPr>
        <w:br w:type="page"/>
      </w:r>
    </w:p>
    <w:p w14:paraId="30F06C05" w14:textId="77F70A68" w:rsidR="00780B0D" w:rsidRPr="00780B0D" w:rsidRDefault="00780B0D" w:rsidP="00C7027E">
      <w:pPr>
        <w:pStyle w:val="Nadpisdoobsahu"/>
        <w:rPr>
          <w:rStyle w:val="normaltextrun"/>
          <w:rFonts w:eastAsia="Times New Roman"/>
          <w:b w:val="0"/>
          <w:color w:val="C45911"/>
          <w:lang w:eastAsia="cs-CZ"/>
        </w:rPr>
      </w:pPr>
      <w:bookmarkStart w:id="30" w:name="_Toc213752308"/>
      <w:r w:rsidRPr="00780B0D">
        <w:rPr>
          <w:rStyle w:val="normaltextrun"/>
          <w:rFonts w:eastAsia="Times New Roman"/>
          <w:color w:val="C45911"/>
          <w:lang w:eastAsia="cs-CZ"/>
        </w:rPr>
        <w:t>MISE: „ERUDIRE et CREARE“</w:t>
      </w:r>
      <w:bookmarkEnd w:id="28"/>
      <w:bookmarkEnd w:id="29"/>
      <w:bookmarkEnd w:id="30"/>
    </w:p>
    <w:p w14:paraId="126CC0D4" w14:textId="77777777" w:rsidR="00780B0D" w:rsidRPr="00780B0D" w:rsidRDefault="00780B0D" w:rsidP="00780B0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/>
        </w:rPr>
      </w:pPr>
    </w:p>
    <w:p w14:paraId="712E43A7" w14:textId="77777777" w:rsidR="00780B0D" w:rsidRPr="00780B0D" w:rsidRDefault="00780B0D" w:rsidP="00780B0D">
      <w:pPr>
        <w:spacing w:line="276" w:lineRule="auto"/>
        <w:jc w:val="both"/>
        <w:rPr>
          <w:rFonts w:cs="Times New Roman"/>
          <w:sz w:val="24"/>
          <w:szCs w:val="24"/>
        </w:rPr>
      </w:pPr>
      <w:r w:rsidRPr="00780B0D">
        <w:rPr>
          <w:rFonts w:cs="Times New Roman"/>
          <w:sz w:val="24"/>
          <w:szCs w:val="24"/>
        </w:rPr>
        <w:t>UTB ve Zlíně je moderní, bezpečnou, dynamickou a multidisciplinární univerzitou, která efektivně podporuje vzdělávání, tvůrčí činnosti a usiluje o transfer poznatků v klíčových oborech svého působení a jejich společenskou užitečnost. </w:t>
      </w:r>
    </w:p>
    <w:p w14:paraId="16E6582E" w14:textId="77777777" w:rsidR="00780B0D" w:rsidRPr="00780B0D" w:rsidRDefault="00780B0D" w:rsidP="00780B0D">
      <w:pPr>
        <w:spacing w:line="276" w:lineRule="auto"/>
        <w:jc w:val="both"/>
        <w:rPr>
          <w:rFonts w:cs="Times New Roman"/>
          <w:sz w:val="24"/>
          <w:szCs w:val="24"/>
        </w:rPr>
      </w:pPr>
    </w:p>
    <w:p w14:paraId="1DD18F97" w14:textId="7E5D6E2D" w:rsidR="00780B0D" w:rsidRPr="00780B0D" w:rsidRDefault="00780B0D" w:rsidP="00780B0D">
      <w:pPr>
        <w:spacing w:line="276" w:lineRule="auto"/>
        <w:jc w:val="both"/>
        <w:rPr>
          <w:rFonts w:cs="Times New Roman"/>
          <w:sz w:val="24"/>
          <w:szCs w:val="24"/>
        </w:rPr>
      </w:pPr>
      <w:r w:rsidRPr="00780B0D">
        <w:rPr>
          <w:rFonts w:cs="Times New Roman"/>
          <w:sz w:val="24"/>
          <w:szCs w:val="24"/>
        </w:rPr>
        <w:t xml:space="preserve">Prostřednictvím kvalitního vzdělávání (zejména v doménách specializace Zlínského kraje, STEM oborech, kreativních odvětvích, ekonomických a společensky potřebných oborech), podpory podnikavosti, otevřenosti a společenské odpovědnosti přispívá UTB </w:t>
      </w:r>
      <w:del w:id="31" w:author="Martina Juříková" w:date="2026-01-12T16:42:00Z">
        <w:r w:rsidR="001D65B3" w:rsidDel="00837C6C">
          <w:rPr>
            <w:rFonts w:cs="Times New Roman"/>
            <w:sz w:val="24"/>
            <w:szCs w:val="24"/>
          </w:rPr>
          <w:delText xml:space="preserve">      </w:delText>
        </w:r>
      </w:del>
      <w:del w:id="32" w:author="Martina Juříková" w:date="2026-01-12T16:43:00Z">
        <w:r w:rsidR="001D65B3" w:rsidDel="00837C6C">
          <w:rPr>
            <w:rFonts w:cs="Times New Roman"/>
            <w:sz w:val="24"/>
            <w:szCs w:val="24"/>
          </w:rPr>
          <w:delText xml:space="preserve"> </w:delText>
        </w:r>
      </w:del>
      <w:r w:rsidRPr="00780B0D">
        <w:rPr>
          <w:rFonts w:cs="Times New Roman"/>
          <w:sz w:val="24"/>
          <w:szCs w:val="24"/>
        </w:rPr>
        <w:t>k udržitelnému rozvoji společnosti a kultivuje tvůrčí i odborný potenciál svých studentů a</w:t>
      </w:r>
      <w:ins w:id="33" w:author="Martin Sysel" w:date="2025-12-02T23:02:00Z">
        <w:r w:rsidR="002F6E96">
          <w:rPr>
            <w:rFonts w:cs="Times New Roman"/>
            <w:sz w:val="24"/>
            <w:szCs w:val="24"/>
          </w:rPr>
          <w:t> </w:t>
        </w:r>
      </w:ins>
      <w:del w:id="34" w:author="Martin Sysel" w:date="2025-12-02T23:02:00Z">
        <w:r w:rsidRPr="00780B0D" w:rsidDel="002F6E96">
          <w:rPr>
            <w:rFonts w:cs="Times New Roman"/>
            <w:sz w:val="24"/>
            <w:szCs w:val="24"/>
          </w:rPr>
          <w:delText xml:space="preserve"> </w:delText>
        </w:r>
      </w:del>
      <w:r w:rsidRPr="00780B0D">
        <w:rPr>
          <w:rFonts w:cs="Times New Roman"/>
          <w:sz w:val="24"/>
          <w:szCs w:val="24"/>
        </w:rPr>
        <w:t>zaměstnanců. </w:t>
      </w:r>
    </w:p>
    <w:p w14:paraId="0B7E5426" w14:textId="77777777" w:rsidR="00780B0D" w:rsidRPr="00780B0D" w:rsidRDefault="00780B0D" w:rsidP="00780B0D">
      <w:pPr>
        <w:spacing w:line="276" w:lineRule="auto"/>
        <w:jc w:val="both"/>
        <w:rPr>
          <w:rFonts w:cs="Times New Roman"/>
          <w:sz w:val="24"/>
          <w:szCs w:val="24"/>
        </w:rPr>
      </w:pPr>
      <w:r w:rsidRPr="00780B0D">
        <w:rPr>
          <w:rFonts w:cs="Times New Roman"/>
          <w:sz w:val="24"/>
          <w:szCs w:val="24"/>
        </w:rPr>
        <w:t xml:space="preserve">UTB rozvíjí špičkové vědecké poznatky, podporuje inovace a transfer technologií, systematicky propojuje výzkum s praxí a průmyslem. </w:t>
      </w:r>
    </w:p>
    <w:p w14:paraId="086EE371" w14:textId="77777777" w:rsidR="00780B0D" w:rsidRPr="00780B0D" w:rsidRDefault="00780B0D" w:rsidP="00780B0D">
      <w:pPr>
        <w:spacing w:line="276" w:lineRule="auto"/>
        <w:jc w:val="both"/>
        <w:rPr>
          <w:rFonts w:cs="Times New Roman"/>
          <w:sz w:val="24"/>
          <w:szCs w:val="24"/>
        </w:rPr>
      </w:pPr>
      <w:r w:rsidRPr="00780B0D">
        <w:rPr>
          <w:rFonts w:cs="Times New Roman"/>
          <w:sz w:val="24"/>
          <w:szCs w:val="24"/>
        </w:rPr>
        <w:t>  </w:t>
      </w:r>
    </w:p>
    <w:p w14:paraId="21180AEB" w14:textId="77777777" w:rsidR="00780B0D" w:rsidRPr="00780B0D" w:rsidRDefault="00780B0D" w:rsidP="00780B0D">
      <w:pPr>
        <w:spacing w:line="276" w:lineRule="auto"/>
        <w:jc w:val="both"/>
        <w:rPr>
          <w:rFonts w:cs="Times New Roman"/>
          <w:sz w:val="24"/>
          <w:szCs w:val="24"/>
        </w:rPr>
      </w:pPr>
      <w:r w:rsidRPr="00780B0D">
        <w:rPr>
          <w:rFonts w:cs="Times New Roman"/>
          <w:sz w:val="24"/>
          <w:szCs w:val="24"/>
        </w:rPr>
        <w:t>Jako jedna z</w:t>
      </w:r>
      <w:r w:rsidRPr="00780B0D">
        <w:rPr>
          <w:rFonts w:ascii="Arial" w:hAnsi="Arial" w:cs="Arial"/>
          <w:sz w:val="24"/>
          <w:szCs w:val="24"/>
        </w:rPr>
        <w:t> </w:t>
      </w:r>
      <w:r w:rsidRPr="00780B0D">
        <w:rPr>
          <w:rFonts w:cs="Times New Roman"/>
          <w:sz w:val="24"/>
          <w:szCs w:val="24"/>
        </w:rPr>
        <w:t>m</w:t>
      </w:r>
      <w:r w:rsidRPr="00780B0D">
        <w:rPr>
          <w:rFonts w:ascii="Aptos" w:hAnsi="Aptos" w:cs="Aptos"/>
          <w:sz w:val="24"/>
          <w:szCs w:val="24"/>
        </w:rPr>
        <w:t>á</w:t>
      </w:r>
      <w:r w:rsidRPr="00780B0D">
        <w:rPr>
          <w:rFonts w:cs="Times New Roman"/>
          <w:sz w:val="24"/>
          <w:szCs w:val="24"/>
        </w:rPr>
        <w:t>la sv</w:t>
      </w:r>
      <w:r w:rsidRPr="00780B0D">
        <w:rPr>
          <w:rFonts w:ascii="Aptos" w:hAnsi="Aptos" w:cs="Aptos"/>
          <w:sz w:val="24"/>
          <w:szCs w:val="24"/>
        </w:rPr>
        <w:t>ě</w:t>
      </w:r>
      <w:r w:rsidRPr="00780B0D">
        <w:rPr>
          <w:rFonts w:cs="Times New Roman"/>
          <w:sz w:val="24"/>
          <w:szCs w:val="24"/>
        </w:rPr>
        <w:t>tov</w:t>
      </w:r>
      <w:r w:rsidRPr="00780B0D">
        <w:rPr>
          <w:rFonts w:ascii="Aptos" w:hAnsi="Aptos" w:cs="Aptos"/>
          <w:sz w:val="24"/>
          <w:szCs w:val="24"/>
        </w:rPr>
        <w:t>ý</w:t>
      </w:r>
      <w:r w:rsidRPr="00780B0D">
        <w:rPr>
          <w:rFonts w:cs="Times New Roman"/>
          <w:sz w:val="24"/>
          <w:szCs w:val="24"/>
        </w:rPr>
        <w:t>ch univerzit nab</w:t>
      </w:r>
      <w:r w:rsidRPr="00780B0D">
        <w:rPr>
          <w:rFonts w:ascii="Aptos" w:hAnsi="Aptos" w:cs="Aptos"/>
          <w:sz w:val="24"/>
          <w:szCs w:val="24"/>
        </w:rPr>
        <w:t>í</w:t>
      </w:r>
      <w:r w:rsidRPr="00780B0D">
        <w:rPr>
          <w:rFonts w:cs="Times New Roman"/>
          <w:sz w:val="24"/>
          <w:szCs w:val="24"/>
        </w:rPr>
        <w:t>z</w:t>
      </w:r>
      <w:r w:rsidRPr="00780B0D">
        <w:rPr>
          <w:rFonts w:ascii="Aptos" w:hAnsi="Aptos" w:cs="Aptos"/>
          <w:sz w:val="24"/>
          <w:szCs w:val="24"/>
        </w:rPr>
        <w:t>í</w:t>
      </w:r>
      <w:r w:rsidRPr="00780B0D">
        <w:rPr>
          <w:rFonts w:cs="Times New Roman"/>
          <w:sz w:val="24"/>
          <w:szCs w:val="24"/>
        </w:rPr>
        <w:t xml:space="preserve"> v</w:t>
      </w:r>
      <w:r w:rsidRPr="00780B0D">
        <w:rPr>
          <w:rFonts w:ascii="Aptos" w:hAnsi="Aptos" w:cs="Aptos"/>
          <w:sz w:val="24"/>
          <w:szCs w:val="24"/>
        </w:rPr>
        <w:t>ý</w:t>
      </w:r>
      <w:r w:rsidRPr="00780B0D">
        <w:rPr>
          <w:rFonts w:cs="Times New Roman"/>
          <w:sz w:val="24"/>
          <w:szCs w:val="24"/>
        </w:rPr>
        <w:t>chovu student</w:t>
      </w:r>
      <w:r w:rsidRPr="00780B0D">
        <w:rPr>
          <w:rFonts w:ascii="Aptos" w:hAnsi="Aptos" w:cs="Aptos"/>
          <w:sz w:val="24"/>
          <w:szCs w:val="24"/>
        </w:rPr>
        <w:t>ů</w:t>
      </w:r>
      <w:r w:rsidRPr="00780B0D">
        <w:rPr>
          <w:rFonts w:cs="Times New Roman"/>
          <w:sz w:val="24"/>
          <w:szCs w:val="24"/>
        </w:rPr>
        <w:t xml:space="preserve"> v</w:t>
      </w:r>
      <w:r w:rsidRPr="00780B0D">
        <w:rPr>
          <w:rFonts w:ascii="Arial" w:hAnsi="Arial" w:cs="Arial"/>
          <w:sz w:val="24"/>
          <w:szCs w:val="24"/>
        </w:rPr>
        <w:t> </w:t>
      </w:r>
      <w:r w:rsidRPr="00780B0D">
        <w:rPr>
          <w:rFonts w:cs="Times New Roman"/>
          <w:sz w:val="24"/>
          <w:szCs w:val="24"/>
        </w:rPr>
        <w:t>souladu s</w:t>
      </w:r>
      <w:r w:rsidRPr="00780B0D">
        <w:rPr>
          <w:rFonts w:ascii="Arial" w:hAnsi="Arial" w:cs="Arial"/>
          <w:sz w:val="24"/>
          <w:szCs w:val="24"/>
        </w:rPr>
        <w:t> </w:t>
      </w:r>
      <w:r w:rsidRPr="00780B0D">
        <w:rPr>
          <w:rFonts w:cs="Times New Roman"/>
          <w:sz w:val="24"/>
          <w:szCs w:val="24"/>
        </w:rPr>
        <w:t>principy zodpov</w:t>
      </w:r>
      <w:r w:rsidRPr="00780B0D">
        <w:rPr>
          <w:rFonts w:ascii="Aptos" w:hAnsi="Aptos" w:cs="Aptos"/>
          <w:sz w:val="24"/>
          <w:szCs w:val="24"/>
        </w:rPr>
        <w:t>ě</w:t>
      </w:r>
      <w:r w:rsidRPr="00780B0D">
        <w:rPr>
          <w:rFonts w:cs="Times New Roman"/>
          <w:sz w:val="24"/>
          <w:szCs w:val="24"/>
        </w:rPr>
        <w:t>dn</w:t>
      </w:r>
      <w:r w:rsidRPr="00780B0D">
        <w:rPr>
          <w:rFonts w:ascii="Aptos" w:hAnsi="Aptos" w:cs="Aptos"/>
          <w:sz w:val="24"/>
          <w:szCs w:val="24"/>
        </w:rPr>
        <w:t>é</w:t>
      </w:r>
      <w:r w:rsidRPr="00780B0D">
        <w:rPr>
          <w:rFonts w:cs="Times New Roman"/>
          <w:sz w:val="24"/>
          <w:szCs w:val="24"/>
        </w:rPr>
        <w:t>ho podnikan</w:t>
      </w:r>
      <w:r w:rsidRPr="00780B0D">
        <w:rPr>
          <w:rFonts w:ascii="Aptos" w:hAnsi="Aptos" w:cs="Aptos"/>
          <w:sz w:val="24"/>
          <w:szCs w:val="24"/>
        </w:rPr>
        <w:t>í</w:t>
      </w:r>
      <w:r w:rsidRPr="00780B0D">
        <w:rPr>
          <w:rFonts w:cs="Times New Roman"/>
          <w:sz w:val="24"/>
          <w:szCs w:val="24"/>
        </w:rPr>
        <w:t xml:space="preserve"> podle podnikatelsk</w:t>
      </w:r>
      <w:r w:rsidRPr="00780B0D">
        <w:rPr>
          <w:rFonts w:ascii="Aptos" w:hAnsi="Aptos" w:cs="Aptos"/>
          <w:sz w:val="24"/>
          <w:szCs w:val="24"/>
        </w:rPr>
        <w:t>é</w:t>
      </w:r>
      <w:r w:rsidRPr="00780B0D">
        <w:rPr>
          <w:rFonts w:cs="Times New Roman"/>
          <w:sz w:val="24"/>
          <w:szCs w:val="24"/>
        </w:rPr>
        <w:t xml:space="preserve"> filozofie Tom</w:t>
      </w:r>
      <w:r w:rsidRPr="00780B0D">
        <w:rPr>
          <w:rFonts w:ascii="Aptos" w:hAnsi="Aptos" w:cs="Aptos"/>
          <w:sz w:val="24"/>
          <w:szCs w:val="24"/>
        </w:rPr>
        <w:t>áš</w:t>
      </w:r>
      <w:r w:rsidRPr="00780B0D">
        <w:rPr>
          <w:rFonts w:cs="Times New Roman"/>
          <w:sz w:val="24"/>
          <w:szCs w:val="24"/>
        </w:rPr>
        <w:t>e Bati, jeho</w:t>
      </w:r>
      <w:r w:rsidRPr="00780B0D">
        <w:rPr>
          <w:rFonts w:ascii="Aptos" w:hAnsi="Aptos" w:cs="Aptos"/>
          <w:sz w:val="24"/>
          <w:szCs w:val="24"/>
        </w:rPr>
        <w:t>ž</w:t>
      </w:r>
      <w:r w:rsidRPr="00780B0D">
        <w:rPr>
          <w:rFonts w:cs="Times New Roman"/>
          <w:sz w:val="24"/>
          <w:szCs w:val="24"/>
        </w:rPr>
        <w:t xml:space="preserve"> jm</w:t>
      </w:r>
      <w:r w:rsidRPr="00780B0D">
        <w:rPr>
          <w:rFonts w:ascii="Aptos" w:hAnsi="Aptos" w:cs="Aptos"/>
          <w:sz w:val="24"/>
          <w:szCs w:val="24"/>
        </w:rPr>
        <w:t>é</w:t>
      </w:r>
      <w:r w:rsidRPr="00780B0D">
        <w:rPr>
          <w:rFonts w:cs="Times New Roman"/>
          <w:sz w:val="24"/>
          <w:szCs w:val="24"/>
        </w:rPr>
        <w:t>no m</w:t>
      </w:r>
      <w:r w:rsidRPr="00780B0D">
        <w:rPr>
          <w:rFonts w:ascii="Aptos" w:hAnsi="Aptos" w:cs="Aptos"/>
          <w:sz w:val="24"/>
          <w:szCs w:val="24"/>
        </w:rPr>
        <w:t>á</w:t>
      </w:r>
      <w:r w:rsidRPr="00780B0D">
        <w:rPr>
          <w:rFonts w:cs="Times New Roman"/>
          <w:sz w:val="24"/>
          <w:szCs w:val="24"/>
        </w:rPr>
        <w:t xml:space="preserve"> univerzita ve sv</w:t>
      </w:r>
      <w:r w:rsidRPr="00780B0D">
        <w:rPr>
          <w:rFonts w:ascii="Aptos" w:hAnsi="Aptos" w:cs="Aptos"/>
          <w:sz w:val="24"/>
          <w:szCs w:val="24"/>
        </w:rPr>
        <w:t>é</w:t>
      </w:r>
      <w:r w:rsidRPr="00780B0D">
        <w:rPr>
          <w:rFonts w:cs="Times New Roman"/>
          <w:sz w:val="24"/>
          <w:szCs w:val="24"/>
        </w:rPr>
        <w:t>m n</w:t>
      </w:r>
      <w:r w:rsidRPr="00780B0D">
        <w:rPr>
          <w:rFonts w:ascii="Aptos" w:hAnsi="Aptos" w:cs="Aptos"/>
          <w:sz w:val="24"/>
          <w:szCs w:val="24"/>
        </w:rPr>
        <w:t>á</w:t>
      </w:r>
      <w:r w:rsidRPr="00780B0D">
        <w:rPr>
          <w:rFonts w:cs="Times New Roman"/>
          <w:sz w:val="24"/>
          <w:szCs w:val="24"/>
        </w:rPr>
        <w:t>zvu. V</w:t>
      </w:r>
      <w:r w:rsidRPr="00780B0D">
        <w:rPr>
          <w:rFonts w:ascii="Arial" w:hAnsi="Arial" w:cs="Arial"/>
          <w:sz w:val="24"/>
          <w:szCs w:val="24"/>
        </w:rPr>
        <w:t> </w:t>
      </w:r>
      <w:r w:rsidRPr="00780B0D">
        <w:rPr>
          <w:rFonts w:cs="Times New Roman"/>
          <w:sz w:val="24"/>
          <w:szCs w:val="24"/>
        </w:rPr>
        <w:t>r</w:t>
      </w:r>
      <w:r w:rsidRPr="00780B0D">
        <w:rPr>
          <w:rFonts w:ascii="Aptos" w:hAnsi="Aptos" w:cs="Aptos"/>
          <w:sz w:val="24"/>
          <w:szCs w:val="24"/>
        </w:rPr>
        <w:t>á</w:t>
      </w:r>
      <w:r w:rsidRPr="00780B0D">
        <w:rPr>
          <w:rFonts w:cs="Times New Roman"/>
          <w:sz w:val="24"/>
          <w:szCs w:val="24"/>
        </w:rPr>
        <w:t>mci t</w:t>
      </w:r>
      <w:r w:rsidRPr="00780B0D">
        <w:rPr>
          <w:rFonts w:ascii="Aptos" w:hAnsi="Aptos" w:cs="Aptos"/>
          <w:sz w:val="24"/>
          <w:szCs w:val="24"/>
        </w:rPr>
        <w:t>é</w:t>
      </w:r>
      <w:r w:rsidRPr="00780B0D">
        <w:rPr>
          <w:rFonts w:cs="Times New Roman"/>
          <w:sz w:val="24"/>
          <w:szCs w:val="24"/>
        </w:rPr>
        <w:t>to koncepce je rozv</w:t>
      </w:r>
      <w:r w:rsidRPr="00780B0D">
        <w:rPr>
          <w:rFonts w:ascii="Aptos" w:hAnsi="Aptos" w:cs="Aptos"/>
          <w:sz w:val="24"/>
          <w:szCs w:val="24"/>
        </w:rPr>
        <w:t>í</w:t>
      </w:r>
      <w:r w:rsidRPr="00780B0D">
        <w:rPr>
          <w:rFonts w:cs="Times New Roman"/>
          <w:sz w:val="24"/>
          <w:szCs w:val="24"/>
        </w:rPr>
        <w:t>jena jako otev</w:t>
      </w:r>
      <w:r w:rsidRPr="00780B0D">
        <w:rPr>
          <w:rFonts w:ascii="Aptos" w:hAnsi="Aptos" w:cs="Aptos"/>
          <w:sz w:val="24"/>
          <w:szCs w:val="24"/>
        </w:rPr>
        <w:t>ř</w:t>
      </w:r>
      <w:r w:rsidRPr="00780B0D">
        <w:rPr>
          <w:rFonts w:cs="Times New Roman"/>
          <w:sz w:val="24"/>
          <w:szCs w:val="24"/>
        </w:rPr>
        <w:t>en</w:t>
      </w:r>
      <w:r w:rsidRPr="00780B0D">
        <w:rPr>
          <w:rFonts w:ascii="Aptos" w:hAnsi="Aptos" w:cs="Aptos"/>
          <w:sz w:val="24"/>
          <w:szCs w:val="24"/>
        </w:rPr>
        <w:t>é</w:t>
      </w:r>
      <w:r w:rsidRPr="00780B0D">
        <w:rPr>
          <w:rFonts w:cs="Times New Roman"/>
          <w:sz w:val="24"/>
          <w:szCs w:val="24"/>
        </w:rPr>
        <w:t xml:space="preserve"> mezin</w:t>
      </w:r>
      <w:r w:rsidRPr="00780B0D">
        <w:rPr>
          <w:rFonts w:ascii="Aptos" w:hAnsi="Aptos" w:cs="Aptos"/>
          <w:sz w:val="24"/>
          <w:szCs w:val="24"/>
        </w:rPr>
        <w:t>á</w:t>
      </w:r>
      <w:r w:rsidRPr="00780B0D">
        <w:rPr>
          <w:rFonts w:cs="Times New Roman"/>
          <w:sz w:val="24"/>
          <w:szCs w:val="24"/>
        </w:rPr>
        <w:t>rodn</w:t>
      </w:r>
      <w:r w:rsidRPr="00780B0D">
        <w:rPr>
          <w:rFonts w:ascii="Aptos" w:hAnsi="Aptos" w:cs="Aptos"/>
          <w:sz w:val="24"/>
          <w:szCs w:val="24"/>
        </w:rPr>
        <w:t>í</w:t>
      </w:r>
      <w:r w:rsidRPr="00780B0D">
        <w:rPr>
          <w:rFonts w:cs="Times New Roman"/>
          <w:sz w:val="24"/>
          <w:szCs w:val="24"/>
        </w:rPr>
        <w:t xml:space="preserve"> centrum vzd</w:t>
      </w:r>
      <w:r w:rsidRPr="00780B0D">
        <w:rPr>
          <w:rFonts w:ascii="Aptos" w:hAnsi="Aptos" w:cs="Aptos"/>
          <w:sz w:val="24"/>
          <w:szCs w:val="24"/>
        </w:rPr>
        <w:t>ě</w:t>
      </w:r>
      <w:r w:rsidRPr="00780B0D">
        <w:rPr>
          <w:rFonts w:cs="Times New Roman"/>
          <w:sz w:val="24"/>
          <w:szCs w:val="24"/>
        </w:rPr>
        <w:t>lanosti, kter</w:t>
      </w:r>
      <w:r w:rsidRPr="00780B0D">
        <w:rPr>
          <w:rFonts w:ascii="Aptos" w:hAnsi="Aptos" w:cs="Aptos"/>
          <w:sz w:val="24"/>
          <w:szCs w:val="24"/>
        </w:rPr>
        <w:t>é</w:t>
      </w:r>
      <w:r w:rsidRPr="00780B0D">
        <w:rPr>
          <w:rFonts w:cs="Times New Roman"/>
          <w:sz w:val="24"/>
          <w:szCs w:val="24"/>
        </w:rPr>
        <w:t xml:space="preserve"> kontinu</w:t>
      </w:r>
      <w:r w:rsidRPr="00780B0D">
        <w:rPr>
          <w:rFonts w:ascii="Aptos" w:hAnsi="Aptos" w:cs="Aptos"/>
          <w:sz w:val="24"/>
          <w:szCs w:val="24"/>
        </w:rPr>
        <w:t>á</w:t>
      </w:r>
      <w:r w:rsidRPr="00780B0D">
        <w:rPr>
          <w:rFonts w:cs="Times New Roman"/>
          <w:sz w:val="24"/>
          <w:szCs w:val="24"/>
        </w:rPr>
        <w:t>ln</w:t>
      </w:r>
      <w:r w:rsidRPr="00780B0D">
        <w:rPr>
          <w:rFonts w:ascii="Aptos" w:hAnsi="Aptos" w:cs="Aptos"/>
          <w:sz w:val="24"/>
          <w:szCs w:val="24"/>
        </w:rPr>
        <w:t>ě</w:t>
      </w:r>
      <w:r w:rsidRPr="00780B0D">
        <w:rPr>
          <w:rFonts w:cs="Times New Roman"/>
          <w:sz w:val="24"/>
          <w:szCs w:val="24"/>
        </w:rPr>
        <w:t xml:space="preserve"> vytv</w:t>
      </w:r>
      <w:r w:rsidRPr="00780B0D">
        <w:rPr>
          <w:rFonts w:ascii="Aptos" w:hAnsi="Aptos" w:cs="Aptos"/>
          <w:sz w:val="24"/>
          <w:szCs w:val="24"/>
        </w:rPr>
        <w:t>áří</w:t>
      </w:r>
      <w:r w:rsidRPr="00780B0D">
        <w:rPr>
          <w:rFonts w:cs="Times New Roman"/>
          <w:sz w:val="24"/>
          <w:szCs w:val="24"/>
        </w:rPr>
        <w:t xml:space="preserve"> transformovateln</w:t>
      </w:r>
      <w:r w:rsidRPr="00780B0D">
        <w:rPr>
          <w:rFonts w:ascii="Aptos" w:hAnsi="Aptos" w:cs="Aptos"/>
          <w:sz w:val="24"/>
          <w:szCs w:val="24"/>
        </w:rPr>
        <w:t>ý</w:t>
      </w:r>
      <w:r w:rsidRPr="00780B0D">
        <w:rPr>
          <w:rFonts w:cs="Times New Roman"/>
          <w:sz w:val="24"/>
          <w:szCs w:val="24"/>
        </w:rPr>
        <w:t xml:space="preserve"> tv</w:t>
      </w:r>
      <w:r w:rsidRPr="00780B0D">
        <w:rPr>
          <w:rFonts w:ascii="Aptos" w:hAnsi="Aptos" w:cs="Aptos"/>
          <w:sz w:val="24"/>
          <w:szCs w:val="24"/>
        </w:rPr>
        <w:t>ů</w:t>
      </w:r>
      <w:r w:rsidRPr="00780B0D">
        <w:rPr>
          <w:rFonts w:cs="Times New Roman"/>
          <w:sz w:val="24"/>
          <w:szCs w:val="24"/>
        </w:rPr>
        <w:t>r</w:t>
      </w:r>
      <w:r w:rsidRPr="00780B0D">
        <w:rPr>
          <w:rFonts w:ascii="Aptos" w:hAnsi="Aptos" w:cs="Aptos"/>
          <w:sz w:val="24"/>
          <w:szCs w:val="24"/>
        </w:rPr>
        <w:t>čí</w:t>
      </w:r>
      <w:r w:rsidRPr="00780B0D">
        <w:rPr>
          <w:rFonts w:cs="Times New Roman"/>
          <w:sz w:val="24"/>
          <w:szCs w:val="24"/>
        </w:rPr>
        <w:t xml:space="preserve"> potenci</w:t>
      </w:r>
      <w:r w:rsidRPr="00780B0D">
        <w:rPr>
          <w:rFonts w:ascii="Aptos" w:hAnsi="Aptos" w:cs="Aptos"/>
          <w:sz w:val="24"/>
          <w:szCs w:val="24"/>
        </w:rPr>
        <w:t>á</w:t>
      </w:r>
      <w:r w:rsidRPr="00780B0D">
        <w:rPr>
          <w:rFonts w:cs="Times New Roman"/>
          <w:sz w:val="24"/>
          <w:szCs w:val="24"/>
        </w:rPr>
        <w:t>l.</w:t>
      </w:r>
      <w:r w:rsidRPr="00780B0D">
        <w:rPr>
          <w:rFonts w:ascii="Aptos" w:hAnsi="Aptos" w:cs="Aptos"/>
          <w:sz w:val="24"/>
          <w:szCs w:val="24"/>
        </w:rPr>
        <w:t> </w:t>
      </w:r>
      <w:r w:rsidRPr="00780B0D">
        <w:rPr>
          <w:rFonts w:cs="Times New Roman"/>
          <w:sz w:val="24"/>
          <w:szCs w:val="24"/>
        </w:rPr>
        <w:t>Stejn</w:t>
      </w:r>
      <w:r w:rsidRPr="00780B0D">
        <w:rPr>
          <w:rFonts w:ascii="Aptos" w:hAnsi="Aptos" w:cs="Aptos"/>
          <w:sz w:val="24"/>
          <w:szCs w:val="24"/>
        </w:rPr>
        <w:t>ě</w:t>
      </w:r>
      <w:r w:rsidRPr="00780B0D">
        <w:rPr>
          <w:rFonts w:cs="Times New Roman"/>
          <w:sz w:val="24"/>
          <w:szCs w:val="24"/>
        </w:rPr>
        <w:t xml:space="preserve"> jako Tom</w:t>
      </w:r>
      <w:r w:rsidRPr="00780B0D">
        <w:rPr>
          <w:rFonts w:ascii="Aptos" w:hAnsi="Aptos" w:cs="Aptos"/>
          <w:sz w:val="24"/>
          <w:szCs w:val="24"/>
        </w:rPr>
        <w:t>áš</w:t>
      </w:r>
      <w:r w:rsidRPr="00780B0D">
        <w:rPr>
          <w:rFonts w:cs="Times New Roman"/>
          <w:sz w:val="24"/>
          <w:szCs w:val="24"/>
        </w:rPr>
        <w:t xml:space="preserve"> Ba</w:t>
      </w:r>
      <w:r w:rsidRPr="00780B0D">
        <w:rPr>
          <w:rFonts w:ascii="Aptos" w:hAnsi="Aptos" w:cs="Aptos"/>
          <w:sz w:val="24"/>
          <w:szCs w:val="24"/>
        </w:rPr>
        <w:t>ť</w:t>
      </w:r>
      <w:r w:rsidRPr="00780B0D">
        <w:rPr>
          <w:rFonts w:cs="Times New Roman"/>
          <w:sz w:val="24"/>
          <w:szCs w:val="24"/>
        </w:rPr>
        <w:t>a v</w:t>
      </w:r>
      <w:r w:rsidRPr="00780B0D">
        <w:rPr>
          <w:rFonts w:ascii="Aptos" w:hAnsi="Aptos" w:cs="Aptos"/>
          <w:sz w:val="24"/>
          <w:szCs w:val="24"/>
        </w:rPr>
        <w:t>ěří</w:t>
      </w:r>
      <w:r w:rsidRPr="00780B0D">
        <w:rPr>
          <w:rFonts w:cs="Times New Roman"/>
          <w:sz w:val="24"/>
          <w:szCs w:val="24"/>
        </w:rPr>
        <w:t xml:space="preserve">me, </w:t>
      </w:r>
      <w:r w:rsidRPr="00780B0D">
        <w:rPr>
          <w:rFonts w:ascii="Aptos" w:hAnsi="Aptos" w:cs="Aptos"/>
          <w:sz w:val="24"/>
          <w:szCs w:val="24"/>
        </w:rPr>
        <w:t>ž</w:t>
      </w:r>
      <w:r w:rsidRPr="00780B0D">
        <w:rPr>
          <w:rFonts w:cs="Times New Roman"/>
          <w:sz w:val="24"/>
          <w:szCs w:val="24"/>
        </w:rPr>
        <w:t xml:space="preserve">e: </w:t>
      </w:r>
      <w:r w:rsidRPr="00780B0D">
        <w:rPr>
          <w:rFonts w:ascii="Aptos" w:hAnsi="Aptos" w:cs="Aptos"/>
          <w:sz w:val="24"/>
          <w:szCs w:val="24"/>
        </w:rPr>
        <w:t>„</w:t>
      </w:r>
      <w:r w:rsidRPr="00780B0D">
        <w:rPr>
          <w:rFonts w:cs="Times New Roman"/>
          <w:sz w:val="24"/>
          <w:szCs w:val="24"/>
        </w:rPr>
        <w:t xml:space="preserve">Pro </w:t>
      </w:r>
      <w:r w:rsidRPr="00780B0D">
        <w:rPr>
          <w:rFonts w:ascii="Aptos" w:hAnsi="Aptos" w:cs="Aptos"/>
          <w:sz w:val="24"/>
          <w:szCs w:val="24"/>
        </w:rPr>
        <w:t>č</w:t>
      </w:r>
      <w:r w:rsidRPr="00780B0D">
        <w:rPr>
          <w:rFonts w:cs="Times New Roman"/>
          <w:sz w:val="24"/>
          <w:szCs w:val="24"/>
        </w:rPr>
        <w:t>lov</w:t>
      </w:r>
      <w:r w:rsidRPr="00780B0D">
        <w:rPr>
          <w:rFonts w:ascii="Aptos" w:hAnsi="Aptos" w:cs="Aptos"/>
          <w:sz w:val="24"/>
          <w:szCs w:val="24"/>
        </w:rPr>
        <w:t>ě</w:t>
      </w:r>
      <w:r w:rsidRPr="00780B0D">
        <w:rPr>
          <w:rFonts w:cs="Times New Roman"/>
          <w:sz w:val="24"/>
          <w:szCs w:val="24"/>
        </w:rPr>
        <w:t>ka, kter</w:t>
      </w:r>
      <w:r w:rsidRPr="00780B0D">
        <w:rPr>
          <w:rFonts w:ascii="Aptos" w:hAnsi="Aptos" w:cs="Aptos"/>
          <w:sz w:val="24"/>
          <w:szCs w:val="24"/>
        </w:rPr>
        <w:t>ý</w:t>
      </w:r>
      <w:r w:rsidRPr="00780B0D">
        <w:rPr>
          <w:rFonts w:cs="Times New Roman"/>
          <w:sz w:val="24"/>
          <w:szCs w:val="24"/>
        </w:rPr>
        <w:t xml:space="preserve"> m</w:t>
      </w:r>
      <w:r w:rsidRPr="00780B0D">
        <w:rPr>
          <w:rFonts w:ascii="Aptos" w:hAnsi="Aptos" w:cs="Aptos"/>
          <w:sz w:val="24"/>
          <w:szCs w:val="24"/>
        </w:rPr>
        <w:t>á</w:t>
      </w:r>
      <w:r w:rsidRPr="00780B0D">
        <w:rPr>
          <w:rFonts w:cs="Times New Roman"/>
          <w:sz w:val="24"/>
          <w:szCs w:val="24"/>
        </w:rPr>
        <w:t xml:space="preserve"> v</w:t>
      </w:r>
      <w:r w:rsidRPr="00780B0D">
        <w:rPr>
          <w:rFonts w:ascii="Aptos" w:hAnsi="Aptos" w:cs="Aptos"/>
          <w:sz w:val="24"/>
          <w:szCs w:val="24"/>
        </w:rPr>
        <w:t>ě</w:t>
      </w:r>
      <w:r w:rsidRPr="00780B0D">
        <w:rPr>
          <w:rFonts w:cs="Times New Roman"/>
          <w:sz w:val="24"/>
          <w:szCs w:val="24"/>
        </w:rPr>
        <w:t>domosti a chce, nen</w:t>
      </w:r>
      <w:r w:rsidRPr="00780B0D">
        <w:rPr>
          <w:rFonts w:ascii="Aptos" w:hAnsi="Aptos" w:cs="Aptos"/>
          <w:sz w:val="24"/>
          <w:szCs w:val="24"/>
        </w:rPr>
        <w:t>í</w:t>
      </w:r>
      <w:r w:rsidRPr="00780B0D">
        <w:rPr>
          <w:rFonts w:cs="Times New Roman"/>
          <w:sz w:val="24"/>
          <w:szCs w:val="24"/>
        </w:rPr>
        <w:t xml:space="preserve"> nic nemo</w:t>
      </w:r>
      <w:r w:rsidRPr="00780B0D">
        <w:rPr>
          <w:rFonts w:ascii="Aptos" w:hAnsi="Aptos" w:cs="Aptos"/>
          <w:sz w:val="24"/>
          <w:szCs w:val="24"/>
        </w:rPr>
        <w:t>ž</w:t>
      </w:r>
      <w:r w:rsidRPr="00780B0D">
        <w:rPr>
          <w:rFonts w:cs="Times New Roman"/>
          <w:sz w:val="24"/>
          <w:szCs w:val="24"/>
        </w:rPr>
        <w:t>n</w:t>
      </w:r>
      <w:r w:rsidRPr="00780B0D">
        <w:rPr>
          <w:rFonts w:ascii="Aptos" w:hAnsi="Aptos" w:cs="Aptos"/>
          <w:sz w:val="24"/>
          <w:szCs w:val="24"/>
        </w:rPr>
        <w:t>é</w:t>
      </w:r>
      <w:r w:rsidRPr="00780B0D">
        <w:rPr>
          <w:rFonts w:cs="Times New Roman"/>
          <w:sz w:val="24"/>
          <w:szCs w:val="24"/>
        </w:rPr>
        <w:t>.</w:t>
      </w:r>
      <w:r w:rsidRPr="00780B0D">
        <w:rPr>
          <w:rFonts w:ascii="Aptos" w:hAnsi="Aptos" w:cs="Aptos"/>
          <w:sz w:val="24"/>
          <w:szCs w:val="24"/>
        </w:rPr>
        <w:t>“  </w:t>
      </w:r>
    </w:p>
    <w:p w14:paraId="32679AEF" w14:textId="77777777" w:rsidR="00780B0D" w:rsidRPr="00780B0D" w:rsidRDefault="00780B0D" w:rsidP="00780B0D">
      <w:pPr>
        <w:spacing w:line="276" w:lineRule="auto"/>
        <w:jc w:val="both"/>
        <w:rPr>
          <w:rFonts w:cs="Times New Roman"/>
          <w:sz w:val="24"/>
          <w:szCs w:val="24"/>
        </w:rPr>
      </w:pPr>
      <w:r w:rsidRPr="00780B0D">
        <w:rPr>
          <w:rFonts w:cs="Times New Roman"/>
          <w:sz w:val="24"/>
          <w:szCs w:val="24"/>
        </w:rPr>
        <w:t> </w:t>
      </w:r>
    </w:p>
    <w:p w14:paraId="4BAF9A31" w14:textId="77777777" w:rsidR="00780B0D" w:rsidRPr="00780B0D" w:rsidRDefault="00780B0D" w:rsidP="00780B0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/>
          <w:b/>
          <w:bCs/>
          <w:color w:val="C45911"/>
        </w:rPr>
      </w:pPr>
    </w:p>
    <w:p w14:paraId="2ABB1BB3" w14:textId="77777777" w:rsidR="00780B0D" w:rsidRPr="00780B0D" w:rsidRDefault="00780B0D" w:rsidP="00780B0D">
      <w:pPr>
        <w:rPr>
          <w:rStyle w:val="normaltextrun"/>
          <w:rFonts w:eastAsia="Times New Roman" w:cs="Times New Roman"/>
          <w:b/>
          <w:bCs/>
          <w:color w:val="C45911"/>
          <w:sz w:val="24"/>
          <w:szCs w:val="24"/>
          <w:lang w:eastAsia="cs-CZ"/>
        </w:rPr>
      </w:pPr>
      <w:r w:rsidRPr="00780B0D">
        <w:rPr>
          <w:rStyle w:val="normaltextrun"/>
          <w:b/>
          <w:bCs/>
          <w:color w:val="C45911"/>
          <w:sz w:val="24"/>
          <w:szCs w:val="24"/>
        </w:rPr>
        <w:br w:type="page"/>
      </w:r>
    </w:p>
    <w:p w14:paraId="123FD850" w14:textId="2BEF6198" w:rsidR="00780B0D" w:rsidRPr="00780B0D" w:rsidRDefault="00780B0D" w:rsidP="00C7027E">
      <w:pPr>
        <w:pStyle w:val="Nadpisdoobsahu"/>
        <w:rPr>
          <w:rStyle w:val="eop"/>
          <w:b w:val="0"/>
          <w:bCs/>
          <w:color w:val="C45911"/>
        </w:rPr>
      </w:pPr>
      <w:bookmarkStart w:id="35" w:name="_Toc213752309"/>
      <w:r w:rsidRPr="00780B0D">
        <w:rPr>
          <w:rStyle w:val="normaltextrun"/>
          <w:bCs/>
          <w:color w:val="C45911"/>
        </w:rPr>
        <w:t>VIZE</w:t>
      </w:r>
      <w:r>
        <w:rPr>
          <w:rStyle w:val="normaltextrun"/>
          <w:bCs/>
          <w:color w:val="C45911"/>
        </w:rPr>
        <w:t>:</w:t>
      </w:r>
      <w:r w:rsidRPr="00780B0D">
        <w:rPr>
          <w:rStyle w:val="normaltextrun"/>
          <w:bCs/>
          <w:color w:val="C45911"/>
        </w:rPr>
        <w:t xml:space="preserve"> </w:t>
      </w:r>
      <w:r>
        <w:rPr>
          <w:rStyle w:val="normaltextrun"/>
          <w:bCs/>
          <w:color w:val="C45911"/>
        </w:rPr>
        <w:t xml:space="preserve"> </w:t>
      </w:r>
      <w:r w:rsidRPr="00780B0D">
        <w:rPr>
          <w:rStyle w:val="normaltextrun"/>
          <w:bCs/>
          <w:color w:val="C45911"/>
        </w:rPr>
        <w:t>UNIVERZITA TOMÁŠE BATI VE ZLÍNĚ JE V</w:t>
      </w:r>
      <w:r w:rsidRPr="00780B0D">
        <w:rPr>
          <w:rStyle w:val="normaltextrun"/>
          <w:rFonts w:ascii="Arial" w:hAnsi="Arial" w:cs="Arial"/>
          <w:bCs/>
          <w:color w:val="C45911"/>
        </w:rPr>
        <w:t> </w:t>
      </w:r>
      <w:r w:rsidRPr="00780B0D">
        <w:rPr>
          <w:rStyle w:val="normaltextrun"/>
          <w:bCs/>
          <w:color w:val="C45911"/>
        </w:rPr>
        <w:t>ROCE 2030</w:t>
      </w:r>
      <w:bookmarkEnd w:id="35"/>
    </w:p>
    <w:p w14:paraId="365A367A" w14:textId="77777777" w:rsidR="00780B0D" w:rsidRPr="00780B0D" w:rsidRDefault="00780B0D" w:rsidP="00780B0D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="Segoe UI"/>
          <w:color w:val="2E74B5"/>
        </w:rPr>
      </w:pPr>
    </w:p>
    <w:p w14:paraId="3DE8AFC0" w14:textId="77777777" w:rsidR="00780B0D" w:rsidRPr="00780B0D" w:rsidRDefault="00780B0D" w:rsidP="001F70E2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Theme="minorHAnsi" w:eastAsiaTheme="minorHAnsi" w:hAnsiTheme="minorHAnsi"/>
          <w:lang w:eastAsia="en-US"/>
        </w:rPr>
      </w:pPr>
      <w:r w:rsidRPr="00780B0D">
        <w:rPr>
          <w:rFonts w:asciiTheme="minorHAnsi" w:eastAsiaTheme="minorHAnsi" w:hAnsiTheme="minorHAnsi"/>
          <w:lang w:eastAsia="en-US"/>
        </w:rPr>
        <w:t>Mezinárodně respektovanou univerzitou. </w:t>
      </w:r>
    </w:p>
    <w:p w14:paraId="22AB32E4" w14:textId="77777777" w:rsidR="00780B0D" w:rsidRPr="00780B0D" w:rsidRDefault="00780B0D" w:rsidP="00780B0D">
      <w:pPr>
        <w:pStyle w:val="paragraph"/>
        <w:spacing w:before="0" w:beforeAutospacing="0" w:after="0" w:afterAutospacing="0"/>
        <w:ind w:firstLine="60"/>
        <w:textAlignment w:val="baseline"/>
        <w:rPr>
          <w:rFonts w:asciiTheme="minorHAnsi" w:eastAsiaTheme="minorHAnsi" w:hAnsiTheme="minorHAnsi"/>
          <w:lang w:eastAsia="en-US"/>
        </w:rPr>
      </w:pPr>
    </w:p>
    <w:p w14:paraId="1CCC1C03" w14:textId="3C182E31" w:rsidR="00780B0D" w:rsidRPr="00780B0D" w:rsidRDefault="00780B0D" w:rsidP="001F70E2">
      <w:pPr>
        <w:pStyle w:val="paragraph"/>
        <w:numPr>
          <w:ilvl w:val="0"/>
          <w:numId w:val="11"/>
        </w:numPr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/>
          <w:lang w:eastAsia="en-US"/>
        </w:rPr>
      </w:pPr>
      <w:r w:rsidRPr="00780B0D">
        <w:rPr>
          <w:rFonts w:asciiTheme="minorHAnsi" w:eastAsiaTheme="minorHAnsi" w:hAnsiTheme="minorHAnsi"/>
          <w:lang w:eastAsia="en-US"/>
        </w:rPr>
        <w:t>Univerzitou s uznávaným postavením ve vzdělávacím systému, která poskytuje vysoce kvalitní podmínky ke studiu a je centrem rozvoje vzdělávání. </w:t>
      </w:r>
    </w:p>
    <w:p w14:paraId="5D5B67FE" w14:textId="77777777" w:rsidR="00780B0D" w:rsidRPr="00780B0D" w:rsidRDefault="00780B0D" w:rsidP="00780B0D">
      <w:pPr>
        <w:pStyle w:val="paragraph"/>
        <w:spacing w:before="0" w:beforeAutospacing="0" w:after="0" w:afterAutospacing="0"/>
        <w:ind w:firstLine="60"/>
        <w:jc w:val="both"/>
        <w:textAlignment w:val="baseline"/>
        <w:rPr>
          <w:rFonts w:asciiTheme="minorHAnsi" w:eastAsiaTheme="minorHAnsi" w:hAnsiTheme="minorHAnsi"/>
          <w:lang w:eastAsia="en-US"/>
        </w:rPr>
      </w:pPr>
    </w:p>
    <w:p w14:paraId="16B1715D" w14:textId="77777777" w:rsidR="00780B0D" w:rsidRPr="00780B0D" w:rsidRDefault="00780B0D" w:rsidP="001F70E2">
      <w:pPr>
        <w:pStyle w:val="paragraph"/>
        <w:numPr>
          <w:ilvl w:val="0"/>
          <w:numId w:val="11"/>
        </w:numPr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/>
          <w:lang w:eastAsia="en-US"/>
        </w:rPr>
      </w:pPr>
      <w:r w:rsidRPr="00780B0D">
        <w:rPr>
          <w:rFonts w:asciiTheme="minorHAnsi" w:eastAsiaTheme="minorHAnsi" w:hAnsiTheme="minorHAnsi"/>
          <w:lang w:eastAsia="en-US"/>
        </w:rPr>
        <w:t>Otevřenou a flexibilní univerzitou, která při svém rozvoji reflektuje technologický rozvoj, socioekonomické změny a nové potřeby a výzvy společnosti. </w:t>
      </w:r>
    </w:p>
    <w:p w14:paraId="3056BA74" w14:textId="77777777" w:rsidR="00780B0D" w:rsidRPr="00780B0D" w:rsidRDefault="00780B0D" w:rsidP="00780B0D">
      <w:pPr>
        <w:pStyle w:val="paragraph"/>
        <w:spacing w:before="0" w:beforeAutospacing="0" w:after="0" w:afterAutospacing="0"/>
        <w:ind w:left="720" w:firstLine="60"/>
        <w:textAlignment w:val="baseline"/>
        <w:rPr>
          <w:rFonts w:asciiTheme="minorHAnsi" w:eastAsiaTheme="minorHAnsi" w:hAnsiTheme="minorHAnsi"/>
          <w:lang w:eastAsia="en-US"/>
        </w:rPr>
      </w:pPr>
    </w:p>
    <w:p w14:paraId="0A3BBA6D" w14:textId="77777777" w:rsidR="00780B0D" w:rsidRPr="00780B0D" w:rsidRDefault="00780B0D" w:rsidP="001F70E2">
      <w:pPr>
        <w:pStyle w:val="paragraph"/>
        <w:numPr>
          <w:ilvl w:val="0"/>
          <w:numId w:val="11"/>
        </w:numPr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/>
          <w:lang w:eastAsia="en-US"/>
        </w:rPr>
      </w:pPr>
      <w:r w:rsidRPr="00780B0D">
        <w:rPr>
          <w:rFonts w:asciiTheme="minorHAnsi" w:eastAsiaTheme="minorHAnsi" w:hAnsiTheme="minorHAnsi"/>
          <w:lang w:eastAsia="en-US"/>
        </w:rPr>
        <w:t>Univerzitou připravující absolventy pro uplatnění na globálním trhu práce. </w:t>
      </w:r>
    </w:p>
    <w:p w14:paraId="306BA99C" w14:textId="77777777" w:rsidR="00780B0D" w:rsidRPr="00780B0D" w:rsidRDefault="00780B0D" w:rsidP="00780B0D">
      <w:pPr>
        <w:pStyle w:val="paragraph"/>
        <w:spacing w:before="0" w:beforeAutospacing="0" w:after="0" w:afterAutospacing="0"/>
        <w:ind w:left="720" w:firstLine="60"/>
        <w:textAlignment w:val="baseline"/>
        <w:rPr>
          <w:rFonts w:asciiTheme="minorHAnsi" w:eastAsiaTheme="minorHAnsi" w:hAnsiTheme="minorHAnsi"/>
          <w:lang w:eastAsia="en-US"/>
        </w:rPr>
      </w:pPr>
    </w:p>
    <w:p w14:paraId="2D56A07D" w14:textId="77777777" w:rsidR="00780B0D" w:rsidRPr="00780B0D" w:rsidRDefault="00780B0D" w:rsidP="001F70E2">
      <w:pPr>
        <w:pStyle w:val="paragraph"/>
        <w:numPr>
          <w:ilvl w:val="0"/>
          <w:numId w:val="11"/>
        </w:numPr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/>
          <w:lang w:eastAsia="en-US"/>
        </w:rPr>
      </w:pPr>
      <w:r w:rsidRPr="00780B0D">
        <w:rPr>
          <w:rFonts w:asciiTheme="minorHAnsi" w:eastAsiaTheme="minorHAnsi" w:hAnsiTheme="minorHAnsi"/>
          <w:lang w:eastAsia="en-US"/>
        </w:rPr>
        <w:t>Univerzitou, která se realizací excelentního výzkumu spolupodílí na dlouhodobě udržitelném rozvoji a konkurenceschopnosti České republiky. </w:t>
      </w:r>
    </w:p>
    <w:p w14:paraId="6F579494" w14:textId="77777777" w:rsidR="00780B0D" w:rsidRPr="00780B0D" w:rsidRDefault="00780B0D" w:rsidP="00780B0D">
      <w:pPr>
        <w:pStyle w:val="paragraph"/>
        <w:spacing w:before="0" w:beforeAutospacing="0" w:after="0" w:afterAutospacing="0"/>
        <w:ind w:firstLine="60"/>
        <w:jc w:val="both"/>
        <w:textAlignment w:val="baseline"/>
        <w:rPr>
          <w:rFonts w:asciiTheme="minorHAnsi" w:eastAsiaTheme="minorHAnsi" w:hAnsiTheme="minorHAnsi"/>
          <w:lang w:eastAsia="en-US"/>
        </w:rPr>
      </w:pPr>
    </w:p>
    <w:p w14:paraId="0DEBE250" w14:textId="77777777" w:rsidR="00780B0D" w:rsidRPr="00780B0D" w:rsidRDefault="00780B0D" w:rsidP="001F70E2">
      <w:pPr>
        <w:pStyle w:val="paragraph"/>
        <w:numPr>
          <w:ilvl w:val="0"/>
          <w:numId w:val="11"/>
        </w:numPr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/>
          <w:lang w:eastAsia="en-US"/>
        </w:rPr>
      </w:pPr>
      <w:r w:rsidRPr="00780B0D">
        <w:rPr>
          <w:rFonts w:asciiTheme="minorHAnsi" w:eastAsiaTheme="minorHAnsi" w:hAnsiTheme="minorHAnsi"/>
          <w:lang w:eastAsia="en-US"/>
        </w:rPr>
        <w:t>Univerzitou, která klade důraz na výchovu k</w:t>
      </w:r>
      <w:r w:rsidRPr="00780B0D">
        <w:rPr>
          <w:rFonts w:ascii="Arial" w:eastAsiaTheme="minorHAnsi" w:hAnsi="Arial" w:cs="Arial"/>
          <w:lang w:eastAsia="en-US"/>
        </w:rPr>
        <w:t> </w:t>
      </w:r>
      <w:r w:rsidRPr="00780B0D">
        <w:rPr>
          <w:rFonts w:asciiTheme="minorHAnsi" w:eastAsiaTheme="minorHAnsi" w:hAnsiTheme="minorHAnsi"/>
          <w:lang w:eastAsia="en-US"/>
        </w:rPr>
        <w:t>osobn</w:t>
      </w:r>
      <w:r w:rsidRPr="00780B0D">
        <w:rPr>
          <w:rFonts w:ascii="Aptos" w:eastAsiaTheme="minorHAnsi" w:hAnsi="Aptos" w:cs="Aptos"/>
          <w:lang w:eastAsia="en-US"/>
        </w:rPr>
        <w:t>í</w:t>
      </w:r>
      <w:r w:rsidRPr="00780B0D">
        <w:rPr>
          <w:rFonts w:asciiTheme="minorHAnsi" w:eastAsiaTheme="minorHAnsi" w:hAnsiTheme="minorHAnsi"/>
          <w:lang w:eastAsia="en-US"/>
        </w:rPr>
        <w:t xml:space="preserve"> zodpov</w:t>
      </w:r>
      <w:r w:rsidRPr="00780B0D">
        <w:rPr>
          <w:rFonts w:ascii="Aptos" w:eastAsiaTheme="minorHAnsi" w:hAnsi="Aptos" w:cs="Aptos"/>
          <w:lang w:eastAsia="en-US"/>
        </w:rPr>
        <w:t>ě</w:t>
      </w:r>
      <w:r w:rsidRPr="00780B0D">
        <w:rPr>
          <w:rFonts w:asciiTheme="minorHAnsi" w:eastAsiaTheme="minorHAnsi" w:hAnsiTheme="minorHAnsi"/>
          <w:lang w:eastAsia="en-US"/>
        </w:rPr>
        <w:t>dnosti, na rozvoj kreativity a podnikatelsk</w:t>
      </w:r>
      <w:r w:rsidRPr="00780B0D">
        <w:rPr>
          <w:rFonts w:ascii="Aptos" w:eastAsiaTheme="minorHAnsi" w:hAnsi="Aptos" w:cs="Aptos"/>
          <w:lang w:eastAsia="en-US"/>
        </w:rPr>
        <w:t>é</w:t>
      </w:r>
      <w:r w:rsidRPr="00780B0D">
        <w:rPr>
          <w:rFonts w:asciiTheme="minorHAnsi" w:eastAsiaTheme="minorHAnsi" w:hAnsiTheme="minorHAnsi"/>
          <w:lang w:eastAsia="en-US"/>
        </w:rPr>
        <w:t>ho my</w:t>
      </w:r>
      <w:r w:rsidRPr="00780B0D">
        <w:rPr>
          <w:rFonts w:ascii="Aptos" w:eastAsiaTheme="minorHAnsi" w:hAnsi="Aptos" w:cs="Aptos"/>
          <w:lang w:eastAsia="en-US"/>
        </w:rPr>
        <w:t>š</w:t>
      </w:r>
      <w:r w:rsidRPr="00780B0D">
        <w:rPr>
          <w:rFonts w:asciiTheme="minorHAnsi" w:eastAsiaTheme="minorHAnsi" w:hAnsiTheme="minorHAnsi"/>
          <w:lang w:eastAsia="en-US"/>
        </w:rPr>
        <w:t>len</w:t>
      </w:r>
      <w:r w:rsidRPr="00780B0D">
        <w:rPr>
          <w:rFonts w:ascii="Aptos" w:eastAsiaTheme="minorHAnsi" w:hAnsi="Aptos" w:cs="Aptos"/>
          <w:lang w:eastAsia="en-US"/>
        </w:rPr>
        <w:t>í</w:t>
      </w:r>
      <w:r w:rsidRPr="00780B0D">
        <w:rPr>
          <w:rFonts w:asciiTheme="minorHAnsi" w:eastAsiaTheme="minorHAnsi" w:hAnsiTheme="minorHAnsi"/>
          <w:lang w:eastAsia="en-US"/>
        </w:rPr>
        <w:t>, a prost</w:t>
      </w:r>
      <w:r w:rsidRPr="00780B0D">
        <w:rPr>
          <w:rFonts w:ascii="Aptos" w:eastAsiaTheme="minorHAnsi" w:hAnsi="Aptos" w:cs="Aptos"/>
          <w:lang w:eastAsia="en-US"/>
        </w:rPr>
        <w:t>ř</w:t>
      </w:r>
      <w:r w:rsidRPr="00780B0D">
        <w:rPr>
          <w:rFonts w:asciiTheme="minorHAnsi" w:eastAsiaTheme="minorHAnsi" w:hAnsiTheme="minorHAnsi"/>
          <w:lang w:eastAsia="en-US"/>
        </w:rPr>
        <w:t>ednictv</w:t>
      </w:r>
      <w:r w:rsidRPr="00780B0D">
        <w:rPr>
          <w:rFonts w:ascii="Aptos" w:eastAsiaTheme="minorHAnsi" w:hAnsi="Aptos" w:cs="Aptos"/>
          <w:lang w:eastAsia="en-US"/>
        </w:rPr>
        <w:t>í</w:t>
      </w:r>
      <w:r w:rsidRPr="00780B0D">
        <w:rPr>
          <w:rFonts w:asciiTheme="minorHAnsi" w:eastAsiaTheme="minorHAnsi" w:hAnsiTheme="minorHAnsi"/>
          <w:lang w:eastAsia="en-US"/>
        </w:rPr>
        <w:t>m stabiln</w:t>
      </w:r>
      <w:r w:rsidRPr="00780B0D">
        <w:rPr>
          <w:rFonts w:ascii="Aptos" w:eastAsiaTheme="minorHAnsi" w:hAnsi="Aptos" w:cs="Aptos"/>
          <w:lang w:eastAsia="en-US"/>
        </w:rPr>
        <w:t>í</w:t>
      </w:r>
      <w:r w:rsidRPr="00780B0D">
        <w:rPr>
          <w:rFonts w:asciiTheme="minorHAnsi" w:eastAsiaTheme="minorHAnsi" w:hAnsiTheme="minorHAnsi"/>
          <w:lang w:eastAsia="en-US"/>
        </w:rPr>
        <w:t>ho syst</w:t>
      </w:r>
      <w:r w:rsidRPr="00780B0D">
        <w:rPr>
          <w:rFonts w:ascii="Aptos" w:eastAsiaTheme="minorHAnsi" w:hAnsi="Aptos" w:cs="Aptos"/>
          <w:lang w:eastAsia="en-US"/>
        </w:rPr>
        <w:t>é</w:t>
      </w:r>
      <w:r w:rsidRPr="00780B0D">
        <w:rPr>
          <w:rFonts w:asciiTheme="minorHAnsi" w:eastAsiaTheme="minorHAnsi" w:hAnsiTheme="minorHAnsi"/>
          <w:lang w:eastAsia="en-US"/>
        </w:rPr>
        <w:t>mu podpory vytv</w:t>
      </w:r>
      <w:r w:rsidRPr="00780B0D">
        <w:rPr>
          <w:rFonts w:ascii="Aptos" w:eastAsiaTheme="minorHAnsi" w:hAnsi="Aptos" w:cs="Aptos"/>
          <w:lang w:eastAsia="en-US"/>
        </w:rPr>
        <w:t>áří</w:t>
      </w:r>
      <w:r w:rsidRPr="00780B0D">
        <w:rPr>
          <w:rFonts w:asciiTheme="minorHAnsi" w:eastAsiaTheme="minorHAnsi" w:hAnsiTheme="minorHAnsi"/>
          <w:lang w:eastAsia="en-US"/>
        </w:rPr>
        <w:t xml:space="preserve"> prostor pro nov</w:t>
      </w:r>
      <w:r w:rsidRPr="00780B0D">
        <w:rPr>
          <w:rFonts w:ascii="Aptos" w:eastAsiaTheme="minorHAnsi" w:hAnsi="Aptos" w:cs="Aptos"/>
          <w:lang w:eastAsia="en-US"/>
        </w:rPr>
        <w:t>é</w:t>
      </w:r>
      <w:r w:rsidRPr="00780B0D">
        <w:rPr>
          <w:rFonts w:asciiTheme="minorHAnsi" w:eastAsiaTheme="minorHAnsi" w:hAnsiTheme="minorHAnsi"/>
          <w:lang w:eastAsia="en-US"/>
        </w:rPr>
        <w:t xml:space="preserve"> podnikatelské příležitosti. </w:t>
      </w:r>
    </w:p>
    <w:p w14:paraId="2D55C3F2" w14:textId="77777777" w:rsidR="00780B0D" w:rsidRPr="00780B0D" w:rsidRDefault="00780B0D" w:rsidP="00780B0D">
      <w:pPr>
        <w:pStyle w:val="paragraph"/>
        <w:spacing w:before="0" w:beforeAutospacing="0" w:after="0" w:afterAutospacing="0"/>
        <w:ind w:left="720" w:firstLine="60"/>
        <w:textAlignment w:val="baseline"/>
        <w:rPr>
          <w:rFonts w:asciiTheme="minorHAnsi" w:eastAsiaTheme="minorHAnsi" w:hAnsiTheme="minorHAnsi"/>
          <w:lang w:eastAsia="en-US"/>
        </w:rPr>
      </w:pPr>
    </w:p>
    <w:p w14:paraId="4E4AED2F" w14:textId="7F406F23" w:rsidR="00780B0D" w:rsidRPr="00780B0D" w:rsidRDefault="00780B0D" w:rsidP="001F70E2">
      <w:pPr>
        <w:pStyle w:val="paragraph"/>
        <w:numPr>
          <w:ilvl w:val="0"/>
          <w:numId w:val="11"/>
        </w:numPr>
        <w:spacing w:before="0" w:beforeAutospacing="0" w:after="240" w:afterAutospacing="0"/>
        <w:jc w:val="both"/>
        <w:textAlignment w:val="baseline"/>
        <w:rPr>
          <w:rFonts w:asciiTheme="minorHAnsi" w:eastAsiaTheme="minorHAnsi" w:hAnsiTheme="minorHAnsi"/>
          <w:lang w:eastAsia="en-US"/>
        </w:rPr>
      </w:pPr>
      <w:r w:rsidRPr="00780B0D">
        <w:rPr>
          <w:rFonts w:asciiTheme="minorHAnsi" w:eastAsiaTheme="minorHAnsi" w:hAnsiTheme="minorHAnsi"/>
          <w:lang w:eastAsia="en-US"/>
        </w:rPr>
        <w:t>Univerzitou, která je silným partnerem při ustanovování regionálních strategií a</w:t>
      </w:r>
      <w:ins w:id="36" w:author="Martin Sysel" w:date="2025-12-02T23:02:00Z">
        <w:r w:rsidR="002F6E96">
          <w:rPr>
            <w:rFonts w:asciiTheme="minorHAnsi" w:eastAsiaTheme="minorHAnsi" w:hAnsiTheme="minorHAnsi"/>
            <w:lang w:eastAsia="en-US"/>
          </w:rPr>
          <w:t> </w:t>
        </w:r>
      </w:ins>
      <w:del w:id="37" w:author="Martin Sysel" w:date="2025-12-02T23:02:00Z">
        <w:r w:rsidRPr="00780B0D" w:rsidDel="002F6E96">
          <w:rPr>
            <w:rFonts w:asciiTheme="minorHAnsi" w:eastAsiaTheme="minorHAnsi" w:hAnsiTheme="minorHAnsi"/>
            <w:lang w:eastAsia="en-US"/>
          </w:rPr>
          <w:delText xml:space="preserve"> </w:delText>
        </w:r>
      </w:del>
      <w:r w:rsidRPr="00780B0D">
        <w:rPr>
          <w:rFonts w:asciiTheme="minorHAnsi" w:eastAsiaTheme="minorHAnsi" w:hAnsiTheme="minorHAnsi"/>
          <w:lang w:eastAsia="en-US"/>
        </w:rPr>
        <w:t>jejich naplňování ve všech oblastech pracovního i společenského života.  </w:t>
      </w:r>
    </w:p>
    <w:p w14:paraId="2B7A0ED9" w14:textId="77777777" w:rsidR="00780B0D" w:rsidRPr="00780B0D" w:rsidRDefault="00780B0D" w:rsidP="001F70E2">
      <w:pPr>
        <w:pStyle w:val="paragraph"/>
        <w:numPr>
          <w:ilvl w:val="0"/>
          <w:numId w:val="11"/>
        </w:numPr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/>
          <w:lang w:eastAsia="en-US"/>
        </w:rPr>
      </w:pPr>
      <w:r w:rsidRPr="00780B0D">
        <w:rPr>
          <w:rFonts w:asciiTheme="minorHAnsi" w:eastAsiaTheme="minorHAnsi" w:hAnsiTheme="minorHAnsi"/>
          <w:lang w:eastAsia="en-US"/>
        </w:rPr>
        <w:t xml:space="preserve">Environmentálně a společensky odpovědnou, „zdravou“ univerzitou. </w:t>
      </w:r>
    </w:p>
    <w:p w14:paraId="04986E75" w14:textId="77777777" w:rsidR="00780B0D" w:rsidRPr="00780B0D" w:rsidRDefault="00780B0D" w:rsidP="00780B0D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Theme="minorHAnsi" w:eastAsiaTheme="minorHAnsi" w:hAnsiTheme="minorHAnsi"/>
          <w:lang w:eastAsia="en-US"/>
        </w:rPr>
      </w:pPr>
    </w:p>
    <w:p w14:paraId="66D226E3" w14:textId="77777777" w:rsidR="00780B0D" w:rsidRPr="00780B0D" w:rsidRDefault="00780B0D" w:rsidP="00780B0D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Theme="minorHAnsi" w:eastAsiaTheme="minorHAnsi" w:hAnsiTheme="minorHAnsi"/>
          <w:lang w:eastAsia="en-US"/>
        </w:rPr>
      </w:pPr>
    </w:p>
    <w:p w14:paraId="272ACEFF" w14:textId="77777777" w:rsidR="00780B0D" w:rsidRPr="00780B0D" w:rsidRDefault="00780B0D" w:rsidP="00780B0D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Theme="minorHAnsi" w:eastAsiaTheme="minorHAnsi" w:hAnsiTheme="minorHAnsi"/>
          <w:lang w:eastAsia="en-US"/>
        </w:rPr>
      </w:pPr>
    </w:p>
    <w:p w14:paraId="3053E222" w14:textId="77777777" w:rsidR="00780B0D" w:rsidRPr="00780B0D" w:rsidRDefault="00780B0D" w:rsidP="00780B0D">
      <w:pPr>
        <w:rPr>
          <w:rStyle w:val="normaltextrun"/>
          <w:rFonts w:eastAsia="Times New Roman" w:cs="Times New Roman"/>
          <w:b/>
          <w:bCs/>
          <w:color w:val="C45911"/>
          <w:sz w:val="24"/>
          <w:szCs w:val="24"/>
          <w:lang w:eastAsia="cs-CZ"/>
        </w:rPr>
      </w:pPr>
      <w:r w:rsidRPr="00780B0D">
        <w:rPr>
          <w:rStyle w:val="normaltextrun"/>
          <w:b/>
          <w:bCs/>
          <w:color w:val="C45911"/>
          <w:sz w:val="24"/>
          <w:szCs w:val="24"/>
        </w:rPr>
        <w:br w:type="page"/>
      </w:r>
    </w:p>
    <w:p w14:paraId="1D16EF7F" w14:textId="77777777" w:rsidR="00780B0D" w:rsidRPr="00780B0D" w:rsidRDefault="00780B0D" w:rsidP="00C7027E">
      <w:pPr>
        <w:pStyle w:val="Nadpisdoobsahu"/>
        <w:rPr>
          <w:rFonts w:cs="Segoe UI"/>
          <w:color w:val="2E74B5"/>
        </w:rPr>
      </w:pPr>
      <w:bookmarkStart w:id="38" w:name="_Toc213752310"/>
      <w:r w:rsidRPr="00780B0D">
        <w:rPr>
          <w:rStyle w:val="normaltextrun"/>
          <w:bCs/>
          <w:color w:val="C45911"/>
        </w:rPr>
        <w:t>HODNOTY</w:t>
      </w:r>
      <w:bookmarkEnd w:id="38"/>
      <w:r w:rsidRPr="00780B0D">
        <w:rPr>
          <w:rStyle w:val="eop"/>
          <w:color w:val="C45911"/>
        </w:rPr>
        <w:t> </w:t>
      </w:r>
    </w:p>
    <w:p w14:paraId="13EE9702" w14:textId="77777777" w:rsidR="00780B0D" w:rsidRPr="00780B0D" w:rsidRDefault="00780B0D" w:rsidP="00780B0D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="Segoe UI"/>
        </w:rPr>
      </w:pPr>
      <w:r w:rsidRPr="00780B0D">
        <w:rPr>
          <w:rStyle w:val="eop"/>
          <w:rFonts w:asciiTheme="minorHAnsi" w:hAnsiTheme="minorHAnsi" w:cs="Calibri"/>
        </w:rPr>
        <w:t> </w:t>
      </w:r>
    </w:p>
    <w:p w14:paraId="4323E039" w14:textId="77777777" w:rsidR="00780B0D" w:rsidRPr="00780B0D" w:rsidRDefault="00780B0D" w:rsidP="00780B0D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="Segoe UI"/>
        </w:rPr>
      </w:pPr>
      <w:r w:rsidRPr="00780B0D">
        <w:rPr>
          <w:rStyle w:val="normaltextrun"/>
          <w:rFonts w:asciiTheme="minorHAnsi" w:eastAsiaTheme="majorEastAsia" w:hAnsiTheme="minorHAnsi" w:cs="Segoe UI"/>
          <w:color w:val="000000"/>
        </w:rPr>
        <w:t>Naplňování vize UTB ve Zlíně vychází z pětice ústředních hodnot:</w:t>
      </w:r>
      <w:r w:rsidRPr="00780B0D">
        <w:rPr>
          <w:rStyle w:val="eop"/>
          <w:rFonts w:asciiTheme="minorHAnsi" w:hAnsiTheme="minorHAnsi" w:cs="Segoe UI"/>
          <w:color w:val="000000"/>
        </w:rPr>
        <w:t> </w:t>
      </w:r>
    </w:p>
    <w:p w14:paraId="525DC2E6" w14:textId="77777777" w:rsidR="00780B0D" w:rsidRPr="00780B0D" w:rsidRDefault="00780B0D" w:rsidP="00780B0D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="Segoe UI"/>
        </w:rPr>
      </w:pPr>
      <w:r w:rsidRPr="00780B0D">
        <w:rPr>
          <w:rStyle w:val="eop"/>
          <w:rFonts w:asciiTheme="minorHAnsi" w:hAnsiTheme="minorHAnsi" w:cs="Segoe UI"/>
          <w:color w:val="000000"/>
        </w:rPr>
        <w:t> </w:t>
      </w:r>
    </w:p>
    <w:p w14:paraId="720AC360" w14:textId="77777777" w:rsidR="00780B0D" w:rsidRPr="00780B0D" w:rsidRDefault="00780B0D" w:rsidP="00780B0D">
      <w:pPr>
        <w:pStyle w:val="paragraph"/>
        <w:numPr>
          <w:ilvl w:val="0"/>
          <w:numId w:val="1"/>
        </w:numPr>
        <w:spacing w:before="0" w:beforeAutospacing="0" w:after="0" w:afterAutospacing="0"/>
        <w:ind w:left="1080" w:firstLine="0"/>
        <w:jc w:val="both"/>
        <w:textAlignment w:val="baseline"/>
        <w:rPr>
          <w:rFonts w:asciiTheme="minorHAnsi" w:hAnsiTheme="minorHAnsi" w:cs="Segoe UI"/>
        </w:rPr>
      </w:pPr>
      <w:r w:rsidRPr="00780B0D">
        <w:rPr>
          <w:rStyle w:val="normaltextrun"/>
          <w:rFonts w:asciiTheme="minorHAnsi" w:eastAsiaTheme="majorEastAsia" w:hAnsiTheme="minorHAnsi" w:cs="Segoe UI"/>
          <w:b/>
          <w:bCs/>
          <w:color w:val="C45911"/>
        </w:rPr>
        <w:t>P</w:t>
      </w:r>
      <w:r w:rsidRPr="00780B0D">
        <w:rPr>
          <w:rStyle w:val="normaltextrun"/>
          <w:rFonts w:asciiTheme="minorHAnsi" w:eastAsiaTheme="majorEastAsia" w:hAnsiTheme="minorHAnsi" w:cs="Segoe UI"/>
          <w:b/>
          <w:bCs/>
          <w:color w:val="000000"/>
        </w:rPr>
        <w:t>odnikavost</w:t>
      </w:r>
      <w:r w:rsidRPr="00780B0D">
        <w:rPr>
          <w:rStyle w:val="normaltextrun"/>
          <w:rFonts w:asciiTheme="minorHAnsi" w:eastAsiaTheme="majorEastAsia" w:hAnsiTheme="minorHAnsi" w:cs="Segoe UI"/>
          <w:color w:val="000000"/>
        </w:rPr>
        <w:t>, která v</w:t>
      </w:r>
      <w:r w:rsidRPr="00780B0D">
        <w:rPr>
          <w:rStyle w:val="normaltextrun"/>
          <w:rFonts w:ascii="Arial" w:eastAsiaTheme="majorEastAsia" w:hAnsi="Arial" w:cs="Arial"/>
          <w:color w:val="000000"/>
        </w:rPr>
        <w:t> </w:t>
      </w:r>
      <w:r w:rsidRPr="00780B0D">
        <w:rPr>
          <w:rStyle w:val="normaltextrun"/>
          <w:rFonts w:asciiTheme="minorHAnsi" w:eastAsiaTheme="majorEastAsia" w:hAnsiTheme="minorHAnsi" w:cs="Segoe UI"/>
          <w:color w:val="000000"/>
        </w:rPr>
        <w:t>duchu ba</w:t>
      </w:r>
      <w:r w:rsidRPr="00780B0D">
        <w:rPr>
          <w:rStyle w:val="normaltextrun"/>
          <w:rFonts w:ascii="Aptos" w:eastAsiaTheme="majorEastAsia" w:hAnsi="Aptos" w:cs="Aptos"/>
          <w:color w:val="000000"/>
        </w:rPr>
        <w:t>ť</w:t>
      </w:r>
      <w:r w:rsidRPr="00780B0D">
        <w:rPr>
          <w:rStyle w:val="normaltextrun"/>
          <w:rFonts w:asciiTheme="minorHAnsi" w:eastAsiaTheme="majorEastAsia" w:hAnsiTheme="minorHAnsi" w:cs="Segoe UI"/>
          <w:color w:val="000000"/>
        </w:rPr>
        <w:t>ovsk</w:t>
      </w:r>
      <w:r w:rsidRPr="00780B0D">
        <w:rPr>
          <w:rStyle w:val="normaltextrun"/>
          <w:rFonts w:ascii="Aptos" w:eastAsiaTheme="majorEastAsia" w:hAnsi="Aptos" w:cs="Aptos"/>
          <w:color w:val="000000"/>
        </w:rPr>
        <w:t>é</w:t>
      </w:r>
      <w:r w:rsidRPr="00780B0D">
        <w:rPr>
          <w:rStyle w:val="normaltextrun"/>
          <w:rFonts w:asciiTheme="minorHAnsi" w:eastAsiaTheme="majorEastAsia" w:hAnsiTheme="minorHAnsi" w:cs="Segoe UI"/>
          <w:color w:val="000000"/>
        </w:rPr>
        <w:t xml:space="preserve"> tradice p</w:t>
      </w:r>
      <w:r w:rsidRPr="00780B0D">
        <w:rPr>
          <w:rStyle w:val="normaltextrun"/>
          <w:rFonts w:ascii="Aptos" w:eastAsiaTheme="majorEastAsia" w:hAnsi="Aptos" w:cs="Aptos"/>
          <w:color w:val="000000"/>
        </w:rPr>
        <w:t>ř</w:t>
      </w:r>
      <w:r w:rsidRPr="00780B0D">
        <w:rPr>
          <w:rStyle w:val="normaltextrun"/>
          <w:rFonts w:asciiTheme="minorHAnsi" w:eastAsiaTheme="majorEastAsia" w:hAnsiTheme="minorHAnsi" w:cs="Segoe UI"/>
          <w:color w:val="000000"/>
        </w:rPr>
        <w:t>edstavuje nejen transfer znalost</w:t>
      </w:r>
      <w:r w:rsidRPr="00780B0D">
        <w:rPr>
          <w:rStyle w:val="normaltextrun"/>
          <w:rFonts w:ascii="Aptos" w:eastAsiaTheme="majorEastAsia" w:hAnsi="Aptos" w:cs="Aptos"/>
          <w:color w:val="000000"/>
        </w:rPr>
        <w:t>í</w:t>
      </w:r>
      <w:r w:rsidRPr="00780B0D">
        <w:rPr>
          <w:rStyle w:val="normaltextrun"/>
          <w:rFonts w:asciiTheme="minorHAnsi" w:eastAsiaTheme="majorEastAsia" w:hAnsiTheme="minorHAnsi" w:cs="Segoe UI"/>
          <w:color w:val="000000"/>
        </w:rPr>
        <w:t xml:space="preserve"> a</w:t>
      </w:r>
      <w:r w:rsidRPr="00780B0D">
        <w:rPr>
          <w:rStyle w:val="normaltextrun"/>
          <w:rFonts w:ascii="Arial" w:eastAsiaTheme="majorEastAsia" w:hAnsi="Arial" w:cs="Arial"/>
          <w:color w:val="000000"/>
        </w:rPr>
        <w:t> </w:t>
      </w:r>
      <w:r w:rsidRPr="00780B0D">
        <w:rPr>
          <w:rStyle w:val="normaltextrun"/>
          <w:rFonts w:asciiTheme="minorHAnsi" w:eastAsiaTheme="majorEastAsia" w:hAnsiTheme="minorHAnsi" w:cs="Segoe UI"/>
          <w:color w:val="000000"/>
        </w:rPr>
        <w:t>dovednost</w:t>
      </w:r>
      <w:r w:rsidRPr="00780B0D">
        <w:rPr>
          <w:rStyle w:val="normaltextrun"/>
          <w:rFonts w:ascii="Aptos" w:eastAsiaTheme="majorEastAsia" w:hAnsi="Aptos" w:cs="Aptos"/>
          <w:color w:val="000000"/>
        </w:rPr>
        <w:t>í</w:t>
      </w:r>
      <w:r w:rsidRPr="00780B0D">
        <w:rPr>
          <w:rStyle w:val="normaltextrun"/>
          <w:rFonts w:asciiTheme="minorHAnsi" w:eastAsiaTheme="majorEastAsia" w:hAnsiTheme="minorHAnsi" w:cs="Segoe UI"/>
          <w:color w:val="000000"/>
        </w:rPr>
        <w:t xml:space="preserve"> do praxe, ale reprezentuje tak</w:t>
      </w:r>
      <w:r w:rsidRPr="00780B0D">
        <w:rPr>
          <w:rStyle w:val="normaltextrun"/>
          <w:rFonts w:ascii="Aptos" w:eastAsiaTheme="majorEastAsia" w:hAnsi="Aptos" w:cs="Aptos"/>
          <w:color w:val="000000"/>
        </w:rPr>
        <w:t>é</w:t>
      </w:r>
      <w:r w:rsidRPr="00780B0D">
        <w:rPr>
          <w:rStyle w:val="normaltextrun"/>
          <w:rFonts w:asciiTheme="minorHAnsi" w:eastAsiaTheme="majorEastAsia" w:hAnsiTheme="minorHAnsi" w:cs="Segoe UI"/>
          <w:color w:val="000000"/>
        </w:rPr>
        <w:t xml:space="preserve"> schopnost jedince formovat a p</w:t>
      </w:r>
      <w:r w:rsidRPr="00780B0D">
        <w:rPr>
          <w:rStyle w:val="normaltextrun"/>
          <w:rFonts w:ascii="Aptos" w:eastAsiaTheme="majorEastAsia" w:hAnsi="Aptos" w:cs="Aptos"/>
          <w:color w:val="000000"/>
        </w:rPr>
        <w:t>ř</w:t>
      </w:r>
      <w:r w:rsidRPr="00780B0D">
        <w:rPr>
          <w:rStyle w:val="normaltextrun"/>
          <w:rFonts w:asciiTheme="minorHAnsi" w:eastAsiaTheme="majorEastAsia" w:hAnsiTheme="minorHAnsi" w:cs="Segoe UI"/>
          <w:color w:val="000000"/>
        </w:rPr>
        <w:t>etv</w:t>
      </w:r>
      <w:r w:rsidRPr="00780B0D">
        <w:rPr>
          <w:rStyle w:val="normaltextrun"/>
          <w:rFonts w:ascii="Aptos" w:eastAsiaTheme="majorEastAsia" w:hAnsi="Aptos" w:cs="Aptos"/>
          <w:color w:val="000000"/>
        </w:rPr>
        <w:t>ář</w:t>
      </w:r>
      <w:r w:rsidRPr="00780B0D">
        <w:rPr>
          <w:rStyle w:val="normaltextrun"/>
          <w:rFonts w:asciiTheme="minorHAnsi" w:eastAsiaTheme="majorEastAsia" w:hAnsiTheme="minorHAnsi" w:cs="Segoe UI"/>
          <w:color w:val="000000"/>
        </w:rPr>
        <w:t>et sv</w:t>
      </w:r>
      <w:r w:rsidRPr="00780B0D">
        <w:rPr>
          <w:rStyle w:val="normaltextrun"/>
          <w:rFonts w:ascii="Aptos" w:eastAsiaTheme="majorEastAsia" w:hAnsi="Aptos" w:cs="Aptos"/>
          <w:color w:val="000000"/>
        </w:rPr>
        <w:t>é</w:t>
      </w:r>
      <w:r w:rsidRPr="00780B0D">
        <w:rPr>
          <w:rStyle w:val="normaltextrun"/>
          <w:rFonts w:asciiTheme="minorHAnsi" w:eastAsiaTheme="majorEastAsia" w:hAnsiTheme="minorHAnsi" w:cs="Segoe UI"/>
          <w:color w:val="000000"/>
        </w:rPr>
        <w:t xml:space="preserve"> okolí.</w:t>
      </w:r>
      <w:r w:rsidRPr="00780B0D">
        <w:rPr>
          <w:rStyle w:val="eop"/>
          <w:rFonts w:asciiTheme="minorHAnsi" w:hAnsiTheme="minorHAnsi" w:cs="Segoe UI"/>
          <w:color w:val="000000"/>
        </w:rPr>
        <w:t> </w:t>
      </w:r>
    </w:p>
    <w:p w14:paraId="21F62134" w14:textId="77777777" w:rsidR="00780B0D" w:rsidRPr="00780B0D" w:rsidRDefault="00780B0D" w:rsidP="00780B0D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="Segoe UI"/>
        </w:rPr>
      </w:pPr>
      <w:r w:rsidRPr="00780B0D">
        <w:rPr>
          <w:rStyle w:val="eop"/>
          <w:rFonts w:asciiTheme="minorHAnsi" w:hAnsiTheme="minorHAnsi" w:cs="Segoe UI"/>
          <w:color w:val="000000"/>
        </w:rPr>
        <w:t> </w:t>
      </w:r>
    </w:p>
    <w:p w14:paraId="7A648DF2" w14:textId="77777777" w:rsidR="00780B0D" w:rsidRPr="00780B0D" w:rsidRDefault="00780B0D" w:rsidP="00780B0D">
      <w:pPr>
        <w:pStyle w:val="paragraph"/>
        <w:numPr>
          <w:ilvl w:val="0"/>
          <w:numId w:val="4"/>
        </w:numPr>
        <w:spacing w:before="0" w:beforeAutospacing="0" w:after="0" w:afterAutospacing="0"/>
        <w:ind w:left="1080" w:firstLine="0"/>
        <w:jc w:val="both"/>
        <w:textAlignment w:val="baseline"/>
        <w:rPr>
          <w:rFonts w:asciiTheme="minorHAnsi" w:hAnsiTheme="minorHAnsi" w:cs="Segoe UI"/>
        </w:rPr>
      </w:pPr>
      <w:r w:rsidRPr="00780B0D">
        <w:rPr>
          <w:rStyle w:val="normaltextrun"/>
          <w:rFonts w:asciiTheme="minorHAnsi" w:eastAsiaTheme="majorEastAsia" w:hAnsiTheme="minorHAnsi" w:cs="Segoe UI"/>
          <w:b/>
          <w:bCs/>
          <w:color w:val="C45911"/>
        </w:rPr>
        <w:t>O</w:t>
      </w:r>
      <w:r w:rsidRPr="00780B0D">
        <w:rPr>
          <w:rStyle w:val="normaltextrun"/>
          <w:rFonts w:asciiTheme="minorHAnsi" w:eastAsiaTheme="majorEastAsia" w:hAnsiTheme="minorHAnsi" w:cs="Segoe UI"/>
          <w:b/>
          <w:bCs/>
          <w:color w:val="000000"/>
        </w:rPr>
        <w:t xml:space="preserve">tevřenost </w:t>
      </w:r>
      <w:r w:rsidRPr="00780B0D">
        <w:rPr>
          <w:rStyle w:val="normaltextrun"/>
          <w:rFonts w:asciiTheme="minorHAnsi" w:eastAsiaTheme="majorEastAsia" w:hAnsiTheme="minorHAnsi" w:cs="Segoe UI"/>
          <w:color w:val="000000"/>
        </w:rPr>
        <w:t>vůči lidem, partnerstvím, spolupráci i změnám, která představuje ochotu učit se novým věcem, vůli přizpůsobovat se měnícím se podmínkám a touhu vstupovat do dosud neprobádaných prostorů.</w:t>
      </w:r>
      <w:r w:rsidRPr="00780B0D">
        <w:rPr>
          <w:rStyle w:val="eop"/>
          <w:rFonts w:asciiTheme="minorHAnsi" w:hAnsiTheme="minorHAnsi" w:cs="Segoe UI"/>
          <w:color w:val="000000"/>
        </w:rPr>
        <w:t> </w:t>
      </w:r>
    </w:p>
    <w:p w14:paraId="7EA676BE" w14:textId="77777777" w:rsidR="00780B0D" w:rsidRPr="00780B0D" w:rsidRDefault="00780B0D" w:rsidP="00780B0D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="Segoe UI"/>
        </w:rPr>
      </w:pPr>
      <w:r w:rsidRPr="00780B0D">
        <w:rPr>
          <w:rStyle w:val="eop"/>
          <w:rFonts w:asciiTheme="minorHAnsi" w:hAnsiTheme="minorHAnsi" w:cs="Segoe UI"/>
          <w:color w:val="000000"/>
        </w:rPr>
        <w:t> </w:t>
      </w:r>
    </w:p>
    <w:p w14:paraId="532664B6" w14:textId="3EDEA49C" w:rsidR="00780B0D" w:rsidRPr="00780B0D" w:rsidRDefault="00780B0D" w:rsidP="00780B0D">
      <w:pPr>
        <w:pStyle w:val="paragraph"/>
        <w:numPr>
          <w:ilvl w:val="0"/>
          <w:numId w:val="9"/>
        </w:numPr>
        <w:spacing w:before="0" w:beforeAutospacing="0" w:after="0" w:afterAutospacing="0"/>
        <w:ind w:left="1080" w:firstLine="0"/>
        <w:jc w:val="both"/>
        <w:textAlignment w:val="baseline"/>
        <w:rPr>
          <w:rFonts w:asciiTheme="minorHAnsi" w:hAnsiTheme="minorHAnsi" w:cs="Segoe UI"/>
        </w:rPr>
      </w:pPr>
      <w:r w:rsidRPr="00780B0D">
        <w:rPr>
          <w:rStyle w:val="normaltextrun"/>
          <w:rFonts w:asciiTheme="minorHAnsi" w:eastAsiaTheme="majorEastAsia" w:hAnsiTheme="minorHAnsi" w:cs="Segoe UI"/>
          <w:b/>
          <w:bCs/>
          <w:color w:val="C45911"/>
        </w:rPr>
        <w:t>U</w:t>
      </w:r>
      <w:r w:rsidRPr="00780B0D">
        <w:rPr>
          <w:rStyle w:val="normaltextrun"/>
          <w:rFonts w:asciiTheme="minorHAnsi" w:eastAsiaTheme="majorEastAsia" w:hAnsiTheme="minorHAnsi" w:cs="Segoe UI"/>
          <w:b/>
          <w:bCs/>
          <w:color w:val="000000"/>
        </w:rPr>
        <w:t>žitečnost</w:t>
      </w:r>
      <w:r w:rsidRPr="00780B0D">
        <w:rPr>
          <w:rStyle w:val="normaltextrun"/>
          <w:rFonts w:asciiTheme="minorHAnsi" w:eastAsiaTheme="majorEastAsia" w:hAnsiTheme="minorHAnsi" w:cs="Segoe UI"/>
          <w:color w:val="000000"/>
        </w:rPr>
        <w:t>, která pro nás znamená, že veškeré poznání a vzdělání má smysluplně sloužit komunitě a společnosti s</w:t>
      </w:r>
      <w:r w:rsidRPr="00780B0D">
        <w:rPr>
          <w:rStyle w:val="normaltextrun"/>
          <w:rFonts w:ascii="Arial" w:eastAsiaTheme="majorEastAsia" w:hAnsi="Arial" w:cs="Arial"/>
          <w:color w:val="000000"/>
        </w:rPr>
        <w:t> </w:t>
      </w:r>
      <w:r w:rsidRPr="00780B0D">
        <w:rPr>
          <w:rStyle w:val="normaltextrun"/>
          <w:rFonts w:asciiTheme="minorHAnsi" w:eastAsiaTheme="majorEastAsia" w:hAnsiTheme="minorHAnsi" w:cs="Segoe UI"/>
          <w:color w:val="000000"/>
        </w:rPr>
        <w:t>c</w:t>
      </w:r>
      <w:r w:rsidRPr="00780B0D">
        <w:rPr>
          <w:rStyle w:val="normaltextrun"/>
          <w:rFonts w:ascii="Aptos" w:eastAsiaTheme="majorEastAsia" w:hAnsi="Aptos" w:cs="Aptos"/>
          <w:color w:val="000000"/>
        </w:rPr>
        <w:t>í</w:t>
      </w:r>
      <w:r w:rsidRPr="00780B0D">
        <w:rPr>
          <w:rStyle w:val="normaltextrun"/>
          <w:rFonts w:asciiTheme="minorHAnsi" w:eastAsiaTheme="majorEastAsia" w:hAnsiTheme="minorHAnsi" w:cs="Segoe UI"/>
          <w:color w:val="000000"/>
        </w:rPr>
        <w:t>lem p</w:t>
      </w:r>
      <w:r w:rsidRPr="00780B0D">
        <w:rPr>
          <w:rStyle w:val="normaltextrun"/>
          <w:rFonts w:ascii="Aptos" w:eastAsiaTheme="majorEastAsia" w:hAnsi="Aptos" w:cs="Aptos"/>
          <w:color w:val="000000"/>
        </w:rPr>
        <w:t>ř</w:t>
      </w:r>
      <w:r w:rsidRPr="00780B0D">
        <w:rPr>
          <w:rStyle w:val="normaltextrun"/>
          <w:rFonts w:asciiTheme="minorHAnsi" w:eastAsiaTheme="majorEastAsia" w:hAnsiTheme="minorHAnsi" w:cs="Segoe UI"/>
          <w:color w:val="000000"/>
        </w:rPr>
        <w:t>in</w:t>
      </w:r>
      <w:r w:rsidRPr="00780B0D">
        <w:rPr>
          <w:rStyle w:val="normaltextrun"/>
          <w:rFonts w:ascii="Aptos" w:eastAsiaTheme="majorEastAsia" w:hAnsi="Aptos" w:cs="Aptos"/>
          <w:color w:val="000000"/>
        </w:rPr>
        <w:t>áš</w:t>
      </w:r>
      <w:r w:rsidRPr="00780B0D">
        <w:rPr>
          <w:rStyle w:val="normaltextrun"/>
          <w:rFonts w:asciiTheme="minorHAnsi" w:eastAsiaTheme="majorEastAsia" w:hAnsiTheme="minorHAnsi" w:cs="Segoe UI"/>
          <w:color w:val="000000"/>
        </w:rPr>
        <w:t>et profit a</w:t>
      </w:r>
      <w:ins w:id="39" w:author="Martin Sysel" w:date="2025-12-02T23:02:00Z">
        <w:r w:rsidR="002F6E96">
          <w:rPr>
            <w:rStyle w:val="normaltextrun"/>
            <w:rFonts w:asciiTheme="minorHAnsi" w:eastAsiaTheme="majorEastAsia" w:hAnsiTheme="minorHAnsi" w:cs="Segoe UI"/>
            <w:color w:val="000000"/>
          </w:rPr>
          <w:t> </w:t>
        </w:r>
      </w:ins>
      <w:del w:id="40" w:author="Martin Sysel" w:date="2025-12-02T23:02:00Z">
        <w:r w:rsidRPr="00780B0D" w:rsidDel="002F6E96">
          <w:rPr>
            <w:rStyle w:val="normaltextrun"/>
            <w:rFonts w:asciiTheme="minorHAnsi" w:eastAsiaTheme="majorEastAsia" w:hAnsiTheme="minorHAnsi" w:cs="Segoe UI"/>
            <w:color w:val="000000"/>
          </w:rPr>
          <w:delText xml:space="preserve"> </w:delText>
        </w:r>
      </w:del>
      <w:r w:rsidRPr="00780B0D">
        <w:rPr>
          <w:rStyle w:val="normaltextrun"/>
          <w:rFonts w:asciiTheme="minorHAnsi" w:eastAsiaTheme="majorEastAsia" w:hAnsiTheme="minorHAnsi" w:cs="Segoe UI"/>
          <w:color w:val="000000"/>
        </w:rPr>
        <w:t>prosperitu.</w:t>
      </w:r>
      <w:r w:rsidRPr="00780B0D">
        <w:rPr>
          <w:rStyle w:val="eop"/>
          <w:rFonts w:asciiTheme="minorHAnsi" w:hAnsiTheme="minorHAnsi" w:cs="Segoe UI"/>
          <w:color w:val="000000"/>
        </w:rPr>
        <w:t> </w:t>
      </w:r>
    </w:p>
    <w:p w14:paraId="02F2868B" w14:textId="77777777" w:rsidR="00780B0D" w:rsidRPr="00780B0D" w:rsidRDefault="00780B0D" w:rsidP="00780B0D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="Segoe UI"/>
        </w:rPr>
      </w:pPr>
      <w:r w:rsidRPr="00780B0D">
        <w:rPr>
          <w:rStyle w:val="eop"/>
          <w:rFonts w:asciiTheme="minorHAnsi" w:hAnsiTheme="minorHAnsi" w:cs="Segoe UI"/>
          <w:color w:val="000000"/>
        </w:rPr>
        <w:t> </w:t>
      </w:r>
    </w:p>
    <w:p w14:paraId="2D202F9B" w14:textId="6186513E" w:rsidR="00780B0D" w:rsidRPr="00780B0D" w:rsidRDefault="00780B0D" w:rsidP="00780B0D">
      <w:pPr>
        <w:pStyle w:val="paragraph"/>
        <w:numPr>
          <w:ilvl w:val="0"/>
          <w:numId w:val="7"/>
        </w:numPr>
        <w:spacing w:before="0" w:beforeAutospacing="0" w:after="0" w:afterAutospacing="0"/>
        <w:ind w:left="1080" w:firstLine="0"/>
        <w:jc w:val="both"/>
        <w:textAlignment w:val="baseline"/>
        <w:rPr>
          <w:rFonts w:asciiTheme="minorHAnsi" w:hAnsiTheme="minorHAnsi" w:cs="Segoe UI"/>
        </w:rPr>
      </w:pPr>
      <w:r w:rsidRPr="00780B0D">
        <w:rPr>
          <w:rStyle w:val="normaltextrun"/>
          <w:rFonts w:asciiTheme="minorHAnsi" w:eastAsiaTheme="majorEastAsia" w:hAnsiTheme="minorHAnsi" w:cs="Segoe UI"/>
          <w:b/>
          <w:bCs/>
          <w:color w:val="C45911"/>
        </w:rPr>
        <w:t>T</w:t>
      </w:r>
      <w:r w:rsidRPr="00780B0D">
        <w:rPr>
          <w:rStyle w:val="normaltextrun"/>
          <w:rFonts w:asciiTheme="minorHAnsi" w:eastAsiaTheme="majorEastAsia" w:hAnsiTheme="minorHAnsi" w:cs="Segoe UI"/>
          <w:b/>
          <w:bCs/>
          <w:color w:val="000000"/>
        </w:rPr>
        <w:t>vořivost</w:t>
      </w:r>
      <w:r w:rsidRPr="00780B0D">
        <w:rPr>
          <w:rStyle w:val="normaltextrun"/>
          <w:rFonts w:asciiTheme="minorHAnsi" w:eastAsiaTheme="majorEastAsia" w:hAnsiTheme="minorHAnsi" w:cs="Segoe UI"/>
          <w:color w:val="000000"/>
        </w:rPr>
        <w:t>, která prostřednictvím schopností jedince originálním a</w:t>
      </w:r>
      <w:ins w:id="41" w:author="Martin Sysel" w:date="2025-12-02T23:02:00Z">
        <w:r w:rsidR="002F6E96">
          <w:rPr>
            <w:rStyle w:val="normaltextrun"/>
            <w:rFonts w:asciiTheme="minorHAnsi" w:eastAsiaTheme="majorEastAsia" w:hAnsiTheme="minorHAnsi" w:cs="Segoe UI"/>
            <w:color w:val="000000"/>
          </w:rPr>
          <w:t> </w:t>
        </w:r>
      </w:ins>
      <w:del w:id="42" w:author="Martin Sysel" w:date="2025-12-02T23:02:00Z">
        <w:r w:rsidRPr="00780B0D" w:rsidDel="002F6E96">
          <w:rPr>
            <w:rStyle w:val="normaltextrun"/>
            <w:rFonts w:asciiTheme="minorHAnsi" w:eastAsiaTheme="majorEastAsia" w:hAnsiTheme="minorHAnsi" w:cs="Segoe UI"/>
            <w:color w:val="000000"/>
          </w:rPr>
          <w:delText xml:space="preserve"> </w:delText>
        </w:r>
      </w:del>
      <w:r w:rsidRPr="00780B0D">
        <w:rPr>
          <w:rStyle w:val="normaltextrun"/>
          <w:rFonts w:asciiTheme="minorHAnsi" w:eastAsiaTheme="majorEastAsia" w:hAnsiTheme="minorHAnsi" w:cs="Segoe UI"/>
          <w:color w:val="000000"/>
        </w:rPr>
        <w:t>jedinečným způsobem svobodně řešit problémy a čelit společenským výzvám přináší nové poznání, produkty i služby.</w:t>
      </w:r>
      <w:r w:rsidRPr="00780B0D">
        <w:rPr>
          <w:rStyle w:val="eop"/>
          <w:rFonts w:asciiTheme="minorHAnsi" w:hAnsiTheme="minorHAnsi" w:cs="Segoe UI"/>
          <w:color w:val="000000"/>
        </w:rPr>
        <w:t> </w:t>
      </w:r>
    </w:p>
    <w:p w14:paraId="46CF0E20" w14:textId="77777777" w:rsidR="00780B0D" w:rsidRPr="00780B0D" w:rsidRDefault="00780B0D" w:rsidP="00780B0D">
      <w:pPr>
        <w:pStyle w:val="paragraph"/>
        <w:spacing w:before="0" w:beforeAutospacing="0" w:after="0" w:afterAutospacing="0"/>
        <w:ind w:left="720"/>
        <w:textAlignment w:val="baseline"/>
        <w:rPr>
          <w:rFonts w:asciiTheme="minorHAnsi" w:hAnsiTheme="minorHAnsi" w:cs="Segoe UI"/>
        </w:rPr>
      </w:pPr>
      <w:r w:rsidRPr="00780B0D">
        <w:rPr>
          <w:rStyle w:val="eop"/>
          <w:rFonts w:asciiTheme="minorHAnsi" w:hAnsiTheme="minorHAnsi" w:cs="Segoe UI"/>
          <w:color w:val="000000"/>
        </w:rPr>
        <w:t> </w:t>
      </w:r>
    </w:p>
    <w:p w14:paraId="105DB0AD" w14:textId="77777777" w:rsidR="00780B0D" w:rsidRPr="00780B0D" w:rsidRDefault="00780B0D" w:rsidP="00780B0D">
      <w:pPr>
        <w:pStyle w:val="paragraph"/>
        <w:numPr>
          <w:ilvl w:val="0"/>
          <w:numId w:val="2"/>
        </w:numPr>
        <w:spacing w:before="0" w:beforeAutospacing="0" w:after="0" w:afterAutospacing="0"/>
        <w:ind w:left="1080" w:firstLine="0"/>
        <w:jc w:val="both"/>
        <w:textAlignment w:val="baseline"/>
        <w:rPr>
          <w:rFonts w:asciiTheme="minorHAnsi" w:hAnsiTheme="minorHAnsi"/>
        </w:rPr>
      </w:pPr>
      <w:r w:rsidRPr="00780B0D">
        <w:rPr>
          <w:rStyle w:val="normaltextrun"/>
          <w:rFonts w:asciiTheme="minorHAnsi" w:eastAsiaTheme="majorEastAsia" w:hAnsiTheme="minorHAnsi"/>
          <w:b/>
          <w:bCs/>
          <w:color w:val="C45911"/>
        </w:rPr>
        <w:t>O</w:t>
      </w:r>
      <w:r w:rsidRPr="00780B0D">
        <w:rPr>
          <w:rStyle w:val="normaltextrun"/>
          <w:rFonts w:asciiTheme="minorHAnsi" w:eastAsiaTheme="majorEastAsia" w:hAnsiTheme="minorHAnsi"/>
          <w:b/>
          <w:bCs/>
          <w:color w:val="000000"/>
        </w:rPr>
        <w:t xml:space="preserve">dpovědnost </w:t>
      </w:r>
      <w:r w:rsidRPr="00780B0D">
        <w:rPr>
          <w:rStyle w:val="normaltextrun"/>
          <w:rFonts w:asciiTheme="minorHAnsi" w:eastAsiaTheme="majorEastAsia" w:hAnsiTheme="minorHAnsi"/>
          <w:color w:val="000000"/>
        </w:rPr>
        <w:t>za udržitelný rozvoj univerzity i jejího okolí</w:t>
      </w:r>
      <w:r w:rsidRPr="00780B0D">
        <w:rPr>
          <w:rStyle w:val="normaltextrun"/>
          <w:rFonts w:asciiTheme="minorHAnsi" w:eastAsiaTheme="majorEastAsia" w:hAnsiTheme="minorHAnsi"/>
        </w:rPr>
        <w:t xml:space="preserve"> realizovaná prostřednictvím ekonomických, sociálních a environmentálních opatření promítajících se do činností univerzity.</w:t>
      </w:r>
      <w:r w:rsidRPr="00780B0D">
        <w:rPr>
          <w:rStyle w:val="eop"/>
          <w:rFonts w:asciiTheme="minorHAnsi" w:hAnsiTheme="minorHAnsi"/>
        </w:rPr>
        <w:t> </w:t>
      </w:r>
    </w:p>
    <w:p w14:paraId="754FA886" w14:textId="77777777" w:rsidR="00780B0D" w:rsidRPr="00780B0D" w:rsidRDefault="00780B0D" w:rsidP="00780B0D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="Segoe UI"/>
        </w:rPr>
      </w:pPr>
      <w:r w:rsidRPr="00780B0D">
        <w:rPr>
          <w:rStyle w:val="eop"/>
          <w:rFonts w:asciiTheme="minorHAnsi" w:hAnsiTheme="minorHAnsi"/>
          <w:color w:val="FF0000"/>
        </w:rPr>
        <w:t> </w:t>
      </w:r>
    </w:p>
    <w:p w14:paraId="0C01080E" w14:textId="32223F8D" w:rsidR="00780B0D" w:rsidRPr="00780B0D" w:rsidRDefault="00780B0D" w:rsidP="00780B0D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/>
          <w:lang w:eastAsia="en-US"/>
        </w:rPr>
      </w:pPr>
      <w:r w:rsidRPr="00780B0D">
        <w:rPr>
          <w:rFonts w:asciiTheme="minorHAnsi" w:eastAsiaTheme="minorHAnsi" w:hAnsiTheme="minorHAnsi"/>
          <w:lang w:eastAsia="en-US"/>
        </w:rPr>
        <w:t>Naplňování těchto pěti hodnot představuje POUTO mezi UTB ve Zlíně a společností, POUTO mezi institucí a jejími zaměstnanci, kteří svou každodenní prací naplňují její misi, POUTO mezi vysokou školou a jejími studenty, kteří si zde osvojují nejenom znalosti a</w:t>
      </w:r>
      <w:ins w:id="43" w:author="Martin Sysel" w:date="2025-12-02T23:02:00Z">
        <w:r w:rsidR="002F6E96">
          <w:rPr>
            <w:rFonts w:asciiTheme="minorHAnsi" w:eastAsiaTheme="minorHAnsi" w:hAnsiTheme="minorHAnsi"/>
            <w:lang w:eastAsia="en-US"/>
          </w:rPr>
          <w:t> </w:t>
        </w:r>
      </w:ins>
      <w:del w:id="44" w:author="Martin Sysel" w:date="2025-12-02T23:02:00Z">
        <w:r w:rsidRPr="00780B0D" w:rsidDel="002F6E96">
          <w:rPr>
            <w:rFonts w:asciiTheme="minorHAnsi" w:eastAsiaTheme="minorHAnsi" w:hAnsiTheme="minorHAnsi"/>
            <w:lang w:eastAsia="en-US"/>
          </w:rPr>
          <w:delText xml:space="preserve"> </w:delText>
        </w:r>
      </w:del>
      <w:r w:rsidRPr="00780B0D">
        <w:rPr>
          <w:rFonts w:asciiTheme="minorHAnsi" w:eastAsiaTheme="minorHAnsi" w:hAnsiTheme="minorHAnsi"/>
          <w:lang w:eastAsia="en-US"/>
        </w:rPr>
        <w:t>dovednosti, ale formují si i hodnotové postoje. </w:t>
      </w:r>
    </w:p>
    <w:p w14:paraId="1E9EBFCE" w14:textId="77777777" w:rsidR="00780B0D" w:rsidRPr="00780B0D" w:rsidRDefault="00780B0D" w:rsidP="00780B0D">
      <w:pPr>
        <w:pStyle w:val="paragraph"/>
        <w:spacing w:before="0" w:beforeAutospacing="0" w:after="0" w:afterAutospacing="0"/>
        <w:ind w:left="720"/>
        <w:textAlignment w:val="baseline"/>
        <w:rPr>
          <w:rFonts w:asciiTheme="minorHAnsi" w:eastAsiaTheme="minorHAnsi" w:hAnsiTheme="minorHAnsi"/>
          <w:lang w:eastAsia="en-US"/>
        </w:rPr>
      </w:pPr>
      <w:r w:rsidRPr="00780B0D">
        <w:rPr>
          <w:rFonts w:asciiTheme="minorHAnsi" w:eastAsiaTheme="minorHAnsi" w:hAnsiTheme="minorHAnsi"/>
          <w:lang w:eastAsia="en-US"/>
        </w:rPr>
        <w:t> </w:t>
      </w:r>
    </w:p>
    <w:p w14:paraId="4B30F696" w14:textId="77777777" w:rsidR="00780B0D" w:rsidRPr="00780B0D" w:rsidRDefault="00780B0D" w:rsidP="00780B0D">
      <w:pPr>
        <w:pStyle w:val="paragraph"/>
        <w:spacing w:before="0" w:beforeAutospacing="0" w:after="0" w:afterAutospacing="0"/>
        <w:textAlignment w:val="baseline"/>
        <w:rPr>
          <w:rFonts w:asciiTheme="minorHAnsi" w:eastAsiaTheme="minorHAnsi" w:hAnsiTheme="minorHAnsi"/>
          <w:lang w:eastAsia="en-US"/>
        </w:rPr>
      </w:pPr>
    </w:p>
    <w:p w14:paraId="3070AD89" w14:textId="77777777" w:rsidR="00780B0D" w:rsidRPr="00780B0D" w:rsidRDefault="00780B0D" w:rsidP="00780B0D">
      <w:pPr>
        <w:rPr>
          <w:rStyle w:val="normaltextrun"/>
          <w:rFonts w:eastAsia="Times New Roman" w:cs="Times New Roman"/>
          <w:b/>
          <w:bCs/>
          <w:color w:val="C45911"/>
          <w:sz w:val="24"/>
          <w:szCs w:val="24"/>
          <w:lang w:eastAsia="cs-CZ"/>
        </w:rPr>
      </w:pPr>
      <w:r w:rsidRPr="00780B0D">
        <w:rPr>
          <w:rStyle w:val="normaltextrun"/>
          <w:b/>
          <w:bCs/>
          <w:color w:val="C45911"/>
          <w:sz w:val="24"/>
          <w:szCs w:val="24"/>
        </w:rPr>
        <w:br w:type="page"/>
      </w:r>
    </w:p>
    <w:p w14:paraId="6DBE40D3" w14:textId="77777777" w:rsidR="00780B0D" w:rsidRPr="00780B0D" w:rsidRDefault="00780B0D" w:rsidP="00C7027E">
      <w:pPr>
        <w:pStyle w:val="Nadpisdoobsahu"/>
        <w:rPr>
          <w:rFonts w:cs="Segoe UI"/>
          <w:color w:val="2E74B5"/>
        </w:rPr>
      </w:pPr>
      <w:bookmarkStart w:id="45" w:name="_Toc213752311"/>
      <w:r w:rsidRPr="00780B0D">
        <w:rPr>
          <w:rStyle w:val="normaltextrun"/>
          <w:bCs/>
          <w:color w:val="C45911"/>
        </w:rPr>
        <w:t>CÍLOVÉ UKAZATELE NAPLNĚNÍ MISE A VIZE UTB VE ZLÍNĚ V ROCE 2030</w:t>
      </w:r>
      <w:bookmarkEnd w:id="45"/>
      <w:r w:rsidRPr="00780B0D">
        <w:rPr>
          <w:rStyle w:val="eop"/>
          <w:color w:val="C45911"/>
        </w:rPr>
        <w:t> </w:t>
      </w:r>
    </w:p>
    <w:p w14:paraId="36C9D99C" w14:textId="77777777" w:rsidR="00780B0D" w:rsidRPr="00780B0D" w:rsidRDefault="00780B0D" w:rsidP="00780B0D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="Segoe UI"/>
        </w:rPr>
      </w:pPr>
      <w:r w:rsidRPr="00780B0D">
        <w:rPr>
          <w:rStyle w:val="eop"/>
          <w:rFonts w:asciiTheme="minorHAnsi" w:hAnsiTheme="minorHAnsi"/>
        </w:rPr>
        <w:t> </w:t>
      </w:r>
    </w:p>
    <w:p w14:paraId="78AE125B" w14:textId="77777777" w:rsidR="00780B0D" w:rsidRPr="00780B0D" w:rsidRDefault="00780B0D" w:rsidP="00780B0D">
      <w:pPr>
        <w:spacing w:line="276" w:lineRule="auto"/>
        <w:jc w:val="both"/>
        <w:rPr>
          <w:rFonts w:cs="Times New Roman"/>
          <w:sz w:val="24"/>
          <w:szCs w:val="24"/>
        </w:rPr>
      </w:pPr>
      <w:r w:rsidRPr="00780B0D">
        <w:rPr>
          <w:rFonts w:cs="Times New Roman"/>
          <w:sz w:val="24"/>
          <w:szCs w:val="24"/>
        </w:rPr>
        <w:t>Směřování UTB ve Zlíně k</w:t>
      </w:r>
      <w:r w:rsidRPr="00780B0D">
        <w:rPr>
          <w:rFonts w:ascii="Arial" w:hAnsi="Arial" w:cs="Arial"/>
          <w:sz w:val="24"/>
          <w:szCs w:val="24"/>
        </w:rPr>
        <w:t> </w:t>
      </w:r>
      <w:r w:rsidRPr="00780B0D">
        <w:rPr>
          <w:rFonts w:cs="Times New Roman"/>
          <w:sz w:val="24"/>
          <w:szCs w:val="24"/>
        </w:rPr>
        <w:t>napln</w:t>
      </w:r>
      <w:r w:rsidRPr="00780B0D">
        <w:rPr>
          <w:rFonts w:ascii="Aptos" w:hAnsi="Aptos" w:cs="Aptos"/>
          <w:sz w:val="24"/>
          <w:szCs w:val="24"/>
        </w:rPr>
        <w:t>ě</w:t>
      </w:r>
      <w:r w:rsidRPr="00780B0D">
        <w:rPr>
          <w:rFonts w:cs="Times New Roman"/>
          <w:sz w:val="24"/>
          <w:szCs w:val="24"/>
        </w:rPr>
        <w:t>n</w:t>
      </w:r>
      <w:r w:rsidRPr="00780B0D">
        <w:rPr>
          <w:rFonts w:ascii="Aptos" w:hAnsi="Aptos" w:cs="Aptos"/>
          <w:sz w:val="24"/>
          <w:szCs w:val="24"/>
        </w:rPr>
        <w:t>í</w:t>
      </w:r>
      <w:r w:rsidRPr="00780B0D">
        <w:rPr>
          <w:rFonts w:cs="Times New Roman"/>
          <w:sz w:val="24"/>
          <w:szCs w:val="24"/>
        </w:rPr>
        <w:t xml:space="preserve"> vize znamen</w:t>
      </w:r>
      <w:r w:rsidRPr="00780B0D">
        <w:rPr>
          <w:rFonts w:ascii="Aptos" w:hAnsi="Aptos" w:cs="Aptos"/>
          <w:sz w:val="24"/>
          <w:szCs w:val="24"/>
        </w:rPr>
        <w:t>á</w:t>
      </w:r>
      <w:r w:rsidRPr="00780B0D">
        <w:rPr>
          <w:rFonts w:cs="Times New Roman"/>
          <w:sz w:val="24"/>
          <w:szCs w:val="24"/>
        </w:rPr>
        <w:t xml:space="preserve"> zvy</w:t>
      </w:r>
      <w:r w:rsidRPr="00780B0D">
        <w:rPr>
          <w:rFonts w:ascii="Aptos" w:hAnsi="Aptos" w:cs="Aptos"/>
          <w:sz w:val="24"/>
          <w:szCs w:val="24"/>
        </w:rPr>
        <w:t>š</w:t>
      </w:r>
      <w:r w:rsidRPr="00780B0D">
        <w:rPr>
          <w:rFonts w:cs="Times New Roman"/>
          <w:sz w:val="24"/>
          <w:szCs w:val="24"/>
        </w:rPr>
        <w:t>ov</w:t>
      </w:r>
      <w:r w:rsidRPr="00780B0D">
        <w:rPr>
          <w:rFonts w:ascii="Aptos" w:hAnsi="Aptos" w:cs="Aptos"/>
          <w:sz w:val="24"/>
          <w:szCs w:val="24"/>
        </w:rPr>
        <w:t>á</w:t>
      </w:r>
      <w:r w:rsidRPr="00780B0D">
        <w:rPr>
          <w:rFonts w:cs="Times New Roman"/>
          <w:sz w:val="24"/>
          <w:szCs w:val="24"/>
        </w:rPr>
        <w:t>n</w:t>
      </w:r>
      <w:r w:rsidRPr="00780B0D">
        <w:rPr>
          <w:rFonts w:ascii="Aptos" w:hAnsi="Aptos" w:cs="Aptos"/>
          <w:sz w:val="24"/>
          <w:szCs w:val="24"/>
        </w:rPr>
        <w:t>í</w:t>
      </w:r>
      <w:r w:rsidRPr="00780B0D">
        <w:rPr>
          <w:rFonts w:cs="Times New Roman"/>
          <w:sz w:val="24"/>
          <w:szCs w:val="24"/>
        </w:rPr>
        <w:t xml:space="preserve"> jej</w:t>
      </w:r>
      <w:r w:rsidRPr="00780B0D">
        <w:rPr>
          <w:rFonts w:ascii="Aptos" w:hAnsi="Aptos" w:cs="Aptos"/>
          <w:sz w:val="24"/>
          <w:szCs w:val="24"/>
        </w:rPr>
        <w:t>í</w:t>
      </w:r>
      <w:r w:rsidRPr="00780B0D">
        <w:rPr>
          <w:rFonts w:cs="Times New Roman"/>
          <w:sz w:val="24"/>
          <w:szCs w:val="24"/>
        </w:rPr>
        <w:t xml:space="preserve"> konkurenceschopnosti na n</w:t>
      </w:r>
      <w:r w:rsidRPr="00780B0D">
        <w:rPr>
          <w:rFonts w:ascii="Aptos" w:hAnsi="Aptos" w:cs="Aptos"/>
          <w:sz w:val="24"/>
          <w:szCs w:val="24"/>
        </w:rPr>
        <w:t>á</w:t>
      </w:r>
      <w:r w:rsidRPr="00780B0D">
        <w:rPr>
          <w:rFonts w:cs="Times New Roman"/>
          <w:sz w:val="24"/>
          <w:szCs w:val="24"/>
        </w:rPr>
        <w:t>rodn</w:t>
      </w:r>
      <w:r w:rsidRPr="00780B0D">
        <w:rPr>
          <w:rFonts w:ascii="Aptos" w:hAnsi="Aptos" w:cs="Aptos"/>
          <w:sz w:val="24"/>
          <w:szCs w:val="24"/>
        </w:rPr>
        <w:t>í</w:t>
      </w:r>
      <w:r w:rsidRPr="00780B0D">
        <w:rPr>
          <w:rFonts w:cs="Times New Roman"/>
          <w:sz w:val="24"/>
          <w:szCs w:val="24"/>
        </w:rPr>
        <w:t xml:space="preserve"> a zejm</w:t>
      </w:r>
      <w:r w:rsidRPr="00780B0D">
        <w:rPr>
          <w:rFonts w:ascii="Aptos" w:hAnsi="Aptos" w:cs="Aptos"/>
          <w:sz w:val="24"/>
          <w:szCs w:val="24"/>
        </w:rPr>
        <w:t>é</w:t>
      </w:r>
      <w:r w:rsidRPr="00780B0D">
        <w:rPr>
          <w:rFonts w:cs="Times New Roman"/>
          <w:sz w:val="24"/>
          <w:szCs w:val="24"/>
        </w:rPr>
        <w:t>na pak na mezin</w:t>
      </w:r>
      <w:r w:rsidRPr="00780B0D">
        <w:rPr>
          <w:rFonts w:ascii="Aptos" w:hAnsi="Aptos" w:cs="Aptos"/>
          <w:sz w:val="24"/>
          <w:szCs w:val="24"/>
        </w:rPr>
        <w:t>á</w:t>
      </w:r>
      <w:r w:rsidRPr="00780B0D">
        <w:rPr>
          <w:rFonts w:cs="Times New Roman"/>
          <w:sz w:val="24"/>
          <w:szCs w:val="24"/>
        </w:rPr>
        <w:t>rodn</w:t>
      </w:r>
      <w:r w:rsidRPr="00780B0D">
        <w:rPr>
          <w:rFonts w:ascii="Aptos" w:hAnsi="Aptos" w:cs="Aptos"/>
          <w:sz w:val="24"/>
          <w:szCs w:val="24"/>
        </w:rPr>
        <w:t>í</w:t>
      </w:r>
      <w:r w:rsidRPr="00780B0D">
        <w:rPr>
          <w:rFonts w:cs="Times New Roman"/>
          <w:sz w:val="24"/>
          <w:szCs w:val="24"/>
        </w:rPr>
        <w:t xml:space="preserve"> </w:t>
      </w:r>
      <w:r w:rsidRPr="00780B0D">
        <w:rPr>
          <w:rFonts w:ascii="Aptos" w:hAnsi="Aptos" w:cs="Aptos"/>
          <w:sz w:val="24"/>
          <w:szCs w:val="24"/>
        </w:rPr>
        <w:t>ú</w:t>
      </w:r>
      <w:r w:rsidRPr="00780B0D">
        <w:rPr>
          <w:rFonts w:cs="Times New Roman"/>
          <w:sz w:val="24"/>
          <w:szCs w:val="24"/>
        </w:rPr>
        <w:t>rovni. V</w:t>
      </w:r>
      <w:r w:rsidRPr="00780B0D">
        <w:rPr>
          <w:rFonts w:ascii="Aptos" w:hAnsi="Aptos" w:cs="Aptos"/>
          <w:sz w:val="24"/>
          <w:szCs w:val="24"/>
        </w:rPr>
        <w:t>š</w:t>
      </w:r>
      <w:r w:rsidRPr="00780B0D">
        <w:rPr>
          <w:rFonts w:cs="Times New Roman"/>
          <w:sz w:val="24"/>
          <w:szCs w:val="24"/>
        </w:rPr>
        <w:t>echny kvalitativní posuny jsou postaveny na kvalitě lidských zdrojů a kvalitě jejich práce/výstupů. Klíčem k</w:t>
      </w:r>
      <w:r w:rsidRPr="00780B0D">
        <w:rPr>
          <w:rFonts w:ascii="Arial" w:hAnsi="Arial" w:cs="Arial"/>
          <w:sz w:val="24"/>
          <w:szCs w:val="24"/>
        </w:rPr>
        <w:t> </w:t>
      </w:r>
      <w:r w:rsidRPr="00780B0D">
        <w:rPr>
          <w:rFonts w:ascii="Aptos" w:hAnsi="Aptos" w:cs="Aptos"/>
          <w:sz w:val="24"/>
          <w:szCs w:val="24"/>
        </w:rPr>
        <w:t>ú</w:t>
      </w:r>
      <w:r w:rsidRPr="00780B0D">
        <w:rPr>
          <w:rFonts w:cs="Times New Roman"/>
          <w:sz w:val="24"/>
          <w:szCs w:val="24"/>
        </w:rPr>
        <w:t>sp</w:t>
      </w:r>
      <w:r w:rsidRPr="00780B0D">
        <w:rPr>
          <w:rFonts w:ascii="Aptos" w:hAnsi="Aptos" w:cs="Aptos"/>
          <w:sz w:val="24"/>
          <w:szCs w:val="24"/>
        </w:rPr>
        <w:t>ě</w:t>
      </w:r>
      <w:r w:rsidRPr="00780B0D">
        <w:rPr>
          <w:rFonts w:cs="Times New Roman"/>
          <w:sz w:val="24"/>
          <w:szCs w:val="24"/>
        </w:rPr>
        <w:t>chu jsou lid</w:t>
      </w:r>
      <w:r w:rsidRPr="00780B0D">
        <w:rPr>
          <w:rFonts w:ascii="Aptos" w:hAnsi="Aptos" w:cs="Aptos"/>
          <w:sz w:val="24"/>
          <w:szCs w:val="24"/>
        </w:rPr>
        <w:t>é</w:t>
      </w:r>
      <w:r w:rsidRPr="00780B0D">
        <w:rPr>
          <w:rFonts w:cs="Times New Roman"/>
          <w:sz w:val="24"/>
          <w:szCs w:val="24"/>
        </w:rPr>
        <w:t>. Proto v</w:t>
      </w:r>
      <w:r w:rsidRPr="00780B0D">
        <w:rPr>
          <w:rFonts w:ascii="Aptos" w:hAnsi="Aptos" w:cs="Aptos"/>
          <w:sz w:val="24"/>
          <w:szCs w:val="24"/>
        </w:rPr>
        <w:t>š</w:t>
      </w:r>
      <w:r w:rsidRPr="00780B0D">
        <w:rPr>
          <w:rFonts w:cs="Times New Roman"/>
          <w:sz w:val="24"/>
          <w:szCs w:val="24"/>
        </w:rPr>
        <w:t>ichni zam</w:t>
      </w:r>
      <w:r w:rsidRPr="00780B0D">
        <w:rPr>
          <w:rFonts w:ascii="Aptos" w:hAnsi="Aptos" w:cs="Aptos"/>
          <w:sz w:val="24"/>
          <w:szCs w:val="24"/>
        </w:rPr>
        <w:t>ě</w:t>
      </w:r>
      <w:r w:rsidRPr="00780B0D">
        <w:rPr>
          <w:rFonts w:cs="Times New Roman"/>
          <w:sz w:val="24"/>
          <w:szCs w:val="24"/>
        </w:rPr>
        <w:t>stnanci mus</w:t>
      </w:r>
      <w:r w:rsidRPr="00780B0D">
        <w:rPr>
          <w:rFonts w:ascii="Aptos" w:hAnsi="Aptos" w:cs="Aptos"/>
          <w:sz w:val="24"/>
          <w:szCs w:val="24"/>
        </w:rPr>
        <w:t>í</w:t>
      </w:r>
      <w:r w:rsidRPr="00780B0D">
        <w:rPr>
          <w:rFonts w:cs="Times New Roman"/>
          <w:sz w:val="24"/>
          <w:szCs w:val="24"/>
        </w:rPr>
        <w:t xml:space="preserve"> v</w:t>
      </w:r>
      <w:r w:rsidRPr="00780B0D">
        <w:rPr>
          <w:rFonts w:ascii="Aptos" w:hAnsi="Aptos" w:cs="Aptos"/>
          <w:sz w:val="24"/>
          <w:szCs w:val="24"/>
        </w:rPr>
        <w:t>ě</w:t>
      </w:r>
      <w:r w:rsidRPr="00780B0D">
        <w:rPr>
          <w:rFonts w:cs="Times New Roman"/>
          <w:sz w:val="24"/>
          <w:szCs w:val="24"/>
        </w:rPr>
        <w:t>d</w:t>
      </w:r>
      <w:r w:rsidRPr="00780B0D">
        <w:rPr>
          <w:rFonts w:ascii="Aptos" w:hAnsi="Aptos" w:cs="Aptos"/>
          <w:sz w:val="24"/>
          <w:szCs w:val="24"/>
        </w:rPr>
        <w:t>ě</w:t>
      </w:r>
      <w:r w:rsidRPr="00780B0D">
        <w:rPr>
          <w:rFonts w:cs="Times New Roman"/>
          <w:sz w:val="24"/>
          <w:szCs w:val="24"/>
        </w:rPr>
        <w:t>t, kam sm</w:t>
      </w:r>
      <w:r w:rsidRPr="00780B0D">
        <w:rPr>
          <w:rFonts w:ascii="Aptos" w:hAnsi="Aptos" w:cs="Aptos"/>
          <w:sz w:val="24"/>
          <w:szCs w:val="24"/>
        </w:rPr>
        <w:t>ěř</w:t>
      </w:r>
      <w:r w:rsidRPr="00780B0D">
        <w:rPr>
          <w:rFonts w:cs="Times New Roman"/>
          <w:sz w:val="24"/>
          <w:szCs w:val="24"/>
        </w:rPr>
        <w:t>uje jejich pr</w:t>
      </w:r>
      <w:r w:rsidRPr="00780B0D">
        <w:rPr>
          <w:rFonts w:ascii="Aptos" w:hAnsi="Aptos" w:cs="Aptos"/>
          <w:sz w:val="24"/>
          <w:szCs w:val="24"/>
        </w:rPr>
        <w:t>á</w:t>
      </w:r>
      <w:r w:rsidRPr="00780B0D">
        <w:rPr>
          <w:rFonts w:cs="Times New Roman"/>
          <w:sz w:val="24"/>
          <w:szCs w:val="24"/>
        </w:rPr>
        <w:t>ce pro napln</w:t>
      </w:r>
      <w:r w:rsidRPr="00780B0D">
        <w:rPr>
          <w:rFonts w:ascii="Aptos" w:hAnsi="Aptos" w:cs="Aptos"/>
          <w:sz w:val="24"/>
          <w:szCs w:val="24"/>
        </w:rPr>
        <w:t>ě</w:t>
      </w:r>
      <w:r w:rsidRPr="00780B0D">
        <w:rPr>
          <w:rFonts w:cs="Times New Roman"/>
          <w:sz w:val="24"/>
          <w:szCs w:val="24"/>
        </w:rPr>
        <w:t>n</w:t>
      </w:r>
      <w:r w:rsidRPr="00780B0D">
        <w:rPr>
          <w:rFonts w:ascii="Aptos" w:hAnsi="Aptos" w:cs="Aptos"/>
          <w:sz w:val="24"/>
          <w:szCs w:val="24"/>
        </w:rPr>
        <w:t>í</w:t>
      </w:r>
      <w:r w:rsidRPr="00780B0D">
        <w:rPr>
          <w:rFonts w:cs="Times New Roman"/>
          <w:sz w:val="24"/>
          <w:szCs w:val="24"/>
        </w:rPr>
        <w:t xml:space="preserve"> vize a mise UTB ve Zl</w:t>
      </w:r>
      <w:r w:rsidRPr="00780B0D">
        <w:rPr>
          <w:rFonts w:ascii="Aptos" w:hAnsi="Aptos" w:cs="Aptos"/>
          <w:sz w:val="24"/>
          <w:szCs w:val="24"/>
        </w:rPr>
        <w:t>í</w:t>
      </w:r>
      <w:r w:rsidRPr="00780B0D">
        <w:rPr>
          <w:rFonts w:cs="Times New Roman"/>
          <w:sz w:val="24"/>
          <w:szCs w:val="24"/>
        </w:rPr>
        <w:t>n</w:t>
      </w:r>
      <w:r w:rsidRPr="00780B0D">
        <w:rPr>
          <w:rFonts w:ascii="Aptos" w:hAnsi="Aptos" w:cs="Aptos"/>
          <w:sz w:val="24"/>
          <w:szCs w:val="24"/>
        </w:rPr>
        <w:t>ě</w:t>
      </w:r>
      <w:r w:rsidRPr="00780B0D">
        <w:rPr>
          <w:rFonts w:cs="Times New Roman"/>
          <w:sz w:val="24"/>
          <w:szCs w:val="24"/>
        </w:rPr>
        <w:t>.</w:t>
      </w:r>
      <w:r w:rsidRPr="00780B0D">
        <w:rPr>
          <w:rFonts w:ascii="Aptos" w:hAnsi="Aptos" w:cs="Aptos"/>
          <w:sz w:val="24"/>
          <w:szCs w:val="24"/>
        </w:rPr>
        <w:t>  </w:t>
      </w:r>
    </w:p>
    <w:p w14:paraId="49032159" w14:textId="77777777" w:rsidR="00780B0D" w:rsidRPr="00780B0D" w:rsidRDefault="00780B0D" w:rsidP="00780B0D">
      <w:pPr>
        <w:spacing w:line="276" w:lineRule="auto"/>
        <w:jc w:val="both"/>
        <w:rPr>
          <w:rFonts w:cs="Times New Roman"/>
          <w:sz w:val="24"/>
          <w:szCs w:val="24"/>
        </w:rPr>
      </w:pPr>
    </w:p>
    <w:p w14:paraId="18232994" w14:textId="77777777" w:rsidR="00780B0D" w:rsidRPr="001F70E2" w:rsidRDefault="00780B0D" w:rsidP="00780B0D">
      <w:pPr>
        <w:spacing w:line="276" w:lineRule="auto"/>
        <w:jc w:val="both"/>
        <w:rPr>
          <w:rFonts w:cs="Times New Roman"/>
          <w:sz w:val="24"/>
          <w:szCs w:val="24"/>
        </w:rPr>
      </w:pPr>
      <w:r w:rsidRPr="001F70E2">
        <w:rPr>
          <w:rFonts w:cs="Times New Roman"/>
          <w:sz w:val="24"/>
          <w:szCs w:val="24"/>
        </w:rPr>
        <w:t>Základním měřítkem dosažení naplnění mise a vize UTB ve Zlíně jsou cílové ukazatele. V</w:t>
      </w:r>
      <w:r w:rsidRPr="001F70E2">
        <w:rPr>
          <w:rFonts w:ascii="Arial" w:hAnsi="Arial" w:cs="Arial"/>
          <w:sz w:val="24"/>
          <w:szCs w:val="24"/>
        </w:rPr>
        <w:t> </w:t>
      </w:r>
      <w:r w:rsidRPr="001F70E2">
        <w:rPr>
          <w:rFonts w:cs="Times New Roman"/>
          <w:sz w:val="24"/>
          <w:szCs w:val="24"/>
        </w:rPr>
        <w:t>sou</w:t>
      </w:r>
      <w:r w:rsidRPr="001F70E2">
        <w:rPr>
          <w:rFonts w:cs="Aptos"/>
          <w:sz w:val="24"/>
          <w:szCs w:val="24"/>
        </w:rPr>
        <w:t>č</w:t>
      </w:r>
      <w:r w:rsidRPr="001F70E2">
        <w:rPr>
          <w:rFonts w:cs="Times New Roman"/>
          <w:sz w:val="24"/>
          <w:szCs w:val="24"/>
        </w:rPr>
        <w:t>innosti a spolupr</w:t>
      </w:r>
      <w:r w:rsidRPr="001F70E2">
        <w:rPr>
          <w:rFonts w:cs="Aptos"/>
          <w:sz w:val="24"/>
          <w:szCs w:val="24"/>
        </w:rPr>
        <w:t>á</w:t>
      </w:r>
      <w:r w:rsidRPr="001F70E2">
        <w:rPr>
          <w:rFonts w:cs="Times New Roman"/>
          <w:sz w:val="24"/>
          <w:szCs w:val="24"/>
        </w:rPr>
        <w:t>ci v</w:t>
      </w:r>
      <w:r w:rsidRPr="001F70E2">
        <w:rPr>
          <w:rFonts w:cs="Aptos"/>
          <w:sz w:val="24"/>
          <w:szCs w:val="24"/>
        </w:rPr>
        <w:t>š</w:t>
      </w:r>
      <w:r w:rsidRPr="001F70E2">
        <w:rPr>
          <w:rFonts w:cs="Times New Roman"/>
          <w:sz w:val="24"/>
          <w:szCs w:val="24"/>
        </w:rPr>
        <w:t>ech sou</w:t>
      </w:r>
      <w:r w:rsidRPr="001F70E2">
        <w:rPr>
          <w:rFonts w:cs="Aptos"/>
          <w:sz w:val="24"/>
          <w:szCs w:val="24"/>
        </w:rPr>
        <w:t>čá</w:t>
      </w:r>
      <w:r w:rsidRPr="001F70E2">
        <w:rPr>
          <w:rFonts w:cs="Times New Roman"/>
          <w:sz w:val="24"/>
          <w:szCs w:val="24"/>
        </w:rPr>
        <w:t>st</w:t>
      </w:r>
      <w:r w:rsidRPr="001F70E2">
        <w:rPr>
          <w:rFonts w:cs="Aptos"/>
          <w:sz w:val="24"/>
          <w:szCs w:val="24"/>
        </w:rPr>
        <w:t>í</w:t>
      </w:r>
      <w:r w:rsidRPr="001F70E2">
        <w:rPr>
          <w:rFonts w:cs="Times New Roman"/>
          <w:sz w:val="24"/>
          <w:szCs w:val="24"/>
        </w:rPr>
        <w:t xml:space="preserve"> UTB ve Zl</w:t>
      </w:r>
      <w:r w:rsidRPr="001F70E2">
        <w:rPr>
          <w:rFonts w:cs="Aptos"/>
          <w:sz w:val="24"/>
          <w:szCs w:val="24"/>
        </w:rPr>
        <w:t>í</w:t>
      </w:r>
      <w:r w:rsidRPr="001F70E2">
        <w:rPr>
          <w:rFonts w:cs="Times New Roman"/>
          <w:sz w:val="24"/>
          <w:szCs w:val="24"/>
        </w:rPr>
        <w:t>n</w:t>
      </w:r>
      <w:r w:rsidRPr="001F70E2">
        <w:rPr>
          <w:rFonts w:cs="Aptos"/>
          <w:sz w:val="24"/>
          <w:szCs w:val="24"/>
        </w:rPr>
        <w:t>ě</w:t>
      </w:r>
      <w:r w:rsidRPr="001F70E2">
        <w:rPr>
          <w:rFonts w:cs="Times New Roman"/>
          <w:sz w:val="24"/>
          <w:szCs w:val="24"/>
        </w:rPr>
        <w:t xml:space="preserve"> bude v</w:t>
      </w:r>
      <w:r w:rsidRPr="001F70E2">
        <w:rPr>
          <w:rFonts w:ascii="Arial" w:hAnsi="Arial" w:cs="Arial"/>
          <w:sz w:val="24"/>
          <w:szCs w:val="24"/>
        </w:rPr>
        <w:t> </w:t>
      </w:r>
      <w:r w:rsidRPr="001F70E2">
        <w:rPr>
          <w:rFonts w:cs="Times New Roman"/>
          <w:sz w:val="24"/>
          <w:szCs w:val="24"/>
        </w:rPr>
        <w:t>roce 2030 dosa</w:t>
      </w:r>
      <w:r w:rsidRPr="001F70E2">
        <w:rPr>
          <w:rFonts w:cs="Aptos"/>
          <w:sz w:val="24"/>
          <w:szCs w:val="24"/>
        </w:rPr>
        <w:t>ž</w:t>
      </w:r>
      <w:r w:rsidRPr="001F70E2">
        <w:rPr>
          <w:rFonts w:cs="Times New Roman"/>
          <w:sz w:val="24"/>
          <w:szCs w:val="24"/>
        </w:rPr>
        <w:t>eno t</w:t>
      </w:r>
      <w:r w:rsidRPr="001F70E2">
        <w:rPr>
          <w:rFonts w:cs="Aptos"/>
          <w:sz w:val="24"/>
          <w:szCs w:val="24"/>
        </w:rPr>
        <w:t>ě</w:t>
      </w:r>
      <w:r w:rsidRPr="001F70E2">
        <w:rPr>
          <w:rFonts w:cs="Times New Roman"/>
          <w:sz w:val="24"/>
          <w:szCs w:val="24"/>
        </w:rPr>
        <w:t>chto c</w:t>
      </w:r>
      <w:r w:rsidRPr="001F70E2">
        <w:rPr>
          <w:rFonts w:cs="Aptos"/>
          <w:sz w:val="24"/>
          <w:szCs w:val="24"/>
        </w:rPr>
        <w:t>í</w:t>
      </w:r>
      <w:r w:rsidRPr="001F70E2">
        <w:rPr>
          <w:rFonts w:cs="Times New Roman"/>
          <w:sz w:val="24"/>
          <w:szCs w:val="24"/>
        </w:rPr>
        <w:t>lov</w:t>
      </w:r>
      <w:r w:rsidRPr="001F70E2">
        <w:rPr>
          <w:rFonts w:cs="Aptos"/>
          <w:sz w:val="24"/>
          <w:szCs w:val="24"/>
        </w:rPr>
        <w:t>ý</w:t>
      </w:r>
      <w:r w:rsidRPr="001F70E2">
        <w:rPr>
          <w:rFonts w:cs="Times New Roman"/>
          <w:sz w:val="24"/>
          <w:szCs w:val="24"/>
        </w:rPr>
        <w:t>ch ukazatel</w:t>
      </w:r>
      <w:r w:rsidRPr="001F70E2">
        <w:rPr>
          <w:rFonts w:cs="Aptos"/>
          <w:sz w:val="24"/>
          <w:szCs w:val="24"/>
        </w:rPr>
        <w:t>ů</w:t>
      </w:r>
      <w:r w:rsidRPr="001F70E2">
        <w:rPr>
          <w:rFonts w:cs="Times New Roman"/>
          <w:sz w:val="24"/>
          <w:szCs w:val="24"/>
        </w:rPr>
        <w:t>:</w:t>
      </w:r>
      <w:r w:rsidRPr="001F70E2">
        <w:rPr>
          <w:rFonts w:cs="Aptos"/>
          <w:sz w:val="24"/>
          <w:szCs w:val="24"/>
        </w:rPr>
        <w:t> </w:t>
      </w:r>
    </w:p>
    <w:p w14:paraId="17FEC8DE" w14:textId="77777777" w:rsidR="00780B0D" w:rsidRPr="001F70E2" w:rsidRDefault="00780B0D" w:rsidP="001F70E2">
      <w:pPr>
        <w:pStyle w:val="Odstavecseseznamem"/>
        <w:numPr>
          <w:ilvl w:val="0"/>
          <w:numId w:val="12"/>
        </w:numPr>
        <w:spacing w:before="240" w:after="240" w:line="276" w:lineRule="auto"/>
        <w:contextualSpacing w:val="0"/>
        <w:jc w:val="both"/>
        <w:rPr>
          <w:rFonts w:cs="Times New Roman"/>
          <w:sz w:val="24"/>
          <w:szCs w:val="24"/>
        </w:rPr>
      </w:pPr>
      <w:r w:rsidRPr="001F70E2">
        <w:rPr>
          <w:rFonts w:cs="Times New Roman"/>
          <w:sz w:val="24"/>
          <w:szCs w:val="24"/>
        </w:rPr>
        <w:t>11 000 studentů, přičemž minimálně 15 % z nich budou zahraniční studenti.</w:t>
      </w:r>
      <w:r w:rsidRPr="001F70E2">
        <w:rPr>
          <w:rFonts w:ascii="Arial" w:hAnsi="Arial" w:cs="Arial"/>
          <w:sz w:val="24"/>
          <w:szCs w:val="24"/>
        </w:rPr>
        <w:t>​</w:t>
      </w:r>
    </w:p>
    <w:p w14:paraId="246CA5AC" w14:textId="77777777" w:rsidR="00780B0D" w:rsidRPr="001F70E2" w:rsidRDefault="00780B0D" w:rsidP="001F70E2">
      <w:pPr>
        <w:pStyle w:val="Odstavecseseznamem"/>
        <w:numPr>
          <w:ilvl w:val="0"/>
          <w:numId w:val="12"/>
        </w:numPr>
        <w:spacing w:before="240" w:after="240" w:line="276" w:lineRule="auto"/>
        <w:contextualSpacing w:val="0"/>
        <w:jc w:val="both"/>
        <w:rPr>
          <w:rFonts w:cs="Times New Roman"/>
          <w:sz w:val="24"/>
          <w:szCs w:val="24"/>
        </w:rPr>
      </w:pPr>
      <w:r w:rsidRPr="001F70E2">
        <w:rPr>
          <w:rFonts w:cs="Times New Roman"/>
          <w:sz w:val="24"/>
          <w:szCs w:val="24"/>
        </w:rPr>
        <w:t>Získání institucionální akreditace v klíčových oblastech vzdělávání realizovaných na UTB ve Zlíně.</w:t>
      </w:r>
      <w:r w:rsidRPr="001F70E2">
        <w:rPr>
          <w:rFonts w:ascii="Arial" w:hAnsi="Arial" w:cs="Arial"/>
          <w:sz w:val="24"/>
          <w:szCs w:val="24"/>
        </w:rPr>
        <w:t>​</w:t>
      </w:r>
    </w:p>
    <w:p w14:paraId="771C73B9" w14:textId="77777777" w:rsidR="00780B0D" w:rsidRPr="001F70E2" w:rsidRDefault="00780B0D" w:rsidP="001F70E2">
      <w:pPr>
        <w:pStyle w:val="Odstavecseseznamem"/>
        <w:numPr>
          <w:ilvl w:val="0"/>
          <w:numId w:val="12"/>
        </w:numPr>
        <w:spacing w:before="240" w:after="240" w:line="276" w:lineRule="auto"/>
        <w:contextualSpacing w:val="0"/>
        <w:jc w:val="both"/>
        <w:rPr>
          <w:rFonts w:cs="Times New Roman"/>
          <w:sz w:val="24"/>
          <w:szCs w:val="24"/>
        </w:rPr>
      </w:pPr>
      <w:r w:rsidRPr="001F70E2">
        <w:rPr>
          <w:rFonts w:cs="Times New Roman"/>
          <w:sz w:val="24"/>
          <w:szCs w:val="24"/>
        </w:rPr>
        <w:t>Stabilní personální struktura akademických pracovníků s podílem minimálně 30 % docentů a profesorů, z toho 35 % profesorů. Alespoň 15 % akademických či vědeckých pracovníků bude ze zahraničí.</w:t>
      </w:r>
      <w:r w:rsidRPr="001F70E2">
        <w:rPr>
          <w:rFonts w:ascii="Arial" w:hAnsi="Arial" w:cs="Arial"/>
          <w:sz w:val="24"/>
          <w:szCs w:val="24"/>
        </w:rPr>
        <w:t>​</w:t>
      </w:r>
    </w:p>
    <w:p w14:paraId="199081E9" w14:textId="74ED4EE6" w:rsidR="00780B0D" w:rsidRPr="001F70E2" w:rsidRDefault="00780B0D" w:rsidP="001F70E2">
      <w:pPr>
        <w:pStyle w:val="Odstavecseseznamem"/>
        <w:numPr>
          <w:ilvl w:val="0"/>
          <w:numId w:val="12"/>
        </w:numPr>
        <w:spacing w:before="240" w:after="240" w:line="276" w:lineRule="auto"/>
        <w:contextualSpacing w:val="0"/>
        <w:jc w:val="both"/>
        <w:rPr>
          <w:rFonts w:cs="Times New Roman"/>
          <w:sz w:val="24"/>
          <w:szCs w:val="24"/>
        </w:rPr>
      </w:pPr>
      <w:r w:rsidRPr="001F70E2">
        <w:rPr>
          <w:rFonts w:cs="Times New Roman"/>
          <w:sz w:val="24"/>
          <w:szCs w:val="24"/>
        </w:rPr>
        <w:t>Více než 80 % akademických pracovníků s minimálně jedním kvalitním vědeckým výstupem indexovaným v databázi Web of Science (většina z nich na úrovni kvartilu Q₁ nebo Q₂) nebo (dle zaměření součásti) více než 40 % akademických pracovníků s minimálně jedním kvalitním tvůrčím výstupem certifikovaným v Registru uměleckých výstupů minimálně na úrovni hodnocení BL</w:t>
      </w:r>
      <w:r w:rsidR="00642D84" w:rsidRPr="001F70E2">
        <w:rPr>
          <w:rFonts w:cs="Times New Roman"/>
          <w:sz w:val="24"/>
          <w:szCs w:val="24"/>
        </w:rPr>
        <w:t>Y.</w:t>
      </w:r>
    </w:p>
    <w:p w14:paraId="57D48B4E" w14:textId="77777777" w:rsidR="00780B0D" w:rsidRPr="001F70E2" w:rsidRDefault="00780B0D" w:rsidP="001F70E2">
      <w:pPr>
        <w:pStyle w:val="Odstavecseseznamem"/>
        <w:numPr>
          <w:ilvl w:val="0"/>
          <w:numId w:val="12"/>
        </w:numPr>
        <w:spacing w:before="240" w:after="240" w:line="276" w:lineRule="auto"/>
        <w:contextualSpacing w:val="0"/>
        <w:jc w:val="both"/>
        <w:rPr>
          <w:rFonts w:cs="Times New Roman"/>
          <w:sz w:val="24"/>
          <w:szCs w:val="24"/>
        </w:rPr>
      </w:pPr>
      <w:r w:rsidRPr="001F70E2">
        <w:rPr>
          <w:rFonts w:cs="Times New Roman"/>
          <w:sz w:val="24"/>
          <w:szCs w:val="24"/>
        </w:rPr>
        <w:t>Umístění ve zveřejňované části mezinárodních žebříčků – zejména The Times of Higher Education – World University Ranking (THE) a QS Ranking – s důrazem na zvyšování kvality a prestiže</w:t>
      </w:r>
      <w:r w:rsidRPr="001F70E2">
        <w:rPr>
          <w:rFonts w:ascii="Arial" w:hAnsi="Arial" w:cs="Arial"/>
          <w:sz w:val="24"/>
          <w:szCs w:val="24"/>
        </w:rPr>
        <w:t>​</w:t>
      </w:r>
      <w:r w:rsidRPr="001F70E2">
        <w:rPr>
          <w:rFonts w:cs="Times New Roman"/>
          <w:sz w:val="24"/>
          <w:szCs w:val="24"/>
        </w:rPr>
        <w:t>.</w:t>
      </w:r>
    </w:p>
    <w:p w14:paraId="0FF10A01" w14:textId="77777777" w:rsidR="00780B0D" w:rsidRPr="00780B0D" w:rsidRDefault="00780B0D" w:rsidP="00780B0D">
      <w:pPr>
        <w:spacing w:line="276" w:lineRule="auto"/>
        <w:jc w:val="both"/>
        <w:rPr>
          <w:rFonts w:cs="Times New Roman"/>
          <w:sz w:val="24"/>
          <w:szCs w:val="24"/>
        </w:rPr>
      </w:pPr>
    </w:p>
    <w:p w14:paraId="0DE38F88" w14:textId="77777777" w:rsidR="00780B0D" w:rsidRDefault="00780B0D" w:rsidP="00780B0D">
      <w:pPr>
        <w:tabs>
          <w:tab w:val="left" w:pos="11057"/>
        </w:tabs>
        <w:rPr>
          <w:b/>
          <w:bCs/>
          <w:sz w:val="24"/>
          <w:szCs w:val="24"/>
        </w:rPr>
      </w:pPr>
    </w:p>
    <w:p w14:paraId="58D5A8E5" w14:textId="77777777" w:rsidR="00B0496B" w:rsidRDefault="00B0496B" w:rsidP="00780B0D">
      <w:pPr>
        <w:tabs>
          <w:tab w:val="left" w:pos="11057"/>
        </w:tabs>
        <w:rPr>
          <w:b/>
          <w:bCs/>
          <w:sz w:val="24"/>
          <w:szCs w:val="24"/>
        </w:rPr>
      </w:pPr>
    </w:p>
    <w:p w14:paraId="4F41D840" w14:textId="77777777" w:rsidR="00B0496B" w:rsidRDefault="00B0496B" w:rsidP="00780B0D">
      <w:pPr>
        <w:tabs>
          <w:tab w:val="left" w:pos="11057"/>
        </w:tabs>
        <w:rPr>
          <w:b/>
          <w:bCs/>
          <w:sz w:val="24"/>
          <w:szCs w:val="24"/>
        </w:rPr>
      </w:pPr>
    </w:p>
    <w:p w14:paraId="491EC6E3" w14:textId="77777777" w:rsidR="00B0496B" w:rsidRDefault="00B0496B" w:rsidP="00780B0D">
      <w:pPr>
        <w:tabs>
          <w:tab w:val="left" w:pos="11057"/>
        </w:tabs>
        <w:rPr>
          <w:b/>
          <w:bCs/>
          <w:sz w:val="24"/>
          <w:szCs w:val="24"/>
        </w:rPr>
      </w:pPr>
    </w:p>
    <w:p w14:paraId="49487694" w14:textId="77777777" w:rsidR="00B0496B" w:rsidRDefault="00B0496B" w:rsidP="00780B0D">
      <w:pPr>
        <w:tabs>
          <w:tab w:val="left" w:pos="11057"/>
        </w:tabs>
        <w:rPr>
          <w:b/>
          <w:bCs/>
          <w:sz w:val="24"/>
          <w:szCs w:val="24"/>
        </w:rPr>
      </w:pPr>
    </w:p>
    <w:p w14:paraId="3F34A299" w14:textId="77777777" w:rsidR="00B0496B" w:rsidRPr="00780B0D" w:rsidRDefault="00B0496B" w:rsidP="00780B0D">
      <w:pPr>
        <w:tabs>
          <w:tab w:val="left" w:pos="11057"/>
        </w:tabs>
        <w:rPr>
          <w:b/>
          <w:bCs/>
          <w:sz w:val="24"/>
          <w:szCs w:val="24"/>
        </w:rPr>
      </w:pPr>
    </w:p>
    <w:p w14:paraId="789458D5" w14:textId="77777777" w:rsidR="00780B0D" w:rsidRPr="00780B0D" w:rsidRDefault="00780B0D" w:rsidP="00CE6D62">
      <w:pPr>
        <w:tabs>
          <w:tab w:val="left" w:pos="11057"/>
        </w:tabs>
        <w:jc w:val="center"/>
        <w:rPr>
          <w:b/>
          <w:bCs/>
          <w:sz w:val="24"/>
          <w:szCs w:val="24"/>
        </w:rPr>
      </w:pPr>
    </w:p>
    <w:p w14:paraId="29F617C4" w14:textId="6E060901" w:rsidR="001A31A7" w:rsidRPr="00780B0D" w:rsidRDefault="001A31A7" w:rsidP="00C7027E">
      <w:pPr>
        <w:pStyle w:val="Nadpisdoobsahu"/>
        <w:jc w:val="center"/>
      </w:pPr>
      <w:bookmarkStart w:id="46" w:name="_Toc213752312"/>
      <w:r w:rsidRPr="00780B0D">
        <w:t>Pilíř A: Vzdělávání</w:t>
      </w:r>
      <w:bookmarkEnd w:id="46"/>
    </w:p>
    <w:p w14:paraId="03DC73B4" w14:textId="77777777" w:rsidR="001A31A7" w:rsidRPr="00780B0D" w:rsidRDefault="001A31A7" w:rsidP="001A31A7">
      <w:pPr>
        <w:rPr>
          <w:sz w:val="24"/>
          <w:szCs w:val="24"/>
        </w:rPr>
      </w:pPr>
      <w:r w:rsidRPr="00780B0D">
        <w:rPr>
          <w:sz w:val="24"/>
          <w:szCs w:val="24"/>
        </w:rPr>
        <w:t>Cíle MŠMT:</w:t>
      </w:r>
    </w:p>
    <w:p w14:paraId="3E56D25E" w14:textId="17AE345D" w:rsidR="001A31A7" w:rsidRPr="00780B0D" w:rsidRDefault="001A31A7" w:rsidP="001A31A7">
      <w:pPr>
        <w:rPr>
          <w:sz w:val="24"/>
          <w:szCs w:val="24"/>
        </w:rPr>
      </w:pPr>
      <w:r w:rsidRPr="00780B0D">
        <w:rPr>
          <w:sz w:val="24"/>
          <w:szCs w:val="24"/>
        </w:rPr>
        <w:t>Realizovat otevřené, flexibilní a kvalitní vzdělávání reagující na potřeby trhu práce a společenské výzvy 21. století.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830"/>
        <w:gridCol w:w="3119"/>
        <w:gridCol w:w="3260"/>
      </w:tblGrid>
      <w:tr w:rsidR="00B0496B" w:rsidRPr="00780B0D" w14:paraId="60A13A93" w14:textId="77777777" w:rsidTr="00AA1613">
        <w:trPr>
          <w:trHeight w:val="288"/>
        </w:trPr>
        <w:tc>
          <w:tcPr>
            <w:tcW w:w="2830" w:type="dxa"/>
            <w:noWrap/>
            <w:hideMark/>
          </w:tcPr>
          <w:p w14:paraId="48BB29CA" w14:textId="77777777" w:rsidR="00B0496B" w:rsidRPr="00780B0D" w:rsidRDefault="00B0496B">
            <w:pPr>
              <w:rPr>
                <w:b/>
                <w:bCs/>
                <w:sz w:val="24"/>
                <w:szCs w:val="24"/>
              </w:rPr>
            </w:pPr>
            <w:bookmarkStart w:id="47" w:name="_Hlk211366299"/>
            <w:r w:rsidRPr="00780B0D">
              <w:rPr>
                <w:b/>
                <w:bCs/>
                <w:sz w:val="24"/>
                <w:szCs w:val="24"/>
              </w:rPr>
              <w:t>Strategický cíl</w:t>
            </w:r>
          </w:p>
        </w:tc>
        <w:tc>
          <w:tcPr>
            <w:tcW w:w="3119" w:type="dxa"/>
            <w:noWrap/>
            <w:hideMark/>
          </w:tcPr>
          <w:p w14:paraId="4F3F07BE" w14:textId="77777777" w:rsidR="00B0496B" w:rsidRPr="00780B0D" w:rsidRDefault="00B0496B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Dílčí cíl</w:t>
            </w:r>
          </w:p>
        </w:tc>
        <w:tc>
          <w:tcPr>
            <w:tcW w:w="3260" w:type="dxa"/>
            <w:noWrap/>
            <w:hideMark/>
          </w:tcPr>
          <w:p w14:paraId="5FB2923E" w14:textId="44ADAE3C" w:rsidR="00B0496B" w:rsidRPr="00780B0D" w:rsidRDefault="00B0496B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Indikátor 2026</w:t>
            </w:r>
            <w:r>
              <w:rPr>
                <w:b/>
                <w:bCs/>
                <w:sz w:val="24"/>
                <w:szCs w:val="24"/>
              </w:rPr>
              <w:t>+</w:t>
            </w:r>
          </w:p>
        </w:tc>
      </w:tr>
      <w:bookmarkEnd w:id="47"/>
      <w:tr w:rsidR="00B0496B" w:rsidRPr="00780B0D" w14:paraId="21C37882" w14:textId="77777777" w:rsidTr="00AA1613">
        <w:trPr>
          <w:trHeight w:val="2117"/>
        </w:trPr>
        <w:tc>
          <w:tcPr>
            <w:tcW w:w="2830" w:type="dxa"/>
            <w:hideMark/>
          </w:tcPr>
          <w:p w14:paraId="24510261" w14:textId="77777777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1.1 Připravovat nové a inovovat stávající studijní programy v souladu se společenskými potřebami a výzvami, tématy udržitelnosti, potřebami praxe, v návaznosti na technologický rozvoj a uplatnitelnost absolventů na měnícím se trhu práce.      </w:t>
            </w:r>
          </w:p>
        </w:tc>
        <w:tc>
          <w:tcPr>
            <w:tcW w:w="3119" w:type="dxa"/>
            <w:hideMark/>
          </w:tcPr>
          <w:p w14:paraId="52D50912" w14:textId="13D6A464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1.1.1 Akreditovat studijní programy významné z hlediska společenských potřeb, témat udržitelnosti a potřeb praxe, v návaznosti na technologický rozvoj</w:t>
            </w:r>
            <w:ins w:id="48" w:author="Martin Sysel" w:date="2026-01-06T13:15:00Z">
              <w:r w:rsidR="00266EDA">
                <w:rPr>
                  <w:sz w:val="24"/>
                  <w:szCs w:val="24"/>
                </w:rPr>
                <w:t xml:space="preserve">, včetně </w:t>
              </w:r>
            </w:ins>
            <w:ins w:id="49" w:author="Martin Sysel" w:date="2026-01-06T13:19:00Z">
              <w:r w:rsidR="00F36F94">
                <w:rPr>
                  <w:sz w:val="24"/>
                  <w:szCs w:val="24"/>
                </w:rPr>
                <w:t xml:space="preserve">digitálních </w:t>
              </w:r>
            </w:ins>
            <w:ins w:id="50" w:author="Martin Sysel" w:date="2026-01-06T13:15:00Z">
              <w:r w:rsidR="00266EDA">
                <w:rPr>
                  <w:sz w:val="24"/>
                  <w:szCs w:val="24"/>
                </w:rPr>
                <w:t>kompetencí,</w:t>
              </w:r>
            </w:ins>
            <w:r w:rsidRPr="00780B0D">
              <w:rPr>
                <w:sz w:val="24"/>
                <w:szCs w:val="24"/>
              </w:rPr>
              <w:t xml:space="preserve"> a uplatnitelnost absolventů na měnícím se trhu práce.  </w:t>
            </w:r>
          </w:p>
        </w:tc>
        <w:tc>
          <w:tcPr>
            <w:tcW w:w="3260" w:type="dxa"/>
            <w:hideMark/>
          </w:tcPr>
          <w:p w14:paraId="6A0CDB79" w14:textId="2303FC4B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Studijní programy – počet  akreditovaných studijních programů UTB ve Zlíně         </w:t>
            </w:r>
          </w:p>
          <w:p w14:paraId="69F2C6DA" w14:textId="2761FE06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Studijní programy - počet studijních programů připravených a předložených k akreditaci</w:t>
            </w:r>
          </w:p>
        </w:tc>
      </w:tr>
      <w:tr w:rsidR="00EC246A" w:rsidRPr="00780B0D" w14:paraId="787333E6" w14:textId="77777777" w:rsidTr="00AA1613">
        <w:trPr>
          <w:trHeight w:val="2117"/>
        </w:trPr>
        <w:tc>
          <w:tcPr>
            <w:tcW w:w="2830" w:type="dxa"/>
          </w:tcPr>
          <w:p w14:paraId="3F820C2B" w14:textId="742FD978" w:rsidR="00EC246A" w:rsidRPr="00780B0D" w:rsidRDefault="00EC246A" w:rsidP="00EA769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1.1 Připravovat nové a inovovat stávající studijní programy v souladu se společenskými potřebami a výzvami, tématy udržitelnosti, potřebami praxe, v návaznosti na technologický rozvoj a uplatnitelnost absolventů na měnícím se trhu práce.      </w:t>
            </w:r>
          </w:p>
        </w:tc>
        <w:tc>
          <w:tcPr>
            <w:tcW w:w="3119" w:type="dxa"/>
          </w:tcPr>
          <w:p w14:paraId="7B19B2D9" w14:textId="6AB6D97C" w:rsidR="00EC246A" w:rsidRPr="00780B0D" w:rsidRDefault="00EC246A" w:rsidP="00EA769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1.1.2 Na základě analýzy potřeb u zaměstnavatelů a šetření u absolventů inovovat stávající studijní programy.</w:t>
            </w:r>
          </w:p>
        </w:tc>
        <w:tc>
          <w:tcPr>
            <w:tcW w:w="3260" w:type="dxa"/>
          </w:tcPr>
          <w:p w14:paraId="03C264DC" w14:textId="77777777" w:rsidR="00EC246A" w:rsidRPr="00780B0D" w:rsidRDefault="00EC246A" w:rsidP="00EA769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Studijní programy – počet akreditovaných studijních programů UTB ve Zlíně          </w:t>
            </w:r>
          </w:p>
          <w:p w14:paraId="397AA126" w14:textId="77777777" w:rsidR="00AA332D" w:rsidRDefault="00EC246A" w:rsidP="00EA769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</w:t>
            </w:r>
            <w:r w:rsidR="00AA332D" w:rsidRPr="00780B0D">
              <w:rPr>
                <w:sz w:val="24"/>
                <w:szCs w:val="24"/>
              </w:rPr>
              <w:t xml:space="preserve">Kvalita výuky – Hodnocení kvality výuky v jednotlivých studijních předmětech skrze jednotný dotazník v IS/STAG                                                                         </w:t>
            </w:r>
          </w:p>
          <w:p w14:paraId="53DD70FF" w14:textId="0C051170" w:rsidR="00EC246A" w:rsidRPr="00780B0D" w:rsidRDefault="00EC246A" w:rsidP="00EA769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                                          </w:t>
            </w:r>
            <w:r w:rsidRPr="00780B0D">
              <w:rPr>
                <w:sz w:val="24"/>
                <w:szCs w:val="24"/>
              </w:rPr>
              <w:br/>
              <w:t xml:space="preserve">Nezaměstnaní absolventi – Počet nezaměstnaných absolventů UTB ve Zlíně </w:t>
            </w:r>
          </w:p>
          <w:p w14:paraId="7144C040" w14:textId="77777777" w:rsidR="00EC246A" w:rsidRPr="00780B0D" w:rsidRDefault="00EC246A" w:rsidP="00EA769A">
            <w:pPr>
              <w:rPr>
                <w:sz w:val="24"/>
                <w:szCs w:val="24"/>
              </w:rPr>
            </w:pPr>
          </w:p>
          <w:p w14:paraId="4C190F77" w14:textId="1D32AE05" w:rsidR="00EC246A" w:rsidRPr="00780B0D" w:rsidRDefault="00EC246A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Studijní programy - počet studijních programů připravených a předložených k prodloužení akreditace</w:t>
            </w:r>
          </w:p>
        </w:tc>
      </w:tr>
      <w:tr w:rsidR="00EC246A" w:rsidRPr="00780B0D" w14:paraId="7EEDA65F" w14:textId="77777777" w:rsidTr="00AA1613">
        <w:trPr>
          <w:trHeight w:val="850"/>
        </w:trPr>
        <w:tc>
          <w:tcPr>
            <w:tcW w:w="2830" w:type="dxa"/>
            <w:hideMark/>
          </w:tcPr>
          <w:p w14:paraId="216694A6" w14:textId="194AC647" w:rsidR="00EC246A" w:rsidRPr="00780B0D" w:rsidRDefault="00EC246A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1.1 Připravovat nové a inovovat stávající studijní programy v souladu se společenskými potřebami a výzvami, tématy udržitelnosti, potřebami praxe, v návaznosti na technologický rozvoj a uplatnitelnost absolventů na měnícím se trhu práce.      </w:t>
            </w:r>
          </w:p>
        </w:tc>
        <w:tc>
          <w:tcPr>
            <w:tcW w:w="3119" w:type="dxa"/>
            <w:hideMark/>
          </w:tcPr>
          <w:p w14:paraId="77615574" w14:textId="378C89A1" w:rsidR="00EC246A" w:rsidRPr="00780B0D" w:rsidRDefault="00EC246A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1.1.3 Zvyšovat kvalitu a relevanci prezenční i kombinované formy studia. Realizovat a inovovat systém hodnocení kvality výuky, posilovat komunikaci se studenty a zvyšovat jejich zapojení do procesů hodnocení výuky. </w:t>
            </w:r>
          </w:p>
        </w:tc>
        <w:tc>
          <w:tcPr>
            <w:tcW w:w="3260" w:type="dxa"/>
            <w:hideMark/>
          </w:tcPr>
          <w:p w14:paraId="0B455C2B" w14:textId="0A490961" w:rsidR="00EC246A" w:rsidRPr="00780B0D" w:rsidRDefault="00EC246A" w:rsidP="00FF0D29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Kvalita výuky – Hodnocení kvality výuky v jednotlivých studijních předmětech skrze jednotný dotazník v IS/STAG                                                                         </w:t>
            </w:r>
          </w:p>
        </w:tc>
      </w:tr>
      <w:tr w:rsidR="00EC246A" w:rsidRPr="00780B0D" w14:paraId="3C677F7F" w14:textId="77777777" w:rsidTr="00AA1613">
        <w:trPr>
          <w:trHeight w:val="708"/>
        </w:trPr>
        <w:tc>
          <w:tcPr>
            <w:tcW w:w="2830" w:type="dxa"/>
          </w:tcPr>
          <w:p w14:paraId="6043B251" w14:textId="37BAFB15" w:rsidR="00EC246A" w:rsidRPr="00780B0D" w:rsidRDefault="00EC246A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1.1 Připravovat nové a inovovat stávající studijní programy v souladu se společenskými potřebami a výzvami, tématy udržitelnosti, potřebami praxe, v návaznosti na technologický rozvoj a uplatnitelnost absolventů na měnícím se trhu práce.      </w:t>
            </w:r>
          </w:p>
        </w:tc>
        <w:tc>
          <w:tcPr>
            <w:tcW w:w="3119" w:type="dxa"/>
          </w:tcPr>
          <w:p w14:paraId="201CBE45" w14:textId="42774B8A" w:rsidR="00EC246A" w:rsidRPr="00780B0D" w:rsidRDefault="00EC246A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1.1.4 Připravovat a zavádět v akreditovaných studijních programech moduly zakončené mikrocertifikáty (po přijetí patřičné VŠ legislativy)</w:t>
            </w:r>
            <w:r w:rsidR="00141260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1BF2E8CF" w14:textId="77777777" w:rsidR="001D65B3" w:rsidRDefault="001D65B3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modulů zakončených mikrocertifikáty</w:t>
            </w:r>
          </w:p>
          <w:p w14:paraId="5A0D623A" w14:textId="77777777" w:rsidR="001D65B3" w:rsidRDefault="001D65B3" w:rsidP="00325715">
            <w:pPr>
              <w:rPr>
                <w:sz w:val="24"/>
                <w:szCs w:val="24"/>
              </w:rPr>
            </w:pPr>
          </w:p>
          <w:p w14:paraId="5AF9CE2D" w14:textId="0F3CE02E" w:rsidR="001D65B3" w:rsidRPr="00780B0D" w:rsidRDefault="001D65B3" w:rsidP="00325715">
            <w:pPr>
              <w:rPr>
                <w:sz w:val="24"/>
                <w:szCs w:val="24"/>
              </w:rPr>
            </w:pPr>
          </w:p>
        </w:tc>
      </w:tr>
      <w:tr w:rsidR="00F63DF6" w:rsidRPr="00780B0D" w14:paraId="13D8B466" w14:textId="77777777" w:rsidTr="00AA1613">
        <w:trPr>
          <w:trHeight w:val="708"/>
        </w:trPr>
        <w:tc>
          <w:tcPr>
            <w:tcW w:w="2830" w:type="dxa"/>
          </w:tcPr>
          <w:p w14:paraId="505162D7" w14:textId="1DD3250E" w:rsidR="00F63DF6" w:rsidRPr="00780B0D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1.1 Připravovat nové a inovovat stávající studijní programy v souladu se společenskými potřebami a výzvami, tématy udržitelnosti, potřebami praxe, v návaznosti na technologický rozvoj a uplatnitelnost absolventů na měnícím se trhu práce.      </w:t>
            </w:r>
          </w:p>
        </w:tc>
        <w:tc>
          <w:tcPr>
            <w:tcW w:w="3119" w:type="dxa"/>
          </w:tcPr>
          <w:p w14:paraId="5D49AA38" w14:textId="146B78A7" w:rsidR="00F63DF6" w:rsidRPr="00780B0D" w:rsidRDefault="00F63DF6" w:rsidP="00F63D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1.1.5. Zvyšovat počet studentů na UTB v relevantních studijních programech.</w:t>
            </w:r>
          </w:p>
        </w:tc>
        <w:tc>
          <w:tcPr>
            <w:tcW w:w="3260" w:type="dxa"/>
          </w:tcPr>
          <w:p w14:paraId="6E14178F" w14:textId="221CD810" w:rsidR="00F63DF6" w:rsidRPr="00780B0D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Studijní programy – počet studijních programů UTB ve Zlíně společensky relevantních a relevantních pro praxi         </w:t>
            </w:r>
          </w:p>
        </w:tc>
      </w:tr>
      <w:tr w:rsidR="00F63DF6" w:rsidRPr="00780B0D" w14:paraId="3A4A1B6B" w14:textId="77777777" w:rsidTr="00AA1613">
        <w:trPr>
          <w:trHeight w:val="3704"/>
        </w:trPr>
        <w:tc>
          <w:tcPr>
            <w:tcW w:w="2830" w:type="dxa"/>
            <w:hideMark/>
          </w:tcPr>
          <w:p w14:paraId="40FDC15B" w14:textId="579F5867" w:rsidR="00F63DF6" w:rsidRPr="00780B0D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 2 Zvyšovat studijní úspěšnost na všech úrovních studia.</w:t>
            </w:r>
          </w:p>
        </w:tc>
        <w:tc>
          <w:tcPr>
            <w:tcW w:w="3119" w:type="dxa"/>
            <w:hideMark/>
          </w:tcPr>
          <w:p w14:paraId="61EF8CDC" w14:textId="658031FB" w:rsidR="00F63DF6" w:rsidRPr="00780B0D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1.2.1 Podporovat nové nástroje vzdělávání a podpory studentů a talentovaných studentů, jejich podnikavost a kreativitu prostřednictvím vzdělávání v akreditovaných studijních programech.</w:t>
            </w:r>
          </w:p>
        </w:tc>
        <w:tc>
          <w:tcPr>
            <w:tcW w:w="3260" w:type="dxa"/>
            <w:hideMark/>
          </w:tcPr>
          <w:p w14:paraId="0497196C" w14:textId="77777777" w:rsidR="00F63DF6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Aktivity/akce na podporu měkkých dovedností studentů.  </w:t>
            </w:r>
          </w:p>
          <w:p w14:paraId="0FF31424" w14:textId="77777777" w:rsidR="00F63DF6" w:rsidRDefault="00F63DF6" w:rsidP="00F63DF6">
            <w:pPr>
              <w:rPr>
                <w:sz w:val="24"/>
                <w:szCs w:val="24"/>
              </w:rPr>
            </w:pPr>
          </w:p>
          <w:p w14:paraId="7BFF6783" w14:textId="77777777" w:rsidR="00F63DF6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podpořených studentů</w:t>
            </w:r>
          </w:p>
          <w:p w14:paraId="1205B37E" w14:textId="77777777" w:rsidR="00F63DF6" w:rsidRDefault="00F63DF6" w:rsidP="00F63DF6">
            <w:pPr>
              <w:rPr>
                <w:sz w:val="24"/>
                <w:szCs w:val="24"/>
              </w:rPr>
            </w:pPr>
          </w:p>
          <w:p w14:paraId="52CA69CF" w14:textId="02CC5B64" w:rsidR="00F63DF6" w:rsidRPr="00780B0D" w:rsidRDefault="00F63DF6" w:rsidP="00A76E0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studentů, kteří absolvovali stáž nebo realizovali spolupráci v rámci výuky u externích partnerů</w:t>
            </w:r>
          </w:p>
        </w:tc>
      </w:tr>
      <w:tr w:rsidR="00F63DF6" w:rsidRPr="00780B0D" w14:paraId="220B22D9" w14:textId="77777777" w:rsidTr="00AA1613">
        <w:trPr>
          <w:trHeight w:val="2235"/>
        </w:trPr>
        <w:tc>
          <w:tcPr>
            <w:tcW w:w="2830" w:type="dxa"/>
          </w:tcPr>
          <w:p w14:paraId="523FB9EB" w14:textId="1AD0D1B4" w:rsidR="00F63DF6" w:rsidRPr="00780B0D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 2 Zvyšovat studijní úspěšnost na všech úrovních studia.</w:t>
            </w:r>
          </w:p>
        </w:tc>
        <w:tc>
          <w:tcPr>
            <w:tcW w:w="3119" w:type="dxa"/>
          </w:tcPr>
          <w:p w14:paraId="71CC4F33" w14:textId="054C3536" w:rsidR="00F63DF6" w:rsidRPr="00780B0D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1.2.2 Provést systematickou analýzu kreditového ohodnocení a tvorby předmětů dle ECTS jako podklad pro případné budoucí sjednocení metodických přístupů.</w:t>
            </w:r>
          </w:p>
        </w:tc>
        <w:tc>
          <w:tcPr>
            <w:tcW w:w="3260" w:type="dxa"/>
          </w:tcPr>
          <w:p w14:paraId="185222BB" w14:textId="7395E6C1" w:rsidR="00F63DF6" w:rsidRPr="00780B0D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Analýza systému přidělování kreditů ECTS na fakultách UTB</w:t>
            </w:r>
          </w:p>
        </w:tc>
      </w:tr>
      <w:tr w:rsidR="00F63DF6" w:rsidRPr="00780B0D" w14:paraId="21E967C6" w14:textId="77777777" w:rsidTr="00AA1613">
        <w:trPr>
          <w:trHeight w:val="1104"/>
        </w:trPr>
        <w:tc>
          <w:tcPr>
            <w:tcW w:w="2830" w:type="dxa"/>
            <w:hideMark/>
          </w:tcPr>
          <w:p w14:paraId="135C583D" w14:textId="45431B0A" w:rsidR="00F63DF6" w:rsidRPr="00780B0D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 2 Zvyšovat studijní úspěšnost na všech úrovních studia.</w:t>
            </w:r>
          </w:p>
        </w:tc>
        <w:tc>
          <w:tcPr>
            <w:tcW w:w="3119" w:type="dxa"/>
            <w:hideMark/>
          </w:tcPr>
          <w:p w14:paraId="58B1CFA2" w14:textId="20FF8915" w:rsidR="00F63DF6" w:rsidRPr="00780B0D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1.2.3 Analyzovat studijní zátěž studentů ve studovaných SP s cílem systémových opatření – případných úprav studijních plánů za účelem snížení studijní neúspěšnosti. </w:t>
            </w:r>
          </w:p>
        </w:tc>
        <w:tc>
          <w:tcPr>
            <w:tcW w:w="3260" w:type="dxa"/>
            <w:hideMark/>
          </w:tcPr>
          <w:p w14:paraId="4336A1C9" w14:textId="5F72E639" w:rsidR="00F63DF6" w:rsidRPr="00780B0D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realizovaných doučovacích kurzů</w:t>
            </w:r>
          </w:p>
        </w:tc>
      </w:tr>
      <w:tr w:rsidR="00F63DF6" w:rsidRPr="00780B0D" w14:paraId="1C799527" w14:textId="77777777" w:rsidTr="00AA1613">
        <w:trPr>
          <w:trHeight w:val="1104"/>
        </w:trPr>
        <w:tc>
          <w:tcPr>
            <w:tcW w:w="2830" w:type="dxa"/>
          </w:tcPr>
          <w:p w14:paraId="49AABE93" w14:textId="6573CE95" w:rsidR="00F63DF6" w:rsidRPr="00780B0D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 2 Zvyšovat studijní úspěšnost na všech úrovních studia.</w:t>
            </w:r>
          </w:p>
        </w:tc>
        <w:tc>
          <w:tcPr>
            <w:tcW w:w="3119" w:type="dxa"/>
          </w:tcPr>
          <w:p w14:paraId="365DF434" w14:textId="5054E594" w:rsidR="00F63DF6" w:rsidRPr="00780B0D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1.2.4 Realizovat individuální poradenství pro studenty s rizikem neúspěšnosti ve výuce za účelem dosáhnout snížení studijní neúspěšnosti (Poradenské centrum UTB)</w:t>
            </w:r>
            <w:r w:rsidR="0028007A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7D5762E3" w14:textId="07052E4E" w:rsidR="00F63DF6" w:rsidRPr="00780B0D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Počet studentů využívajících poradenské služby </w:t>
            </w:r>
          </w:p>
        </w:tc>
      </w:tr>
      <w:tr w:rsidR="00F63DF6" w:rsidRPr="00780B0D" w14:paraId="6B752F60" w14:textId="77777777" w:rsidTr="00AA1613">
        <w:trPr>
          <w:trHeight w:val="828"/>
        </w:trPr>
        <w:tc>
          <w:tcPr>
            <w:tcW w:w="2830" w:type="dxa"/>
            <w:hideMark/>
          </w:tcPr>
          <w:p w14:paraId="263928CE" w14:textId="72FB22CA" w:rsidR="00F63DF6" w:rsidRPr="00780B0D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 3 Reagovat na měnící se společenské a technologické podmínky z hlediska forem studia, podmínek studia a ukončení studia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hideMark/>
          </w:tcPr>
          <w:p w14:paraId="79DF1D75" w14:textId="498CB75F" w:rsidR="00F63DF6" w:rsidRPr="00780B0D" w:rsidRDefault="00F63DF6" w:rsidP="00F63DF6">
            <w:pPr>
              <w:rPr>
                <w:sz w:val="24"/>
                <w:szCs w:val="24"/>
              </w:rPr>
            </w:pPr>
            <w:bookmarkStart w:id="51" w:name="_Hlk213745328"/>
            <w:r w:rsidRPr="001912D9">
              <w:rPr>
                <w:sz w:val="24"/>
                <w:szCs w:val="24"/>
              </w:rPr>
              <w:t xml:space="preserve">1.3.1 Podporovat moderní formy vzdělávání. </w:t>
            </w:r>
            <w:bookmarkEnd w:id="51"/>
          </w:p>
        </w:tc>
        <w:tc>
          <w:tcPr>
            <w:tcW w:w="3260" w:type="dxa"/>
            <w:hideMark/>
          </w:tcPr>
          <w:p w14:paraId="190DBB40" w14:textId="77777777" w:rsidR="00F63DF6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digitalizovaných kurzů v rámci akreditovaných studijních programů</w:t>
            </w:r>
          </w:p>
          <w:p w14:paraId="181F6333" w14:textId="77777777" w:rsidR="00F63DF6" w:rsidRDefault="00F63DF6" w:rsidP="00F63DF6">
            <w:pPr>
              <w:rPr>
                <w:sz w:val="24"/>
                <w:szCs w:val="24"/>
              </w:rPr>
            </w:pPr>
          </w:p>
          <w:p w14:paraId="0E2BF503" w14:textId="77777777" w:rsidR="00F63DF6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Vypracování a schválení vnitřních norem</w:t>
            </w:r>
          </w:p>
          <w:p w14:paraId="4372E605" w14:textId="77777777" w:rsidR="00F63DF6" w:rsidRDefault="00F63DF6" w:rsidP="00F63DF6">
            <w:pPr>
              <w:rPr>
                <w:sz w:val="24"/>
                <w:szCs w:val="24"/>
              </w:rPr>
            </w:pPr>
          </w:p>
          <w:p w14:paraId="7E8C67C0" w14:textId="7F7FBEC2" w:rsidR="00F63DF6" w:rsidRPr="00780B0D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poskytnutých vzdělávacích nebo poradenských služeb</w:t>
            </w:r>
          </w:p>
        </w:tc>
      </w:tr>
      <w:tr w:rsidR="00F63DF6" w:rsidRPr="00780B0D" w14:paraId="1384155B" w14:textId="77777777" w:rsidTr="00AA1613">
        <w:trPr>
          <w:trHeight w:val="1728"/>
        </w:trPr>
        <w:tc>
          <w:tcPr>
            <w:tcW w:w="2830" w:type="dxa"/>
          </w:tcPr>
          <w:p w14:paraId="4E9F37C0" w14:textId="4AC053CB" w:rsidR="00F63DF6" w:rsidRPr="00780B0D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 4 Připravit a realizovat systém rozvoje pedagogických dovedností a odborných znalostí akademických pracovníků s cílem zvyšování kvality vzdělávacího prostředí.</w:t>
            </w:r>
          </w:p>
        </w:tc>
        <w:tc>
          <w:tcPr>
            <w:tcW w:w="3119" w:type="dxa"/>
          </w:tcPr>
          <w:p w14:paraId="4D2AB065" w14:textId="020A63CC" w:rsidR="00F63DF6" w:rsidRPr="00780B0D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1.4.1 Reagovat na moderní trendy v didaktice a technologiích vzdělávání formou školení pro AP v Centru pedagogických kompetencí UTB.</w:t>
            </w:r>
          </w:p>
        </w:tc>
        <w:tc>
          <w:tcPr>
            <w:tcW w:w="3260" w:type="dxa"/>
          </w:tcPr>
          <w:p w14:paraId="6B523461" w14:textId="77777777" w:rsidR="00F63DF6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realizovaných kurzů</w:t>
            </w:r>
          </w:p>
          <w:p w14:paraId="4863B0D1" w14:textId="77777777" w:rsidR="00F63DF6" w:rsidRDefault="00F63DF6" w:rsidP="00F63DF6">
            <w:pPr>
              <w:rPr>
                <w:sz w:val="24"/>
                <w:szCs w:val="24"/>
              </w:rPr>
            </w:pPr>
          </w:p>
          <w:p w14:paraId="5EFC638E" w14:textId="6FE10DD6" w:rsidR="00F63DF6" w:rsidRPr="00780B0D" w:rsidRDefault="00F63DF6" w:rsidP="00F63DF6">
            <w:pPr>
              <w:rPr>
                <w:sz w:val="24"/>
                <w:szCs w:val="24"/>
              </w:rPr>
            </w:pPr>
          </w:p>
        </w:tc>
      </w:tr>
      <w:tr w:rsidR="00F63DF6" w:rsidRPr="00780B0D" w14:paraId="4B186C50" w14:textId="77777777" w:rsidTr="00AA1613">
        <w:trPr>
          <w:trHeight w:val="1932"/>
        </w:trPr>
        <w:tc>
          <w:tcPr>
            <w:tcW w:w="2830" w:type="dxa"/>
          </w:tcPr>
          <w:p w14:paraId="0C286A33" w14:textId="7586E8D3" w:rsidR="00F63DF6" w:rsidRPr="00780B0D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1.5 Připravit a získat institucionální akreditaci v klíčových oblastech vzdělávání</w:t>
            </w:r>
            <w:r w:rsidR="00CB6B31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057EE219" w14:textId="03980C51" w:rsidR="00F63DF6" w:rsidRPr="00780B0D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1.5.1 Podporovat přípravu a získání institucionální akreditace v klíčových oblastech vzdělávání.</w:t>
            </w:r>
          </w:p>
        </w:tc>
        <w:tc>
          <w:tcPr>
            <w:tcW w:w="3260" w:type="dxa"/>
            <w:noWrap/>
          </w:tcPr>
          <w:p w14:paraId="2AFD1B98" w14:textId="0C6F59C6" w:rsidR="00F63DF6" w:rsidRPr="00780B0D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Monitoring legislativních změn relevantních pro institucionální akreditace</w:t>
            </w:r>
          </w:p>
        </w:tc>
      </w:tr>
      <w:tr w:rsidR="00F63DF6" w:rsidRPr="00780B0D" w14:paraId="4A4B836D" w14:textId="77777777" w:rsidTr="001912D9">
        <w:trPr>
          <w:trHeight w:val="978"/>
        </w:trPr>
        <w:tc>
          <w:tcPr>
            <w:tcW w:w="2830" w:type="dxa"/>
            <w:hideMark/>
          </w:tcPr>
          <w:p w14:paraId="335B6661" w14:textId="7C3C04BA" w:rsidR="00F63DF6" w:rsidRPr="00780B0D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1.6. Vytvářet otevřené a respektující univerzitní prostředí s kvalitními podpůrnými službami a kariérní podporou, které zajišťuje rovný přístup, psychickou pohodu, spokojenost a dlouhodobou uplatnitelnost absolventů.</w:t>
            </w:r>
          </w:p>
        </w:tc>
        <w:tc>
          <w:tcPr>
            <w:tcW w:w="3119" w:type="dxa"/>
            <w:hideMark/>
          </w:tcPr>
          <w:p w14:paraId="5E6A791C" w14:textId="4100A94B" w:rsidR="00F63DF6" w:rsidRPr="00780B0D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1.6.1 Podpořit inkluzivní a diverzní prostředí s důrazem na zajištění well-beingu všech členů akademické/organizační komunity</w:t>
            </w:r>
            <w:r w:rsidR="00774E30">
              <w:rPr>
                <w:sz w:val="24"/>
                <w:szCs w:val="24"/>
              </w:rPr>
              <w:t>.</w:t>
            </w:r>
          </w:p>
          <w:p w14:paraId="54736A7C" w14:textId="258E47F0" w:rsidR="00F63DF6" w:rsidRPr="00780B0D" w:rsidRDefault="00F63DF6" w:rsidP="00F63DF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noWrap/>
            <w:hideMark/>
          </w:tcPr>
          <w:p w14:paraId="7CC67851" w14:textId="77777777" w:rsidR="00F63DF6" w:rsidRPr="00780B0D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studentů se specifickými potřebami</w:t>
            </w:r>
          </w:p>
          <w:p w14:paraId="6502C13F" w14:textId="77777777" w:rsidR="00F63DF6" w:rsidRPr="00780B0D" w:rsidRDefault="00F63DF6" w:rsidP="00F63DF6">
            <w:pPr>
              <w:rPr>
                <w:sz w:val="24"/>
                <w:szCs w:val="24"/>
              </w:rPr>
            </w:pPr>
          </w:p>
          <w:p w14:paraId="35BC779D" w14:textId="77777777" w:rsidR="00F63DF6" w:rsidRPr="00780B0D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studentů využívajících služeb Poradenského centra</w:t>
            </w:r>
          </w:p>
          <w:p w14:paraId="1A4580D4" w14:textId="77777777" w:rsidR="00F63DF6" w:rsidRPr="00780B0D" w:rsidRDefault="00F63DF6" w:rsidP="00F63DF6">
            <w:pPr>
              <w:rPr>
                <w:sz w:val="24"/>
                <w:szCs w:val="24"/>
              </w:rPr>
            </w:pPr>
          </w:p>
          <w:p w14:paraId="2E067F39" w14:textId="776C00BB" w:rsidR="00F63DF6" w:rsidRPr="00780B0D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aktivit podporujících aktivity inkluze, diverzity a well-beingu</w:t>
            </w:r>
          </w:p>
        </w:tc>
      </w:tr>
      <w:tr w:rsidR="00F63DF6" w:rsidRPr="00780B0D" w14:paraId="559BBC6C" w14:textId="77777777" w:rsidTr="00AA1613">
        <w:trPr>
          <w:trHeight w:val="850"/>
        </w:trPr>
        <w:tc>
          <w:tcPr>
            <w:tcW w:w="2830" w:type="dxa"/>
            <w:hideMark/>
          </w:tcPr>
          <w:p w14:paraId="4DFDBEA5" w14:textId="44C35B2A" w:rsidR="00F63DF6" w:rsidRPr="00780B0D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1.6</w:t>
            </w:r>
            <w:r w:rsidR="000A7DC8">
              <w:rPr>
                <w:sz w:val="24"/>
                <w:szCs w:val="24"/>
              </w:rPr>
              <w:t xml:space="preserve"> </w:t>
            </w:r>
            <w:r w:rsidRPr="00780B0D">
              <w:rPr>
                <w:sz w:val="24"/>
                <w:szCs w:val="24"/>
              </w:rPr>
              <w:t>Vytvářet otevřené a respektující univerzitní prostředí s kvalitními podpůrnými službami a kariérní podporou, které zajišťuje rovný přístup, psychickou pohodu, spokojenost a dlouhodobou uplatnitelnost absolventů.</w:t>
            </w:r>
          </w:p>
        </w:tc>
        <w:tc>
          <w:tcPr>
            <w:tcW w:w="3119" w:type="dxa"/>
            <w:hideMark/>
          </w:tcPr>
          <w:p w14:paraId="280FFC5E" w14:textId="516B78DD" w:rsidR="00F63DF6" w:rsidRPr="00780B0D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1.6.2. Zvýšit kariérní připravenost a uplatnitelnost absolventů prostřednictvím rozvoje relevantních kompetencí, propojení s praxí a podpory profesního rozvoje během studia</w:t>
            </w:r>
            <w:r w:rsidR="00774E30">
              <w:rPr>
                <w:sz w:val="24"/>
                <w:szCs w:val="24"/>
              </w:rPr>
              <w:t>.</w:t>
            </w:r>
          </w:p>
          <w:p w14:paraId="08516A29" w14:textId="77777777" w:rsidR="00F63DF6" w:rsidRPr="00780B0D" w:rsidRDefault="00F63DF6" w:rsidP="00F63DF6">
            <w:pPr>
              <w:rPr>
                <w:sz w:val="24"/>
                <w:szCs w:val="24"/>
              </w:rPr>
            </w:pPr>
          </w:p>
          <w:p w14:paraId="1A8795D0" w14:textId="0EC17A1C" w:rsidR="00F63DF6" w:rsidRPr="00780B0D" w:rsidRDefault="00F63DF6" w:rsidP="00F63DF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hideMark/>
          </w:tcPr>
          <w:p w14:paraId="73A53D8A" w14:textId="77777777" w:rsidR="00F63DF6" w:rsidRPr="00780B0D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studentů využívajících služeb Job centra</w:t>
            </w:r>
          </w:p>
          <w:p w14:paraId="2536BF49" w14:textId="77777777" w:rsidR="00F63DF6" w:rsidRPr="00780B0D" w:rsidRDefault="00F63DF6" w:rsidP="00F63DF6">
            <w:pPr>
              <w:rPr>
                <w:sz w:val="24"/>
                <w:szCs w:val="24"/>
              </w:rPr>
            </w:pPr>
          </w:p>
          <w:p w14:paraId="3C02E1C3" w14:textId="40551994" w:rsidR="00F63DF6" w:rsidRPr="00780B0D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aktivit podporujících připravenost studentů pro trh práce</w:t>
            </w:r>
          </w:p>
        </w:tc>
      </w:tr>
      <w:tr w:rsidR="00F63DF6" w:rsidRPr="00780B0D" w14:paraId="1E58C88B" w14:textId="77777777" w:rsidTr="00AA1613">
        <w:trPr>
          <w:trHeight w:val="992"/>
        </w:trPr>
        <w:tc>
          <w:tcPr>
            <w:tcW w:w="2830" w:type="dxa"/>
            <w:hideMark/>
          </w:tcPr>
          <w:p w14:paraId="5298591E" w14:textId="1511F001" w:rsidR="00F63DF6" w:rsidRPr="00780B0D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1.7 Zajistit stabilní, uživatelsky přívětivé a bezpečné výukové a studijní online prostředí</w:t>
            </w:r>
            <w:r w:rsidR="00EA69F8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hideMark/>
          </w:tcPr>
          <w:p w14:paraId="399FC497" w14:textId="487CB939" w:rsidR="00F63DF6" w:rsidRPr="00780B0D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1.7.1 Využívat LMS Moodle jako jediný univerzitní výukový nástroj, zajišťovat upgrading a uživatelskou přívětivost Moodlu.                                                                     Poskytovat vzdělávací, poradenské služby pro AP k využití LMS Moodle ve výuce (školení práce v LMS Moodle)</w:t>
            </w:r>
            <w:r w:rsidR="008541F3">
              <w:rPr>
                <w:sz w:val="24"/>
                <w:szCs w:val="24"/>
              </w:rPr>
              <w:t>.</w:t>
            </w:r>
            <w:r w:rsidRPr="00780B0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hideMark/>
          </w:tcPr>
          <w:p w14:paraId="009983F5" w14:textId="276789BA" w:rsidR="00F63DF6" w:rsidRPr="00780B0D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Kurzy v LMS Moodle využívané pro výuku v prezenční a kombinované formě studia. </w:t>
            </w:r>
          </w:p>
          <w:p w14:paraId="1C67ED54" w14:textId="77777777" w:rsidR="00F63DF6" w:rsidRPr="00780B0D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                                                                          Počet školení LMS Moodle                                   </w:t>
            </w:r>
          </w:p>
          <w:p w14:paraId="5A086025" w14:textId="77777777" w:rsidR="00F63DF6" w:rsidRPr="00780B0D" w:rsidRDefault="00F63DF6" w:rsidP="00F63DF6">
            <w:pPr>
              <w:rPr>
                <w:sz w:val="24"/>
                <w:szCs w:val="24"/>
              </w:rPr>
            </w:pPr>
          </w:p>
          <w:p w14:paraId="32B9D623" w14:textId="0E5D4C5D" w:rsidR="00F63DF6" w:rsidRPr="00780B0D" w:rsidRDefault="00F63DF6" w:rsidP="00F63DF6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AP, kteří absolvovali školení LMS Moodle</w:t>
            </w:r>
          </w:p>
        </w:tc>
      </w:tr>
    </w:tbl>
    <w:p w14:paraId="2D681DE9" w14:textId="77777777" w:rsidR="00642D84" w:rsidRDefault="00642D84" w:rsidP="00B0496B">
      <w:pPr>
        <w:rPr>
          <w:b/>
          <w:bCs/>
          <w:sz w:val="24"/>
          <w:szCs w:val="24"/>
        </w:rPr>
      </w:pPr>
    </w:p>
    <w:p w14:paraId="27469EBF" w14:textId="77777777" w:rsidR="001912D9" w:rsidRDefault="001912D9">
      <w:pPr>
        <w:rPr>
          <w:rFonts w:eastAsiaTheme="majorEastAsia" w:cs="Times New Roman"/>
          <w:b/>
          <w:color w:val="BF4E14" w:themeColor="accent2" w:themeShade="BF"/>
          <w:sz w:val="24"/>
          <w:szCs w:val="24"/>
        </w:rPr>
      </w:pPr>
      <w:r>
        <w:br w:type="page"/>
      </w:r>
    </w:p>
    <w:p w14:paraId="61DB936D" w14:textId="73DAADB3" w:rsidR="00B06CBC" w:rsidRPr="00780B0D" w:rsidRDefault="5CE5B317" w:rsidP="00C7027E">
      <w:pPr>
        <w:pStyle w:val="Nadpisdoobsahu"/>
        <w:jc w:val="center"/>
      </w:pPr>
      <w:bookmarkStart w:id="52" w:name="_Toc213752313"/>
      <w:r w:rsidRPr="00780B0D">
        <w:t>Pilíř B: Věda a výzkum</w:t>
      </w:r>
      <w:bookmarkEnd w:id="52"/>
    </w:p>
    <w:p w14:paraId="6797ABE0" w14:textId="714AE90D" w:rsidR="00B06CBC" w:rsidRPr="00780B0D" w:rsidRDefault="00B06CBC" w:rsidP="00B06CBC">
      <w:pPr>
        <w:rPr>
          <w:sz w:val="24"/>
          <w:szCs w:val="24"/>
        </w:rPr>
      </w:pPr>
      <w:r w:rsidRPr="00780B0D">
        <w:rPr>
          <w:sz w:val="24"/>
          <w:szCs w:val="24"/>
        </w:rPr>
        <w:t>Cíle MŠMT:</w:t>
      </w:r>
    </w:p>
    <w:p w14:paraId="1FDAD252" w14:textId="5A930CE3" w:rsidR="00B06CBC" w:rsidRPr="00780B0D" w:rsidRDefault="00B06CBC" w:rsidP="00B06CBC">
      <w:pPr>
        <w:rPr>
          <w:sz w:val="24"/>
          <w:szCs w:val="24"/>
        </w:rPr>
      </w:pPr>
      <w:r w:rsidRPr="00780B0D">
        <w:rPr>
          <w:sz w:val="24"/>
          <w:szCs w:val="24"/>
        </w:rPr>
        <w:t>Posilovat strategické řízení a efektivní využívání kapacit v oblasti výzkumu a vývoje na vysokých školách</w:t>
      </w:r>
    </w:p>
    <w:tbl>
      <w:tblPr>
        <w:tblW w:w="0" w:type="auto"/>
        <w:tblInd w:w="-1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2977"/>
        <w:gridCol w:w="2977"/>
      </w:tblGrid>
      <w:tr w:rsidR="00252B4C" w:rsidRPr="00252B4C" w14:paraId="7D0C4C2E" w14:textId="77777777" w:rsidTr="00252B4C">
        <w:trPr>
          <w:trHeight w:val="288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6C811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Strategický cíl</w:t>
            </w:r>
          </w:p>
        </w:tc>
        <w:tc>
          <w:tcPr>
            <w:tcW w:w="297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E61B6D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Dílčí cíl</w:t>
            </w:r>
          </w:p>
        </w:tc>
        <w:tc>
          <w:tcPr>
            <w:tcW w:w="297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B70A21" w14:textId="24829A3A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Indikátor 20</w:t>
            </w:r>
            <w:r>
              <w:rPr>
                <w:rFonts w:ascii="Aptos" w:eastAsia="Times New Roman" w:hAnsi="Aptos" w:cs="Segoe U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26+</w:t>
            </w:r>
          </w:p>
        </w:tc>
      </w:tr>
      <w:tr w:rsidR="00252B4C" w:rsidRPr="00252B4C" w14:paraId="0A56F1FE" w14:textId="77777777" w:rsidTr="00252B4C">
        <w:trPr>
          <w:trHeight w:val="1334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389C1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2.1 Rozvíjet systém kariérního růstu.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58937E" w14:textId="75819175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 xml:space="preserve">2.1.1 Zajistit podmínky pro začínající a vracející se </w:t>
            </w:r>
            <w:del w:id="53" w:author="Martina Juříková" w:date="2026-01-12T17:05:00Z">
              <w:r w:rsidRPr="00252B4C" w:rsidDel="000D4B57">
                <w:rPr>
                  <w:rFonts w:ascii="Aptos" w:eastAsia="Times New Roman" w:hAnsi="Aptos" w:cs="Segoe UI"/>
                  <w:color w:val="000000"/>
                  <w:kern w:val="0"/>
                  <w:sz w:val="24"/>
                  <w:szCs w:val="24"/>
                  <w:lang w:eastAsia="cs-CZ"/>
                  <w14:ligatures w14:val="none"/>
                </w:rPr>
                <w:delText>pracovníky</w:delText>
              </w:r>
            </w:del>
            <w:ins w:id="54" w:author="Martina Juříková" w:date="2026-01-12T17:05:00Z">
              <w:r w:rsidR="000D4B57">
                <w:rPr>
                  <w:rFonts w:ascii="Aptos" w:eastAsia="Times New Roman" w:hAnsi="Aptos" w:cs="Segoe UI"/>
                  <w:color w:val="000000"/>
                  <w:kern w:val="0"/>
                  <w:sz w:val="24"/>
                  <w:szCs w:val="24"/>
                  <w:lang w:eastAsia="cs-CZ"/>
                  <w14:ligatures w14:val="none"/>
                </w:rPr>
                <w:t>zaměst</w:t>
              </w:r>
            </w:ins>
            <w:ins w:id="55" w:author="Martina Juříková" w:date="2026-01-12T17:06:00Z">
              <w:r w:rsidR="000D4B57">
                <w:rPr>
                  <w:rFonts w:ascii="Aptos" w:eastAsia="Times New Roman" w:hAnsi="Aptos" w:cs="Segoe UI"/>
                  <w:color w:val="000000"/>
                  <w:kern w:val="0"/>
                  <w:sz w:val="24"/>
                  <w:szCs w:val="24"/>
                  <w:lang w:eastAsia="cs-CZ"/>
                  <w14:ligatures w14:val="none"/>
                </w:rPr>
                <w:t>nance</w:t>
              </w:r>
            </w:ins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1F3592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Zavedený systém on boardingu</w:t>
            </w:r>
          </w:p>
        </w:tc>
      </w:tr>
      <w:tr w:rsidR="00252B4C" w:rsidRPr="00252B4C" w14:paraId="2A606BAF" w14:textId="77777777" w:rsidTr="00252B4C">
        <w:trPr>
          <w:trHeight w:val="1656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8E497B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2.1 Rozvíjet systém kariérního růstu.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A5D3F8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2.1.2 Zajistit systematický nábor a udržení excelentních pracovníků z ČR i zahraničí.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C1943A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Implementace systému náboru</w:t>
            </w:r>
          </w:p>
        </w:tc>
      </w:tr>
      <w:tr w:rsidR="00252B4C" w:rsidRPr="00252B4C" w14:paraId="16E3D7D2" w14:textId="77777777" w:rsidTr="00252B4C">
        <w:trPr>
          <w:trHeight w:val="1014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0FE0BB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2.1 Rozvíjet systém kariérního růstu.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2D3CB4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2.1.3 Profesionalizace řízení výzkumných a tvůrčích týmů.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7E85E8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Počet realizovaných kurzů / proškolených osob</w:t>
            </w:r>
          </w:p>
        </w:tc>
      </w:tr>
      <w:tr w:rsidR="00252B4C" w:rsidRPr="00252B4C" w14:paraId="539A5C3F" w14:textId="77777777" w:rsidTr="00252B4C">
        <w:trPr>
          <w:trHeight w:val="70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DB5228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2.2 Aplikovat moderní nástroje monitoringu a hodnocení tvůrčí činnosti.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B8B38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2.2.1 Implementovat doporučení vyplývající z aktuálně platné metodiky hodnocení výzkumných organizací a hodnocení externími poradními orgány a sbory, např. MEP či Mezinárodní radou UTB.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48B025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Aktualizované vnitřní předpisy a normy</w:t>
            </w:r>
          </w:p>
        </w:tc>
      </w:tr>
      <w:tr w:rsidR="00252B4C" w:rsidRPr="00252B4C" w14:paraId="6F1223CC" w14:textId="77777777" w:rsidTr="00252B4C">
        <w:trPr>
          <w:trHeight w:val="1656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1D0CD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2.2 Aplikovat moderní nástroje monitoringu a hodnocení tvůrčí činnosti.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44223E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2.2.2 Dbát na vyvážený a transparentní systém hodnocení výzkumné a tvůrčí činnosti zahrnující bibliometrické ukazatele, peer-review a hodnocení společenského dopadu.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E248DD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Aktualizované vnitřní předpisy a normy</w:t>
            </w:r>
          </w:p>
        </w:tc>
      </w:tr>
      <w:tr w:rsidR="00252B4C" w:rsidRPr="00252B4C" w14:paraId="42E7A3EF" w14:textId="77777777" w:rsidTr="00252B4C">
        <w:trPr>
          <w:trHeight w:val="1106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F42DF7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2.2 Aplikovat moderní nástroje monitoringu a hodnocení tvůrčí činnosti.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942317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2.2.3 Zajistit systematický přístup k vědecké integritě.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12F257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Počet realizovaných kurzů / proškolených osob</w:t>
            </w:r>
          </w:p>
        </w:tc>
      </w:tr>
      <w:tr w:rsidR="00252B4C" w:rsidRPr="00252B4C" w14:paraId="18C6BCFF" w14:textId="77777777" w:rsidTr="00252B4C">
        <w:trPr>
          <w:trHeight w:val="694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04155F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2.3 Vytvářet a udržovat opatření a nástroje pro podporu kvalitního výzkumu a tvůrčích činností.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B4E2CF" w14:textId="5432D3DA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2.3.</w:t>
            </w:r>
            <w:r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 xml:space="preserve">1 </w:t>
            </w: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Zvyšovat důraz na kvalitativní parametry výstupů v rámci pravidel rozpočtu UTB a jednotlivých součástí.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DFE6E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Pravidla rozpočtu UTB</w:t>
            </w:r>
          </w:p>
        </w:tc>
      </w:tr>
      <w:tr w:rsidR="00252B4C" w:rsidRPr="00252B4C" w14:paraId="539DAC9A" w14:textId="77777777" w:rsidTr="00252B4C">
        <w:trPr>
          <w:trHeight w:val="1668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4D3FDB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2.3 Vytvářet a udržovat opatření a nástroje pro podporu kvalitního výzkumu a tvůrčích činností.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77764" w14:textId="4A888C81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2.3.</w:t>
            </w:r>
            <w:r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</w:t>
            </w: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 xml:space="preserve"> Zvyšovat kompetence pracovníků a studentů nutných pro přípravu kvalitních výstupů tvůrčích činností.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CC386E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Počet akcí</w:t>
            </w:r>
          </w:p>
        </w:tc>
      </w:tr>
      <w:tr w:rsidR="00252B4C" w:rsidRPr="00252B4C" w14:paraId="430F3828" w14:textId="77777777" w:rsidTr="00252B4C">
        <w:trPr>
          <w:trHeight w:val="1656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F36536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2.3 Vytvářet a udržovat opatření a nástroje pro podporu kvalitního výzkumu a tvůrčích činností.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7EBD95" w14:textId="02FCA710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2.3.</w:t>
            </w:r>
            <w:r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3</w:t>
            </w: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 xml:space="preserve"> Rozvíjet nakladatelství UTB, zejména směrem k publikaci prestižních publikací.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3BC55C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Legislativní prostředí umožňující fungování nakladatelství UTB</w:t>
            </w:r>
          </w:p>
        </w:tc>
      </w:tr>
      <w:tr w:rsidR="00252B4C" w:rsidRPr="00252B4C" w14:paraId="4850AD96" w14:textId="77777777" w:rsidTr="00252B4C">
        <w:trPr>
          <w:trHeight w:val="1343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EA394A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2.4 Podporovat excelentní týmy a vznik nových týmů.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A48ECB" w14:textId="32554DF4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2.4.</w:t>
            </w:r>
            <w:r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1</w:t>
            </w: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 xml:space="preserve"> Zajistit financování týmů s potenciálem pro dosažení excelentních výsledků.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06E373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Cílená finanční podpora excelentních týmů v rámci pravidel rozpočtu UTB</w:t>
            </w:r>
          </w:p>
        </w:tc>
      </w:tr>
      <w:tr w:rsidR="00252B4C" w:rsidRPr="00252B4C" w14:paraId="29DCD80D" w14:textId="77777777" w:rsidTr="00252B4C">
        <w:trPr>
          <w:trHeight w:val="1104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20222A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2.4 Podporovat excelentní týmy a vznik nových týmů.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B9AD3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2.4.2 Vytvořit a implementovat program "výzkumných sabbaticalů" pro přední výzkumníky a tvůrčí pracovníky UTB na špičkových zahraničních pracovištích.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FF43E8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Návrh a implementace programu a jeho financování</w:t>
            </w:r>
          </w:p>
        </w:tc>
      </w:tr>
      <w:tr w:rsidR="00252B4C" w:rsidRPr="00252B4C" w14:paraId="22023F02" w14:textId="77777777" w:rsidTr="00252B4C">
        <w:trPr>
          <w:trHeight w:val="552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592A1D" w14:textId="10C766F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bookmarkStart w:id="56" w:name="x_x__Hlk210638682"/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bdr w:val="none" w:sz="0" w:space="0" w:color="auto" w:frame="1"/>
                <w:lang w:eastAsia="cs-CZ"/>
                <w14:ligatures w14:val="none"/>
              </w:rPr>
              <w:t>2.5 Rozv</w:t>
            </w:r>
            <w:r w:rsidR="00A2086D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bdr w:val="none" w:sz="0" w:space="0" w:color="auto" w:frame="1"/>
                <w:lang w:eastAsia="cs-CZ"/>
                <w14:ligatures w14:val="none"/>
              </w:rPr>
              <w:t xml:space="preserve">íjet </w:t>
            </w: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bdr w:val="none" w:sz="0" w:space="0" w:color="auto" w:frame="1"/>
                <w:lang w:eastAsia="cs-CZ"/>
                <w14:ligatures w14:val="none"/>
              </w:rPr>
              <w:t>infrastruktur</w:t>
            </w:r>
            <w:r w:rsidR="00A2086D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bdr w:val="none" w:sz="0" w:space="0" w:color="auto" w:frame="1"/>
                <w:lang w:eastAsia="cs-CZ"/>
                <w14:ligatures w14:val="none"/>
              </w:rPr>
              <w:t>u</w:t>
            </w: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bdr w:val="none" w:sz="0" w:space="0" w:color="auto" w:frame="1"/>
                <w:lang w:eastAsia="cs-CZ"/>
                <w14:ligatures w14:val="none"/>
              </w:rPr>
              <w:t xml:space="preserve"> podporující tvůrčí činnosti.</w:t>
            </w:r>
            <w:bookmarkEnd w:id="56"/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167A3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2.5.1 Rozvíjet Open Science a Fair data na UTB.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E1AE88" w14:textId="5FF40289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 xml:space="preserve">Počet </w:t>
            </w:r>
            <w:ins w:id="57" w:author="Martin Sysel" w:date="2026-01-13T16:27:00Z" w16du:dateUtc="2026-01-13T15:27:00Z">
              <w:r w:rsidR="002544A8">
                <w:rPr>
                  <w:sz w:val="24"/>
                  <w:szCs w:val="24"/>
                </w:rPr>
                <w:t xml:space="preserve">školení a konzultací </w:t>
              </w:r>
            </w:ins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data stewardů</w:t>
            </w:r>
          </w:p>
          <w:p w14:paraId="43F17AD6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252B4C" w:rsidRPr="00252B4C" w14:paraId="3DFF845B" w14:textId="77777777" w:rsidTr="00252B4C">
        <w:trPr>
          <w:trHeight w:val="552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37EC58" w14:textId="382D42B5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bookmarkStart w:id="58" w:name="x_x__Hlk211366285"/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bdr w:val="none" w:sz="0" w:space="0" w:color="auto" w:frame="1"/>
                <w:lang w:eastAsia="cs-CZ"/>
                <w14:ligatures w14:val="none"/>
              </w:rPr>
              <w:t xml:space="preserve">2.5 </w:t>
            </w:r>
            <w:r w:rsidR="003A3CF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bdr w:val="none" w:sz="0" w:space="0" w:color="auto" w:frame="1"/>
                <w:lang w:eastAsia="cs-CZ"/>
                <w14:ligatures w14:val="none"/>
              </w:rPr>
              <w:t>Rozvíjet</w:t>
            </w: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bdr w:val="none" w:sz="0" w:space="0" w:color="auto" w:frame="1"/>
                <w:lang w:eastAsia="cs-CZ"/>
                <w14:ligatures w14:val="none"/>
              </w:rPr>
              <w:t xml:space="preserve"> infrastruktur</w:t>
            </w:r>
            <w:r w:rsidR="003A3CF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bdr w:val="none" w:sz="0" w:space="0" w:color="auto" w:frame="1"/>
                <w:lang w:eastAsia="cs-CZ"/>
                <w14:ligatures w14:val="none"/>
              </w:rPr>
              <w:t>u</w:t>
            </w: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bdr w:val="none" w:sz="0" w:space="0" w:color="auto" w:frame="1"/>
                <w:lang w:eastAsia="cs-CZ"/>
                <w14:ligatures w14:val="none"/>
              </w:rPr>
              <w:t xml:space="preserve"> podporující tvůrčí činnosti.</w:t>
            </w:r>
            <w:bookmarkEnd w:id="58"/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72C3C9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2.5.2 Zajistit informační a podpůrné zdroje.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CDCB5D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Počet informačních zdrojů</w:t>
            </w:r>
          </w:p>
        </w:tc>
      </w:tr>
      <w:tr w:rsidR="00252B4C" w:rsidRPr="00252B4C" w14:paraId="781B4549" w14:textId="77777777" w:rsidTr="00252B4C">
        <w:trPr>
          <w:trHeight w:val="552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55B2C" w14:textId="74E1B29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2.5 Rozv</w:t>
            </w:r>
            <w:r w:rsidR="0084074E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íjet</w:t>
            </w: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 xml:space="preserve"> infrastruktur</w:t>
            </w:r>
            <w:r w:rsidR="00677BC8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u</w:t>
            </w:r>
            <w:r w:rsidR="001A65D8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 xml:space="preserve"> </w:t>
            </w: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podporující tvůrčí</w:t>
            </w:r>
            <w:r w:rsidR="00677BC8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 xml:space="preserve"> č</w:t>
            </w: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innosti.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075EBC" w14:textId="6B20256C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2.5.3 Podporovat proje</w:t>
            </w:r>
            <w:r w:rsidR="001D1D20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kt</w:t>
            </w: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ové činnosti.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CA0B2C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Počet projektových a finančních manažerů a zapojení pracovníků do činnosti grantových agentur</w:t>
            </w:r>
          </w:p>
        </w:tc>
      </w:tr>
      <w:tr w:rsidR="00252B4C" w:rsidRPr="00252B4C" w14:paraId="2B3ED3E8" w14:textId="77777777" w:rsidTr="00252B4C">
        <w:trPr>
          <w:trHeight w:val="552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3E0B76" w14:textId="36297352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 xml:space="preserve">2.5 </w:t>
            </w:r>
            <w:r w:rsidR="00066810"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Rozv</w:t>
            </w:r>
            <w:r w:rsidR="00066810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íjet</w:t>
            </w:r>
            <w:r w:rsidR="00066810"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 xml:space="preserve"> infrastruktur</w:t>
            </w:r>
            <w:r w:rsidR="00066810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 xml:space="preserve">u </w:t>
            </w:r>
            <w:r w:rsidR="00066810"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podporující tvůrčí</w:t>
            </w:r>
            <w:r w:rsidR="00066810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 xml:space="preserve"> č</w:t>
            </w:r>
            <w:r w:rsidR="00066810"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innosti.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4A9724" w14:textId="63146B38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2.5.4 Rozvíjet institucionální nástroje pro zajištění vědecké etiky a integrity výzkumu</w:t>
            </w:r>
            <w:r w:rsidR="003F5912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9521CA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Etické komise výzkumu pokrývající všechny obory tvůrčích činnosti na UTB</w:t>
            </w:r>
          </w:p>
          <w:p w14:paraId="683DF076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252B4C" w:rsidRPr="00252B4C" w14:paraId="1E3452F0" w14:textId="77777777" w:rsidTr="00252B4C">
        <w:trPr>
          <w:trHeight w:val="425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E83DD5" w14:textId="0151DBE9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2.6 Zvýšit mezinárodní rozměr tvůrčí činnosti</w:t>
            </w:r>
            <w:r w:rsidR="0082591D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8E8AC" w14:textId="605CCC3F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2.6.</w:t>
            </w:r>
            <w:r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 xml:space="preserve">1 </w:t>
            </w: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Rozšířit spolupráci se zahraničními výzkumnými firmami</w:t>
            </w:r>
            <w:r w:rsidR="003F5912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2F595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Počet realizovaných spoluprací</w:t>
            </w:r>
          </w:p>
        </w:tc>
      </w:tr>
      <w:tr w:rsidR="00252B4C" w:rsidRPr="00252B4C" w14:paraId="53B4907D" w14:textId="77777777" w:rsidTr="00252B4C">
        <w:trPr>
          <w:trHeight w:val="828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5E73C3" w14:textId="6B441EBB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2.7 Zvyšovat prestiž tvůrčích činností a povědomí o jejich společenském dopadu</w:t>
            </w:r>
            <w:r w:rsidR="0082591D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BF0FB" w14:textId="55DED34B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2.7.1 Realizovat program na podporu diseminace tvůrčích činností UTB</w:t>
            </w:r>
            <w:r w:rsidR="003F5912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A8B1AA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Počet realizovaných aktivit</w:t>
            </w:r>
          </w:p>
        </w:tc>
      </w:tr>
      <w:tr w:rsidR="00252B4C" w:rsidRPr="00252B4C" w14:paraId="6050DE1D" w14:textId="77777777" w:rsidTr="00252B4C">
        <w:trPr>
          <w:trHeight w:val="564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A0CDC4" w14:textId="541B62B0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 xml:space="preserve">2.8 </w:t>
            </w:r>
            <w:r w:rsidR="00A943F7">
              <w:rPr>
                <w:sz w:val="24"/>
                <w:szCs w:val="24"/>
              </w:rPr>
              <w:t>Zajišťovat podmínky pro ochranu d</w:t>
            </w:r>
            <w:r w:rsidR="00A943F7" w:rsidRPr="00780B0D">
              <w:rPr>
                <w:sz w:val="24"/>
                <w:szCs w:val="24"/>
              </w:rPr>
              <w:t>uševní</w:t>
            </w:r>
            <w:r w:rsidR="00A943F7">
              <w:rPr>
                <w:sz w:val="24"/>
                <w:szCs w:val="24"/>
              </w:rPr>
              <w:t>ho</w:t>
            </w:r>
            <w:r w:rsidR="00A943F7" w:rsidRPr="00780B0D">
              <w:rPr>
                <w:sz w:val="24"/>
                <w:szCs w:val="24"/>
              </w:rPr>
              <w:t xml:space="preserve"> vlastnictví a </w:t>
            </w:r>
            <w:r w:rsidR="00A943F7">
              <w:rPr>
                <w:sz w:val="24"/>
                <w:szCs w:val="24"/>
              </w:rPr>
              <w:t xml:space="preserve">podporu </w:t>
            </w:r>
            <w:r w:rsidR="00A943F7" w:rsidRPr="00780B0D">
              <w:rPr>
                <w:sz w:val="24"/>
                <w:szCs w:val="24"/>
              </w:rPr>
              <w:t>transfer</w:t>
            </w:r>
            <w:r w:rsidR="00A943F7">
              <w:rPr>
                <w:sz w:val="24"/>
                <w:szCs w:val="24"/>
              </w:rPr>
              <w:t>u</w:t>
            </w:r>
            <w:r w:rsidR="00A943F7" w:rsidRPr="00780B0D">
              <w:rPr>
                <w:sz w:val="24"/>
                <w:szCs w:val="24"/>
              </w:rPr>
              <w:t xml:space="preserve"> technologií</w:t>
            </w:r>
            <w:r w:rsidR="00A943F7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02A5FB" w14:textId="1F3FE504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2.8.</w:t>
            </w:r>
            <w:r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1</w:t>
            </w: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 xml:space="preserve"> Rozvíjet efektivitu transferu technologií</w:t>
            </w:r>
            <w:r w:rsidR="007B26BB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A6567D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Personálně zajištěné oddělení věnující se transferu technologií</w:t>
            </w:r>
          </w:p>
        </w:tc>
      </w:tr>
      <w:tr w:rsidR="00252B4C" w:rsidRPr="00252B4C" w14:paraId="10698288" w14:textId="77777777" w:rsidTr="00252B4C">
        <w:trPr>
          <w:trHeight w:val="708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65DD2C" w14:textId="6EDF69A4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 xml:space="preserve">2.8 </w:t>
            </w:r>
            <w:r w:rsidR="001A77C3">
              <w:rPr>
                <w:sz w:val="24"/>
                <w:szCs w:val="24"/>
              </w:rPr>
              <w:t>Zajišťovat podmínky pro ochranu d</w:t>
            </w:r>
            <w:r w:rsidR="001A77C3" w:rsidRPr="00780B0D">
              <w:rPr>
                <w:sz w:val="24"/>
                <w:szCs w:val="24"/>
              </w:rPr>
              <w:t>uševní</w:t>
            </w:r>
            <w:r w:rsidR="001A77C3">
              <w:rPr>
                <w:sz w:val="24"/>
                <w:szCs w:val="24"/>
              </w:rPr>
              <w:t>ho</w:t>
            </w:r>
            <w:r w:rsidR="001A77C3" w:rsidRPr="00780B0D">
              <w:rPr>
                <w:sz w:val="24"/>
                <w:szCs w:val="24"/>
              </w:rPr>
              <w:t xml:space="preserve"> vlastnictví a </w:t>
            </w:r>
            <w:r w:rsidR="001A77C3">
              <w:rPr>
                <w:sz w:val="24"/>
                <w:szCs w:val="24"/>
              </w:rPr>
              <w:t xml:space="preserve">podporu </w:t>
            </w:r>
            <w:r w:rsidR="001A77C3" w:rsidRPr="00780B0D">
              <w:rPr>
                <w:sz w:val="24"/>
                <w:szCs w:val="24"/>
              </w:rPr>
              <w:t>transfer</w:t>
            </w:r>
            <w:r w:rsidR="001A77C3">
              <w:rPr>
                <w:sz w:val="24"/>
                <w:szCs w:val="24"/>
              </w:rPr>
              <w:t>u</w:t>
            </w:r>
            <w:r w:rsidR="001A77C3" w:rsidRPr="00780B0D">
              <w:rPr>
                <w:sz w:val="24"/>
                <w:szCs w:val="24"/>
              </w:rPr>
              <w:t xml:space="preserve"> technologií</w:t>
            </w:r>
            <w:r w:rsidR="001A77C3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2A444" w14:textId="59838200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2.8.</w:t>
            </w:r>
            <w:r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</w:t>
            </w: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 xml:space="preserve"> Trvale vzdělávat</w:t>
            </w: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br/>
              <w:t>zaměstnance v oblasti</w:t>
            </w: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br/>
              <w:t>ochrany duševního</w:t>
            </w: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br/>
              <w:t>vlastnictví a nakládání</w:t>
            </w: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br/>
              <w:t>s nehmotným majetkem</w:t>
            </w:r>
            <w:r w:rsidR="00F92219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C4C940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Počet realizovaných kurzů</w:t>
            </w:r>
          </w:p>
        </w:tc>
      </w:tr>
      <w:tr w:rsidR="00252B4C" w:rsidRPr="00252B4C" w14:paraId="7379DA21" w14:textId="77777777" w:rsidTr="00252B4C">
        <w:trPr>
          <w:trHeight w:val="70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C14C8F" w14:textId="22C77BC9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 xml:space="preserve">2.8 </w:t>
            </w:r>
            <w:r w:rsidR="0018391F">
              <w:rPr>
                <w:sz w:val="24"/>
                <w:szCs w:val="24"/>
              </w:rPr>
              <w:t>Zajišťovat podmínky pro ochranu d</w:t>
            </w:r>
            <w:r w:rsidR="0018391F" w:rsidRPr="00780B0D">
              <w:rPr>
                <w:sz w:val="24"/>
                <w:szCs w:val="24"/>
              </w:rPr>
              <w:t>uševní</w:t>
            </w:r>
            <w:r w:rsidR="0018391F">
              <w:rPr>
                <w:sz w:val="24"/>
                <w:szCs w:val="24"/>
              </w:rPr>
              <w:t>ho</w:t>
            </w:r>
            <w:r w:rsidR="0018391F" w:rsidRPr="00780B0D">
              <w:rPr>
                <w:sz w:val="24"/>
                <w:szCs w:val="24"/>
              </w:rPr>
              <w:t xml:space="preserve"> vlastnictví a </w:t>
            </w:r>
            <w:r w:rsidR="0018391F">
              <w:rPr>
                <w:sz w:val="24"/>
                <w:szCs w:val="24"/>
              </w:rPr>
              <w:t xml:space="preserve">podporu </w:t>
            </w:r>
            <w:r w:rsidR="0018391F" w:rsidRPr="00780B0D">
              <w:rPr>
                <w:sz w:val="24"/>
                <w:szCs w:val="24"/>
              </w:rPr>
              <w:t>transfer</w:t>
            </w:r>
            <w:r w:rsidR="0018391F">
              <w:rPr>
                <w:sz w:val="24"/>
                <w:szCs w:val="24"/>
              </w:rPr>
              <w:t>u</w:t>
            </w:r>
            <w:r w:rsidR="0018391F" w:rsidRPr="00780B0D">
              <w:rPr>
                <w:sz w:val="24"/>
                <w:szCs w:val="24"/>
              </w:rPr>
              <w:t xml:space="preserve"> technologií</w:t>
            </w:r>
            <w:r w:rsidR="0018391F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A2E9C9" w14:textId="4DD209EA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2.8.</w:t>
            </w:r>
            <w:r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3</w:t>
            </w: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 xml:space="preserve"> Podporovat transfer</w:t>
            </w: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br/>
              <w:t>poznatků VaV do praxe, rozvoj start-upů a spin off firem</w:t>
            </w:r>
            <w:r w:rsidR="00BB4B56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EF83B6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Počet smluv a objem smluvního plnění.</w:t>
            </w:r>
          </w:p>
          <w:p w14:paraId="379C9FBB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  <w:p w14:paraId="0EA88EC5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</w:tr>
      <w:tr w:rsidR="00252B4C" w:rsidRPr="00252B4C" w14:paraId="30089CE2" w14:textId="77777777" w:rsidTr="00252B4C">
        <w:trPr>
          <w:trHeight w:val="828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5E04C0" w14:textId="700DEE10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 xml:space="preserve">2.9 </w:t>
            </w:r>
            <w:r w:rsidR="003F3A50" w:rsidRPr="00780B0D">
              <w:rPr>
                <w:sz w:val="24"/>
                <w:szCs w:val="24"/>
              </w:rPr>
              <w:t>Zv</w:t>
            </w:r>
            <w:r w:rsidR="003F3A50">
              <w:rPr>
                <w:sz w:val="24"/>
                <w:szCs w:val="24"/>
              </w:rPr>
              <w:t>yšovat</w:t>
            </w:r>
            <w:r w:rsidR="003F3A50" w:rsidRPr="00780B0D">
              <w:rPr>
                <w:sz w:val="24"/>
                <w:szCs w:val="24"/>
              </w:rPr>
              <w:t xml:space="preserve"> kvalit</w:t>
            </w:r>
            <w:r w:rsidR="003F3A50">
              <w:rPr>
                <w:sz w:val="24"/>
                <w:szCs w:val="24"/>
              </w:rPr>
              <w:t>u</w:t>
            </w:r>
            <w:r w:rsidR="003F3A50" w:rsidRPr="00780B0D">
              <w:rPr>
                <w:sz w:val="24"/>
                <w:szCs w:val="24"/>
              </w:rPr>
              <w:t xml:space="preserve"> a zajištění doktorského studia</w:t>
            </w:r>
            <w:r w:rsidR="003F3A50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8F5EA" w14:textId="62540F0B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2.9.</w:t>
            </w:r>
            <w:r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1</w:t>
            </w: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 xml:space="preserve"> Ustanovit institucionální prostředí pro zajištění kvalitního studia v</w:t>
            </w:r>
            <w:r w:rsidR="00BB4B56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DSP</w:t>
            </w:r>
            <w:r w:rsidR="00BB4B56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2F0CBE" w14:textId="0833DDED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Zavedení Baťov</w:t>
            </w:r>
            <w:del w:id="59" w:author="Martina Juříková" w:date="2026-01-12T16:44:00Z">
              <w:r w:rsidRPr="00252B4C" w:rsidDel="00837C6C">
                <w:rPr>
                  <w:rFonts w:ascii="Aptos" w:eastAsia="Times New Roman" w:hAnsi="Aptos" w:cs="Segoe UI"/>
                  <w:color w:val="000000"/>
                  <w:kern w:val="0"/>
                  <w:sz w:val="24"/>
                  <w:szCs w:val="24"/>
                  <w:lang w:eastAsia="cs-CZ"/>
                  <w14:ligatures w14:val="none"/>
                </w:rPr>
                <w:delText>y</w:delText>
              </w:r>
            </w:del>
            <w:ins w:id="60" w:author="Martina Juříková" w:date="2026-01-12T16:44:00Z">
              <w:r w:rsidR="00837C6C">
                <w:rPr>
                  <w:rFonts w:ascii="Aptos" w:eastAsia="Times New Roman" w:hAnsi="Aptos" w:cs="Segoe UI"/>
                  <w:color w:val="000000"/>
                  <w:kern w:val="0"/>
                  <w:sz w:val="24"/>
                  <w:szCs w:val="24"/>
                  <w:lang w:eastAsia="cs-CZ"/>
                  <w14:ligatures w14:val="none"/>
                </w:rPr>
                <w:t xml:space="preserve">ské </w:t>
              </w:r>
            </w:ins>
            <w:ins w:id="61" w:author="Martina Juříková" w:date="2026-01-12T16:45:00Z">
              <w:r w:rsidR="00837C6C">
                <w:rPr>
                  <w:rFonts w:ascii="Aptos" w:eastAsia="Times New Roman" w:hAnsi="Aptos" w:cs="Segoe UI"/>
                  <w:color w:val="000000"/>
                  <w:kern w:val="0"/>
                  <w:sz w:val="24"/>
                  <w:szCs w:val="24"/>
                  <w:lang w:eastAsia="cs-CZ"/>
                  <w14:ligatures w14:val="none"/>
                </w:rPr>
                <w:t>doktorské</w:t>
              </w:r>
            </w:ins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 xml:space="preserve"> školy</w:t>
            </w:r>
            <w:ins w:id="62" w:author="Martina Juříková" w:date="2026-01-12T16:51:00Z">
              <w:r w:rsidR="007E65CB">
                <w:rPr>
                  <w:rStyle w:val="Znakapoznpodarou"/>
                  <w:rFonts w:ascii="Aptos" w:eastAsia="Times New Roman" w:hAnsi="Aptos" w:cs="Segoe UI"/>
                  <w:color w:val="000000"/>
                  <w:kern w:val="0"/>
                  <w:sz w:val="24"/>
                  <w:szCs w:val="24"/>
                  <w:lang w:eastAsia="cs-CZ"/>
                  <w14:ligatures w14:val="none"/>
                </w:rPr>
                <w:footnoteReference w:id="1"/>
              </w:r>
            </w:ins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 xml:space="preserve"> do povinných předmětů DSP v rámci IS STAG</w:t>
            </w:r>
          </w:p>
        </w:tc>
      </w:tr>
      <w:tr w:rsidR="00252B4C" w:rsidRPr="00252B4C" w14:paraId="211C1391" w14:textId="77777777" w:rsidTr="00252B4C">
        <w:trPr>
          <w:trHeight w:val="552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7744FF" w14:textId="2DD0D8DD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 xml:space="preserve">2.9 </w:t>
            </w:r>
            <w:r w:rsidR="00BB4B56" w:rsidRPr="00780B0D">
              <w:rPr>
                <w:sz w:val="24"/>
                <w:szCs w:val="24"/>
              </w:rPr>
              <w:t>Zv</w:t>
            </w:r>
            <w:r w:rsidR="00BB4B56">
              <w:rPr>
                <w:sz w:val="24"/>
                <w:szCs w:val="24"/>
              </w:rPr>
              <w:t>yšovat</w:t>
            </w:r>
            <w:r w:rsidR="00BB4B56" w:rsidRPr="00780B0D">
              <w:rPr>
                <w:sz w:val="24"/>
                <w:szCs w:val="24"/>
              </w:rPr>
              <w:t xml:space="preserve"> kvalit</w:t>
            </w:r>
            <w:r w:rsidR="00BB4B56">
              <w:rPr>
                <w:sz w:val="24"/>
                <w:szCs w:val="24"/>
              </w:rPr>
              <w:t>u</w:t>
            </w:r>
            <w:r w:rsidR="00BB4B56" w:rsidRPr="00780B0D">
              <w:rPr>
                <w:sz w:val="24"/>
                <w:szCs w:val="24"/>
              </w:rPr>
              <w:t xml:space="preserve"> a zajištění doktorského studia</w:t>
            </w:r>
            <w:r w:rsidR="00BB4B56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9EBBA2" w14:textId="401C6B41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2.9.</w:t>
            </w:r>
            <w:r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</w:t>
            </w: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 xml:space="preserve"> Podporovat atraktivitu doktorských studijních programů</w:t>
            </w:r>
            <w:r w:rsidR="00BB4B56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.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11D40" w14:textId="77777777" w:rsidR="00252B4C" w:rsidRPr="00252B4C" w:rsidRDefault="00252B4C" w:rsidP="00252B4C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Ekonomické zajištění studentů DSP</w:t>
            </w:r>
          </w:p>
        </w:tc>
      </w:tr>
    </w:tbl>
    <w:p w14:paraId="2BB3D098" w14:textId="77777777" w:rsidR="00642D84" w:rsidRDefault="00642D84" w:rsidP="00642D84">
      <w:pPr>
        <w:rPr>
          <w:b/>
          <w:bCs/>
          <w:sz w:val="24"/>
          <w:szCs w:val="24"/>
        </w:rPr>
      </w:pPr>
    </w:p>
    <w:p w14:paraId="3C3EE110" w14:textId="77777777" w:rsidR="00B0496B" w:rsidRDefault="00B0496B" w:rsidP="00642D84">
      <w:pPr>
        <w:rPr>
          <w:b/>
          <w:bCs/>
          <w:sz w:val="24"/>
          <w:szCs w:val="24"/>
        </w:rPr>
      </w:pPr>
    </w:p>
    <w:p w14:paraId="4A1574E5" w14:textId="77777777" w:rsidR="00B0496B" w:rsidRDefault="00B0496B" w:rsidP="00642D84">
      <w:pPr>
        <w:rPr>
          <w:b/>
          <w:bCs/>
          <w:sz w:val="24"/>
          <w:szCs w:val="24"/>
        </w:rPr>
      </w:pPr>
    </w:p>
    <w:p w14:paraId="078D88E9" w14:textId="77777777" w:rsidR="00B0496B" w:rsidRDefault="00B0496B" w:rsidP="00642D84">
      <w:pPr>
        <w:rPr>
          <w:b/>
          <w:bCs/>
          <w:sz w:val="24"/>
          <w:szCs w:val="24"/>
        </w:rPr>
      </w:pPr>
    </w:p>
    <w:p w14:paraId="728D0B95" w14:textId="77777777" w:rsidR="00B0496B" w:rsidRDefault="00B0496B" w:rsidP="00642D84">
      <w:pPr>
        <w:rPr>
          <w:b/>
          <w:bCs/>
          <w:sz w:val="24"/>
          <w:szCs w:val="24"/>
        </w:rPr>
      </w:pPr>
    </w:p>
    <w:p w14:paraId="7BE1FA05" w14:textId="77777777" w:rsidR="00B0496B" w:rsidRDefault="00B0496B" w:rsidP="00642D84">
      <w:pPr>
        <w:rPr>
          <w:b/>
          <w:bCs/>
          <w:sz w:val="24"/>
          <w:szCs w:val="24"/>
        </w:rPr>
      </w:pPr>
    </w:p>
    <w:p w14:paraId="18860742" w14:textId="77777777" w:rsidR="00B0496B" w:rsidRDefault="00B0496B" w:rsidP="00642D84">
      <w:pPr>
        <w:rPr>
          <w:b/>
          <w:bCs/>
          <w:sz w:val="24"/>
          <w:szCs w:val="24"/>
        </w:rPr>
      </w:pPr>
    </w:p>
    <w:p w14:paraId="3E877B3F" w14:textId="77777777" w:rsidR="00B0496B" w:rsidRDefault="00B0496B" w:rsidP="00642D84">
      <w:pPr>
        <w:rPr>
          <w:b/>
          <w:bCs/>
          <w:sz w:val="24"/>
          <w:szCs w:val="24"/>
        </w:rPr>
      </w:pPr>
    </w:p>
    <w:p w14:paraId="24580726" w14:textId="77777777" w:rsidR="00B0496B" w:rsidRDefault="00B0496B" w:rsidP="00642D84">
      <w:pPr>
        <w:rPr>
          <w:b/>
          <w:bCs/>
          <w:sz w:val="24"/>
          <w:szCs w:val="24"/>
        </w:rPr>
      </w:pPr>
    </w:p>
    <w:p w14:paraId="6F511AAF" w14:textId="77777777" w:rsidR="00B0496B" w:rsidRDefault="00B0496B" w:rsidP="00642D84">
      <w:pPr>
        <w:rPr>
          <w:b/>
          <w:bCs/>
          <w:sz w:val="24"/>
          <w:szCs w:val="24"/>
        </w:rPr>
      </w:pPr>
    </w:p>
    <w:p w14:paraId="72F73A21" w14:textId="77777777" w:rsidR="00B0496B" w:rsidRDefault="00B0496B" w:rsidP="00642D84">
      <w:pPr>
        <w:rPr>
          <w:b/>
          <w:bCs/>
          <w:sz w:val="24"/>
          <w:szCs w:val="24"/>
        </w:rPr>
      </w:pPr>
    </w:p>
    <w:p w14:paraId="721C52CB" w14:textId="77777777" w:rsidR="00B0496B" w:rsidRDefault="00B0496B" w:rsidP="00642D84">
      <w:pPr>
        <w:rPr>
          <w:b/>
          <w:bCs/>
          <w:sz w:val="24"/>
          <w:szCs w:val="24"/>
        </w:rPr>
      </w:pPr>
    </w:p>
    <w:p w14:paraId="173FDE10" w14:textId="77777777" w:rsidR="001D65B3" w:rsidRDefault="001D65B3">
      <w:pPr>
        <w:rPr>
          <w:rFonts w:eastAsiaTheme="majorEastAsia" w:cs="Times New Roman"/>
          <w:b/>
          <w:color w:val="BF4E14" w:themeColor="accent2" w:themeShade="BF"/>
          <w:sz w:val="24"/>
          <w:szCs w:val="24"/>
        </w:rPr>
      </w:pPr>
      <w:r>
        <w:br w:type="page"/>
      </w:r>
    </w:p>
    <w:p w14:paraId="0E508C90" w14:textId="1E5AAA31" w:rsidR="001201F1" w:rsidRPr="00780B0D" w:rsidRDefault="005E5F76" w:rsidP="00C7027E">
      <w:pPr>
        <w:pStyle w:val="Nadpisdoobsahu"/>
        <w:jc w:val="center"/>
      </w:pPr>
      <w:bookmarkStart w:id="69" w:name="_Toc213752314"/>
      <w:r w:rsidRPr="00780B0D">
        <w:t>Pilíř C: Internacionalizace</w:t>
      </w:r>
      <w:bookmarkEnd w:id="69"/>
    </w:p>
    <w:p w14:paraId="5C80A407" w14:textId="451DD426" w:rsidR="00B06CBC" w:rsidRPr="00780B0D" w:rsidRDefault="00B06CBC" w:rsidP="00B06CBC">
      <w:pPr>
        <w:rPr>
          <w:sz w:val="24"/>
          <w:szCs w:val="24"/>
        </w:rPr>
      </w:pPr>
      <w:r w:rsidRPr="00780B0D">
        <w:rPr>
          <w:sz w:val="24"/>
          <w:szCs w:val="24"/>
        </w:rPr>
        <w:t>Cíle MŠMT:</w:t>
      </w:r>
    </w:p>
    <w:p w14:paraId="27F3DA94" w14:textId="29D41B4B" w:rsidR="00B06CBC" w:rsidRPr="00780B0D" w:rsidRDefault="00B06CBC" w:rsidP="00B06CBC">
      <w:pPr>
        <w:rPr>
          <w:sz w:val="24"/>
          <w:szCs w:val="24"/>
        </w:rPr>
      </w:pPr>
      <w:r w:rsidRPr="00780B0D">
        <w:rPr>
          <w:sz w:val="24"/>
          <w:szCs w:val="24"/>
        </w:rPr>
        <w:t>Zvýšit kvalitu a efektivitu doktorského studia, Rozvíjet kompetence přímo relevantní pro život a praxi ve 21. století</w:t>
      </w:r>
      <w:r w:rsidR="00360199">
        <w:rPr>
          <w:sz w:val="24"/>
          <w:szCs w:val="24"/>
        </w:rPr>
        <w:t>.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830"/>
        <w:gridCol w:w="2977"/>
        <w:gridCol w:w="3260"/>
      </w:tblGrid>
      <w:tr w:rsidR="00B0496B" w:rsidRPr="00780B0D" w14:paraId="252F58D2" w14:textId="77777777" w:rsidTr="00B0496B">
        <w:trPr>
          <w:trHeight w:val="288"/>
        </w:trPr>
        <w:tc>
          <w:tcPr>
            <w:tcW w:w="2830" w:type="dxa"/>
            <w:noWrap/>
            <w:hideMark/>
          </w:tcPr>
          <w:p w14:paraId="791F9C4F" w14:textId="77777777" w:rsidR="00B0496B" w:rsidRPr="00780B0D" w:rsidRDefault="00B0496B" w:rsidP="004E3545">
            <w:pPr>
              <w:rPr>
                <w:b/>
                <w:bCs/>
                <w:sz w:val="24"/>
                <w:szCs w:val="24"/>
              </w:rPr>
            </w:pPr>
            <w:bookmarkStart w:id="70" w:name="_Hlk211525512"/>
            <w:r w:rsidRPr="00780B0D">
              <w:rPr>
                <w:b/>
                <w:bCs/>
                <w:sz w:val="24"/>
                <w:szCs w:val="24"/>
              </w:rPr>
              <w:t>Strategický cíl</w:t>
            </w:r>
          </w:p>
        </w:tc>
        <w:tc>
          <w:tcPr>
            <w:tcW w:w="2977" w:type="dxa"/>
            <w:noWrap/>
            <w:hideMark/>
          </w:tcPr>
          <w:p w14:paraId="4CBC68FA" w14:textId="77777777" w:rsidR="00B0496B" w:rsidRPr="00780B0D" w:rsidRDefault="00B0496B" w:rsidP="004E3545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Dílčí cíl</w:t>
            </w:r>
          </w:p>
        </w:tc>
        <w:tc>
          <w:tcPr>
            <w:tcW w:w="3260" w:type="dxa"/>
            <w:noWrap/>
            <w:hideMark/>
          </w:tcPr>
          <w:p w14:paraId="4DA745D8" w14:textId="5975DA58" w:rsidR="00B0496B" w:rsidRPr="00780B0D" w:rsidRDefault="00B0496B" w:rsidP="004E3545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Indikátor 2026</w:t>
            </w:r>
            <w:r>
              <w:rPr>
                <w:b/>
                <w:bCs/>
                <w:sz w:val="24"/>
                <w:szCs w:val="24"/>
              </w:rPr>
              <w:t>+</w:t>
            </w:r>
          </w:p>
        </w:tc>
      </w:tr>
      <w:tr w:rsidR="00B0496B" w:rsidRPr="00780B0D" w14:paraId="7E9D64F7" w14:textId="77777777" w:rsidTr="00B0496B">
        <w:trPr>
          <w:trHeight w:val="2484"/>
        </w:trPr>
        <w:tc>
          <w:tcPr>
            <w:tcW w:w="2830" w:type="dxa"/>
            <w:hideMark/>
          </w:tcPr>
          <w:p w14:paraId="246F329A" w14:textId="62C60BA4" w:rsidR="00B0496B" w:rsidRPr="00780B0D" w:rsidRDefault="00B0496B" w:rsidP="004E354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3.1 Posilovat internacionalizaci UTB ve Zlíně zvyšováním počtu zahraničních studujících a pracovníků, podporovat jejich sociální integraci</w:t>
            </w:r>
            <w:r w:rsidR="0036792A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hideMark/>
          </w:tcPr>
          <w:p w14:paraId="58F50E44" w14:textId="17457CEF" w:rsidR="00B0496B" w:rsidRPr="00780B0D" w:rsidRDefault="00B0496B" w:rsidP="004E354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3.1.1 Zajistit dlouhodobě udržitelné financování doktorandů studujících ve studijních programech realizovaných v anglickém jazyce a cílená podpora kvalitních uchazečů</w:t>
            </w:r>
            <w:r w:rsidR="000A4F51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  <w:hideMark/>
          </w:tcPr>
          <w:p w14:paraId="7F6D8D3E" w14:textId="77777777" w:rsidR="00B0496B" w:rsidRPr="00780B0D" w:rsidRDefault="00B0496B" w:rsidP="004E354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Počet zahraničních absolventů, z toho samoplátců      </w:t>
            </w:r>
          </w:p>
          <w:p w14:paraId="6026E1AA" w14:textId="77777777" w:rsidR="00B0496B" w:rsidRPr="00780B0D" w:rsidRDefault="00B0496B" w:rsidP="004E3545">
            <w:pPr>
              <w:rPr>
                <w:sz w:val="24"/>
                <w:szCs w:val="24"/>
              </w:rPr>
            </w:pPr>
          </w:p>
          <w:p w14:paraId="3B502062" w14:textId="77777777" w:rsidR="00B0496B" w:rsidRPr="00780B0D" w:rsidRDefault="00B0496B" w:rsidP="004E354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Podíl zahraničních studentů ve studijních programech na celkovém počtu studentů UTB ve Zlíně           </w:t>
            </w:r>
          </w:p>
          <w:p w14:paraId="21E41DE9" w14:textId="77777777" w:rsidR="00B0496B" w:rsidRPr="00780B0D" w:rsidRDefault="00B0496B" w:rsidP="004E3545">
            <w:pPr>
              <w:rPr>
                <w:sz w:val="24"/>
                <w:szCs w:val="24"/>
              </w:rPr>
            </w:pPr>
          </w:p>
          <w:p w14:paraId="48D3C0EF" w14:textId="0BF71B6F" w:rsidR="00B0496B" w:rsidRPr="00780B0D" w:rsidRDefault="00B0496B" w:rsidP="004E354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Hodnocení kvality mezinárodních služeb UTB ve Zlíně</w:t>
            </w:r>
          </w:p>
        </w:tc>
      </w:tr>
      <w:tr w:rsidR="00B0496B" w:rsidRPr="00780B0D" w14:paraId="2E8A6A61" w14:textId="77777777" w:rsidTr="00B0496B">
        <w:trPr>
          <w:trHeight w:val="836"/>
        </w:trPr>
        <w:tc>
          <w:tcPr>
            <w:tcW w:w="2830" w:type="dxa"/>
            <w:hideMark/>
          </w:tcPr>
          <w:p w14:paraId="77375741" w14:textId="48618981" w:rsidR="00B0496B" w:rsidRPr="00780B0D" w:rsidRDefault="00B0496B" w:rsidP="004E354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3.1 Posilovat internacionalizaci UTB ve Zlíně zvyšováním počtu zahraničních studujících a pracovníků, podporovat jejich sociální integraci</w:t>
            </w:r>
            <w:r w:rsidR="000A4F51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hideMark/>
          </w:tcPr>
          <w:p w14:paraId="211B5ED0" w14:textId="5FD6A414" w:rsidR="00B0496B" w:rsidRPr="00780B0D" w:rsidRDefault="00B0496B" w:rsidP="004E354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3.1.2 Navýšit počet zahraničních studentů samoplátců ve studijních programech realizovaných v anglickém jazyce i počet zahraničních studentů studujících ve studijních programech realizovaných v českém jazyce</w:t>
            </w:r>
            <w:r w:rsidR="000A4F51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  <w:hideMark/>
          </w:tcPr>
          <w:p w14:paraId="43BAD563" w14:textId="77777777" w:rsidR="00B0496B" w:rsidRPr="00780B0D" w:rsidRDefault="00B0496B" w:rsidP="004E354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Počet akreditovaných studijních programů v jiném než českém jazyce, v nichž je realizována výuka   </w:t>
            </w:r>
          </w:p>
          <w:p w14:paraId="14ACBA0B" w14:textId="5872B5F1" w:rsidR="00B0496B" w:rsidRPr="00780B0D" w:rsidRDefault="00B0496B" w:rsidP="004E354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           </w:t>
            </w:r>
          </w:p>
          <w:p w14:paraId="18DCE2B9" w14:textId="77777777" w:rsidR="00B0496B" w:rsidRPr="00780B0D" w:rsidRDefault="00B0496B" w:rsidP="004E354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Podíl zahraničních studentů ve studijních programech na celkovém počtu studentů UTB ve Zlíně          </w:t>
            </w:r>
          </w:p>
          <w:p w14:paraId="2F9AA824" w14:textId="77777777" w:rsidR="00B0496B" w:rsidRPr="00780B0D" w:rsidRDefault="00B0496B" w:rsidP="004E3545">
            <w:pPr>
              <w:rPr>
                <w:sz w:val="24"/>
                <w:szCs w:val="24"/>
              </w:rPr>
            </w:pPr>
          </w:p>
          <w:p w14:paraId="2DD4CF86" w14:textId="77777777" w:rsidR="00B0496B" w:rsidRPr="00780B0D" w:rsidRDefault="00B0496B" w:rsidP="004E354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Hodnocení kvality mezinárodních služeb UTB ve Zlíně</w:t>
            </w:r>
          </w:p>
          <w:p w14:paraId="5893860C" w14:textId="0EC16F3A" w:rsidR="00B0496B" w:rsidRPr="00780B0D" w:rsidRDefault="00B0496B" w:rsidP="004E354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br/>
              <w:t>Počet zahraničních studentů</w:t>
            </w:r>
          </w:p>
        </w:tc>
      </w:tr>
      <w:tr w:rsidR="00B0496B" w:rsidRPr="00780B0D" w14:paraId="4E3EBED1" w14:textId="77777777" w:rsidTr="00B0496B">
        <w:trPr>
          <w:trHeight w:val="1656"/>
        </w:trPr>
        <w:tc>
          <w:tcPr>
            <w:tcW w:w="2830" w:type="dxa"/>
            <w:hideMark/>
          </w:tcPr>
          <w:p w14:paraId="0F1FD3EC" w14:textId="60E4E577" w:rsidR="00B0496B" w:rsidRPr="00780B0D" w:rsidRDefault="00B0496B" w:rsidP="004E354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3.1 Posilovat internacionalizaci UTB ve Zlíně zvyšováním počtu zahraničních studujících a pracovníků, podporovat jejich sociální integraci</w:t>
            </w:r>
            <w:r w:rsidR="000A4F51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hideMark/>
          </w:tcPr>
          <w:p w14:paraId="5311BF8D" w14:textId="4843EAA2" w:rsidR="00B0496B" w:rsidRPr="00780B0D" w:rsidRDefault="00B0496B" w:rsidP="004E354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3.1.3 Navýšit počet zahraničních akademických pracovníků</w:t>
            </w:r>
            <w:r w:rsidR="000A4F51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  <w:hideMark/>
          </w:tcPr>
          <w:p w14:paraId="33263AB0" w14:textId="77777777" w:rsidR="00B0496B" w:rsidRPr="00780B0D" w:rsidRDefault="00B0496B" w:rsidP="004E354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Počet zahraničních pracovníků zaměstnaných na UTB ve Zlíně         </w:t>
            </w:r>
          </w:p>
          <w:p w14:paraId="72B02338" w14:textId="77777777" w:rsidR="00B0496B" w:rsidRPr="00780B0D" w:rsidRDefault="00B0496B" w:rsidP="004E3545">
            <w:pPr>
              <w:rPr>
                <w:sz w:val="24"/>
                <w:szCs w:val="24"/>
              </w:rPr>
            </w:pPr>
          </w:p>
          <w:p w14:paraId="72A59347" w14:textId="77777777" w:rsidR="00B0496B" w:rsidRDefault="00B0496B" w:rsidP="004E354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Hodnocení kvality mezinárodních služeb UTB ve Zlíně</w:t>
            </w:r>
          </w:p>
          <w:p w14:paraId="5FE7F3F8" w14:textId="77777777" w:rsidR="00EC246A" w:rsidRDefault="00EC246A" w:rsidP="004E3545">
            <w:pPr>
              <w:rPr>
                <w:sz w:val="24"/>
                <w:szCs w:val="24"/>
              </w:rPr>
            </w:pPr>
          </w:p>
          <w:p w14:paraId="60876AED" w14:textId="77777777" w:rsidR="00EC246A" w:rsidRPr="00780B0D" w:rsidRDefault="00EC246A" w:rsidP="00EC246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Počet zahraničních pracovníků zaměstnaných na UTB ve Zlíně         </w:t>
            </w:r>
          </w:p>
          <w:p w14:paraId="6D28B899" w14:textId="5CA64BA0" w:rsidR="00EC246A" w:rsidRPr="00780B0D" w:rsidRDefault="00EC246A" w:rsidP="004E3545">
            <w:pPr>
              <w:rPr>
                <w:sz w:val="24"/>
                <w:szCs w:val="24"/>
              </w:rPr>
            </w:pPr>
          </w:p>
        </w:tc>
      </w:tr>
      <w:tr w:rsidR="00B0496B" w:rsidRPr="00780B0D" w14:paraId="18577754" w14:textId="77777777" w:rsidTr="00B0496B">
        <w:trPr>
          <w:trHeight w:val="2484"/>
        </w:trPr>
        <w:tc>
          <w:tcPr>
            <w:tcW w:w="2830" w:type="dxa"/>
            <w:hideMark/>
          </w:tcPr>
          <w:p w14:paraId="582B2DDE" w14:textId="708D31F9" w:rsidR="00B0496B" w:rsidRPr="00780B0D" w:rsidRDefault="00B0496B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3.2 Rozvíjet mezinárodní studijní programy</w:t>
            </w:r>
            <w:r w:rsidR="000A4F51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hideMark/>
          </w:tcPr>
          <w:p w14:paraId="0B8B849A" w14:textId="73C31796" w:rsidR="00B0496B" w:rsidRPr="00780B0D" w:rsidRDefault="00B0496B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3.2.1 Akreditovat nové studijní programy realizované společně se zahraničními univerzitami, zejména se členskými univerzitami aliance "PIONEER"</w:t>
            </w:r>
            <w:r w:rsidR="000A4F51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  <w:hideMark/>
          </w:tcPr>
          <w:p w14:paraId="1E720C88" w14:textId="77777777" w:rsidR="00B0496B" w:rsidRPr="00780B0D" w:rsidRDefault="00B0496B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joint/double/multiple degree studijních programů</w:t>
            </w:r>
          </w:p>
        </w:tc>
      </w:tr>
      <w:tr w:rsidR="00B0496B" w:rsidRPr="00780B0D" w14:paraId="35D71CB4" w14:textId="77777777" w:rsidTr="001D65B3">
        <w:trPr>
          <w:trHeight w:val="3606"/>
        </w:trPr>
        <w:tc>
          <w:tcPr>
            <w:tcW w:w="2830" w:type="dxa"/>
            <w:hideMark/>
          </w:tcPr>
          <w:p w14:paraId="6E8994A6" w14:textId="1E6CD8B2" w:rsidR="00B0496B" w:rsidRPr="00780B0D" w:rsidRDefault="00B0496B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3.3 Podporovat mezinárodní mobilitu studentů UTB ve Zlíně a akademických i neakademických pracovníků UTB ve Zlíně</w:t>
            </w:r>
            <w:r w:rsidR="000A4F51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hideMark/>
          </w:tcPr>
          <w:p w14:paraId="2F189AEB" w14:textId="77777777" w:rsidR="00B0496B" w:rsidRPr="00780B0D" w:rsidRDefault="00B0496B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3.3.1 Navýšit počet studentů, kteří absolvovali zahraniční mobilitu, tedy studijní pobyt nebo praktickou stáž, v délce minimálně jeden měsíc. Podporovat účast studentů UTB na BIP.</w:t>
            </w:r>
          </w:p>
        </w:tc>
        <w:tc>
          <w:tcPr>
            <w:tcW w:w="3260" w:type="dxa"/>
            <w:hideMark/>
          </w:tcPr>
          <w:p w14:paraId="79725213" w14:textId="77777777" w:rsidR="00B0496B" w:rsidRPr="00780B0D" w:rsidRDefault="00B0496B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Počet studentů, kteří absolvovali studium/pracovní stáž v zahraničí a počet studentodní         </w:t>
            </w:r>
          </w:p>
          <w:p w14:paraId="6D1D4CB5" w14:textId="77777777" w:rsidR="00B0496B" w:rsidRPr="00780B0D" w:rsidRDefault="00B0496B" w:rsidP="00EC36C1">
            <w:pPr>
              <w:rPr>
                <w:sz w:val="24"/>
                <w:szCs w:val="24"/>
              </w:rPr>
            </w:pPr>
          </w:p>
          <w:p w14:paraId="2E9EB9F6" w14:textId="77777777" w:rsidR="00B0496B" w:rsidRPr="00780B0D" w:rsidRDefault="00B0496B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Počet/podíl studentů, kteří absolvovali studium/stáž v zahraničí a dokončili studium ve standardní době studia     </w:t>
            </w:r>
          </w:p>
          <w:p w14:paraId="29BF8A40" w14:textId="77777777" w:rsidR="00B0496B" w:rsidRPr="00780B0D" w:rsidRDefault="00B0496B" w:rsidP="00EC36C1">
            <w:pPr>
              <w:rPr>
                <w:sz w:val="24"/>
                <w:szCs w:val="24"/>
              </w:rPr>
            </w:pPr>
          </w:p>
          <w:p w14:paraId="31C38BCE" w14:textId="5BB47D7B" w:rsidR="00B0496B" w:rsidRPr="00780B0D" w:rsidRDefault="00B0496B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Hodnocení kvality mezinárodních mobilit</w:t>
            </w:r>
          </w:p>
        </w:tc>
      </w:tr>
      <w:tr w:rsidR="00B0496B" w:rsidRPr="00780B0D" w14:paraId="7EC6D088" w14:textId="77777777" w:rsidTr="00B0496B">
        <w:trPr>
          <w:trHeight w:val="2208"/>
        </w:trPr>
        <w:tc>
          <w:tcPr>
            <w:tcW w:w="2830" w:type="dxa"/>
            <w:hideMark/>
          </w:tcPr>
          <w:p w14:paraId="1874E814" w14:textId="094E54B2" w:rsidR="00B0496B" w:rsidRPr="00780B0D" w:rsidRDefault="00B0496B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3.3 Podporovat mezinárodní mobilitu studentů UTB ve Zlíně a akademických i neakademických pracovníků UTB ve Zlíně</w:t>
            </w:r>
            <w:r w:rsidR="00446BA3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hideMark/>
          </w:tcPr>
          <w:p w14:paraId="57F81411" w14:textId="54E9A2EC" w:rsidR="00B0496B" w:rsidRPr="00780B0D" w:rsidRDefault="00B0496B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3.3.2 Navýšit podíl akademických i neakademických pracovníků, kteří absolvovali výukovou nebo výzkumnou mobilitu nebo mobilitu typu školení na zahraniční univerzitě.</w:t>
            </w:r>
          </w:p>
        </w:tc>
        <w:tc>
          <w:tcPr>
            <w:tcW w:w="3260" w:type="dxa"/>
            <w:hideMark/>
          </w:tcPr>
          <w:p w14:paraId="093B83AA" w14:textId="77777777" w:rsidR="00B0496B" w:rsidRPr="00780B0D" w:rsidRDefault="00B0496B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Podíl zaměstnanců, kteří absolvovali studium/pracovní stáž v zahraničí        </w:t>
            </w:r>
          </w:p>
          <w:p w14:paraId="0EC28718" w14:textId="77777777" w:rsidR="00B0496B" w:rsidRPr="00780B0D" w:rsidRDefault="00B0496B" w:rsidP="00EC36C1">
            <w:pPr>
              <w:rPr>
                <w:sz w:val="24"/>
                <w:szCs w:val="24"/>
              </w:rPr>
            </w:pPr>
          </w:p>
          <w:p w14:paraId="374575D9" w14:textId="4B36C223" w:rsidR="00B0496B" w:rsidRPr="00780B0D" w:rsidRDefault="00B0496B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Hodnocení kvality mezinárodních mobilit</w:t>
            </w:r>
          </w:p>
        </w:tc>
      </w:tr>
      <w:tr w:rsidR="00B0496B" w:rsidRPr="00780B0D" w14:paraId="63E33B60" w14:textId="77777777" w:rsidTr="001D65B3">
        <w:trPr>
          <w:trHeight w:val="3309"/>
        </w:trPr>
        <w:tc>
          <w:tcPr>
            <w:tcW w:w="2830" w:type="dxa"/>
            <w:hideMark/>
          </w:tcPr>
          <w:p w14:paraId="2C3AF548" w14:textId="600206F9" w:rsidR="00B0496B" w:rsidRPr="00780B0D" w:rsidRDefault="00B0496B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3.4 Podporovat mobility krátkodobých studentů přijíždějících na UTB na studijní pobyty a praktické stáže a příjezdy zahraničních akademiků na UTB</w:t>
            </w:r>
            <w:r w:rsidR="00992ACB">
              <w:rPr>
                <w:sz w:val="24"/>
                <w:szCs w:val="24"/>
              </w:rPr>
              <w:t xml:space="preserve"> ve Zlíně</w:t>
            </w:r>
            <w:r w:rsidR="00446BA3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hideMark/>
          </w:tcPr>
          <w:p w14:paraId="6CE09901" w14:textId="77E968BC" w:rsidR="00B0496B" w:rsidRPr="00780B0D" w:rsidRDefault="00B0496B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3.4.1 Navýšit počet zahraničních studentů přijíždějících na UTB na krátkodobé studijní pobyty a praktické stáže.</w:t>
            </w:r>
          </w:p>
        </w:tc>
        <w:tc>
          <w:tcPr>
            <w:tcW w:w="3260" w:type="dxa"/>
            <w:hideMark/>
          </w:tcPr>
          <w:p w14:paraId="59F84BF4" w14:textId="77777777" w:rsidR="00B0496B" w:rsidRPr="00780B0D" w:rsidRDefault="00B0496B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Počet zahraničních studentů přijíždějících na UTB ve Zlíně na krátkodobý studijní pobyt a počet studentodní        </w:t>
            </w:r>
          </w:p>
          <w:p w14:paraId="2274692F" w14:textId="77777777" w:rsidR="00B0496B" w:rsidRPr="00780B0D" w:rsidRDefault="00B0496B" w:rsidP="00EC36C1">
            <w:pPr>
              <w:rPr>
                <w:sz w:val="24"/>
                <w:szCs w:val="24"/>
              </w:rPr>
            </w:pPr>
          </w:p>
          <w:p w14:paraId="2586B47F" w14:textId="5063DF25" w:rsidR="00B0496B" w:rsidRPr="00780B0D" w:rsidRDefault="00B0496B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Hodnocení kvality mezinárodních služeb UTB ve Zlíně         </w:t>
            </w:r>
          </w:p>
          <w:p w14:paraId="353C8C18" w14:textId="77777777" w:rsidR="00B0496B" w:rsidRPr="00780B0D" w:rsidRDefault="00B0496B" w:rsidP="00EC36C1">
            <w:pPr>
              <w:rPr>
                <w:sz w:val="24"/>
                <w:szCs w:val="24"/>
              </w:rPr>
            </w:pPr>
          </w:p>
          <w:p w14:paraId="3BC73258" w14:textId="66F3E246" w:rsidR="00B0496B" w:rsidRPr="00780B0D" w:rsidRDefault="00B0496B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Hodnocení kvality mezinárodních mobilit  </w:t>
            </w:r>
          </w:p>
        </w:tc>
      </w:tr>
      <w:tr w:rsidR="00B0496B" w:rsidRPr="00780B0D" w14:paraId="74D61722" w14:textId="77777777" w:rsidTr="00B0496B">
        <w:trPr>
          <w:trHeight w:val="567"/>
        </w:trPr>
        <w:tc>
          <w:tcPr>
            <w:tcW w:w="2830" w:type="dxa"/>
            <w:hideMark/>
          </w:tcPr>
          <w:p w14:paraId="1F69B0D0" w14:textId="2800987E" w:rsidR="00B0496B" w:rsidRPr="00780B0D" w:rsidRDefault="00B0496B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3.4 Podporovat mobility krátkodobých studentů přijíždějících na UTB na studijní pob</w:t>
            </w:r>
            <w:r w:rsidR="00A16C39">
              <w:rPr>
                <w:sz w:val="24"/>
                <w:szCs w:val="24"/>
              </w:rPr>
              <w:t>y</w:t>
            </w:r>
            <w:r w:rsidRPr="00780B0D">
              <w:rPr>
                <w:sz w:val="24"/>
                <w:szCs w:val="24"/>
              </w:rPr>
              <w:t>ty a praktické stáže a příjezdy zahraničních akademiků na UTB</w:t>
            </w:r>
            <w:r w:rsidR="00992ACB">
              <w:rPr>
                <w:sz w:val="24"/>
                <w:szCs w:val="24"/>
              </w:rPr>
              <w:t xml:space="preserve"> ve Zlíně</w:t>
            </w:r>
            <w:r w:rsidR="00446BA3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hideMark/>
          </w:tcPr>
          <w:p w14:paraId="34B0D45C" w14:textId="0C7E0866" w:rsidR="00B0496B" w:rsidRPr="00780B0D" w:rsidRDefault="00B0496B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3.4.2 Navýšit počet zahraničních akademiků/vědeckých pracovníků přijíždějících na UTB na výukové a výzkumné mobility.</w:t>
            </w:r>
          </w:p>
        </w:tc>
        <w:tc>
          <w:tcPr>
            <w:tcW w:w="3260" w:type="dxa"/>
            <w:hideMark/>
          </w:tcPr>
          <w:p w14:paraId="06C95532" w14:textId="1BC6AFDD" w:rsidR="00B0496B" w:rsidRPr="00780B0D" w:rsidRDefault="00B0496B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akademiků/vědeckých pracovníků přijíždějících na UTB na výukovou nebo výzkumnou mobilitu</w:t>
            </w:r>
          </w:p>
        </w:tc>
      </w:tr>
      <w:tr w:rsidR="00B0496B" w:rsidRPr="00780B0D" w14:paraId="3DB95E0F" w14:textId="77777777" w:rsidTr="00B0496B">
        <w:trPr>
          <w:trHeight w:val="1932"/>
        </w:trPr>
        <w:tc>
          <w:tcPr>
            <w:tcW w:w="2830" w:type="dxa"/>
            <w:hideMark/>
          </w:tcPr>
          <w:p w14:paraId="5442677D" w14:textId="0C3FFDD8" w:rsidR="00B0496B" w:rsidRPr="00780B0D" w:rsidRDefault="00B0496B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3.5 Zapojovat se do mezinárodních sítí odpovídajících profilu, preferencím a dlouhodobým strategickým cílům UTB ve Zlíně</w:t>
            </w:r>
            <w:r w:rsidR="009D162A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hideMark/>
          </w:tcPr>
          <w:p w14:paraId="1289153B" w14:textId="2135AF80" w:rsidR="00B0496B" w:rsidRPr="00780B0D" w:rsidRDefault="00B0496B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3.5.1 Řešit projekt "European universities initiative" v rámci aliance PIONEER a prohloubit spolupráci s americkými a kanadskými univerzitami.</w:t>
            </w:r>
          </w:p>
        </w:tc>
        <w:tc>
          <w:tcPr>
            <w:tcW w:w="3260" w:type="dxa"/>
            <w:hideMark/>
          </w:tcPr>
          <w:p w14:paraId="4932D244" w14:textId="5937CCE1" w:rsidR="00B0496B" w:rsidRPr="00780B0D" w:rsidRDefault="00B0496B" w:rsidP="00EC36C1">
            <w:pPr>
              <w:rPr>
                <w:sz w:val="24"/>
                <w:szCs w:val="24"/>
              </w:rPr>
            </w:pPr>
            <w:bookmarkStart w:id="71" w:name="_Hlk211526740"/>
            <w:r w:rsidRPr="00780B0D">
              <w:rPr>
                <w:sz w:val="24"/>
                <w:szCs w:val="24"/>
              </w:rPr>
              <w:t>Počet uzavřených strategických partnerství</w:t>
            </w:r>
            <w:bookmarkEnd w:id="71"/>
          </w:p>
        </w:tc>
      </w:tr>
      <w:tr w:rsidR="00B0496B" w:rsidRPr="00780B0D" w14:paraId="071F8D71" w14:textId="77777777" w:rsidTr="00B0496B">
        <w:trPr>
          <w:trHeight w:val="1725"/>
        </w:trPr>
        <w:tc>
          <w:tcPr>
            <w:tcW w:w="2830" w:type="dxa"/>
            <w:hideMark/>
          </w:tcPr>
          <w:p w14:paraId="0B5A39BF" w14:textId="0DF9F34E" w:rsidR="00B0496B" w:rsidRPr="00780B0D" w:rsidRDefault="00B0496B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3.6 Podporovat/zajistit výuku jazyků pro studující i pedagogy, nabízet jazykové kurzy pro veřejnost</w:t>
            </w:r>
            <w:r w:rsidR="009D162A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hideMark/>
          </w:tcPr>
          <w:p w14:paraId="1F661521" w14:textId="63CC6C3A" w:rsidR="00B0496B" w:rsidRPr="00780B0D" w:rsidRDefault="00B0496B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3.6.1 Rozšířit jazykové vzdělávání studentů, akademických pracovníků a veřejnosti.</w:t>
            </w:r>
          </w:p>
        </w:tc>
        <w:tc>
          <w:tcPr>
            <w:tcW w:w="3260" w:type="dxa"/>
            <w:hideMark/>
          </w:tcPr>
          <w:p w14:paraId="483A7ECE" w14:textId="77777777" w:rsidR="00B0496B" w:rsidRPr="00780B0D" w:rsidRDefault="00B0496B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realizovaných jazykových kurzů</w:t>
            </w:r>
          </w:p>
        </w:tc>
      </w:tr>
      <w:bookmarkEnd w:id="70"/>
    </w:tbl>
    <w:p w14:paraId="41003A6C" w14:textId="4E92B96B" w:rsidR="001201F1" w:rsidRPr="00780B0D" w:rsidRDefault="001201F1" w:rsidP="44222BA5">
      <w:pPr>
        <w:rPr>
          <w:sz w:val="24"/>
          <w:szCs w:val="24"/>
        </w:rPr>
      </w:pPr>
    </w:p>
    <w:p w14:paraId="0F851626" w14:textId="77777777" w:rsidR="00C3568B" w:rsidRDefault="00C3568B" w:rsidP="44222BA5">
      <w:pPr>
        <w:jc w:val="center"/>
        <w:rPr>
          <w:b/>
          <w:bCs/>
          <w:sz w:val="24"/>
          <w:szCs w:val="24"/>
        </w:rPr>
      </w:pPr>
    </w:p>
    <w:p w14:paraId="052474D8" w14:textId="77777777" w:rsidR="00EC246A" w:rsidRDefault="00EC246A">
      <w:pPr>
        <w:rPr>
          <w:rFonts w:eastAsiaTheme="majorEastAsia" w:cs="Times New Roman"/>
          <w:b/>
          <w:color w:val="BF4E14" w:themeColor="accent2" w:themeShade="BF"/>
          <w:sz w:val="24"/>
          <w:szCs w:val="24"/>
        </w:rPr>
      </w:pPr>
      <w:r>
        <w:br w:type="page"/>
      </w:r>
    </w:p>
    <w:p w14:paraId="0A7FDC81" w14:textId="461DED46" w:rsidR="001201F1" w:rsidRPr="001660A2" w:rsidRDefault="67136AA7" w:rsidP="001660A2">
      <w:pPr>
        <w:pStyle w:val="Nadpisdoobsahu"/>
        <w:jc w:val="center"/>
      </w:pPr>
      <w:bookmarkStart w:id="72" w:name="_Toc213752315"/>
      <w:r w:rsidRPr="001660A2">
        <w:t>Pilíř D: Třetí role</w:t>
      </w:r>
      <w:bookmarkEnd w:id="72"/>
    </w:p>
    <w:p w14:paraId="76737BC6" w14:textId="77777777" w:rsidR="001201F1" w:rsidRPr="00780B0D" w:rsidRDefault="001201F1" w:rsidP="001201F1">
      <w:pPr>
        <w:rPr>
          <w:sz w:val="24"/>
          <w:szCs w:val="24"/>
        </w:rPr>
      </w:pPr>
      <w:r w:rsidRPr="00780B0D">
        <w:rPr>
          <w:sz w:val="24"/>
          <w:szCs w:val="24"/>
        </w:rPr>
        <w:t xml:space="preserve">Cíle MŠMT: </w:t>
      </w:r>
    </w:p>
    <w:p w14:paraId="54A85AB9" w14:textId="5F7BD49E" w:rsidR="001201F1" w:rsidRPr="00780B0D" w:rsidRDefault="001201F1" w:rsidP="001201F1">
      <w:pPr>
        <w:rPr>
          <w:sz w:val="24"/>
          <w:szCs w:val="24"/>
        </w:rPr>
      </w:pPr>
      <w:r w:rsidRPr="00780B0D">
        <w:rPr>
          <w:sz w:val="24"/>
          <w:szCs w:val="24"/>
        </w:rPr>
        <w:t>Další</w:t>
      </w:r>
      <w:r w:rsidR="00992ACB">
        <w:rPr>
          <w:sz w:val="24"/>
          <w:szCs w:val="24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94"/>
        <w:gridCol w:w="3438"/>
        <w:gridCol w:w="2830"/>
      </w:tblGrid>
      <w:tr w:rsidR="00B0496B" w:rsidRPr="00780B0D" w14:paraId="4416520E" w14:textId="77777777" w:rsidTr="00B0496B">
        <w:trPr>
          <w:trHeight w:val="276"/>
        </w:trPr>
        <w:tc>
          <w:tcPr>
            <w:tcW w:w="2794" w:type="dxa"/>
            <w:noWrap/>
            <w:hideMark/>
          </w:tcPr>
          <w:p w14:paraId="165F630C" w14:textId="77777777" w:rsidR="00B0496B" w:rsidRPr="00780B0D" w:rsidRDefault="00B0496B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Strategický cíl</w:t>
            </w:r>
          </w:p>
        </w:tc>
        <w:tc>
          <w:tcPr>
            <w:tcW w:w="3438" w:type="dxa"/>
            <w:noWrap/>
            <w:hideMark/>
          </w:tcPr>
          <w:p w14:paraId="64678A3D" w14:textId="77777777" w:rsidR="00B0496B" w:rsidRPr="00780B0D" w:rsidRDefault="00B0496B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Dílčí cíl</w:t>
            </w:r>
          </w:p>
        </w:tc>
        <w:tc>
          <w:tcPr>
            <w:tcW w:w="2830" w:type="dxa"/>
            <w:noWrap/>
            <w:hideMark/>
          </w:tcPr>
          <w:p w14:paraId="71A0E24B" w14:textId="6CE14B7A" w:rsidR="00B0496B" w:rsidRPr="00780B0D" w:rsidRDefault="00B0496B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Indikátor 2026</w:t>
            </w:r>
            <w:r>
              <w:rPr>
                <w:b/>
                <w:bCs/>
                <w:sz w:val="24"/>
                <w:szCs w:val="24"/>
              </w:rPr>
              <w:t>+</w:t>
            </w:r>
          </w:p>
        </w:tc>
      </w:tr>
      <w:tr w:rsidR="00B0496B" w:rsidRPr="00780B0D" w14:paraId="365E3A43" w14:textId="77777777" w:rsidTr="00B0496B">
        <w:trPr>
          <w:trHeight w:val="2238"/>
        </w:trPr>
        <w:tc>
          <w:tcPr>
            <w:tcW w:w="2794" w:type="dxa"/>
            <w:hideMark/>
          </w:tcPr>
          <w:p w14:paraId="2756B1D6" w14:textId="59492F67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4.1 Posílit pozici UTB jako leadera vzdělávání (i neformálního) ve Zlínském kraji</w:t>
            </w:r>
            <w:r w:rsidR="000D179B">
              <w:rPr>
                <w:sz w:val="24"/>
                <w:szCs w:val="24"/>
              </w:rPr>
              <w:t>.</w:t>
            </w:r>
            <w:r w:rsidRPr="00780B0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38" w:type="dxa"/>
            <w:hideMark/>
          </w:tcPr>
          <w:p w14:paraId="43F134E9" w14:textId="730B5658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4.1.1 Připravovat a realizovat projekty spolupráce se středními, základními i mateřskými školami s cílem</w:t>
            </w:r>
            <w:r w:rsidRPr="00780B0D">
              <w:rPr>
                <w:sz w:val="24"/>
                <w:szCs w:val="24"/>
              </w:rPr>
              <w:br/>
              <w:t xml:space="preserve">rozvíjet systém vzdělávání ve </w:t>
            </w:r>
            <w:r w:rsidR="00806008">
              <w:rPr>
                <w:sz w:val="24"/>
                <w:szCs w:val="24"/>
              </w:rPr>
              <w:t>Z</w:t>
            </w:r>
            <w:r w:rsidRPr="00780B0D">
              <w:rPr>
                <w:sz w:val="24"/>
                <w:szCs w:val="24"/>
              </w:rPr>
              <w:t>línském kraji a spolupracovat na projektech zaměřených na podporu</w:t>
            </w:r>
            <w:r w:rsidR="00647BBF">
              <w:rPr>
                <w:sz w:val="24"/>
                <w:szCs w:val="24"/>
              </w:rPr>
              <w:t xml:space="preserve"> </w:t>
            </w:r>
            <w:r w:rsidRPr="00780B0D">
              <w:rPr>
                <w:sz w:val="24"/>
                <w:szCs w:val="24"/>
              </w:rPr>
              <w:t xml:space="preserve">talentovaných žáků a studentů. </w:t>
            </w:r>
          </w:p>
        </w:tc>
        <w:tc>
          <w:tcPr>
            <w:tcW w:w="2830" w:type="dxa"/>
            <w:hideMark/>
          </w:tcPr>
          <w:p w14:paraId="6CF68A32" w14:textId="64D8766A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projektů spolupráce se SŠ, ZŠ a</w:t>
            </w:r>
            <w:ins w:id="73" w:author="Martin Sysel" w:date="2025-12-02T23:03:00Z">
              <w:r w:rsidR="002F6E96">
                <w:rPr>
                  <w:sz w:val="24"/>
                  <w:szCs w:val="24"/>
                </w:rPr>
                <w:t> </w:t>
              </w:r>
            </w:ins>
            <w:del w:id="74" w:author="Martin Sysel" w:date="2025-12-02T23:03:00Z">
              <w:r w:rsidRPr="00780B0D" w:rsidDel="002F6E96">
                <w:rPr>
                  <w:sz w:val="24"/>
                  <w:szCs w:val="24"/>
                </w:rPr>
                <w:delText xml:space="preserve"> </w:delText>
              </w:r>
            </w:del>
            <w:r w:rsidRPr="00780B0D">
              <w:rPr>
                <w:sz w:val="24"/>
                <w:szCs w:val="24"/>
              </w:rPr>
              <w:t>MŠ s cílem rozvíjet systém vzdělávání ve Zlínském kraji</w:t>
            </w:r>
          </w:p>
          <w:p w14:paraId="21FB19AC" w14:textId="10AA9FFB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br/>
              <w:t>Počet projektů</w:t>
            </w:r>
            <w:r w:rsidR="0060511C">
              <w:rPr>
                <w:sz w:val="24"/>
                <w:szCs w:val="24"/>
              </w:rPr>
              <w:t xml:space="preserve"> a akcí pro</w:t>
            </w:r>
            <w:r w:rsidRPr="00780B0D">
              <w:rPr>
                <w:sz w:val="24"/>
                <w:szCs w:val="24"/>
              </w:rPr>
              <w:t xml:space="preserve"> podpor</w:t>
            </w:r>
            <w:r w:rsidR="0060511C">
              <w:rPr>
                <w:sz w:val="24"/>
                <w:szCs w:val="24"/>
              </w:rPr>
              <w:t>u</w:t>
            </w:r>
            <w:r w:rsidRPr="00780B0D">
              <w:rPr>
                <w:sz w:val="24"/>
                <w:szCs w:val="24"/>
              </w:rPr>
              <w:t xml:space="preserve"> nadaných žáků nebo studentů se zapojením UTB ve Zlíně</w:t>
            </w:r>
          </w:p>
          <w:p w14:paraId="1B4B6494" w14:textId="5A61A869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br/>
              <w:t>Počet podpořených nadaných žáků nebo studentů</w:t>
            </w:r>
          </w:p>
        </w:tc>
      </w:tr>
      <w:tr w:rsidR="00B0496B" w:rsidRPr="00780B0D" w14:paraId="056CB136" w14:textId="77777777" w:rsidTr="00B0496B">
        <w:trPr>
          <w:trHeight w:val="1944"/>
        </w:trPr>
        <w:tc>
          <w:tcPr>
            <w:tcW w:w="2794" w:type="dxa"/>
            <w:hideMark/>
          </w:tcPr>
          <w:p w14:paraId="1432EF58" w14:textId="0C60B768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4.1 Posílit pozici UTB jako leadera vzdělávání (i neformálního) ve Zlínském kraji</w:t>
            </w:r>
            <w:r w:rsidR="00813F4C">
              <w:rPr>
                <w:sz w:val="24"/>
                <w:szCs w:val="24"/>
              </w:rPr>
              <w:t>.</w:t>
            </w:r>
            <w:r w:rsidRPr="00780B0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38" w:type="dxa"/>
            <w:hideMark/>
          </w:tcPr>
          <w:p w14:paraId="0114B4E0" w14:textId="77777777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4.1.2 Posílit roli UTB jako významného poskytovatele CŽV v regionu i mimo něj, se zvláštním důrazem na rozvoj kvalitních kurzů zakončených mikrocertifikáty a na podporu jejich dostupnosti, relevance a viditelnosti.</w:t>
            </w:r>
          </w:p>
        </w:tc>
        <w:tc>
          <w:tcPr>
            <w:tcW w:w="2830" w:type="dxa"/>
            <w:hideMark/>
          </w:tcPr>
          <w:p w14:paraId="1A321E69" w14:textId="77777777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účastníků CŽV</w:t>
            </w:r>
          </w:p>
          <w:p w14:paraId="210ADF95" w14:textId="77777777" w:rsidR="00B0496B" w:rsidRPr="00780B0D" w:rsidRDefault="00B0496B">
            <w:pPr>
              <w:rPr>
                <w:sz w:val="24"/>
                <w:szCs w:val="24"/>
              </w:rPr>
            </w:pPr>
          </w:p>
          <w:p w14:paraId="702AD73E" w14:textId="77777777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nabízených kurzů CŽV</w:t>
            </w:r>
          </w:p>
          <w:p w14:paraId="5B4B1186" w14:textId="77777777" w:rsidR="00B0496B" w:rsidRPr="00780B0D" w:rsidRDefault="00B0496B">
            <w:pPr>
              <w:rPr>
                <w:sz w:val="24"/>
                <w:szCs w:val="24"/>
              </w:rPr>
            </w:pPr>
          </w:p>
          <w:p w14:paraId="7CD15311" w14:textId="36905CF6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Počet vydaných mikrocertifikátů               </w:t>
            </w:r>
          </w:p>
        </w:tc>
      </w:tr>
      <w:tr w:rsidR="00B0496B" w:rsidRPr="00780B0D" w14:paraId="22071E0E" w14:textId="77777777" w:rsidTr="00B0496B">
        <w:trPr>
          <w:trHeight w:val="1668"/>
        </w:trPr>
        <w:tc>
          <w:tcPr>
            <w:tcW w:w="2794" w:type="dxa"/>
            <w:hideMark/>
          </w:tcPr>
          <w:p w14:paraId="35D705D0" w14:textId="2AB44A8E" w:rsidR="00B0496B" w:rsidRPr="00780B0D" w:rsidRDefault="00B0496B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4.1 Posílit pozici UTB jako leadera vzdělávání (i neformálního) ve Zlínském kraji</w:t>
            </w:r>
            <w:r w:rsidR="001E63B7">
              <w:rPr>
                <w:sz w:val="24"/>
                <w:szCs w:val="24"/>
              </w:rPr>
              <w:t>.</w:t>
            </w:r>
            <w:r w:rsidRPr="00780B0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38" w:type="dxa"/>
            <w:hideMark/>
          </w:tcPr>
          <w:p w14:paraId="1506C1F3" w14:textId="77777777" w:rsidR="00B0496B" w:rsidRPr="00780B0D" w:rsidRDefault="00B0496B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4.1.3 Udržet a dále rozvíjet Univerzitu třetího věku jako stabilní, kvalitní a společensky přínosnou součást nabídky celoživotního vzdělávání, s důrazem na pestrost programů a regionální dostupnost.</w:t>
            </w:r>
          </w:p>
        </w:tc>
        <w:tc>
          <w:tcPr>
            <w:tcW w:w="2830" w:type="dxa"/>
            <w:hideMark/>
          </w:tcPr>
          <w:p w14:paraId="75D2BDB8" w14:textId="77777777" w:rsidR="00B0496B" w:rsidRPr="00780B0D" w:rsidRDefault="00B0496B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Celkový počet aktivních účastníků U3V</w:t>
            </w:r>
          </w:p>
          <w:p w14:paraId="1821FB2E" w14:textId="77777777" w:rsidR="00B0496B" w:rsidRPr="00780B0D" w:rsidRDefault="00B0496B" w:rsidP="000C485E">
            <w:pPr>
              <w:rPr>
                <w:sz w:val="24"/>
                <w:szCs w:val="24"/>
              </w:rPr>
            </w:pPr>
          </w:p>
          <w:p w14:paraId="47FCDBFC" w14:textId="7583E717" w:rsidR="00B0496B" w:rsidRPr="00780B0D" w:rsidRDefault="00B0496B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Míra návratnosti účastníků U3V (opakovaná účast)</w:t>
            </w:r>
          </w:p>
          <w:p w14:paraId="17292D78" w14:textId="77777777" w:rsidR="00B0496B" w:rsidRPr="00780B0D" w:rsidRDefault="00B0496B" w:rsidP="000C485E">
            <w:pPr>
              <w:rPr>
                <w:sz w:val="24"/>
                <w:szCs w:val="24"/>
              </w:rPr>
            </w:pPr>
          </w:p>
          <w:p w14:paraId="155BE3C5" w14:textId="77777777" w:rsidR="00B0496B" w:rsidRPr="00780B0D" w:rsidRDefault="00B0496B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realizovaných kurzů U3V</w:t>
            </w:r>
          </w:p>
          <w:p w14:paraId="394F085F" w14:textId="77777777" w:rsidR="00B0496B" w:rsidRPr="00780B0D" w:rsidRDefault="00B0496B" w:rsidP="000C485E">
            <w:pPr>
              <w:rPr>
                <w:sz w:val="24"/>
                <w:szCs w:val="24"/>
              </w:rPr>
            </w:pPr>
          </w:p>
          <w:p w14:paraId="1D535C42" w14:textId="013DC22E" w:rsidR="00B0496B" w:rsidRPr="00780B0D" w:rsidRDefault="00B0496B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realizovaných doprovodných akcí pro U3V ročně</w:t>
            </w:r>
          </w:p>
        </w:tc>
      </w:tr>
      <w:tr w:rsidR="00B0496B" w:rsidRPr="00780B0D" w14:paraId="513B0E0D" w14:textId="77777777" w:rsidTr="001D65B3">
        <w:trPr>
          <w:trHeight w:val="3401"/>
        </w:trPr>
        <w:tc>
          <w:tcPr>
            <w:tcW w:w="2794" w:type="dxa"/>
            <w:hideMark/>
          </w:tcPr>
          <w:p w14:paraId="36A31D91" w14:textId="30F3C21B" w:rsidR="00B0496B" w:rsidRPr="00780B0D" w:rsidRDefault="00B0496B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4.2 Upevnit pozici UTB jako významného a aktivního člena udržitelného ekosystému Zlínského kraje</w:t>
            </w:r>
            <w:r w:rsidR="008C22A9">
              <w:rPr>
                <w:sz w:val="24"/>
                <w:szCs w:val="24"/>
              </w:rPr>
              <w:t>.</w:t>
            </w:r>
          </w:p>
        </w:tc>
        <w:tc>
          <w:tcPr>
            <w:tcW w:w="3438" w:type="dxa"/>
            <w:hideMark/>
          </w:tcPr>
          <w:p w14:paraId="2AB225C2" w14:textId="126A4CB2" w:rsidR="00B0496B" w:rsidRPr="00780B0D" w:rsidRDefault="00B0496B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4.2.1 Budovat dlouhodobá a oboustranně přínosná partnerství s podniky, profesními, oborovými a mezioborovými platformami nejen ve Zlínském kraji</w:t>
            </w:r>
            <w:r w:rsidR="008C22A9">
              <w:rPr>
                <w:sz w:val="24"/>
                <w:szCs w:val="24"/>
              </w:rPr>
              <w:t>.</w:t>
            </w:r>
          </w:p>
        </w:tc>
        <w:tc>
          <w:tcPr>
            <w:tcW w:w="2830" w:type="dxa"/>
            <w:hideMark/>
          </w:tcPr>
          <w:p w14:paraId="6A637B9D" w14:textId="30B25D58" w:rsidR="00B0496B" w:rsidRDefault="00B0496B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Zpracovaná analytická zpráva s návrhem priorit pro další rozvoj partnerství</w:t>
            </w:r>
            <w:r w:rsidR="004E5B72">
              <w:rPr>
                <w:sz w:val="24"/>
                <w:szCs w:val="24"/>
              </w:rPr>
              <w:t xml:space="preserve"> </w:t>
            </w:r>
          </w:p>
          <w:p w14:paraId="5B8B1640" w14:textId="77777777" w:rsidR="004E5B72" w:rsidRDefault="004E5B72" w:rsidP="000C485E">
            <w:pPr>
              <w:rPr>
                <w:sz w:val="24"/>
                <w:szCs w:val="24"/>
              </w:rPr>
            </w:pPr>
          </w:p>
          <w:p w14:paraId="74528455" w14:textId="34AB76A7" w:rsidR="004E5B72" w:rsidRDefault="008C22A9" w:rsidP="000C4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Počet</w:t>
            </w:r>
            <w:r w:rsidR="004E5B72">
              <w:rPr>
                <w:sz w:val="24"/>
                <w:szCs w:val="24"/>
              </w:rPr>
              <w:t xml:space="preserve"> partnerství a členství univerzity v</w:t>
            </w:r>
            <w:r w:rsidR="00500175">
              <w:rPr>
                <w:sz w:val="24"/>
                <w:szCs w:val="24"/>
              </w:rPr>
              <w:t xml:space="preserve"> profesních </w:t>
            </w:r>
            <w:r w:rsidR="004E5B72">
              <w:rPr>
                <w:sz w:val="24"/>
                <w:szCs w:val="24"/>
              </w:rPr>
              <w:t xml:space="preserve">platformách </w:t>
            </w:r>
          </w:p>
          <w:p w14:paraId="22B70F2E" w14:textId="77777777" w:rsidR="00EC246A" w:rsidRDefault="00EC246A" w:rsidP="000C485E">
            <w:pPr>
              <w:rPr>
                <w:sz w:val="24"/>
                <w:szCs w:val="24"/>
              </w:rPr>
            </w:pPr>
          </w:p>
          <w:p w14:paraId="414D657C" w14:textId="77777777" w:rsidR="00EC246A" w:rsidRPr="00780B0D" w:rsidRDefault="00EC246A" w:rsidP="000C485E">
            <w:pPr>
              <w:rPr>
                <w:sz w:val="24"/>
                <w:szCs w:val="24"/>
              </w:rPr>
            </w:pPr>
          </w:p>
        </w:tc>
      </w:tr>
      <w:tr w:rsidR="00B0496B" w:rsidRPr="00780B0D" w14:paraId="365207EB" w14:textId="77777777" w:rsidTr="00B0496B">
        <w:trPr>
          <w:trHeight w:val="1380"/>
        </w:trPr>
        <w:tc>
          <w:tcPr>
            <w:tcW w:w="2794" w:type="dxa"/>
            <w:hideMark/>
          </w:tcPr>
          <w:p w14:paraId="3B6D1EC6" w14:textId="7CEEEE11" w:rsidR="00B0496B" w:rsidRPr="00780B0D" w:rsidRDefault="00B0496B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4.2 Upevnit pozici UTB jako významného a aktivního člena udržitelného ekosystému Zlínského kraje</w:t>
            </w:r>
            <w:r w:rsidR="00451861">
              <w:rPr>
                <w:sz w:val="24"/>
                <w:szCs w:val="24"/>
              </w:rPr>
              <w:t>.</w:t>
            </w:r>
          </w:p>
        </w:tc>
        <w:tc>
          <w:tcPr>
            <w:tcW w:w="3438" w:type="dxa"/>
            <w:hideMark/>
          </w:tcPr>
          <w:p w14:paraId="644274FC" w14:textId="6E869760" w:rsidR="00B0496B" w:rsidRPr="00780B0D" w:rsidRDefault="00B0496B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4.2.2 Aktivně se zapojovat do aktualizace a implementace regionálních a národních strategií</w:t>
            </w:r>
            <w:r w:rsidR="00451861">
              <w:rPr>
                <w:sz w:val="24"/>
                <w:szCs w:val="24"/>
              </w:rPr>
              <w:t>.</w:t>
            </w:r>
          </w:p>
        </w:tc>
        <w:tc>
          <w:tcPr>
            <w:tcW w:w="2830" w:type="dxa"/>
            <w:hideMark/>
          </w:tcPr>
          <w:p w14:paraId="6A127E15" w14:textId="2D1DC7FC" w:rsidR="00B0496B" w:rsidRPr="00780B0D" w:rsidRDefault="00B0496B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Přehled </w:t>
            </w:r>
            <w:r w:rsidR="006A2625">
              <w:rPr>
                <w:sz w:val="24"/>
                <w:szCs w:val="24"/>
              </w:rPr>
              <w:t xml:space="preserve">a počet </w:t>
            </w:r>
            <w:r w:rsidRPr="00780B0D">
              <w:rPr>
                <w:sz w:val="24"/>
                <w:szCs w:val="24"/>
              </w:rPr>
              <w:t xml:space="preserve">strategických partnerství </w:t>
            </w:r>
          </w:p>
          <w:p w14:paraId="01B99340" w14:textId="77777777" w:rsidR="00B0496B" w:rsidRPr="00780B0D" w:rsidRDefault="00B0496B" w:rsidP="000C485E">
            <w:pPr>
              <w:rPr>
                <w:sz w:val="24"/>
                <w:szCs w:val="24"/>
              </w:rPr>
            </w:pPr>
          </w:p>
          <w:p w14:paraId="54B4C763" w14:textId="4752AAD5" w:rsidR="00B0496B" w:rsidRPr="00780B0D" w:rsidRDefault="00B0496B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Strategické projekty regionálního rozvoje – Počet připravených projektů</w:t>
            </w:r>
          </w:p>
        </w:tc>
      </w:tr>
      <w:tr w:rsidR="00B0496B" w:rsidRPr="00780B0D" w14:paraId="2DD14165" w14:textId="77777777" w:rsidTr="00B0496B">
        <w:trPr>
          <w:trHeight w:val="1932"/>
        </w:trPr>
        <w:tc>
          <w:tcPr>
            <w:tcW w:w="2794" w:type="dxa"/>
            <w:hideMark/>
          </w:tcPr>
          <w:p w14:paraId="04068BE1" w14:textId="1309E04F" w:rsidR="00B0496B" w:rsidRPr="00780B0D" w:rsidRDefault="00B0496B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4.2 Upevnit pozici UTB jako významného a aktivního člena udržitelného ekosystému Zlínského kraje</w:t>
            </w:r>
            <w:r w:rsidR="00804221">
              <w:rPr>
                <w:sz w:val="24"/>
                <w:szCs w:val="24"/>
              </w:rPr>
              <w:t>.</w:t>
            </w:r>
          </w:p>
        </w:tc>
        <w:tc>
          <w:tcPr>
            <w:tcW w:w="3438" w:type="dxa"/>
            <w:hideMark/>
          </w:tcPr>
          <w:p w14:paraId="0A30F17C" w14:textId="5442D07C" w:rsidR="00B0496B" w:rsidRPr="00780B0D" w:rsidRDefault="00B0496B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4.2.3 Aktivně působit jako partner neziskového sektoru a projektů v oblastech udržitelnosti i doménách specializace</w:t>
            </w:r>
            <w:r w:rsidR="00804221">
              <w:rPr>
                <w:sz w:val="24"/>
                <w:szCs w:val="24"/>
              </w:rPr>
              <w:t>.</w:t>
            </w:r>
          </w:p>
        </w:tc>
        <w:tc>
          <w:tcPr>
            <w:tcW w:w="2830" w:type="dxa"/>
            <w:hideMark/>
          </w:tcPr>
          <w:p w14:paraId="5A217C72" w14:textId="5A8EADCF" w:rsidR="00B0496B" w:rsidRPr="00780B0D" w:rsidRDefault="00B0496B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Přehled </w:t>
            </w:r>
            <w:r w:rsidR="006A2625">
              <w:rPr>
                <w:sz w:val="24"/>
                <w:szCs w:val="24"/>
              </w:rPr>
              <w:t xml:space="preserve">a počet </w:t>
            </w:r>
            <w:r w:rsidRPr="00780B0D">
              <w:rPr>
                <w:sz w:val="24"/>
                <w:szCs w:val="24"/>
              </w:rPr>
              <w:t xml:space="preserve">strategických partnerství </w:t>
            </w:r>
          </w:p>
          <w:p w14:paraId="5DF7A9E0" w14:textId="77777777" w:rsidR="00B0496B" w:rsidRPr="00780B0D" w:rsidRDefault="00B0496B" w:rsidP="000C485E">
            <w:pPr>
              <w:rPr>
                <w:sz w:val="24"/>
                <w:szCs w:val="24"/>
              </w:rPr>
            </w:pPr>
          </w:p>
          <w:p w14:paraId="1F5C2A58" w14:textId="17F56B1B" w:rsidR="00B0496B" w:rsidRPr="00780B0D" w:rsidRDefault="00B0496B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projektů</w:t>
            </w:r>
            <w:r w:rsidR="00F151B7">
              <w:rPr>
                <w:sz w:val="24"/>
                <w:szCs w:val="24"/>
              </w:rPr>
              <w:t xml:space="preserve"> regionálního rozvoje</w:t>
            </w:r>
          </w:p>
        </w:tc>
      </w:tr>
      <w:tr w:rsidR="00B0496B" w:rsidRPr="00780B0D" w14:paraId="1BF11F62" w14:textId="77777777" w:rsidTr="00B0496B">
        <w:trPr>
          <w:trHeight w:val="1104"/>
        </w:trPr>
        <w:tc>
          <w:tcPr>
            <w:tcW w:w="2794" w:type="dxa"/>
            <w:hideMark/>
          </w:tcPr>
          <w:p w14:paraId="7F8041F1" w14:textId="453EBDF3" w:rsidR="00B0496B" w:rsidRPr="00780B0D" w:rsidRDefault="00B0496B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4.2 Upevnit pozici UTB jako významného a aktivního člena udržitelného ekosystému Zlínského kraje</w:t>
            </w:r>
            <w:r w:rsidR="00804221">
              <w:rPr>
                <w:sz w:val="24"/>
                <w:szCs w:val="24"/>
              </w:rPr>
              <w:t>.</w:t>
            </w:r>
          </w:p>
        </w:tc>
        <w:tc>
          <w:tcPr>
            <w:tcW w:w="3438" w:type="dxa"/>
            <w:hideMark/>
          </w:tcPr>
          <w:p w14:paraId="766EBD99" w14:textId="1EDD8197" w:rsidR="00B0496B" w:rsidRPr="00780B0D" w:rsidRDefault="00B0496B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4.2.4 Formou soutěží, kurzů a odborných akcí podporovat kreativitu a podnikání u studujících</w:t>
            </w:r>
            <w:r w:rsidR="00804221">
              <w:rPr>
                <w:sz w:val="24"/>
                <w:szCs w:val="24"/>
              </w:rPr>
              <w:t>.</w:t>
            </w:r>
          </w:p>
        </w:tc>
        <w:tc>
          <w:tcPr>
            <w:tcW w:w="2830" w:type="dxa"/>
            <w:hideMark/>
          </w:tcPr>
          <w:p w14:paraId="0CEDDAD7" w14:textId="3AE160C8" w:rsidR="00B0496B" w:rsidRPr="00780B0D" w:rsidRDefault="00B0496B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Počet realizovaných projektů </w:t>
            </w:r>
            <w:r w:rsidR="00EA0B24">
              <w:rPr>
                <w:sz w:val="24"/>
                <w:szCs w:val="24"/>
              </w:rPr>
              <w:t>a</w:t>
            </w:r>
            <w:r w:rsidRPr="00780B0D">
              <w:rPr>
                <w:sz w:val="24"/>
                <w:szCs w:val="24"/>
              </w:rPr>
              <w:t xml:space="preserve"> opatření</w:t>
            </w:r>
          </w:p>
        </w:tc>
      </w:tr>
      <w:tr w:rsidR="00B0496B" w:rsidRPr="00780B0D" w14:paraId="3229E8C2" w14:textId="77777777" w:rsidTr="004E5B72">
        <w:trPr>
          <w:trHeight w:val="70"/>
        </w:trPr>
        <w:tc>
          <w:tcPr>
            <w:tcW w:w="2794" w:type="dxa"/>
          </w:tcPr>
          <w:p w14:paraId="13FFA8E3" w14:textId="59E4EE2D" w:rsidR="00B0496B" w:rsidRPr="00780B0D" w:rsidRDefault="00B0496B" w:rsidP="0080422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4.3</w:t>
            </w:r>
            <w:r w:rsidR="00804221">
              <w:rPr>
                <w:sz w:val="24"/>
                <w:szCs w:val="24"/>
              </w:rPr>
              <w:t xml:space="preserve"> </w:t>
            </w:r>
            <w:r w:rsidRPr="00780B0D">
              <w:rPr>
                <w:sz w:val="24"/>
                <w:szCs w:val="24"/>
              </w:rPr>
              <w:t xml:space="preserve">Budováním image UTB ve Zlíně včetně šíření odkazu Tomáše Bati propagovat </w:t>
            </w:r>
            <w:r w:rsidR="003E5965">
              <w:rPr>
                <w:sz w:val="24"/>
                <w:szCs w:val="24"/>
              </w:rPr>
              <w:t>Z</w:t>
            </w:r>
            <w:r w:rsidRPr="00780B0D">
              <w:rPr>
                <w:sz w:val="24"/>
                <w:szCs w:val="24"/>
              </w:rPr>
              <w:t>línský kraj a město Zlín jako kvalitní místo ke studiu a život</w:t>
            </w:r>
            <w:r w:rsidR="004E5B72">
              <w:rPr>
                <w:sz w:val="24"/>
                <w:szCs w:val="24"/>
              </w:rPr>
              <w:t>u</w:t>
            </w:r>
            <w:r w:rsidR="003A4923">
              <w:rPr>
                <w:sz w:val="24"/>
                <w:szCs w:val="24"/>
              </w:rPr>
              <w:t>.</w:t>
            </w:r>
          </w:p>
        </w:tc>
        <w:tc>
          <w:tcPr>
            <w:tcW w:w="3438" w:type="dxa"/>
          </w:tcPr>
          <w:p w14:paraId="0E0DA68B" w14:textId="0AADC13F" w:rsidR="00B0496B" w:rsidRPr="00780B0D" w:rsidRDefault="00B0496B" w:rsidP="00E458C8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4.3.1</w:t>
            </w:r>
            <w:r w:rsidR="00A63AC7">
              <w:rPr>
                <w:sz w:val="24"/>
                <w:szCs w:val="24"/>
              </w:rPr>
              <w:t xml:space="preserve"> </w:t>
            </w:r>
            <w:r w:rsidRPr="00780B0D">
              <w:rPr>
                <w:sz w:val="24"/>
                <w:szCs w:val="24"/>
              </w:rPr>
              <w:t>Posilovat prestiž a propagaci UTB v národním i mezinárodním měřítku, pečovat o image univerzity včetně šíření odkazu Tomáše Bati.</w:t>
            </w:r>
          </w:p>
          <w:p w14:paraId="51FEB779" w14:textId="77777777" w:rsidR="00B0496B" w:rsidRPr="00780B0D" w:rsidRDefault="00B0496B" w:rsidP="00E458C8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</w:tcPr>
          <w:p w14:paraId="26A5280E" w14:textId="77777777" w:rsidR="00B0496B" w:rsidRPr="00780B0D" w:rsidRDefault="00B0496B" w:rsidP="00E458C8">
            <w:pPr>
              <w:pStyle w:val="Normlnweb"/>
              <w:rPr>
                <w:rFonts w:asciiTheme="minorHAnsi" w:hAnsiTheme="minorHAnsi"/>
              </w:rPr>
            </w:pPr>
            <w:r w:rsidRPr="00780B0D">
              <w:rPr>
                <w:rFonts w:asciiTheme="minorHAnsi" w:hAnsiTheme="minorHAnsi"/>
              </w:rPr>
              <w:t>Počet realizovaných vzdělávacích akcí</w:t>
            </w:r>
          </w:p>
          <w:p w14:paraId="010EDC66" w14:textId="28FE56E3" w:rsidR="00B0496B" w:rsidRPr="00780B0D" w:rsidRDefault="00B0496B" w:rsidP="00E458C8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publikačních výstupů</w:t>
            </w:r>
          </w:p>
        </w:tc>
      </w:tr>
      <w:tr w:rsidR="00B0496B" w:rsidRPr="00780B0D" w14:paraId="72C5DF5F" w14:textId="77777777" w:rsidTr="00B0496B">
        <w:trPr>
          <w:trHeight w:val="2208"/>
        </w:trPr>
        <w:tc>
          <w:tcPr>
            <w:tcW w:w="2794" w:type="dxa"/>
            <w:hideMark/>
          </w:tcPr>
          <w:p w14:paraId="0C4DABB3" w14:textId="13775CB4" w:rsidR="00B0496B" w:rsidRPr="00780B0D" w:rsidRDefault="00B0496B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4.4 Posílit a systematizovat spolupráci s absolventy jako s přirozenými ambasadory univerzity a cenným zdrojem odborných, profesních i komunitních vazeb.</w:t>
            </w:r>
          </w:p>
        </w:tc>
        <w:tc>
          <w:tcPr>
            <w:tcW w:w="3438" w:type="dxa"/>
            <w:hideMark/>
          </w:tcPr>
          <w:p w14:paraId="1AC0B53E" w14:textId="46DB5152" w:rsidR="00B0496B" w:rsidRPr="00780B0D" w:rsidRDefault="00B0496B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4.4.1 Posílit vztahy s absolventy prostřednictvím systematického rozvoje Klubu absolventů a zapojením absolventů do života univerzity</w:t>
            </w:r>
            <w:r w:rsidR="00A63AC7">
              <w:rPr>
                <w:sz w:val="24"/>
                <w:szCs w:val="24"/>
              </w:rPr>
              <w:t>.</w:t>
            </w:r>
          </w:p>
        </w:tc>
        <w:tc>
          <w:tcPr>
            <w:tcW w:w="2830" w:type="dxa"/>
            <w:hideMark/>
          </w:tcPr>
          <w:p w14:paraId="5C1FD3D7" w14:textId="77777777" w:rsidR="00B0496B" w:rsidRPr="00780B0D" w:rsidRDefault="00B0496B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aktivních sledujících oficiální LinkedIn stránky univerzity</w:t>
            </w:r>
          </w:p>
          <w:p w14:paraId="4A6D12CC" w14:textId="77777777" w:rsidR="00B0496B" w:rsidRPr="00780B0D" w:rsidRDefault="00B0496B" w:rsidP="000C485E">
            <w:pPr>
              <w:rPr>
                <w:sz w:val="24"/>
                <w:szCs w:val="24"/>
              </w:rPr>
            </w:pPr>
          </w:p>
          <w:p w14:paraId="243DFF6F" w14:textId="77777777" w:rsidR="00B0496B" w:rsidRPr="00780B0D" w:rsidRDefault="00B0496B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absolventů, kteří uvádějí UTB jako svou alma mater</w:t>
            </w:r>
          </w:p>
          <w:p w14:paraId="517B294A" w14:textId="77777777" w:rsidR="00B0496B" w:rsidRPr="00780B0D" w:rsidRDefault="00B0496B" w:rsidP="000C485E">
            <w:pPr>
              <w:rPr>
                <w:sz w:val="24"/>
                <w:szCs w:val="24"/>
              </w:rPr>
            </w:pPr>
          </w:p>
          <w:p w14:paraId="33FDD4C0" w14:textId="77777777" w:rsidR="00B0496B" w:rsidRPr="00780B0D" w:rsidRDefault="00B0496B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členů v Klubu absolventů UTB</w:t>
            </w:r>
          </w:p>
          <w:p w14:paraId="0BD97BF4" w14:textId="77777777" w:rsidR="00B0496B" w:rsidRPr="00780B0D" w:rsidRDefault="00B0496B" w:rsidP="000C485E">
            <w:pPr>
              <w:rPr>
                <w:sz w:val="24"/>
                <w:szCs w:val="24"/>
              </w:rPr>
            </w:pPr>
          </w:p>
          <w:p w14:paraId="09B4BCFA" w14:textId="77777777" w:rsidR="00B0496B" w:rsidRPr="00780B0D" w:rsidRDefault="00B0496B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zaslaných newsletterů a jejich proklikovost</w:t>
            </w:r>
          </w:p>
          <w:p w14:paraId="420A1EB8" w14:textId="77777777" w:rsidR="00B0496B" w:rsidRPr="00780B0D" w:rsidRDefault="00B0496B" w:rsidP="000C485E">
            <w:pPr>
              <w:rPr>
                <w:sz w:val="24"/>
                <w:szCs w:val="24"/>
              </w:rPr>
            </w:pPr>
          </w:p>
          <w:p w14:paraId="072A09C8" w14:textId="75C28235" w:rsidR="00B0496B" w:rsidRPr="00780B0D" w:rsidRDefault="00B0496B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akcí pro absolventy</w:t>
            </w:r>
          </w:p>
        </w:tc>
      </w:tr>
    </w:tbl>
    <w:p w14:paraId="57D3A7D8" w14:textId="38790228" w:rsidR="001201F1" w:rsidRPr="00780B0D" w:rsidRDefault="001201F1" w:rsidP="44222BA5">
      <w:pPr>
        <w:rPr>
          <w:sz w:val="24"/>
          <w:szCs w:val="24"/>
        </w:rPr>
      </w:pPr>
    </w:p>
    <w:p w14:paraId="0141188E" w14:textId="77777777" w:rsidR="00B73C14" w:rsidRPr="00780B0D" w:rsidRDefault="00B73C14" w:rsidP="44222BA5">
      <w:pPr>
        <w:rPr>
          <w:sz w:val="24"/>
          <w:szCs w:val="24"/>
        </w:rPr>
      </w:pPr>
    </w:p>
    <w:p w14:paraId="738329BC" w14:textId="77777777" w:rsidR="00B73C14" w:rsidRPr="00780B0D" w:rsidRDefault="00B73C14" w:rsidP="44222BA5">
      <w:pPr>
        <w:rPr>
          <w:sz w:val="24"/>
          <w:szCs w:val="24"/>
        </w:rPr>
      </w:pPr>
    </w:p>
    <w:p w14:paraId="31C0C590" w14:textId="77777777" w:rsidR="00B73C14" w:rsidRPr="00780B0D" w:rsidRDefault="00B73C14" w:rsidP="44222BA5">
      <w:pPr>
        <w:rPr>
          <w:sz w:val="24"/>
          <w:szCs w:val="24"/>
        </w:rPr>
      </w:pPr>
    </w:p>
    <w:p w14:paraId="6C0E16DE" w14:textId="77777777" w:rsidR="00B73C14" w:rsidRPr="00780B0D" w:rsidRDefault="00B73C14" w:rsidP="44222BA5">
      <w:pPr>
        <w:rPr>
          <w:sz w:val="24"/>
          <w:szCs w:val="24"/>
        </w:rPr>
      </w:pPr>
    </w:p>
    <w:p w14:paraId="7FCEDD76" w14:textId="77777777" w:rsidR="00B73C14" w:rsidRPr="00780B0D" w:rsidRDefault="00B73C14" w:rsidP="44222BA5">
      <w:pPr>
        <w:rPr>
          <w:sz w:val="24"/>
          <w:szCs w:val="24"/>
        </w:rPr>
      </w:pPr>
    </w:p>
    <w:p w14:paraId="75B5BF76" w14:textId="77777777" w:rsidR="00B73C14" w:rsidRPr="00780B0D" w:rsidRDefault="00B73C14" w:rsidP="44222BA5">
      <w:pPr>
        <w:rPr>
          <w:sz w:val="24"/>
          <w:szCs w:val="24"/>
        </w:rPr>
      </w:pPr>
    </w:p>
    <w:p w14:paraId="1A6156D8" w14:textId="77777777" w:rsidR="00B73C14" w:rsidRPr="00780B0D" w:rsidRDefault="00B73C14" w:rsidP="44222BA5">
      <w:pPr>
        <w:rPr>
          <w:sz w:val="24"/>
          <w:szCs w:val="24"/>
        </w:rPr>
      </w:pPr>
    </w:p>
    <w:p w14:paraId="67DB6A44" w14:textId="77777777" w:rsidR="00B73C14" w:rsidRPr="00780B0D" w:rsidRDefault="00B73C14" w:rsidP="44222BA5">
      <w:pPr>
        <w:rPr>
          <w:sz w:val="24"/>
          <w:szCs w:val="24"/>
        </w:rPr>
      </w:pPr>
    </w:p>
    <w:p w14:paraId="7EBAC8B0" w14:textId="77777777" w:rsidR="00B73C14" w:rsidRPr="00780B0D" w:rsidRDefault="00B73C14" w:rsidP="44222BA5">
      <w:pPr>
        <w:rPr>
          <w:sz w:val="24"/>
          <w:szCs w:val="24"/>
        </w:rPr>
      </w:pPr>
    </w:p>
    <w:p w14:paraId="6DEF4A68" w14:textId="77777777" w:rsidR="00B73C14" w:rsidRDefault="00B73C14" w:rsidP="44222BA5">
      <w:pPr>
        <w:rPr>
          <w:sz w:val="24"/>
          <w:szCs w:val="24"/>
        </w:rPr>
      </w:pPr>
    </w:p>
    <w:p w14:paraId="62EAE112" w14:textId="77777777" w:rsidR="000C191E" w:rsidRDefault="000C191E" w:rsidP="44222BA5">
      <w:pPr>
        <w:rPr>
          <w:sz w:val="24"/>
          <w:szCs w:val="24"/>
        </w:rPr>
      </w:pPr>
    </w:p>
    <w:p w14:paraId="3363B9A1" w14:textId="77777777" w:rsidR="000C191E" w:rsidRPr="00780B0D" w:rsidRDefault="000C191E" w:rsidP="44222BA5">
      <w:pPr>
        <w:rPr>
          <w:sz w:val="24"/>
          <w:szCs w:val="24"/>
        </w:rPr>
      </w:pPr>
    </w:p>
    <w:p w14:paraId="39E1E770" w14:textId="77777777" w:rsidR="00102649" w:rsidRDefault="00102649" w:rsidP="44222BA5">
      <w:pPr>
        <w:jc w:val="center"/>
        <w:rPr>
          <w:b/>
          <w:bCs/>
          <w:sz w:val="24"/>
          <w:szCs w:val="24"/>
        </w:rPr>
      </w:pPr>
    </w:p>
    <w:p w14:paraId="0871DC75" w14:textId="77777777" w:rsidR="00C3568B" w:rsidRDefault="00C3568B" w:rsidP="44222BA5">
      <w:pPr>
        <w:jc w:val="center"/>
        <w:rPr>
          <w:b/>
          <w:bCs/>
          <w:sz w:val="24"/>
          <w:szCs w:val="24"/>
        </w:rPr>
      </w:pPr>
    </w:p>
    <w:p w14:paraId="4CACEC5E" w14:textId="77777777" w:rsidR="00C3568B" w:rsidRPr="00780B0D" w:rsidRDefault="00C3568B" w:rsidP="44222BA5">
      <w:pPr>
        <w:jc w:val="center"/>
        <w:rPr>
          <w:b/>
          <w:bCs/>
          <w:sz w:val="24"/>
          <w:szCs w:val="24"/>
        </w:rPr>
      </w:pPr>
    </w:p>
    <w:p w14:paraId="4DAD094F" w14:textId="77777777" w:rsidR="004E5B72" w:rsidRDefault="004E5B72">
      <w:pPr>
        <w:rPr>
          <w:rFonts w:eastAsiaTheme="majorEastAsia" w:cs="Times New Roman"/>
          <w:b/>
          <w:color w:val="BF4E14" w:themeColor="accent2" w:themeShade="BF"/>
          <w:sz w:val="24"/>
          <w:szCs w:val="24"/>
        </w:rPr>
      </w:pPr>
      <w:r>
        <w:br w:type="page"/>
      </w:r>
    </w:p>
    <w:p w14:paraId="7D2A1161" w14:textId="52E59C61" w:rsidR="001201F1" w:rsidRPr="00780B0D" w:rsidRDefault="67136AA7" w:rsidP="001660A2">
      <w:pPr>
        <w:pStyle w:val="Nadpisdoobsahu"/>
        <w:jc w:val="center"/>
      </w:pPr>
      <w:bookmarkStart w:id="75" w:name="_Toc213752316"/>
      <w:r w:rsidRPr="00780B0D">
        <w:t>Pilíř E: Lidské zdroje a vnitřní prostředí</w:t>
      </w:r>
      <w:bookmarkEnd w:id="75"/>
    </w:p>
    <w:p w14:paraId="03FACBAA" w14:textId="77777777" w:rsidR="001201F1" w:rsidRPr="00780B0D" w:rsidRDefault="001201F1" w:rsidP="001201F1">
      <w:pPr>
        <w:rPr>
          <w:sz w:val="24"/>
          <w:szCs w:val="24"/>
        </w:rPr>
      </w:pPr>
      <w:r w:rsidRPr="00780B0D">
        <w:rPr>
          <w:sz w:val="24"/>
          <w:szCs w:val="24"/>
        </w:rPr>
        <w:t xml:space="preserve">Cíle MŠMT: </w:t>
      </w:r>
    </w:p>
    <w:p w14:paraId="18D938C2" w14:textId="07CEF686" w:rsidR="001201F1" w:rsidRPr="00780B0D" w:rsidRDefault="001201F1" w:rsidP="001201F1">
      <w:pPr>
        <w:rPr>
          <w:sz w:val="24"/>
          <w:szCs w:val="24"/>
        </w:rPr>
      </w:pPr>
      <w:r w:rsidRPr="00780B0D">
        <w:rPr>
          <w:sz w:val="24"/>
          <w:szCs w:val="24"/>
        </w:rPr>
        <w:t>5. Budovat kapacity pro strategické řízení vysokého školství</w:t>
      </w:r>
      <w:r w:rsidR="00360199">
        <w:rPr>
          <w:sz w:val="24"/>
          <w:szCs w:val="24"/>
        </w:rPr>
        <w:t>.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3114"/>
        <w:gridCol w:w="3118"/>
        <w:gridCol w:w="2977"/>
      </w:tblGrid>
      <w:tr w:rsidR="00B0496B" w:rsidRPr="00780B0D" w14:paraId="0A1F84F9" w14:textId="77777777" w:rsidTr="00B0496B">
        <w:trPr>
          <w:trHeight w:val="288"/>
        </w:trPr>
        <w:tc>
          <w:tcPr>
            <w:tcW w:w="3114" w:type="dxa"/>
            <w:noWrap/>
            <w:hideMark/>
          </w:tcPr>
          <w:p w14:paraId="2808C2E6" w14:textId="77777777" w:rsidR="00B0496B" w:rsidRPr="00780B0D" w:rsidRDefault="00B0496B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Strategický cíl</w:t>
            </w:r>
          </w:p>
        </w:tc>
        <w:tc>
          <w:tcPr>
            <w:tcW w:w="3118" w:type="dxa"/>
            <w:noWrap/>
            <w:hideMark/>
          </w:tcPr>
          <w:p w14:paraId="7329C16D" w14:textId="77777777" w:rsidR="00B0496B" w:rsidRPr="00780B0D" w:rsidRDefault="00B0496B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Dílčí cíl</w:t>
            </w:r>
          </w:p>
        </w:tc>
        <w:tc>
          <w:tcPr>
            <w:tcW w:w="2977" w:type="dxa"/>
            <w:noWrap/>
            <w:hideMark/>
          </w:tcPr>
          <w:p w14:paraId="66815179" w14:textId="24D48385" w:rsidR="00B0496B" w:rsidRPr="00780B0D" w:rsidRDefault="00B0496B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Indikátor 2026</w:t>
            </w:r>
            <w:r>
              <w:rPr>
                <w:b/>
                <w:bCs/>
                <w:sz w:val="24"/>
                <w:szCs w:val="24"/>
              </w:rPr>
              <w:t>+</w:t>
            </w:r>
          </w:p>
        </w:tc>
      </w:tr>
      <w:tr w:rsidR="00B0496B" w:rsidRPr="00780B0D" w14:paraId="79CC8E71" w14:textId="77777777" w:rsidTr="00B0496B">
        <w:trPr>
          <w:trHeight w:val="1656"/>
        </w:trPr>
        <w:tc>
          <w:tcPr>
            <w:tcW w:w="3114" w:type="dxa"/>
            <w:hideMark/>
          </w:tcPr>
          <w:p w14:paraId="763CFB27" w14:textId="0463E14A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5.1 Naplnit cíle Strategie rozvoje lidských zdrojů 2026+ v oblasti plánování, personálního a osobního rozvoje zaměstnanců</w:t>
            </w:r>
            <w:r w:rsidR="00AB60D5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hideMark/>
          </w:tcPr>
          <w:p w14:paraId="1C7BF7F0" w14:textId="5FD23D93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5.1.1 Zavést flexibilní systém monitorování, predikce a plánování budoucích personálních potřeb u jednotlivých kategorií zaměstnanců napříč UTB ve Zlíně</w:t>
            </w:r>
            <w:r w:rsidR="00EB094C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hideMark/>
          </w:tcPr>
          <w:p w14:paraId="6441EEC0" w14:textId="75A1D071" w:rsidR="00B0496B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zapojených řídících zaměstnanců rektorátu a</w:t>
            </w:r>
            <w:ins w:id="76" w:author="Martin Sysel" w:date="2025-12-02T23:03:00Z">
              <w:r w:rsidR="002F6E96">
                <w:rPr>
                  <w:sz w:val="24"/>
                  <w:szCs w:val="24"/>
                </w:rPr>
                <w:t> </w:t>
              </w:r>
            </w:ins>
            <w:del w:id="77" w:author="Martin Sysel" w:date="2025-12-02T23:03:00Z">
              <w:r w:rsidRPr="00780B0D" w:rsidDel="002F6E96">
                <w:rPr>
                  <w:sz w:val="24"/>
                  <w:szCs w:val="24"/>
                </w:rPr>
                <w:delText xml:space="preserve"> </w:delText>
              </w:r>
            </w:del>
            <w:r w:rsidRPr="00780B0D">
              <w:rPr>
                <w:sz w:val="24"/>
                <w:szCs w:val="24"/>
              </w:rPr>
              <w:t>součástí do přípravy, zpracování, projednávání a implementace strategií a</w:t>
            </w:r>
            <w:ins w:id="78" w:author="Martin Sysel" w:date="2025-12-02T23:03:00Z">
              <w:r w:rsidR="002F6E96">
                <w:rPr>
                  <w:sz w:val="24"/>
                  <w:szCs w:val="24"/>
                </w:rPr>
                <w:t> </w:t>
              </w:r>
            </w:ins>
            <w:del w:id="79" w:author="Martin Sysel" w:date="2025-12-02T23:03:00Z">
              <w:r w:rsidRPr="00780B0D" w:rsidDel="002F6E96">
                <w:rPr>
                  <w:sz w:val="24"/>
                  <w:szCs w:val="24"/>
                </w:rPr>
                <w:delText xml:space="preserve"> </w:delText>
              </w:r>
            </w:del>
            <w:r w:rsidRPr="00780B0D">
              <w:rPr>
                <w:sz w:val="24"/>
                <w:szCs w:val="24"/>
              </w:rPr>
              <w:t>strategických dokumentů</w:t>
            </w:r>
          </w:p>
          <w:p w14:paraId="1EEE412A" w14:textId="77777777" w:rsidR="0024201C" w:rsidRDefault="0024201C">
            <w:pPr>
              <w:rPr>
                <w:sz w:val="24"/>
                <w:szCs w:val="24"/>
              </w:rPr>
            </w:pPr>
          </w:p>
          <w:p w14:paraId="18867894" w14:textId="13B70116" w:rsidR="0024201C" w:rsidRPr="00780B0D" w:rsidRDefault="001962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Zavedený s</w:t>
            </w:r>
            <w:r w:rsidR="0024201C">
              <w:rPr>
                <w:sz w:val="24"/>
                <w:szCs w:val="24"/>
              </w:rPr>
              <w:t>ystém monitorování</w:t>
            </w:r>
            <w:r>
              <w:rPr>
                <w:sz w:val="24"/>
                <w:szCs w:val="24"/>
              </w:rPr>
              <w:t>, predikce a</w:t>
            </w:r>
            <w:ins w:id="80" w:author="Martin Sysel" w:date="2025-12-02T23:03:00Z">
              <w:r w:rsidR="009455D5">
                <w:rPr>
                  <w:sz w:val="24"/>
                  <w:szCs w:val="24"/>
                </w:rPr>
                <w:t> </w:t>
              </w:r>
            </w:ins>
            <w:del w:id="81" w:author="Martin Sysel" w:date="2025-12-02T23:03:00Z">
              <w:r w:rsidDel="009455D5">
                <w:rPr>
                  <w:sz w:val="24"/>
                  <w:szCs w:val="24"/>
                </w:rPr>
                <w:delText xml:space="preserve"> </w:delText>
              </w:r>
            </w:del>
            <w:r>
              <w:rPr>
                <w:sz w:val="24"/>
                <w:szCs w:val="24"/>
              </w:rPr>
              <w:t>plánování personálních potřeb</w:t>
            </w:r>
          </w:p>
        </w:tc>
      </w:tr>
      <w:tr w:rsidR="00B0496B" w:rsidRPr="00780B0D" w14:paraId="2F176241" w14:textId="77777777" w:rsidTr="00B0496B">
        <w:trPr>
          <w:trHeight w:val="1380"/>
        </w:trPr>
        <w:tc>
          <w:tcPr>
            <w:tcW w:w="3114" w:type="dxa"/>
            <w:hideMark/>
          </w:tcPr>
          <w:p w14:paraId="37818C99" w14:textId="45CD164C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5.1 Naplnit cíle Strategie rozvoje lidských zdrojů 2026+ v oblasti plánování, personálního a osobního rozvoje zaměstnanců</w:t>
            </w:r>
            <w:r w:rsidR="0024201C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hideMark/>
          </w:tcPr>
          <w:p w14:paraId="7FFB93AF" w14:textId="32D872B0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5.1.2 Vytvořit a aktivně využívat komplexní systém vzdělávání, který povede ke zvýšení kompetencí, osobnímu a profesnímu růstu zaměstnanců UTB ve Zlíně</w:t>
            </w:r>
            <w:r w:rsidR="00363E96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hideMark/>
          </w:tcPr>
          <w:p w14:paraId="2727AAF4" w14:textId="11D0F8EC" w:rsidR="00B0496B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realizovaných školení</w:t>
            </w:r>
          </w:p>
          <w:p w14:paraId="79CDF99D" w14:textId="77777777" w:rsidR="004E5B72" w:rsidRPr="00780B0D" w:rsidRDefault="004E5B72">
            <w:pPr>
              <w:rPr>
                <w:sz w:val="24"/>
                <w:szCs w:val="24"/>
              </w:rPr>
            </w:pPr>
          </w:p>
          <w:p w14:paraId="0F954E00" w14:textId="77777777" w:rsidR="004E5B72" w:rsidRPr="00780B0D" w:rsidRDefault="004E5B72" w:rsidP="004E5B72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Pilotní ověření komplexního systému vzdělávání</w:t>
            </w:r>
          </w:p>
          <w:p w14:paraId="408BD0F6" w14:textId="77777777" w:rsidR="00B0496B" w:rsidRPr="00780B0D" w:rsidRDefault="00B0496B">
            <w:pPr>
              <w:rPr>
                <w:sz w:val="24"/>
                <w:szCs w:val="24"/>
              </w:rPr>
            </w:pPr>
          </w:p>
          <w:p w14:paraId="7B2E0233" w14:textId="7D53A002" w:rsidR="00B0496B" w:rsidRPr="00780B0D" w:rsidRDefault="00B0496B">
            <w:pPr>
              <w:rPr>
                <w:sz w:val="24"/>
                <w:szCs w:val="24"/>
              </w:rPr>
            </w:pPr>
          </w:p>
        </w:tc>
      </w:tr>
      <w:tr w:rsidR="00B0496B" w:rsidRPr="00780B0D" w14:paraId="26D605A8" w14:textId="77777777" w:rsidTr="00B0496B">
        <w:trPr>
          <w:trHeight w:val="2208"/>
        </w:trPr>
        <w:tc>
          <w:tcPr>
            <w:tcW w:w="3114" w:type="dxa"/>
            <w:hideMark/>
          </w:tcPr>
          <w:p w14:paraId="2F2117AE" w14:textId="13EFAE32" w:rsidR="00B0496B" w:rsidRPr="00780B0D" w:rsidRDefault="00B0496B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5.1 Naplnit cíle Strategie rozvoje lidských zdrojů 2026+ v oblasti plánování, personálního a osobního rozvoje zaměstnanců</w:t>
            </w:r>
            <w:r w:rsidR="00363E96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hideMark/>
          </w:tcPr>
          <w:p w14:paraId="23962D4D" w14:textId="42C2C97E" w:rsidR="00B0496B" w:rsidRPr="00780B0D" w:rsidRDefault="00B0496B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5.1.3 Získat cert</w:t>
            </w:r>
            <w:r w:rsidR="003E5965">
              <w:rPr>
                <w:sz w:val="24"/>
                <w:szCs w:val="24"/>
              </w:rPr>
              <w:t>i</w:t>
            </w:r>
            <w:r w:rsidRPr="00780B0D">
              <w:rPr>
                <w:sz w:val="24"/>
                <w:szCs w:val="24"/>
              </w:rPr>
              <w:t>fikaci HR Award pro všechny součásti</w:t>
            </w:r>
            <w:r w:rsidR="00363E96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hideMark/>
          </w:tcPr>
          <w:p w14:paraId="7C58910B" w14:textId="6A1FC0A9" w:rsidR="00B0496B" w:rsidRPr="00780B0D" w:rsidRDefault="00B0496B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Nastavené principy strategického řízení lidských zdrojů ve VaV prostřednictvím klíčových dokumentů implementovaných do vnitřních norem a procesů UTB ve Zlíně</w:t>
            </w:r>
          </w:p>
          <w:p w14:paraId="4E7C6A77" w14:textId="77777777" w:rsidR="00B0496B" w:rsidRPr="00780B0D" w:rsidRDefault="00B0496B" w:rsidP="00561140">
            <w:pPr>
              <w:rPr>
                <w:sz w:val="24"/>
                <w:szCs w:val="24"/>
              </w:rPr>
            </w:pPr>
          </w:p>
          <w:p w14:paraId="55B1F377" w14:textId="7E2295C0" w:rsidR="00B0496B" w:rsidRPr="00780B0D" w:rsidRDefault="00B0496B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Získání certifikace HR Award na všech součástech UTB ve Zlíně</w:t>
            </w:r>
          </w:p>
        </w:tc>
      </w:tr>
      <w:tr w:rsidR="00B0496B" w:rsidRPr="00780B0D" w14:paraId="02292056" w14:textId="77777777" w:rsidTr="00C3568B">
        <w:trPr>
          <w:trHeight w:val="836"/>
        </w:trPr>
        <w:tc>
          <w:tcPr>
            <w:tcW w:w="3114" w:type="dxa"/>
            <w:hideMark/>
          </w:tcPr>
          <w:p w14:paraId="7BA3C74F" w14:textId="6CFA6BC2" w:rsidR="00B0496B" w:rsidRPr="00780B0D" w:rsidRDefault="00B0496B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5.2 Rozvíjet kvalitní, inkluzivní a diverzitní prostředí na UTB</w:t>
            </w:r>
            <w:r w:rsidR="00363E96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hideMark/>
          </w:tcPr>
          <w:p w14:paraId="55221443" w14:textId="079E2987" w:rsidR="00B0496B" w:rsidRPr="00780B0D" w:rsidRDefault="00B0496B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5.2.1</w:t>
            </w:r>
            <w:r w:rsidR="00224A2F">
              <w:rPr>
                <w:sz w:val="24"/>
                <w:szCs w:val="24"/>
              </w:rPr>
              <w:t xml:space="preserve"> </w:t>
            </w:r>
            <w:r w:rsidRPr="00780B0D">
              <w:rPr>
                <w:sz w:val="24"/>
                <w:szCs w:val="24"/>
              </w:rPr>
              <w:t>Prosazovat adekvátní genderovou politiku na všech úrovních – nábor, obsazování vedoucích pozic, rovnost v</w:t>
            </w:r>
            <w:r w:rsidR="00363E96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odměňování</w:t>
            </w:r>
            <w:r w:rsidR="00363E96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hideMark/>
          </w:tcPr>
          <w:p w14:paraId="05BEC21A" w14:textId="039025AD" w:rsidR="00B0496B" w:rsidRPr="00780B0D" w:rsidRDefault="00B0496B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Strategické řízení rozvoje UTB ve Zlíně – Počet zapojených řídících zaměstnanců rektorátu a</w:t>
            </w:r>
            <w:ins w:id="82" w:author="Martin Sysel" w:date="2025-12-02T23:03:00Z">
              <w:r w:rsidR="009455D5">
                <w:rPr>
                  <w:sz w:val="24"/>
                  <w:szCs w:val="24"/>
                </w:rPr>
                <w:t> </w:t>
              </w:r>
            </w:ins>
            <w:del w:id="83" w:author="Martin Sysel" w:date="2025-12-02T23:03:00Z">
              <w:r w:rsidRPr="00780B0D" w:rsidDel="009455D5">
                <w:rPr>
                  <w:sz w:val="24"/>
                  <w:szCs w:val="24"/>
                </w:rPr>
                <w:delText xml:space="preserve"> </w:delText>
              </w:r>
            </w:del>
            <w:r w:rsidRPr="00780B0D">
              <w:rPr>
                <w:sz w:val="24"/>
                <w:szCs w:val="24"/>
              </w:rPr>
              <w:t>součástí do přípravy, zpracování, projednávání a implementace strategií a</w:t>
            </w:r>
            <w:ins w:id="84" w:author="Martin Sysel" w:date="2025-12-02T23:03:00Z">
              <w:r w:rsidR="009455D5">
                <w:rPr>
                  <w:sz w:val="24"/>
                  <w:szCs w:val="24"/>
                </w:rPr>
                <w:t> </w:t>
              </w:r>
            </w:ins>
            <w:del w:id="85" w:author="Martin Sysel" w:date="2025-12-02T23:03:00Z">
              <w:r w:rsidRPr="00780B0D" w:rsidDel="009455D5">
                <w:rPr>
                  <w:sz w:val="24"/>
                  <w:szCs w:val="24"/>
                </w:rPr>
                <w:delText xml:space="preserve"> </w:delText>
              </w:r>
            </w:del>
            <w:r w:rsidRPr="00780B0D">
              <w:rPr>
                <w:sz w:val="24"/>
                <w:szCs w:val="24"/>
              </w:rPr>
              <w:t>strategických dokumentů</w:t>
            </w:r>
          </w:p>
        </w:tc>
      </w:tr>
      <w:tr w:rsidR="00B0496B" w:rsidRPr="00780B0D" w14:paraId="2D2A3B23" w14:textId="77777777" w:rsidTr="00B0496B">
        <w:trPr>
          <w:trHeight w:val="828"/>
        </w:trPr>
        <w:tc>
          <w:tcPr>
            <w:tcW w:w="3114" w:type="dxa"/>
            <w:hideMark/>
          </w:tcPr>
          <w:p w14:paraId="7ECA4241" w14:textId="5E04E923" w:rsidR="00B0496B" w:rsidRPr="00780B0D" w:rsidRDefault="00B0496B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5.2 Rozvíjet kvalitní, inkluzivní a diverzitní prostředí na UTB</w:t>
            </w:r>
            <w:r w:rsidR="001C7592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hideMark/>
          </w:tcPr>
          <w:p w14:paraId="305CAE9A" w14:textId="59ABD085" w:rsidR="00B0496B" w:rsidRPr="00780B0D" w:rsidRDefault="00B0496B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5.2.2 Vytvářet podmínky a infrastrukturu pro sport, kulturu a volnočasové aktivity</w:t>
            </w:r>
            <w:r w:rsidR="001C7592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hideMark/>
          </w:tcPr>
          <w:p w14:paraId="1BE7F838" w14:textId="5463D28F" w:rsidR="00B0496B" w:rsidRPr="00780B0D" w:rsidRDefault="00B0496B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Pravidla rozpočtů na dané roky</w:t>
            </w:r>
          </w:p>
        </w:tc>
      </w:tr>
      <w:tr w:rsidR="00B0496B" w:rsidRPr="00780B0D" w14:paraId="6C3EA37C" w14:textId="77777777" w:rsidTr="00B0496B">
        <w:trPr>
          <w:trHeight w:val="1656"/>
        </w:trPr>
        <w:tc>
          <w:tcPr>
            <w:tcW w:w="3114" w:type="dxa"/>
            <w:hideMark/>
          </w:tcPr>
          <w:p w14:paraId="6469C6E4" w14:textId="076AA3EF" w:rsidR="00B0496B" w:rsidRPr="00780B0D" w:rsidRDefault="00B0496B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5.2 Rozvíjet kvalitní, inkluzivní a diverzitní prostředí na UTB</w:t>
            </w:r>
            <w:r w:rsidR="001C7592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hideMark/>
          </w:tcPr>
          <w:p w14:paraId="48FFFCDB" w14:textId="50F2B0E5" w:rsidR="00B0496B" w:rsidRPr="00780B0D" w:rsidRDefault="00B0496B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5.2.3 Vytvářet podmínky pro nastavení férového pracovního prostředí a vybalancování míry vyváženosti mezi zaměstnáním a rodinou – pracovním a mimopracovním životem</w:t>
            </w:r>
            <w:r w:rsidR="001C7592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hideMark/>
          </w:tcPr>
          <w:p w14:paraId="003E2C85" w14:textId="2F16E83F" w:rsidR="00B0496B" w:rsidRPr="00780B0D" w:rsidRDefault="00B0496B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Nastavené principy strategického řízení lidských zdrojů v tvůrčích činnostech prostřednictvím klíčových dokumentů implementovaných do vnitřních norem a procesů UTB ve Zlíně</w:t>
            </w:r>
          </w:p>
        </w:tc>
      </w:tr>
      <w:tr w:rsidR="00B0496B" w:rsidRPr="00780B0D" w14:paraId="5F69D386" w14:textId="77777777" w:rsidTr="00B0496B">
        <w:trPr>
          <w:trHeight w:val="978"/>
        </w:trPr>
        <w:tc>
          <w:tcPr>
            <w:tcW w:w="3114" w:type="dxa"/>
            <w:hideMark/>
          </w:tcPr>
          <w:p w14:paraId="3A12BC97" w14:textId="211FBAED" w:rsidR="00B0496B" w:rsidRPr="00780B0D" w:rsidRDefault="00B0496B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5.3 Posilovat atraktivitu UTB jako zaměstnavatele prostřednictvím efektivního HR, kvalitní komunikace, sdílené univerzitní kultury a podpory inspirativního leadershipu</w:t>
            </w:r>
            <w:r w:rsidR="001C7592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hideMark/>
          </w:tcPr>
          <w:p w14:paraId="7BD9CE55" w14:textId="7EFA1331" w:rsidR="00B0496B" w:rsidRPr="00780B0D" w:rsidRDefault="00B0496B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5.3.1 Nastavit nástroje brandbuildingu pro efektivní komunikaci UTB jako atraktivního zaměstnavatele</w:t>
            </w:r>
            <w:r w:rsidR="000E0AAF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hideMark/>
          </w:tcPr>
          <w:p w14:paraId="51C721D5" w14:textId="1CD89640" w:rsidR="00B0496B" w:rsidRPr="00780B0D" w:rsidRDefault="00B0496B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Plnění komunikačního plánu</w:t>
            </w:r>
          </w:p>
        </w:tc>
      </w:tr>
      <w:tr w:rsidR="00B0496B" w:rsidRPr="00780B0D" w14:paraId="01C5EEE6" w14:textId="77777777" w:rsidTr="00B0496B">
        <w:trPr>
          <w:trHeight w:val="1656"/>
        </w:trPr>
        <w:tc>
          <w:tcPr>
            <w:tcW w:w="3114" w:type="dxa"/>
            <w:hideMark/>
          </w:tcPr>
          <w:p w14:paraId="79E4B223" w14:textId="735CF814" w:rsidR="00B0496B" w:rsidRPr="00780B0D" w:rsidRDefault="00B0496B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5.3 Posilovat atraktivitu UTB jako zaměstnavatele prostřednictvím efektivního HR, kvalitní komunikace, sdílené univerzitní kultury a podpory inspirativního leadershipu</w:t>
            </w:r>
            <w:r w:rsidR="000E0AAF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hideMark/>
          </w:tcPr>
          <w:p w14:paraId="5592EF96" w14:textId="50A5FA05" w:rsidR="00B0496B" w:rsidRPr="00780B0D" w:rsidRDefault="00B0496B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5.3.2 Nastavit a realizovat strategii interní komunikace</w:t>
            </w:r>
            <w:r w:rsidR="000E0AAF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hideMark/>
          </w:tcPr>
          <w:p w14:paraId="6B3C423C" w14:textId="3C08D52A" w:rsidR="00B0496B" w:rsidRPr="00780B0D" w:rsidRDefault="00B0496B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Plnění komunikačního plánu</w:t>
            </w:r>
          </w:p>
        </w:tc>
      </w:tr>
      <w:tr w:rsidR="00B0496B" w:rsidRPr="00780B0D" w14:paraId="38065D2F" w14:textId="77777777" w:rsidTr="00B0496B">
        <w:trPr>
          <w:trHeight w:val="1932"/>
        </w:trPr>
        <w:tc>
          <w:tcPr>
            <w:tcW w:w="3114" w:type="dxa"/>
            <w:hideMark/>
          </w:tcPr>
          <w:p w14:paraId="216AA96D" w14:textId="5805C2CD" w:rsidR="00B0496B" w:rsidRPr="00780B0D" w:rsidRDefault="00B0496B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5.3 Posilovat atraktivitu UTB jako zaměstnavatele prostřednictvím efektivního HR, kvalitní komunikace, sdílené univerzitní kultury a podpory inspirativního leadershipu</w:t>
            </w:r>
            <w:r w:rsidR="000E0AAF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hideMark/>
          </w:tcPr>
          <w:p w14:paraId="13F27319" w14:textId="700F2509" w:rsidR="00B0496B" w:rsidRPr="00780B0D" w:rsidRDefault="00B0496B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5.3.3 Nastavit systém personální práce na všech součástech UTB ve Zlíně a zavést funkční HR servis z pozice Rektorátu s cílem snižovat administrativní a byrokratickou zátěž v oblasti personální práce a zvyšovat její profesionalitu</w:t>
            </w:r>
            <w:r w:rsidR="000E0AAF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hideMark/>
          </w:tcPr>
          <w:p w14:paraId="58FB33FD" w14:textId="5B5A22C3" w:rsidR="00B0496B" w:rsidRPr="00780B0D" w:rsidRDefault="00B0496B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Nastavená organizační struktura UTB ve Zlíně</w:t>
            </w:r>
            <w:r w:rsidRPr="00780B0D">
              <w:rPr>
                <w:sz w:val="24"/>
                <w:szCs w:val="24"/>
              </w:rPr>
              <w:br/>
            </w:r>
            <w:r w:rsidRPr="00780B0D">
              <w:rPr>
                <w:sz w:val="24"/>
                <w:szCs w:val="24"/>
              </w:rPr>
              <w:br/>
              <w:t>Funkční centralizované služby</w:t>
            </w:r>
          </w:p>
        </w:tc>
      </w:tr>
      <w:tr w:rsidR="00B0496B" w:rsidRPr="00780B0D" w14:paraId="7ADE337A" w14:textId="77777777" w:rsidTr="00B0496B">
        <w:trPr>
          <w:trHeight w:val="288"/>
        </w:trPr>
        <w:tc>
          <w:tcPr>
            <w:tcW w:w="3114" w:type="dxa"/>
            <w:noWrap/>
            <w:hideMark/>
          </w:tcPr>
          <w:p w14:paraId="6731999B" w14:textId="5BFFA2D9" w:rsidR="00B0496B" w:rsidRPr="00780B0D" w:rsidRDefault="00B0496B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5.4 Zajistit transparentní a vyvážený systém hodnocení pracovníků</w:t>
            </w:r>
            <w:r w:rsidR="003D253D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124B0DB9" w14:textId="7E10268A" w:rsidR="00B0496B" w:rsidRPr="00780B0D" w:rsidRDefault="00B0496B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5.4.1 Revidovat a sjednotit kritéria hodnocení pracovníků napříč součástmi UTB s důrazem na objektivitu, srozumitelnost a motivaci k profesnímu rozvoji.</w:t>
            </w:r>
          </w:p>
        </w:tc>
        <w:tc>
          <w:tcPr>
            <w:tcW w:w="2977" w:type="dxa"/>
            <w:noWrap/>
            <w:hideMark/>
          </w:tcPr>
          <w:p w14:paraId="67319461" w14:textId="228E4EDB" w:rsidR="00B0496B" w:rsidRPr="00780B0D" w:rsidRDefault="00B0496B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Implementovaný Mzdový předpis</w:t>
            </w:r>
          </w:p>
          <w:p w14:paraId="1862C397" w14:textId="77777777" w:rsidR="00B0496B" w:rsidRPr="00780B0D" w:rsidRDefault="00B0496B" w:rsidP="00561140">
            <w:pPr>
              <w:rPr>
                <w:sz w:val="24"/>
                <w:szCs w:val="24"/>
              </w:rPr>
            </w:pPr>
          </w:p>
          <w:p w14:paraId="7C198A5E" w14:textId="16CC0AB5" w:rsidR="00B0496B" w:rsidRPr="00780B0D" w:rsidRDefault="00D96223" w:rsidP="005611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Vnitřní systém hodnocení pracovníků</w:t>
            </w:r>
          </w:p>
        </w:tc>
      </w:tr>
    </w:tbl>
    <w:p w14:paraId="0CBEE4C1" w14:textId="07C64E73" w:rsidR="0061133D" w:rsidRPr="00780B0D" w:rsidRDefault="0061133D">
      <w:pPr>
        <w:rPr>
          <w:b/>
          <w:bCs/>
          <w:sz w:val="24"/>
          <w:szCs w:val="24"/>
        </w:rPr>
      </w:pPr>
    </w:p>
    <w:p w14:paraId="0CF80378" w14:textId="77777777" w:rsidR="001660A2" w:rsidRDefault="001660A2">
      <w:pPr>
        <w:rPr>
          <w:rFonts w:eastAsiaTheme="majorEastAsia" w:cs="Times New Roman"/>
          <w:b/>
          <w:color w:val="BF4E14" w:themeColor="accent2" w:themeShade="BF"/>
          <w:sz w:val="24"/>
          <w:szCs w:val="24"/>
        </w:rPr>
      </w:pPr>
      <w:r>
        <w:br w:type="page"/>
      </w:r>
    </w:p>
    <w:p w14:paraId="526E1A43" w14:textId="6C156CB3" w:rsidR="001201F1" w:rsidRPr="00780B0D" w:rsidRDefault="001201F1" w:rsidP="001660A2">
      <w:pPr>
        <w:pStyle w:val="Nadpisdoobsahu"/>
        <w:jc w:val="center"/>
      </w:pPr>
      <w:bookmarkStart w:id="86" w:name="_Toc213752317"/>
      <w:r w:rsidRPr="00780B0D">
        <w:t>Pilíř F: Strategické řízení a financování</w:t>
      </w:r>
      <w:bookmarkEnd w:id="86"/>
    </w:p>
    <w:p w14:paraId="2CFA8926" w14:textId="77777777" w:rsidR="001201F1" w:rsidRPr="00780B0D" w:rsidRDefault="001201F1">
      <w:pPr>
        <w:rPr>
          <w:sz w:val="24"/>
          <w:szCs w:val="24"/>
        </w:rPr>
      </w:pPr>
      <w:r w:rsidRPr="00780B0D">
        <w:rPr>
          <w:sz w:val="24"/>
          <w:szCs w:val="24"/>
        </w:rPr>
        <w:t xml:space="preserve">Cíle MŠMT: </w:t>
      </w:r>
    </w:p>
    <w:p w14:paraId="70B2CBA7" w14:textId="558FC6EB" w:rsidR="001201F1" w:rsidRPr="00780B0D" w:rsidRDefault="001201F1">
      <w:pPr>
        <w:rPr>
          <w:sz w:val="24"/>
          <w:szCs w:val="24"/>
        </w:rPr>
      </w:pPr>
      <w:r w:rsidRPr="00780B0D">
        <w:rPr>
          <w:sz w:val="24"/>
          <w:szCs w:val="24"/>
        </w:rPr>
        <w:t>Budovat kapacity pro strategické řízení vysokého školství</w:t>
      </w:r>
      <w:r w:rsidR="00360199">
        <w:rPr>
          <w:sz w:val="24"/>
          <w:szCs w:val="24"/>
        </w:rPr>
        <w:t>.</w:t>
      </w:r>
    </w:p>
    <w:p w14:paraId="3F28FCA9" w14:textId="6A65919B" w:rsidR="001201F1" w:rsidRPr="00780B0D" w:rsidRDefault="001201F1">
      <w:pPr>
        <w:rPr>
          <w:sz w:val="24"/>
          <w:szCs w:val="24"/>
        </w:rPr>
      </w:pPr>
      <w:r w:rsidRPr="00780B0D">
        <w:rPr>
          <w:sz w:val="24"/>
          <w:szCs w:val="24"/>
        </w:rPr>
        <w:t>Snížit administrativní zatížení pracovníků vysokých škol, aby se mohli naplno věnovat svému poslání</w:t>
      </w:r>
      <w:r w:rsidR="00360199">
        <w:rPr>
          <w:sz w:val="24"/>
          <w:szCs w:val="24"/>
        </w:rPr>
        <w:t>.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3114"/>
        <w:gridCol w:w="3118"/>
        <w:gridCol w:w="2977"/>
      </w:tblGrid>
      <w:tr w:rsidR="00B0496B" w:rsidRPr="00780B0D" w14:paraId="6E1B3673" w14:textId="77777777" w:rsidTr="00C3568B">
        <w:trPr>
          <w:trHeight w:val="288"/>
        </w:trPr>
        <w:tc>
          <w:tcPr>
            <w:tcW w:w="3114" w:type="dxa"/>
            <w:noWrap/>
            <w:hideMark/>
          </w:tcPr>
          <w:p w14:paraId="3F466858" w14:textId="77777777" w:rsidR="00B0496B" w:rsidRPr="00780B0D" w:rsidRDefault="00B0496B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Strategický cíl</w:t>
            </w:r>
          </w:p>
        </w:tc>
        <w:tc>
          <w:tcPr>
            <w:tcW w:w="3118" w:type="dxa"/>
            <w:noWrap/>
            <w:hideMark/>
          </w:tcPr>
          <w:p w14:paraId="0B1DC6CC" w14:textId="77777777" w:rsidR="00B0496B" w:rsidRPr="00780B0D" w:rsidRDefault="00B0496B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Dílčí cíl</w:t>
            </w:r>
          </w:p>
        </w:tc>
        <w:tc>
          <w:tcPr>
            <w:tcW w:w="2977" w:type="dxa"/>
            <w:noWrap/>
            <w:hideMark/>
          </w:tcPr>
          <w:p w14:paraId="1676FED7" w14:textId="1B96A4A2" w:rsidR="00B0496B" w:rsidRPr="00780B0D" w:rsidRDefault="00B0496B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Indikátor 2026</w:t>
            </w:r>
            <w:r>
              <w:rPr>
                <w:b/>
                <w:bCs/>
                <w:sz w:val="24"/>
                <w:szCs w:val="24"/>
              </w:rPr>
              <w:t>+</w:t>
            </w:r>
          </w:p>
        </w:tc>
      </w:tr>
      <w:tr w:rsidR="00B0496B" w:rsidRPr="00780B0D" w14:paraId="4A157113" w14:textId="77777777" w:rsidTr="00C3568B">
        <w:trPr>
          <w:trHeight w:val="828"/>
        </w:trPr>
        <w:tc>
          <w:tcPr>
            <w:tcW w:w="3114" w:type="dxa"/>
            <w:hideMark/>
          </w:tcPr>
          <w:p w14:paraId="2504CA66" w14:textId="7F91B23E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6.1 Rozvíjet materiálně technickou základnu UTB dle Investičního plánu do roku 2035</w:t>
            </w:r>
            <w:r w:rsidR="00B73694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hideMark/>
          </w:tcPr>
          <w:p w14:paraId="43D55ED5" w14:textId="1370013E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6.1.1 Realizovat výstavbu a investiční rozvoj UTB dle "Generelu výstavby a rozvoje jednotlivých objektů"</w:t>
            </w:r>
            <w:r w:rsidR="00B73694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hideMark/>
          </w:tcPr>
          <w:p w14:paraId="33D7D3C9" w14:textId="77777777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Pravidla rozpočtů na dané roky</w:t>
            </w:r>
          </w:p>
          <w:p w14:paraId="54149E3D" w14:textId="77777777" w:rsidR="00B0496B" w:rsidRPr="00780B0D" w:rsidRDefault="00B0496B">
            <w:pPr>
              <w:rPr>
                <w:sz w:val="24"/>
                <w:szCs w:val="24"/>
              </w:rPr>
            </w:pPr>
          </w:p>
          <w:p w14:paraId="0694D67F" w14:textId="0AFA4081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Procento čerpání investičního rozpočtu</w:t>
            </w:r>
          </w:p>
          <w:p w14:paraId="653E2B90" w14:textId="77777777" w:rsidR="00B0496B" w:rsidRPr="00780B0D" w:rsidRDefault="00B0496B">
            <w:pPr>
              <w:rPr>
                <w:sz w:val="24"/>
                <w:szCs w:val="24"/>
              </w:rPr>
            </w:pPr>
          </w:p>
          <w:p w14:paraId="327B9525" w14:textId="1317D6A8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zahájených/ukončených investic</w:t>
            </w:r>
          </w:p>
        </w:tc>
      </w:tr>
      <w:tr w:rsidR="00B0496B" w:rsidRPr="00780B0D" w14:paraId="787F4510" w14:textId="77777777" w:rsidTr="00C3568B">
        <w:trPr>
          <w:trHeight w:val="1380"/>
        </w:trPr>
        <w:tc>
          <w:tcPr>
            <w:tcW w:w="3114" w:type="dxa"/>
            <w:hideMark/>
          </w:tcPr>
          <w:p w14:paraId="339FCE6E" w14:textId="34172814" w:rsidR="00B0496B" w:rsidRPr="00780B0D" w:rsidRDefault="0030518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6.1 Rozvíjet materiálně technickou základnu UTB dle Investičního plánu do roku 2035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hideMark/>
          </w:tcPr>
          <w:p w14:paraId="14BF145A" w14:textId="6923D865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6.1.2 Realizovat rekonstrukce budov dle Plánu rekonstrukcí jednotlivých objektů do roku 2030 směřující k dosažení uhlíkové neutrality v roce 2050</w:t>
            </w:r>
            <w:r w:rsidR="00B73694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noWrap/>
            <w:hideMark/>
          </w:tcPr>
          <w:p w14:paraId="32ED98D8" w14:textId="77777777" w:rsidR="00224A2F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Investiční akce</w:t>
            </w:r>
          </w:p>
          <w:p w14:paraId="7CE28C28" w14:textId="77777777" w:rsidR="00224A2F" w:rsidRDefault="00224A2F">
            <w:pPr>
              <w:rPr>
                <w:sz w:val="24"/>
                <w:szCs w:val="24"/>
              </w:rPr>
            </w:pPr>
          </w:p>
          <w:p w14:paraId="4A2FFEE0" w14:textId="600D64D8" w:rsidR="00224A2F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% naplnění plánu rekonstrukcí</w:t>
            </w:r>
          </w:p>
          <w:p w14:paraId="105B8D65" w14:textId="77777777" w:rsidR="00224A2F" w:rsidRDefault="00224A2F">
            <w:pPr>
              <w:rPr>
                <w:sz w:val="24"/>
                <w:szCs w:val="24"/>
              </w:rPr>
            </w:pPr>
          </w:p>
          <w:p w14:paraId="45CA2F24" w14:textId="234C1B28" w:rsidR="00B0496B" w:rsidRPr="00780B0D" w:rsidRDefault="00224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B0496B" w:rsidRPr="00780B0D">
              <w:rPr>
                <w:sz w:val="24"/>
                <w:szCs w:val="24"/>
              </w:rPr>
              <w:t>očet dokončených akcí</w:t>
            </w:r>
          </w:p>
        </w:tc>
      </w:tr>
      <w:tr w:rsidR="00B0496B" w:rsidRPr="00780B0D" w14:paraId="1D4E1C41" w14:textId="77777777" w:rsidTr="00C3568B">
        <w:trPr>
          <w:trHeight w:val="1104"/>
        </w:trPr>
        <w:tc>
          <w:tcPr>
            <w:tcW w:w="3114" w:type="dxa"/>
            <w:hideMark/>
          </w:tcPr>
          <w:p w14:paraId="45897C2F" w14:textId="1F2F8C76" w:rsidR="00B0496B" w:rsidRPr="00780B0D" w:rsidRDefault="0030518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6.1 Rozvíjet materiálně technickou základnu UTB dle Investičního plánu do roku 2035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hideMark/>
          </w:tcPr>
          <w:p w14:paraId="466DFD34" w14:textId="1CFED63F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6.1.3 Zajistit financování vyhovujících prostor pro výuku v rámci rozvoje UTB - dislokace FMK, Institutu zdravotnických studií</w:t>
            </w:r>
            <w:r w:rsidR="00AA0E48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hideMark/>
          </w:tcPr>
          <w:p w14:paraId="74B9F1E3" w14:textId="7189B5FF" w:rsidR="00B0496B" w:rsidRPr="00780B0D" w:rsidRDefault="00B0496B" w:rsidP="44222BA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Zpracovaný přehled dostupných finančních zdrojů</w:t>
            </w:r>
          </w:p>
          <w:p w14:paraId="761A7F80" w14:textId="4948296B" w:rsidR="00B0496B" w:rsidRPr="00780B0D" w:rsidRDefault="00B0496B" w:rsidP="44222BA5">
            <w:pPr>
              <w:rPr>
                <w:sz w:val="24"/>
                <w:szCs w:val="24"/>
              </w:rPr>
            </w:pPr>
          </w:p>
          <w:p w14:paraId="361F435C" w14:textId="4E8ED013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oslovených poskytovatelů nebo potenciálních partnerů</w:t>
            </w:r>
          </w:p>
          <w:p w14:paraId="77A271E3" w14:textId="77777777" w:rsidR="00B0496B" w:rsidRPr="00780B0D" w:rsidRDefault="00B0496B">
            <w:pPr>
              <w:rPr>
                <w:sz w:val="24"/>
                <w:szCs w:val="24"/>
              </w:rPr>
            </w:pPr>
          </w:p>
          <w:p w14:paraId="404B216D" w14:textId="3441B56A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Zpracovaný přehled dostupných zdrojů</w:t>
            </w:r>
          </w:p>
        </w:tc>
      </w:tr>
      <w:tr w:rsidR="00B0496B" w:rsidRPr="00780B0D" w14:paraId="093E3DD3" w14:textId="77777777" w:rsidTr="00C3568B">
        <w:trPr>
          <w:trHeight w:val="1656"/>
        </w:trPr>
        <w:tc>
          <w:tcPr>
            <w:tcW w:w="3114" w:type="dxa"/>
            <w:hideMark/>
          </w:tcPr>
          <w:p w14:paraId="589EB24B" w14:textId="01ED8CD1" w:rsidR="00B0496B" w:rsidRPr="00780B0D" w:rsidRDefault="0030518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6.1 Rozvíjet materiálně technickou základnu UTB dle Investičního plánu do roku 2035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hideMark/>
          </w:tcPr>
          <w:p w14:paraId="5B2AC86D" w14:textId="2D1463E1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6.1.4 Naplnit cíle a opatření pro oblast Investice a provoz v rámci Strategie udržitelného rozvoje a akčních plánů k</w:t>
            </w:r>
            <w:r w:rsidR="00AA0E48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ní</w:t>
            </w:r>
            <w:r w:rsidR="00AA0E48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hideMark/>
          </w:tcPr>
          <w:p w14:paraId="7534E4E6" w14:textId="0C922E70" w:rsidR="00B0496B" w:rsidRPr="00780B0D" w:rsidRDefault="00AA0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</w:t>
            </w:r>
            <w:r w:rsidR="00B0496B" w:rsidRPr="00780B0D">
              <w:rPr>
                <w:sz w:val="24"/>
                <w:szCs w:val="24"/>
              </w:rPr>
              <w:t>plnění indikátorů Akčního plánu udržitelnosti UTB</w:t>
            </w:r>
          </w:p>
        </w:tc>
      </w:tr>
      <w:tr w:rsidR="00B0496B" w:rsidRPr="00780B0D" w14:paraId="7F92B471" w14:textId="77777777" w:rsidTr="00C3568B">
        <w:trPr>
          <w:trHeight w:val="1380"/>
        </w:trPr>
        <w:tc>
          <w:tcPr>
            <w:tcW w:w="3114" w:type="dxa"/>
            <w:hideMark/>
          </w:tcPr>
          <w:p w14:paraId="33D67B47" w14:textId="0421A01A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6.2 Vytvářet a rozvíjet infrastrukturu pro obory domén specializace RIS 3 Strategie ZK, zdravotnické a</w:t>
            </w:r>
            <w:ins w:id="87" w:author="Martin Sysel" w:date="2025-12-02T23:03:00Z">
              <w:r w:rsidR="009455D5">
                <w:rPr>
                  <w:sz w:val="24"/>
                  <w:szCs w:val="24"/>
                </w:rPr>
                <w:t> </w:t>
              </w:r>
            </w:ins>
            <w:del w:id="88" w:author="Martin Sysel" w:date="2025-12-02T23:03:00Z">
              <w:r w:rsidRPr="00780B0D" w:rsidDel="009455D5">
                <w:rPr>
                  <w:sz w:val="24"/>
                  <w:szCs w:val="24"/>
                </w:rPr>
                <w:delText xml:space="preserve"> </w:delText>
              </w:r>
            </w:del>
            <w:r w:rsidRPr="00780B0D">
              <w:rPr>
                <w:sz w:val="24"/>
                <w:szCs w:val="24"/>
              </w:rPr>
              <w:t>společensky potřebné obory</w:t>
            </w:r>
            <w:r w:rsidR="005753B5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hideMark/>
          </w:tcPr>
          <w:p w14:paraId="46443267" w14:textId="06C9CA8D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6.2.1 Podporovat nelékařské zdravotnické programy</w:t>
            </w:r>
            <w:r w:rsidR="005753B5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hideMark/>
          </w:tcPr>
          <w:p w14:paraId="57DACA60" w14:textId="3D27FB65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vybudovaných odborných laboratoří</w:t>
            </w:r>
            <w:r w:rsidR="001947BE">
              <w:rPr>
                <w:sz w:val="24"/>
                <w:szCs w:val="24"/>
              </w:rPr>
              <w:t xml:space="preserve"> a</w:t>
            </w:r>
            <w:ins w:id="89" w:author="Martin Sysel" w:date="2025-12-02T23:03:00Z">
              <w:r w:rsidR="009455D5">
                <w:rPr>
                  <w:sz w:val="24"/>
                  <w:szCs w:val="24"/>
                </w:rPr>
                <w:t> </w:t>
              </w:r>
            </w:ins>
            <w:del w:id="90" w:author="Martin Sysel" w:date="2025-12-02T23:03:00Z">
              <w:r w:rsidR="001947BE" w:rsidDel="009455D5">
                <w:rPr>
                  <w:sz w:val="24"/>
                  <w:szCs w:val="24"/>
                </w:rPr>
                <w:delText xml:space="preserve"> </w:delText>
              </w:r>
            </w:del>
            <w:r w:rsidR="001947BE">
              <w:rPr>
                <w:sz w:val="24"/>
                <w:szCs w:val="24"/>
              </w:rPr>
              <w:t>pracovišť</w:t>
            </w:r>
          </w:p>
        </w:tc>
      </w:tr>
      <w:tr w:rsidR="00B0496B" w:rsidRPr="00780B0D" w14:paraId="78ADF068" w14:textId="77777777" w:rsidTr="00C3568B">
        <w:trPr>
          <w:trHeight w:val="1380"/>
        </w:trPr>
        <w:tc>
          <w:tcPr>
            <w:tcW w:w="3114" w:type="dxa"/>
            <w:hideMark/>
          </w:tcPr>
          <w:p w14:paraId="3A213EA6" w14:textId="24E6A1C6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6.2 Vytvářet a rozvíjet infrastrukturu pro obory domén specializace RIS 3 Strategie ZK, zdravotnické a</w:t>
            </w:r>
            <w:ins w:id="91" w:author="Martin Sysel" w:date="2025-12-02T23:04:00Z">
              <w:r w:rsidR="009455D5">
                <w:rPr>
                  <w:sz w:val="24"/>
                  <w:szCs w:val="24"/>
                </w:rPr>
                <w:t> </w:t>
              </w:r>
            </w:ins>
            <w:del w:id="92" w:author="Martin Sysel" w:date="2025-12-02T23:04:00Z">
              <w:r w:rsidRPr="00780B0D" w:rsidDel="009455D5">
                <w:rPr>
                  <w:sz w:val="24"/>
                  <w:szCs w:val="24"/>
                </w:rPr>
                <w:delText xml:space="preserve"> </w:delText>
              </w:r>
            </w:del>
            <w:r w:rsidRPr="00780B0D">
              <w:rPr>
                <w:sz w:val="24"/>
                <w:szCs w:val="24"/>
              </w:rPr>
              <w:t>společensky potřebné obory</w:t>
            </w:r>
            <w:r w:rsidR="005753B5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hideMark/>
          </w:tcPr>
          <w:p w14:paraId="286D39DA" w14:textId="0F8F86F9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6.2.2 Podporovat strojírenské studijní programy</w:t>
            </w:r>
            <w:r w:rsidR="005753B5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hideMark/>
          </w:tcPr>
          <w:p w14:paraId="7FE1134A" w14:textId="224B0B68" w:rsidR="00B0496B" w:rsidRPr="00780B0D" w:rsidRDefault="00B0496B" w:rsidP="44222BA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vybudovaných odborných laboratoří</w:t>
            </w:r>
            <w:r w:rsidR="001947BE">
              <w:rPr>
                <w:sz w:val="24"/>
                <w:szCs w:val="24"/>
              </w:rPr>
              <w:t xml:space="preserve"> a</w:t>
            </w:r>
            <w:ins w:id="93" w:author="Martin Sysel" w:date="2025-12-02T23:04:00Z">
              <w:r w:rsidR="009455D5">
                <w:rPr>
                  <w:sz w:val="24"/>
                  <w:szCs w:val="24"/>
                </w:rPr>
                <w:t> </w:t>
              </w:r>
            </w:ins>
            <w:del w:id="94" w:author="Martin Sysel" w:date="2025-12-02T23:04:00Z">
              <w:r w:rsidR="001947BE" w:rsidDel="009455D5">
                <w:rPr>
                  <w:sz w:val="24"/>
                  <w:szCs w:val="24"/>
                </w:rPr>
                <w:delText xml:space="preserve"> </w:delText>
              </w:r>
            </w:del>
            <w:r w:rsidR="001947BE">
              <w:rPr>
                <w:sz w:val="24"/>
                <w:szCs w:val="24"/>
              </w:rPr>
              <w:t>pracovišť</w:t>
            </w:r>
          </w:p>
        </w:tc>
      </w:tr>
      <w:tr w:rsidR="00B0496B" w:rsidRPr="00780B0D" w14:paraId="6E2CCBDD" w14:textId="77777777" w:rsidTr="00C3568B">
        <w:trPr>
          <w:trHeight w:val="1380"/>
        </w:trPr>
        <w:tc>
          <w:tcPr>
            <w:tcW w:w="3114" w:type="dxa"/>
            <w:hideMark/>
          </w:tcPr>
          <w:p w14:paraId="43ECCB61" w14:textId="07CE1303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6.2 Vytvářet a rozvíjet infrastrukturu pro obory domén specializace RIS 3 Strategie ZK, zdravotnické a</w:t>
            </w:r>
            <w:ins w:id="95" w:author="Martin Sysel" w:date="2025-12-02T23:04:00Z">
              <w:r w:rsidR="009455D5">
                <w:rPr>
                  <w:sz w:val="24"/>
                  <w:szCs w:val="24"/>
                </w:rPr>
                <w:t> </w:t>
              </w:r>
            </w:ins>
            <w:del w:id="96" w:author="Martin Sysel" w:date="2025-12-02T23:04:00Z">
              <w:r w:rsidRPr="00780B0D" w:rsidDel="009455D5">
                <w:rPr>
                  <w:sz w:val="24"/>
                  <w:szCs w:val="24"/>
                </w:rPr>
                <w:delText xml:space="preserve"> </w:delText>
              </w:r>
            </w:del>
            <w:r w:rsidRPr="00780B0D">
              <w:rPr>
                <w:sz w:val="24"/>
                <w:szCs w:val="24"/>
              </w:rPr>
              <w:t>společensky potřebné obory</w:t>
            </w:r>
            <w:r w:rsidR="001947BE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hideMark/>
          </w:tcPr>
          <w:p w14:paraId="6E431CFB" w14:textId="7D034834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6.2.3 Podporovat studijní programy zaměřené na polovodičové technologie</w:t>
            </w:r>
            <w:r w:rsidR="001947BE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hideMark/>
          </w:tcPr>
          <w:p w14:paraId="24704C55" w14:textId="2E18F8BC" w:rsidR="00B0496B" w:rsidRPr="00780B0D" w:rsidRDefault="003C4F9D" w:rsidP="44222B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Příprava projektové dokumentace a podmínek</w:t>
            </w:r>
            <w:r w:rsidR="00090626">
              <w:rPr>
                <w:sz w:val="24"/>
                <w:szCs w:val="24"/>
              </w:rPr>
              <w:t xml:space="preserve"> pro realizaci</w:t>
            </w:r>
          </w:p>
          <w:p w14:paraId="1658F7F2" w14:textId="0F0B1286" w:rsidR="00B0496B" w:rsidRPr="00780B0D" w:rsidRDefault="00B0496B" w:rsidP="44222BA5">
            <w:pPr>
              <w:rPr>
                <w:sz w:val="24"/>
                <w:szCs w:val="24"/>
              </w:rPr>
            </w:pPr>
          </w:p>
        </w:tc>
      </w:tr>
      <w:tr w:rsidR="00B0496B" w:rsidRPr="00780B0D" w14:paraId="21E6AE45" w14:textId="77777777" w:rsidTr="00C3568B">
        <w:trPr>
          <w:trHeight w:val="1104"/>
        </w:trPr>
        <w:tc>
          <w:tcPr>
            <w:tcW w:w="3114" w:type="dxa"/>
            <w:hideMark/>
          </w:tcPr>
          <w:p w14:paraId="4795CC07" w14:textId="4D498E98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6.3 Zajistit podmínky pro vznik Institutu zdravotnických studií s cílem naplňovat kritéria pro vznik nové fakulty</w:t>
            </w:r>
            <w:r w:rsidR="002F1784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hideMark/>
          </w:tcPr>
          <w:p w14:paraId="58C1145D" w14:textId="3FBAF3D6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6.3.1 Vytvořit legislativní podmínky pro vznik Institutu zdravotnických studií na FHS</w:t>
            </w:r>
            <w:r w:rsidR="0030518D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hideMark/>
          </w:tcPr>
          <w:p w14:paraId="6B371567" w14:textId="5CF83C92" w:rsidR="00B0496B" w:rsidRPr="00780B0D" w:rsidRDefault="003A2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Vytvoření legislativních podmínek pro vznik Institutu zdravotnických studií</w:t>
            </w:r>
          </w:p>
          <w:p w14:paraId="0220082F" w14:textId="1CF0C9F9" w:rsidR="00B0496B" w:rsidRPr="00780B0D" w:rsidRDefault="00B0496B">
            <w:pPr>
              <w:rPr>
                <w:sz w:val="24"/>
                <w:szCs w:val="24"/>
              </w:rPr>
            </w:pPr>
          </w:p>
        </w:tc>
      </w:tr>
      <w:tr w:rsidR="00B0496B" w:rsidRPr="00780B0D" w14:paraId="3E2B5214" w14:textId="77777777" w:rsidTr="00C3568B">
        <w:trPr>
          <w:trHeight w:val="828"/>
        </w:trPr>
        <w:tc>
          <w:tcPr>
            <w:tcW w:w="3114" w:type="dxa"/>
            <w:hideMark/>
          </w:tcPr>
          <w:p w14:paraId="29B85394" w14:textId="04AFC2BB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6.4 </w:t>
            </w:r>
            <w:r w:rsidR="003E5965">
              <w:rPr>
                <w:sz w:val="24"/>
                <w:szCs w:val="24"/>
              </w:rPr>
              <w:t>Trvale zajistit fyzickou a</w:t>
            </w:r>
            <w:ins w:id="97" w:author="Martin Sysel" w:date="2025-12-02T23:04:00Z">
              <w:r w:rsidR="009455D5">
                <w:rPr>
                  <w:sz w:val="24"/>
                  <w:szCs w:val="24"/>
                </w:rPr>
                <w:t> </w:t>
              </w:r>
            </w:ins>
            <w:del w:id="98" w:author="Martin Sysel" w:date="2025-12-02T23:04:00Z">
              <w:r w:rsidR="003E5965" w:rsidDel="009455D5">
                <w:rPr>
                  <w:sz w:val="24"/>
                  <w:szCs w:val="24"/>
                </w:rPr>
                <w:delText xml:space="preserve"> </w:delText>
              </w:r>
            </w:del>
            <w:r w:rsidR="003E5965">
              <w:rPr>
                <w:sz w:val="24"/>
                <w:szCs w:val="24"/>
              </w:rPr>
              <w:t xml:space="preserve">kybernetickou bezpečnost. </w:t>
            </w:r>
          </w:p>
        </w:tc>
        <w:tc>
          <w:tcPr>
            <w:tcW w:w="3118" w:type="dxa"/>
            <w:hideMark/>
          </w:tcPr>
          <w:p w14:paraId="1F6B1C53" w14:textId="53EA4482" w:rsidR="00B0496B" w:rsidRPr="00780B0D" w:rsidRDefault="00B0496B" w:rsidP="44222BA5">
            <w:pPr>
              <w:rPr>
                <w:sz w:val="24"/>
                <w:szCs w:val="24"/>
              </w:rPr>
            </w:pPr>
            <w:r w:rsidRPr="00780B0D">
              <w:rPr>
                <w:rFonts w:eastAsia="Aptos" w:cs="Aptos"/>
                <w:sz w:val="24"/>
                <w:szCs w:val="24"/>
              </w:rPr>
              <w:t>6.4.1 Zajistit integraci fyzických a kybernetických bezpečnostních opatření do všech klíčových procesů organizace</w:t>
            </w:r>
            <w:r w:rsidR="00632A24">
              <w:rPr>
                <w:rFonts w:eastAsia="Aptos" w:cs="Aptos"/>
                <w:sz w:val="24"/>
                <w:szCs w:val="24"/>
              </w:rPr>
              <w:t>.</w:t>
            </w:r>
          </w:p>
        </w:tc>
        <w:tc>
          <w:tcPr>
            <w:tcW w:w="2977" w:type="dxa"/>
            <w:hideMark/>
          </w:tcPr>
          <w:p w14:paraId="24234072" w14:textId="77777777" w:rsidR="003E5965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Funkční interní svolávací systém</w:t>
            </w:r>
          </w:p>
          <w:p w14:paraId="0A413A9A" w14:textId="77777777" w:rsidR="003E5965" w:rsidRDefault="003E5965">
            <w:pPr>
              <w:rPr>
                <w:sz w:val="24"/>
                <w:szCs w:val="24"/>
              </w:rPr>
            </w:pPr>
          </w:p>
          <w:p w14:paraId="38B2CB3A" w14:textId="0371E09E" w:rsidR="00B0496B" w:rsidRPr="00780B0D" w:rsidRDefault="003E5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B0496B" w:rsidRPr="00780B0D">
              <w:rPr>
                <w:sz w:val="24"/>
                <w:szCs w:val="24"/>
              </w:rPr>
              <w:t>ktualizovaný krizový plán</w:t>
            </w:r>
          </w:p>
        </w:tc>
      </w:tr>
      <w:tr w:rsidR="00B0496B" w:rsidRPr="00780B0D" w14:paraId="63FD60D5" w14:textId="77777777" w:rsidTr="00C3568B">
        <w:trPr>
          <w:trHeight w:val="1656"/>
        </w:trPr>
        <w:tc>
          <w:tcPr>
            <w:tcW w:w="3114" w:type="dxa"/>
            <w:hideMark/>
          </w:tcPr>
          <w:p w14:paraId="1EF89339" w14:textId="1128E7CB" w:rsidR="00B0496B" w:rsidRPr="00780B0D" w:rsidRDefault="003E596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6.4 </w:t>
            </w:r>
            <w:r>
              <w:rPr>
                <w:sz w:val="24"/>
                <w:szCs w:val="24"/>
              </w:rPr>
              <w:t>Trvale zajistit fyzickou a</w:t>
            </w:r>
            <w:ins w:id="99" w:author="Martin Sysel" w:date="2025-12-02T23:04:00Z">
              <w:r w:rsidR="009455D5">
                <w:rPr>
                  <w:sz w:val="24"/>
                  <w:szCs w:val="24"/>
                </w:rPr>
                <w:t> </w:t>
              </w:r>
            </w:ins>
            <w:del w:id="100" w:author="Martin Sysel" w:date="2025-12-02T23:04:00Z">
              <w:r w:rsidDel="009455D5">
                <w:rPr>
                  <w:sz w:val="24"/>
                  <w:szCs w:val="24"/>
                </w:rPr>
                <w:delText xml:space="preserve"> </w:delText>
              </w:r>
            </w:del>
            <w:r>
              <w:rPr>
                <w:sz w:val="24"/>
                <w:szCs w:val="24"/>
              </w:rPr>
              <w:t>kybernetickou bezpečnost.</w:t>
            </w:r>
          </w:p>
        </w:tc>
        <w:tc>
          <w:tcPr>
            <w:tcW w:w="3118" w:type="dxa"/>
            <w:hideMark/>
          </w:tcPr>
          <w:p w14:paraId="4134AFE6" w14:textId="461B2BCE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6.4.2 Vytvářet bezpečné kyber</w:t>
            </w:r>
            <w:r w:rsidR="00806008">
              <w:rPr>
                <w:sz w:val="24"/>
                <w:szCs w:val="24"/>
              </w:rPr>
              <w:t>netické</w:t>
            </w:r>
            <w:r w:rsidRPr="00780B0D">
              <w:rPr>
                <w:sz w:val="24"/>
                <w:szCs w:val="24"/>
              </w:rPr>
              <w:t xml:space="preserve"> a fyzické studijní i pracovní prostředí prostřednictvím nákupu zabezpečovacích prostředků a služeb</w:t>
            </w:r>
            <w:r w:rsidR="003E5965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hideMark/>
          </w:tcPr>
          <w:p w14:paraId="157594EB" w14:textId="77777777" w:rsidR="00B0496B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Naplnění požadavku ZoKB</w:t>
            </w:r>
          </w:p>
          <w:p w14:paraId="2F39663A" w14:textId="77777777" w:rsidR="009A72D4" w:rsidRDefault="009A72D4">
            <w:pPr>
              <w:rPr>
                <w:sz w:val="24"/>
                <w:szCs w:val="24"/>
              </w:rPr>
            </w:pPr>
          </w:p>
          <w:p w14:paraId="481379E4" w14:textId="77777777" w:rsidR="009A72D4" w:rsidRPr="00780B0D" w:rsidRDefault="009A72D4" w:rsidP="009A72D4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EKV v režimu zkušebního provozu</w:t>
            </w:r>
          </w:p>
          <w:p w14:paraId="6E9EFA83" w14:textId="62B47630" w:rsidR="009A72D4" w:rsidRPr="00780B0D" w:rsidRDefault="009A72D4">
            <w:pPr>
              <w:rPr>
                <w:sz w:val="24"/>
                <w:szCs w:val="24"/>
              </w:rPr>
            </w:pPr>
          </w:p>
        </w:tc>
      </w:tr>
      <w:tr w:rsidR="00B0496B" w:rsidRPr="00780B0D" w14:paraId="63ABC888" w14:textId="77777777" w:rsidTr="00C3568B">
        <w:trPr>
          <w:trHeight w:val="828"/>
        </w:trPr>
        <w:tc>
          <w:tcPr>
            <w:tcW w:w="3114" w:type="dxa"/>
            <w:hideMark/>
          </w:tcPr>
          <w:p w14:paraId="74A1ECD2" w14:textId="201645A9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6.5 Obnovovat informační systémy</w:t>
            </w:r>
            <w:r w:rsidR="002F1784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hideMark/>
          </w:tcPr>
          <w:p w14:paraId="03071E18" w14:textId="4D1F99B5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6.5.1 Implementovat certifikovanou Spisovou službu nové generace</w:t>
            </w:r>
            <w:r w:rsidR="006C5B60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hideMark/>
          </w:tcPr>
          <w:p w14:paraId="580C1C70" w14:textId="3AA338E6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Moderní funkční informační infrastruktura</w:t>
            </w:r>
          </w:p>
        </w:tc>
      </w:tr>
      <w:tr w:rsidR="00B0496B" w:rsidRPr="00780B0D" w14:paraId="690ED712" w14:textId="77777777" w:rsidTr="00C3568B">
        <w:trPr>
          <w:trHeight w:val="552"/>
        </w:trPr>
        <w:tc>
          <w:tcPr>
            <w:tcW w:w="3114" w:type="dxa"/>
            <w:hideMark/>
          </w:tcPr>
          <w:p w14:paraId="5038ED0F" w14:textId="117B2DD4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6.5 Obnovovat informační systémy</w:t>
            </w:r>
            <w:r w:rsidR="002F1784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hideMark/>
          </w:tcPr>
          <w:p w14:paraId="32EB489E" w14:textId="2F32DB9B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6.5.2 Přechod na IS SAP - verze S4 HANA</w:t>
            </w:r>
            <w:r w:rsidR="006C5B60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hideMark/>
          </w:tcPr>
          <w:p w14:paraId="55E26378" w14:textId="3F01F299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Schválený projekt přechodu</w:t>
            </w:r>
            <w:r w:rsidR="00E86152">
              <w:rPr>
                <w:sz w:val="24"/>
                <w:szCs w:val="24"/>
              </w:rPr>
              <w:t xml:space="preserve"> a jeho </w:t>
            </w:r>
            <w:r w:rsidRPr="00780B0D">
              <w:rPr>
                <w:sz w:val="24"/>
                <w:szCs w:val="24"/>
              </w:rPr>
              <w:t>implementace</w:t>
            </w:r>
          </w:p>
        </w:tc>
      </w:tr>
      <w:tr w:rsidR="00B0496B" w:rsidRPr="00780B0D" w14:paraId="66DED4F6" w14:textId="77777777" w:rsidTr="00C3568B">
        <w:trPr>
          <w:trHeight w:val="1380"/>
        </w:trPr>
        <w:tc>
          <w:tcPr>
            <w:tcW w:w="3114" w:type="dxa"/>
            <w:hideMark/>
          </w:tcPr>
          <w:p w14:paraId="795DBDA1" w14:textId="3D99D1CB" w:rsidR="00B0496B" w:rsidRPr="00780B0D" w:rsidRDefault="00B0496B" w:rsidP="008D585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6.5 Obnovovat informační systémy</w:t>
            </w:r>
            <w:r w:rsidR="002F1784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hideMark/>
          </w:tcPr>
          <w:p w14:paraId="1C40BF81" w14:textId="51121FED" w:rsidR="00B0496B" w:rsidRPr="00780B0D" w:rsidRDefault="00B0496B" w:rsidP="44222BA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6.5.3 Implementovat moderní informační technologie při správě majetku</w:t>
            </w:r>
            <w:r w:rsidR="002F1784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hideMark/>
          </w:tcPr>
          <w:p w14:paraId="7021DFEC" w14:textId="77777777" w:rsidR="00B0496B" w:rsidRPr="00780B0D" w:rsidRDefault="00B0496B" w:rsidP="008D585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evidovaných položek RFID</w:t>
            </w:r>
          </w:p>
          <w:p w14:paraId="1686AC0A" w14:textId="77777777" w:rsidR="00B0496B" w:rsidRPr="00780B0D" w:rsidRDefault="00B0496B" w:rsidP="008D585D">
            <w:pPr>
              <w:rPr>
                <w:sz w:val="24"/>
                <w:szCs w:val="24"/>
              </w:rPr>
            </w:pPr>
          </w:p>
          <w:p w14:paraId="37A24286" w14:textId="23F421FC" w:rsidR="00B0496B" w:rsidRPr="00780B0D" w:rsidRDefault="00B0496B" w:rsidP="008D585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Systém aktivní ve všech součástech</w:t>
            </w:r>
          </w:p>
        </w:tc>
      </w:tr>
      <w:tr w:rsidR="00B0496B" w:rsidRPr="00780B0D" w14:paraId="2174FBED" w14:textId="77777777" w:rsidTr="00C3568B">
        <w:trPr>
          <w:trHeight w:val="1380"/>
        </w:trPr>
        <w:tc>
          <w:tcPr>
            <w:tcW w:w="3114" w:type="dxa"/>
            <w:hideMark/>
          </w:tcPr>
          <w:p w14:paraId="0D9CC9BF" w14:textId="48C4BB03" w:rsidR="00B0496B" w:rsidRPr="00780B0D" w:rsidRDefault="00B0496B" w:rsidP="008D585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6.5 Obnovovat informační systémy</w:t>
            </w:r>
            <w:r w:rsidR="00E86152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hideMark/>
          </w:tcPr>
          <w:p w14:paraId="52F458D6" w14:textId="3E473D5A" w:rsidR="00B0496B" w:rsidRPr="00780B0D" w:rsidRDefault="00B0496B" w:rsidP="008D585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6.5.4 Zajistit plnou digitalizaci studijního procesu v IS STAG</w:t>
            </w:r>
            <w:r w:rsidR="00E86152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hideMark/>
          </w:tcPr>
          <w:p w14:paraId="2C0A3455" w14:textId="77777777" w:rsidR="004B69D9" w:rsidRDefault="00B0496B" w:rsidP="008D585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Napojení IS/STAG na státní registry</w:t>
            </w:r>
          </w:p>
          <w:p w14:paraId="5BAAA6A5" w14:textId="77777777" w:rsidR="00BA5DE6" w:rsidRDefault="00BA5DE6" w:rsidP="008D585D">
            <w:pPr>
              <w:rPr>
                <w:sz w:val="24"/>
                <w:szCs w:val="24"/>
              </w:rPr>
            </w:pPr>
          </w:p>
          <w:p w14:paraId="4B9EAD8E" w14:textId="234A81EF" w:rsidR="00B0496B" w:rsidRPr="00780B0D" w:rsidRDefault="004B69D9" w:rsidP="008D5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Pr="00780B0D">
              <w:rPr>
                <w:sz w:val="24"/>
                <w:szCs w:val="24"/>
              </w:rPr>
              <w:t>ktualizov</w:t>
            </w:r>
            <w:r>
              <w:rPr>
                <w:sz w:val="24"/>
                <w:szCs w:val="24"/>
              </w:rPr>
              <w:t>a</w:t>
            </w:r>
            <w:r w:rsidRPr="00780B0D"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á p</w:t>
            </w:r>
            <w:r w:rsidR="00B0496B" w:rsidRPr="00780B0D">
              <w:rPr>
                <w:sz w:val="24"/>
                <w:szCs w:val="24"/>
              </w:rPr>
              <w:t xml:space="preserve">rovozní dokumentace </w:t>
            </w:r>
          </w:p>
        </w:tc>
      </w:tr>
      <w:tr w:rsidR="00B0496B" w:rsidRPr="00780B0D" w14:paraId="0FF80FFC" w14:textId="77777777" w:rsidTr="00C3568B">
        <w:trPr>
          <w:trHeight w:val="1410"/>
        </w:trPr>
        <w:tc>
          <w:tcPr>
            <w:tcW w:w="3114" w:type="dxa"/>
            <w:hideMark/>
          </w:tcPr>
          <w:p w14:paraId="7CCE8969" w14:textId="4A90C01D" w:rsidR="00B0496B" w:rsidRPr="00780B0D" w:rsidRDefault="00B0496B" w:rsidP="008D585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6.6 Trvale snižovat administrativní zátěž a</w:t>
            </w:r>
            <w:ins w:id="101" w:author="Martin Sysel" w:date="2025-12-02T23:04:00Z">
              <w:r w:rsidR="009455D5">
                <w:rPr>
                  <w:sz w:val="24"/>
                  <w:szCs w:val="24"/>
                </w:rPr>
                <w:t> </w:t>
              </w:r>
            </w:ins>
            <w:del w:id="102" w:author="Martin Sysel" w:date="2025-12-02T23:04:00Z">
              <w:r w:rsidRPr="00780B0D" w:rsidDel="009455D5">
                <w:rPr>
                  <w:sz w:val="24"/>
                  <w:szCs w:val="24"/>
                </w:rPr>
                <w:delText xml:space="preserve"> </w:delText>
              </w:r>
            </w:del>
            <w:r w:rsidRPr="00780B0D">
              <w:rPr>
                <w:sz w:val="24"/>
                <w:szCs w:val="24"/>
              </w:rPr>
              <w:t>zefektivnit administrativní/účetní procesy a postupy</w:t>
            </w:r>
            <w:r w:rsidR="003E6F2C">
              <w:rPr>
                <w:sz w:val="24"/>
                <w:szCs w:val="24"/>
              </w:rPr>
              <w:t>.</w:t>
            </w:r>
          </w:p>
          <w:p w14:paraId="1FF176AF" w14:textId="00317CDA" w:rsidR="00B0496B" w:rsidRPr="00780B0D" w:rsidRDefault="00B0496B" w:rsidP="008D585D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hideMark/>
          </w:tcPr>
          <w:p w14:paraId="0D62EB46" w14:textId="31093E59" w:rsidR="00B0496B" w:rsidRPr="00780B0D" w:rsidRDefault="00B0496B" w:rsidP="44222BA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6.6.1 Digitalizovat a optimalizovat účetní a administrativní procesy a postupy</w:t>
            </w:r>
            <w:r w:rsidR="003E6F2C">
              <w:rPr>
                <w:sz w:val="24"/>
                <w:szCs w:val="24"/>
              </w:rPr>
              <w:t>.</w:t>
            </w:r>
            <w:r w:rsidRPr="00780B0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hideMark/>
          </w:tcPr>
          <w:p w14:paraId="6225E440" w14:textId="77777777" w:rsidR="00B0496B" w:rsidRPr="00780B0D" w:rsidRDefault="00B0496B" w:rsidP="008D585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Zpráva z analýzy procesů</w:t>
            </w:r>
          </w:p>
          <w:p w14:paraId="6DF15F6D" w14:textId="77777777" w:rsidR="00B0496B" w:rsidRPr="00780B0D" w:rsidRDefault="00B0496B" w:rsidP="008D585D">
            <w:pPr>
              <w:rPr>
                <w:sz w:val="24"/>
                <w:szCs w:val="24"/>
              </w:rPr>
            </w:pPr>
          </w:p>
          <w:p w14:paraId="49A3120B" w14:textId="5FE6DAAC" w:rsidR="00B0496B" w:rsidRPr="00780B0D" w:rsidRDefault="00B0496B" w:rsidP="008D585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Implementace vybraných digitalizačních kroků</w:t>
            </w:r>
          </w:p>
        </w:tc>
      </w:tr>
      <w:tr w:rsidR="00B0496B" w:rsidRPr="00780B0D" w14:paraId="53DD6ACF" w14:textId="77777777" w:rsidTr="00C3568B">
        <w:trPr>
          <w:trHeight w:val="1380"/>
        </w:trPr>
        <w:tc>
          <w:tcPr>
            <w:tcW w:w="3114" w:type="dxa"/>
            <w:hideMark/>
          </w:tcPr>
          <w:p w14:paraId="524E226B" w14:textId="6F0BF9A6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6.6 Trvale snižovat administrativní zátěž a</w:t>
            </w:r>
            <w:ins w:id="103" w:author="Martin Sysel" w:date="2025-12-02T23:04:00Z">
              <w:r w:rsidR="009455D5">
                <w:rPr>
                  <w:sz w:val="24"/>
                  <w:szCs w:val="24"/>
                </w:rPr>
                <w:t> </w:t>
              </w:r>
            </w:ins>
            <w:del w:id="104" w:author="Martin Sysel" w:date="2025-12-02T23:04:00Z">
              <w:r w:rsidRPr="00780B0D" w:rsidDel="009455D5">
                <w:rPr>
                  <w:sz w:val="24"/>
                  <w:szCs w:val="24"/>
                </w:rPr>
                <w:delText xml:space="preserve"> </w:delText>
              </w:r>
            </w:del>
            <w:r w:rsidRPr="00780B0D">
              <w:rPr>
                <w:sz w:val="24"/>
                <w:szCs w:val="24"/>
              </w:rPr>
              <w:t>zefektivnit administrativní/účetní procesy a postupy</w:t>
            </w:r>
            <w:r w:rsidR="003E6F2C">
              <w:rPr>
                <w:sz w:val="24"/>
                <w:szCs w:val="24"/>
              </w:rPr>
              <w:t>.</w:t>
            </w:r>
          </w:p>
          <w:p w14:paraId="3A89DDCF" w14:textId="5B235C93" w:rsidR="00B0496B" w:rsidRPr="00780B0D" w:rsidRDefault="00B0496B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hideMark/>
          </w:tcPr>
          <w:p w14:paraId="560F2EEE" w14:textId="1EA842D6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6.6.2 Optimalizovat vnitřní normy s cílem zefektivnit uživatelskou orientaci v</w:t>
            </w:r>
            <w:r w:rsidR="003E6F2C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nich</w:t>
            </w:r>
            <w:r w:rsidR="003E6F2C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hideMark/>
          </w:tcPr>
          <w:p w14:paraId="54DAE458" w14:textId="77777777" w:rsidR="00A668E7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Analýza norem </w:t>
            </w:r>
          </w:p>
          <w:p w14:paraId="57295FA4" w14:textId="77777777" w:rsidR="00BA5DE6" w:rsidRDefault="00BA5DE6">
            <w:pPr>
              <w:rPr>
                <w:sz w:val="24"/>
                <w:szCs w:val="24"/>
              </w:rPr>
            </w:pPr>
          </w:p>
          <w:p w14:paraId="036BA674" w14:textId="5DCDA0A7" w:rsidR="00B0496B" w:rsidRPr="00780B0D" w:rsidRDefault="00A668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="00B0496B" w:rsidRPr="00780B0D">
              <w:rPr>
                <w:sz w:val="24"/>
                <w:szCs w:val="24"/>
              </w:rPr>
              <w:t>aveden</w:t>
            </w:r>
            <w:r>
              <w:rPr>
                <w:sz w:val="24"/>
                <w:szCs w:val="24"/>
              </w:rPr>
              <w:t>ý</w:t>
            </w:r>
            <w:r w:rsidR="00B0496B" w:rsidRPr="00780B0D">
              <w:rPr>
                <w:sz w:val="24"/>
                <w:szCs w:val="24"/>
              </w:rPr>
              <w:t xml:space="preserve"> nástroj pro orientaci a vyhledávání v</w:t>
            </w:r>
            <w:r>
              <w:rPr>
                <w:sz w:val="24"/>
                <w:szCs w:val="24"/>
              </w:rPr>
              <w:t> </w:t>
            </w:r>
            <w:r w:rsidR="00B0496B" w:rsidRPr="00780B0D">
              <w:rPr>
                <w:sz w:val="24"/>
                <w:szCs w:val="24"/>
              </w:rPr>
              <w:t>normách</w:t>
            </w:r>
          </w:p>
        </w:tc>
      </w:tr>
      <w:tr w:rsidR="00B0496B" w:rsidRPr="00780B0D" w14:paraId="118C81B6" w14:textId="77777777" w:rsidTr="00C3568B">
        <w:trPr>
          <w:trHeight w:val="1380"/>
        </w:trPr>
        <w:tc>
          <w:tcPr>
            <w:tcW w:w="3114" w:type="dxa"/>
            <w:hideMark/>
          </w:tcPr>
          <w:p w14:paraId="705769A7" w14:textId="30A2D7FA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</w:t>
            </w:r>
            <w:r w:rsidR="009A72D4">
              <w:rPr>
                <w:sz w:val="24"/>
                <w:szCs w:val="24"/>
              </w:rPr>
              <w:t>6</w:t>
            </w:r>
            <w:r w:rsidRPr="00780B0D">
              <w:rPr>
                <w:sz w:val="24"/>
                <w:szCs w:val="24"/>
              </w:rPr>
              <w:t xml:space="preserve"> Trvale snižovat administrativní zátěž a</w:t>
            </w:r>
            <w:ins w:id="105" w:author="Martin Sysel" w:date="2025-12-02T23:04:00Z">
              <w:r w:rsidR="009455D5">
                <w:rPr>
                  <w:sz w:val="24"/>
                  <w:szCs w:val="24"/>
                </w:rPr>
                <w:t> </w:t>
              </w:r>
            </w:ins>
            <w:del w:id="106" w:author="Martin Sysel" w:date="2025-12-02T23:04:00Z">
              <w:r w:rsidRPr="00780B0D" w:rsidDel="009455D5">
                <w:rPr>
                  <w:sz w:val="24"/>
                  <w:szCs w:val="24"/>
                </w:rPr>
                <w:delText xml:space="preserve"> </w:delText>
              </w:r>
            </w:del>
            <w:r w:rsidRPr="00780B0D">
              <w:rPr>
                <w:sz w:val="24"/>
                <w:szCs w:val="24"/>
              </w:rPr>
              <w:t>zefektivnit administrativní/účetní procesy a postupy</w:t>
            </w:r>
            <w:r w:rsidR="00A668E7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hideMark/>
          </w:tcPr>
          <w:p w14:paraId="647D1F6E" w14:textId="6B0050DD" w:rsidR="00B0496B" w:rsidRPr="00780B0D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</w:t>
            </w:r>
            <w:r w:rsidR="009A72D4">
              <w:rPr>
                <w:sz w:val="24"/>
                <w:szCs w:val="24"/>
              </w:rPr>
              <w:t>6.3</w:t>
            </w:r>
            <w:r w:rsidRPr="00780B0D">
              <w:rPr>
                <w:sz w:val="24"/>
                <w:szCs w:val="24"/>
              </w:rPr>
              <w:t xml:space="preserve"> Digitalizovat vybranou personální a mzdovou agendu</w:t>
            </w:r>
            <w:r w:rsidR="00A668E7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noWrap/>
            <w:hideMark/>
          </w:tcPr>
          <w:p w14:paraId="76C61601" w14:textId="77777777" w:rsidR="00A668E7" w:rsidRDefault="00B0496B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digitalizovaných agend</w:t>
            </w:r>
          </w:p>
          <w:p w14:paraId="5AE88A6E" w14:textId="77777777" w:rsidR="00BA5DE6" w:rsidRDefault="00BA5DE6">
            <w:pPr>
              <w:rPr>
                <w:sz w:val="24"/>
                <w:szCs w:val="24"/>
              </w:rPr>
            </w:pPr>
          </w:p>
          <w:p w14:paraId="7E7CB72F" w14:textId="1A6615A4" w:rsidR="00B0496B" w:rsidRPr="00780B0D" w:rsidRDefault="00A913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="00B0496B" w:rsidRPr="00780B0D">
              <w:rPr>
                <w:sz w:val="24"/>
                <w:szCs w:val="24"/>
              </w:rPr>
              <w:t>krácení průměrné doby zpracování</w:t>
            </w:r>
          </w:p>
        </w:tc>
      </w:tr>
    </w:tbl>
    <w:p w14:paraId="606DC93D" w14:textId="1C1132E8" w:rsidR="001660A2" w:rsidRDefault="001660A2">
      <w:pPr>
        <w:rPr>
          <w:sz w:val="24"/>
          <w:szCs w:val="24"/>
        </w:rPr>
      </w:pPr>
    </w:p>
    <w:p w14:paraId="79286B72" w14:textId="77777777" w:rsidR="00E26F1D" w:rsidRDefault="00E26F1D">
      <w:pPr>
        <w:rPr>
          <w:sz w:val="24"/>
          <w:szCs w:val="24"/>
        </w:rPr>
      </w:pPr>
    </w:p>
    <w:p w14:paraId="3902221D" w14:textId="77777777" w:rsidR="00E26F1D" w:rsidRDefault="00E26F1D">
      <w:pPr>
        <w:rPr>
          <w:sz w:val="24"/>
          <w:szCs w:val="24"/>
        </w:rPr>
      </w:pPr>
    </w:p>
    <w:p w14:paraId="2D965E33" w14:textId="77777777" w:rsidR="00E26F1D" w:rsidRDefault="00E26F1D">
      <w:pPr>
        <w:rPr>
          <w:sz w:val="24"/>
          <w:szCs w:val="24"/>
        </w:rPr>
      </w:pPr>
    </w:p>
    <w:p w14:paraId="6C2F61E5" w14:textId="77777777" w:rsidR="00E26F1D" w:rsidRDefault="00E26F1D">
      <w:pPr>
        <w:rPr>
          <w:sz w:val="24"/>
          <w:szCs w:val="24"/>
        </w:rPr>
      </w:pPr>
    </w:p>
    <w:p w14:paraId="4C5C07DA" w14:textId="77777777" w:rsidR="00E26F1D" w:rsidRDefault="00E26F1D">
      <w:pPr>
        <w:rPr>
          <w:sz w:val="24"/>
          <w:szCs w:val="24"/>
        </w:rPr>
      </w:pPr>
    </w:p>
    <w:p w14:paraId="5AE47963" w14:textId="77777777" w:rsidR="00E26F1D" w:rsidRDefault="00E26F1D">
      <w:pPr>
        <w:rPr>
          <w:sz w:val="24"/>
          <w:szCs w:val="24"/>
        </w:rPr>
      </w:pPr>
    </w:p>
    <w:p w14:paraId="65F161AC" w14:textId="77777777" w:rsidR="00E26F1D" w:rsidRDefault="00E26F1D">
      <w:pPr>
        <w:rPr>
          <w:sz w:val="24"/>
          <w:szCs w:val="24"/>
        </w:rPr>
      </w:pPr>
    </w:p>
    <w:p w14:paraId="53DDD57C" w14:textId="77777777" w:rsidR="00E26F1D" w:rsidRDefault="00E26F1D">
      <w:pPr>
        <w:rPr>
          <w:sz w:val="24"/>
          <w:szCs w:val="24"/>
        </w:rPr>
      </w:pPr>
    </w:p>
    <w:p w14:paraId="2BE1F78D" w14:textId="77777777" w:rsidR="00E26F1D" w:rsidRDefault="00E26F1D">
      <w:pPr>
        <w:rPr>
          <w:sz w:val="24"/>
          <w:szCs w:val="24"/>
        </w:rPr>
      </w:pPr>
    </w:p>
    <w:p w14:paraId="0EDD4D00" w14:textId="77777777" w:rsidR="00E26F1D" w:rsidRDefault="00E26F1D">
      <w:pPr>
        <w:rPr>
          <w:sz w:val="24"/>
          <w:szCs w:val="24"/>
        </w:rPr>
      </w:pPr>
    </w:p>
    <w:p w14:paraId="520B1471" w14:textId="77777777" w:rsidR="00E26F1D" w:rsidRDefault="00E26F1D">
      <w:pPr>
        <w:rPr>
          <w:sz w:val="24"/>
          <w:szCs w:val="24"/>
        </w:rPr>
      </w:pPr>
    </w:p>
    <w:p w14:paraId="636CAC6A" w14:textId="77777777" w:rsidR="00E26F1D" w:rsidRDefault="00E26F1D">
      <w:pPr>
        <w:rPr>
          <w:sz w:val="24"/>
          <w:szCs w:val="24"/>
        </w:rPr>
      </w:pPr>
    </w:p>
    <w:p w14:paraId="5ACF5CD3" w14:textId="77777777" w:rsidR="00E26F1D" w:rsidRDefault="00E26F1D">
      <w:pPr>
        <w:rPr>
          <w:sz w:val="24"/>
          <w:szCs w:val="24"/>
        </w:rPr>
      </w:pPr>
    </w:p>
    <w:p w14:paraId="43974993" w14:textId="77777777" w:rsidR="00A9138E" w:rsidRDefault="00A9138E">
      <w:pPr>
        <w:rPr>
          <w:rFonts w:eastAsiaTheme="majorEastAsia" w:cs="Times New Roman"/>
          <w:b/>
          <w:color w:val="BF4E14" w:themeColor="accent2" w:themeShade="BF"/>
          <w:sz w:val="24"/>
          <w:szCs w:val="24"/>
        </w:rPr>
      </w:pPr>
      <w:bookmarkStart w:id="107" w:name="_Toc83555929"/>
      <w:bookmarkStart w:id="108" w:name="_Toc150204452"/>
      <w:bookmarkStart w:id="109" w:name="_Toc213412826"/>
      <w:r>
        <w:br w:type="page"/>
      </w:r>
    </w:p>
    <w:p w14:paraId="60290203" w14:textId="5958ED5F" w:rsidR="00E26F1D" w:rsidRPr="00911BF7" w:rsidRDefault="00FF0D29" w:rsidP="00E26F1D">
      <w:pPr>
        <w:pStyle w:val="Nadpisdoobsahu"/>
        <w:jc w:val="center"/>
      </w:pPr>
      <w:bookmarkStart w:id="110" w:name="_Toc213752318"/>
      <w:r w:rsidRPr="00911BF7">
        <w:t>Závěrečné ustanovení</w:t>
      </w:r>
      <w:bookmarkEnd w:id="107"/>
      <w:bookmarkEnd w:id="108"/>
      <w:bookmarkEnd w:id="109"/>
      <w:bookmarkEnd w:id="110"/>
    </w:p>
    <w:p w14:paraId="203F147E" w14:textId="77777777" w:rsidR="00E26F1D" w:rsidRPr="00911BF7" w:rsidRDefault="00E26F1D" w:rsidP="00E26F1D">
      <w:pPr>
        <w:jc w:val="both"/>
        <w:rPr>
          <w:rFonts w:cs="Times New Roman"/>
          <w:sz w:val="24"/>
          <w:szCs w:val="24"/>
        </w:rPr>
      </w:pPr>
    </w:p>
    <w:p w14:paraId="2F01F2BA" w14:textId="3E633967" w:rsidR="00E26F1D" w:rsidRDefault="00E26F1D" w:rsidP="00E26F1D">
      <w:pPr>
        <w:jc w:val="both"/>
        <w:rPr>
          <w:rFonts w:cs="Times New Roman"/>
          <w:sz w:val="24"/>
          <w:szCs w:val="24"/>
        </w:rPr>
      </w:pPr>
      <w:r w:rsidRPr="00911BF7">
        <w:rPr>
          <w:rFonts w:cs="Times New Roman"/>
          <w:sz w:val="24"/>
          <w:szCs w:val="24"/>
        </w:rPr>
        <w:t>V souladu se zákonem č. 111/1998 Sb. o vysokých školách a o změně a doplnění dalších zákonů (zákon o vysokých školách), ve znění pozdějších</w:t>
      </w:r>
      <w:r>
        <w:rPr>
          <w:rFonts w:cs="Times New Roman"/>
          <w:sz w:val="24"/>
          <w:szCs w:val="24"/>
        </w:rPr>
        <w:t xml:space="preserve"> </w:t>
      </w:r>
      <w:r w:rsidRPr="00911BF7">
        <w:rPr>
          <w:rFonts w:cs="Times New Roman"/>
          <w:sz w:val="24"/>
          <w:szCs w:val="24"/>
        </w:rPr>
        <w:t xml:space="preserve">předpisů, </w:t>
      </w:r>
      <w:r w:rsidR="001D65B3">
        <w:rPr>
          <w:rFonts w:cs="Times New Roman"/>
          <w:sz w:val="24"/>
          <w:szCs w:val="24"/>
        </w:rPr>
        <w:t>Aktualizace</w:t>
      </w:r>
      <w:r w:rsidRPr="00911BF7">
        <w:rPr>
          <w:rFonts w:cs="Times New Roman"/>
          <w:sz w:val="24"/>
          <w:szCs w:val="24"/>
        </w:rPr>
        <w:t xml:space="preserve"> Strategického záměru Univerzity Tomáše Bati ve Zlíně na období </w:t>
      </w:r>
      <w:r w:rsidR="001D65B3">
        <w:rPr>
          <w:rFonts w:cs="Times New Roman"/>
          <w:sz w:val="24"/>
          <w:szCs w:val="24"/>
        </w:rPr>
        <w:t>2026-2030</w:t>
      </w:r>
      <w:r w:rsidRPr="00911BF7">
        <w:rPr>
          <w:rFonts w:cs="Times New Roman"/>
          <w:sz w:val="24"/>
          <w:szCs w:val="24"/>
        </w:rPr>
        <w:t xml:space="preserve"> projednala formou per rollam dne </w:t>
      </w:r>
      <w:r w:rsidRPr="00911BF7">
        <w:rPr>
          <w:rFonts w:cs="Times New Roman"/>
          <w:sz w:val="24"/>
          <w:szCs w:val="24"/>
          <w:highlight w:val="yellow"/>
        </w:rPr>
        <w:t>XXX</w:t>
      </w:r>
      <w:r w:rsidRPr="00911BF7">
        <w:rPr>
          <w:rFonts w:cs="Times New Roman"/>
          <w:sz w:val="24"/>
          <w:szCs w:val="24"/>
        </w:rPr>
        <w:t xml:space="preserve"> Vědecká rada UTB ve Zlíně, podle ustanovení § 9 odst. 1 písm.</w:t>
      </w:r>
      <w:ins w:id="111" w:author="Martin Sysel" w:date="2025-12-02T23:04:00Z">
        <w:r w:rsidR="009455D5">
          <w:rPr>
            <w:rFonts w:cs="Times New Roman"/>
            <w:sz w:val="24"/>
            <w:szCs w:val="24"/>
          </w:rPr>
          <w:t> </w:t>
        </w:r>
      </w:ins>
      <w:del w:id="112" w:author="Martin Sysel" w:date="2025-12-02T23:04:00Z">
        <w:r w:rsidRPr="00911BF7" w:rsidDel="009455D5">
          <w:rPr>
            <w:rFonts w:cs="Times New Roman"/>
            <w:sz w:val="24"/>
            <w:szCs w:val="24"/>
          </w:rPr>
          <w:delText xml:space="preserve"> </w:delText>
        </w:r>
      </w:del>
      <w:r w:rsidRPr="00911BF7">
        <w:rPr>
          <w:rFonts w:cs="Times New Roman"/>
          <w:sz w:val="24"/>
          <w:szCs w:val="24"/>
        </w:rPr>
        <w:t xml:space="preserve">i) zákona jej schválil dne </w:t>
      </w:r>
      <w:r w:rsidRPr="00911BF7">
        <w:rPr>
          <w:rFonts w:cs="Times New Roman"/>
          <w:sz w:val="24"/>
          <w:szCs w:val="24"/>
          <w:highlight w:val="yellow"/>
        </w:rPr>
        <w:t>XXX</w:t>
      </w:r>
      <w:r w:rsidRPr="00911BF7">
        <w:rPr>
          <w:rFonts w:cs="Times New Roman"/>
          <w:sz w:val="24"/>
          <w:szCs w:val="24"/>
        </w:rPr>
        <w:t xml:space="preserve"> Akademický senát UTB ve Zlíně a dne </w:t>
      </w:r>
      <w:r w:rsidRPr="00911BF7">
        <w:rPr>
          <w:rFonts w:cs="Times New Roman"/>
          <w:sz w:val="24"/>
          <w:szCs w:val="24"/>
          <w:highlight w:val="yellow"/>
        </w:rPr>
        <w:t>XXX</w:t>
      </w:r>
      <w:r w:rsidRPr="00911BF7">
        <w:rPr>
          <w:rFonts w:cs="Times New Roman"/>
          <w:sz w:val="24"/>
          <w:szCs w:val="24"/>
        </w:rPr>
        <w:t xml:space="preserve"> jej schválila Správní rada UTB ve Zlíně.</w:t>
      </w:r>
    </w:p>
    <w:p w14:paraId="2E77558D" w14:textId="77777777" w:rsidR="00E26F1D" w:rsidRDefault="00E26F1D" w:rsidP="00E26F1D">
      <w:pPr>
        <w:jc w:val="both"/>
        <w:rPr>
          <w:ins w:id="113" w:author="Martin Sysel" w:date="2025-12-11T19:15:00Z"/>
          <w:rFonts w:cs="Times New Roman"/>
          <w:sz w:val="24"/>
          <w:szCs w:val="24"/>
        </w:rPr>
      </w:pPr>
    </w:p>
    <w:p w14:paraId="41015055" w14:textId="77777777" w:rsidR="00301D77" w:rsidRPr="00911BF7" w:rsidRDefault="00301D77" w:rsidP="00E26F1D">
      <w:pPr>
        <w:jc w:val="both"/>
        <w:rPr>
          <w:rFonts w:cs="Times New Roman"/>
          <w:sz w:val="24"/>
          <w:szCs w:val="24"/>
        </w:rPr>
      </w:pPr>
    </w:p>
    <w:p w14:paraId="78C991F3" w14:textId="77777777" w:rsidR="00E26F1D" w:rsidRPr="00911BF7" w:rsidRDefault="00E26F1D" w:rsidP="00E26F1D">
      <w:pPr>
        <w:tabs>
          <w:tab w:val="center" w:pos="2340"/>
          <w:tab w:val="center" w:pos="6840"/>
        </w:tabs>
        <w:jc w:val="both"/>
        <w:rPr>
          <w:rFonts w:cs="Times New Roman"/>
          <w:sz w:val="24"/>
          <w:szCs w:val="24"/>
        </w:rPr>
      </w:pPr>
    </w:p>
    <w:p w14:paraId="3D345B56" w14:textId="22182A9D" w:rsidR="00E26F1D" w:rsidDel="00D557B2" w:rsidRDefault="00E26F1D" w:rsidP="00E26F1D">
      <w:pPr>
        <w:tabs>
          <w:tab w:val="center" w:pos="2340"/>
          <w:tab w:val="center" w:pos="6840"/>
        </w:tabs>
        <w:jc w:val="both"/>
        <w:rPr>
          <w:del w:id="114" w:author="Martin Sysel" w:date="2025-12-02T23:05:00Z"/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911BF7">
        <w:rPr>
          <w:rFonts w:cs="Times New Roman"/>
          <w:sz w:val="24"/>
          <w:szCs w:val="24"/>
        </w:rPr>
        <w:t>doc. Ing. Martin Sysel, Ph.D</w:t>
      </w:r>
      <w:ins w:id="115" w:author="Martin Sysel" w:date="2025-12-11T19:15:00Z">
        <w:r w:rsidR="00301D77">
          <w:rPr>
            <w:rFonts w:cs="Times New Roman"/>
            <w:sz w:val="24"/>
            <w:szCs w:val="24"/>
          </w:rPr>
          <w:t>.</w:t>
        </w:r>
      </w:ins>
      <w:r>
        <w:rPr>
          <w:rFonts w:cs="Times New Roman"/>
          <w:sz w:val="24"/>
          <w:szCs w:val="24"/>
        </w:rPr>
        <w:tab/>
      </w:r>
      <w:r w:rsidRPr="00911BF7">
        <w:rPr>
          <w:rFonts w:cs="Times New Roman"/>
          <w:sz w:val="24"/>
          <w:szCs w:val="24"/>
        </w:rPr>
        <w:t xml:space="preserve"> prof. Mgr. Milan Adámek, Ph.D.</w:t>
      </w:r>
    </w:p>
    <w:p w14:paraId="3AD635A1" w14:textId="77777777" w:rsidR="003E5965" w:rsidRPr="00911BF7" w:rsidRDefault="003E5965" w:rsidP="00E26F1D">
      <w:pPr>
        <w:tabs>
          <w:tab w:val="center" w:pos="2340"/>
          <w:tab w:val="center" w:pos="6840"/>
        </w:tabs>
        <w:jc w:val="both"/>
        <w:rPr>
          <w:rFonts w:cs="Times New Roman"/>
          <w:sz w:val="24"/>
          <w:szCs w:val="24"/>
        </w:rPr>
      </w:pPr>
    </w:p>
    <w:p w14:paraId="1CA0C437" w14:textId="5543C710" w:rsidR="00E26F1D" w:rsidRPr="00911BF7" w:rsidRDefault="00E26F1D" w:rsidP="00E26F1D">
      <w:pPr>
        <w:tabs>
          <w:tab w:val="center" w:pos="2340"/>
          <w:tab w:val="center" w:pos="6840"/>
        </w:tabs>
        <w:jc w:val="both"/>
        <w:rPr>
          <w:rFonts w:cs="Times New Roman"/>
          <w:sz w:val="24"/>
          <w:szCs w:val="24"/>
        </w:rPr>
      </w:pPr>
      <w:r w:rsidRPr="00911BF7">
        <w:rPr>
          <w:rFonts w:cs="Times New Roman"/>
          <w:sz w:val="24"/>
          <w:szCs w:val="24"/>
        </w:rPr>
        <w:t>předseda Akademického senátu UTB ve Zlíně</w:t>
      </w:r>
      <w:r>
        <w:rPr>
          <w:rFonts w:cs="Times New Roman"/>
          <w:sz w:val="24"/>
          <w:szCs w:val="24"/>
        </w:rPr>
        <w:tab/>
      </w:r>
      <w:r w:rsidRPr="00911BF7">
        <w:rPr>
          <w:rFonts w:cs="Times New Roman"/>
          <w:sz w:val="24"/>
          <w:szCs w:val="24"/>
        </w:rPr>
        <w:t>rektor UTB ve Zlíně</w:t>
      </w:r>
    </w:p>
    <w:p w14:paraId="5ADAA26E" w14:textId="5B1F4CBA" w:rsidR="001660A2" w:rsidRDefault="001660A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4DC2200" w14:textId="58D7B93B" w:rsidR="008854F9" w:rsidRDefault="001660A2" w:rsidP="001955A0">
      <w:pPr>
        <w:pStyle w:val="Nadpisdoobsahu"/>
      </w:pPr>
      <w:bookmarkStart w:id="116" w:name="_Toc213752319"/>
      <w:r>
        <w:t xml:space="preserve">Seznam </w:t>
      </w:r>
      <w:r w:rsidR="00A90CB8">
        <w:t>základních</w:t>
      </w:r>
      <w:r>
        <w:t xml:space="preserve"> zkratek</w:t>
      </w:r>
      <w:bookmarkEnd w:id="116"/>
    </w:p>
    <w:p w14:paraId="54DBE63D" w14:textId="77777777" w:rsidR="001955A0" w:rsidRDefault="001955A0">
      <w:pPr>
        <w:rPr>
          <w:sz w:val="24"/>
          <w:szCs w:val="24"/>
        </w:rPr>
      </w:pPr>
    </w:p>
    <w:p w14:paraId="43547B0B" w14:textId="6C627E64" w:rsidR="001955A0" w:rsidRPr="001955A0" w:rsidRDefault="001955A0" w:rsidP="001955A0">
      <w:pPr>
        <w:rPr>
          <w:sz w:val="24"/>
          <w:szCs w:val="24"/>
        </w:rPr>
      </w:pPr>
      <w:r w:rsidRPr="001955A0">
        <w:rPr>
          <w:sz w:val="24"/>
          <w:szCs w:val="24"/>
        </w:rPr>
        <w:t>AP</w:t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</w:r>
      <w:r>
        <w:rPr>
          <w:sz w:val="24"/>
          <w:szCs w:val="24"/>
        </w:rPr>
        <w:t>A</w:t>
      </w:r>
      <w:r w:rsidRPr="001955A0">
        <w:rPr>
          <w:sz w:val="24"/>
          <w:szCs w:val="24"/>
        </w:rPr>
        <w:t>kademičtí pracovníci</w:t>
      </w:r>
    </w:p>
    <w:p w14:paraId="1B013F49" w14:textId="77777777" w:rsidR="001955A0" w:rsidRPr="001955A0" w:rsidRDefault="001955A0" w:rsidP="001955A0">
      <w:pPr>
        <w:rPr>
          <w:sz w:val="24"/>
          <w:szCs w:val="24"/>
        </w:rPr>
      </w:pPr>
      <w:r w:rsidRPr="001955A0">
        <w:rPr>
          <w:sz w:val="24"/>
          <w:szCs w:val="24"/>
        </w:rPr>
        <w:t>BIP</w:t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  <w:t>Blended Intensive Programme</w:t>
      </w:r>
    </w:p>
    <w:p w14:paraId="19E58D11" w14:textId="6937C4D1" w:rsidR="001955A0" w:rsidRDefault="001955A0" w:rsidP="001955A0">
      <w:pPr>
        <w:rPr>
          <w:sz w:val="24"/>
          <w:szCs w:val="24"/>
        </w:rPr>
      </w:pPr>
      <w:r w:rsidRPr="001955A0">
        <w:rPr>
          <w:sz w:val="24"/>
          <w:szCs w:val="24"/>
        </w:rPr>
        <w:t>CŽV</w:t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</w:r>
      <w:r>
        <w:rPr>
          <w:sz w:val="24"/>
          <w:szCs w:val="24"/>
        </w:rPr>
        <w:t>C</w:t>
      </w:r>
      <w:r w:rsidRPr="001955A0">
        <w:rPr>
          <w:sz w:val="24"/>
          <w:szCs w:val="24"/>
        </w:rPr>
        <w:t>eloživotní vzdělávání</w:t>
      </w:r>
    </w:p>
    <w:p w14:paraId="226E4993" w14:textId="0B79BA2E" w:rsidR="001955A0" w:rsidRPr="001955A0" w:rsidRDefault="001955A0" w:rsidP="001955A0">
      <w:pPr>
        <w:rPr>
          <w:sz w:val="24"/>
          <w:szCs w:val="24"/>
        </w:rPr>
      </w:pPr>
      <w:r w:rsidRPr="001955A0">
        <w:rPr>
          <w:sz w:val="24"/>
          <w:szCs w:val="24"/>
        </w:rPr>
        <w:t>ČR</w:t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  <w:t>Česká republika</w:t>
      </w:r>
    </w:p>
    <w:p w14:paraId="16618BD6" w14:textId="77777777" w:rsidR="001955A0" w:rsidRPr="001955A0" w:rsidRDefault="001955A0" w:rsidP="001955A0">
      <w:pPr>
        <w:rPr>
          <w:sz w:val="24"/>
          <w:szCs w:val="24"/>
        </w:rPr>
      </w:pPr>
      <w:r w:rsidRPr="001955A0">
        <w:rPr>
          <w:sz w:val="24"/>
          <w:szCs w:val="24"/>
        </w:rPr>
        <w:t>DMP</w:t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  <w:t>Data Management Plan</w:t>
      </w:r>
    </w:p>
    <w:p w14:paraId="373E4F3C" w14:textId="0EBB40DE" w:rsidR="001955A0" w:rsidRDefault="001955A0" w:rsidP="001955A0">
      <w:pPr>
        <w:rPr>
          <w:sz w:val="24"/>
          <w:szCs w:val="24"/>
        </w:rPr>
      </w:pPr>
      <w:r w:rsidRPr="001955A0">
        <w:rPr>
          <w:sz w:val="24"/>
          <w:szCs w:val="24"/>
        </w:rPr>
        <w:t>DSP</w:t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</w:r>
      <w:r>
        <w:rPr>
          <w:sz w:val="24"/>
          <w:szCs w:val="24"/>
        </w:rPr>
        <w:t>D</w:t>
      </w:r>
      <w:r w:rsidRPr="001955A0">
        <w:rPr>
          <w:sz w:val="24"/>
          <w:szCs w:val="24"/>
        </w:rPr>
        <w:t>oktorské studijní programy</w:t>
      </w:r>
    </w:p>
    <w:p w14:paraId="26C09FE3" w14:textId="366F517A" w:rsidR="00305F4D" w:rsidRDefault="00305F4D" w:rsidP="001955A0">
      <w:pPr>
        <w:rPr>
          <w:sz w:val="24"/>
          <w:szCs w:val="24"/>
        </w:rPr>
      </w:pPr>
      <w:r>
        <w:rPr>
          <w:sz w:val="24"/>
          <w:szCs w:val="24"/>
        </w:rPr>
        <w:t>DSW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Data steward</w:t>
      </w:r>
    </w:p>
    <w:p w14:paraId="60909568" w14:textId="3EDDD96A" w:rsidR="00BA5DE6" w:rsidRPr="001955A0" w:rsidRDefault="00BA5DE6" w:rsidP="001955A0">
      <w:pPr>
        <w:rPr>
          <w:sz w:val="24"/>
          <w:szCs w:val="24"/>
        </w:rPr>
      </w:pPr>
      <w:r>
        <w:rPr>
          <w:sz w:val="24"/>
          <w:szCs w:val="24"/>
        </w:rPr>
        <w:t>ECTS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European Credit Transfer and Accumulation System</w:t>
      </w:r>
    </w:p>
    <w:p w14:paraId="6C727701" w14:textId="5DFC483C" w:rsidR="001955A0" w:rsidRPr="001955A0" w:rsidRDefault="001955A0" w:rsidP="001955A0">
      <w:pPr>
        <w:rPr>
          <w:sz w:val="24"/>
          <w:szCs w:val="24"/>
        </w:rPr>
      </w:pPr>
      <w:r w:rsidRPr="001955A0">
        <w:rPr>
          <w:sz w:val="24"/>
          <w:szCs w:val="24"/>
        </w:rPr>
        <w:t>EKV</w:t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</w:r>
      <w:r>
        <w:rPr>
          <w:sz w:val="24"/>
          <w:szCs w:val="24"/>
        </w:rPr>
        <w:t>E</w:t>
      </w:r>
      <w:r w:rsidRPr="001955A0">
        <w:rPr>
          <w:sz w:val="24"/>
          <w:szCs w:val="24"/>
        </w:rPr>
        <w:t>lektronický krizový varovný systém</w:t>
      </w:r>
    </w:p>
    <w:p w14:paraId="7E4C42C4" w14:textId="77777777" w:rsidR="001955A0" w:rsidRPr="001955A0" w:rsidRDefault="001955A0" w:rsidP="001955A0">
      <w:pPr>
        <w:rPr>
          <w:sz w:val="24"/>
          <w:szCs w:val="24"/>
        </w:rPr>
      </w:pPr>
      <w:r w:rsidRPr="001955A0">
        <w:rPr>
          <w:sz w:val="24"/>
          <w:szCs w:val="24"/>
        </w:rPr>
        <w:t>EU</w:t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  <w:t>Evropská unie</w:t>
      </w:r>
    </w:p>
    <w:p w14:paraId="4EAA5E80" w14:textId="77777777" w:rsidR="001955A0" w:rsidRPr="001955A0" w:rsidRDefault="001955A0" w:rsidP="001955A0">
      <w:pPr>
        <w:rPr>
          <w:sz w:val="24"/>
          <w:szCs w:val="24"/>
        </w:rPr>
      </w:pPr>
      <w:r w:rsidRPr="001955A0">
        <w:rPr>
          <w:sz w:val="24"/>
          <w:szCs w:val="24"/>
        </w:rPr>
        <w:t>FHS</w:t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  <w:t>Fakulta humanitních studií</w:t>
      </w:r>
    </w:p>
    <w:p w14:paraId="78F833BB" w14:textId="77777777" w:rsidR="001955A0" w:rsidRPr="001955A0" w:rsidRDefault="001955A0" w:rsidP="001955A0">
      <w:pPr>
        <w:rPr>
          <w:sz w:val="24"/>
          <w:szCs w:val="24"/>
        </w:rPr>
      </w:pPr>
      <w:r w:rsidRPr="001955A0">
        <w:rPr>
          <w:sz w:val="24"/>
          <w:szCs w:val="24"/>
        </w:rPr>
        <w:t>FMK</w:t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  <w:t>Fakulta multimediálních komunikací</w:t>
      </w:r>
    </w:p>
    <w:p w14:paraId="64E587F7" w14:textId="77777777" w:rsidR="001955A0" w:rsidRPr="001955A0" w:rsidRDefault="001955A0" w:rsidP="001955A0">
      <w:pPr>
        <w:rPr>
          <w:sz w:val="24"/>
          <w:szCs w:val="24"/>
        </w:rPr>
      </w:pPr>
      <w:r w:rsidRPr="001955A0">
        <w:rPr>
          <w:sz w:val="24"/>
          <w:szCs w:val="24"/>
        </w:rPr>
        <w:t>HR</w:t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  <w:t>Human Resources (lidské zdroje)</w:t>
      </w:r>
    </w:p>
    <w:p w14:paraId="549DF276" w14:textId="326C04F5" w:rsidR="001955A0" w:rsidRPr="001955A0" w:rsidRDefault="001955A0" w:rsidP="001955A0">
      <w:pPr>
        <w:rPr>
          <w:sz w:val="24"/>
          <w:szCs w:val="24"/>
        </w:rPr>
      </w:pPr>
      <w:r w:rsidRPr="001955A0">
        <w:rPr>
          <w:sz w:val="24"/>
          <w:szCs w:val="24"/>
        </w:rPr>
        <w:t>IS/STAG</w:t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  <w:t>Informační systém Studijní agenda</w:t>
      </w:r>
    </w:p>
    <w:p w14:paraId="4A6B69A4" w14:textId="77777777" w:rsidR="001955A0" w:rsidRPr="001955A0" w:rsidRDefault="001955A0" w:rsidP="001955A0">
      <w:pPr>
        <w:rPr>
          <w:sz w:val="24"/>
          <w:szCs w:val="24"/>
        </w:rPr>
      </w:pPr>
      <w:r w:rsidRPr="001955A0">
        <w:rPr>
          <w:sz w:val="24"/>
          <w:szCs w:val="24"/>
        </w:rPr>
        <w:t>LMS</w:t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  <w:t>Learning Management System</w:t>
      </w:r>
    </w:p>
    <w:p w14:paraId="15C08B14" w14:textId="7506F8B4" w:rsidR="001955A0" w:rsidRPr="001955A0" w:rsidRDefault="001955A0" w:rsidP="001955A0">
      <w:pPr>
        <w:rPr>
          <w:sz w:val="24"/>
          <w:szCs w:val="24"/>
        </w:rPr>
      </w:pPr>
      <w:r w:rsidRPr="001955A0">
        <w:rPr>
          <w:sz w:val="24"/>
          <w:szCs w:val="24"/>
        </w:rPr>
        <w:t>MICHE</w:t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  <w:t>Monitoring Internationalization of Czech Higher Education</w:t>
      </w:r>
    </w:p>
    <w:p w14:paraId="16A43138" w14:textId="77777777" w:rsidR="001955A0" w:rsidRPr="001955A0" w:rsidRDefault="001955A0" w:rsidP="001955A0">
      <w:pPr>
        <w:rPr>
          <w:sz w:val="24"/>
          <w:szCs w:val="24"/>
        </w:rPr>
      </w:pPr>
      <w:r w:rsidRPr="001955A0">
        <w:rPr>
          <w:sz w:val="24"/>
          <w:szCs w:val="24"/>
        </w:rPr>
        <w:t>MEP</w:t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  <w:t>Mezinárodní evaluační panel</w:t>
      </w:r>
    </w:p>
    <w:p w14:paraId="3400F89A" w14:textId="77777777" w:rsidR="001955A0" w:rsidRPr="001955A0" w:rsidRDefault="001955A0" w:rsidP="001955A0">
      <w:pPr>
        <w:rPr>
          <w:sz w:val="24"/>
          <w:szCs w:val="24"/>
        </w:rPr>
      </w:pPr>
      <w:r w:rsidRPr="001955A0">
        <w:rPr>
          <w:sz w:val="24"/>
          <w:szCs w:val="24"/>
        </w:rPr>
        <w:t>MŠMT</w:t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  <w:t>Ministerstvo školství, mládeže a tělovýchovy</w:t>
      </w:r>
    </w:p>
    <w:p w14:paraId="244DFBD2" w14:textId="77777777" w:rsidR="001955A0" w:rsidRPr="001955A0" w:rsidRDefault="001955A0" w:rsidP="001955A0">
      <w:pPr>
        <w:rPr>
          <w:sz w:val="24"/>
          <w:szCs w:val="24"/>
        </w:rPr>
      </w:pPr>
      <w:r w:rsidRPr="001955A0">
        <w:rPr>
          <w:sz w:val="24"/>
          <w:szCs w:val="24"/>
        </w:rPr>
        <w:t>RIS3</w:t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  <w:t>Research and Innovation Strategy for Smart Specialisation</w:t>
      </w:r>
    </w:p>
    <w:p w14:paraId="5EC272E4" w14:textId="77777777" w:rsidR="001955A0" w:rsidRPr="001955A0" w:rsidRDefault="001955A0" w:rsidP="001955A0">
      <w:pPr>
        <w:rPr>
          <w:sz w:val="24"/>
          <w:szCs w:val="24"/>
        </w:rPr>
      </w:pPr>
      <w:r w:rsidRPr="001955A0">
        <w:rPr>
          <w:sz w:val="24"/>
          <w:szCs w:val="24"/>
        </w:rPr>
        <w:t>SAP</w:t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  <w:t>Systém aplikací a produktů pro zpracování dat</w:t>
      </w:r>
    </w:p>
    <w:p w14:paraId="64BE793B" w14:textId="7383D02D" w:rsidR="001955A0" w:rsidRPr="001955A0" w:rsidRDefault="001955A0" w:rsidP="001955A0">
      <w:pPr>
        <w:rPr>
          <w:sz w:val="24"/>
          <w:szCs w:val="24"/>
        </w:rPr>
      </w:pPr>
      <w:r w:rsidRPr="001955A0">
        <w:rPr>
          <w:sz w:val="24"/>
          <w:szCs w:val="24"/>
        </w:rPr>
        <w:t>SP</w:t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</w:r>
      <w:r>
        <w:rPr>
          <w:sz w:val="24"/>
          <w:szCs w:val="24"/>
        </w:rPr>
        <w:t>S</w:t>
      </w:r>
      <w:r w:rsidRPr="001955A0">
        <w:rPr>
          <w:sz w:val="24"/>
          <w:szCs w:val="24"/>
        </w:rPr>
        <w:t>tudijní programy</w:t>
      </w:r>
    </w:p>
    <w:p w14:paraId="7A3DB58E" w14:textId="77777777" w:rsidR="001955A0" w:rsidRPr="001955A0" w:rsidRDefault="001955A0" w:rsidP="001955A0">
      <w:pPr>
        <w:rPr>
          <w:sz w:val="24"/>
          <w:szCs w:val="24"/>
        </w:rPr>
      </w:pPr>
      <w:r w:rsidRPr="001955A0">
        <w:rPr>
          <w:sz w:val="24"/>
          <w:szCs w:val="24"/>
        </w:rPr>
        <w:t>SWOT</w:t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  <w:t>Strengths, Weaknesses, Opportunities, Threats (analýza)</w:t>
      </w:r>
    </w:p>
    <w:p w14:paraId="2C6B02B8" w14:textId="1339E16B" w:rsidR="001955A0" w:rsidRPr="001955A0" w:rsidRDefault="001955A0" w:rsidP="001955A0">
      <w:pPr>
        <w:rPr>
          <w:sz w:val="24"/>
          <w:szCs w:val="24"/>
        </w:rPr>
      </w:pPr>
      <w:r w:rsidRPr="001955A0">
        <w:rPr>
          <w:sz w:val="24"/>
          <w:szCs w:val="24"/>
        </w:rPr>
        <w:t>SŠ</w:t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</w:r>
      <w:r>
        <w:rPr>
          <w:sz w:val="24"/>
          <w:szCs w:val="24"/>
        </w:rPr>
        <w:t>S</w:t>
      </w:r>
      <w:r w:rsidRPr="001955A0">
        <w:rPr>
          <w:sz w:val="24"/>
          <w:szCs w:val="24"/>
        </w:rPr>
        <w:t>třední škola</w:t>
      </w:r>
    </w:p>
    <w:p w14:paraId="205429AF" w14:textId="77777777" w:rsidR="001955A0" w:rsidRPr="001955A0" w:rsidRDefault="001955A0" w:rsidP="001955A0">
      <w:pPr>
        <w:rPr>
          <w:sz w:val="24"/>
          <w:szCs w:val="24"/>
        </w:rPr>
      </w:pPr>
      <w:r w:rsidRPr="001955A0">
        <w:rPr>
          <w:sz w:val="24"/>
          <w:szCs w:val="24"/>
        </w:rPr>
        <w:t>THE</w:t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  <w:t>Times Higher Education</w:t>
      </w:r>
    </w:p>
    <w:p w14:paraId="57CFD412" w14:textId="77777777" w:rsidR="001955A0" w:rsidRPr="001955A0" w:rsidRDefault="001955A0" w:rsidP="001955A0">
      <w:pPr>
        <w:rPr>
          <w:sz w:val="24"/>
          <w:szCs w:val="24"/>
        </w:rPr>
      </w:pPr>
      <w:r w:rsidRPr="001955A0">
        <w:rPr>
          <w:sz w:val="24"/>
          <w:szCs w:val="24"/>
        </w:rPr>
        <w:t>U3V</w:t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  <w:t>Univerzita třetího věku</w:t>
      </w:r>
    </w:p>
    <w:p w14:paraId="5B07AAE7" w14:textId="77777777" w:rsidR="001955A0" w:rsidRPr="001955A0" w:rsidRDefault="001955A0" w:rsidP="001955A0">
      <w:pPr>
        <w:rPr>
          <w:sz w:val="24"/>
          <w:szCs w:val="24"/>
        </w:rPr>
      </w:pPr>
      <w:r w:rsidRPr="001955A0">
        <w:rPr>
          <w:sz w:val="24"/>
          <w:szCs w:val="24"/>
        </w:rPr>
        <w:t>UTB</w:t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  <w:t>Univerzita Tomáše Bati ve Zlíně</w:t>
      </w:r>
    </w:p>
    <w:p w14:paraId="50343D21" w14:textId="6B153C19" w:rsidR="001955A0" w:rsidRPr="001955A0" w:rsidRDefault="001955A0" w:rsidP="001955A0">
      <w:pPr>
        <w:rPr>
          <w:sz w:val="24"/>
          <w:szCs w:val="24"/>
        </w:rPr>
      </w:pPr>
      <w:r w:rsidRPr="001955A0">
        <w:rPr>
          <w:sz w:val="24"/>
          <w:szCs w:val="24"/>
        </w:rPr>
        <w:t>VaV</w:t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</w:r>
      <w:r>
        <w:rPr>
          <w:sz w:val="24"/>
          <w:szCs w:val="24"/>
        </w:rPr>
        <w:t>V</w:t>
      </w:r>
      <w:r w:rsidRPr="001955A0">
        <w:rPr>
          <w:sz w:val="24"/>
          <w:szCs w:val="24"/>
        </w:rPr>
        <w:t>ýzkum a vývoj</w:t>
      </w:r>
    </w:p>
    <w:p w14:paraId="7F19F353" w14:textId="77777777" w:rsidR="001955A0" w:rsidRPr="001955A0" w:rsidRDefault="001955A0" w:rsidP="001955A0">
      <w:pPr>
        <w:rPr>
          <w:sz w:val="24"/>
          <w:szCs w:val="24"/>
        </w:rPr>
      </w:pPr>
      <w:r w:rsidRPr="001955A0">
        <w:rPr>
          <w:sz w:val="24"/>
          <w:szCs w:val="24"/>
        </w:rPr>
        <w:t>ZK</w:t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  <w:t>Zlínský kraj</w:t>
      </w:r>
    </w:p>
    <w:p w14:paraId="2198BD47" w14:textId="6D1B53C1" w:rsidR="001955A0" w:rsidRPr="001955A0" w:rsidRDefault="001955A0" w:rsidP="001955A0">
      <w:pPr>
        <w:rPr>
          <w:sz w:val="24"/>
          <w:szCs w:val="24"/>
        </w:rPr>
      </w:pPr>
      <w:r w:rsidRPr="001955A0">
        <w:rPr>
          <w:sz w:val="24"/>
          <w:szCs w:val="24"/>
        </w:rPr>
        <w:t>ZŠ</w:t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</w:r>
      <w:r w:rsidRPr="001955A0">
        <w:rPr>
          <w:sz w:val="24"/>
          <w:szCs w:val="24"/>
        </w:rPr>
        <w:tab/>
      </w:r>
      <w:r>
        <w:rPr>
          <w:sz w:val="24"/>
          <w:szCs w:val="24"/>
        </w:rPr>
        <w:t>Z</w:t>
      </w:r>
      <w:r w:rsidRPr="001955A0">
        <w:rPr>
          <w:sz w:val="24"/>
          <w:szCs w:val="24"/>
        </w:rPr>
        <w:t>ákladní škola</w:t>
      </w:r>
    </w:p>
    <w:sectPr w:rsidR="001955A0" w:rsidRPr="001955A0" w:rsidSect="0062367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1E677F" w14:textId="77777777" w:rsidR="00837C6C" w:rsidRDefault="00837C6C" w:rsidP="005770EF">
      <w:pPr>
        <w:spacing w:after="0" w:line="240" w:lineRule="auto"/>
      </w:pPr>
      <w:r>
        <w:separator/>
      </w:r>
    </w:p>
  </w:endnote>
  <w:endnote w:type="continuationSeparator" w:id="0">
    <w:p w14:paraId="1EE9949B" w14:textId="77777777" w:rsidR="00837C6C" w:rsidRDefault="00837C6C" w:rsidP="00577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0D9DC" w14:textId="77777777" w:rsidR="00837C6C" w:rsidRDefault="00837C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1682173"/>
      <w:docPartObj>
        <w:docPartGallery w:val="Page Numbers (Bottom of Page)"/>
        <w:docPartUnique/>
      </w:docPartObj>
    </w:sdtPr>
    <w:sdtEndPr/>
    <w:sdtContent>
      <w:p w14:paraId="1BC96DC9" w14:textId="3087C125" w:rsidR="00837C6C" w:rsidRDefault="00837C6C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7A4EF4" w14:textId="77777777" w:rsidR="00837C6C" w:rsidRDefault="00837C6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4DAFE" w14:textId="77777777" w:rsidR="00837C6C" w:rsidRDefault="00837C6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8041E" w14:textId="77777777" w:rsidR="00837C6C" w:rsidRDefault="00837C6C" w:rsidP="005770EF">
      <w:pPr>
        <w:spacing w:after="0" w:line="240" w:lineRule="auto"/>
      </w:pPr>
      <w:r>
        <w:separator/>
      </w:r>
    </w:p>
  </w:footnote>
  <w:footnote w:type="continuationSeparator" w:id="0">
    <w:p w14:paraId="616EE501" w14:textId="77777777" w:rsidR="00837C6C" w:rsidRDefault="00837C6C" w:rsidP="005770EF">
      <w:pPr>
        <w:spacing w:after="0" w:line="240" w:lineRule="auto"/>
      </w:pPr>
      <w:r>
        <w:continuationSeparator/>
      </w:r>
    </w:p>
  </w:footnote>
  <w:footnote w:id="1">
    <w:p w14:paraId="48D58B37" w14:textId="029D37FE" w:rsidR="007E65CB" w:rsidRDefault="007E65CB">
      <w:pPr>
        <w:pStyle w:val="Textpoznpodarou"/>
      </w:pPr>
      <w:ins w:id="63" w:author="Martina Juříková" w:date="2026-01-12T16:51:00Z">
        <w:r>
          <w:rPr>
            <w:rStyle w:val="Znakapoznpodarou"/>
          </w:rPr>
          <w:footnoteRef/>
        </w:r>
        <w:r>
          <w:t xml:space="preserve"> </w:t>
        </w:r>
        <w:r w:rsidRPr="00353AE8">
          <w:rPr>
            <w:rFonts w:ascii="Calibri" w:eastAsia="Calibri" w:hAnsi="Calibri" w:cs="Calibri"/>
            <w:sz w:val="22"/>
            <w:szCs w:val="22"/>
          </w:rPr>
          <w:t>Baťovská doktorská škola</w:t>
        </w:r>
        <w:r>
          <w:rPr>
            <w:rFonts w:ascii="Calibri" w:eastAsia="Calibri" w:hAnsi="Calibri" w:cs="Calibri"/>
            <w:sz w:val="22"/>
            <w:szCs w:val="22"/>
          </w:rPr>
          <w:t xml:space="preserve"> (BDS)</w:t>
        </w:r>
        <w:r w:rsidRPr="00353AE8">
          <w:rPr>
            <w:rFonts w:ascii="Calibri" w:eastAsia="Calibri" w:hAnsi="Calibri" w:cs="Calibri"/>
            <w:sz w:val="22"/>
            <w:szCs w:val="22"/>
          </w:rPr>
          <w:t xml:space="preserve"> </w:t>
        </w:r>
        <w:r>
          <w:rPr>
            <w:rFonts w:ascii="Calibri" w:eastAsia="Calibri" w:hAnsi="Calibri" w:cs="Calibri"/>
            <w:sz w:val="22"/>
            <w:szCs w:val="22"/>
          </w:rPr>
          <w:t xml:space="preserve">bude stavět na </w:t>
        </w:r>
      </w:ins>
      <w:ins w:id="64" w:author="Martina Juříková" w:date="2026-01-12T16:52:00Z">
        <w:r>
          <w:rPr>
            <w:rFonts w:ascii="Calibri" w:eastAsia="Calibri" w:hAnsi="Calibri" w:cs="Calibri"/>
            <w:sz w:val="22"/>
            <w:szCs w:val="22"/>
          </w:rPr>
          <w:t>Baťovských principech a bude sloužit jako</w:t>
        </w:r>
      </w:ins>
      <w:ins w:id="65" w:author="Martina Juříková" w:date="2026-01-12T16:51:00Z">
        <w:r w:rsidRPr="00353AE8">
          <w:rPr>
            <w:rFonts w:ascii="Calibri" w:eastAsia="Calibri" w:hAnsi="Calibri" w:cs="Calibri"/>
            <w:sz w:val="22"/>
            <w:szCs w:val="22"/>
          </w:rPr>
          <w:t xml:space="preserve"> institucionální rámec pro rozvoj odborných, metodologických a přenositelných kompetencí </w:t>
        </w:r>
      </w:ins>
      <w:ins w:id="66" w:author="Martina Juříková" w:date="2026-01-12T17:23:00Z">
        <w:r w:rsidR="00633258">
          <w:rPr>
            <w:rFonts w:ascii="Calibri" w:eastAsia="Calibri" w:hAnsi="Calibri" w:cs="Calibri"/>
            <w:sz w:val="22"/>
            <w:szCs w:val="22"/>
          </w:rPr>
          <w:t xml:space="preserve">doktorandů </w:t>
        </w:r>
      </w:ins>
      <w:ins w:id="67" w:author="Martina Juříková" w:date="2026-01-12T16:51:00Z">
        <w:r w:rsidRPr="00353AE8">
          <w:rPr>
            <w:rFonts w:ascii="Calibri" w:eastAsia="Calibri" w:hAnsi="Calibri" w:cs="Calibri"/>
            <w:sz w:val="22"/>
            <w:szCs w:val="22"/>
          </w:rPr>
          <w:t>v oblasti výzkumu, etiky, projektového managementu, pedagogických dovedností a popularizace vědy</w:t>
        </w:r>
      </w:ins>
      <w:ins w:id="68" w:author="Martina Juříková" w:date="2026-01-12T17:23:00Z">
        <w:r w:rsidR="00633258">
          <w:rPr>
            <w:rFonts w:ascii="Calibri" w:eastAsia="Calibri" w:hAnsi="Calibri" w:cs="Calibri"/>
            <w:sz w:val="22"/>
            <w:szCs w:val="22"/>
          </w:rPr>
          <w:t>.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59C42" w14:textId="77777777" w:rsidR="00837C6C" w:rsidRDefault="00837C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69A07" w14:textId="4B6233FA" w:rsidR="00837C6C" w:rsidRPr="001955A0" w:rsidRDefault="00837C6C" w:rsidP="001955A0">
    <w:pPr>
      <w:pStyle w:val="Zhlav"/>
      <w:rPr>
        <w:i/>
        <w:iCs/>
        <w:sz w:val="20"/>
        <w:szCs w:val="20"/>
      </w:rPr>
    </w:pPr>
    <w:r>
      <w:rPr>
        <w:i/>
        <w:iCs/>
        <w:sz w:val="20"/>
        <w:szCs w:val="20"/>
      </w:rPr>
      <w:t xml:space="preserve">Aktualizace </w:t>
    </w:r>
    <w:r w:rsidRPr="001955A0">
      <w:rPr>
        <w:i/>
        <w:iCs/>
        <w:sz w:val="20"/>
        <w:szCs w:val="20"/>
      </w:rPr>
      <w:t xml:space="preserve">Strategického záměru Univerzity Tomáše Bati ve Zlíně na období 2026–2030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567FA" w14:textId="77777777" w:rsidR="00837C6C" w:rsidRDefault="00837C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8B"/>
    <w:multiLevelType w:val="multilevel"/>
    <w:tmpl w:val="DA9C34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D67B41"/>
    <w:multiLevelType w:val="hybridMultilevel"/>
    <w:tmpl w:val="24566BA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447AE"/>
    <w:multiLevelType w:val="multilevel"/>
    <w:tmpl w:val="5CC42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D56878"/>
    <w:multiLevelType w:val="hybridMultilevel"/>
    <w:tmpl w:val="BE44D964"/>
    <w:lvl w:ilvl="0" w:tplc="169A51E6">
      <w:start w:val="1"/>
      <w:numFmt w:val="bullet"/>
      <w:lvlText w:val="►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D680E"/>
    <w:multiLevelType w:val="hybridMultilevel"/>
    <w:tmpl w:val="47F2957A"/>
    <w:lvl w:ilvl="0" w:tplc="169A51E6">
      <w:start w:val="1"/>
      <w:numFmt w:val="bullet"/>
      <w:lvlText w:val="►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F50A6D"/>
    <w:multiLevelType w:val="hybridMultilevel"/>
    <w:tmpl w:val="5C28C5AC"/>
    <w:lvl w:ilvl="0" w:tplc="169A51E6">
      <w:start w:val="1"/>
      <w:numFmt w:val="bullet"/>
      <w:lvlText w:val="►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1075B"/>
    <w:multiLevelType w:val="hybridMultilevel"/>
    <w:tmpl w:val="C2803DBC"/>
    <w:lvl w:ilvl="0" w:tplc="169A51E6">
      <w:start w:val="1"/>
      <w:numFmt w:val="bullet"/>
      <w:lvlText w:val="►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02182"/>
    <w:multiLevelType w:val="multilevel"/>
    <w:tmpl w:val="45AC5A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993722"/>
    <w:multiLevelType w:val="hybridMultilevel"/>
    <w:tmpl w:val="2E3639AE"/>
    <w:lvl w:ilvl="0" w:tplc="169A51E6">
      <w:start w:val="1"/>
      <w:numFmt w:val="bullet"/>
      <w:lvlText w:val="►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F16B0"/>
    <w:multiLevelType w:val="hybridMultilevel"/>
    <w:tmpl w:val="01EC0F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17727F"/>
    <w:multiLevelType w:val="hybridMultilevel"/>
    <w:tmpl w:val="686EAF8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B4132D"/>
    <w:multiLevelType w:val="hybridMultilevel"/>
    <w:tmpl w:val="AE52106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E26DD2"/>
    <w:multiLevelType w:val="hybridMultilevel"/>
    <w:tmpl w:val="D8E0A77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33A02"/>
    <w:multiLevelType w:val="multilevel"/>
    <w:tmpl w:val="4C7A74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A494626"/>
    <w:multiLevelType w:val="multilevel"/>
    <w:tmpl w:val="ABC2E0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1451616">
    <w:abstractNumId w:val="2"/>
  </w:num>
  <w:num w:numId="2" w16cid:durableId="1913469798">
    <w:abstractNumId w:val="14"/>
  </w:num>
  <w:num w:numId="3" w16cid:durableId="1724283743">
    <w:abstractNumId w:val="9"/>
  </w:num>
  <w:num w:numId="4" w16cid:durableId="489836011">
    <w:abstractNumId w:val="7"/>
  </w:num>
  <w:num w:numId="5" w16cid:durableId="325087778">
    <w:abstractNumId w:val="10"/>
  </w:num>
  <w:num w:numId="6" w16cid:durableId="742146534">
    <w:abstractNumId w:val="11"/>
  </w:num>
  <w:num w:numId="7" w16cid:durableId="1621254274">
    <w:abstractNumId w:val="0"/>
  </w:num>
  <w:num w:numId="8" w16cid:durableId="2070414882">
    <w:abstractNumId w:val="12"/>
  </w:num>
  <w:num w:numId="9" w16cid:durableId="2059239244">
    <w:abstractNumId w:val="13"/>
  </w:num>
  <w:num w:numId="10" w16cid:durableId="2095583714">
    <w:abstractNumId w:val="1"/>
  </w:num>
  <w:num w:numId="11" w16cid:durableId="1141462958">
    <w:abstractNumId w:val="4"/>
  </w:num>
  <w:num w:numId="12" w16cid:durableId="331030480">
    <w:abstractNumId w:val="6"/>
  </w:num>
  <w:num w:numId="13" w16cid:durableId="1768192726">
    <w:abstractNumId w:val="8"/>
  </w:num>
  <w:num w:numId="14" w16cid:durableId="2095586609">
    <w:abstractNumId w:val="3"/>
  </w:num>
  <w:num w:numId="15" w16cid:durableId="1502966522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tin Sysel">
    <w15:presenceInfo w15:providerId="AD" w15:userId="S::sysel@utb.cz::e3d06c1f-7c79-480e-a0e2-bec413f8ee24"/>
  </w15:person>
  <w15:person w15:author="Martina Juříková">
    <w15:presenceInfo w15:providerId="None" w15:userId="Martina Juří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trackRevisions/>
  <w:documentProtection w:edit="trackedChanges" w:enforcement="1" w:cryptProviderType="rsaAES" w:cryptAlgorithmClass="hash" w:cryptAlgorithmType="typeAny" w:cryptAlgorithmSid="14" w:cryptSpinCount="100000" w:hash="YHGU9cFisYFg10TRPpPJn1zRho3v2ODz/HlizTxJQa5eBz1ZhozIXIXtN+cMHY3Qroc15fG4aa6RnrboDFJYdA==" w:salt="KO9MrzahCO0xEIOZwV39F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MDM0NDUxNjK1NDEzNjdS0lEKTi0uzszPAykwrAUALVCplSwAAAA="/>
  </w:docVars>
  <w:rsids>
    <w:rsidRoot w:val="001201F1"/>
    <w:rsid w:val="00012931"/>
    <w:rsid w:val="0003160C"/>
    <w:rsid w:val="0003665C"/>
    <w:rsid w:val="00042690"/>
    <w:rsid w:val="00047EB9"/>
    <w:rsid w:val="00065CFA"/>
    <w:rsid w:val="00066810"/>
    <w:rsid w:val="000704E7"/>
    <w:rsid w:val="00080EAD"/>
    <w:rsid w:val="000816C0"/>
    <w:rsid w:val="00084CB8"/>
    <w:rsid w:val="00090626"/>
    <w:rsid w:val="000A347C"/>
    <w:rsid w:val="000A4F51"/>
    <w:rsid w:val="000A7DC8"/>
    <w:rsid w:val="000B36A0"/>
    <w:rsid w:val="000C035D"/>
    <w:rsid w:val="000C191E"/>
    <w:rsid w:val="000C485E"/>
    <w:rsid w:val="000D179B"/>
    <w:rsid w:val="000D4B57"/>
    <w:rsid w:val="000E0AAF"/>
    <w:rsid w:val="000E49BF"/>
    <w:rsid w:val="000F5686"/>
    <w:rsid w:val="000F5C88"/>
    <w:rsid w:val="00102649"/>
    <w:rsid w:val="001114B3"/>
    <w:rsid w:val="0011473F"/>
    <w:rsid w:val="001201F1"/>
    <w:rsid w:val="00140366"/>
    <w:rsid w:val="00141260"/>
    <w:rsid w:val="001628BD"/>
    <w:rsid w:val="001660A2"/>
    <w:rsid w:val="00180E22"/>
    <w:rsid w:val="00181AE3"/>
    <w:rsid w:val="00181EB5"/>
    <w:rsid w:val="0018391F"/>
    <w:rsid w:val="001912D9"/>
    <w:rsid w:val="00192AE4"/>
    <w:rsid w:val="001947BE"/>
    <w:rsid w:val="00194CCD"/>
    <w:rsid w:val="001955A0"/>
    <w:rsid w:val="001962B2"/>
    <w:rsid w:val="001A277F"/>
    <w:rsid w:val="001A2926"/>
    <w:rsid w:val="001A31A7"/>
    <w:rsid w:val="001A65D8"/>
    <w:rsid w:val="001A77C3"/>
    <w:rsid w:val="001C5283"/>
    <w:rsid w:val="001C7592"/>
    <w:rsid w:val="001C7DDA"/>
    <w:rsid w:val="001D1D20"/>
    <w:rsid w:val="001D65B3"/>
    <w:rsid w:val="001E0B9D"/>
    <w:rsid w:val="001E5C3B"/>
    <w:rsid w:val="001E63B7"/>
    <w:rsid w:val="001F70E2"/>
    <w:rsid w:val="001F7CAB"/>
    <w:rsid w:val="00224A2F"/>
    <w:rsid w:val="00227BFC"/>
    <w:rsid w:val="00232B58"/>
    <w:rsid w:val="00236633"/>
    <w:rsid w:val="0024201C"/>
    <w:rsid w:val="00251496"/>
    <w:rsid w:val="00252B4C"/>
    <w:rsid w:val="002544A8"/>
    <w:rsid w:val="00261EC5"/>
    <w:rsid w:val="00266EDA"/>
    <w:rsid w:val="0028007A"/>
    <w:rsid w:val="00282F16"/>
    <w:rsid w:val="00283064"/>
    <w:rsid w:val="00286593"/>
    <w:rsid w:val="00290006"/>
    <w:rsid w:val="00295EDD"/>
    <w:rsid w:val="002A24C5"/>
    <w:rsid w:val="002A3157"/>
    <w:rsid w:val="002A716C"/>
    <w:rsid w:val="002B3C38"/>
    <w:rsid w:val="002C2354"/>
    <w:rsid w:val="002D1B38"/>
    <w:rsid w:val="002D6F3F"/>
    <w:rsid w:val="002F1784"/>
    <w:rsid w:val="002F27E5"/>
    <w:rsid w:val="002F39B5"/>
    <w:rsid w:val="002F6E96"/>
    <w:rsid w:val="00301D77"/>
    <w:rsid w:val="0030518D"/>
    <w:rsid w:val="00305F4D"/>
    <w:rsid w:val="003223C5"/>
    <w:rsid w:val="00323350"/>
    <w:rsid w:val="00325715"/>
    <w:rsid w:val="00342892"/>
    <w:rsid w:val="003536E2"/>
    <w:rsid w:val="00360199"/>
    <w:rsid w:val="00363E96"/>
    <w:rsid w:val="00364023"/>
    <w:rsid w:val="0036792A"/>
    <w:rsid w:val="00367B3F"/>
    <w:rsid w:val="003934BA"/>
    <w:rsid w:val="00395C13"/>
    <w:rsid w:val="003960A8"/>
    <w:rsid w:val="003A0D9E"/>
    <w:rsid w:val="003A1B26"/>
    <w:rsid w:val="003A2726"/>
    <w:rsid w:val="003A3CFC"/>
    <w:rsid w:val="003A41F8"/>
    <w:rsid w:val="003A4923"/>
    <w:rsid w:val="003C4C80"/>
    <w:rsid w:val="003C4F9D"/>
    <w:rsid w:val="003D253D"/>
    <w:rsid w:val="003D3174"/>
    <w:rsid w:val="003E5965"/>
    <w:rsid w:val="003E6F2C"/>
    <w:rsid w:val="003F3A50"/>
    <w:rsid w:val="003F5912"/>
    <w:rsid w:val="003F6E2E"/>
    <w:rsid w:val="00414FD5"/>
    <w:rsid w:val="0043565B"/>
    <w:rsid w:val="00446BA3"/>
    <w:rsid w:val="004509FE"/>
    <w:rsid w:val="00451861"/>
    <w:rsid w:val="00467A83"/>
    <w:rsid w:val="00472599"/>
    <w:rsid w:val="00484C08"/>
    <w:rsid w:val="00491AF6"/>
    <w:rsid w:val="004938A5"/>
    <w:rsid w:val="00493ABE"/>
    <w:rsid w:val="00494D72"/>
    <w:rsid w:val="004A06DE"/>
    <w:rsid w:val="004A54A7"/>
    <w:rsid w:val="004B44B9"/>
    <w:rsid w:val="004B5190"/>
    <w:rsid w:val="004B69D9"/>
    <w:rsid w:val="004C4A7E"/>
    <w:rsid w:val="004E2E66"/>
    <w:rsid w:val="004E3545"/>
    <w:rsid w:val="004E5B72"/>
    <w:rsid w:val="00500175"/>
    <w:rsid w:val="00500D95"/>
    <w:rsid w:val="005031C5"/>
    <w:rsid w:val="00512031"/>
    <w:rsid w:val="0051496D"/>
    <w:rsid w:val="00515EFD"/>
    <w:rsid w:val="0052012E"/>
    <w:rsid w:val="00526F48"/>
    <w:rsid w:val="005409B3"/>
    <w:rsid w:val="005416CE"/>
    <w:rsid w:val="00541726"/>
    <w:rsid w:val="00543093"/>
    <w:rsid w:val="00550CE0"/>
    <w:rsid w:val="00561140"/>
    <w:rsid w:val="005617B1"/>
    <w:rsid w:val="005662AA"/>
    <w:rsid w:val="005753B5"/>
    <w:rsid w:val="005770EF"/>
    <w:rsid w:val="00581937"/>
    <w:rsid w:val="00586B26"/>
    <w:rsid w:val="00590423"/>
    <w:rsid w:val="0059132D"/>
    <w:rsid w:val="005B33C1"/>
    <w:rsid w:val="005C3D9F"/>
    <w:rsid w:val="005C7BA0"/>
    <w:rsid w:val="005D5AD1"/>
    <w:rsid w:val="005E3ED2"/>
    <w:rsid w:val="005E5F76"/>
    <w:rsid w:val="005F0C69"/>
    <w:rsid w:val="006010CE"/>
    <w:rsid w:val="0060511C"/>
    <w:rsid w:val="00607211"/>
    <w:rsid w:val="0061133D"/>
    <w:rsid w:val="006202B2"/>
    <w:rsid w:val="0062122A"/>
    <w:rsid w:val="0062367D"/>
    <w:rsid w:val="00625794"/>
    <w:rsid w:val="00632A24"/>
    <w:rsid w:val="00633258"/>
    <w:rsid w:val="00642D84"/>
    <w:rsid w:val="00647BBF"/>
    <w:rsid w:val="0065173E"/>
    <w:rsid w:val="00654160"/>
    <w:rsid w:val="00662099"/>
    <w:rsid w:val="00664FE4"/>
    <w:rsid w:val="00677BC8"/>
    <w:rsid w:val="00682964"/>
    <w:rsid w:val="00683000"/>
    <w:rsid w:val="00686F66"/>
    <w:rsid w:val="006A2625"/>
    <w:rsid w:val="006B2991"/>
    <w:rsid w:val="006B37C9"/>
    <w:rsid w:val="006C5B60"/>
    <w:rsid w:val="006E1D95"/>
    <w:rsid w:val="006E2573"/>
    <w:rsid w:val="00725DE5"/>
    <w:rsid w:val="00730FDF"/>
    <w:rsid w:val="00774E30"/>
    <w:rsid w:val="00780B0D"/>
    <w:rsid w:val="00794747"/>
    <w:rsid w:val="00796EC2"/>
    <w:rsid w:val="007B26BB"/>
    <w:rsid w:val="007C216C"/>
    <w:rsid w:val="007C462F"/>
    <w:rsid w:val="007E2105"/>
    <w:rsid w:val="007E65CB"/>
    <w:rsid w:val="00804221"/>
    <w:rsid w:val="00806008"/>
    <w:rsid w:val="00806EA3"/>
    <w:rsid w:val="00813B99"/>
    <w:rsid w:val="00813F4C"/>
    <w:rsid w:val="00821738"/>
    <w:rsid w:val="00823BEB"/>
    <w:rsid w:val="0082591D"/>
    <w:rsid w:val="0083515A"/>
    <w:rsid w:val="00837C6C"/>
    <w:rsid w:val="0084074E"/>
    <w:rsid w:val="008541F3"/>
    <w:rsid w:val="00854F87"/>
    <w:rsid w:val="00861C8A"/>
    <w:rsid w:val="00871078"/>
    <w:rsid w:val="00872A6C"/>
    <w:rsid w:val="008750C1"/>
    <w:rsid w:val="008854F9"/>
    <w:rsid w:val="00886DE0"/>
    <w:rsid w:val="00891B19"/>
    <w:rsid w:val="00892D20"/>
    <w:rsid w:val="008A7838"/>
    <w:rsid w:val="008B19C8"/>
    <w:rsid w:val="008B2186"/>
    <w:rsid w:val="008B32D5"/>
    <w:rsid w:val="008B7C7C"/>
    <w:rsid w:val="008C22A9"/>
    <w:rsid w:val="008D4DC4"/>
    <w:rsid w:val="008D585D"/>
    <w:rsid w:val="008E31DB"/>
    <w:rsid w:val="008E51D6"/>
    <w:rsid w:val="008F2111"/>
    <w:rsid w:val="008F23B3"/>
    <w:rsid w:val="009455D5"/>
    <w:rsid w:val="00955D16"/>
    <w:rsid w:val="009574AA"/>
    <w:rsid w:val="0096544A"/>
    <w:rsid w:val="0096794E"/>
    <w:rsid w:val="00992ACB"/>
    <w:rsid w:val="009A4DEB"/>
    <w:rsid w:val="009A5BBB"/>
    <w:rsid w:val="009A72D4"/>
    <w:rsid w:val="009A7FAB"/>
    <w:rsid w:val="009B1072"/>
    <w:rsid w:val="009C570A"/>
    <w:rsid w:val="009D162A"/>
    <w:rsid w:val="009D4DF8"/>
    <w:rsid w:val="009E3B8B"/>
    <w:rsid w:val="00A017AC"/>
    <w:rsid w:val="00A03352"/>
    <w:rsid w:val="00A07DA8"/>
    <w:rsid w:val="00A16C39"/>
    <w:rsid w:val="00A2086D"/>
    <w:rsid w:val="00A32EE6"/>
    <w:rsid w:val="00A35811"/>
    <w:rsid w:val="00A36473"/>
    <w:rsid w:val="00A37D63"/>
    <w:rsid w:val="00A519F0"/>
    <w:rsid w:val="00A63AC7"/>
    <w:rsid w:val="00A668E7"/>
    <w:rsid w:val="00A76E05"/>
    <w:rsid w:val="00A90CB8"/>
    <w:rsid w:val="00A9138E"/>
    <w:rsid w:val="00A943F7"/>
    <w:rsid w:val="00AA0E48"/>
    <w:rsid w:val="00AA1613"/>
    <w:rsid w:val="00AA332D"/>
    <w:rsid w:val="00AB05DB"/>
    <w:rsid w:val="00AB49E9"/>
    <w:rsid w:val="00AB60D5"/>
    <w:rsid w:val="00AD0989"/>
    <w:rsid w:val="00AE6B84"/>
    <w:rsid w:val="00AF3A04"/>
    <w:rsid w:val="00B0287F"/>
    <w:rsid w:val="00B02CC3"/>
    <w:rsid w:val="00B0496B"/>
    <w:rsid w:val="00B06CBC"/>
    <w:rsid w:val="00B33857"/>
    <w:rsid w:val="00B413A7"/>
    <w:rsid w:val="00B536DB"/>
    <w:rsid w:val="00B60021"/>
    <w:rsid w:val="00B602C7"/>
    <w:rsid w:val="00B73694"/>
    <w:rsid w:val="00B73C14"/>
    <w:rsid w:val="00B903A5"/>
    <w:rsid w:val="00BA4493"/>
    <w:rsid w:val="00BA5DE6"/>
    <w:rsid w:val="00BB2798"/>
    <w:rsid w:val="00BB4B56"/>
    <w:rsid w:val="00BB7764"/>
    <w:rsid w:val="00BD199F"/>
    <w:rsid w:val="00BE29B7"/>
    <w:rsid w:val="00BE30A2"/>
    <w:rsid w:val="00BE674E"/>
    <w:rsid w:val="00BF170A"/>
    <w:rsid w:val="00BF1938"/>
    <w:rsid w:val="00BF40C8"/>
    <w:rsid w:val="00C004B8"/>
    <w:rsid w:val="00C3568B"/>
    <w:rsid w:val="00C409F0"/>
    <w:rsid w:val="00C4116E"/>
    <w:rsid w:val="00C45EC7"/>
    <w:rsid w:val="00C46DF4"/>
    <w:rsid w:val="00C7027E"/>
    <w:rsid w:val="00C72CDC"/>
    <w:rsid w:val="00C85212"/>
    <w:rsid w:val="00C96FD5"/>
    <w:rsid w:val="00CB3165"/>
    <w:rsid w:val="00CB60E6"/>
    <w:rsid w:val="00CB6B31"/>
    <w:rsid w:val="00CB704A"/>
    <w:rsid w:val="00CC3EFA"/>
    <w:rsid w:val="00CD151F"/>
    <w:rsid w:val="00CD7AC3"/>
    <w:rsid w:val="00CE16B0"/>
    <w:rsid w:val="00CE6D62"/>
    <w:rsid w:val="00CE7EB2"/>
    <w:rsid w:val="00CF4342"/>
    <w:rsid w:val="00D044CC"/>
    <w:rsid w:val="00D072F9"/>
    <w:rsid w:val="00D2203D"/>
    <w:rsid w:val="00D474EE"/>
    <w:rsid w:val="00D557B2"/>
    <w:rsid w:val="00D65413"/>
    <w:rsid w:val="00D72B5B"/>
    <w:rsid w:val="00D750A7"/>
    <w:rsid w:val="00D86686"/>
    <w:rsid w:val="00D96223"/>
    <w:rsid w:val="00DA0A2C"/>
    <w:rsid w:val="00DA5212"/>
    <w:rsid w:val="00DB468C"/>
    <w:rsid w:val="00DB7DAA"/>
    <w:rsid w:val="00DC46CE"/>
    <w:rsid w:val="00DC758C"/>
    <w:rsid w:val="00DD6741"/>
    <w:rsid w:val="00DD7661"/>
    <w:rsid w:val="00DE08AC"/>
    <w:rsid w:val="00DE3E53"/>
    <w:rsid w:val="00DF1D5E"/>
    <w:rsid w:val="00E21A04"/>
    <w:rsid w:val="00E2463B"/>
    <w:rsid w:val="00E26F1D"/>
    <w:rsid w:val="00E40AEA"/>
    <w:rsid w:val="00E44A8C"/>
    <w:rsid w:val="00E458C8"/>
    <w:rsid w:val="00E53ED6"/>
    <w:rsid w:val="00E72C8E"/>
    <w:rsid w:val="00E77A32"/>
    <w:rsid w:val="00E81A7C"/>
    <w:rsid w:val="00E86152"/>
    <w:rsid w:val="00EA0B24"/>
    <w:rsid w:val="00EA69F8"/>
    <w:rsid w:val="00EA769A"/>
    <w:rsid w:val="00EB094C"/>
    <w:rsid w:val="00EB20A9"/>
    <w:rsid w:val="00EC246A"/>
    <w:rsid w:val="00EC36C1"/>
    <w:rsid w:val="00EC47CA"/>
    <w:rsid w:val="00EC7BD9"/>
    <w:rsid w:val="00EE2D70"/>
    <w:rsid w:val="00EF46CA"/>
    <w:rsid w:val="00EF5E7D"/>
    <w:rsid w:val="00F1375C"/>
    <w:rsid w:val="00F151B7"/>
    <w:rsid w:val="00F208E8"/>
    <w:rsid w:val="00F24953"/>
    <w:rsid w:val="00F26856"/>
    <w:rsid w:val="00F36C4F"/>
    <w:rsid w:val="00F36F94"/>
    <w:rsid w:val="00F42C42"/>
    <w:rsid w:val="00F457CC"/>
    <w:rsid w:val="00F4640A"/>
    <w:rsid w:val="00F63DF6"/>
    <w:rsid w:val="00F72A33"/>
    <w:rsid w:val="00F83835"/>
    <w:rsid w:val="00F86686"/>
    <w:rsid w:val="00F86FBD"/>
    <w:rsid w:val="00F87CF1"/>
    <w:rsid w:val="00F92219"/>
    <w:rsid w:val="00F9433B"/>
    <w:rsid w:val="00F94C02"/>
    <w:rsid w:val="00F95E39"/>
    <w:rsid w:val="00FA0568"/>
    <w:rsid w:val="00FB59A5"/>
    <w:rsid w:val="00FB6A7A"/>
    <w:rsid w:val="00FE3F25"/>
    <w:rsid w:val="00FF0D29"/>
    <w:rsid w:val="00FF0D31"/>
    <w:rsid w:val="00FF2C54"/>
    <w:rsid w:val="013EE5E9"/>
    <w:rsid w:val="02A7A688"/>
    <w:rsid w:val="02E9CBB9"/>
    <w:rsid w:val="040972AA"/>
    <w:rsid w:val="04E2D755"/>
    <w:rsid w:val="057306DB"/>
    <w:rsid w:val="07997DEE"/>
    <w:rsid w:val="07EC6DAE"/>
    <w:rsid w:val="09A176A0"/>
    <w:rsid w:val="0A7BB036"/>
    <w:rsid w:val="0A9B8227"/>
    <w:rsid w:val="0CBE0F42"/>
    <w:rsid w:val="0E37FE51"/>
    <w:rsid w:val="121D4DA0"/>
    <w:rsid w:val="135DD93B"/>
    <w:rsid w:val="137A9347"/>
    <w:rsid w:val="13F18980"/>
    <w:rsid w:val="1672E3DA"/>
    <w:rsid w:val="1721F234"/>
    <w:rsid w:val="18D27845"/>
    <w:rsid w:val="19B03365"/>
    <w:rsid w:val="1B2BBD73"/>
    <w:rsid w:val="1EA4D310"/>
    <w:rsid w:val="205842B6"/>
    <w:rsid w:val="21BE7167"/>
    <w:rsid w:val="252C03A6"/>
    <w:rsid w:val="266BB884"/>
    <w:rsid w:val="27F18DD3"/>
    <w:rsid w:val="280AC7D1"/>
    <w:rsid w:val="2970EAE3"/>
    <w:rsid w:val="2971709E"/>
    <w:rsid w:val="29B02DBE"/>
    <w:rsid w:val="2BB42343"/>
    <w:rsid w:val="30617A0A"/>
    <w:rsid w:val="30640231"/>
    <w:rsid w:val="32AC8CE6"/>
    <w:rsid w:val="33EBEF03"/>
    <w:rsid w:val="34246145"/>
    <w:rsid w:val="3477547A"/>
    <w:rsid w:val="38C5E225"/>
    <w:rsid w:val="39E6A473"/>
    <w:rsid w:val="3C439647"/>
    <w:rsid w:val="3F9796E6"/>
    <w:rsid w:val="41626FFE"/>
    <w:rsid w:val="425F9499"/>
    <w:rsid w:val="42FEDF2B"/>
    <w:rsid w:val="436144A4"/>
    <w:rsid w:val="4416168C"/>
    <w:rsid w:val="44222BA5"/>
    <w:rsid w:val="44F6D628"/>
    <w:rsid w:val="47A9777B"/>
    <w:rsid w:val="48E890F2"/>
    <w:rsid w:val="4C190112"/>
    <w:rsid w:val="4D186975"/>
    <w:rsid w:val="4E943F86"/>
    <w:rsid w:val="4ED03E64"/>
    <w:rsid w:val="4FFEBB15"/>
    <w:rsid w:val="50E6033D"/>
    <w:rsid w:val="5967182C"/>
    <w:rsid w:val="5A36C136"/>
    <w:rsid w:val="5C3F32B9"/>
    <w:rsid w:val="5CE5B317"/>
    <w:rsid w:val="5D386BC8"/>
    <w:rsid w:val="5F353531"/>
    <w:rsid w:val="5FAD6D92"/>
    <w:rsid w:val="5FFB109E"/>
    <w:rsid w:val="6197164F"/>
    <w:rsid w:val="625F03A9"/>
    <w:rsid w:val="6292702B"/>
    <w:rsid w:val="62A9198B"/>
    <w:rsid w:val="641610CF"/>
    <w:rsid w:val="650B8D9A"/>
    <w:rsid w:val="65B1882E"/>
    <w:rsid w:val="67136AA7"/>
    <w:rsid w:val="683CD5EE"/>
    <w:rsid w:val="68A93F50"/>
    <w:rsid w:val="6A40335F"/>
    <w:rsid w:val="6B6A452A"/>
    <w:rsid w:val="6BC662BA"/>
    <w:rsid w:val="6BE6AAC0"/>
    <w:rsid w:val="6C595897"/>
    <w:rsid w:val="6D3EA342"/>
    <w:rsid w:val="6D99B6F6"/>
    <w:rsid w:val="6E18A0AA"/>
    <w:rsid w:val="70FCAF73"/>
    <w:rsid w:val="71DF4002"/>
    <w:rsid w:val="71E899B3"/>
    <w:rsid w:val="7227F891"/>
    <w:rsid w:val="738A8860"/>
    <w:rsid w:val="7AF5A4C0"/>
    <w:rsid w:val="7C52333C"/>
    <w:rsid w:val="7CFAE370"/>
    <w:rsid w:val="7D72DB19"/>
    <w:rsid w:val="7F63461B"/>
    <w:rsid w:val="7F73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EAA2B"/>
  <w15:chartTrackingRefBased/>
  <w15:docId w15:val="{C170540A-3625-4DFD-AE9C-19B806E63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201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201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201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201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201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201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01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201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201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201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201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201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201F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201F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201F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01F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201F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201F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201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201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201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201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201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201F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201F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201F1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201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201F1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201F1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120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577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70EF"/>
  </w:style>
  <w:style w:type="paragraph" w:styleId="Zpat">
    <w:name w:val="footer"/>
    <w:basedOn w:val="Normln"/>
    <w:link w:val="ZpatChar"/>
    <w:uiPriority w:val="99"/>
    <w:unhideWhenUsed/>
    <w:rsid w:val="00577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70EF"/>
  </w:style>
  <w:style w:type="character" w:styleId="Odkaznakoment">
    <w:name w:val="annotation reference"/>
    <w:basedOn w:val="Standardnpsmoodstavce"/>
    <w:uiPriority w:val="99"/>
    <w:semiHidden/>
    <w:unhideWhenUsed/>
    <w:rsid w:val="008B21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B218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B218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21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2186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FB59A5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E3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45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E458C8"/>
    <w:pPr>
      <w:spacing w:before="100" w:beforeAutospacing="1" w:after="100" w:afterAutospacing="1" w:line="240" w:lineRule="auto"/>
    </w:pPr>
    <w:rPr>
      <w:rFonts w:ascii="Aptos" w:hAnsi="Aptos" w:cs="Aptos"/>
      <w:kern w:val="0"/>
      <w:sz w:val="24"/>
      <w:szCs w:val="24"/>
      <w:lang w:eastAsia="cs-CZ"/>
      <w14:ligatures w14:val="none"/>
    </w:rPr>
  </w:style>
  <w:style w:type="paragraph" w:customStyle="1" w:styleId="Default">
    <w:name w:val="Default"/>
    <w:basedOn w:val="Normln"/>
    <w:rsid w:val="00780B0D"/>
    <w:pPr>
      <w:spacing w:after="0" w:line="240" w:lineRule="auto"/>
    </w:pPr>
    <w:rPr>
      <w:rFonts w:eastAsiaTheme="minorEastAsia"/>
      <w:color w:val="000000" w:themeColor="text1"/>
      <w:kern w:val="0"/>
      <w:sz w:val="24"/>
      <w:szCs w:val="24"/>
      <w14:ligatures w14:val="none"/>
    </w:rPr>
  </w:style>
  <w:style w:type="paragraph" w:customStyle="1" w:styleId="paragraph">
    <w:name w:val="paragraph"/>
    <w:basedOn w:val="Normln"/>
    <w:rsid w:val="00780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780B0D"/>
  </w:style>
  <w:style w:type="character" w:customStyle="1" w:styleId="eop">
    <w:name w:val="eop"/>
    <w:basedOn w:val="Standardnpsmoodstavce"/>
    <w:rsid w:val="00780B0D"/>
  </w:style>
  <w:style w:type="paragraph" w:customStyle="1" w:styleId="Nadpisdoobsahu">
    <w:name w:val="Nadpis do obsahu"/>
    <w:basedOn w:val="Nadpis1"/>
    <w:link w:val="NadpisdoobsahuChar"/>
    <w:qFormat/>
    <w:rsid w:val="00C7027E"/>
    <w:pPr>
      <w:spacing w:before="0"/>
    </w:pPr>
    <w:rPr>
      <w:rFonts w:asciiTheme="minorHAnsi" w:hAnsiTheme="minorHAnsi" w:cs="Times New Roman"/>
      <w:b/>
      <w:color w:val="BF4E14" w:themeColor="accent2" w:themeShade="BF"/>
      <w:sz w:val="24"/>
      <w:szCs w:val="24"/>
    </w:rPr>
  </w:style>
  <w:style w:type="character" w:customStyle="1" w:styleId="NadpisdoobsahuChar">
    <w:name w:val="Nadpis do obsahu Char"/>
    <w:basedOn w:val="Nadpis1Char"/>
    <w:link w:val="Nadpisdoobsahu"/>
    <w:rsid w:val="00C7027E"/>
    <w:rPr>
      <w:rFonts w:asciiTheme="majorHAnsi" w:eastAsiaTheme="majorEastAsia" w:hAnsiTheme="majorHAnsi" w:cs="Times New Roman"/>
      <w:b/>
      <w:color w:val="BF4E14" w:themeColor="accent2" w:themeShade="BF"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1660A2"/>
    <w:pPr>
      <w:spacing w:before="240" w:after="0"/>
      <w:outlineLvl w:val="9"/>
    </w:pPr>
    <w:rPr>
      <w:kern w:val="0"/>
      <w:sz w:val="32"/>
      <w:szCs w:val="32"/>
      <w:lang w:eastAsia="cs-CZ"/>
      <w14:ligatures w14:val="none"/>
    </w:rPr>
  </w:style>
  <w:style w:type="paragraph" w:styleId="Obsah1">
    <w:name w:val="toc 1"/>
    <w:basedOn w:val="Normln"/>
    <w:next w:val="Normln"/>
    <w:autoRedefine/>
    <w:uiPriority w:val="39"/>
    <w:unhideWhenUsed/>
    <w:rsid w:val="001660A2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1660A2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E65C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E65C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E65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17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2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3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7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8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8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2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4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2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9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4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9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3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6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4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5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4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2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7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5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9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160664c-0bf5-48c8-9237-0687b41bf4a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E10CE4BC10AB499C8FDEDE2D1973E6" ma:contentTypeVersion="15" ma:contentTypeDescription="Vytvoří nový dokument" ma:contentTypeScope="" ma:versionID="c3011f5ac400dcc128df8172d1172e43">
  <xsd:schema xmlns:xsd="http://www.w3.org/2001/XMLSchema" xmlns:xs="http://www.w3.org/2001/XMLSchema" xmlns:p="http://schemas.microsoft.com/office/2006/metadata/properties" xmlns:ns2="7160664c-0bf5-48c8-9237-0687b41bf4af" xmlns:ns3="35489ecf-45c4-4e33-941b-8613dd830d08" targetNamespace="http://schemas.microsoft.com/office/2006/metadata/properties" ma:root="true" ma:fieldsID="9516bb95bd339b8e89648fd78e6a2670" ns2:_="" ns3:_="">
    <xsd:import namespace="7160664c-0bf5-48c8-9237-0687b41bf4af"/>
    <xsd:import namespace="35489ecf-45c4-4e33-941b-8613dd830d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0664c-0bf5-48c8-9237-0687b41bf4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f2a6f823-243a-4378-9bbf-1a06abea68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489ecf-45c4-4e33-941b-8613dd830d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7BE62-8168-45B5-9388-94E62CE36632}">
  <ds:schemaRefs>
    <ds:schemaRef ds:uri="http://purl.org/dc/elements/1.1/"/>
    <ds:schemaRef ds:uri="http://schemas.microsoft.com/office/2006/documentManagement/types"/>
    <ds:schemaRef ds:uri="http://www.w3.org/XML/1998/namespace"/>
    <ds:schemaRef ds:uri="14b5c4b1-a205-4656-bd10-1a2605af84da"/>
    <ds:schemaRef ds:uri="http://purl.org/dc/terms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95d438d1-2776-4e6f-aa77-0285660b9062"/>
    <ds:schemaRef ds:uri="7160664c-0bf5-48c8-9237-0687b41bf4af"/>
  </ds:schemaRefs>
</ds:datastoreItem>
</file>

<file path=customXml/itemProps2.xml><?xml version="1.0" encoding="utf-8"?>
<ds:datastoreItem xmlns:ds="http://schemas.openxmlformats.org/officeDocument/2006/customXml" ds:itemID="{D8D4B78D-73F0-4C5B-89CF-D3C99CCC94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4305F4-0DEC-4577-B1A4-16198115E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31EC98-AA6E-49EA-8B0C-398DB3388A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60664c-0bf5-48c8-9237-0687b41bf4af"/>
    <ds:schemaRef ds:uri="35489ecf-45c4-4e33-941b-8613dd830d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32</Pages>
  <Words>6372</Words>
  <Characters>37469</Characters>
  <Application>Microsoft Office Word</Application>
  <DocSecurity>0</DocSecurity>
  <Lines>913</Lines>
  <Paragraphs>528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UTB</Company>
  <LinksUpToDate>false</LinksUpToDate>
  <CharactersWithSpaces>43313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Machalová</dc:creator>
  <cp:keywords/>
  <dc:description/>
  <cp:lastModifiedBy>Martin Sysel</cp:lastModifiedBy>
  <cp:revision>4</cp:revision>
  <dcterms:created xsi:type="dcterms:W3CDTF">2026-01-12T16:13:00Z</dcterms:created>
  <dcterms:modified xsi:type="dcterms:W3CDTF">2026-01-13T15:27:00Z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0x010100E9E10CE4BC10AB499C8FDEDE2D1973E6</vt:lpwstr>
  </property>
  <property fmtid="{D5CDD505-2E9C-101B-9397-08002B2CF9AE}" pid="3" name="MediaServiceImageTags">
    <vt:lpwstr/>
  </property>
  <property fmtid="{D5CDD505-2E9C-101B-9397-08002B2CF9AE}" pid="4" name="docLang">
    <vt:lpwstr>cs</vt:lpwstr>
  </property>
</Properties>
</file>